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DDE85A" w14:textId="77777777" w:rsidR="003E0ED9" w:rsidRPr="00B02933" w:rsidRDefault="003E0ED9" w:rsidP="003E0ED9">
      <w:pPr>
        <w:spacing w:after="360" w:line="240" w:lineRule="auto"/>
        <w:jc w:val="center"/>
        <w:rPr>
          <w:rFonts w:ascii="Arial Narrow" w:hAnsi="Arial Narrow"/>
          <w:b/>
          <w:sz w:val="36"/>
          <w:szCs w:val="36"/>
        </w:rPr>
      </w:pPr>
      <w:del w:id="0" w:author="Autor">
        <w:r w:rsidRPr="00B02933" w:rsidDel="0086143A">
          <w:rPr>
            <w:noProof/>
            <w:lang w:eastAsia="sk-SK"/>
          </w:rPr>
          <w:drawing>
            <wp:inline distT="0" distB="0" distL="0" distR="0" wp14:anchorId="7DE21A92" wp14:editId="662242AE">
              <wp:extent cx="5716905" cy="564515"/>
              <wp:effectExtent l="0" t="0" r="0" b="6985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2"/>
                      <pic:cNvPicPr>
                        <a:picLocks noChangeAspect="1" noChangeArrowheads="1"/>
                      </pic:cNvPicPr>
                    </pic:nvPicPr>
                    <pic:blipFill>
                      <a:blip r:embed="rId7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16905" cy="564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del>
      <w:ins w:id="1" w:author="Autor">
        <w:r>
          <w:rPr>
            <w:rFonts w:ascii="Arial" w:hAnsi="Arial" w:cs="Arial"/>
            <w:noProof/>
            <w:color w:val="0A5283"/>
            <w:sz w:val="18"/>
            <w:szCs w:val="18"/>
            <w:shd w:val="clear" w:color="auto" w:fill="FFFFFF"/>
            <w:lang w:eastAsia="sk-SK"/>
          </w:rPr>
          <w:drawing>
            <wp:inline distT="0" distB="0" distL="0" distR="0" wp14:anchorId="4B64FFED" wp14:editId="7CBB0474">
              <wp:extent cx="5619750" cy="476250"/>
              <wp:effectExtent l="0" t="0" r="0" b="0"/>
              <wp:docPr id="2" name="Obrázok 2" descr="lg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 descr="lg1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619750" cy="476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78279F95" w14:textId="77777777" w:rsidR="003E0ED9" w:rsidRDefault="003E0ED9" w:rsidP="00797273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6"/>
          <w:szCs w:val="36"/>
        </w:rPr>
      </w:pPr>
      <w:r w:rsidRPr="00B02933">
        <w:rPr>
          <w:rFonts w:ascii="Arial Narrow" w:hAnsi="Arial Narrow"/>
          <w:b/>
          <w:sz w:val="36"/>
          <w:szCs w:val="36"/>
        </w:rPr>
        <w:t>Osobitné podmienky oprávnenosti výdavkov</w:t>
      </w:r>
    </w:p>
    <w:p w14:paraId="72260AFE" w14:textId="3880B8EC" w:rsidR="00EE4EE7" w:rsidRDefault="00EE4EE7" w:rsidP="00797273">
      <w:pPr>
        <w:shd w:val="clear" w:color="auto" w:fill="1F3864" w:themeFill="accent5" w:themeFillShade="80"/>
        <w:spacing w:after="0" w:line="240" w:lineRule="auto"/>
        <w:jc w:val="center"/>
        <w:rPr>
          <w:ins w:id="2" w:author="Autor" w:date="2018-02-07T14:22:00Z"/>
          <w:rFonts w:ascii="Arial Narrow" w:hAnsi="Arial Narrow"/>
          <w:b/>
          <w:sz w:val="32"/>
          <w:szCs w:val="32"/>
        </w:rPr>
      </w:pPr>
      <w:ins w:id="3" w:author="Autor" w:date="2018-02-07T14:22:00Z">
        <w:r w:rsidRPr="00657505">
          <w:rPr>
            <w:rFonts w:ascii="Arial Narrow" w:hAnsi="Arial Narrow"/>
            <w:b/>
            <w:sz w:val="24"/>
            <w:szCs w:val="24"/>
          </w:rPr>
          <w:t>v rámci výzvy s kódom OPKZP-PO1-SC142-2015-3</w:t>
        </w:r>
      </w:ins>
    </w:p>
    <w:p w14:paraId="2321FDA2" w14:textId="77777777" w:rsidR="003E0ED9" w:rsidRPr="00302A58" w:rsidRDefault="003E0ED9" w:rsidP="00797273">
      <w:pPr>
        <w:shd w:val="clear" w:color="auto" w:fill="1F3864" w:themeFill="accent5" w:themeFillShade="8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302A58">
        <w:rPr>
          <w:rFonts w:ascii="Arial Narrow" w:hAnsi="Arial Narrow"/>
          <w:b/>
          <w:sz w:val="32"/>
          <w:szCs w:val="32"/>
        </w:rPr>
        <w:t xml:space="preserve">v znení Usmernenia č. </w:t>
      </w:r>
      <w:ins w:id="4" w:author="Autor">
        <w:r>
          <w:rPr>
            <w:rFonts w:ascii="Arial Narrow" w:hAnsi="Arial Narrow"/>
            <w:b/>
            <w:sz w:val="32"/>
            <w:szCs w:val="32"/>
          </w:rPr>
          <w:t>3</w:t>
        </w:r>
      </w:ins>
      <w:del w:id="5" w:author="Autor">
        <w:r w:rsidDel="0086143A">
          <w:rPr>
            <w:rFonts w:ascii="Arial Narrow" w:hAnsi="Arial Narrow"/>
            <w:b/>
            <w:sz w:val="32"/>
            <w:szCs w:val="32"/>
          </w:rPr>
          <w:delText>2</w:delText>
        </w:r>
      </w:del>
      <w:r w:rsidRPr="00302A58">
        <w:rPr>
          <w:rFonts w:ascii="Arial Narrow" w:hAnsi="Arial Narrow"/>
          <w:b/>
          <w:sz w:val="32"/>
          <w:szCs w:val="32"/>
        </w:rPr>
        <w:t xml:space="preserve"> </w:t>
      </w:r>
    </w:p>
    <w:p w14:paraId="6A0BF5E8" w14:textId="77777777" w:rsidR="003E0ED9" w:rsidRPr="00EE4EE7" w:rsidRDefault="003E0ED9" w:rsidP="003E0ED9">
      <w:pPr>
        <w:spacing w:after="0" w:line="240" w:lineRule="auto"/>
        <w:jc w:val="center"/>
        <w:rPr>
          <w:rFonts w:ascii="Arial Narrow" w:hAnsi="Arial Narrow"/>
        </w:rPr>
      </w:pPr>
    </w:p>
    <w:p w14:paraId="2BB62A0A" w14:textId="10F7021F" w:rsidR="00657505" w:rsidRPr="00657505" w:rsidRDefault="003E0ED9" w:rsidP="00A42FFE">
      <w:pPr>
        <w:shd w:val="clear" w:color="auto" w:fill="92D05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B02933">
        <w:rPr>
          <w:rFonts w:ascii="Arial Narrow" w:hAnsi="Arial Narrow"/>
          <w:b/>
          <w:sz w:val="32"/>
          <w:szCs w:val="32"/>
        </w:rPr>
        <w:t>Zoznam oprávnených výdavkov</w:t>
      </w:r>
      <w:del w:id="6" w:author="Autor" w:date="2017-08-10T10:35:00Z">
        <w:r w:rsidRPr="00B02933" w:rsidDel="00657505">
          <w:rPr>
            <w:rFonts w:ascii="Arial Narrow" w:hAnsi="Arial Narrow"/>
            <w:b/>
            <w:sz w:val="32"/>
            <w:szCs w:val="32"/>
          </w:rPr>
          <w:delText xml:space="preserve"> projektu</w:delText>
        </w:r>
      </w:del>
    </w:p>
    <w:p w14:paraId="73E1A2B5" w14:textId="5B7BD9D1" w:rsidR="003E0ED9" w:rsidRPr="00D640AE" w:rsidDel="00657505" w:rsidRDefault="003E0ED9" w:rsidP="003E0ED9">
      <w:pPr>
        <w:pStyle w:val="Bezriadkovania"/>
        <w:spacing w:before="120" w:after="120"/>
        <w:jc w:val="both"/>
        <w:rPr>
          <w:del w:id="7" w:author="Autor" w:date="2017-08-10T10:36:00Z"/>
          <w:rFonts w:ascii="Arial Narrow" w:hAnsi="Arial Narrow"/>
          <w:sz w:val="22"/>
          <w:szCs w:val="22"/>
        </w:rPr>
      </w:pPr>
      <w:del w:id="8" w:author="Autor" w:date="2018-06-25T14:38:00Z">
        <w:r w:rsidRPr="002B427D" w:rsidDel="00A538FF">
          <w:rPr>
            <w:rFonts w:ascii="Arial Narrow" w:hAnsi="Arial Narrow"/>
            <w:sz w:val="22"/>
            <w:szCs w:val="22"/>
          </w:rPr>
          <w:delText>Poskytovateľ</w:delText>
        </w:r>
      </w:del>
      <w:ins w:id="9" w:author="Autor" w:date="2018-06-25T14:38:00Z">
        <w:r w:rsidR="00A538FF">
          <w:rPr>
            <w:rFonts w:ascii="Arial Narrow" w:hAnsi="Arial Narrow"/>
            <w:sz w:val="22"/>
            <w:szCs w:val="22"/>
          </w:rPr>
          <w:t>Riadiaci orgán pre OP KŽP (ďalej len „RO“)</w:t>
        </w:r>
      </w:ins>
      <w:r w:rsidRPr="002B427D">
        <w:rPr>
          <w:rFonts w:ascii="Arial Narrow" w:hAnsi="Arial Narrow"/>
          <w:sz w:val="22"/>
          <w:szCs w:val="22"/>
        </w:rPr>
        <w:t xml:space="preserve"> </w:t>
      </w:r>
      <w:r w:rsidRPr="00D640AE">
        <w:rPr>
          <w:rFonts w:ascii="Arial Narrow" w:hAnsi="Arial Narrow"/>
          <w:sz w:val="22"/>
          <w:szCs w:val="22"/>
        </w:rPr>
        <w:t>overuje vecnú oprávnenosť výdavkov projektu na základe posúdenia, či žiadané výdavky projektu vecne spadajú do rozsahu oprávnených výdavkov určených v</w:t>
      </w:r>
      <w:del w:id="10" w:author="Autor" w:date="2018-02-07T14:25:00Z">
        <w:r w:rsidRPr="00D640AE" w:rsidDel="00EE4EE7">
          <w:rPr>
            <w:rFonts w:ascii="Arial Narrow" w:hAnsi="Arial Narrow"/>
            <w:sz w:val="22"/>
            <w:szCs w:val="22"/>
          </w:rPr>
          <w:delText> </w:delText>
        </w:r>
      </w:del>
      <w:ins w:id="11" w:author="Autor" w:date="2018-02-07T14:25:00Z">
        <w:r w:rsidR="00EE4EE7">
          <w:rPr>
            <w:rFonts w:ascii="Arial Narrow" w:hAnsi="Arial Narrow"/>
            <w:sz w:val="22"/>
            <w:szCs w:val="22"/>
          </w:rPr>
          <w:t xml:space="preserve"> tomto </w:t>
        </w:r>
      </w:ins>
      <w:r w:rsidRPr="00D640AE">
        <w:rPr>
          <w:rFonts w:ascii="Arial Narrow" w:hAnsi="Arial Narrow"/>
          <w:sz w:val="22"/>
          <w:szCs w:val="22"/>
        </w:rPr>
        <w:t>zo</w:t>
      </w:r>
      <w:bookmarkStart w:id="12" w:name="_GoBack"/>
      <w:bookmarkEnd w:id="12"/>
      <w:r w:rsidRPr="00D640AE">
        <w:rPr>
          <w:rFonts w:ascii="Arial Narrow" w:hAnsi="Arial Narrow"/>
          <w:sz w:val="22"/>
          <w:szCs w:val="22"/>
        </w:rPr>
        <w:t>zname</w:t>
      </w:r>
      <w:del w:id="13" w:author="Autor" w:date="2018-02-07T14:25:00Z">
        <w:r w:rsidRPr="00D640AE" w:rsidDel="00EE4EE7">
          <w:rPr>
            <w:rFonts w:ascii="Arial Narrow" w:hAnsi="Arial Narrow"/>
            <w:sz w:val="22"/>
            <w:szCs w:val="22"/>
          </w:rPr>
          <w:delText xml:space="preserve"> oprávnených výdavkov uveden</w:delText>
        </w:r>
        <w:r w:rsidR="00797273" w:rsidDel="00EE4EE7">
          <w:rPr>
            <w:rFonts w:ascii="Arial Narrow" w:hAnsi="Arial Narrow"/>
            <w:sz w:val="22"/>
            <w:szCs w:val="22"/>
          </w:rPr>
          <w:delText>om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v</w:delText>
        </w:r>
        <w:r w:rsidDel="00EE4EE7">
          <w:rPr>
            <w:rFonts w:ascii="Arial Narrow" w:hAnsi="Arial Narrow"/>
            <w:sz w:val="22"/>
            <w:szCs w:val="22"/>
          </w:rPr>
          <w:delText> </w:delText>
        </w:r>
        <w:r w:rsidRPr="00D640AE" w:rsidDel="00EE4EE7">
          <w:rPr>
            <w:rFonts w:ascii="Arial Narrow" w:hAnsi="Arial Narrow"/>
            <w:sz w:val="22"/>
            <w:szCs w:val="22"/>
          </w:rPr>
          <w:delText>tomto dokumente</w:delText>
        </w:r>
      </w:del>
      <w:r w:rsidRPr="00D640AE">
        <w:rPr>
          <w:rFonts w:ascii="Arial Narrow" w:hAnsi="Arial Narrow"/>
          <w:sz w:val="22"/>
          <w:szCs w:val="22"/>
        </w:rPr>
        <w:t>. Zoznam oprávnených výdavkov obsahuje uzavretý zoznam tried a skupín oprávnených výdavkov</w:t>
      </w:r>
      <w:r>
        <w:rPr>
          <w:rFonts w:ascii="Arial Narrow" w:hAnsi="Arial Narrow"/>
          <w:sz w:val="22"/>
          <w:szCs w:val="22"/>
        </w:rPr>
        <w:t xml:space="preserve"> </w:t>
      </w:r>
      <w:r w:rsidRPr="00D640AE">
        <w:rPr>
          <w:rFonts w:ascii="Arial Narrow" w:hAnsi="Arial Narrow"/>
          <w:sz w:val="22"/>
          <w:szCs w:val="22"/>
        </w:rPr>
        <w:t xml:space="preserve">a v rámci nich najčastejšie sa vyskytujúce typy oprávnených výdavkov v rámci tejto výzvy v súlade s </w:t>
      </w:r>
      <w:r w:rsidRPr="00797273">
        <w:rPr>
          <w:rFonts w:ascii="Arial Narrow" w:hAnsi="Arial Narrow"/>
          <w:sz w:val="22"/>
          <w:szCs w:val="22"/>
          <w:u w:val="single"/>
        </w:rPr>
        <w:t>Číselníkom oprávnených výdavkov</w:t>
      </w:r>
      <w:del w:id="14" w:author="Autor" w:date="2018-06-21T09:42:00Z">
        <w:r w:rsidDel="00F34767">
          <w:rPr>
            <w:rFonts w:ascii="Arial Narrow" w:hAnsi="Arial Narrow"/>
            <w:sz w:val="22"/>
            <w:szCs w:val="22"/>
          </w:rPr>
          <w:delText>, verzia 1.</w:delText>
        </w:r>
      </w:del>
      <w:del w:id="15" w:author="Autor">
        <w:r w:rsidDel="0086143A">
          <w:rPr>
            <w:rFonts w:ascii="Arial Narrow" w:hAnsi="Arial Narrow"/>
            <w:sz w:val="22"/>
            <w:szCs w:val="22"/>
          </w:rPr>
          <w:delText>5</w:delText>
        </w:r>
      </w:del>
      <w:r w:rsidRPr="00D640AE">
        <w:rPr>
          <w:rFonts w:ascii="Arial Narrow" w:hAnsi="Arial Narrow"/>
          <w:sz w:val="22"/>
          <w:szCs w:val="22"/>
        </w:rPr>
        <w:t xml:space="preserve">, ktorý tvorí </w:t>
      </w:r>
      <w:ins w:id="16" w:author="Autor" w:date="2018-06-21T09:42:00Z">
        <w:r w:rsidR="00F34767">
          <w:rPr>
            <w:rFonts w:ascii="Arial Narrow" w:hAnsi="Arial Narrow"/>
            <w:sz w:val="22"/>
            <w:szCs w:val="22"/>
          </w:rPr>
          <w:t>súčasť</w:t>
        </w:r>
      </w:ins>
      <w:del w:id="17" w:author="Autor" w:date="2018-06-21T09:42:00Z">
        <w:r w:rsidRPr="00DE68EE" w:rsidDel="00F34767">
          <w:rPr>
            <w:rFonts w:ascii="Arial Narrow" w:hAnsi="Arial Narrow"/>
            <w:sz w:val="22"/>
            <w:szCs w:val="22"/>
            <w:u w:val="single"/>
          </w:rPr>
          <w:delText>prílohu č. 1</w:delText>
        </w:r>
      </w:del>
      <w:r w:rsidRPr="00D640AE">
        <w:rPr>
          <w:rFonts w:ascii="Arial Narrow" w:hAnsi="Arial Narrow"/>
          <w:sz w:val="22"/>
          <w:szCs w:val="22"/>
        </w:rPr>
        <w:t xml:space="preserve"> </w:t>
      </w:r>
      <w:commentRangeStart w:id="18"/>
      <w:r w:rsidR="00C840FD">
        <w:fldChar w:fldCharType="begin"/>
      </w:r>
      <w:r w:rsidR="00C840FD">
        <w:instrText xml:space="preserve"> HYPERLINK "http://www.op-kzp.sk/obsah-dokumenty/prirucka-k-opravnenosti-vydavkov/" </w:instrText>
      </w:r>
      <w:r w:rsidR="00C840FD">
        <w:fldChar w:fldCharType="separate"/>
      </w:r>
      <w:r w:rsidRPr="00016697">
        <w:rPr>
          <w:rStyle w:val="Hypertextovprepojenie"/>
          <w:rFonts w:ascii="Arial Narrow" w:hAnsi="Arial Narrow"/>
          <w:b/>
          <w:i/>
          <w:color w:val="0000FF"/>
          <w:sz w:val="22"/>
          <w:szCs w:val="22"/>
        </w:rPr>
        <w:t xml:space="preserve">Príručky k oprávnenosti výdavkov pre dopytovo orientované projekty </w:t>
      </w:r>
      <w:r w:rsidRPr="00016697">
        <w:rPr>
          <w:rStyle w:val="Hypertextovprepojenie"/>
          <w:rFonts w:ascii="Arial Narrow" w:hAnsi="Arial Narrow"/>
          <w:b/>
          <w:color w:val="0000FF"/>
          <w:sz w:val="22"/>
          <w:szCs w:val="22"/>
        </w:rPr>
        <w:t>OP KŽP</w:t>
      </w:r>
      <w:r w:rsidR="00C840FD">
        <w:rPr>
          <w:rStyle w:val="Hypertextovprepojenie"/>
          <w:rFonts w:ascii="Arial Narrow" w:hAnsi="Arial Narrow"/>
          <w:b/>
          <w:color w:val="0000FF"/>
        </w:rPr>
        <w:fldChar w:fldCharType="end"/>
      </w:r>
      <w:r w:rsidRPr="00016697">
        <w:rPr>
          <w:rFonts w:ascii="Arial Narrow" w:hAnsi="Arial Narrow"/>
          <w:b/>
          <w:sz w:val="22"/>
          <w:szCs w:val="22"/>
        </w:rPr>
        <w:t xml:space="preserve">, </w:t>
      </w:r>
      <w:r w:rsidRPr="006F7E92">
        <w:rPr>
          <w:rFonts w:ascii="Arial Narrow" w:hAnsi="Arial Narrow"/>
          <w:b/>
          <w:sz w:val="22"/>
          <w:szCs w:val="22"/>
        </w:rPr>
        <w:t xml:space="preserve">verzia </w:t>
      </w:r>
      <w:del w:id="19" w:author="Autor" w:date="2018-06-21T09:42:00Z">
        <w:r w:rsidRPr="006F7E92" w:rsidDel="00F34767">
          <w:rPr>
            <w:rFonts w:ascii="Arial Narrow" w:hAnsi="Arial Narrow"/>
            <w:b/>
            <w:sz w:val="22"/>
            <w:szCs w:val="22"/>
          </w:rPr>
          <w:delText>1</w:delText>
        </w:r>
      </w:del>
      <w:del w:id="20" w:author="Autor" w:date="2018-06-25T16:07:00Z">
        <w:r w:rsidRPr="006F7E92" w:rsidDel="00016697">
          <w:rPr>
            <w:rFonts w:ascii="Arial Narrow" w:hAnsi="Arial Narrow"/>
            <w:b/>
            <w:sz w:val="22"/>
            <w:szCs w:val="22"/>
          </w:rPr>
          <w:delText>.</w:delText>
        </w:r>
      </w:del>
      <w:del w:id="21" w:author="Autor">
        <w:r w:rsidRPr="006F7E92" w:rsidDel="0086143A">
          <w:rPr>
            <w:rFonts w:ascii="Arial Narrow" w:hAnsi="Arial Narrow"/>
            <w:b/>
            <w:sz w:val="22"/>
            <w:szCs w:val="22"/>
          </w:rPr>
          <w:delText>5</w:delText>
        </w:r>
      </w:del>
      <w:ins w:id="22" w:author="Autor" w:date="2019-02-04T16:25:00Z">
        <w:r w:rsidR="00DC4E69" w:rsidRPr="006F7E92">
          <w:rPr>
            <w:rFonts w:ascii="Arial Narrow" w:hAnsi="Arial Narrow"/>
            <w:b/>
            <w:sz w:val="22"/>
            <w:szCs w:val="22"/>
          </w:rPr>
          <w:t>2.1</w:t>
        </w:r>
      </w:ins>
      <w:r w:rsidRPr="006F7E92">
        <w:rPr>
          <w:rFonts w:ascii="Arial Narrow" w:hAnsi="Arial Narrow"/>
          <w:sz w:val="22"/>
          <w:szCs w:val="22"/>
        </w:rPr>
        <w:t xml:space="preserve"> </w:t>
      </w:r>
      <w:commentRangeEnd w:id="18"/>
      <w:r w:rsidR="00DC4E69" w:rsidRPr="006F7E92">
        <w:rPr>
          <w:rStyle w:val="Odkaznakomentr"/>
          <w:rFonts w:ascii="Times New Roman" w:hAnsi="Times New Roman"/>
        </w:rPr>
        <w:commentReference w:id="18"/>
      </w:r>
      <w:r w:rsidRPr="00D640AE">
        <w:rPr>
          <w:rFonts w:ascii="Arial Narrow" w:hAnsi="Arial Narrow"/>
          <w:sz w:val="22"/>
          <w:szCs w:val="22"/>
        </w:rPr>
        <w:t>(ďalej len „</w:t>
      </w:r>
      <w:r w:rsidRPr="006A48CD">
        <w:rPr>
          <w:rFonts w:ascii="Arial Narrow" w:hAnsi="Arial Narrow"/>
          <w:i/>
          <w:sz w:val="22"/>
          <w:szCs w:val="22"/>
        </w:rPr>
        <w:t>Príručka k oprávnenosti výdavkov</w:t>
      </w:r>
      <w:r w:rsidRPr="00D640AE">
        <w:rPr>
          <w:rFonts w:ascii="Arial Narrow" w:hAnsi="Arial Narrow"/>
          <w:sz w:val="22"/>
          <w:szCs w:val="22"/>
        </w:rPr>
        <w:t>“)</w:t>
      </w:r>
      <w:r>
        <w:rPr>
          <w:rFonts w:ascii="Arial Narrow" w:hAnsi="Arial Narrow"/>
          <w:sz w:val="22"/>
          <w:szCs w:val="22"/>
        </w:rPr>
        <w:t>.</w:t>
      </w:r>
      <w:del w:id="23" w:author="Autor" w:date="2018-02-07T14:26:00Z">
        <w:r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RPr="005701AC" w:rsidDel="00EE4EE7">
          <w:rPr>
            <w:rFonts w:ascii="Arial Narrow" w:hAnsi="Arial Narrow"/>
            <w:sz w:val="22"/>
            <w:szCs w:val="22"/>
            <w:u w:val="single"/>
          </w:rPr>
          <w:delText>Všetky verzie</w:delText>
        </w:r>
        <w:r w:rsidRPr="005701AC" w:rsidDel="00EE4EE7">
          <w:rPr>
            <w:rFonts w:ascii="Arial Narrow" w:hAnsi="Arial Narrow"/>
            <w:sz w:val="22"/>
            <w:szCs w:val="22"/>
          </w:rPr>
          <w:delText xml:space="preserve"> dokumentu </w:delText>
        </w:r>
        <w:r w:rsidRPr="005701AC" w:rsidDel="00EE4EE7">
          <w:rPr>
            <w:rFonts w:ascii="Arial Narrow" w:hAnsi="Arial Narrow"/>
            <w:i/>
            <w:sz w:val="22"/>
            <w:szCs w:val="22"/>
          </w:rPr>
          <w:delText>Príručka k oprávnenosti výdavkov</w:delText>
        </w:r>
        <w:r w:rsidDel="00EE4EE7">
          <w:rPr>
            <w:rFonts w:ascii="Arial Narrow" w:hAnsi="Arial Narrow"/>
            <w:sz w:val="22"/>
            <w:szCs w:val="22"/>
          </w:rPr>
          <w:delText xml:space="preserve"> a</w:delText>
        </w:r>
        <w:r w:rsidRPr="005701AC" w:rsidDel="00EE4EE7">
          <w:rPr>
            <w:rFonts w:ascii="Arial Narrow" w:hAnsi="Arial Narrow"/>
            <w:sz w:val="22"/>
            <w:szCs w:val="22"/>
          </w:rPr>
          <w:delText xml:space="preserve"> jeho príloh</w:delText>
        </w:r>
        <w:r w:rsidDel="00EE4EE7">
          <w:rPr>
            <w:rFonts w:ascii="Arial Narrow" w:hAnsi="Arial Narrow"/>
            <w:sz w:val="22"/>
            <w:szCs w:val="22"/>
          </w:rPr>
          <w:delText xml:space="preserve">, vrátane verzií </w:delText>
        </w:r>
        <w:r w:rsidRPr="00BC7E8D" w:rsidDel="00EE4EE7">
          <w:rPr>
            <w:rFonts w:ascii="Arial Narrow" w:hAnsi="Arial Narrow"/>
            <w:sz w:val="22"/>
            <w:szCs w:val="22"/>
          </w:rPr>
          <w:delText>zverejnen</w:delText>
        </w:r>
        <w:r w:rsidDel="00EE4EE7">
          <w:rPr>
            <w:rFonts w:ascii="Arial Narrow" w:hAnsi="Arial Narrow"/>
            <w:sz w:val="22"/>
            <w:szCs w:val="22"/>
          </w:rPr>
          <w:delText>ých</w:delText>
        </w:r>
        <w:r w:rsidRPr="00BC7E8D" w:rsidDel="00EE4EE7">
          <w:rPr>
            <w:rFonts w:ascii="Arial Narrow" w:hAnsi="Arial Narrow"/>
            <w:sz w:val="22"/>
            <w:szCs w:val="22"/>
          </w:rPr>
          <w:delText xml:space="preserve"> formou sledovania vykonaných zmien</w:delText>
        </w:r>
        <w:r w:rsidDel="00EE4EE7">
          <w:rPr>
            <w:rFonts w:ascii="Arial Narrow" w:hAnsi="Arial Narrow"/>
            <w:sz w:val="22"/>
            <w:szCs w:val="22"/>
          </w:rPr>
          <w:delText>, sú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Del="00EE4EE7">
          <w:rPr>
            <w:rFonts w:ascii="Arial Narrow" w:hAnsi="Arial Narrow"/>
            <w:sz w:val="22"/>
            <w:szCs w:val="22"/>
          </w:rPr>
          <w:delText>dostupné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na </w:delText>
        </w:r>
        <w:r w:rsidR="006B696C" w:rsidDel="00EE4EE7">
          <w:fldChar w:fldCharType="begin"/>
        </w:r>
        <w:r w:rsidR="006B696C" w:rsidDel="00EE4EE7">
          <w:delInstrText xml:space="preserve"> HYPERLINK "http://www.op-kzp.sk/obsah-dokumenty/prirucka-k-opravnenosti-vydavkov/" </w:delInstrText>
        </w:r>
        <w:r w:rsidR="006B696C" w:rsidDel="00EE4EE7">
          <w:fldChar w:fldCharType="separate"/>
        </w:r>
        <w:r w:rsidRPr="005701AC" w:rsidDel="00EE4EE7">
          <w:rPr>
            <w:rStyle w:val="Hypertextovprepojenie"/>
            <w:rFonts w:ascii="Arial Narrow" w:hAnsi="Arial Narrow"/>
            <w:sz w:val="22"/>
            <w:szCs w:val="22"/>
          </w:rPr>
          <w:delText>tomto mieste</w:delText>
        </w:r>
        <w:r w:rsidR="006B696C" w:rsidDel="00EE4EE7">
          <w:rPr>
            <w:rStyle w:val="Hypertextovprepojenie"/>
            <w:rFonts w:ascii="Arial Narrow" w:hAnsi="Arial Narrow"/>
          </w:rPr>
          <w:fldChar w:fldCharType="end"/>
        </w:r>
        <w:r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RPr="00D640AE" w:rsidDel="00EE4EE7">
          <w:rPr>
            <w:rFonts w:ascii="Arial Narrow" w:hAnsi="Arial Narrow"/>
            <w:sz w:val="22"/>
            <w:szCs w:val="22"/>
          </w:rPr>
          <w:delText>webov</w:delText>
        </w:r>
        <w:r w:rsidDel="00EE4EE7">
          <w:rPr>
            <w:rFonts w:ascii="Arial Narrow" w:hAnsi="Arial Narrow"/>
            <w:sz w:val="22"/>
            <w:szCs w:val="22"/>
          </w:rPr>
          <w:delText>ého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sídl</w:delText>
        </w:r>
        <w:r w:rsidDel="00EE4EE7">
          <w:rPr>
            <w:rFonts w:ascii="Arial Narrow" w:hAnsi="Arial Narrow"/>
            <w:sz w:val="22"/>
            <w:szCs w:val="22"/>
          </w:rPr>
          <w:delText>a</w:delText>
        </w:r>
        <w:r w:rsidRPr="00D640AE" w:rsidDel="00EE4EE7">
          <w:rPr>
            <w:rFonts w:ascii="Arial Narrow" w:hAnsi="Arial Narrow"/>
            <w:sz w:val="22"/>
            <w:szCs w:val="22"/>
          </w:rPr>
          <w:delText xml:space="preserve"> </w:delText>
        </w:r>
        <w:r w:rsidRPr="005701AC" w:rsidDel="00EE4EE7">
          <w:rPr>
            <w:rFonts w:ascii="Arial Narrow" w:hAnsi="Arial Narrow"/>
            <w:sz w:val="22"/>
            <w:szCs w:val="22"/>
          </w:rPr>
          <w:delText>OP KŽP</w:delText>
        </w:r>
        <w:r w:rsidRPr="00D640AE" w:rsidDel="00EE4EE7">
          <w:rPr>
            <w:rFonts w:ascii="Arial Narrow" w:hAnsi="Arial Narrow"/>
            <w:sz w:val="22"/>
            <w:szCs w:val="22"/>
          </w:rPr>
          <w:delText>.</w:delText>
        </w:r>
      </w:del>
    </w:p>
    <w:p w14:paraId="322BFE87" w14:textId="03F22DF0" w:rsidR="003E0ED9" w:rsidRDefault="003E0ED9" w:rsidP="00657505">
      <w:pPr>
        <w:pStyle w:val="Bezriadkovania"/>
        <w:spacing w:before="120" w:after="120"/>
        <w:jc w:val="both"/>
        <w:rPr>
          <w:ins w:id="24" w:author="Autor" w:date="2019-02-04T13:52:00Z"/>
          <w:rFonts w:ascii="Arial Narrow" w:eastAsiaTheme="minorHAnsi" w:hAnsi="Arial Narrow" w:cstheme="minorBidi"/>
          <w:b/>
          <w:sz w:val="24"/>
          <w:szCs w:val="24"/>
          <w:u w:val="single"/>
          <w:lang w:eastAsia="en-US"/>
        </w:rPr>
      </w:pPr>
      <w:del w:id="25" w:author="Autor" w:date="2017-08-10T10:36:00Z">
        <w:r w:rsidRPr="007271F6" w:rsidDel="00657505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Zoznam oprávnených výdavkov v rámci výzvy s kódom OPKZP-PO1-SC142-2015-</w:delText>
        </w:r>
        <w:r w:rsidDel="00657505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3</w:delText>
        </w:r>
      </w:del>
    </w:p>
    <w:p w14:paraId="312276A6" w14:textId="77777777" w:rsidR="00E60C0B" w:rsidRPr="006F7E92" w:rsidRDefault="00E60C0B" w:rsidP="00E60C0B">
      <w:pPr>
        <w:spacing w:before="120" w:after="120" w:line="240" w:lineRule="auto"/>
        <w:jc w:val="both"/>
        <w:rPr>
          <w:ins w:id="26" w:author="Autor" w:date="2019-02-04T13:52:00Z"/>
          <w:rFonts w:ascii="Arial Narrow" w:hAnsi="Arial Narrow"/>
        </w:rPr>
      </w:pPr>
      <w:ins w:id="27" w:author="Autor" w:date="2019-02-04T13:52:00Z">
        <w:r w:rsidRPr="006F7E92">
          <w:rPr>
            <w:rFonts w:ascii="Arial Narrow" w:hAnsi="Arial Narrow"/>
          </w:rPr>
          <w:t xml:space="preserve">V rámci tejto výzvy sa oprávnené výdavky členia na </w:t>
        </w:r>
        <w:r w:rsidRPr="006F7E92">
          <w:rPr>
            <w:rFonts w:ascii="Arial Narrow" w:hAnsi="Arial Narrow"/>
            <w:u w:val="single"/>
          </w:rPr>
          <w:t>priame a nepriame výdavky</w:t>
        </w:r>
        <w:r w:rsidRPr="006F7E92">
          <w:rPr>
            <w:rFonts w:ascii="Arial Narrow" w:hAnsi="Arial Narrow"/>
          </w:rPr>
          <w:t xml:space="preserve">. Platí pritom, že všetky nižšie uvedené typy oprávnených výdavkov sa členia medzi </w:t>
        </w:r>
        <w:r w:rsidRPr="006F7E92">
          <w:rPr>
            <w:rFonts w:ascii="Arial Narrow" w:hAnsi="Arial Narrow"/>
            <w:u w:val="single"/>
          </w:rPr>
          <w:t>priame výdavky</w:t>
        </w:r>
        <w:r w:rsidRPr="006F7E92">
          <w:rPr>
            <w:rFonts w:ascii="Arial Narrow" w:hAnsi="Arial Narrow"/>
          </w:rPr>
          <w:t xml:space="preserve"> </w:t>
        </w:r>
        <w:r w:rsidRPr="006F7E92">
          <w:rPr>
            <w:rFonts w:ascii="Arial Narrow" w:hAnsi="Arial Narrow"/>
            <w:b/>
          </w:rPr>
          <w:t>okrem tých</w:t>
        </w:r>
        <w:r w:rsidRPr="006F7E92">
          <w:rPr>
            <w:rFonts w:ascii="Arial Narrow" w:hAnsi="Arial Narrow"/>
          </w:rPr>
          <w:t xml:space="preserve">, pri ktorých je v zátvorke explicitne uvedené, že ide o </w:t>
        </w:r>
        <w:r w:rsidRPr="006F7E92">
          <w:rPr>
            <w:rFonts w:ascii="Arial Narrow" w:hAnsi="Arial Narrow"/>
            <w:u w:val="single"/>
          </w:rPr>
          <w:t>nepriame výdavky</w:t>
        </w:r>
        <w:r w:rsidRPr="006F7E92">
          <w:rPr>
            <w:rFonts w:ascii="Arial Narrow" w:hAnsi="Arial Narrow"/>
          </w:rPr>
          <w:t>.</w:t>
        </w:r>
      </w:ins>
    </w:p>
    <w:p w14:paraId="27801583" w14:textId="122E8C9C" w:rsidR="00E60C0B" w:rsidRPr="00E60C0B" w:rsidRDefault="00E60C0B" w:rsidP="00E60C0B">
      <w:pPr>
        <w:pStyle w:val="Bezriadkovania"/>
        <w:spacing w:before="120" w:after="120"/>
        <w:jc w:val="both"/>
        <w:rPr>
          <w:ins w:id="28" w:author="Autor" w:date="2017-08-10T10:33:00Z"/>
          <w:rFonts w:ascii="Arial Narrow" w:eastAsiaTheme="minorHAnsi" w:hAnsi="Arial Narrow" w:cstheme="minorBidi"/>
          <w:sz w:val="22"/>
          <w:szCs w:val="22"/>
          <w:lang w:eastAsia="en-US"/>
        </w:rPr>
      </w:pPr>
      <w:ins w:id="29" w:author="Autor" w:date="2019-02-04T13:52:00Z">
        <w:r w:rsidRPr="006F7E92">
          <w:rPr>
            <w:rFonts w:ascii="Arial Narrow" w:hAnsi="Arial Narrow"/>
            <w:sz w:val="22"/>
            <w:szCs w:val="22"/>
          </w:rPr>
          <w:t xml:space="preserve">V tejto výzve sa aplikuje </w:t>
        </w:r>
        <w:r w:rsidRPr="006F7E92">
          <w:rPr>
            <w:rFonts w:ascii="Arial Narrow" w:hAnsi="Arial Narrow"/>
            <w:b/>
            <w:sz w:val="22"/>
            <w:szCs w:val="22"/>
          </w:rPr>
          <w:t>reálne vykazovanie výdavkov</w:t>
        </w:r>
        <w:r w:rsidRPr="006F7E92">
          <w:rPr>
            <w:rFonts w:ascii="Arial Narrow" w:hAnsi="Arial Narrow"/>
            <w:sz w:val="22"/>
            <w:szCs w:val="22"/>
          </w:rPr>
          <w:t xml:space="preserve"> (priamych aj nepriamych).</w:t>
        </w:r>
      </w:ins>
    </w:p>
    <w:p w14:paraId="4DBF9FF3" w14:textId="76CA16C3" w:rsidR="00AF248E" w:rsidRPr="00AF248E" w:rsidRDefault="00657505" w:rsidP="00AF248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sz w:val="22"/>
          <w:szCs w:val="22"/>
        </w:rPr>
      </w:pPr>
      <w:ins w:id="30" w:author="Autor" w:date="2017-08-10T10:33:00Z">
        <w:r w:rsidRPr="002D7742">
          <w:rPr>
            <w:rFonts w:ascii="Arial Narrow" w:hAnsi="Arial Narrow"/>
            <w:b/>
            <w:sz w:val="22"/>
            <w:szCs w:val="22"/>
          </w:rPr>
          <w:t>Upozornenie</w:t>
        </w:r>
        <w:r w:rsidRPr="00AF248E">
          <w:rPr>
            <w:rFonts w:ascii="Arial Narrow" w:hAnsi="Arial Narrow"/>
            <w:sz w:val="22"/>
            <w:szCs w:val="22"/>
          </w:rPr>
          <w:t xml:space="preserve">: </w:t>
        </w:r>
      </w:ins>
      <w:ins w:id="31" w:author="Autor" w:date="2018-06-21T10:17:00Z">
        <w:r w:rsidR="00AF248E" w:rsidRPr="0008096A">
          <w:rPr>
            <w:rFonts w:ascii="Arial Narrow" w:hAnsi="Arial Narrow"/>
            <w:sz w:val="22"/>
            <w:szCs w:val="22"/>
          </w:rPr>
          <w:t>Jednotlivé činnosti projektu môžu byť zabezpečené vlastnými kapacitami</w:t>
        </w:r>
        <w:r w:rsidR="00AF248E" w:rsidRPr="0008096A">
          <w:rPr>
            <w:rStyle w:val="Odkaznapoznmkupodiarou"/>
            <w:rFonts w:ascii="Arial Narrow" w:hAnsi="Arial Narrow"/>
            <w:sz w:val="22"/>
            <w:szCs w:val="22"/>
          </w:rPr>
          <w:footnoteReference w:id="1"/>
        </w:r>
        <w:r w:rsidR="00AF248E" w:rsidRPr="0008096A">
          <w:rPr>
            <w:rFonts w:ascii="Arial Narrow" w:hAnsi="Arial Narrow"/>
            <w:sz w:val="22"/>
            <w:szCs w:val="22"/>
          </w:rPr>
          <w:t xml:space="preserve"> žiadateľa/prijímateľa </w:t>
        </w:r>
        <w:r w:rsidR="00AF248E" w:rsidRPr="0008096A">
          <w:rPr>
            <w:rFonts w:ascii="Arial Narrow" w:hAnsi="Arial Narrow"/>
            <w:b/>
            <w:sz w:val="22"/>
            <w:szCs w:val="22"/>
          </w:rPr>
          <w:t>alebo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dodávateľsky/externe</w:t>
        </w:r>
        <w:r w:rsidR="00AF248E" w:rsidRPr="0008096A">
          <w:rPr>
            <w:rStyle w:val="Odkaznapoznmkupodiarou"/>
            <w:rFonts w:ascii="Arial Narrow" w:hAnsi="Arial Narrow"/>
            <w:sz w:val="22"/>
            <w:szCs w:val="22"/>
          </w:rPr>
          <w:footnoteReference w:id="2"/>
        </w:r>
        <w:r w:rsidR="00AF248E" w:rsidRPr="0008096A">
          <w:rPr>
            <w:rFonts w:ascii="Arial Narrow" w:hAnsi="Arial Narrow"/>
            <w:sz w:val="22"/>
            <w:szCs w:val="22"/>
          </w:rPr>
          <w:t xml:space="preserve">. Zabezpečenie </w:t>
        </w:r>
        <w:r w:rsidR="00AF248E" w:rsidRPr="0008096A">
          <w:rPr>
            <w:rFonts w:ascii="Arial Narrow" w:hAnsi="Arial Narrow"/>
            <w:sz w:val="22"/>
            <w:szCs w:val="22"/>
            <w:u w:val="single"/>
          </w:rPr>
          <w:t>tých istých činností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projektu dodávateľsky/externe </w:t>
        </w:r>
        <w:r w:rsidR="00AF248E" w:rsidRPr="0008096A">
          <w:rPr>
            <w:rFonts w:ascii="Arial Narrow" w:hAnsi="Arial Narrow"/>
            <w:b/>
            <w:sz w:val="22"/>
            <w:szCs w:val="22"/>
          </w:rPr>
          <w:t>a zároveň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vlastnými kapacitami je </w:t>
        </w:r>
        <w:r w:rsidR="00AF248E" w:rsidRPr="0008096A">
          <w:rPr>
            <w:rFonts w:ascii="Arial Narrow" w:hAnsi="Arial Narrow"/>
            <w:b/>
            <w:sz w:val="22"/>
            <w:szCs w:val="22"/>
          </w:rPr>
          <w:t>neoprávnené</w:t>
        </w:r>
        <w:r w:rsidR="00AF248E" w:rsidRPr="0008096A">
          <w:rPr>
            <w:rFonts w:ascii="Arial Narrow" w:hAnsi="Arial Narrow"/>
            <w:sz w:val="22"/>
            <w:szCs w:val="22"/>
          </w:rPr>
          <w:t xml:space="preserve"> a povedie k vzniku neoprávnených výdavkov.</w:t>
        </w:r>
      </w:ins>
    </w:p>
    <w:p w14:paraId="577D238F" w14:textId="0EEA6CE9" w:rsidR="00AF248E" w:rsidRDefault="00AF248E" w:rsidP="00AF248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sz w:val="22"/>
          <w:szCs w:val="22"/>
        </w:rPr>
      </w:pPr>
      <w:ins w:id="36" w:author="Autor" w:date="2018-06-21T10:17:00Z">
        <w:r w:rsidRPr="0008096A">
          <w:rPr>
            <w:rFonts w:ascii="Arial Narrow" w:hAnsi="Arial Narrow"/>
            <w:sz w:val="22"/>
            <w:szCs w:val="22"/>
          </w:rPr>
          <w:t xml:space="preserve">Všetky typy (a príklady) oprávnených výdavkov uvedené nižšie, musia mať </w:t>
        </w:r>
        <w:r w:rsidRPr="0008096A">
          <w:rPr>
            <w:rFonts w:ascii="Arial Narrow" w:hAnsi="Arial Narrow"/>
            <w:sz w:val="22"/>
            <w:szCs w:val="22"/>
            <w:u w:val="single"/>
          </w:rPr>
          <w:t>priamu väzbu</w:t>
        </w:r>
        <w:r w:rsidRPr="0008096A">
          <w:rPr>
            <w:rFonts w:ascii="Arial Narrow" w:hAnsi="Arial Narrow"/>
            <w:sz w:val="22"/>
            <w:szCs w:val="22"/>
          </w:rPr>
          <w:t xml:space="preserve"> </w:t>
        </w:r>
        <w:r w:rsidRPr="00017CAF">
          <w:rPr>
            <w:rFonts w:ascii="Arial Narrow" w:hAnsi="Arial Narrow"/>
            <w:b/>
            <w:sz w:val="22"/>
            <w:szCs w:val="22"/>
          </w:rPr>
          <w:t xml:space="preserve">na </w:t>
        </w:r>
      </w:ins>
      <w:ins w:id="37" w:author="Autor" w:date="2018-06-21T10:19:00Z">
        <w:r w:rsidRPr="00017CAF">
          <w:rPr>
            <w:rFonts w:ascii="Arial Narrow" w:hAnsi="Arial Narrow"/>
            <w:b/>
            <w:sz w:val="22"/>
            <w:szCs w:val="22"/>
          </w:rPr>
          <w:t>prieskum environmentálnych záťaží</w:t>
        </w:r>
      </w:ins>
      <w:ins w:id="38" w:author="Autor" w:date="2018-06-21T10:17:00Z">
        <w:r w:rsidRPr="0008096A">
          <w:rPr>
            <w:rFonts w:ascii="Arial Narrow" w:hAnsi="Arial Narrow"/>
            <w:sz w:val="22"/>
            <w:szCs w:val="22"/>
          </w:rPr>
          <w:t>.</w:t>
        </w:r>
      </w:ins>
    </w:p>
    <w:p w14:paraId="7F1235E6" w14:textId="4B67FD3A" w:rsidR="00657505" w:rsidRDefault="00657505" w:rsidP="00AF248E">
      <w:pPr>
        <w:pStyle w:val="Bezriadkovania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80"/>
        <w:ind w:left="102"/>
        <w:jc w:val="both"/>
        <w:rPr>
          <w:rFonts w:ascii="Arial Narrow" w:hAnsi="Arial Narrow"/>
          <w:sz w:val="22"/>
          <w:szCs w:val="22"/>
        </w:rPr>
      </w:pPr>
      <w:ins w:id="39" w:author="Autor" w:date="2017-08-10T10:33:00Z">
        <w:r w:rsidRPr="002D7742">
          <w:rPr>
            <w:rFonts w:ascii="Arial Narrow" w:hAnsi="Arial Narrow"/>
            <w:sz w:val="22"/>
            <w:szCs w:val="22"/>
          </w:rPr>
          <w:t xml:space="preserve">Oprávnené sú iba tie výdavky, ktoré sú </w:t>
        </w:r>
        <w:r w:rsidRPr="002D7742">
          <w:rPr>
            <w:rFonts w:ascii="Arial Narrow" w:hAnsi="Arial Narrow"/>
            <w:b/>
            <w:sz w:val="22"/>
            <w:szCs w:val="22"/>
          </w:rPr>
          <w:t>nevyhnutné</w:t>
        </w:r>
        <w:r w:rsidRPr="002D7742">
          <w:rPr>
            <w:rFonts w:ascii="Arial Narrow" w:hAnsi="Arial Narrow"/>
            <w:sz w:val="22"/>
            <w:szCs w:val="22"/>
          </w:rPr>
          <w:t xml:space="preserve"> pre realizáciu a dosiahnutie cieľov projektu.</w:t>
        </w:r>
      </w:ins>
    </w:p>
    <w:p w14:paraId="5452FCCA" w14:textId="77777777" w:rsidR="00AF248E" w:rsidRPr="00AF248E" w:rsidRDefault="00AF248E" w:rsidP="00AF248E">
      <w:pPr>
        <w:pStyle w:val="Bezriadkovania"/>
        <w:shd w:val="clear" w:color="auto" w:fill="FFFFFF" w:themeFill="background1"/>
        <w:ind w:left="102"/>
        <w:jc w:val="both"/>
        <w:rPr>
          <w:rFonts w:ascii="Arial Narrow" w:eastAsiaTheme="minorHAnsi" w:hAnsi="Arial Narrow" w:cstheme="minorBidi"/>
          <w:sz w:val="16"/>
          <w:szCs w:val="16"/>
          <w:lang w:eastAsia="en-US"/>
        </w:rPr>
      </w:pPr>
    </w:p>
    <w:tbl>
      <w:tblPr>
        <w:tblStyle w:val="Mriekatabuky"/>
        <w:tblW w:w="9209" w:type="dxa"/>
        <w:tblLayout w:type="fixed"/>
        <w:tblLook w:val="04A0" w:firstRow="1" w:lastRow="0" w:firstColumn="1" w:lastColumn="0" w:noHBand="0" w:noVBand="1"/>
      </w:tblPr>
      <w:tblGrid>
        <w:gridCol w:w="9209"/>
      </w:tblGrid>
      <w:tr w:rsidR="003E0ED9" w:rsidRPr="00B02933" w14:paraId="3F77EA91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5CD055C9" w14:textId="25D34A24" w:rsidR="003E0ED9" w:rsidRPr="00D56EC0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hAnsi="Arial Narrow"/>
                <w:color w:val="FFFFFF" w:themeColor="background1"/>
              </w:rPr>
              <w:t xml:space="preserve">Trieda </w:t>
            </w:r>
            <w:ins w:id="40" w:author="Autor" w:date="2019-01-14T16:22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DE68EE">
                <w:rPr>
                  <w:rFonts w:ascii="Arial Narrow" w:hAnsi="Arial Narrow"/>
                  <w:color w:val="FFFFFF" w:themeColor="background1"/>
                </w:rPr>
                <w:t xml:space="preserve"> </w:t>
              </w:r>
            </w:ins>
            <w:r w:rsidRPr="00EB6622">
              <w:rPr>
                <w:rFonts w:ascii="Arial Narrow" w:hAnsi="Arial Narrow"/>
                <w:b/>
                <w:i/>
                <w:color w:val="FFFFFF" w:themeColor="background1"/>
              </w:rPr>
              <w:t>01 - Dlhodobý nehmotný majetok</w:t>
            </w:r>
            <w:r w:rsidRPr="00D56EC0">
              <w:rPr>
                <w:rStyle w:val="Odkaznapoznmkupodiarou"/>
                <w:rFonts w:ascii="Arial Narrow" w:hAnsi="Arial Narrow"/>
                <w:color w:val="FFFFFF" w:themeColor="background1"/>
              </w:rPr>
              <w:footnoteReference w:id="3"/>
            </w:r>
          </w:p>
        </w:tc>
      </w:tr>
      <w:tr w:rsidR="003E0ED9" w:rsidRPr="00B02933" w14:paraId="0D40443B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66EA1C0" w14:textId="0781031D" w:rsidR="003E0ED9" w:rsidRPr="00DE68EE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49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DE68EE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013 - Softvér</w:t>
            </w:r>
          </w:p>
        </w:tc>
      </w:tr>
      <w:tr w:rsidR="003E0ED9" w:rsidRPr="00B02933" w14:paraId="23EA7DF7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75863A1C" w14:textId="278C93F1" w:rsidR="003E0ED9" w:rsidRPr="00DE68EE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DE68EE">
              <w:rPr>
                <w:rFonts w:ascii="Arial Narrow" w:eastAsia="Times New Roman" w:hAnsi="Arial Narrow" w:cs="Times New Roman"/>
                <w:b/>
                <w:lang w:eastAsia="sk-SK"/>
              </w:rPr>
              <w:lastRenderedPageBreak/>
              <w:t>nákup softvéru</w:t>
            </w:r>
            <w:ins w:id="50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Pr="005F049C">
                <w:rPr>
                  <w:rFonts w:ascii="Arial Narrow" w:eastAsia="Times New Roman" w:hAnsi="Arial Narrow" w:cs="Times New Roman"/>
                  <w:lang w:eastAsia="sk-SK"/>
                </w:rPr>
                <w:t xml:space="preserve">(ak je 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>za</w:t>
              </w:r>
              <w:r w:rsidRPr="005F049C">
                <w:rPr>
                  <w:rFonts w:ascii="Arial Narrow" w:eastAsia="Times New Roman" w:hAnsi="Arial Narrow" w:cs="Times New Roman"/>
                  <w:lang w:eastAsia="sk-SK"/>
                </w:rPr>
                <w:t>kúpený samostatne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>, tzn. že</w:t>
              </w:r>
              <w:r w:rsidRPr="005F049C">
                <w:rPr>
                  <w:rFonts w:ascii="Arial Narrow" w:eastAsia="Times New Roman" w:hAnsi="Arial Narrow" w:cs="Times New Roman"/>
                  <w:lang w:eastAsia="sk-SK"/>
                </w:rPr>
                <w:t xml:space="preserve"> nie je súčasťou dodávky hardvéru a jeho ocenenia)</w:t>
              </w:r>
            </w:ins>
            <w:ins w:id="51" w:author="Autor" w:date="2018-02-07T14:42:00Z">
              <w:r w:rsidR="00E95634">
                <w:rPr>
                  <w:rFonts w:ascii="Arial Narrow" w:eastAsia="Times New Roman" w:hAnsi="Arial Narrow" w:cs="Times New Roman"/>
                  <w:lang w:eastAsia="sk-SK"/>
                </w:rPr>
                <w:t>,</w:t>
              </w:r>
              <w:r w:rsidR="00E95634">
                <w:rPr>
                  <w:rFonts w:ascii="Arial Narrow" w:hAnsi="Arial Narrow" w:cs="Times New Roman"/>
                </w:rPr>
                <w:t xml:space="preserve"> vrátane </w:t>
              </w:r>
              <w:r w:rsidR="00E95634" w:rsidRPr="00026122">
                <w:rPr>
                  <w:rFonts w:ascii="Arial Narrow" w:hAnsi="Arial Narrow" w:cs="Times New Roman"/>
                </w:rPr>
                <w:t>výdavk</w:t>
              </w:r>
              <w:r w:rsidR="00E95634">
                <w:rPr>
                  <w:rFonts w:ascii="Arial Narrow" w:hAnsi="Arial Narrow" w:cs="Times New Roman"/>
                </w:rPr>
                <w:t>ov</w:t>
              </w:r>
              <w:r w:rsidR="00E95634" w:rsidRPr="00026122">
                <w:rPr>
                  <w:rFonts w:ascii="Arial Narrow" w:hAnsi="Arial Narrow" w:cs="Times New Roman"/>
                </w:rPr>
                <w:t xml:space="preserve"> na </w:t>
              </w:r>
              <w:r w:rsidR="00E95634">
                <w:rPr>
                  <w:rFonts w:ascii="Arial Narrow" w:hAnsi="Arial Narrow" w:cs="Times New Roman"/>
                </w:rPr>
                <w:t>nákup</w:t>
              </w:r>
              <w:r w:rsidR="00E95634" w:rsidRPr="00026122">
                <w:rPr>
                  <w:rFonts w:ascii="Arial Narrow" w:hAnsi="Arial Narrow" w:cs="Times New Roman"/>
                </w:rPr>
                <w:t xml:space="preserve"> licencií súvisiacich s používaním </w:t>
              </w:r>
              <w:r w:rsidR="00E95634">
                <w:rPr>
                  <w:rFonts w:ascii="Arial Narrow" w:hAnsi="Arial Narrow" w:cs="Times New Roman"/>
                </w:rPr>
                <w:t xml:space="preserve">tohto </w:t>
              </w:r>
              <w:r w:rsidR="00E95634" w:rsidRPr="00026122">
                <w:rPr>
                  <w:rFonts w:ascii="Arial Narrow" w:hAnsi="Arial Narrow" w:cs="Times New Roman"/>
                </w:rPr>
                <w:t>softvéru</w:t>
              </w:r>
            </w:ins>
            <w:r w:rsidRPr="00DE68EE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39704A98" w14:textId="3D798764" w:rsidR="003E0ED9" w:rsidRPr="00DE68EE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DE68EE">
              <w:rPr>
                <w:rFonts w:ascii="Arial Narrow" w:eastAsia="Times New Roman" w:hAnsi="Arial Narrow" w:cs="Times New Roman"/>
                <w:b/>
                <w:lang w:eastAsia="sk-SK"/>
              </w:rPr>
              <w:t>modernizácia softvéru</w:t>
            </w:r>
            <w:ins w:id="52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vo vlastníctve žiadateľa</w:t>
              </w:r>
            </w:ins>
            <w:ins w:id="53" w:author="Autor" w:date="2018-02-07T14:42:00Z">
              <w:r w:rsidR="00E95634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4"/>
              </w:r>
            </w:ins>
            <w:ins w:id="56" w:author="Autor"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, ktorý žiadateľ plánuje v rámci pripravovanej ŽoNFP zhodnotiť (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napr. </w:t>
              </w:r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upgradovať</w:t>
              </w:r>
              <w:r>
                <w:rPr>
                  <w:rFonts w:ascii="Arial Narrow" w:eastAsia="Times New Roman" w:hAnsi="Arial Narrow" w:cs="Times New Roman"/>
                  <w:lang w:eastAsia="sk-SK"/>
                </w:rPr>
                <w:t>/pridávať nové funkcionality</w:t>
              </w:r>
              <w:r w:rsidRPr="008132FB">
                <w:rPr>
                  <w:rFonts w:ascii="Arial Narrow" w:eastAsia="Times New Roman" w:hAnsi="Arial Narrow" w:cs="Times New Roman"/>
                  <w:lang w:eastAsia="sk-SK"/>
                </w:rPr>
                <w:t>) a využívať pre realizáciu a dosiahnutie cieľov projektu</w:t>
              </w:r>
            </w:ins>
            <w:r w:rsidRPr="00DE68EE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74346615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5EF30EA" w14:textId="59CDCD26" w:rsidR="003E0ED9" w:rsidRPr="00DE68EE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57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DE68EE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014 - Oceniteľné práva</w:t>
            </w:r>
          </w:p>
        </w:tc>
      </w:tr>
      <w:tr w:rsidR="003E0ED9" w:rsidRPr="00B02933" w14:paraId="5C2E01CC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193D352F" w14:textId="4AA12D6A" w:rsidR="003E0ED9" w:rsidRPr="00DE68EE" w:rsidRDefault="003E0ED9" w:rsidP="0043021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DE68EE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licencií </w:t>
            </w:r>
            <w:r w:rsidRPr="00DE68EE">
              <w:rPr>
                <w:rFonts w:ascii="Arial Narrow" w:eastAsia="Times New Roman" w:hAnsi="Arial Narrow" w:cs="Times New Roman"/>
                <w:lang w:eastAsia="sk-SK"/>
              </w:rPr>
              <w:t>(výhradných, aj nevýhradných</w:t>
            </w:r>
            <w:ins w:id="58" w:author="Autor" w:date="2018-02-07T14:53:00Z">
              <w:r w:rsidR="00B51122">
                <w:rPr>
                  <w:rFonts w:ascii="Arial Narrow" w:eastAsia="Times New Roman" w:hAnsi="Arial Narrow" w:cs="Times New Roman"/>
                  <w:lang w:eastAsia="sk-SK"/>
                </w:rPr>
                <w:t xml:space="preserve">; </w:t>
              </w:r>
              <w:r w:rsidR="00B51122" w:rsidRPr="006F7E92">
                <w:rPr>
                  <w:rFonts w:ascii="Arial Narrow" w:hAnsi="Arial Narrow" w:cs="Times New Roman"/>
                </w:rPr>
                <w:t>nej</w:t>
              </w:r>
            </w:ins>
            <w:ins w:id="59" w:author="Autor" w:date="2019-02-04T14:07:00Z">
              <w:r w:rsidR="0043021E" w:rsidRPr="006F7E92">
                <w:rPr>
                  <w:rFonts w:ascii="Arial Narrow" w:hAnsi="Arial Narrow" w:cs="Times New Roman"/>
                </w:rPr>
                <w:t>de</w:t>
              </w:r>
              <w:r w:rsidR="0043021E">
                <w:rPr>
                  <w:rFonts w:ascii="Arial Narrow" w:hAnsi="Arial Narrow" w:cs="Times New Roman"/>
                </w:rPr>
                <w:t xml:space="preserve"> </w:t>
              </w:r>
            </w:ins>
            <w:ins w:id="60" w:author="Autor" w:date="2018-02-07T14:53:00Z">
              <w:r w:rsidR="00B51122">
                <w:rPr>
                  <w:rFonts w:ascii="Arial Narrow" w:hAnsi="Arial Narrow" w:cs="Times New Roman"/>
                </w:rPr>
                <w:t xml:space="preserve">však </w:t>
              </w:r>
              <w:r w:rsidR="00B51122" w:rsidRPr="00DC486F">
                <w:rPr>
                  <w:rFonts w:ascii="Arial Narrow" w:hAnsi="Arial Narrow" w:cs="Times New Roman"/>
                </w:rPr>
                <w:t xml:space="preserve">o licencie </w:t>
              </w:r>
              <w:r w:rsidR="00B51122">
                <w:rPr>
                  <w:rFonts w:ascii="Arial Narrow" w:hAnsi="Arial Narrow" w:cs="Times New Roman"/>
                </w:rPr>
                <w:t>súvisiace s používaním</w:t>
              </w:r>
              <w:r w:rsidR="0043021E">
                <w:rPr>
                  <w:rFonts w:ascii="Arial Narrow" w:hAnsi="Arial Narrow" w:cs="Times New Roman"/>
                </w:rPr>
                <w:t xml:space="preserve"> softvéru z</w:t>
              </w:r>
              <w:r w:rsidR="00B51122">
                <w:rPr>
                  <w:rFonts w:ascii="Arial Narrow" w:hAnsi="Arial Narrow" w:cs="Times New Roman"/>
                </w:rPr>
                <w:t xml:space="preserve">aradeného do skupiny výdavkov </w:t>
              </w:r>
              <w:r w:rsidR="00B51122" w:rsidRPr="003210E7">
                <w:rPr>
                  <w:rFonts w:ascii="Arial Narrow" w:hAnsi="Arial Narrow" w:cs="Times New Roman"/>
                  <w:i/>
                </w:rPr>
                <w:t>013 - Softvér</w:t>
              </w:r>
              <w:r w:rsidR="00B51122">
                <w:rPr>
                  <w:rFonts w:ascii="Arial Narrow" w:hAnsi="Arial Narrow" w:cs="Times New Roman"/>
                </w:rPr>
                <w:t xml:space="preserve">, </w:t>
              </w:r>
              <w:r w:rsidR="00B51122" w:rsidRPr="00DC486F">
                <w:rPr>
                  <w:rFonts w:ascii="Arial Narrow" w:hAnsi="Arial Narrow" w:cs="Times New Roman"/>
                </w:rPr>
                <w:t>ale o nadobudnutie softvéru vyrobeného na mieru, ktorý je objednávateľovi</w:t>
              </w:r>
              <w:r w:rsidR="00B51122">
                <w:rPr>
                  <w:rFonts w:ascii="Arial Narrow" w:hAnsi="Arial Narrow" w:cs="Times New Roman"/>
                </w:rPr>
                <w:t>/prijímateľovi</w:t>
              </w:r>
              <w:r w:rsidR="00B51122" w:rsidRPr="00DC486F">
                <w:rPr>
                  <w:rFonts w:ascii="Arial Narrow" w:hAnsi="Arial Narrow" w:cs="Times New Roman"/>
                </w:rPr>
                <w:t xml:space="preserve"> dodaný vrátane majetkových a dispozičných práv podľa vopred uzatvorenej licenčnej zmluvy</w:t>
              </w:r>
            </w:ins>
            <w:r w:rsidRPr="00DE68EE">
              <w:rPr>
                <w:rFonts w:ascii="Arial Narrow" w:eastAsia="Times New Roman" w:hAnsi="Arial Narrow" w:cs="Times New Roman"/>
                <w:lang w:eastAsia="sk-SK"/>
              </w:rPr>
              <w:t>).</w:t>
            </w:r>
          </w:p>
        </w:tc>
      </w:tr>
      <w:tr w:rsidR="003E0ED9" w:rsidRPr="00B02933" w14:paraId="0310B44E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6C07D203" w14:textId="16988972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 xml:space="preserve">Trieda </w:t>
            </w:r>
            <w:ins w:id="61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hAnsi="Arial Narrow"/>
                </w:rPr>
                <w:t xml:space="preserve"> </w:t>
              </w:r>
            </w:ins>
            <w:r w:rsidRPr="00EB6622">
              <w:rPr>
                <w:rFonts w:ascii="Arial Narrow" w:hAnsi="Arial Narrow"/>
                <w:b/>
                <w:i/>
              </w:rPr>
              <w:t>02 - Dlhodobý hmotný majetok</w:t>
            </w:r>
          </w:p>
        </w:tc>
      </w:tr>
      <w:tr w:rsidR="003E0ED9" w:rsidRPr="00B02933" w14:paraId="1AAFC8C2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2E1C783" w14:textId="73796B69" w:rsidR="003E0ED9" w:rsidRPr="00580B95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  <w:u w:val="single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62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022 - Samostatné hnuteľné veci a súbory hnuteľných vecí</w:t>
            </w:r>
            <w:r w:rsidRPr="00580B95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5"/>
            </w:r>
          </w:p>
        </w:tc>
      </w:tr>
      <w:tr w:rsidR="003E0ED9" w:rsidRPr="00B02933" w14:paraId="2BD7D139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B56EA0" w14:textId="0B53B993" w:rsidR="003E0ED9" w:rsidRPr="00F24070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F24070">
              <w:rPr>
                <w:rFonts w:ascii="Arial Narrow" w:hAnsi="Arial Narrow" w:cs="Times New Roman"/>
                <w:b/>
              </w:rPr>
              <w:t>nákup výpočtovej techniky</w:t>
            </w:r>
            <w:r w:rsidRPr="00F24070">
              <w:rPr>
                <w:rFonts w:ascii="Arial Narrow" w:hAnsi="Arial Narrow" w:cs="Times New Roman"/>
              </w:rPr>
              <w:t>, vrátane príslušenstva</w:t>
            </w:r>
            <w:del w:id="69" w:author="Autor" w:date="2017-08-10T13:12:00Z">
              <w:r w:rsidRPr="00F24070" w:rsidDel="007C7C2B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Pr="00F24070" w:rsidDel="007C7C2B">
                <w:rPr>
                  <w:rFonts w:ascii="Arial Narrow" w:hAnsi="Arial Narrow" w:cs="Times New Roman"/>
                </w:rPr>
                <w:delText xml:space="preserve"> </w:delText>
              </w:r>
              <w:r w:rsidRPr="00F24070" w:rsidDel="007C7C2B">
                <w:rPr>
                  <w:rFonts w:ascii="Arial Narrow" w:eastAsia="Times New Roman" w:hAnsi="Arial Narrow" w:cs="Times New Roman"/>
                  <w:lang w:eastAsia="sk-SK"/>
                </w:rPr>
                <w:delText xml:space="preserve">nevyhnutnej </w:delText>
              </w:r>
              <w:r w:rsidRPr="00F24070" w:rsidDel="007C7C2B">
                <w:rPr>
                  <w:rFonts w:ascii="Arial Narrow" w:hAnsi="Arial Narrow" w:cs="Times New Roman"/>
                </w:rPr>
                <w:delText>pre dosiahnutie cieľov projektu</w:delText>
              </w:r>
            </w:del>
            <w:r w:rsidRPr="00F24070">
              <w:rPr>
                <w:rFonts w:ascii="Arial Narrow" w:hAnsi="Arial Narrow" w:cs="Times New Roman"/>
              </w:rPr>
              <w:t>;</w:t>
            </w:r>
          </w:p>
          <w:p w14:paraId="1F61DA27" w14:textId="77777777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nákup prevádzkových/špeciálnych strojov, prístrojov, zariadení, techniky a</w:t>
            </w:r>
            <w:r>
              <w:rPr>
                <w:rFonts w:ascii="Arial Narrow" w:eastAsia="Times New Roman" w:hAnsi="Arial Narrow" w:cs="Times New Roman"/>
                <w:b/>
                <w:lang w:eastAsia="sk-SK"/>
              </w:rPr>
              <w:t> </w:t>
            </w: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náradia</w:t>
            </w:r>
            <w:r w:rsidRPr="00756FCA">
              <w:rPr>
                <w:rFonts w:ascii="Arial Narrow" w:eastAsia="Times New Roman" w:hAnsi="Arial Narrow" w:cs="Times New Roman"/>
                <w:lang w:eastAsia="sk-SK"/>
              </w:rPr>
              <w:t>,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vrátane prvého zaškolenia obsluhy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(ak relevantné)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7FABE79" w14:textId="77777777" w:rsidR="003E0ED9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ins w:id="70" w:author="Autor"/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nákup technológií alebo častí technológií tvoriacich navzájom funkčný celok</w:t>
            </w:r>
            <w:ins w:id="71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>;</w:t>
              </w:r>
            </w:ins>
          </w:p>
          <w:p w14:paraId="3969D331" w14:textId="405A9978" w:rsidR="003E0ED9" w:rsidRPr="00B02933" w:rsidRDefault="00885C74" w:rsidP="00885C74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72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ins w:id="73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>osobn</w:t>
              </w:r>
            </w:ins>
            <w:ins w:id="74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75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ochrann</w:t>
              </w:r>
            </w:ins>
            <w:ins w:id="76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77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pracovn</w:t>
              </w:r>
            </w:ins>
            <w:ins w:id="78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79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prostriedk</w:t>
              </w:r>
            </w:ins>
            <w:ins w:id="80" w:author="Autor" w:date="2018-06-21T11:27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ov</w:t>
              </w:r>
            </w:ins>
            <w:ins w:id="81" w:author="Autor">
              <w:r w:rsidR="003E0ED9" w:rsidRPr="009B1E96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</w:t>
              </w:r>
              <w:r w:rsidR="003E0ED9" w:rsidRPr="009B1E96">
                <w:rPr>
                  <w:rFonts w:ascii="Arial Narrow" w:hAnsi="Arial Narrow" w:cs="Times New Roman"/>
                </w:rPr>
                <w:t>pre zamestnancov</w:t>
              </w:r>
              <w:r w:rsidR="003E0ED9" w:rsidRPr="009B1E96">
                <w:rPr>
                  <w:rFonts w:ascii="Arial Narrow" w:eastAsia="Times New Roman" w:hAnsi="Arial Narrow" w:cs="Times New Roman"/>
                  <w:lang w:eastAsia="sk-SK"/>
                </w:rPr>
                <w:t xml:space="preserve"> (napr. pracovné odevy, obuv a pracovné pomôcky), ktoré spĺňajú kritériá nákupu z kapitálových výdavkov</w:t>
              </w:r>
            </w:ins>
            <w:r w:rsidR="003E0ED9" w:rsidRPr="00EE6CD4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4E5FC677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1824A0E" w14:textId="598790F1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82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023 - Dopravné prostriedky</w:t>
            </w:r>
          </w:p>
        </w:tc>
      </w:tr>
      <w:tr w:rsidR="003E0ED9" w:rsidRPr="00B02933" w14:paraId="7A02DF0E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4B4D92BB" w14:textId="4A2BFF15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E94270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nákup </w:t>
            </w:r>
            <w:del w:id="83" w:author="Autor" w:date="2017-08-10T13:49:00Z">
              <w:r w:rsidRPr="00E94270" w:rsidDel="00265065">
                <w:rPr>
                  <w:rFonts w:ascii="Arial Narrow" w:eastAsia="Times New Roman" w:hAnsi="Arial Narrow" w:cs="Times New Roman"/>
                  <w:b/>
                  <w:lang w:eastAsia="sk-SK"/>
                </w:rPr>
                <w:delText>špeciálnych autom</w:delText>
              </w:r>
            </w:del>
            <w:del w:id="84" w:author="Autor" w:date="2017-08-10T13:48:00Z">
              <w:r w:rsidRPr="00E94270" w:rsidDel="00265065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obilov</w:delText>
              </w:r>
            </w:del>
            <w:ins w:id="85" w:author="Autor" w:date="2017-08-10T13:48:00Z">
              <w:r w:rsidR="00265065" w:rsidRPr="00E94270">
                <w:rPr>
                  <w:rFonts w:ascii="Arial Narrow" w:hAnsi="Arial Narrow"/>
                  <w:b/>
                </w:rPr>
                <w:t xml:space="preserve">osobných </w:t>
              </w:r>
              <w:r w:rsidR="00265065" w:rsidRPr="00E94270">
                <w:rPr>
                  <w:rFonts w:ascii="Arial Narrow" w:hAnsi="Arial Narrow"/>
                  <w:b/>
                  <w:lang w:eastAsia="sk-SK"/>
                </w:rPr>
                <w:t>terénnych</w:t>
              </w:r>
              <w:r w:rsidR="00265065" w:rsidRPr="00E94270">
                <w:rPr>
                  <w:rFonts w:ascii="Arial Narrow" w:hAnsi="Arial Narrow"/>
                  <w:b/>
                </w:rPr>
                <w:t xml:space="preserve"> vozidiel </w:t>
              </w:r>
              <w:r w:rsidR="00265065" w:rsidRPr="00E94270">
                <w:rPr>
                  <w:rFonts w:ascii="Arial Narrow" w:hAnsi="Arial Narrow"/>
                  <w:lang w:eastAsia="sk-SK"/>
                </w:rPr>
                <w:t>(</w:t>
              </w:r>
              <w:r w:rsidR="00265065" w:rsidRPr="00E94270">
                <w:rPr>
                  <w:rFonts w:ascii="Arial Narrow" w:hAnsi="Arial Narrow"/>
                </w:rPr>
                <w:t>kategória M1G</w:t>
              </w:r>
              <w:r w:rsidR="00265065" w:rsidRPr="00E94270">
                <w:rPr>
                  <w:rFonts w:ascii="Arial Narrow" w:hAnsi="Arial Narrow"/>
                  <w:lang w:eastAsia="sk-SK"/>
                </w:rPr>
                <w:t>)</w:t>
              </w:r>
            </w:ins>
            <w:r w:rsidRPr="00E94270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Pr="00E94270">
              <w:rPr>
                <w:rFonts w:ascii="Arial Narrow" w:eastAsia="Times New Roman" w:hAnsi="Arial Narrow" w:cs="Times New Roman"/>
                <w:lang w:eastAsia="sk-SK"/>
              </w:rPr>
              <w:t>s príslušenstvom</w:t>
            </w:r>
            <w:ins w:id="86" w:author="Autor" w:date="2017-08-10T14:00:00Z">
              <w:r w:rsidR="00EB1B27" w:rsidRPr="00E94270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ins w:id="87" w:author="Autor" w:date="2017-08-10T13:49:00Z">
              <w:r w:rsidR="00265065" w:rsidRPr="00E94270">
                <w:rPr>
                  <w:rFonts w:ascii="Arial Narrow" w:hAnsi="Arial Narrow"/>
                  <w:bCs/>
                </w:rPr>
                <w:t xml:space="preserve">za účelom pravidelnej prepravy osôb/techniky/nástrojov/materiálu </w:t>
              </w:r>
            </w:ins>
            <w:ins w:id="88" w:author="Autor" w:date="2017-08-10T14:30:00Z">
              <w:r w:rsidR="00E94270" w:rsidRPr="00E94270">
                <w:rPr>
                  <w:rFonts w:ascii="Arial Narrow" w:hAnsi="Arial Narrow"/>
                  <w:bCs/>
                </w:rPr>
                <w:t xml:space="preserve">predovšetkým </w:t>
              </w:r>
            </w:ins>
            <w:ins w:id="89" w:author="Autor" w:date="2017-08-10T13:49:00Z">
              <w:r w:rsidR="00265065" w:rsidRPr="00E94270">
                <w:rPr>
                  <w:rFonts w:ascii="Arial Narrow" w:hAnsi="Arial Narrow"/>
                  <w:bCs/>
                </w:rPr>
                <w:t>v teréne, resp. mimo spevnených komunikácií</w:t>
              </w:r>
            </w:ins>
            <w:del w:id="90" w:author="Autor" w:date="2017-08-10T13:12:00Z">
              <w:r w:rsidRPr="00E94270" w:rsidDel="007C7C2B">
                <w:rPr>
                  <w:rFonts w:ascii="Arial Narrow" w:eastAsia="Times New Roman" w:hAnsi="Arial Narrow" w:cs="Times New Roman"/>
                  <w:lang w:eastAsia="sk-SK"/>
                </w:rPr>
                <w:delText xml:space="preserve">, nevyhnutných pre </w:delText>
              </w:r>
            </w:del>
            <w:del w:id="91" w:author="Autor" w:date="2017-08-10T13:13:00Z">
              <w:r w:rsidRPr="00E94270" w:rsidDel="007C7C2B">
                <w:rPr>
                  <w:rFonts w:ascii="Arial Narrow" w:eastAsia="Times New Roman" w:hAnsi="Arial Narrow" w:cs="Times New Roman"/>
                  <w:lang w:eastAsia="sk-SK"/>
                </w:rPr>
                <w:delText>dosiahnutie cieľov projektu</w:delText>
              </w:r>
            </w:del>
            <w:r w:rsidRPr="00E94270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781A210B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B341518" w14:textId="15128DAE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b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92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027 - Pozemky</w:t>
            </w:r>
          </w:p>
        </w:tc>
      </w:tr>
      <w:tr w:rsidR="003E0ED9" w:rsidRPr="00B02933" w14:paraId="4EF1EF9F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D728F58" w14:textId="134504EC" w:rsidR="003E0ED9" w:rsidRPr="00B02933" w:rsidRDefault="003E0ED9" w:rsidP="00D95F90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nákup pozemkov/lesov</w:t>
            </w:r>
            <w:del w:id="93" w:author="Autor">
              <w:r w:rsidRPr="00B02933" w:rsidDel="00EE6CD4">
                <w:rPr>
                  <w:rFonts w:ascii="Arial Narrow" w:eastAsia="Times New Roman" w:hAnsi="Arial Narrow" w:cs="Times New Roman"/>
                  <w:lang w:eastAsia="sk-SK"/>
                </w:rPr>
                <w:delText xml:space="preserve"> v rámci projektu</w:delText>
              </w:r>
            </w:del>
            <w:ins w:id="94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>, na ktorých</w:t>
              </w:r>
              <w:r w:rsidRPr="001C3977">
                <w:rPr>
                  <w:rFonts w:ascii="Arial Narrow" w:hAnsi="Arial Narrow"/>
                </w:rPr>
                <w:t xml:space="preserve"> má byť projekt realizovaný</w:t>
              </w:r>
              <w:r>
                <w:rPr>
                  <w:rFonts w:ascii="Arial Narrow" w:hAnsi="Arial Narrow"/>
                </w:rPr>
                <w:t>,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vo výške maximálne 10 % celkových </w:t>
            </w:r>
            <w:del w:id="95" w:author="Autor" w:date="2018-02-07T15:32:00Z">
              <w:r w:rsidRPr="00B02933" w:rsidDel="00D15343">
                <w:rPr>
                  <w:rFonts w:ascii="Arial Narrow" w:eastAsia="Times New Roman" w:hAnsi="Arial Narrow" w:cs="Times New Roman"/>
                  <w:lang w:eastAsia="sk-SK"/>
                </w:rPr>
                <w:delText xml:space="preserve">priamych 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oprávnených </w:t>
            </w:r>
            <w:ins w:id="96" w:author="Autor" w:date="2018-02-07T15:32:00Z">
              <w:r w:rsidR="00D15343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priamych 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výdavkov </w:t>
            </w:r>
            <w:ins w:id="97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na 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>projekt</w:t>
            </w:r>
            <w:del w:id="98" w:author="Autor">
              <w:r w:rsidRPr="00B02933" w:rsidDel="00EE6CD4">
                <w:rPr>
                  <w:rFonts w:ascii="Arial Narrow" w:eastAsia="Times New Roman" w:hAnsi="Arial Narrow" w:cs="Times New Roman"/>
                  <w:lang w:eastAsia="sk-SK"/>
                </w:rPr>
                <w:delText>u</w:delText>
              </w:r>
            </w:del>
            <w:ins w:id="99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>
                <w:rPr>
                  <w:rFonts w:ascii="Arial Narrow" w:hAnsi="Arial Narrow"/>
                </w:rPr>
                <w:t>vrátane výdavkov na nákup pozemkov/lesov</w:t>
              </w:r>
            </w:ins>
            <w:del w:id="100" w:author="Autor" w:date="2019-01-14T16:13:00Z">
              <w:r w:rsidRPr="00B02933" w:rsidDel="00901077">
                <w:rPr>
                  <w:rFonts w:ascii="Arial Narrow" w:eastAsia="Times New Roman" w:hAnsi="Arial Narrow" w:cs="Times New Roman"/>
                  <w:lang w:eastAsia="sk-SK"/>
                </w:rPr>
                <w:delText xml:space="preserve"> (</w:delText>
              </w:r>
              <w:r w:rsidRPr="00B02933" w:rsidDel="00901077">
                <w:rPr>
                  <w:rFonts w:ascii="Arial Narrow" w:hAnsi="Arial Narrow" w:cs="Times New Roman"/>
                </w:rPr>
                <w:delText>pri dodržaní kumulatívneho percentuálneho limitu na nákup nehnuteľností v rámci projektu</w:delText>
              </w:r>
              <w:r w:rsidRPr="00B02933" w:rsidDel="00901077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>. V prípade zanedbaných plôch a plôch, ktoré sa v minulosti používali na priemyselné účely a ktorých súčasťou sú budovy, sa toto obmedzenie zvyšuje na 15 %.</w:t>
            </w:r>
          </w:p>
        </w:tc>
      </w:tr>
      <w:tr w:rsidR="003E0ED9" w:rsidRPr="00B02933" w14:paraId="528111A5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328279A2" w14:textId="2A4DB47B" w:rsidR="003E0ED9" w:rsidRPr="00550252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>Trieda</w:t>
            </w:r>
            <w:r>
              <w:rPr>
                <w:rFonts w:ascii="Arial Narrow" w:hAnsi="Arial Narrow"/>
              </w:rPr>
              <w:t xml:space="preserve"> </w:t>
            </w:r>
            <w:ins w:id="101" w:author="Autor" w:date="2019-01-14T16:23:00Z">
              <w:r w:rsidR="00BF1EFD">
                <w:rPr>
                  <w:rFonts w:ascii="Arial Narrow" w:hAnsi="Arial Narrow"/>
                </w:rPr>
                <w:t xml:space="preserve">výdavkov </w:t>
              </w:r>
            </w:ins>
            <w:r w:rsidRPr="00EB6622">
              <w:rPr>
                <w:rFonts w:ascii="Arial Narrow" w:hAnsi="Arial Narrow"/>
                <w:b/>
                <w:i/>
              </w:rPr>
              <w:t>11 - Zásoby</w:t>
            </w:r>
            <w:r w:rsidRPr="00F40F35">
              <w:rPr>
                <w:rStyle w:val="Odkaznapoznmkupodiarou"/>
                <w:rFonts w:ascii="Arial Narrow" w:hAnsi="Arial Narrow"/>
              </w:rPr>
              <w:footnoteReference w:id="6"/>
            </w:r>
          </w:p>
        </w:tc>
      </w:tr>
      <w:tr w:rsidR="003E0ED9" w:rsidRPr="00B02933" w14:paraId="4B66EBC0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C8EBFF5" w14:textId="7A650A3D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4528B6">
              <w:rPr>
                <w:rFonts w:ascii="Arial Narrow" w:eastAsia="Times New Roman" w:hAnsi="Arial Narrow" w:cs="Times New Roman"/>
                <w:lang w:eastAsia="sk-SK"/>
              </w:rPr>
              <w:t>Skupina</w:t>
            </w:r>
            <w:r>
              <w:rPr>
                <w:rFonts w:ascii="Arial Narrow" w:hAnsi="Arial Narrow"/>
              </w:rPr>
              <w:t xml:space="preserve"> </w:t>
            </w:r>
            <w:ins w:id="112" w:author="Autor" w:date="2019-01-14T16:23:00Z">
              <w:r w:rsidR="00BF1EFD">
                <w:rPr>
                  <w:rFonts w:ascii="Arial Narrow" w:hAnsi="Arial Narrow"/>
                </w:rPr>
                <w:t xml:space="preserve">výdavkov </w:t>
              </w:r>
            </w:ins>
            <w:r w:rsidRPr="00EB6622">
              <w:rPr>
                <w:rFonts w:ascii="Arial Narrow" w:hAnsi="Arial Narrow"/>
                <w:b/>
                <w:i/>
              </w:rPr>
              <w:t>112 - Zásoby</w:t>
            </w:r>
          </w:p>
        </w:tc>
      </w:tr>
      <w:tr w:rsidR="003E0ED9" w:rsidRPr="00B02933" w14:paraId="506A1A27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466F051C" w14:textId="75DE39EB" w:rsidR="003E0ED9" w:rsidRPr="00CE096F" w:rsidRDefault="009028FE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ins w:id="113" w:author="Autor" w:date="2017-08-10T14:03:00Z">
              <w:r>
                <w:rPr>
                  <w:rFonts w:ascii="Arial Narrow" w:hAnsi="Arial Narrow"/>
                  <w:b/>
                </w:rPr>
                <w:t xml:space="preserve">nákup </w:t>
              </w:r>
            </w:ins>
            <w:r w:rsidR="003E0ED9" w:rsidRPr="00F6715C">
              <w:rPr>
                <w:rFonts w:ascii="Arial Narrow" w:hAnsi="Arial Narrow"/>
                <w:b/>
              </w:rPr>
              <w:t>výpočtov</w:t>
            </w:r>
            <w:del w:id="114" w:author="Autor" w:date="2017-08-10T14:03:00Z">
              <w:r w:rsidR="003E0ED9" w:rsidRPr="00F6715C" w:rsidDel="009028FE">
                <w:rPr>
                  <w:rFonts w:ascii="Arial Narrow" w:hAnsi="Arial Narrow"/>
                  <w:b/>
                </w:rPr>
                <w:delText>á</w:delText>
              </w:r>
            </w:del>
            <w:ins w:id="115" w:author="Autor" w:date="2017-08-10T14:03:00Z">
              <w:r>
                <w:rPr>
                  <w:rFonts w:ascii="Arial Narrow" w:hAnsi="Arial Narrow"/>
                  <w:b/>
                </w:rPr>
                <w:t>ej</w:t>
              </w:r>
            </w:ins>
            <w:r w:rsidR="003E0ED9" w:rsidRPr="00F6715C">
              <w:rPr>
                <w:rFonts w:ascii="Arial Narrow" w:hAnsi="Arial Narrow"/>
                <w:b/>
              </w:rPr>
              <w:t xml:space="preserve"> technik</w:t>
            </w:r>
            <w:del w:id="116" w:author="Autor" w:date="2017-08-10T14:03:00Z">
              <w:r w:rsidR="003E0ED9" w:rsidRPr="00F6715C" w:rsidDel="009028FE">
                <w:rPr>
                  <w:rFonts w:ascii="Arial Narrow" w:hAnsi="Arial Narrow"/>
                  <w:b/>
                </w:rPr>
                <w:delText>a</w:delText>
              </w:r>
            </w:del>
            <w:ins w:id="117" w:author="Autor" w:date="2017-08-10T14:03:00Z">
              <w:r>
                <w:rPr>
                  <w:rFonts w:ascii="Arial Narrow" w:hAnsi="Arial Narrow"/>
                  <w:b/>
                </w:rPr>
                <w:t>y</w:t>
              </w:r>
            </w:ins>
            <w:r w:rsidR="003E0ED9">
              <w:rPr>
                <w:rFonts w:ascii="Arial Narrow" w:hAnsi="Arial Narrow"/>
              </w:rPr>
              <w:t xml:space="preserve">, </w:t>
            </w:r>
            <w:r w:rsidR="003E0ED9" w:rsidRPr="00132C42">
              <w:rPr>
                <w:rFonts w:ascii="Arial Narrow" w:hAnsi="Arial Narrow" w:cs="Times New Roman"/>
              </w:rPr>
              <w:t xml:space="preserve">vrátane príslušenstva (napr. </w:t>
            </w:r>
            <w:del w:id="118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počítačové zostavy</w:delText>
              </w:r>
            </w:del>
            <w:ins w:id="119" w:author="Autor" w:date="2018-06-21T11:51:00Z">
              <w:r w:rsidR="00A4544C">
                <w:rPr>
                  <w:rFonts w:ascii="Arial Narrow" w:hAnsi="Arial Narrow" w:cs="Times New Roman"/>
                </w:rPr>
                <w:t>PC</w:t>
              </w:r>
            </w:ins>
            <w:r w:rsidR="003E0ED9" w:rsidRPr="00132C42">
              <w:rPr>
                <w:rFonts w:ascii="Arial Narrow" w:hAnsi="Arial Narrow" w:cs="Times New Roman"/>
              </w:rPr>
              <w:t>, extern</w:t>
            </w:r>
            <w:del w:id="120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é</w:delText>
              </w:r>
            </w:del>
            <w:ins w:id="121" w:author="Autor" w:date="2018-06-21T11:51:00Z">
              <w:r w:rsidR="00A4544C">
                <w:rPr>
                  <w:rFonts w:ascii="Arial Narrow" w:hAnsi="Arial Narrow" w:cs="Times New Roman"/>
                </w:rPr>
                <w:t>ý</w:t>
              </w:r>
            </w:ins>
            <w:r w:rsidR="003E0ED9" w:rsidRPr="00132C42">
              <w:rPr>
                <w:rFonts w:ascii="Arial Narrow" w:hAnsi="Arial Narrow" w:cs="Times New Roman"/>
              </w:rPr>
              <w:t xml:space="preserve"> </w:t>
            </w:r>
            <w:ins w:id="122" w:author="Autor" w:date="2018-02-07T16:03:00Z">
              <w:r w:rsidR="00855424">
                <w:rPr>
                  <w:rFonts w:ascii="Arial Narrow" w:hAnsi="Arial Narrow" w:cs="Times New Roman"/>
                </w:rPr>
                <w:t>hard</w:t>
              </w:r>
            </w:ins>
            <w:r w:rsidR="003E0ED9" w:rsidRPr="00132C42">
              <w:rPr>
                <w:rFonts w:ascii="Arial Narrow" w:hAnsi="Arial Narrow" w:cs="Times New Roman"/>
              </w:rPr>
              <w:t>disk</w:t>
            </w:r>
            <w:del w:id="123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y</w:delText>
              </w:r>
            </w:del>
            <w:r w:rsidR="003E0ED9" w:rsidRPr="00132C42">
              <w:rPr>
                <w:rFonts w:ascii="Arial Narrow" w:hAnsi="Arial Narrow" w:cs="Times New Roman"/>
              </w:rPr>
              <w:t>, tlačiar</w:t>
            </w:r>
            <w:del w:id="124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n</w:delText>
              </w:r>
            </w:del>
            <w:r w:rsidR="003E0ED9" w:rsidRPr="00132C42">
              <w:rPr>
                <w:rFonts w:ascii="Arial Narrow" w:hAnsi="Arial Narrow" w:cs="Times New Roman"/>
              </w:rPr>
              <w:t>e</w:t>
            </w:r>
            <w:ins w:id="125" w:author="Autor" w:date="2018-06-21T11:51:00Z">
              <w:r w:rsidR="00A4544C">
                <w:rPr>
                  <w:rFonts w:ascii="Arial Narrow" w:hAnsi="Arial Narrow" w:cs="Times New Roman"/>
                </w:rPr>
                <w:t>ň</w:t>
              </w:r>
            </w:ins>
            <w:r w:rsidR="003E0ED9" w:rsidRPr="00132C42">
              <w:rPr>
                <w:rFonts w:ascii="Arial Narrow" w:hAnsi="Arial Narrow" w:cs="Times New Roman"/>
              </w:rPr>
              <w:t>, notebook</w:t>
            </w:r>
            <w:del w:id="126" w:author="Autor" w:date="2018-06-21T11:51:00Z">
              <w:r w:rsidR="003E0ED9" w:rsidRPr="00132C42" w:rsidDel="00A4544C">
                <w:rPr>
                  <w:rFonts w:ascii="Arial Narrow" w:hAnsi="Arial Narrow" w:cs="Times New Roman"/>
                </w:rPr>
                <w:delText>y</w:delText>
              </w:r>
            </w:del>
            <w:r w:rsidR="003E0ED9" w:rsidRPr="00132C42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del w:id="127" w:author="Autor" w:date="2017-08-10T14:09:00Z">
              <w:r w:rsidR="003E0ED9" w:rsidRPr="009A1565" w:rsidDel="009028FE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3E0ED9" w:rsidRPr="009A1565" w:rsidDel="009028FE">
                <w:rPr>
                  <w:rFonts w:ascii="Arial Narrow" w:hAnsi="Arial Narrow" w:cs="Times New Roman"/>
                </w:rPr>
                <w:delText xml:space="preserve"> bezprostredne súvisiac</w:delText>
              </w:r>
              <w:r w:rsidR="003E0ED9" w:rsidDel="009028FE">
                <w:rPr>
                  <w:rFonts w:ascii="Arial Narrow" w:hAnsi="Arial Narrow" w:cs="Times New Roman"/>
                </w:rPr>
                <w:delText>a</w:delText>
              </w:r>
              <w:r w:rsidR="003E0ED9" w:rsidRPr="00314119" w:rsidDel="009028FE">
                <w:rPr>
                  <w:rFonts w:ascii="Arial Narrow" w:hAnsi="Arial Narrow" w:cs="Times New Roman"/>
                </w:rPr>
                <w:delText xml:space="preserve"> s implementáciou projektu</w:delText>
              </w:r>
            </w:del>
            <w:r w:rsidR="003E0ED9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C23CD47" w14:textId="6A304D26" w:rsidR="003E0ED9" w:rsidRPr="00F6715C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>
              <w:rPr>
                <w:rFonts w:ascii="Arial Narrow" w:hAnsi="Arial Narrow" w:cs="Times New Roman"/>
                <w:b/>
              </w:rPr>
              <w:lastRenderedPageBreak/>
              <w:t>nákup</w:t>
            </w:r>
            <w:r w:rsidRPr="00F6715C">
              <w:rPr>
                <w:rFonts w:ascii="Arial Narrow" w:hAnsi="Arial Narrow" w:cs="Times New Roman"/>
                <w:b/>
              </w:rPr>
              <w:t xml:space="preserve"> prevádzkových/špeciálnych strojov, prístrojov, zariadení, techniky a náradia</w:t>
            </w:r>
            <w:r w:rsidRPr="00F6715C">
              <w:rPr>
                <w:rFonts w:ascii="Arial Narrow" w:hAnsi="Arial Narrow" w:cs="Times New Roman"/>
              </w:rPr>
              <w:t>,</w:t>
            </w:r>
            <w:r>
              <w:rPr>
                <w:rFonts w:ascii="Arial Narrow" w:hAnsi="Arial Narrow" w:cs="Times New Roman"/>
              </w:rPr>
              <w:t xml:space="preserve"> </w:t>
            </w:r>
            <w:r w:rsidRPr="006076D1">
              <w:rPr>
                <w:rFonts w:ascii="Arial Narrow" w:hAnsi="Arial Narrow" w:cs="Times New Roman"/>
              </w:rPr>
              <w:t xml:space="preserve">vrátane príslušenstva </w:t>
            </w:r>
            <w:r>
              <w:rPr>
                <w:rFonts w:ascii="Arial Narrow" w:hAnsi="Arial Narrow" w:cs="Times New Roman"/>
              </w:rPr>
              <w:t xml:space="preserve">a </w:t>
            </w:r>
            <w:r w:rsidRPr="00F6715C">
              <w:rPr>
                <w:rFonts w:ascii="Arial Narrow" w:hAnsi="Arial Narrow" w:cs="Times New Roman"/>
              </w:rPr>
              <w:t>prvého zaškolenia obsluhy</w:t>
            </w:r>
            <w:ins w:id="128" w:author="Autor" w:date="2018-02-07T16:04:00Z">
              <w:r w:rsidR="00855424">
                <w:rPr>
                  <w:rFonts w:ascii="Arial Narrow" w:hAnsi="Arial Narrow" w:cs="Times New Roman"/>
                </w:rPr>
                <w:t>,</w:t>
              </w:r>
            </w:ins>
            <w:r>
              <w:rPr>
                <w:rFonts w:ascii="Arial Narrow" w:hAnsi="Arial Narrow" w:cs="Times New Roman"/>
              </w:rPr>
              <w:t xml:space="preserve"> </w:t>
            </w:r>
            <w:del w:id="129" w:author="Autor" w:date="2018-02-07T16:04:00Z">
              <w:r w:rsidDel="00855424">
                <w:rPr>
                  <w:rFonts w:ascii="Arial Narrow" w:hAnsi="Arial Narrow" w:cs="Times New Roman"/>
                </w:rPr>
                <w:delText>(</w:delText>
              </w:r>
            </w:del>
            <w:r>
              <w:rPr>
                <w:rFonts w:ascii="Arial Narrow" w:hAnsi="Arial Narrow" w:cs="Times New Roman"/>
              </w:rPr>
              <w:t>ak relevantné</w:t>
            </w:r>
            <w:del w:id="130" w:author="Autor" w:date="2018-02-07T16:04:00Z">
              <w:r w:rsidDel="00855424">
                <w:rPr>
                  <w:rFonts w:ascii="Arial Narrow" w:hAnsi="Arial Narrow" w:cs="Times New Roman"/>
                </w:rPr>
                <w:delText>)</w:delText>
              </w:r>
              <w:r w:rsidRPr="00F6715C" w:rsidDel="00855424">
                <w:rPr>
                  <w:rFonts w:ascii="Arial Narrow" w:hAnsi="Arial Narrow" w:cs="Times New Roman"/>
                </w:rPr>
                <w:delText xml:space="preserve">, ktoré </w:delText>
              </w:r>
            </w:del>
            <w:del w:id="131" w:author="Autor">
              <w:r w:rsidRPr="001C5940" w:rsidDel="006240CC">
                <w:rPr>
                  <w:rFonts w:ascii="Arial Narrow" w:hAnsi="Arial Narrow" w:cs="Times New Roman"/>
                </w:rPr>
                <w:delText>ne</w:delText>
              </w:r>
            </w:del>
            <w:del w:id="132" w:author="Autor" w:date="2018-02-07T16:04:00Z">
              <w:r w:rsidRPr="001C5940" w:rsidDel="00855424">
                <w:rPr>
                  <w:rFonts w:ascii="Arial Narrow" w:hAnsi="Arial Narrow" w:cs="Times New Roman"/>
                </w:rPr>
                <w:delText>spĺňajú</w:delText>
              </w:r>
              <w:r w:rsidRPr="00F6715C" w:rsidDel="00855424">
                <w:rPr>
                  <w:rFonts w:ascii="Arial Narrow" w:hAnsi="Arial Narrow" w:cs="Times New Roman"/>
                </w:rPr>
                <w:delText xml:space="preserve"> kritériá </w:delText>
              </w:r>
            </w:del>
            <w:del w:id="133" w:author="Autor">
              <w:r w:rsidRPr="00F6715C" w:rsidDel="006240CC">
                <w:rPr>
                  <w:rFonts w:ascii="Arial Narrow" w:hAnsi="Arial Narrow" w:cs="Times New Roman"/>
                </w:rPr>
                <w:delText>obstarania dlhodobého</w:delText>
              </w:r>
            </w:del>
            <w:del w:id="134" w:author="Autor" w:date="2018-02-07T16:04:00Z">
              <w:r w:rsidRPr="00F6715C" w:rsidDel="00855424">
                <w:rPr>
                  <w:rFonts w:ascii="Arial Narrow" w:hAnsi="Arial Narrow" w:cs="Times New Roman"/>
                </w:rPr>
                <w:delText xml:space="preserve"> hmotného majetku z </w:delText>
              </w:r>
            </w:del>
            <w:del w:id="135" w:author="Autor">
              <w:r w:rsidRPr="00F6715C" w:rsidDel="006240CC">
                <w:rPr>
                  <w:rFonts w:ascii="Arial Narrow" w:hAnsi="Arial Narrow" w:cs="Times New Roman"/>
                </w:rPr>
                <w:delText>kapitálových</w:delText>
              </w:r>
            </w:del>
            <w:del w:id="136" w:author="Autor" w:date="2018-02-07T16:04:00Z">
              <w:r w:rsidRPr="00F6715C" w:rsidDel="00855424">
                <w:rPr>
                  <w:rFonts w:ascii="Arial Narrow" w:hAnsi="Arial Narrow" w:cs="Times New Roman"/>
                </w:rPr>
                <w:delText xml:space="preserve"> výdavkov</w:delText>
              </w:r>
            </w:del>
            <w:r w:rsidRPr="00F6715C">
              <w:rPr>
                <w:rFonts w:ascii="Arial Narrow" w:hAnsi="Arial Narrow" w:cs="Times New Roman"/>
              </w:rPr>
              <w:t xml:space="preserve"> (napr. </w:t>
            </w:r>
            <w:r>
              <w:rPr>
                <w:rFonts w:ascii="Arial Narrow" w:hAnsi="Arial Narrow" w:cs="Times New Roman"/>
              </w:rPr>
              <w:t>elektromotory, čerpadlá, akumulátory a iné</w:t>
            </w:r>
            <w:r w:rsidRPr="00F6715C">
              <w:rPr>
                <w:rFonts w:ascii="Arial Narrow" w:hAnsi="Arial Narrow" w:cs="Times New Roman"/>
              </w:rPr>
              <w:t>);</w:t>
            </w:r>
          </w:p>
          <w:p w14:paraId="7486E8EB" w14:textId="09ADF184" w:rsidR="003E0ED9" w:rsidRPr="00F6715C" w:rsidRDefault="00885C74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ins w:id="137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>materiál</w:t>
            </w:r>
            <w:ins w:id="138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u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3E0ED9" w:rsidRPr="00F6715C">
              <w:rPr>
                <w:rFonts w:ascii="Arial Narrow" w:eastAsia="Times New Roman" w:hAnsi="Arial Narrow" w:cs="Times New Roman"/>
                <w:lang w:eastAsia="sk-SK"/>
              </w:rPr>
              <w:t>(</w:t>
            </w:r>
            <w:del w:id="139" w:author="Autor" w:date="2018-06-21T14:57:00Z">
              <w:r w:rsidR="003E0ED9" w:rsidRPr="00F6715C" w:rsidDel="00205543">
                <w:rPr>
                  <w:rFonts w:ascii="Arial Narrow" w:eastAsia="Times New Roman" w:hAnsi="Arial Narrow" w:cs="Times New Roman"/>
                  <w:lang w:eastAsia="sk-SK"/>
                </w:rPr>
                <w:delText>napr.</w:delText>
              </w:r>
            </w:del>
            <w:ins w:id="140" w:author="Autor" w:date="2018-06-21T14:57:00Z">
              <w:r w:rsidR="00205543">
                <w:rPr>
                  <w:rFonts w:ascii="Arial Narrow" w:eastAsia="Times New Roman" w:hAnsi="Arial Narrow" w:cs="Times New Roman"/>
                  <w:lang w:eastAsia="sk-SK"/>
                </w:rPr>
                <w:t>vrátane</w:t>
              </w:r>
            </w:ins>
            <w:r w:rsidR="003E0ED9" w:rsidRPr="00F6715C">
              <w:rPr>
                <w:rFonts w:ascii="Arial Narrow" w:eastAsia="Times New Roman" w:hAnsi="Arial Narrow" w:cs="Times New Roman"/>
                <w:lang w:eastAsia="sk-SK"/>
              </w:rPr>
              <w:t xml:space="preserve"> kancelársk</w:t>
            </w:r>
            <w:del w:id="141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lang w:eastAsia="sk-SK"/>
                </w:rPr>
                <w:delText>y</w:delText>
              </w:r>
            </w:del>
            <w:ins w:id="142" w:author="Autor" w:date="2018-06-21T11:29:00Z">
              <w:r>
                <w:rPr>
                  <w:rFonts w:ascii="Arial Narrow" w:eastAsia="Times New Roman" w:hAnsi="Arial Narrow" w:cs="Times New Roman"/>
                  <w:lang w:eastAsia="sk-SK"/>
                </w:rPr>
                <w:t>eho</w:t>
              </w:r>
            </w:ins>
            <w:del w:id="143" w:author="Autor" w:date="2017-08-10T14:05:00Z">
              <w:r w:rsidR="003E0ED9" w:rsidRPr="00F6715C" w:rsidDel="009028FE">
                <w:rPr>
                  <w:rFonts w:ascii="Arial Narrow" w:eastAsia="Times New Roman" w:hAnsi="Arial Narrow" w:cs="Times New Roman"/>
                  <w:lang w:eastAsia="sk-SK"/>
                </w:rPr>
                <w:delText>, spotrebný</w:delText>
              </w:r>
            </w:del>
            <w:r w:rsidR="003E0ED9"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="003E0ED9">
              <w:rPr>
                <w:rFonts w:ascii="Arial Narrow" w:hAnsi="Arial Narrow" w:cs="Times New Roman"/>
              </w:rPr>
              <w:t>;</w:t>
            </w:r>
          </w:p>
          <w:p w14:paraId="76A26E30" w14:textId="645CE9D2" w:rsidR="003E0ED9" w:rsidRPr="005F32DC" w:rsidRDefault="00885C74" w:rsidP="00885C74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ins w:id="144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nákup </w:t>
              </w:r>
            </w:ins>
            <w:ins w:id="145" w:author="Autor">
              <w:r w:rsidR="003E0ED9">
                <w:rPr>
                  <w:rFonts w:ascii="Arial Narrow" w:eastAsia="Times New Roman" w:hAnsi="Arial Narrow" w:cs="Times New Roman"/>
                  <w:b/>
                  <w:lang w:eastAsia="sk-SK"/>
                </w:rPr>
                <w:t>osobn</w:t>
              </w:r>
            </w:ins>
            <w:ins w:id="146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ins w:id="147" w:author="Autor">
              <w:r w:rsidR="003E0ED9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>ochrann</w:t>
            </w:r>
            <w:del w:id="148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149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pracovn</w:t>
            </w:r>
            <w:del w:id="150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é</w:delText>
              </w:r>
            </w:del>
            <w:ins w:id="151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ých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prostriedk</w:t>
            </w:r>
            <w:del w:id="152" w:author="Autor" w:date="2018-06-21T11:29:00Z">
              <w:r w:rsidR="003E0ED9" w:rsidRPr="00F6715C" w:rsidDel="00885C7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y</w:delText>
              </w:r>
            </w:del>
            <w:ins w:id="153" w:author="Autor" w:date="2018-06-21T11:29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ov</w:t>
              </w:r>
            </w:ins>
            <w:r w:rsidR="003E0ED9" w:rsidRPr="00F6715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  <w:r w:rsidR="003E0ED9" w:rsidRPr="00F6715C">
              <w:rPr>
                <w:rFonts w:ascii="Arial Narrow" w:hAnsi="Arial Narrow" w:cs="Times New Roman"/>
              </w:rPr>
              <w:t>pre zamestnancov</w:t>
            </w:r>
            <w:r w:rsidR="003E0ED9" w:rsidRPr="00F6715C">
              <w:rPr>
                <w:rFonts w:ascii="Arial Narrow" w:eastAsia="Times New Roman" w:hAnsi="Arial Narrow" w:cs="Times New Roman"/>
                <w:lang w:eastAsia="sk-SK"/>
              </w:rPr>
              <w:t xml:space="preserve"> (napr. pracovné odevy, obuv a pracovné pomôcky)</w:t>
            </w:r>
            <w:r w:rsidR="003E0ED9" w:rsidRPr="00CE096F">
              <w:rPr>
                <w:rFonts w:ascii="Arial Narrow" w:hAnsi="Arial Narrow"/>
              </w:rPr>
              <w:t>.</w:t>
            </w:r>
          </w:p>
        </w:tc>
      </w:tr>
      <w:tr w:rsidR="003E0ED9" w:rsidRPr="00B02933" w14:paraId="164E2C32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117A279B" w14:textId="609144ED" w:rsidR="003E0ED9" w:rsidRPr="005F5F40" w:rsidRDefault="003E0ED9" w:rsidP="00C24084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hAnsi="Arial Narrow"/>
              </w:rPr>
              <w:lastRenderedPageBreak/>
              <w:t xml:space="preserve">Trieda </w:t>
            </w:r>
            <w:ins w:id="154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hAnsi="Arial Narrow"/>
                </w:rPr>
                <w:t xml:space="preserve"> </w:t>
              </w:r>
            </w:ins>
            <w:r w:rsidRPr="00EB6622">
              <w:rPr>
                <w:rFonts w:ascii="Arial Narrow" w:hAnsi="Arial Narrow"/>
                <w:b/>
                <w:i/>
              </w:rPr>
              <w:t>50 - Spotreba</w:t>
            </w:r>
            <w:del w:id="155" w:author="Autor" w:date="2018-06-21T11:21:00Z">
              <w:r w:rsidRPr="0063610A" w:rsidDel="00C24084">
                <w:rPr>
                  <w:rStyle w:val="Odkaznapoznmkupodiarou"/>
                  <w:rFonts w:ascii="Arial Narrow" w:hAnsi="Arial Narrow"/>
                </w:rPr>
                <w:footnoteReference w:id="7"/>
              </w:r>
            </w:del>
          </w:p>
        </w:tc>
      </w:tr>
      <w:tr w:rsidR="003E0ED9" w:rsidRPr="00B02933" w14:paraId="7DA6895E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0022732" w14:textId="77D88A16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58" w:author="Autor" w:date="2019-01-14T16:23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502 - Spotreba energie</w:t>
            </w:r>
          </w:p>
        </w:tc>
      </w:tr>
      <w:tr w:rsidR="003E0ED9" w:rsidRPr="00B02933" w14:paraId="7EF313CC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78F0E40A" w14:textId="77777777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987A7D">
              <w:rPr>
                <w:rFonts w:ascii="Arial Narrow" w:hAnsi="Arial Narrow" w:cs="Times New Roman"/>
                <w:b/>
              </w:rPr>
              <w:t>elektrická energia, plyn, vodné a stočné</w:t>
            </w:r>
            <w:r w:rsidRPr="00B02933">
              <w:rPr>
                <w:rFonts w:ascii="Arial Narrow" w:hAnsi="Arial Narrow" w:cs="Times New Roman"/>
              </w:rPr>
              <w:t>;</w:t>
            </w:r>
          </w:p>
          <w:p w14:paraId="4C694E71" w14:textId="5D0029D8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</w:rPr>
            </w:pPr>
            <w:r w:rsidRPr="00987A7D">
              <w:rPr>
                <w:rFonts w:ascii="Arial Narrow" w:hAnsi="Arial Narrow" w:cs="Times New Roman"/>
                <w:b/>
              </w:rPr>
              <w:t>palivo ako zdroj energie</w:t>
            </w:r>
            <w:r w:rsidRPr="00B02933">
              <w:rPr>
                <w:rFonts w:ascii="Arial Narrow" w:hAnsi="Arial Narrow" w:cs="Times New Roman"/>
              </w:rPr>
              <w:t xml:space="preserve"> na </w:t>
            </w:r>
            <w:r w:rsidRPr="00987A7D">
              <w:rPr>
                <w:rFonts w:ascii="Arial Narrow" w:hAnsi="Arial Narrow" w:cs="Times New Roman"/>
                <w:u w:val="single"/>
              </w:rPr>
              <w:t>iné</w:t>
            </w:r>
            <w:r w:rsidRPr="00B02933">
              <w:rPr>
                <w:rFonts w:ascii="Arial Narrow" w:hAnsi="Arial Narrow" w:cs="Times New Roman"/>
              </w:rPr>
              <w:t xml:space="preserve"> ako dopravné účely </w:t>
            </w:r>
            <w:r>
              <w:rPr>
                <w:rFonts w:ascii="Arial Narrow" w:hAnsi="Arial Narrow" w:cs="Times New Roman"/>
              </w:rPr>
              <w:t>(</w:t>
            </w:r>
            <w:r w:rsidRPr="00B02933">
              <w:rPr>
                <w:rFonts w:ascii="Arial Narrow" w:hAnsi="Arial Narrow" w:cs="Times New Roman"/>
              </w:rPr>
              <w:t xml:space="preserve">napr. </w:t>
            </w:r>
            <w:del w:id="159" w:author="Autor">
              <w:r w:rsidRPr="00B02933" w:rsidDel="002E2160">
                <w:rPr>
                  <w:rFonts w:ascii="Arial Narrow" w:hAnsi="Arial Narrow" w:cs="Times New Roman"/>
                </w:rPr>
                <w:delText>pre</w:delText>
              </w:r>
            </w:del>
            <w:ins w:id="160" w:author="Autor">
              <w:r>
                <w:rPr>
                  <w:rFonts w:ascii="Arial Narrow" w:hAnsi="Arial Narrow" w:cs="Times New Roman"/>
                </w:rPr>
                <w:t>do</w:t>
              </w:r>
            </w:ins>
            <w:r w:rsidRPr="00B02933">
              <w:rPr>
                <w:rFonts w:ascii="Arial Narrow" w:hAnsi="Arial Narrow" w:cs="Times New Roman"/>
              </w:rPr>
              <w:t xml:space="preserve"> generátor</w:t>
            </w:r>
            <w:del w:id="161" w:author="Autor">
              <w:r w:rsidRPr="00B02933" w:rsidDel="002E2160">
                <w:rPr>
                  <w:rFonts w:ascii="Arial Narrow" w:hAnsi="Arial Narrow" w:cs="Times New Roman"/>
                </w:rPr>
                <w:delText>y</w:delText>
              </w:r>
            </w:del>
            <w:ins w:id="162" w:author="Autor">
              <w:r>
                <w:rPr>
                  <w:rFonts w:ascii="Arial Narrow" w:hAnsi="Arial Narrow" w:cs="Times New Roman"/>
                </w:rPr>
                <w:t>ov elektrického prúdu/elektrocentrál</w:t>
              </w:r>
            </w:ins>
            <w:r w:rsidRPr="00B02933">
              <w:rPr>
                <w:rFonts w:ascii="Arial Narrow" w:hAnsi="Arial Narrow" w:cs="Times New Roman"/>
              </w:rPr>
              <w:t>;</w:t>
            </w:r>
            <w:r>
              <w:rPr>
                <w:rFonts w:ascii="Arial Narrow" w:hAnsi="Arial Narrow" w:cs="Times New Roman"/>
              </w:rPr>
              <w:t xml:space="preserve"> čerpad</w:t>
            </w:r>
            <w:ins w:id="163" w:author="Autor">
              <w:r>
                <w:rPr>
                  <w:rFonts w:ascii="Arial Narrow" w:hAnsi="Arial Narrow" w:cs="Times New Roman"/>
                </w:rPr>
                <w:t>ie</w:t>
              </w:r>
            </w:ins>
            <w:r>
              <w:rPr>
                <w:rFonts w:ascii="Arial Narrow" w:hAnsi="Arial Narrow" w:cs="Times New Roman"/>
              </w:rPr>
              <w:t>l</w:t>
            </w:r>
            <w:del w:id="164" w:author="Autor">
              <w:r w:rsidDel="002E2160">
                <w:rPr>
                  <w:rFonts w:ascii="Arial Narrow" w:hAnsi="Arial Narrow" w:cs="Times New Roman"/>
                </w:rPr>
                <w:delText>á</w:delText>
              </w:r>
            </w:del>
            <w:r>
              <w:rPr>
                <w:rFonts w:ascii="Arial Narrow" w:hAnsi="Arial Narrow" w:cs="Times New Roman"/>
              </w:rPr>
              <w:t xml:space="preserve"> a iné;</w:t>
            </w:r>
            <w:r w:rsidRPr="00B02933">
              <w:rPr>
                <w:rFonts w:ascii="Arial Narrow" w:hAnsi="Arial Narrow" w:cs="Times New Roman"/>
              </w:rPr>
              <w:t xml:space="preserve"> aj propán butánová fľaša)</w:t>
            </w:r>
            <w:del w:id="165" w:author="Autor" w:date="2017-08-10T14:10:00Z">
              <w:r w:rsidRPr="00B02933" w:rsidDel="009028FE">
                <w:rPr>
                  <w:rFonts w:ascii="Arial Narrow" w:hAnsi="Arial Narrow" w:cs="Times New Roman"/>
                </w:rPr>
                <w:delText xml:space="preserve"> bezprostredne súvisiace s cieľmi projektu</w:delText>
              </w:r>
            </w:del>
            <w:r w:rsidRPr="00B02933">
              <w:rPr>
                <w:rFonts w:ascii="Arial Narrow" w:hAnsi="Arial Narrow" w:cs="Times New Roman"/>
              </w:rPr>
              <w:t>.</w:t>
            </w:r>
          </w:p>
        </w:tc>
      </w:tr>
      <w:tr w:rsidR="003E0ED9" w:rsidRPr="00B02933" w14:paraId="3FECEA39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4E4B75A4" w14:textId="496797BD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66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503 - Spotreba ostatných neskladovateľných dodávok</w:t>
            </w:r>
          </w:p>
        </w:tc>
      </w:tr>
      <w:tr w:rsidR="003E0ED9" w:rsidRPr="00B02933" w14:paraId="4C4E9402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EE257C8" w14:textId="2E562EC2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987A7D">
              <w:rPr>
                <w:rFonts w:ascii="Arial Narrow" w:hAnsi="Arial Narrow" w:cs="Times New Roman"/>
                <w:b/>
              </w:rPr>
              <w:t>pohonné hmoty</w:t>
            </w:r>
            <w:del w:id="167" w:author="Autor">
              <w:r w:rsidRPr="00987A7D" w:rsidDel="005B630A">
                <w:rPr>
                  <w:rFonts w:ascii="Arial Narrow" w:hAnsi="Arial Narrow" w:cs="Times New Roman"/>
                  <w:b/>
                </w:rPr>
                <w:delText xml:space="preserve"> </w:delText>
              </w:r>
              <w:r w:rsidRPr="00987A7D" w:rsidDel="002E2160">
                <w:rPr>
                  <w:rFonts w:ascii="Arial Narrow" w:hAnsi="Arial Narrow" w:cs="Times New Roman"/>
                  <w:b/>
                </w:rPr>
                <w:delText>(PHM)</w:delText>
              </w:r>
            </w:del>
            <w:r w:rsidRPr="00987A7D">
              <w:rPr>
                <w:rFonts w:ascii="Arial Narrow" w:hAnsi="Arial Narrow" w:cs="Times New Roman"/>
                <w:b/>
              </w:rPr>
              <w:t>, mazivá, oleje, špeciálne kvapaliny a LPG plyny</w:t>
            </w:r>
            <w:r w:rsidRPr="00B02933">
              <w:rPr>
                <w:rFonts w:ascii="Arial Narrow" w:hAnsi="Arial Narrow" w:cs="Times New Roman"/>
              </w:rPr>
              <w:t xml:space="preserve"> po</w:t>
            </w:r>
            <w:r>
              <w:rPr>
                <w:rFonts w:ascii="Arial Narrow" w:hAnsi="Arial Narrow" w:cs="Times New Roman"/>
              </w:rPr>
              <w:t>u</w:t>
            </w:r>
            <w:r w:rsidRPr="00B02933">
              <w:rPr>
                <w:rFonts w:ascii="Arial Narrow" w:hAnsi="Arial Narrow" w:cs="Times New Roman"/>
              </w:rPr>
              <w:t xml:space="preserve">žité </w:t>
            </w:r>
            <w:r w:rsidRPr="001C5940">
              <w:rPr>
                <w:rFonts w:ascii="Arial Narrow" w:hAnsi="Arial Narrow" w:cs="Times New Roman"/>
                <w:u w:val="single"/>
              </w:rPr>
              <w:t>výhradne</w:t>
            </w:r>
            <w:r w:rsidRPr="00B02933">
              <w:rPr>
                <w:rFonts w:ascii="Arial Narrow" w:hAnsi="Arial Narrow" w:cs="Times New Roman"/>
              </w:rPr>
              <w:t xml:space="preserve"> na dopravné účely pri pracovných cestách</w:t>
            </w:r>
            <w:del w:id="168" w:author="Autor" w:date="2017-08-10T14:11:00Z">
              <w:r w:rsidRPr="00B02933" w:rsidDel="009028FE">
                <w:rPr>
                  <w:rFonts w:ascii="Arial Narrow" w:hAnsi="Arial Narrow" w:cs="Times New Roman"/>
                </w:rPr>
                <w:delText xml:space="preserve"> bezprostredne súvisiace s cieľmi projektu</w:delText>
              </w:r>
            </w:del>
            <w:r w:rsidRPr="00B02933">
              <w:rPr>
                <w:rFonts w:ascii="Arial Narrow" w:hAnsi="Arial Narrow" w:cs="Times New Roman"/>
              </w:rPr>
              <w:t>.</w:t>
            </w:r>
          </w:p>
        </w:tc>
      </w:tr>
      <w:tr w:rsidR="003E0ED9" w:rsidRPr="00B02933" w14:paraId="3C63C443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7D90F068" w14:textId="5D0898AD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 xml:space="preserve">Trieda </w:t>
            </w:r>
            <w:ins w:id="169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hAnsi="Arial Narrow"/>
                </w:rPr>
                <w:t xml:space="preserve"> </w:t>
              </w:r>
            </w:ins>
            <w:r w:rsidRPr="00EB6622">
              <w:rPr>
                <w:rFonts w:ascii="Arial Narrow" w:hAnsi="Arial Narrow"/>
                <w:b/>
                <w:i/>
              </w:rPr>
              <w:t>51 - Služby</w:t>
            </w:r>
          </w:p>
        </w:tc>
      </w:tr>
      <w:tr w:rsidR="003E0ED9" w:rsidRPr="00B02933" w14:paraId="24068840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5A6D0931" w14:textId="09332E19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70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512 - Cestovné náhrady</w:t>
            </w:r>
          </w:p>
        </w:tc>
      </w:tr>
      <w:tr w:rsidR="003E0ED9" w:rsidRPr="00B02933" w14:paraId="577DFBF2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29A5C4DC" w14:textId="1D0356BB" w:rsidR="003E0ED9" w:rsidRPr="00B02933" w:rsidRDefault="003E0ED9" w:rsidP="00AF248E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87A7D">
              <w:rPr>
                <w:rFonts w:ascii="Arial Narrow" w:hAnsi="Arial Narrow" w:cs="Times New Roman"/>
                <w:b/>
              </w:rPr>
              <w:t>tuzemské/zahraničné cestovné náhrady</w:t>
            </w:r>
            <w:r w:rsidRPr="00B02933">
              <w:rPr>
                <w:rFonts w:ascii="Arial Narrow" w:hAnsi="Arial Narrow" w:cs="Times New Roman"/>
              </w:rPr>
              <w:t xml:space="preserve"> bezprostredne súvisiace s </w:t>
            </w:r>
            <w:del w:id="171" w:author="Autor">
              <w:r w:rsidRPr="00B02933" w:rsidDel="00DE401E">
                <w:rPr>
                  <w:rFonts w:ascii="Arial Narrow" w:hAnsi="Arial Narrow" w:cs="Times New Roman"/>
                </w:rPr>
                <w:delText>implementáciou</w:delText>
              </w:r>
            </w:del>
            <w:del w:id="172" w:author="Autor" w:date="2017-08-10T13:14:00Z">
              <w:r w:rsidRPr="00B02933" w:rsidDel="007C7C2B">
                <w:rPr>
                  <w:rFonts w:ascii="Arial Narrow" w:hAnsi="Arial Narrow" w:cs="Times New Roman"/>
                </w:rPr>
                <w:delText xml:space="preserve"> projektu</w:delText>
              </w:r>
            </w:del>
            <w:ins w:id="173" w:author="Autor" w:date="2018-06-21T15:05:00Z">
              <w:r w:rsidR="00D568E9" w:rsidRPr="00B51D7D">
                <w:rPr>
                  <w:rFonts w:ascii="Arial Narrow" w:hAnsi="Arial Narrow" w:cs="Times New Roman"/>
                </w:rPr>
                <w:t>realizáciou hlavnej aktivity projektu (ďalej len „HAP“)</w:t>
              </w:r>
            </w:ins>
            <w:r>
              <w:rPr>
                <w:rFonts w:ascii="Arial Narrow" w:hAnsi="Arial Narrow" w:cs="Times New Roman"/>
              </w:rPr>
              <w:t xml:space="preserve"> </w:t>
            </w:r>
            <w:r w:rsidRPr="00EB7EC9">
              <w:rPr>
                <w:rFonts w:ascii="Arial Narrow" w:hAnsi="Arial Narrow" w:cs="Times New Roman"/>
              </w:rPr>
              <w:t xml:space="preserve">(cestovné náhrady na ubytovanie sú oprávnené </w:t>
            </w:r>
            <w:r w:rsidRPr="00EB7EC9">
              <w:rPr>
                <w:rFonts w:ascii="Arial Narrow" w:eastAsia="Times New Roman" w:hAnsi="Arial Narrow" w:cs="Times New Roman"/>
                <w:lang w:eastAsia="sk-SK"/>
              </w:rPr>
              <w:t>do výšky stanovených finančných limitov</w:t>
            </w:r>
            <w:r>
              <w:rPr>
                <w:rStyle w:val="Odkaznapoznmkupodiarou"/>
                <w:rFonts w:ascii="Arial Narrow" w:hAnsi="Arial Narrow"/>
              </w:rPr>
              <w:footnoteReference w:id="8"/>
            </w:r>
            <w:r>
              <w:rPr>
                <w:rFonts w:ascii="Arial Narrow" w:eastAsia="Times New Roman" w:hAnsi="Arial Narrow" w:cs="Times New Roman"/>
                <w:lang w:eastAsia="sk-SK"/>
              </w:rPr>
              <w:t>)</w:t>
            </w:r>
            <w:r w:rsidRPr="00B02933">
              <w:rPr>
                <w:rFonts w:ascii="Arial Narrow" w:hAnsi="Arial Narrow" w:cs="Times New Roman"/>
              </w:rPr>
              <w:t>.</w:t>
            </w:r>
          </w:p>
        </w:tc>
      </w:tr>
      <w:tr w:rsidR="003E0ED9" w:rsidRPr="00B02933" w14:paraId="3F7CDA4E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17374C75" w14:textId="38154620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179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518 - Ostatné služby</w:t>
            </w:r>
            <w:ins w:id="180" w:author="Autor" w:date="2017-08-10T15:26:00Z">
              <w:r w:rsidR="00102BF4" w:rsidRPr="00102BF4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9"/>
              </w:r>
            </w:ins>
          </w:p>
        </w:tc>
      </w:tr>
      <w:tr w:rsidR="003E0ED9" w:rsidRPr="00B02933" w14:paraId="600B9365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auto"/>
          </w:tcPr>
          <w:p w14:paraId="33CFA5D9" w14:textId="482B30AC" w:rsidR="003E0ED9" w:rsidRPr="000C4725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24637">
              <w:rPr>
                <w:rFonts w:ascii="Arial Narrow" w:hAnsi="Arial Narrow" w:cs="Times New Roman"/>
                <w:b/>
              </w:rPr>
              <w:t>prieskum</w:t>
            </w:r>
            <w:r>
              <w:rPr>
                <w:rFonts w:ascii="Arial Narrow" w:hAnsi="Arial Narrow" w:cs="Times New Roman"/>
                <w:b/>
              </w:rPr>
              <w:t xml:space="preserve"> prioritných environmentálnych záťaží</w:t>
            </w:r>
            <w:r w:rsidRPr="00924637">
              <w:rPr>
                <w:rFonts w:ascii="Arial Narrow" w:hAnsi="Arial Narrow" w:cs="Times New Roman"/>
              </w:rPr>
              <w:t>;</w:t>
            </w:r>
          </w:p>
          <w:p w14:paraId="401A428F" w14:textId="60CF2E70" w:rsidR="003E0ED9" w:rsidRPr="00975985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r w:rsidRPr="00975985">
              <w:rPr>
                <w:rFonts w:ascii="Arial Narrow" w:hAnsi="Arial Narrow"/>
                <w:b/>
              </w:rPr>
              <w:t>odborný geologický dohľad</w:t>
            </w:r>
            <w:r w:rsidRPr="00975985">
              <w:rPr>
                <w:rStyle w:val="Odkaznapoznmkupodiarou"/>
                <w:rFonts w:ascii="Arial Narrow" w:hAnsi="Arial Narrow"/>
              </w:rPr>
              <w:footnoteReference w:id="10"/>
            </w:r>
            <w:r w:rsidRPr="00975985">
              <w:rPr>
                <w:rFonts w:ascii="Arial Narrow" w:hAnsi="Arial Narrow"/>
              </w:rPr>
              <w:t xml:space="preserve"> do výšky </w:t>
            </w:r>
            <w:r w:rsidRPr="00975985">
              <w:rPr>
                <w:rFonts w:ascii="Arial Narrow" w:eastAsia="Times New Roman" w:hAnsi="Arial Narrow" w:cs="Times New Roman"/>
                <w:lang w:eastAsia="sk-SK"/>
              </w:rPr>
              <w:t>stanovených percentuálnych limitov</w:t>
            </w:r>
            <w:del w:id="193" w:author="Autor" w:date="2018-02-07T16:46:00Z">
              <w:r w:rsidRPr="00975985"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194" w:author="Autor" w:date="2018-06-25T16:14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r w:rsidRPr="00975985">
              <w:rPr>
                <w:rFonts w:ascii="Arial Narrow" w:hAnsi="Arial Narrow"/>
              </w:rPr>
              <w:t>;</w:t>
            </w:r>
            <w:r w:rsidRPr="00975985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</w:t>
            </w:r>
          </w:p>
          <w:p w14:paraId="4A7841CA" w14:textId="6333E303" w:rsidR="003E0ED9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del w:id="195" w:author="Autor" w:date="2019-02-04T14:22:00Z">
              <w:r w:rsidRPr="006F7E92" w:rsidDel="005D6975">
                <w:rPr>
                  <w:rFonts w:ascii="Arial Narrow" w:hAnsi="Arial Narrow"/>
                  <w:b/>
                  <w:lang w:val="sk-SK"/>
                </w:rPr>
                <w:delText>výdavky na</w:delText>
              </w:r>
              <w:r w:rsidRPr="009655C4" w:rsidDel="005D6975">
                <w:rPr>
                  <w:rFonts w:ascii="Arial Narrow" w:hAnsi="Arial Narrow"/>
                  <w:b/>
                  <w:lang w:val="sk-SK"/>
                </w:rPr>
                <w:delText xml:space="preserve"> </w:delText>
              </w:r>
            </w:del>
            <w:r w:rsidRPr="009655C4">
              <w:rPr>
                <w:rFonts w:ascii="Arial Narrow" w:hAnsi="Arial Narrow"/>
                <w:b/>
                <w:lang w:val="sk-SK"/>
              </w:rPr>
              <w:t>vypracovanie</w:t>
            </w:r>
            <w:r w:rsidRPr="009655C4">
              <w:rPr>
                <w:rFonts w:ascii="Arial Narrow" w:hAnsi="Arial Narrow"/>
                <w:lang w:val="sk-SK"/>
              </w:rPr>
              <w:t xml:space="preserve"> </w:t>
            </w:r>
            <w:r w:rsidRPr="009655C4">
              <w:rPr>
                <w:rFonts w:ascii="Arial Narrow" w:hAnsi="Arial Narrow"/>
                <w:b/>
                <w:lang w:val="sk-SK"/>
              </w:rPr>
              <w:t>koncepčných, strategických a realizačných dokumentov</w:t>
            </w:r>
            <w:ins w:id="196" w:author="Autor" w:date="2018-06-21T16:43:00Z">
              <w:r w:rsidR="00124347" w:rsidRPr="006F7E92">
                <w:rPr>
                  <w:rStyle w:val="Odkaznapoznmkupodiarou"/>
                  <w:rFonts w:ascii="Arial Narrow" w:hAnsi="Arial Narrow"/>
                  <w:lang w:val="sk-SK"/>
                </w:rPr>
                <w:footnoteReference w:id="11"/>
              </w:r>
            </w:ins>
            <w:r w:rsidRPr="009655C4">
              <w:rPr>
                <w:rFonts w:ascii="Arial Narrow" w:hAnsi="Arial Narrow"/>
                <w:lang w:val="sk-SK"/>
              </w:rPr>
              <w:t xml:space="preserve"> (napr. plány prác, rámcový projekt alebo projekt geologickej úlohy)</w:t>
            </w:r>
            <w:del w:id="198" w:author="Autor" w:date="2017-08-10T13:17:00Z">
              <w:r w:rsidRPr="00432756" w:rsidDel="007C7C2B">
                <w:rPr>
                  <w:rFonts w:ascii="Arial Narrow" w:eastAsiaTheme="minorHAnsi" w:hAnsi="Arial Narrow"/>
                  <w:szCs w:val="22"/>
                  <w:lang w:val="sk-SK"/>
                </w:rPr>
                <w:delText xml:space="preserve"> </w:delText>
              </w:r>
              <w:r w:rsidRPr="00432756" w:rsidDel="007C7C2B">
                <w:rPr>
                  <w:rFonts w:ascii="Arial Narrow" w:hAnsi="Arial Narrow"/>
                  <w:lang w:val="sk-SK"/>
                </w:rPr>
                <w:delText>obstaraných dodávateľsky</w:delText>
              </w:r>
            </w:del>
            <w:r w:rsidRPr="009655C4">
              <w:rPr>
                <w:rFonts w:ascii="Arial Narrow" w:hAnsi="Arial Narrow"/>
                <w:lang w:val="sk-SK"/>
              </w:rPr>
              <w:t>;</w:t>
            </w:r>
          </w:p>
          <w:p w14:paraId="0280B40F" w14:textId="7338C03D" w:rsidR="003E0ED9" w:rsidRPr="009655C4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del w:id="199" w:author="Autor" w:date="2019-02-04T14:23:00Z">
              <w:r w:rsidRPr="000B6317" w:rsidDel="005D6975">
                <w:rPr>
                  <w:rFonts w:ascii="Arial Narrow" w:hAnsi="Arial Narrow"/>
                  <w:b/>
                  <w:lang w:val="sk-SK"/>
                </w:rPr>
                <w:delText>výdavky na</w:delText>
              </w:r>
            </w:del>
            <w:ins w:id="200" w:author="Autor" w:date="2019-02-04T14:23:00Z">
              <w:r w:rsidR="005D6975">
                <w:rPr>
                  <w:rFonts w:ascii="Arial Narrow" w:hAnsi="Arial Narrow"/>
                  <w:b/>
                  <w:lang w:val="sk-SK"/>
                </w:rPr>
                <w:t>vy</w:t>
              </w:r>
            </w:ins>
            <w:ins w:id="201" w:author="Autor" w:date="2018-06-21T16:41:00Z">
              <w:r w:rsidR="00CD79BD" w:rsidRPr="00CD79BD">
                <w:rPr>
                  <w:rFonts w:ascii="Arial Narrow" w:hAnsi="Arial Narrow"/>
                  <w:b/>
                  <w:lang w:val="sk-SK"/>
                </w:rPr>
                <w:t>pracovanie</w:t>
              </w:r>
              <w:r w:rsidR="00CD79BD" w:rsidRPr="000B6317">
                <w:rPr>
                  <w:rFonts w:ascii="Arial Narrow" w:hAnsi="Arial Narrow"/>
                  <w:b/>
                  <w:lang w:val="sk-SK"/>
                </w:rPr>
                <w:t xml:space="preserve"> </w:t>
              </w:r>
            </w:ins>
            <w:r w:rsidRPr="000B6317">
              <w:rPr>
                <w:rFonts w:ascii="Arial Narrow" w:hAnsi="Arial Narrow"/>
                <w:b/>
                <w:lang w:val="sk-SK"/>
              </w:rPr>
              <w:t>štúdi</w:t>
            </w:r>
            <w:del w:id="202" w:author="Autor" w:date="2019-01-15T10:21:00Z">
              <w:r w:rsidRPr="000B6317" w:rsidDel="00C33659">
                <w:rPr>
                  <w:rFonts w:ascii="Arial Narrow" w:hAnsi="Arial Narrow"/>
                  <w:b/>
                  <w:lang w:val="sk-SK"/>
                </w:rPr>
                <w:delText>e</w:delText>
              </w:r>
            </w:del>
            <w:ins w:id="203" w:author="Autor" w:date="2019-01-15T10:21:00Z">
              <w:r w:rsidR="00C33659">
                <w:rPr>
                  <w:rFonts w:ascii="Arial Narrow" w:hAnsi="Arial Narrow"/>
                  <w:b/>
                  <w:lang w:val="sk-SK"/>
                </w:rPr>
                <w:t>í</w:t>
              </w:r>
            </w:ins>
            <w:r w:rsidRPr="000B6317">
              <w:rPr>
                <w:rFonts w:ascii="Arial Narrow" w:hAnsi="Arial Narrow"/>
                <w:b/>
                <w:lang w:val="sk-SK"/>
              </w:rPr>
              <w:t>, analýz</w:t>
            </w:r>
            <w:del w:id="204" w:author="Autor" w:date="2019-01-15T10:21:00Z">
              <w:r w:rsidRPr="000B6317" w:rsidDel="00C33659">
                <w:rPr>
                  <w:rFonts w:ascii="Arial Narrow" w:hAnsi="Arial Narrow"/>
                  <w:b/>
                  <w:lang w:val="sk-SK"/>
                </w:rPr>
                <w:delText>y</w:delText>
              </w:r>
            </w:del>
            <w:r w:rsidRPr="000B6317">
              <w:rPr>
                <w:rFonts w:ascii="Arial Narrow" w:hAnsi="Arial Narrow"/>
                <w:b/>
                <w:lang w:val="sk-SK"/>
              </w:rPr>
              <w:t>, výpočt</w:t>
            </w:r>
            <w:del w:id="205" w:author="Autor" w:date="2018-06-21T16:41:00Z">
              <w:r w:rsidRPr="000B6317" w:rsidDel="00CD79BD">
                <w:rPr>
                  <w:rFonts w:ascii="Arial Narrow" w:hAnsi="Arial Narrow"/>
                  <w:b/>
                  <w:lang w:val="sk-SK"/>
                </w:rPr>
                <w:delText>y</w:delText>
              </w:r>
            </w:del>
            <w:ins w:id="206" w:author="Autor" w:date="2018-06-21T16:41:00Z">
              <w:r w:rsidR="00CD79BD">
                <w:rPr>
                  <w:rFonts w:ascii="Arial Narrow" w:hAnsi="Arial Narrow"/>
                  <w:b/>
                  <w:lang w:val="sk-SK"/>
                </w:rPr>
                <w:t>ov</w:t>
              </w:r>
            </w:ins>
            <w:r w:rsidRPr="000B6317">
              <w:rPr>
                <w:rFonts w:ascii="Arial Narrow" w:hAnsi="Arial Narrow"/>
                <w:b/>
                <w:lang w:val="sk-SK"/>
              </w:rPr>
              <w:t>,</w:t>
            </w:r>
            <w:ins w:id="207" w:author="Autor" w:date="2017-08-10T15:32:00Z">
              <w:r w:rsidR="00E82FCD">
                <w:rPr>
                  <w:rFonts w:ascii="Arial Narrow" w:hAnsi="Arial Narrow"/>
                  <w:b/>
                  <w:lang w:val="sk-SK"/>
                </w:rPr>
                <w:t xml:space="preserve"> </w:t>
              </w:r>
            </w:ins>
            <w:ins w:id="208" w:author="Autor" w:date="2017-08-10T14:52:00Z">
              <w:r w:rsidR="00F30DEE" w:rsidRPr="000B6317">
                <w:rPr>
                  <w:rFonts w:ascii="Arial Narrow" w:hAnsi="Arial Narrow"/>
                  <w:b/>
                  <w:lang w:val="sk-SK"/>
                </w:rPr>
                <w:t>odborn</w:t>
              </w:r>
            </w:ins>
            <w:ins w:id="209" w:author="Autor" w:date="2018-06-21T16:41:00Z">
              <w:r w:rsidR="00CD79BD">
                <w:rPr>
                  <w:rFonts w:ascii="Arial Narrow" w:hAnsi="Arial Narrow"/>
                  <w:b/>
                  <w:lang w:val="sk-SK"/>
                </w:rPr>
                <w:t>ých</w:t>
              </w:r>
            </w:ins>
            <w:ins w:id="210" w:author="Autor" w:date="2017-08-10T14:52:00Z">
              <w:r w:rsidR="00F30DEE" w:rsidRPr="000B6317">
                <w:rPr>
                  <w:rFonts w:ascii="Arial Narrow" w:hAnsi="Arial Narrow"/>
                  <w:b/>
                  <w:lang w:val="sk-SK"/>
                </w:rPr>
                <w:t xml:space="preserve"> </w:t>
              </w:r>
            </w:ins>
            <w:ins w:id="211" w:author="Autor" w:date="2018-06-21T16:45:00Z">
              <w:r w:rsidR="00CD79BD">
                <w:rPr>
                  <w:rFonts w:ascii="Arial Narrow" w:hAnsi="Arial Narrow"/>
                  <w:b/>
                  <w:lang w:val="sk-SK"/>
                </w:rPr>
                <w:t>správ/</w:t>
              </w:r>
            </w:ins>
            <w:ins w:id="212" w:author="Autor" w:date="2017-08-10T14:52:00Z">
              <w:r w:rsidR="00F30DEE" w:rsidRPr="000B6317">
                <w:rPr>
                  <w:rFonts w:ascii="Arial Narrow" w:hAnsi="Arial Narrow"/>
                  <w:b/>
                  <w:lang w:val="sk-SK"/>
                </w:rPr>
                <w:t>vyjadren</w:t>
              </w:r>
            </w:ins>
            <w:ins w:id="213" w:author="Autor" w:date="2018-06-21T16:43:00Z">
              <w:r w:rsidR="00CD79BD">
                <w:rPr>
                  <w:rFonts w:ascii="Arial Narrow" w:hAnsi="Arial Narrow"/>
                  <w:b/>
                  <w:lang w:val="sk-SK"/>
                </w:rPr>
                <w:t>í</w:t>
              </w:r>
            </w:ins>
            <w:r w:rsidR="00F30DEE" w:rsidRPr="00E54C7F">
              <w:rPr>
                <w:rStyle w:val="Odkaznapoznmkupodiarou"/>
                <w:rFonts w:ascii="Arial Narrow" w:hAnsi="Arial Narrow"/>
              </w:rPr>
              <w:footnoteReference w:id="12"/>
            </w:r>
            <w:ins w:id="233" w:author="Autor" w:date="2017-08-10T14:52:00Z">
              <w:r w:rsidR="00F30DEE" w:rsidRPr="000B6317">
                <w:rPr>
                  <w:rFonts w:ascii="Arial Narrow" w:hAnsi="Arial Narrow"/>
                  <w:lang w:val="sk-SK"/>
                </w:rPr>
                <w:t xml:space="preserve"> (napr. znalecké, expertízne, rozbory)</w:t>
              </w:r>
              <w:r w:rsidR="00F30DEE">
                <w:rPr>
                  <w:rFonts w:ascii="Arial Narrow" w:hAnsi="Arial Narrow"/>
                  <w:lang w:val="sk-SK"/>
                </w:rPr>
                <w:t xml:space="preserve"> a </w:t>
              </w:r>
            </w:ins>
            <w:r w:rsidRPr="000B6317">
              <w:rPr>
                <w:rFonts w:ascii="Arial Narrow" w:hAnsi="Arial Narrow"/>
                <w:b/>
                <w:lang w:val="sk-SK"/>
              </w:rPr>
              <w:t>všetk</w:t>
            </w:r>
            <w:del w:id="234" w:author="Autor" w:date="2019-02-04T14:25:00Z">
              <w:r w:rsidRPr="000B6317" w:rsidDel="005D6975">
                <w:rPr>
                  <w:rFonts w:ascii="Arial Narrow" w:hAnsi="Arial Narrow"/>
                  <w:b/>
                  <w:lang w:val="sk-SK"/>
                </w:rPr>
                <w:delText>y</w:delText>
              </w:r>
            </w:del>
            <w:ins w:id="235" w:author="Autor" w:date="2019-02-04T14:25:00Z">
              <w:r w:rsidR="005D6975">
                <w:rPr>
                  <w:rFonts w:ascii="Arial Narrow" w:hAnsi="Arial Narrow"/>
                  <w:b/>
                  <w:lang w:val="sk-SK"/>
                </w:rPr>
                <w:t>ých</w:t>
              </w:r>
            </w:ins>
            <w:r w:rsidRPr="000B6317">
              <w:rPr>
                <w:rFonts w:ascii="Arial Narrow" w:hAnsi="Arial Narrow"/>
                <w:b/>
                <w:lang w:val="sk-SK"/>
              </w:rPr>
              <w:t xml:space="preserve"> druh</w:t>
            </w:r>
            <w:del w:id="236" w:author="Autor" w:date="2019-02-04T14:25:00Z">
              <w:r w:rsidRPr="000B6317" w:rsidDel="005D6975">
                <w:rPr>
                  <w:rFonts w:ascii="Arial Narrow" w:hAnsi="Arial Narrow"/>
                  <w:b/>
                  <w:lang w:val="sk-SK"/>
                </w:rPr>
                <w:delText>y</w:delText>
              </w:r>
            </w:del>
            <w:ins w:id="237" w:author="Autor" w:date="2019-02-04T14:25:00Z">
              <w:r w:rsidR="005D6975">
                <w:rPr>
                  <w:rFonts w:ascii="Arial Narrow" w:hAnsi="Arial Narrow"/>
                  <w:b/>
                  <w:lang w:val="sk-SK"/>
                </w:rPr>
                <w:t>ov</w:t>
              </w:r>
            </w:ins>
            <w:r w:rsidRPr="000B6317">
              <w:rPr>
                <w:rFonts w:ascii="Arial Narrow" w:hAnsi="Arial Narrow"/>
                <w:b/>
                <w:lang w:val="sk-SK"/>
              </w:rPr>
              <w:t xml:space="preserve"> posudkov</w:t>
            </w:r>
            <w:ins w:id="238" w:author="Autor">
              <w:r>
                <w:rPr>
                  <w:rFonts w:ascii="Arial Narrow" w:hAnsi="Arial Narrow"/>
                  <w:lang w:val="sk-SK"/>
                </w:rPr>
                <w:t xml:space="preserve"> </w:t>
              </w:r>
              <w:r>
                <w:rPr>
                  <w:rFonts w:ascii="Arial Narrow" w:hAnsi="Arial Narrow"/>
                  <w:lang w:val="sk-SK" w:eastAsia="sk-SK"/>
                </w:rPr>
                <w:t xml:space="preserve">(napr. </w:t>
              </w:r>
              <w:r w:rsidRPr="00107A5F">
                <w:rPr>
                  <w:rFonts w:ascii="Arial Narrow" w:hAnsi="Arial Narrow"/>
                  <w:szCs w:val="22"/>
                  <w:lang w:val="sk-SK"/>
                </w:rPr>
                <w:t xml:space="preserve">znalecký alebo odborný posudok na </w:t>
              </w:r>
              <w:r w:rsidRPr="00107A5F">
                <w:rPr>
                  <w:rFonts w:ascii="Arial Narrow" w:hAnsi="Arial Narrow"/>
                  <w:szCs w:val="22"/>
                  <w:lang w:val="sk-SK" w:eastAsia="sk-SK"/>
                </w:rPr>
                <w:t xml:space="preserve">určenie </w:t>
              </w:r>
              <w:r w:rsidRPr="00107A5F">
                <w:rPr>
                  <w:rFonts w:ascii="Arial Narrow" w:hAnsi="Arial Narrow"/>
                  <w:szCs w:val="22"/>
                  <w:lang w:val="sk-SK" w:eastAsia="sk-SK"/>
                </w:rPr>
                <w:lastRenderedPageBreak/>
                <w:t>h</w:t>
              </w:r>
              <w:r w:rsidRPr="00107A5F">
                <w:rPr>
                  <w:rFonts w:ascii="Arial Narrow" w:hAnsi="Arial Narrow"/>
                  <w:szCs w:val="22"/>
                  <w:lang w:val="sk-SK"/>
                </w:rPr>
                <w:t>odnoty pozemku</w:t>
              </w:r>
              <w:r>
                <w:rPr>
                  <w:rFonts w:ascii="Arial Narrow" w:hAnsi="Arial Narrow"/>
                  <w:szCs w:val="22"/>
                  <w:lang w:val="sk-SK"/>
                </w:rPr>
                <w:t>,</w:t>
              </w:r>
              <w:r w:rsidRPr="00876D1B">
                <w:rPr>
                  <w:rFonts w:ascii="Arial Narrow" w:eastAsiaTheme="minorHAnsi" w:hAnsi="Arial Narrow"/>
                  <w:sz w:val="24"/>
                  <w:szCs w:val="24"/>
                  <w:lang w:val="sk-SK"/>
                </w:rPr>
                <w:t xml:space="preserve"> </w:t>
              </w:r>
              <w:r w:rsidRPr="00876D1B">
                <w:rPr>
                  <w:rFonts w:ascii="Arial Narrow" w:hAnsi="Arial Narrow"/>
                  <w:szCs w:val="22"/>
                  <w:lang w:val="sk-SK"/>
                </w:rPr>
                <w:t>na ktor</w:t>
              </w:r>
              <w:r>
                <w:rPr>
                  <w:rFonts w:ascii="Arial Narrow" w:hAnsi="Arial Narrow"/>
                  <w:szCs w:val="22"/>
                  <w:lang w:val="sk-SK"/>
                </w:rPr>
                <w:t>om</w:t>
              </w:r>
              <w:r w:rsidRPr="00876D1B">
                <w:rPr>
                  <w:rFonts w:ascii="Arial Narrow" w:hAnsi="Arial Narrow"/>
                  <w:szCs w:val="22"/>
                  <w:lang w:val="sk-SK"/>
                </w:rPr>
                <w:t xml:space="preserve"> má byť projekt realizovaný</w:t>
              </w:r>
              <w:r>
                <w:rPr>
                  <w:rFonts w:ascii="Arial Narrow" w:hAnsi="Arial Narrow"/>
                  <w:lang w:val="sk-SK" w:eastAsia="sk-SK"/>
                </w:rPr>
                <w:t>)</w:t>
              </w:r>
            </w:ins>
            <w:del w:id="239" w:author="Autor" w:date="2017-08-10T14:53:00Z">
              <w:r w:rsidRPr="000B6317" w:rsidDel="00F30DEE">
                <w:rPr>
                  <w:rFonts w:ascii="Arial Narrow" w:hAnsi="Arial Narrow"/>
                  <w:b/>
                  <w:lang w:val="sk-SK"/>
                </w:rPr>
                <w:delText>,</w:delText>
              </w:r>
            </w:del>
            <w:del w:id="240" w:author="Autor" w:date="2017-08-10T14:54:00Z">
              <w:r w:rsidRPr="000B6317" w:rsidDel="00F30DEE">
                <w:rPr>
                  <w:rFonts w:ascii="Arial Narrow" w:hAnsi="Arial Narrow"/>
                  <w:b/>
                  <w:lang w:val="sk-SK"/>
                </w:rPr>
                <w:delText xml:space="preserve"> odborných vyjadrení</w:delText>
              </w:r>
              <w:r w:rsidRPr="000B6317" w:rsidDel="00F30DEE">
                <w:rPr>
                  <w:rFonts w:ascii="Arial Narrow" w:hAnsi="Arial Narrow"/>
                  <w:lang w:val="sk-SK"/>
                </w:rPr>
                <w:delText xml:space="preserve"> (napr. znalecké, expertízne, rozbory)</w:delText>
              </w:r>
            </w:del>
            <w:del w:id="241" w:author="Autor" w:date="2017-08-10T13:17:00Z">
              <w:r w:rsidRPr="00120FEA" w:rsidDel="007C7C2B">
                <w:rPr>
                  <w:rFonts w:ascii="Arial Narrow" w:eastAsiaTheme="minorHAnsi" w:hAnsi="Arial Narrow" w:cstheme="minorBidi"/>
                  <w:szCs w:val="22"/>
                  <w:lang w:val="sk-SK"/>
                </w:rPr>
                <w:delText xml:space="preserve"> </w:delText>
              </w:r>
              <w:r w:rsidRPr="00120FEA" w:rsidDel="007C7C2B">
                <w:rPr>
                  <w:rFonts w:ascii="Arial Narrow" w:hAnsi="Arial Narrow"/>
                  <w:lang w:val="sk-SK"/>
                </w:rPr>
                <w:delText>obstaraných dodávateľsky</w:delText>
              </w:r>
            </w:del>
            <w:r w:rsidRPr="000B6317">
              <w:rPr>
                <w:rFonts w:ascii="Arial Narrow" w:hAnsi="Arial Narrow"/>
                <w:lang w:val="sk-SK"/>
              </w:rPr>
              <w:t>;</w:t>
            </w:r>
          </w:p>
          <w:p w14:paraId="1E88567A" w14:textId="4EA13974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 w:cs="Times New Roman"/>
              </w:rPr>
            </w:pPr>
            <w:r w:rsidRPr="00B02933">
              <w:rPr>
                <w:rFonts w:ascii="Arial Narrow" w:hAnsi="Arial Narrow" w:cs="Times New Roman"/>
                <w:b/>
              </w:rPr>
              <w:t xml:space="preserve">nájom budov, objektov </w:t>
            </w:r>
            <w:r w:rsidRPr="00B02933">
              <w:rPr>
                <w:rFonts w:ascii="Arial Narrow" w:hAnsi="Arial Narrow" w:cs="Times New Roman"/>
              </w:rPr>
              <w:t xml:space="preserve">(napr. kancelárskych, archívnych, laboratórnych, školiacich, dielenských a iné), </w:t>
            </w:r>
            <w:r w:rsidRPr="001C5940">
              <w:rPr>
                <w:rFonts w:ascii="Arial Narrow" w:hAnsi="Arial Narrow" w:cs="Times New Roman"/>
                <w:b/>
              </w:rPr>
              <w:t xml:space="preserve">pozemkov a lesov </w:t>
            </w:r>
            <w:r w:rsidRPr="0078703C">
              <w:rPr>
                <w:rFonts w:ascii="Arial Narrow" w:hAnsi="Arial Narrow" w:cs="Times New Roman"/>
              </w:rPr>
              <w:t>alebo ich častí</w:t>
            </w:r>
            <w:del w:id="242" w:author="Autor" w:date="2017-08-10T13:15:00Z">
              <w:r w:rsidDel="007C7C2B">
                <w:rPr>
                  <w:rFonts w:ascii="Arial Narrow" w:hAnsi="Arial Narrow" w:cs="Times New Roman"/>
                </w:rPr>
                <w:delText>,</w:delText>
              </w:r>
              <w:r w:rsidRPr="00B02933" w:rsidDel="007C7C2B">
                <w:rPr>
                  <w:rFonts w:ascii="Arial Narrow" w:hAnsi="Arial Narrow" w:cs="Times New Roman"/>
                </w:rPr>
                <w:delText xml:space="preserve"> ak je nevyhnutný </w:delText>
              </w:r>
              <w:r w:rsidDel="007C7C2B">
                <w:rPr>
                  <w:rFonts w:ascii="Arial Narrow" w:hAnsi="Arial Narrow" w:cs="Times New Roman"/>
                </w:rPr>
                <w:delText>pre</w:delText>
              </w:r>
              <w:r w:rsidRPr="00B02933" w:rsidDel="007C7C2B">
                <w:rPr>
                  <w:rFonts w:ascii="Arial Narrow" w:hAnsi="Arial Narrow" w:cs="Times New Roman"/>
                </w:rPr>
                <w:delText xml:space="preserve"> dosiahnutie cieľov projektu</w:delText>
              </w:r>
            </w:del>
            <w:r w:rsidRPr="00B02933">
              <w:rPr>
                <w:rFonts w:ascii="Arial Narrow" w:hAnsi="Arial Narrow" w:cs="Times New Roman"/>
              </w:rPr>
              <w:t>;</w:t>
            </w:r>
          </w:p>
          <w:p w14:paraId="6F6A548C" w14:textId="15942286" w:rsidR="003E0ED9" w:rsidRPr="006C4F01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0293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>nájom prevádzkových/špeciálnych strojov, prístrojov, zariadení, techniky</w:t>
            </w:r>
            <w:del w:id="243" w:author="Autor" w:date="2017-08-10T15:25:00Z">
              <w:r w:rsidRPr="00B02933" w:rsidDel="00102BF4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delText>,</w:delText>
              </w:r>
            </w:del>
            <w:ins w:id="244" w:author="Autor" w:date="2017-08-10T15:25:00Z">
              <w:r w:rsidR="00102BF4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t xml:space="preserve"> a</w:t>
              </w:r>
            </w:ins>
            <w:r w:rsidRPr="00B0293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náradia</w:t>
            </w:r>
            <w:del w:id="245" w:author="Autor" w:date="2017-08-10T15:25:00Z">
              <w:r w:rsidRPr="00B02933" w:rsidDel="00102BF4">
                <w:rPr>
                  <w:rFonts w:ascii="Arial Narrow" w:eastAsiaTheme="minorHAnsi" w:hAnsi="Arial Narrow" w:cstheme="minorBidi"/>
                  <w:b/>
                  <w:szCs w:val="22"/>
                  <w:lang w:val="sk-SK"/>
                </w:rPr>
                <w:delText xml:space="preserve"> a materiálu</w:delText>
              </w:r>
            </w:del>
            <w:r w:rsidRPr="00B02933">
              <w:rPr>
                <w:rFonts w:ascii="Arial Narrow" w:eastAsiaTheme="minorHAnsi" w:hAnsi="Arial Narrow" w:cstheme="minorBidi"/>
                <w:b/>
                <w:szCs w:val="22"/>
                <w:lang w:val="sk-SK"/>
              </w:rPr>
              <w:t xml:space="preserve"> </w:t>
            </w:r>
            <w:r w:rsidRPr="00B02933">
              <w:rPr>
                <w:rFonts w:ascii="Arial Narrow" w:eastAsiaTheme="minorHAnsi" w:hAnsi="Arial Narrow" w:cstheme="minorBidi"/>
                <w:szCs w:val="22"/>
                <w:lang w:val="sk-SK"/>
              </w:rPr>
              <w:t>(napr. meracích a iné);</w:t>
            </w:r>
          </w:p>
          <w:p w14:paraId="5D3A619D" w14:textId="47FAAA99" w:rsidR="003E0ED9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del w:id="246" w:author="Autor" w:date="2019-02-04T14:26:00Z">
              <w:r w:rsidRPr="006C4F01" w:rsidDel="005D6975">
                <w:rPr>
                  <w:rFonts w:ascii="Arial Narrow" w:hAnsi="Arial Narrow"/>
                  <w:b/>
                  <w:lang w:val="sk-SK" w:eastAsia="sk-SK"/>
                </w:rPr>
                <w:delText xml:space="preserve">výdavky na </w:delText>
              </w:r>
            </w:del>
            <w:r w:rsidRPr="006C4F01">
              <w:rPr>
                <w:rFonts w:ascii="Arial Narrow" w:hAnsi="Arial Narrow"/>
                <w:b/>
                <w:lang w:val="sk-SK" w:eastAsia="sk-SK"/>
              </w:rPr>
              <w:t>konferencie a informačné podujatia</w:t>
            </w:r>
            <w:ins w:id="247" w:author="Autor" w:date="2017-08-10T15:27:00Z">
              <w:r w:rsidR="00102BF4" w:rsidRPr="00102BF4"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3"/>
              </w:r>
            </w:ins>
            <w:r w:rsidRPr="00F17B01">
              <w:rPr>
                <w:rFonts w:ascii="Arial Narrow" w:hAnsi="Arial Narrow"/>
                <w:lang w:val="sk-SK" w:eastAsia="sk-SK"/>
              </w:rPr>
              <w:t xml:space="preserve"> bezprostredne súvisiace s</w:t>
            </w:r>
            <w:r>
              <w:rPr>
                <w:rFonts w:ascii="Arial Narrow" w:hAnsi="Arial Narrow"/>
                <w:lang w:val="sk-SK" w:eastAsia="sk-SK"/>
              </w:rPr>
              <w:t xml:space="preserve"> realizáciou </w:t>
            </w:r>
            <w:del w:id="251" w:author="Autor" w:date="2018-06-21T15:07:00Z">
              <w:r w:rsidDel="00D568E9">
                <w:rPr>
                  <w:rFonts w:ascii="Arial Narrow" w:hAnsi="Arial Narrow"/>
                  <w:lang w:val="sk-SK" w:eastAsia="sk-SK"/>
                </w:rPr>
                <w:delText xml:space="preserve">hlavnej aktivity projektu </w:delText>
              </w:r>
            </w:del>
            <w:ins w:id="252" w:author="Autor" w:date="2018-06-21T11:23:00Z">
              <w:r w:rsidR="00C24084" w:rsidRPr="00C24084">
                <w:rPr>
                  <w:rFonts w:ascii="Arial Narrow" w:hAnsi="Arial Narrow"/>
                  <w:lang w:val="sk-SK" w:eastAsia="sk-SK"/>
                </w:rPr>
                <w:t>HAP</w:t>
              </w:r>
              <w:r w:rsidR="00C24084">
                <w:rPr>
                  <w:rFonts w:ascii="Arial Narrow" w:hAnsi="Arial Narrow"/>
                  <w:lang w:val="sk-SK" w:eastAsia="sk-SK"/>
                </w:rPr>
                <w:t xml:space="preserve"> </w:t>
              </w:r>
            </w:ins>
            <w:r>
              <w:rPr>
                <w:rFonts w:ascii="Arial Narrow" w:hAnsi="Arial Narrow"/>
                <w:lang w:val="sk-SK" w:eastAsia="sk-SK"/>
              </w:rPr>
              <w:t xml:space="preserve">a </w:t>
            </w:r>
            <w:r w:rsidRPr="00F17B01">
              <w:rPr>
                <w:rFonts w:ascii="Arial Narrow" w:hAnsi="Arial Narrow"/>
                <w:lang w:val="sk-SK" w:eastAsia="sk-SK"/>
              </w:rPr>
              <w:t>prezentovaním výstupov projektu odbornej verejnosti v</w:t>
            </w:r>
            <w:r>
              <w:rPr>
                <w:rFonts w:ascii="Arial Narrow" w:hAnsi="Arial Narrow"/>
                <w:lang w:val="sk-SK" w:eastAsia="sk-SK"/>
              </w:rPr>
              <w:t> </w:t>
            </w:r>
            <w:r w:rsidRPr="00F17B01">
              <w:rPr>
                <w:rFonts w:ascii="Arial Narrow" w:hAnsi="Arial Narrow"/>
                <w:lang w:val="sk-SK" w:eastAsia="sk-SK"/>
              </w:rPr>
              <w:t>SR</w:t>
            </w:r>
            <w:r>
              <w:rPr>
                <w:rFonts w:ascii="Arial Narrow" w:hAnsi="Arial Narrow"/>
                <w:lang w:val="sk-SK" w:eastAsia="sk-SK"/>
              </w:rPr>
              <w:t>;</w:t>
            </w:r>
          </w:p>
          <w:p w14:paraId="23BFAD76" w14:textId="28AE1562" w:rsidR="003E0ED9" w:rsidRPr="00B02933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 w:eastAsia="sk-SK"/>
              </w:rPr>
            </w:pPr>
            <w:r w:rsidRPr="00B02933">
              <w:rPr>
                <w:rFonts w:ascii="Arial Narrow" w:hAnsi="Arial Narrow"/>
                <w:b/>
                <w:lang w:val="sk-SK" w:eastAsia="sk-SK"/>
              </w:rPr>
              <w:t xml:space="preserve">výroba a osadenie dočasného </w:t>
            </w:r>
            <w:ins w:id="253" w:author="Autor">
              <w:r>
                <w:rPr>
                  <w:rFonts w:ascii="Arial Narrow" w:hAnsi="Arial Narrow"/>
                  <w:lang w:val="sk-SK" w:eastAsia="sk-SK"/>
                </w:rPr>
                <w:t xml:space="preserve">(veľkoplošného) </w:t>
              </w:r>
            </w:ins>
            <w:r w:rsidRPr="00B02933">
              <w:rPr>
                <w:rFonts w:ascii="Arial Narrow" w:hAnsi="Arial Narrow"/>
                <w:b/>
                <w:lang w:val="sk-SK" w:eastAsia="sk-SK"/>
              </w:rPr>
              <w:t>pútača</w:t>
            </w:r>
            <w:r>
              <w:rPr>
                <w:rFonts w:ascii="Arial Narrow" w:hAnsi="Arial Narrow"/>
                <w:b/>
                <w:lang w:val="sk-SK" w:eastAsia="sk-SK"/>
              </w:rPr>
              <w:t xml:space="preserve"> a</w:t>
            </w:r>
            <w:r w:rsidRPr="00B02933">
              <w:rPr>
                <w:rFonts w:ascii="Arial Narrow" w:hAnsi="Arial Narrow"/>
                <w:b/>
                <w:lang w:val="sk-SK" w:eastAsia="sk-SK"/>
              </w:rPr>
              <w:t xml:space="preserve"> stálej tabule</w:t>
            </w:r>
            <w:r w:rsidRPr="00B02933">
              <w:rPr>
                <w:rFonts w:ascii="Arial Narrow" w:hAnsi="Arial Narrow"/>
                <w:lang w:val="sk-SK" w:eastAsia="sk-SK"/>
              </w:rPr>
              <w:t xml:space="preserve"> </w:t>
            </w:r>
            <w:r w:rsidRPr="00A52164">
              <w:rPr>
                <w:rFonts w:ascii="Arial Narrow" w:hAnsi="Arial Narrow"/>
                <w:u w:val="single"/>
                <w:lang w:val="sk-SK" w:eastAsia="sk-SK"/>
              </w:rPr>
              <w:t>alebo</w:t>
            </w:r>
            <w:r w:rsidRPr="00B02933">
              <w:rPr>
                <w:rFonts w:ascii="Arial Narrow" w:hAnsi="Arial Narrow"/>
                <w:lang w:val="sk-SK" w:eastAsia="sk-SK"/>
              </w:rPr>
              <w:t> </w:t>
            </w:r>
            <w:r w:rsidRPr="00B02933">
              <w:rPr>
                <w:rFonts w:ascii="Arial Narrow" w:hAnsi="Arial Narrow"/>
                <w:b/>
                <w:lang w:val="sk-SK" w:eastAsia="sk-SK"/>
              </w:rPr>
              <w:t>plagátu</w:t>
            </w:r>
            <w:r w:rsidRPr="00B02933">
              <w:rPr>
                <w:rStyle w:val="Odkaznapoznmkupodiarou"/>
                <w:rFonts w:ascii="Arial Narrow" w:hAnsi="Arial Narrow"/>
                <w:lang w:val="sk-SK" w:eastAsia="sk-SK"/>
              </w:rPr>
              <w:footnoteReference w:id="14"/>
            </w:r>
            <w:r>
              <w:rPr>
                <w:rFonts w:ascii="Arial Narrow" w:hAnsi="Arial Narrow"/>
                <w:b/>
                <w:lang w:val="sk-SK" w:eastAsia="sk-SK"/>
              </w:rPr>
              <w:t xml:space="preserve"> </w:t>
            </w:r>
            <w:ins w:id="265" w:author="Autor" w:date="2017-08-10T15:34:00Z">
              <w:r w:rsidR="00967B90" w:rsidRPr="00967B90">
                <w:rPr>
                  <w:rFonts w:ascii="Arial Narrow" w:hAnsi="Arial Narrow"/>
                  <w:lang w:val="sk-SK" w:eastAsia="sk-SK"/>
                </w:rPr>
                <w:t>(nepriame výdavky)</w:t>
              </w:r>
            </w:ins>
            <w:ins w:id="266" w:author="Autor" w:date="2018-06-21T11:56:00Z">
              <w:r w:rsidR="00A4544C">
                <w:rPr>
                  <w:rStyle w:val="Odkaznapoznmkupodiarou"/>
                  <w:rFonts w:ascii="Arial Narrow" w:hAnsi="Arial Narrow"/>
                  <w:lang w:val="sk-SK" w:eastAsia="sk-SK"/>
                </w:rPr>
                <w:footnoteReference w:id="15"/>
              </w:r>
            </w:ins>
            <w:ins w:id="270" w:author="Autor" w:date="2017-08-10T15:34:00Z">
              <w:r w:rsidR="00967B90" w:rsidRPr="00967B90">
                <w:rPr>
                  <w:rFonts w:ascii="Arial Narrow" w:hAnsi="Arial Narrow"/>
                  <w:lang w:val="sk-SK" w:eastAsia="sk-SK"/>
                </w:rPr>
                <w:t xml:space="preserve"> </w:t>
              </w:r>
            </w:ins>
            <w:r w:rsidRPr="00670A78">
              <w:rPr>
                <w:rFonts w:ascii="Arial Narrow" w:hAnsi="Arial Narrow"/>
                <w:lang w:val="sk-SK"/>
              </w:rPr>
              <w:t>do výšky stanovených finančných limitov</w:t>
            </w:r>
            <w:del w:id="271" w:author="Autor" w:date="2018-02-07T16:47:00Z">
              <w:r w:rsidDel="00AB0E31">
                <w:rPr>
                  <w:rFonts w:ascii="Arial Narrow" w:hAnsi="Arial Narrow"/>
                  <w:vertAlign w:val="superscript"/>
                  <w:lang w:val="sk-SK"/>
                </w:rPr>
                <w:delText>5</w:delText>
              </w:r>
            </w:del>
            <w:ins w:id="272" w:author="Autor" w:date="2018-06-25T16:14:00Z">
              <w:r w:rsidR="007425B7">
                <w:rPr>
                  <w:rFonts w:ascii="Arial Narrow" w:hAnsi="Arial Narrow"/>
                  <w:vertAlign w:val="superscript"/>
                  <w:lang w:val="sk-SK"/>
                </w:rPr>
                <w:t>8</w:t>
              </w:r>
            </w:ins>
            <w:r w:rsidRPr="00B02933">
              <w:rPr>
                <w:rFonts w:ascii="Arial Narrow" w:hAnsi="Arial Narrow"/>
                <w:lang w:val="sk-SK" w:eastAsia="sk-SK"/>
              </w:rPr>
              <w:t>;</w:t>
            </w:r>
          </w:p>
          <w:p w14:paraId="0B6E5127" w14:textId="46DDF5FC" w:rsidR="003E0ED9" w:rsidRPr="00B02933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del w:id="273" w:author="Autor" w:date="2019-02-04T14:27:00Z">
              <w:r w:rsidRPr="00B02933" w:rsidDel="007F5033">
                <w:rPr>
                  <w:rFonts w:ascii="Arial Narrow" w:eastAsia="Times New Roman" w:hAnsi="Arial Narrow" w:cs="Times New Roman"/>
                  <w:b/>
                  <w:lang w:eastAsia="sk-SK"/>
                </w:rPr>
                <w:delText xml:space="preserve">výdavky na </w:delText>
              </w:r>
            </w:del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publikovanie článkov o projekte</w:t>
            </w:r>
            <w:del w:id="274" w:author="Autor" w:date="2017-08-10T15:53:00Z">
              <w:r w:rsidDel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8</w:delText>
              </w:r>
            </w:del>
            <w:ins w:id="275" w:author="Autor" w:date="2017-08-10T15:53:00Z">
              <w:r w:rsidR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</w:ins>
            <w:ins w:id="276" w:author="Autor" w:date="2018-06-25T16:16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4</w:t>
              </w:r>
            </w:ins>
            <w:r w:rsidRPr="00EB7EC9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277" w:author="Autor" w:date="2017-08-10T15:34:00Z">
              <w:r w:rsidR="00967B90" w:rsidRPr="001B3706">
                <w:rPr>
                  <w:rFonts w:ascii="Arial Narrow" w:eastAsia="Times New Roman" w:hAnsi="Arial Narrow" w:cs="Times New Roman"/>
                  <w:lang w:eastAsia="sk-SK"/>
                </w:rPr>
                <w:t>(nepriame výdavky)</w:t>
              </w:r>
              <w:r w:rsidR="00967B90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7EC9">
              <w:rPr>
                <w:rFonts w:ascii="Arial Narrow" w:eastAsia="Times New Roman" w:hAnsi="Arial Narrow" w:cs="Times New Roman"/>
                <w:lang w:eastAsia="sk-SK"/>
              </w:rPr>
              <w:t>do výšky stanoven</w:t>
            </w:r>
            <w:r w:rsidR="00797273">
              <w:rPr>
                <w:rFonts w:ascii="Arial Narrow" w:eastAsia="Times New Roman" w:hAnsi="Arial Narrow" w:cs="Times New Roman"/>
                <w:lang w:eastAsia="sk-SK"/>
              </w:rPr>
              <w:t>ého</w:t>
            </w:r>
            <w:r w:rsidRPr="00EB7EC9">
              <w:rPr>
                <w:rFonts w:ascii="Arial Narrow" w:eastAsia="Times New Roman" w:hAnsi="Arial Narrow" w:cs="Times New Roman"/>
                <w:lang w:eastAsia="sk-SK"/>
              </w:rPr>
              <w:t xml:space="preserve"> finančn</w:t>
            </w:r>
            <w:r w:rsidR="00797273">
              <w:rPr>
                <w:rFonts w:ascii="Arial Narrow" w:eastAsia="Times New Roman" w:hAnsi="Arial Narrow" w:cs="Times New Roman"/>
                <w:lang w:eastAsia="sk-SK"/>
              </w:rPr>
              <w:t>ého</w:t>
            </w:r>
            <w:r w:rsidRPr="00EB7EC9">
              <w:rPr>
                <w:rFonts w:ascii="Arial Narrow" w:eastAsia="Times New Roman" w:hAnsi="Arial Narrow" w:cs="Times New Roman"/>
                <w:lang w:eastAsia="sk-SK"/>
              </w:rPr>
              <w:t xml:space="preserve"> limit</w:t>
            </w:r>
            <w:r w:rsidR="00797273">
              <w:rPr>
                <w:rFonts w:ascii="Arial Narrow" w:eastAsia="Times New Roman" w:hAnsi="Arial Narrow" w:cs="Times New Roman"/>
                <w:lang w:eastAsia="sk-SK"/>
              </w:rPr>
              <w:t>u</w:t>
            </w:r>
            <w:del w:id="278" w:author="Autor" w:date="2018-02-07T16:47:00Z">
              <w:r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279" w:author="Autor" w:date="2018-06-25T16:14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r w:rsidRPr="00B0293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222BEB02" w14:textId="492624E1" w:rsidR="003E0ED9" w:rsidRPr="00B02933" w:rsidRDefault="00D96F94" w:rsidP="003E5561">
            <w:pPr>
              <w:widowControl w:val="0"/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ins w:id="280" w:author="Autor" w:date="2018-06-21T16:51:00Z">
              <w:r w:rsidRPr="006F7E92">
                <w:rPr>
                  <w:rFonts w:ascii="Arial Narrow" w:eastAsia="Times New Roman" w:hAnsi="Arial Narrow"/>
                  <w:lang w:eastAsia="sk-SK"/>
                </w:rPr>
                <w:t>služby súvisiace</w:t>
              </w:r>
              <w:r>
                <w:rPr>
                  <w:rFonts w:ascii="Arial Narrow" w:eastAsia="Times New Roman" w:hAnsi="Arial Narrow"/>
                  <w:b/>
                  <w:lang w:eastAsia="sk-SK"/>
                </w:rPr>
                <w:t xml:space="preserve"> s</w:t>
              </w:r>
              <w:r w:rsidRPr="00B02933">
                <w:rPr>
                  <w:rFonts w:ascii="Arial Narrow" w:eastAsia="Times New Roman" w:hAnsi="Arial Narrow" w:cs="Times New Roman"/>
                  <w:b/>
                  <w:lang w:eastAsia="sk-SK"/>
                </w:rPr>
                <w:t xml:space="preserve"> </w:t>
              </w:r>
            </w:ins>
            <w:r w:rsidR="003E0ED9"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riaden</w:t>
            </w:r>
            <w:del w:id="281" w:author="Autor" w:date="2018-06-21T16:51:00Z">
              <w:r w:rsidR="003E0ED9" w:rsidRPr="00B02933" w:rsidDel="00D96F94">
                <w:rPr>
                  <w:rFonts w:ascii="Arial Narrow" w:eastAsia="Times New Roman" w:hAnsi="Arial Narrow" w:cs="Times New Roman"/>
                  <w:b/>
                  <w:lang w:eastAsia="sk-SK"/>
                </w:rPr>
                <w:delText>ie</w:delText>
              </w:r>
            </w:del>
            <w:ins w:id="282" w:author="Autor" w:date="2018-06-21T16:51:00Z">
              <w:r>
                <w:rPr>
                  <w:rFonts w:ascii="Arial Narrow" w:eastAsia="Times New Roman" w:hAnsi="Arial Narrow" w:cs="Times New Roman"/>
                  <w:b/>
                  <w:lang w:eastAsia="sk-SK"/>
                </w:rPr>
                <w:t>ím</w:t>
              </w:r>
            </w:ins>
            <w:r w:rsidR="003E0ED9"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projektu </w:t>
            </w:r>
            <w:r w:rsidR="003E0ED9">
              <w:rPr>
                <w:rFonts w:ascii="Arial Narrow" w:eastAsia="Times New Roman" w:hAnsi="Arial Narrow" w:cs="Times New Roman"/>
                <w:b/>
                <w:lang w:eastAsia="sk-SK"/>
              </w:rPr>
              <w:t>-</w:t>
            </w:r>
            <w:r w:rsidR="003E0ED9"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externé</w:t>
            </w:r>
            <w:r w:rsidR="003E0ED9" w:rsidRPr="00A50577">
              <w:rPr>
                <w:rStyle w:val="Odkaznapoznmkupodiarou"/>
                <w:rFonts w:ascii="Arial Narrow" w:eastAsia="Times New Roman" w:hAnsi="Arial Narrow"/>
                <w:lang w:eastAsia="sk-SK"/>
              </w:rPr>
              <w:footnoteReference w:id="16"/>
            </w:r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ins w:id="299" w:author="Autor" w:date="2017-08-10T15:34:00Z">
              <w:r w:rsidR="00967B90" w:rsidRPr="001B3706">
                <w:rPr>
                  <w:rFonts w:ascii="Arial Narrow" w:eastAsia="Times New Roman" w:hAnsi="Arial Narrow" w:cs="Times New Roman"/>
                  <w:lang w:eastAsia="sk-SK"/>
                </w:rPr>
                <w:t>(nepriame výdavky)</w:t>
              </w:r>
            </w:ins>
            <w:del w:id="300" w:author="Autor" w:date="2017-08-10T15:35:00Z">
              <w:r w:rsidR="003E0ED9" w:rsidRPr="00B02933" w:rsidDel="00967B90">
                <w:rPr>
                  <w:rFonts w:ascii="Arial Narrow" w:eastAsia="Times New Roman" w:hAnsi="Arial Narrow" w:cs="Times New Roman"/>
                  <w:lang w:eastAsia="sk-SK"/>
                </w:rPr>
                <w:delText>(</w:delText>
              </w:r>
            </w:del>
            <w:del w:id="301" w:author="Autor" w:date="2018-02-07T16:15:00Z"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>vykonávan</w:delText>
              </w:r>
              <w:r w:rsidR="003E0ED9" w:rsidDel="0026103D">
                <w:rPr>
                  <w:rFonts w:ascii="Arial Narrow" w:eastAsia="Times New Roman" w:hAnsi="Arial Narrow" w:cs="Times New Roman"/>
                  <w:lang w:eastAsia="sk-SK"/>
                </w:rPr>
                <w:delText>é</w:delText>
              </w:r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externým subjekt</w:delText>
              </w:r>
            </w:del>
            <w:del w:id="302" w:author="Autor" w:date="2018-02-07T16:16:00Z"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>om</w:delText>
              </w:r>
            </w:del>
            <w:del w:id="303" w:author="Autor" w:date="2017-08-10T15:35:00Z">
              <w:r w:rsidR="003E0ED9" w:rsidRPr="00B02933" w:rsidDel="00967B90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</w:del>
            <w:del w:id="304" w:author="Autor" w:date="2018-02-07T16:16:00Z"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A32113" w:rsidDel="0026103D">
                <w:rPr>
                  <w:rFonts w:ascii="Arial Narrow" w:eastAsia="Times New Roman" w:hAnsi="Arial Narrow" w:cs="Times New Roman"/>
                  <w:lang w:eastAsia="sk-SK"/>
                </w:rPr>
                <w:delText>vybraným v súlade s</w:delText>
              </w:r>
            </w:del>
            <w:del w:id="305" w:author="Autor">
              <w:r w:rsidR="003E0ED9" w:rsidDel="00A02F6A">
                <w:rPr>
                  <w:rFonts w:ascii="Arial Narrow" w:eastAsia="Times New Roman" w:hAnsi="Arial Narrow" w:cs="Times New Roman"/>
                  <w:lang w:eastAsia="sk-SK"/>
                </w:rPr>
                <w:delText> uplatniteľným</w:delText>
              </w:r>
            </w:del>
            <w:del w:id="306" w:author="Autor" w:date="2018-02-07T16:16:00Z">
              <w:r w:rsidR="003E0ED9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A32113" w:rsidDel="0026103D">
                <w:rPr>
                  <w:rFonts w:ascii="Arial Narrow" w:eastAsia="Times New Roman" w:hAnsi="Arial Narrow" w:cs="Times New Roman"/>
                  <w:lang w:eastAsia="sk-SK"/>
                </w:rPr>
                <w:delText>zákonom o verejnom obstarávaní</w:delText>
              </w:r>
              <w:r w:rsidR="003E0ED9" w:rsidDel="0026103D">
                <w:rPr>
                  <w:rStyle w:val="Odkaznapoznmkupodiarou"/>
                  <w:rFonts w:ascii="Arial Narrow" w:eastAsia="Times New Roman" w:hAnsi="Arial Narrow"/>
                  <w:lang w:eastAsia="sk-SK"/>
                </w:rPr>
                <w:footnoteReference w:id="17"/>
              </w:r>
              <w:r w:rsidR="003E0ED9" w:rsidDel="0026103D">
                <w:rPr>
                  <w:rFonts w:ascii="Arial Narrow" w:eastAsia="Times New Roman" w:hAnsi="Arial Narrow" w:cs="Times New Roman"/>
                  <w:lang w:eastAsia="sk-SK"/>
                </w:rPr>
                <w:delText>,</w:delText>
              </w:r>
              <w:r w:rsidR="003E0ED9" w:rsidRPr="00A32113" w:rsidDel="0026103D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B02933" w:rsidDel="0026103D">
                <w:rPr>
                  <w:rFonts w:ascii="Arial Narrow" w:eastAsia="Times New Roman" w:hAnsi="Arial Narrow" w:cs="Times New Roman"/>
                  <w:lang w:eastAsia="sk-SK"/>
                </w:rPr>
                <w:delText>s ktorým žiadateľ/prijímateľ uzatvoril zmluvu o poskytnutí služby</w:delText>
              </w:r>
            </w:del>
            <w:del w:id="315" w:author="Autor" w:date="2017-08-10T15:35:00Z">
              <w:r w:rsidR="003E0ED9" w:rsidRPr="00B02933" w:rsidDel="00967B90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ins w:id="316" w:author="Autor" w:date="2018-06-21T16:52:00Z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 w:rsidRPr="00F74808">
                <w:rPr>
                  <w:rFonts w:ascii="Arial Narrow" w:hAnsi="Arial Narrow"/>
                </w:rPr>
                <w:t xml:space="preserve">poskytované v rámci pracovnej pozície Projektový manažér </w:t>
              </w:r>
              <w:r>
                <w:rPr>
                  <w:rFonts w:ascii="Arial Narrow" w:hAnsi="Arial Narrow"/>
                </w:rPr>
                <w:t>-</w:t>
              </w:r>
              <w:r w:rsidRPr="00F74808">
                <w:rPr>
                  <w:rFonts w:ascii="Arial Narrow" w:hAnsi="Arial Narrow"/>
                </w:rPr>
                <w:t xml:space="preserve"> externý</w:t>
              </w:r>
              <w:r>
                <w:rPr>
                  <w:rFonts w:ascii="Arial Narrow" w:hAnsi="Arial Narrow"/>
                </w:rPr>
                <w:t>,</w:t>
              </w:r>
            </w:ins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do výšky </w:t>
            </w:r>
            <w:r w:rsidR="003E0ED9" w:rsidRPr="00670A78">
              <w:rPr>
                <w:rFonts w:ascii="Arial Narrow" w:eastAsia="Times New Roman" w:hAnsi="Arial Narrow" w:cs="Times New Roman"/>
                <w:lang w:eastAsia="sk-SK"/>
              </w:rPr>
              <w:t>stanoveného</w:t>
            </w:r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finančného limitu</w:t>
            </w:r>
            <w:del w:id="317" w:author="Autor" w:date="2018-02-07T16:47:00Z">
              <w:r w:rsidR="003E0ED9"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318" w:author="Autor" w:date="2018-06-25T16:14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del w:id="319" w:author="Autor" w:date="2018-06-21T11:55:00Z"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 xml:space="preserve"> a zároveň stanoveného celkového 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>percentuálne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>ho limitu pre nepriame výdavky (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>7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 xml:space="preserve"> % pre 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>ne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>investičné</w:delText>
              </w:r>
              <w:r w:rsidR="003E0ED9" w:rsidDel="00A4544C">
                <w:rPr>
                  <w:rFonts w:ascii="Arial Narrow" w:eastAsia="Times New Roman" w:hAnsi="Arial Narrow" w:cs="Times New Roman"/>
                  <w:lang w:eastAsia="sk-SK"/>
                </w:rPr>
                <w:delText xml:space="preserve"> </w:delText>
              </w:r>
              <w:r w:rsidR="003E0ED9" w:rsidRPr="00793D7F" w:rsidDel="00A4544C">
                <w:rPr>
                  <w:rFonts w:ascii="Arial Narrow" w:eastAsia="Times New Roman" w:hAnsi="Arial Narrow" w:cs="Times New Roman"/>
                  <w:lang w:eastAsia="sk-SK"/>
                </w:rPr>
                <w:delText>/ 3 % pre investičné projekty</w:delText>
              </w:r>
              <w:r w:rsidR="003E0ED9" w:rsidRPr="00B02933" w:rsidDel="00A4544C">
                <w:rPr>
                  <w:rFonts w:ascii="Arial Narrow" w:eastAsia="Times New Roman" w:hAnsi="Arial Narrow" w:cs="Times New Roman"/>
                  <w:lang w:eastAsia="sk-SK"/>
                </w:rPr>
                <w:delText>)</w:delText>
              </w:r>
            </w:del>
            <w:r w:rsidR="003E0ED9" w:rsidRPr="00B02933">
              <w:rPr>
                <w:rFonts w:ascii="Arial Narrow" w:eastAsia="Times New Roman" w:hAnsi="Arial Narrow" w:cs="Times New Roman"/>
                <w:lang w:eastAsia="sk-SK"/>
              </w:rPr>
              <w:t>;</w:t>
            </w:r>
          </w:p>
          <w:p w14:paraId="09E37B27" w14:textId="77777777" w:rsidR="003E0ED9" w:rsidRPr="00B02933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B02933">
              <w:rPr>
                <w:rFonts w:ascii="Arial Narrow" w:hAnsi="Arial Narrow"/>
                <w:b/>
                <w:lang w:val="sk-SK"/>
              </w:rPr>
              <w:t xml:space="preserve">vypracovanie prevádzkových a manipulačných poriadkov </w:t>
            </w:r>
            <w:r w:rsidRPr="00003BAE">
              <w:rPr>
                <w:rFonts w:ascii="Arial Narrow" w:hAnsi="Arial Narrow"/>
                <w:lang w:val="sk-SK"/>
              </w:rPr>
              <w:t>nesúvisiacich s výstavbou</w:t>
            </w:r>
            <w:r w:rsidRPr="00B02933">
              <w:rPr>
                <w:rFonts w:ascii="Arial Narrow" w:hAnsi="Arial Narrow"/>
                <w:lang w:val="sk-SK"/>
              </w:rPr>
              <w:t>;</w:t>
            </w:r>
          </w:p>
          <w:p w14:paraId="76F84F52" w14:textId="77777777" w:rsidR="003E0ED9" w:rsidRPr="00B02933" w:rsidRDefault="003E0ED9" w:rsidP="00AF248E">
            <w:pPr>
              <w:pStyle w:val="Odsekzoznamu"/>
              <w:numPr>
                <w:ilvl w:val="0"/>
                <w:numId w:val="1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lang w:val="sk-SK"/>
              </w:rPr>
            </w:pPr>
            <w:r w:rsidRPr="00B02933">
              <w:rPr>
                <w:rFonts w:ascii="Arial Narrow" w:hAnsi="Arial Narrow"/>
                <w:b/>
                <w:lang w:val="sk-SK"/>
              </w:rPr>
              <w:t>geodetické a kartografické práce pre tvorbu databáz</w:t>
            </w:r>
            <w:r w:rsidRPr="00B02933">
              <w:rPr>
                <w:rFonts w:ascii="Arial Narrow" w:hAnsi="Arial Narrow"/>
                <w:lang w:val="sk-SK"/>
              </w:rPr>
              <w:t>;</w:t>
            </w:r>
          </w:p>
          <w:p w14:paraId="2F07F9EC" w14:textId="06E4A51A" w:rsidR="003E0ED9" w:rsidRPr="00B02933" w:rsidRDefault="003E0ED9" w:rsidP="00962B1A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del w:id="320" w:author="Autor">
              <w:r w:rsidRPr="00B02933" w:rsidDel="00A02F6A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obstaranie</w:delText>
              </w:r>
            </w:del>
            <w:ins w:id="321" w:author="Autor" w:date="2018-06-21T17:01:00Z">
              <w:r w:rsidR="00962B1A">
                <w:rPr>
                  <w:rFonts w:ascii="Arial Narrow" w:eastAsia="Times New Roman" w:hAnsi="Arial Narrow" w:cs="Times New Roman"/>
                  <w:b/>
                  <w:lang w:eastAsia="sk-SK"/>
                </w:rPr>
                <w:t>nákup</w:t>
              </w:r>
            </w:ins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 nehmotného majetku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 (napr. softvér, licencie)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, ktorého ocenenie sa rovná sume 2 400 EUR alebo je nižšie, s dobou použiteľnosti dlhšou ako jeden rok, ktorý </w:t>
            </w:r>
            <w:del w:id="322" w:author="Autor" w:date="2018-06-21T17:03:00Z">
              <w:r w:rsidRPr="00B02933" w:rsidDel="00962B1A">
                <w:rPr>
                  <w:rFonts w:ascii="Arial Narrow" w:eastAsia="Times New Roman" w:hAnsi="Arial Narrow" w:cs="Times New Roman"/>
                  <w:lang w:eastAsia="sk-SK"/>
                </w:rPr>
                <w:delText>(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>podľa rozhodnutia účtovnej jednotky</w:t>
            </w:r>
            <w:ins w:id="323" w:author="Autor" w:date="2018-02-07T16:18:00Z">
              <w:r w:rsidR="0026103D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ins w:id="324" w:author="Autor" w:date="2018-06-21T17:03:00Z">
              <w:r w:rsidR="00962B1A">
                <w:rPr>
                  <w:rFonts w:ascii="Arial Narrow" w:eastAsia="Times New Roman" w:hAnsi="Arial Narrow" w:cs="Times New Roman"/>
                  <w:lang w:eastAsia="sk-SK"/>
                </w:rPr>
                <w:t>(</w:t>
              </w:r>
            </w:ins>
            <w:ins w:id="325" w:author="Autor" w:date="2018-02-07T16:18:00Z">
              <w:r w:rsidR="0026103D">
                <w:rPr>
                  <w:rFonts w:ascii="Arial Narrow" w:eastAsia="Times New Roman" w:hAnsi="Arial Narrow" w:cs="Times New Roman"/>
                  <w:lang w:eastAsia="sk-SK"/>
                </w:rPr>
                <w:t>t.</w:t>
              </w:r>
            </w:ins>
            <w:ins w:id="326" w:author="Autor" w:date="2018-06-21T09:10:00Z">
              <w:r w:rsidR="00C439E0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ins w:id="327" w:author="Autor" w:date="2018-02-07T16:18:00Z">
              <w:r w:rsidR="0026103D">
                <w:rPr>
                  <w:rFonts w:ascii="Arial Narrow" w:eastAsia="Times New Roman" w:hAnsi="Arial Narrow" w:cs="Times New Roman"/>
                  <w:lang w:eastAsia="sk-SK"/>
                </w:rPr>
                <w:t>j. žiadateľa</w:t>
              </w:r>
            </w:ins>
            <w:r>
              <w:rPr>
                <w:rFonts w:ascii="Arial Narrow" w:eastAsia="Times New Roman" w:hAnsi="Arial Narrow" w:cs="Times New Roman"/>
                <w:lang w:eastAsia="sk-SK"/>
              </w:rPr>
              <w:t>/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prijímateľa) nebol zaradený do </w:t>
            </w:r>
            <w:ins w:id="328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>triedy</w:t>
              </w:r>
            </w:ins>
            <w:ins w:id="329" w:author="Autor" w:date="2019-01-14T16:27:00Z">
              <w:r w:rsidR="00BF1EFD">
                <w:rPr>
                  <w:rFonts w:ascii="Arial Narrow" w:eastAsia="Times New Roman" w:hAnsi="Arial Narrow" w:cs="Times New Roman"/>
                  <w:lang w:eastAsia="sk-SK"/>
                </w:rPr>
                <w:t xml:space="preserve"> výdavkov</w:t>
              </w:r>
            </w:ins>
            <w:ins w:id="330" w:author="Autor">
              <w:r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  <w:r w:rsidRPr="00EB6622">
                <w:rPr>
                  <w:rFonts w:ascii="Arial Narrow" w:eastAsia="Times New Roman" w:hAnsi="Arial Narrow" w:cs="Times New Roman"/>
                  <w:i/>
                  <w:lang w:eastAsia="sk-SK"/>
                </w:rPr>
                <w:t xml:space="preserve">01 - </w:t>
              </w:r>
            </w:ins>
            <w:del w:id="331" w:author="Autor">
              <w:r w:rsidRPr="00EB6622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d</w:delText>
              </w:r>
            </w:del>
            <w:ins w:id="332" w:author="Autor">
              <w:r w:rsidRPr="00EB6622">
                <w:rPr>
                  <w:rFonts w:ascii="Arial Narrow" w:eastAsia="Times New Roman" w:hAnsi="Arial Narrow" w:cs="Times New Roman"/>
                  <w:i/>
                  <w:lang w:eastAsia="sk-SK"/>
                </w:rPr>
                <w:t>D</w:t>
              </w:r>
            </w:ins>
            <w:r w:rsidRPr="00EB6622">
              <w:rPr>
                <w:rFonts w:ascii="Arial Narrow" w:eastAsia="Times New Roman" w:hAnsi="Arial Narrow" w:cs="Times New Roman"/>
                <w:i/>
                <w:lang w:eastAsia="sk-SK"/>
              </w:rPr>
              <w:t>lhodob</w:t>
            </w:r>
            <w:del w:id="333" w:author="Autor">
              <w:r w:rsidRPr="00EB6622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ého</w:delText>
              </w:r>
            </w:del>
            <w:ins w:id="334" w:author="Autor">
              <w:r w:rsidRPr="00EB6622">
                <w:rPr>
                  <w:rFonts w:ascii="Arial Narrow" w:eastAsia="Times New Roman" w:hAnsi="Arial Narrow" w:cs="Times New Roman"/>
                  <w:i/>
                  <w:lang w:eastAsia="sk-SK"/>
                </w:rPr>
                <w:t>ý</w:t>
              </w:r>
            </w:ins>
            <w:r w:rsidRPr="00EB6622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nehmotn</w:t>
            </w:r>
            <w:del w:id="335" w:author="Autor">
              <w:r w:rsidRPr="00EB6622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>ého</w:delText>
              </w:r>
            </w:del>
            <w:ins w:id="336" w:author="Autor">
              <w:r w:rsidRPr="00EB6622">
                <w:rPr>
                  <w:rFonts w:ascii="Arial Narrow" w:eastAsia="Times New Roman" w:hAnsi="Arial Narrow" w:cs="Times New Roman"/>
                  <w:i/>
                  <w:lang w:eastAsia="sk-SK"/>
                </w:rPr>
                <w:t>ý</w:t>
              </w:r>
            </w:ins>
            <w:r w:rsidRPr="00EB6622">
              <w:rPr>
                <w:rFonts w:ascii="Arial Narrow" w:eastAsia="Times New Roman" w:hAnsi="Arial Narrow" w:cs="Times New Roman"/>
                <w:i/>
                <w:lang w:eastAsia="sk-SK"/>
              </w:rPr>
              <w:t xml:space="preserve"> majet</w:t>
            </w:r>
            <w:ins w:id="337" w:author="Autor">
              <w:r w:rsidRPr="00EB6622">
                <w:rPr>
                  <w:rFonts w:ascii="Arial Narrow" w:eastAsia="Times New Roman" w:hAnsi="Arial Narrow" w:cs="Times New Roman"/>
                  <w:i/>
                  <w:lang w:eastAsia="sk-SK"/>
                </w:rPr>
                <w:t>o</w:t>
              </w:r>
            </w:ins>
            <w:r w:rsidRPr="00EB6622">
              <w:rPr>
                <w:rFonts w:ascii="Arial Narrow" w:eastAsia="Times New Roman" w:hAnsi="Arial Narrow" w:cs="Times New Roman"/>
                <w:i/>
                <w:lang w:eastAsia="sk-SK"/>
              </w:rPr>
              <w:t>k</w:t>
            </w:r>
            <w:del w:id="338" w:author="Autor">
              <w:r w:rsidRPr="00EB6622" w:rsidDel="003D5A9F">
                <w:rPr>
                  <w:rFonts w:ascii="Arial Narrow" w:eastAsia="Times New Roman" w:hAnsi="Arial Narrow" w:cs="Times New Roman"/>
                  <w:i/>
                  <w:lang w:eastAsia="sk-SK"/>
                </w:rPr>
                <w:delText xml:space="preserve">u </w:delText>
              </w:r>
              <w:r w:rsidDel="003D5A9F">
                <w:rPr>
                  <w:rFonts w:ascii="Arial Narrow" w:eastAsia="Times New Roman" w:hAnsi="Arial Narrow" w:cs="Times New Roman"/>
                  <w:lang w:eastAsia="sk-SK"/>
                </w:rPr>
                <w:delText>(trieda 01)</w:delText>
              </w:r>
            </w:del>
            <w:r w:rsidRPr="00B02933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41A99807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37228087" w14:textId="075BE2EA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lastRenderedPageBreak/>
              <w:t xml:space="preserve">Trieda </w:t>
            </w:r>
            <w:ins w:id="339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hAnsi="Arial Narrow"/>
                </w:rPr>
                <w:t xml:space="preserve"> </w:t>
              </w:r>
            </w:ins>
            <w:r w:rsidRPr="00EB6622">
              <w:rPr>
                <w:rFonts w:ascii="Arial Narrow" w:hAnsi="Arial Narrow"/>
                <w:b/>
                <w:i/>
              </w:rPr>
              <w:t>52 - Osobné výdavky</w:t>
            </w:r>
            <w:r w:rsidRPr="00970FEE">
              <w:rPr>
                <w:rFonts w:ascii="Arial Narrow" w:hAnsi="Arial Narrow"/>
              </w:rPr>
              <w:t xml:space="preserve"> </w:t>
            </w:r>
          </w:p>
        </w:tc>
      </w:tr>
      <w:tr w:rsidR="003E0ED9" w:rsidRPr="00B02933" w14:paraId="2D10ABBA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223A2E58" w14:textId="4CBE3629" w:rsidR="003E0ED9" w:rsidRPr="00B02933" w:rsidRDefault="003E0ED9" w:rsidP="00AF248E">
            <w:pPr>
              <w:widowControl w:val="0"/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340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 xml:space="preserve">521 - </w:t>
            </w:r>
            <w:r w:rsidRPr="0075749A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Mzdové výdavky</w:t>
            </w:r>
            <w:r w:rsidR="00500096" w:rsidRPr="0075749A">
              <w:rPr>
                <w:rStyle w:val="Odkaznapoznmkupodiarou"/>
                <w:rFonts w:ascii="Arial Narrow" w:hAnsi="Arial Narrow"/>
              </w:rPr>
              <w:footnoteReference w:id="18"/>
            </w:r>
          </w:p>
        </w:tc>
      </w:tr>
      <w:tr w:rsidR="003E0ED9" w:rsidRPr="00B02933" w14:paraId="73A3EA9A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398DC87" w14:textId="63B4535A" w:rsidR="003E0ED9" w:rsidRPr="001B3706" w:rsidDel="00160F78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del w:id="347" w:author="Autor" w:date="2018-06-21T17:14:00Z"/>
                <w:rFonts w:ascii="Arial Narrow" w:eastAsia="Times New Roman" w:hAnsi="Arial Narrow" w:cs="Times New Roman"/>
                <w:lang w:eastAsia="sk-SK"/>
              </w:rPr>
            </w:pPr>
            <w:r w:rsidRPr="001B3706">
              <w:rPr>
                <w:rFonts w:ascii="Arial Narrow" w:hAnsi="Arial Narrow" w:cs="Times New Roman"/>
                <w:b/>
              </w:rPr>
              <w:lastRenderedPageBreak/>
              <w:t>mzd</w:t>
            </w:r>
            <w:ins w:id="348" w:author="Autor" w:date="2018-06-21T17:07:00Z">
              <w:r w:rsidR="00160F78">
                <w:rPr>
                  <w:rFonts w:ascii="Arial Narrow" w:hAnsi="Arial Narrow" w:cs="Times New Roman"/>
                  <w:b/>
                </w:rPr>
                <w:t>a</w:t>
              </w:r>
            </w:ins>
            <w:del w:id="349" w:author="Autor" w:date="2018-06-21T17:07:00Z">
              <w:r w:rsidRPr="001B3706" w:rsidDel="00160F78">
                <w:rPr>
                  <w:rFonts w:ascii="Arial Narrow" w:hAnsi="Arial Narrow" w:cs="Times New Roman"/>
                  <w:b/>
                </w:rPr>
                <w:delText>ové výdavky</w:delText>
              </w:r>
            </w:del>
            <w:del w:id="350" w:author="Autor">
              <w:r w:rsidRPr="0033094F" w:rsidDel="00ED12DC">
                <w:rPr>
                  <w:rStyle w:val="Odkaznapoznmkupodiarou"/>
                  <w:rFonts w:ascii="Arial Narrow" w:hAnsi="Arial Narrow"/>
                </w:rPr>
                <w:footnoteReference w:id="19"/>
              </w:r>
            </w:del>
            <w:del w:id="353" w:author="Autor" w:date="2018-06-21T17:07:00Z">
              <w:r w:rsidRPr="001B3706" w:rsidDel="00160F78">
                <w:rPr>
                  <w:rFonts w:ascii="Arial Narrow" w:hAnsi="Arial Narrow" w:cs="Times New Roman"/>
                  <w:b/>
                </w:rPr>
                <w:delText xml:space="preserve"> zamestnancov</w:delText>
              </w:r>
              <w:r w:rsidRPr="001B3706" w:rsidDel="00160F78">
                <w:rPr>
                  <w:rFonts w:ascii="Arial Narrow" w:hAnsi="Arial Narrow" w:cs="Times New Roman"/>
                </w:rPr>
                <w:delText xml:space="preserve"> </w:delText>
              </w:r>
              <w:r w:rsidDel="00160F78">
                <w:rPr>
                  <w:rFonts w:ascii="Arial Narrow" w:hAnsi="Arial Narrow" w:cs="Times New Roman"/>
                </w:rPr>
                <w:delText>p</w:delText>
              </w:r>
              <w:r w:rsidRPr="001B3706" w:rsidDel="00160F78">
                <w:rPr>
                  <w:rFonts w:ascii="Arial Narrow" w:hAnsi="Arial Narrow" w:cs="Times New Roman"/>
                </w:rPr>
                <w:delText>rijímateľa</w:delText>
              </w:r>
            </w:del>
            <w:ins w:id="354" w:author="Autor" w:date="2018-06-21T17:07:00Z">
              <w:r w:rsidR="00160F78">
                <w:rPr>
                  <w:rFonts w:ascii="Arial Narrow" w:hAnsi="Arial Narrow" w:cs="Times New Roman"/>
                </w:rPr>
                <w:t xml:space="preserve">, resp. </w:t>
              </w:r>
              <w:r w:rsidR="00160F78" w:rsidRPr="00160F78">
                <w:rPr>
                  <w:rFonts w:ascii="Arial Narrow" w:hAnsi="Arial Narrow" w:cs="Times New Roman"/>
                  <w:b/>
                </w:rPr>
                <w:t>odmena</w:t>
              </w:r>
            </w:ins>
            <w:r w:rsidR="00160F78" w:rsidRPr="001B3706">
              <w:rPr>
                <w:rStyle w:val="Odkaznapoznmkupodiarou"/>
                <w:rFonts w:ascii="Arial Narrow" w:hAnsi="Arial Narrow"/>
              </w:rPr>
              <w:footnoteReference w:id="20"/>
            </w:r>
            <w:r w:rsidRPr="001B3706">
              <w:rPr>
                <w:rFonts w:ascii="Arial Narrow" w:hAnsi="Arial Narrow" w:cs="Times New Roman"/>
              </w:rPr>
              <w:t xml:space="preserve"> </w:t>
            </w:r>
            <w:ins w:id="362" w:author="Autor" w:date="2018-06-21T17:10:00Z">
              <w:r w:rsidR="00160F78">
                <w:rPr>
                  <w:rFonts w:ascii="Arial Narrow" w:hAnsi="Arial Narrow" w:cs="Times New Roman"/>
                </w:rPr>
                <w:t>za prácu</w:t>
              </w:r>
              <w:r w:rsidR="00160F78" w:rsidRPr="001B3706">
                <w:rPr>
                  <w:rFonts w:ascii="Arial Narrow" w:hAnsi="Arial Narrow" w:cs="Times New Roman"/>
                </w:rPr>
                <w:t xml:space="preserve"> </w:t>
              </w:r>
            </w:ins>
            <w:r w:rsidRPr="001B3706">
              <w:rPr>
                <w:rFonts w:ascii="Arial Narrow" w:hAnsi="Arial Narrow" w:cs="Times New Roman"/>
              </w:rPr>
              <w:t>bezprostredne súvisiac</w:t>
            </w:r>
            <w:del w:id="363" w:author="Autor" w:date="2018-06-21T17:10:00Z">
              <w:r w:rsidRPr="001B3706" w:rsidDel="00160F78">
                <w:rPr>
                  <w:rFonts w:ascii="Arial Narrow" w:hAnsi="Arial Narrow" w:cs="Times New Roman"/>
                </w:rPr>
                <w:delText>e</w:delText>
              </w:r>
            </w:del>
            <w:ins w:id="364" w:author="Autor" w:date="2018-06-21T17:10:00Z">
              <w:r w:rsidR="00160F78">
                <w:rPr>
                  <w:rFonts w:ascii="Arial Narrow" w:hAnsi="Arial Narrow" w:cs="Times New Roman"/>
                </w:rPr>
                <w:t>u</w:t>
              </w:r>
            </w:ins>
            <w:r w:rsidRPr="001B3706">
              <w:rPr>
                <w:rFonts w:ascii="Arial Narrow" w:hAnsi="Arial Narrow" w:cs="Times New Roman"/>
              </w:rPr>
              <w:t xml:space="preserve"> </w:t>
            </w:r>
            <w:r w:rsidRPr="00160F78">
              <w:rPr>
                <w:rFonts w:ascii="Arial Narrow" w:hAnsi="Arial Narrow" w:cs="Times New Roman"/>
                <w:b/>
              </w:rPr>
              <w:t xml:space="preserve">s realizáciou </w:t>
            </w:r>
            <w:del w:id="365" w:author="Autor" w:date="2018-06-21T11:23:00Z">
              <w:r w:rsidRPr="00160F78" w:rsidDel="00C24084">
                <w:rPr>
                  <w:rFonts w:ascii="Arial Narrow" w:hAnsi="Arial Narrow" w:cs="Times New Roman"/>
                  <w:b/>
                </w:rPr>
                <w:delText>hlavn</w:delText>
              </w:r>
              <w:r w:rsidR="00500096" w:rsidRPr="00160F78" w:rsidDel="00C24084">
                <w:rPr>
                  <w:rFonts w:ascii="Arial Narrow" w:hAnsi="Arial Narrow" w:cs="Times New Roman"/>
                  <w:b/>
                </w:rPr>
                <w:delText>ej</w:delText>
              </w:r>
              <w:r w:rsidRPr="00160F78" w:rsidDel="00C24084">
                <w:rPr>
                  <w:rFonts w:ascii="Arial Narrow" w:hAnsi="Arial Narrow" w:cs="Times New Roman"/>
                  <w:b/>
                </w:rPr>
                <w:delText xml:space="preserve"> aktiv</w:delText>
              </w:r>
              <w:r w:rsidR="00500096" w:rsidRPr="00160F78" w:rsidDel="00C24084">
                <w:rPr>
                  <w:rFonts w:ascii="Arial Narrow" w:hAnsi="Arial Narrow" w:cs="Times New Roman"/>
                  <w:b/>
                </w:rPr>
                <w:delText>ity</w:delText>
              </w:r>
              <w:r w:rsidRPr="00160F78" w:rsidDel="00C24084">
                <w:rPr>
                  <w:rFonts w:ascii="Arial Narrow" w:hAnsi="Arial Narrow" w:cs="Times New Roman"/>
                  <w:b/>
                </w:rPr>
                <w:delText xml:space="preserve"> projektu</w:delText>
              </w:r>
            </w:del>
            <w:ins w:id="366" w:author="Autor" w:date="2018-06-21T11:23:00Z">
              <w:r w:rsidR="00C24084" w:rsidRPr="00160F78">
                <w:rPr>
                  <w:rFonts w:ascii="Arial Narrow" w:hAnsi="Arial Narrow" w:cs="Times New Roman"/>
                  <w:b/>
                </w:rPr>
                <w:t>HAP</w:t>
              </w:r>
            </w:ins>
            <w:del w:id="367" w:author="Autor" w:date="2019-02-04T13:54:00Z">
              <w:r w:rsidRPr="001B3706" w:rsidDel="00E60C0B">
                <w:rPr>
                  <w:rFonts w:ascii="Arial Narrow" w:hAnsi="Arial Narrow" w:cs="Times New Roman"/>
                </w:rPr>
                <w:delText xml:space="preserve"> </w:delText>
              </w:r>
              <w:r w:rsidRPr="006F7E92" w:rsidDel="00E60C0B">
                <w:rPr>
                  <w:rFonts w:ascii="Arial Narrow" w:hAnsi="Arial Narrow" w:cs="Times New Roman"/>
                </w:rPr>
                <w:delText>(priame výdavky)</w:delText>
              </w:r>
            </w:del>
            <w:ins w:id="368" w:author="Autor" w:date="2018-06-21T17:11:00Z">
              <w:r w:rsidR="00160F78" w:rsidRPr="006F7E92">
                <w:rPr>
                  <w:rFonts w:ascii="Arial Narrow" w:hAnsi="Arial Narrow" w:cs="Times New Roman"/>
                </w:rPr>
                <w:t>,</w:t>
              </w:r>
              <w:r w:rsidR="00160F78">
                <w:rPr>
                  <w:rFonts w:ascii="Arial Narrow" w:hAnsi="Arial Narrow" w:cs="Times New Roman"/>
                </w:rPr>
                <w:t xml:space="preserve"> vykonanú v rámci pracovných pozícií uvedených v časti </w:t>
              </w:r>
              <w:r w:rsidR="00160F78" w:rsidRPr="00D707D9">
                <w:rPr>
                  <w:rFonts w:ascii="Arial Narrow" w:hAnsi="Arial Narrow" w:cs="Times New Roman"/>
                  <w:i/>
                </w:rPr>
                <w:t>Príklady činností vykonávaných v projekte</w:t>
              </w:r>
              <w:r w:rsidR="00160F78">
                <w:rPr>
                  <w:rFonts w:ascii="Arial Narrow" w:hAnsi="Arial Narrow" w:cs="Times New Roman"/>
                </w:rPr>
                <w:t xml:space="preserve"> tejto prílohy,</w:t>
              </w:r>
            </w:ins>
            <w:r w:rsidRPr="001B3706">
              <w:rPr>
                <w:rFonts w:ascii="Arial Narrow" w:hAnsi="Arial Narrow" w:cs="Times New Roman"/>
              </w:rPr>
              <w:t xml:space="preserve"> do výšky </w:t>
            </w:r>
            <w:r>
              <w:rPr>
                <w:rFonts w:ascii="Arial Narrow" w:hAnsi="Arial Narrow" w:cs="Times New Roman"/>
              </w:rPr>
              <w:t xml:space="preserve">stanovených </w:t>
            </w:r>
            <w:r w:rsidRPr="001B3706">
              <w:rPr>
                <w:rFonts w:ascii="Arial Narrow" w:hAnsi="Arial Narrow" w:cs="Times New Roman"/>
              </w:rPr>
              <w:t>finančn</w:t>
            </w:r>
            <w:r>
              <w:rPr>
                <w:rFonts w:ascii="Arial Narrow" w:hAnsi="Arial Narrow" w:cs="Times New Roman"/>
              </w:rPr>
              <w:t>ých</w:t>
            </w:r>
            <w:r w:rsidRPr="001B3706">
              <w:rPr>
                <w:rFonts w:ascii="Arial Narrow" w:hAnsi="Arial Narrow" w:cs="Times New Roman"/>
              </w:rPr>
              <w:t xml:space="preserve"> limit</w:t>
            </w:r>
            <w:r>
              <w:rPr>
                <w:rFonts w:ascii="Arial Narrow" w:hAnsi="Arial Narrow" w:cs="Times New Roman"/>
              </w:rPr>
              <w:t>ov</w:t>
            </w:r>
            <w:del w:id="369" w:author="Autor" w:date="2018-02-07T16:47:00Z">
              <w:r w:rsidDel="00AB0E31">
                <w:rPr>
                  <w:rFonts w:ascii="Arial Narrow" w:hAnsi="Arial Narrow" w:cs="Times New Roman"/>
                  <w:vertAlign w:val="superscript"/>
                </w:rPr>
                <w:delText>5</w:delText>
              </w:r>
            </w:del>
            <w:ins w:id="370" w:author="Autor" w:date="2018-06-25T16:15:00Z">
              <w:r w:rsidR="007425B7">
                <w:rPr>
                  <w:rFonts w:ascii="Arial Narrow" w:hAnsi="Arial Narrow" w:cs="Times New Roman"/>
                  <w:vertAlign w:val="superscript"/>
                </w:rPr>
                <w:t>8</w:t>
              </w:r>
            </w:ins>
            <w:r w:rsidRPr="001B3706">
              <w:rPr>
                <w:rFonts w:ascii="Arial Narrow" w:hAnsi="Arial Narrow" w:cs="Times New Roman"/>
              </w:rPr>
              <w:t>;</w:t>
            </w:r>
          </w:p>
          <w:p w14:paraId="4A511EB4" w14:textId="59815709" w:rsidR="003E0ED9" w:rsidRPr="003D5F69" w:rsidRDefault="003E0ED9" w:rsidP="00160F78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eastAsia="Times New Roman" w:hAnsi="Arial Narrow" w:cs="Times New Roman"/>
                <w:lang w:eastAsia="sk-SK"/>
              </w:rPr>
            </w:pPr>
            <w:del w:id="371" w:author="Autor" w:date="2018-06-21T17:14:00Z">
              <w:r w:rsidRPr="00160F78" w:rsidDel="00160F78">
                <w:rPr>
                  <w:rFonts w:ascii="Arial Narrow" w:hAnsi="Arial Narrow" w:cs="Times New Roman"/>
                  <w:b/>
                </w:rPr>
                <w:delText>odmen</w:delText>
              </w:r>
            </w:del>
            <w:del w:id="372" w:author="Autor" w:date="2018-06-21T17:13:00Z">
              <w:r w:rsidRPr="00160F78" w:rsidDel="00160F78">
                <w:rPr>
                  <w:rFonts w:ascii="Arial Narrow" w:hAnsi="Arial Narrow" w:cs="Times New Roman"/>
                  <w:b/>
                </w:rPr>
                <w:delText>y za práce vykonávané mimo pracovného pomeru</w:delText>
              </w:r>
              <w:r w:rsidRPr="00160F78" w:rsidDel="00160F78">
                <w:rPr>
                  <w:rFonts w:ascii="Arial Narrow" w:hAnsi="Arial Narrow" w:cs="Times New Roman"/>
                </w:rPr>
                <w:delText xml:space="preserve"> bezprostredne súvisiace </w:delText>
              </w:r>
              <w:r w:rsidRPr="00160F78" w:rsidDel="00160F78">
                <w:rPr>
                  <w:rFonts w:ascii="Arial Narrow" w:hAnsi="Arial Narrow" w:cs="Times New Roman"/>
                  <w:u w:val="single"/>
                </w:rPr>
                <w:delText>s realizáciou hlavn</w:delText>
              </w:r>
              <w:r w:rsidR="00500096" w:rsidRPr="00160F78" w:rsidDel="00160F78">
                <w:rPr>
                  <w:rFonts w:ascii="Arial Narrow" w:hAnsi="Arial Narrow" w:cs="Times New Roman"/>
                  <w:u w:val="single"/>
                </w:rPr>
                <w:delText>ej</w:delText>
              </w:r>
              <w:r w:rsidRPr="00160F78" w:rsidDel="00160F78">
                <w:rPr>
                  <w:rFonts w:ascii="Arial Narrow" w:hAnsi="Arial Narrow" w:cs="Times New Roman"/>
                  <w:u w:val="single"/>
                </w:rPr>
                <w:delText xml:space="preserve"> aktiv</w:delText>
              </w:r>
              <w:r w:rsidR="00500096" w:rsidRPr="00160F78" w:rsidDel="00160F78">
                <w:rPr>
                  <w:rFonts w:ascii="Arial Narrow" w:hAnsi="Arial Narrow" w:cs="Times New Roman"/>
                  <w:u w:val="single"/>
                </w:rPr>
                <w:delText>ity</w:delText>
              </w:r>
              <w:r w:rsidRPr="00160F78" w:rsidDel="00160F78">
                <w:rPr>
                  <w:rFonts w:ascii="Arial Narrow" w:hAnsi="Arial Narrow" w:cs="Times New Roman"/>
                  <w:u w:val="single"/>
                </w:rPr>
                <w:delText xml:space="preserve"> projektu</w:delText>
              </w:r>
              <w:r w:rsidRPr="00160F78" w:rsidDel="00160F78">
                <w:rPr>
                  <w:rFonts w:ascii="Arial Narrow" w:hAnsi="Arial Narrow" w:cs="Times New Roman"/>
                </w:rPr>
                <w:delText xml:space="preserve"> (priame výdavky) do výšky </w:delText>
              </w:r>
              <w:r w:rsidRPr="003D5F69" w:rsidDel="00160F78">
                <w:rPr>
                  <w:rFonts w:ascii="Arial Narrow" w:hAnsi="Arial Narrow" w:cs="Times New Roman"/>
                </w:rPr>
                <w:delText>stanovených finančných limitov</w:delText>
              </w:r>
            </w:del>
            <w:del w:id="373" w:author="Autor" w:date="2018-02-07T16:47:00Z">
              <w:r w:rsidRPr="003D5F69" w:rsidDel="00AB0E31">
                <w:rPr>
                  <w:rFonts w:ascii="Arial Narrow" w:hAnsi="Arial Narrow" w:cs="Times New Roman"/>
                  <w:vertAlign w:val="superscript"/>
                </w:rPr>
                <w:delText>5</w:delText>
              </w:r>
            </w:del>
            <w:del w:id="374" w:author="Autor" w:date="2018-06-21T17:13:00Z">
              <w:r w:rsidRPr="003D5F69" w:rsidDel="00160F78">
                <w:rPr>
                  <w:rFonts w:ascii="Arial Narrow" w:hAnsi="Arial Narrow" w:cs="Times New Roman"/>
                </w:rPr>
                <w:delText>;</w:delText>
              </w:r>
            </w:del>
          </w:p>
          <w:p w14:paraId="2513BC61" w14:textId="4A5DEB62" w:rsidR="003E0ED9" w:rsidRPr="001B3706" w:rsidDel="003D5F69" w:rsidRDefault="003E0ED9" w:rsidP="00AF248E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del w:id="375" w:author="Autor" w:date="2018-06-21T17:18:00Z"/>
                <w:rFonts w:ascii="Arial Narrow" w:eastAsia="Times New Roman" w:hAnsi="Arial Narrow" w:cs="Times New Roman"/>
                <w:lang w:eastAsia="sk-SK"/>
              </w:rPr>
            </w:pPr>
            <w:r w:rsidRPr="001B3706">
              <w:rPr>
                <w:rFonts w:ascii="Arial Narrow" w:eastAsia="Times New Roman" w:hAnsi="Arial Narrow" w:cs="Times New Roman"/>
                <w:b/>
                <w:lang w:eastAsia="sk-SK"/>
              </w:rPr>
              <w:t>mzd</w:t>
            </w:r>
            <w:ins w:id="376" w:author="Autor" w:date="2018-06-21T17:14:00Z">
              <w:r w:rsidR="00160F78">
                <w:rPr>
                  <w:rFonts w:ascii="Arial Narrow" w:eastAsia="Times New Roman" w:hAnsi="Arial Narrow" w:cs="Times New Roman"/>
                  <w:b/>
                  <w:lang w:eastAsia="sk-SK"/>
                </w:rPr>
                <w:t>a</w:t>
              </w:r>
            </w:ins>
            <w:del w:id="377" w:author="Autor" w:date="2018-06-21T17:15:00Z">
              <w:r w:rsidRPr="001B3706" w:rsidDel="00160F78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ové výdavky</w:delText>
              </w:r>
            </w:del>
            <w:del w:id="378" w:author="Autor">
              <w:r w:rsidRPr="008F5ED7"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</w:delText>
              </w:r>
              <w:r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2</w:delText>
              </w:r>
            </w:del>
            <w:del w:id="379" w:author="Autor" w:date="2018-06-21T17:15:00Z">
              <w:r w:rsidRPr="001B3706" w:rsidDel="00160F78">
                <w:rPr>
                  <w:rFonts w:ascii="Arial Narrow" w:eastAsia="Times New Roman" w:hAnsi="Arial Narrow" w:cs="Times New Roman"/>
                  <w:b/>
                  <w:lang w:eastAsia="sk-SK"/>
                </w:rPr>
                <w:delText xml:space="preserve"> zamestnancov</w:delText>
              </w:r>
              <w:r w:rsidRPr="001B3706" w:rsidDel="00160F78">
                <w:rPr>
                  <w:rFonts w:ascii="Arial Narrow" w:eastAsia="Times New Roman" w:hAnsi="Arial Narrow" w:cs="Times New Roman"/>
                  <w:lang w:eastAsia="sk-SK"/>
                </w:rPr>
                <w:delText xml:space="preserve"> prijímateľa</w:delText>
              </w:r>
            </w:del>
            <w:ins w:id="380" w:author="Autor" w:date="2018-06-21T17:15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 xml:space="preserve">, resp. </w:t>
              </w:r>
              <w:r w:rsidR="00160F78" w:rsidRPr="003D5F69">
                <w:rPr>
                  <w:rFonts w:ascii="Arial Narrow" w:eastAsia="Times New Roman" w:hAnsi="Arial Narrow" w:cs="Times New Roman"/>
                  <w:b/>
                  <w:lang w:eastAsia="sk-SK"/>
                </w:rPr>
                <w:t>odmena</w:t>
              </w:r>
              <w:r w:rsidR="00160F78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20</w:t>
              </w:r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 xml:space="preserve"> za prácu</w:t>
              </w:r>
            </w:ins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bezprostredne </w:t>
            </w:r>
            <w:r w:rsidRPr="0033094F">
              <w:rPr>
                <w:rFonts w:ascii="Arial Narrow" w:eastAsia="Times New Roman" w:hAnsi="Arial Narrow" w:cs="Times New Roman"/>
                <w:lang w:eastAsia="sk-SK"/>
              </w:rPr>
              <w:t>súvisiac</w:t>
            </w:r>
            <w:del w:id="381" w:author="Autor" w:date="2018-06-21T17:16:00Z">
              <w:r w:rsidRPr="0033094F" w:rsidDel="00160F78">
                <w:rPr>
                  <w:rFonts w:ascii="Arial Narrow" w:eastAsia="Times New Roman" w:hAnsi="Arial Narrow" w:cs="Times New Roman"/>
                  <w:lang w:eastAsia="sk-SK"/>
                </w:rPr>
                <w:delText>e</w:delText>
              </w:r>
            </w:del>
            <w:ins w:id="382" w:author="Autor" w:date="2018-06-21T17:16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>u</w:t>
              </w:r>
            </w:ins>
            <w:r w:rsidRPr="0033094F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3D5F69">
              <w:rPr>
                <w:rFonts w:ascii="Arial Narrow" w:eastAsia="Times New Roman" w:hAnsi="Arial Narrow" w:cs="Times New Roman"/>
                <w:b/>
                <w:lang w:eastAsia="sk-SK"/>
              </w:rPr>
              <w:t>s riadením projektu - interné</w:t>
            </w:r>
            <w:del w:id="383" w:author="Autor">
              <w:r w:rsidRPr="001B3706"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footnoteReference w:id="21"/>
              </w:r>
            </w:del>
            <w:ins w:id="386" w:author="Autor" w:date="2017-08-10T15:54:00Z">
              <w:r w:rsidR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1</w:t>
              </w:r>
            </w:ins>
            <w:ins w:id="387" w:author="Autor" w:date="2018-06-25T16:16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6</w:t>
              </w:r>
            </w:ins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(nepriame výdavky)</w:t>
            </w:r>
            <w:ins w:id="388" w:author="Autor" w:date="2018-06-21T17:16:00Z">
              <w:r w:rsidR="00160F78">
                <w:rPr>
                  <w:rFonts w:ascii="Arial Narrow" w:eastAsia="Times New Roman" w:hAnsi="Arial Narrow" w:cs="Times New Roman"/>
                  <w:lang w:eastAsia="sk-SK"/>
                </w:rPr>
                <w:t xml:space="preserve">, </w:t>
              </w:r>
              <w:r w:rsidR="00160F78">
                <w:rPr>
                  <w:rFonts w:ascii="Arial Narrow" w:hAnsi="Arial Narrow" w:cs="Times New Roman"/>
                </w:rPr>
                <w:t xml:space="preserve">vykonanú </w:t>
              </w:r>
              <w:r w:rsidR="00160F78" w:rsidRPr="00F74808">
                <w:rPr>
                  <w:rFonts w:ascii="Arial Narrow" w:hAnsi="Arial Narrow"/>
                </w:rPr>
                <w:t xml:space="preserve">v rámci pracovnej pozície Projektový manažér </w:t>
              </w:r>
              <w:r w:rsidR="00160F78">
                <w:rPr>
                  <w:rFonts w:ascii="Arial Narrow" w:hAnsi="Arial Narrow"/>
                </w:rPr>
                <w:t>-</w:t>
              </w:r>
              <w:r w:rsidR="00160F78" w:rsidRPr="00F74808">
                <w:rPr>
                  <w:rFonts w:ascii="Arial Narrow" w:hAnsi="Arial Narrow"/>
                </w:rPr>
                <w:t xml:space="preserve"> </w:t>
              </w:r>
              <w:r w:rsidR="00160F78">
                <w:rPr>
                  <w:rFonts w:ascii="Arial Narrow" w:hAnsi="Arial Narrow"/>
                </w:rPr>
                <w:t>inte</w:t>
              </w:r>
              <w:r w:rsidR="00160F78" w:rsidRPr="00F74808">
                <w:rPr>
                  <w:rFonts w:ascii="Arial Narrow" w:hAnsi="Arial Narrow"/>
                </w:rPr>
                <w:t>rný</w:t>
              </w:r>
              <w:r w:rsidR="00160F78">
                <w:rPr>
                  <w:rFonts w:ascii="Arial Narrow" w:hAnsi="Arial Narrow"/>
                </w:rPr>
                <w:t>,</w:t>
              </w:r>
            </w:ins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do výšky </w:t>
            </w:r>
            <w:r>
              <w:rPr>
                <w:rFonts w:ascii="Arial Narrow" w:hAnsi="Arial Narrow" w:cs="Times New Roman"/>
              </w:rPr>
              <w:t>stanoveného</w:t>
            </w:r>
            <w:r w:rsidRPr="001B3706">
              <w:rPr>
                <w:rFonts w:ascii="Arial Narrow" w:eastAsia="Times New Roman" w:hAnsi="Arial Narrow" w:cs="Times New Roman"/>
                <w:lang w:eastAsia="sk-SK"/>
              </w:rPr>
              <w:t xml:space="preserve"> finančného limitu</w:t>
            </w:r>
            <w:del w:id="389" w:author="Autor" w:date="2018-02-07T16:47:00Z">
              <w:r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ins w:id="390" w:author="Autor" w:date="2018-06-25T16:15:00Z">
              <w:r w:rsidR="007425B7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t>8</w:t>
              </w:r>
            </w:ins>
            <w:del w:id="391" w:author="Autor" w:date="2018-06-21T17:18:00Z">
              <w:r w:rsidRPr="001B3706" w:rsidDel="003D5F69">
                <w:rPr>
                  <w:rFonts w:ascii="Arial Narrow" w:eastAsia="Times New Roman" w:hAnsi="Arial Narrow" w:cs="Times New Roman"/>
                  <w:lang w:eastAsia="sk-SK"/>
                </w:rPr>
                <w:delText>;</w:delText>
              </w:r>
            </w:del>
          </w:p>
          <w:p w14:paraId="012E98AE" w14:textId="4332528E" w:rsidR="003E0ED9" w:rsidRPr="003D5F69" w:rsidRDefault="003E0ED9" w:rsidP="003D5F69">
            <w:pPr>
              <w:numPr>
                <w:ilvl w:val="0"/>
                <w:numId w:val="1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del w:id="392" w:author="Autor" w:date="2018-06-21T17:18:00Z">
              <w:r w:rsidRPr="003D5F69" w:rsidDel="003D5F69">
                <w:rPr>
                  <w:rFonts w:ascii="Arial Narrow" w:eastAsia="Times New Roman" w:hAnsi="Arial Narrow" w:cs="Times New Roman"/>
                  <w:b/>
                  <w:lang w:eastAsia="sk-SK"/>
                </w:rPr>
                <w:delText>odmeny za práce vykonané mimo pracovného pomeru</w:delText>
              </w:r>
              <w:r w:rsidRPr="003D5F69" w:rsidDel="003D5F69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</w:delText>
              </w:r>
            </w:del>
            <w:del w:id="393" w:author="Autor" w:date="2017-08-10T15:55:00Z">
              <w:r w:rsidRPr="003D5F69" w:rsidDel="002E0122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3</w:delText>
              </w:r>
            </w:del>
            <w:del w:id="394" w:author="Autor" w:date="2018-06-21T17:18:00Z">
              <w:r w:rsidRPr="003D5F69" w:rsidDel="003D5F69">
                <w:rPr>
                  <w:rFonts w:ascii="Arial Narrow" w:eastAsia="Times New Roman" w:hAnsi="Arial Narrow" w:cs="Times New Roman"/>
                  <w:lang w:eastAsia="sk-SK"/>
                </w:rPr>
                <w:delText xml:space="preserve"> bezprostredne súvisiace </w:delText>
              </w:r>
              <w:r w:rsidRPr="003D5F69" w:rsidDel="003D5F69">
                <w:rPr>
                  <w:rFonts w:ascii="Arial Narrow" w:eastAsia="Times New Roman" w:hAnsi="Arial Narrow" w:cs="Times New Roman"/>
                  <w:u w:val="single"/>
                  <w:lang w:eastAsia="sk-SK"/>
                </w:rPr>
                <w:delText>s riadením projektu -</w:delText>
              </w:r>
              <w:r w:rsidRPr="00823A62" w:rsidDel="003D5F69">
                <w:rPr>
                  <w:rFonts w:ascii="Arial Narrow" w:eastAsia="Times New Roman" w:hAnsi="Arial Narrow" w:cs="Times New Roman"/>
                  <w:u w:val="single"/>
                  <w:lang w:eastAsia="sk-SK"/>
                </w:rPr>
                <w:delText xml:space="preserve"> interné</w:delText>
              </w:r>
            </w:del>
            <w:del w:id="395" w:author="Autor">
              <w:r w:rsidRPr="00823A62" w:rsidDel="00ED12DC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14</w:delText>
              </w:r>
            </w:del>
            <w:del w:id="396" w:author="Autor" w:date="2018-06-21T17:17:00Z">
              <w:r w:rsidRPr="00823A62" w:rsidDel="003D5F69">
                <w:rPr>
                  <w:rFonts w:ascii="Arial Narrow" w:eastAsia="Times New Roman" w:hAnsi="Arial Narrow" w:cs="Times New Roman"/>
                  <w:lang w:eastAsia="sk-SK"/>
                </w:rPr>
                <w:delText xml:space="preserve"> (nepriame výdavky) do výšky </w:delText>
              </w:r>
              <w:r w:rsidRPr="005150F0" w:rsidDel="003D5F69">
                <w:rPr>
                  <w:rFonts w:ascii="Arial Narrow" w:hAnsi="Arial Narrow" w:cs="Times New Roman"/>
                </w:rPr>
                <w:delText>stanoveného</w:delText>
              </w:r>
              <w:r w:rsidRPr="005150F0" w:rsidDel="003D5F69">
                <w:rPr>
                  <w:rFonts w:ascii="Arial Narrow" w:eastAsia="Times New Roman" w:hAnsi="Arial Narrow" w:cs="Times New Roman"/>
                  <w:lang w:eastAsia="sk-SK"/>
                </w:rPr>
                <w:delText xml:space="preserve"> finančného limitu</w:delText>
              </w:r>
            </w:del>
            <w:del w:id="397" w:author="Autor" w:date="2018-02-07T16:47:00Z">
              <w:r w:rsidRPr="003D5F69" w:rsidDel="00AB0E31">
                <w:rPr>
                  <w:rFonts w:ascii="Arial Narrow" w:eastAsia="Times New Roman" w:hAnsi="Arial Narrow" w:cs="Times New Roman"/>
                  <w:vertAlign w:val="superscript"/>
                  <w:lang w:eastAsia="sk-SK"/>
                </w:rPr>
                <w:delText>5</w:delText>
              </w:r>
            </w:del>
            <w:r w:rsidRPr="003D5F69">
              <w:rPr>
                <w:rFonts w:ascii="Arial Narrow" w:eastAsia="Times New Roman" w:hAnsi="Arial Narrow" w:cs="Times New Roman"/>
                <w:lang w:eastAsia="sk-SK"/>
              </w:rPr>
              <w:t>.</w:t>
            </w:r>
          </w:p>
        </w:tc>
      </w:tr>
      <w:tr w:rsidR="003E0ED9" w:rsidRPr="00B02933" w14:paraId="3838A5E7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1F3864" w:themeFill="accent5" w:themeFillShade="80"/>
          </w:tcPr>
          <w:p w14:paraId="726C1A44" w14:textId="3B027517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hAnsi="Arial Narrow"/>
              </w:rPr>
              <w:t xml:space="preserve">Trieda </w:t>
            </w:r>
            <w:ins w:id="398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hAnsi="Arial Narrow"/>
                </w:rPr>
                <w:t xml:space="preserve"> </w:t>
              </w:r>
            </w:ins>
            <w:r w:rsidRPr="00EB6622">
              <w:rPr>
                <w:rFonts w:ascii="Arial Narrow" w:hAnsi="Arial Narrow"/>
                <w:b/>
                <w:i/>
              </w:rPr>
              <w:t xml:space="preserve">90 - Zjednodušené vykazovanie výdavkov a rezerva </w:t>
            </w:r>
          </w:p>
        </w:tc>
      </w:tr>
      <w:tr w:rsidR="003E0ED9" w:rsidRPr="00B02933" w14:paraId="18AD2888" w14:textId="77777777" w:rsidTr="00270E60">
        <w:tc>
          <w:tcPr>
            <w:tcW w:w="9209" w:type="dxa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0416ADA" w14:textId="4CE439D5" w:rsidR="003E0ED9" w:rsidRPr="00B02933" w:rsidRDefault="003E0ED9" w:rsidP="00AF248E">
            <w:pPr>
              <w:spacing w:before="120" w:after="120" w:line="240" w:lineRule="auto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Skupina </w:t>
            </w:r>
            <w:ins w:id="399" w:author="Autor" w:date="2019-01-14T16:24:00Z">
              <w:r w:rsidR="00BF1EFD">
                <w:rPr>
                  <w:rFonts w:ascii="Arial Narrow" w:hAnsi="Arial Narrow"/>
                </w:rPr>
                <w:t>výdavkov</w:t>
              </w:r>
              <w:r w:rsidR="00BF1EFD" w:rsidRPr="00B02933">
                <w:rPr>
                  <w:rFonts w:ascii="Arial Narrow" w:eastAsia="Times New Roman" w:hAnsi="Arial Narrow" w:cs="Times New Roman"/>
                  <w:lang w:eastAsia="sk-SK"/>
                </w:rPr>
                <w:t xml:space="preserve"> </w:t>
              </w:r>
            </w:ins>
            <w:r w:rsidRPr="00EB6622">
              <w:rPr>
                <w:rFonts w:ascii="Arial Narrow" w:eastAsia="Times New Roman" w:hAnsi="Arial Narrow" w:cs="Times New Roman"/>
                <w:b/>
                <w:i/>
                <w:lang w:eastAsia="sk-SK"/>
              </w:rPr>
              <w:t>930 - Rezerva na nepredvídané výdavky</w:t>
            </w:r>
          </w:p>
        </w:tc>
      </w:tr>
      <w:tr w:rsidR="003E0ED9" w:rsidRPr="00B02933" w14:paraId="6D905CCE" w14:textId="77777777" w:rsidTr="00270E60">
        <w:tc>
          <w:tcPr>
            <w:tcW w:w="9209" w:type="dxa"/>
            <w:shd w:val="clear" w:color="auto" w:fill="FFFFFF" w:themeFill="background1"/>
          </w:tcPr>
          <w:p w14:paraId="45F89C48" w14:textId="77777777" w:rsidR="003E0ED9" w:rsidRPr="00B02933" w:rsidRDefault="003E0ED9" w:rsidP="00AF248E">
            <w:pPr>
              <w:numPr>
                <w:ilvl w:val="0"/>
                <w:numId w:val="2"/>
              </w:numPr>
              <w:spacing w:before="80" w:after="80" w:line="240" w:lineRule="auto"/>
              <w:ind w:left="284" w:hanging="284"/>
              <w:jc w:val="both"/>
              <w:rPr>
                <w:rFonts w:ascii="Arial Narrow" w:hAnsi="Arial Narrow"/>
              </w:rPr>
            </w:pPr>
            <w:r w:rsidRPr="00B02933">
              <w:rPr>
                <w:rFonts w:ascii="Arial Narrow" w:eastAsia="Times New Roman" w:hAnsi="Arial Narrow" w:cs="Times New Roman"/>
                <w:b/>
                <w:lang w:eastAsia="sk-SK"/>
              </w:rPr>
              <w:t>rezerva na nepredvídané výdavky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</w:t>
            </w:r>
            <w:r w:rsidRPr="00BD6F8C">
              <w:rPr>
                <w:rFonts w:ascii="Arial Narrow" w:eastAsia="Times New Roman" w:hAnsi="Arial Narrow" w:cs="Times New Roman"/>
                <w:b/>
                <w:lang w:eastAsia="sk-SK"/>
              </w:rPr>
              <w:t xml:space="preserve">súvisiace </w:t>
            </w:r>
            <w:r w:rsidRPr="00BD6F8C">
              <w:rPr>
                <w:rFonts w:ascii="Arial Narrow" w:hAnsi="Arial Narrow" w:cs="Times New Roman"/>
                <w:b/>
              </w:rPr>
              <w:t>s geologickými prácami</w:t>
            </w:r>
            <w:r w:rsidRPr="00B02933">
              <w:rPr>
                <w:rFonts w:ascii="Arial Narrow" w:hAnsi="Arial Narrow" w:cs="Times New Roman"/>
              </w:rPr>
              <w:t xml:space="preserve"> maximálne do výšky 2,5 % celkových oprávnených výdavkov na geologické práce (</w:t>
            </w:r>
            <w:del w:id="400" w:author="Autor">
              <w:r w:rsidRPr="00B02933" w:rsidDel="00FA5ADF">
                <w:rPr>
                  <w:rFonts w:ascii="Arial Narrow" w:hAnsi="Arial Narrow" w:cs="Times New Roman"/>
                </w:rPr>
                <w:delText>iba</w:delText>
              </w:r>
            </w:del>
            <w:ins w:id="401" w:author="Autor">
              <w:r>
                <w:rPr>
                  <w:rFonts w:ascii="Arial Narrow" w:hAnsi="Arial Narrow" w:cs="Times New Roman"/>
                </w:rPr>
                <w:t>výlučne</w:t>
              </w:r>
            </w:ins>
            <w:r w:rsidRPr="00B02933">
              <w:rPr>
                <w:rFonts w:ascii="Arial Narrow" w:hAnsi="Arial Narrow" w:cs="Times New Roman"/>
              </w:rPr>
              <w:t xml:space="preserve"> v prípade, že geologické práce sú predmetom projektu a sú nevyhnutné pre</w:t>
            </w:r>
            <w:ins w:id="402" w:author="Autor">
              <w:r>
                <w:rPr>
                  <w:rFonts w:ascii="Arial Narrow" w:hAnsi="Arial Narrow" w:cs="Times New Roman"/>
                </w:rPr>
                <w:t xml:space="preserve"> realizáciu a</w:t>
              </w:r>
            </w:ins>
            <w:r w:rsidRPr="00B02933">
              <w:rPr>
                <w:rFonts w:ascii="Arial Narrow" w:hAnsi="Arial Narrow" w:cs="Times New Roman"/>
              </w:rPr>
              <w:t xml:space="preserve"> dosiahnutie cieľov projektu)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 xml:space="preserve"> - napr. vynútené preložky inžinierskych sietí v nevyhnutnom rozsahu, pokiaľ tieto siete preukázateľne znemožňujú realizáciu projektu a nebolo ich možné </w:t>
            </w:r>
            <w:r>
              <w:rPr>
                <w:rFonts w:ascii="Arial Narrow" w:eastAsia="Times New Roman" w:hAnsi="Arial Narrow" w:cs="Times New Roman"/>
                <w:lang w:eastAsia="sk-SK"/>
              </w:rPr>
              <w:t xml:space="preserve">vopred </w:t>
            </w:r>
            <w:r w:rsidRPr="00B02933">
              <w:rPr>
                <w:rFonts w:ascii="Arial Narrow" w:eastAsia="Times New Roman" w:hAnsi="Arial Narrow" w:cs="Times New Roman"/>
                <w:lang w:eastAsia="sk-SK"/>
              </w:rPr>
              <w:t>predvídať.</w:t>
            </w:r>
          </w:p>
        </w:tc>
      </w:tr>
    </w:tbl>
    <w:p w14:paraId="56454531" w14:textId="37C959AF" w:rsidR="003E0ED9" w:rsidRDefault="003E0ED9" w:rsidP="003E0ED9">
      <w:pPr>
        <w:spacing w:before="120" w:after="120" w:line="240" w:lineRule="auto"/>
        <w:jc w:val="both"/>
        <w:rPr>
          <w:rFonts w:ascii="Arial Narrow" w:hAnsi="Arial Narrow"/>
        </w:rPr>
      </w:pPr>
      <w:r w:rsidRPr="00EA2D93">
        <w:rPr>
          <w:rFonts w:ascii="Arial Narrow" w:hAnsi="Arial Narrow"/>
        </w:rPr>
        <w:t xml:space="preserve">V osobitných a riadne odôvodnených prípadoch sú zo strany </w:t>
      </w:r>
      <w:del w:id="403" w:author="Autor" w:date="2018-06-25T14:40:00Z">
        <w:r w:rsidRPr="00EA2D93" w:rsidDel="00A538FF">
          <w:rPr>
            <w:rFonts w:ascii="Arial Narrow" w:hAnsi="Arial Narrow"/>
          </w:rPr>
          <w:delText>poskytovateľa</w:delText>
        </w:r>
      </w:del>
      <w:ins w:id="404" w:author="Autor" w:date="2018-06-25T14:40:00Z">
        <w:r w:rsidR="00A538FF">
          <w:rPr>
            <w:rFonts w:ascii="Arial Narrow" w:hAnsi="Arial Narrow"/>
          </w:rPr>
          <w:t>RO</w:t>
        </w:r>
      </w:ins>
      <w:r w:rsidRPr="00EA2D93">
        <w:rPr>
          <w:rFonts w:ascii="Arial Narrow" w:hAnsi="Arial Narrow"/>
        </w:rPr>
        <w:t xml:space="preserve"> akceptovateľné </w:t>
      </w:r>
      <w:r w:rsidRPr="00A21F00">
        <w:rPr>
          <w:rFonts w:ascii="Arial Narrow" w:hAnsi="Arial Narrow"/>
          <w:u w:val="single"/>
        </w:rPr>
        <w:t>aj iné</w:t>
      </w:r>
      <w:r>
        <w:rPr>
          <w:rFonts w:ascii="Arial Narrow" w:hAnsi="Arial Narrow"/>
          <w:u w:val="single"/>
        </w:rPr>
        <w:t xml:space="preserve"> typy</w:t>
      </w:r>
      <w:r w:rsidRPr="00EA2D93">
        <w:rPr>
          <w:rFonts w:ascii="Arial Narrow" w:hAnsi="Arial Narrow"/>
        </w:rPr>
        <w:t xml:space="preserve"> oprávnen</w:t>
      </w:r>
      <w:r>
        <w:rPr>
          <w:rFonts w:ascii="Arial Narrow" w:hAnsi="Arial Narrow"/>
        </w:rPr>
        <w:t>ých</w:t>
      </w:r>
      <w:r w:rsidRPr="00EA2D93">
        <w:rPr>
          <w:rFonts w:ascii="Arial Narrow" w:hAnsi="Arial Narrow"/>
        </w:rPr>
        <w:t xml:space="preserve"> výdavk</w:t>
      </w:r>
      <w:r>
        <w:rPr>
          <w:rFonts w:ascii="Arial Narrow" w:hAnsi="Arial Narrow"/>
        </w:rPr>
        <w:t>ov</w:t>
      </w:r>
      <w:r w:rsidRPr="00EA2D93">
        <w:rPr>
          <w:rFonts w:ascii="Arial Narrow" w:hAnsi="Arial Narrow"/>
        </w:rPr>
        <w:t xml:space="preserve"> ako tie, ktoré sú stanovené vo vyššie uvedenom Zozname oprávnených výdavkov</w:t>
      </w:r>
      <w:del w:id="405" w:author="Autor" w:date="2018-02-07T16:23:00Z">
        <w:r w:rsidRPr="00EA2D93" w:rsidDel="00BD6F8C">
          <w:rPr>
            <w:rFonts w:ascii="Arial Narrow" w:hAnsi="Arial Narrow"/>
          </w:rPr>
          <w:delText xml:space="preserve"> v rámci výzvy s kódom OPKZP-PO1-SC1</w:delText>
        </w:r>
        <w:r w:rsidDel="00BD6F8C">
          <w:rPr>
            <w:rFonts w:ascii="Arial Narrow" w:hAnsi="Arial Narrow"/>
          </w:rPr>
          <w:delText>42</w:delText>
        </w:r>
        <w:r w:rsidRPr="00EA2D93" w:rsidDel="00BD6F8C">
          <w:rPr>
            <w:rFonts w:ascii="Arial Narrow" w:hAnsi="Arial Narrow"/>
          </w:rPr>
          <w:delText>-201</w:delText>
        </w:r>
        <w:r w:rsidDel="00BD6F8C">
          <w:rPr>
            <w:rFonts w:ascii="Arial Narrow" w:hAnsi="Arial Narrow"/>
          </w:rPr>
          <w:delText>5</w:delText>
        </w:r>
        <w:r w:rsidRPr="00EA2D93" w:rsidDel="00BD6F8C">
          <w:rPr>
            <w:rFonts w:ascii="Arial Narrow" w:hAnsi="Arial Narrow"/>
          </w:rPr>
          <w:delText>-</w:delText>
        </w:r>
        <w:r w:rsidDel="00BD6F8C">
          <w:rPr>
            <w:rFonts w:ascii="Arial Narrow" w:hAnsi="Arial Narrow"/>
          </w:rPr>
          <w:delText>3</w:delText>
        </w:r>
      </w:del>
      <w:r w:rsidRPr="00EA2D93">
        <w:rPr>
          <w:rFonts w:ascii="Arial Narrow" w:hAnsi="Arial Narrow"/>
        </w:rPr>
        <w:t>.</w:t>
      </w:r>
    </w:p>
    <w:p w14:paraId="3A7C5A78" w14:textId="77777777" w:rsidR="003E0ED9" w:rsidRDefault="003E0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pacing w:before="120" w:after="120"/>
        <w:ind w:left="102"/>
        <w:jc w:val="both"/>
        <w:rPr>
          <w:rFonts w:ascii="Arial Narrow" w:hAnsi="Arial Narrow"/>
        </w:rPr>
        <w:pPrChange w:id="406" w:author="Autor">
          <w:pPr>
            <w:spacing w:before="120" w:after="120"/>
            <w:jc w:val="both"/>
          </w:pPr>
        </w:pPrChange>
      </w:pPr>
      <w:ins w:id="407" w:author="Autor">
        <w:r w:rsidRPr="006A6CC4">
          <w:rPr>
            <w:rFonts w:ascii="Arial Narrow" w:hAnsi="Arial Narrow"/>
            <w:b/>
          </w:rPr>
          <w:t>Upozornenie</w:t>
        </w:r>
        <w:r>
          <w:rPr>
            <w:rFonts w:ascii="Arial Narrow" w:hAnsi="Arial Narrow"/>
          </w:rPr>
          <w:t>:</w:t>
        </w:r>
        <w:r w:rsidRPr="005675F3">
          <w:rPr>
            <w:rFonts w:ascii="Arial Narrow" w:hAnsi="Arial Narrow"/>
          </w:rPr>
          <w:t xml:space="preserve"> </w:t>
        </w:r>
      </w:ins>
      <w:r w:rsidRPr="005675F3">
        <w:rPr>
          <w:rFonts w:ascii="Arial Narrow" w:hAnsi="Arial Narrow"/>
        </w:rPr>
        <w:t xml:space="preserve">V prípade, že žiadateľ/prijímateľ bude využívať nadobudnutý hmotný a nehmotný majetok okrem realizácie projektu </w:t>
      </w:r>
      <w:r w:rsidRPr="009F3305">
        <w:rPr>
          <w:rFonts w:ascii="Arial Narrow" w:hAnsi="Arial Narrow"/>
          <w:u w:val="single"/>
        </w:rPr>
        <w:t xml:space="preserve">aj na iné aktivity/činnosti </w:t>
      </w:r>
      <w:r w:rsidRPr="00F90039">
        <w:rPr>
          <w:rFonts w:ascii="Arial Narrow" w:hAnsi="Arial Narrow"/>
          <w:b/>
          <w:u w:val="single"/>
        </w:rPr>
        <w:t>nesúvisiace</w:t>
      </w:r>
      <w:r w:rsidRPr="009F3305">
        <w:rPr>
          <w:rFonts w:ascii="Arial Narrow" w:hAnsi="Arial Narrow"/>
          <w:u w:val="single"/>
        </w:rPr>
        <w:t xml:space="preserve"> s realizáciou projektu</w:t>
      </w:r>
      <w:r w:rsidRPr="005675F3">
        <w:rPr>
          <w:rFonts w:ascii="Arial Narrow" w:hAnsi="Arial Narrow"/>
        </w:rPr>
        <w:t xml:space="preserve">, </w:t>
      </w:r>
      <w:r w:rsidRPr="005675F3">
        <w:rPr>
          <w:rFonts w:ascii="Arial Narrow" w:hAnsi="Arial Narrow"/>
          <w:b/>
        </w:rPr>
        <w:t>oprávnené</w:t>
      </w:r>
      <w:r w:rsidRPr="005675F3">
        <w:rPr>
          <w:rFonts w:ascii="Arial Narrow" w:hAnsi="Arial Narrow"/>
        </w:rPr>
        <w:t xml:space="preserve"> na financovanie z EŠIF a</w:t>
      </w:r>
      <w:r>
        <w:rPr>
          <w:rFonts w:ascii="Arial Narrow" w:hAnsi="Arial Narrow"/>
        </w:rPr>
        <w:t> </w:t>
      </w:r>
      <w:r w:rsidRPr="005675F3">
        <w:rPr>
          <w:rFonts w:ascii="Arial Narrow" w:hAnsi="Arial Narrow"/>
        </w:rPr>
        <w:t>ŠR</w:t>
      </w:r>
      <w:r>
        <w:rPr>
          <w:rFonts w:ascii="Arial Narrow" w:hAnsi="Arial Narrow"/>
        </w:rPr>
        <w:t xml:space="preserve"> SR</w:t>
      </w:r>
      <w:r w:rsidRPr="005675F3">
        <w:rPr>
          <w:rFonts w:ascii="Arial Narrow" w:hAnsi="Arial Narrow"/>
        </w:rPr>
        <w:t xml:space="preserve"> </w:t>
      </w:r>
      <w:r w:rsidRPr="005675F3">
        <w:rPr>
          <w:rFonts w:ascii="Arial Narrow" w:hAnsi="Arial Narrow"/>
          <w:b/>
        </w:rPr>
        <w:t xml:space="preserve">sú len pomerné výdavky </w:t>
      </w:r>
      <w:r w:rsidRPr="005675F3">
        <w:rPr>
          <w:rFonts w:ascii="Arial Narrow" w:hAnsi="Arial Narrow"/>
        </w:rPr>
        <w:t>na obstaranie tohto majetku</w:t>
      </w:r>
      <w:r w:rsidRPr="005675F3">
        <w:rPr>
          <w:rStyle w:val="Odkaznapoznmkupodiarou"/>
          <w:rFonts w:ascii="Arial Narrow" w:hAnsi="Arial Narrow"/>
        </w:rPr>
        <w:footnoteReference w:id="22"/>
      </w:r>
      <w:r>
        <w:rPr>
          <w:rFonts w:ascii="Arial Narrow" w:hAnsi="Arial Narrow"/>
        </w:rPr>
        <w:t>.</w:t>
      </w:r>
    </w:p>
    <w:p w14:paraId="4FA77620" w14:textId="2E6482FF" w:rsidR="003E0ED9" w:rsidRDefault="003E0ED9" w:rsidP="003E0ED9">
      <w:pPr>
        <w:spacing w:before="120" w:after="0" w:line="240" w:lineRule="auto"/>
        <w:jc w:val="both"/>
        <w:rPr>
          <w:rFonts w:ascii="Arial Narrow" w:hAnsi="Arial Narrow"/>
          <w:b/>
          <w:bCs/>
        </w:rPr>
      </w:pPr>
      <w:r w:rsidRPr="00B02933">
        <w:rPr>
          <w:rFonts w:ascii="Arial Narrow" w:hAnsi="Arial Narrow"/>
        </w:rPr>
        <w:t xml:space="preserve">V prípade identifikácie neoprávnených výdavkov projektu z dôvodu vecnej neoprávnenosti alebo neúčelnosti </w:t>
      </w:r>
      <w:del w:id="417" w:author="Autor" w:date="2018-06-25T14:40:00Z">
        <w:r w:rsidDel="00A538FF">
          <w:rPr>
            <w:rFonts w:ascii="Arial Narrow" w:hAnsi="Arial Narrow"/>
          </w:rPr>
          <w:delText>p</w:delText>
        </w:r>
        <w:r w:rsidRPr="00B02933" w:rsidDel="00A538FF">
          <w:rPr>
            <w:rFonts w:ascii="Arial Narrow" w:hAnsi="Arial Narrow"/>
          </w:rPr>
          <w:delText>oskytovateľ</w:delText>
        </w:r>
      </w:del>
      <w:ins w:id="418" w:author="Autor" w:date="2018-06-25T14:40:00Z">
        <w:r w:rsidR="00A538FF">
          <w:rPr>
            <w:rFonts w:ascii="Arial Narrow" w:hAnsi="Arial Narrow"/>
          </w:rPr>
          <w:t>RO</w:t>
        </w:r>
      </w:ins>
      <w:r w:rsidRPr="00B02933">
        <w:rPr>
          <w:rFonts w:ascii="Arial Narrow" w:hAnsi="Arial Narrow"/>
        </w:rPr>
        <w:t xml:space="preserve"> v procese odborného hodnotenia zníži výšku </w:t>
      </w:r>
      <w:ins w:id="419" w:author="Autor" w:date="2017-08-10T15:48:00Z">
        <w:r w:rsidR="00503BE2">
          <w:rPr>
            <w:rFonts w:ascii="Arial Narrow" w:hAnsi="Arial Narrow"/>
          </w:rPr>
          <w:t xml:space="preserve">žiadaných </w:t>
        </w:r>
      </w:ins>
      <w:r w:rsidRPr="00B02933">
        <w:rPr>
          <w:rFonts w:ascii="Arial Narrow" w:hAnsi="Arial Narrow"/>
        </w:rPr>
        <w:t xml:space="preserve">celkových oprávnených výdavkov projektu o identifikované neoprávnené výdavky, ktoré nebudú z OP KŽP financované. V prípade, ak </w:t>
      </w:r>
      <w:del w:id="420" w:author="Autor" w:date="2018-06-25T14:40:00Z">
        <w:r w:rsidDel="00A538FF">
          <w:rPr>
            <w:rFonts w:ascii="Arial Narrow" w:hAnsi="Arial Narrow"/>
          </w:rPr>
          <w:delText>p</w:delText>
        </w:r>
        <w:r w:rsidRPr="00B02933" w:rsidDel="00A538FF">
          <w:rPr>
            <w:rFonts w:ascii="Arial Narrow" w:hAnsi="Arial Narrow"/>
          </w:rPr>
          <w:delText>oskytovateľ</w:delText>
        </w:r>
      </w:del>
      <w:ins w:id="421" w:author="Autor" w:date="2018-06-25T14:40:00Z">
        <w:r w:rsidR="00A538FF">
          <w:rPr>
            <w:rFonts w:ascii="Arial Narrow" w:hAnsi="Arial Narrow"/>
          </w:rPr>
          <w:t>RO</w:t>
        </w:r>
      </w:ins>
      <w:r w:rsidRPr="00B02933">
        <w:rPr>
          <w:rFonts w:ascii="Arial Narrow" w:hAnsi="Arial Narrow"/>
        </w:rPr>
        <w:t xml:space="preserve"> identifikuje </w:t>
      </w:r>
      <w:r w:rsidRPr="00B02933">
        <w:rPr>
          <w:rFonts w:ascii="Arial Narrow" w:hAnsi="Arial Narrow"/>
          <w:b/>
        </w:rPr>
        <w:t>viac ako 25 %</w:t>
      </w:r>
      <w:r w:rsidRPr="00B02933">
        <w:rPr>
          <w:rFonts w:ascii="Arial Narrow" w:hAnsi="Arial Narrow"/>
        </w:rPr>
        <w:t xml:space="preserve"> finančnej hodnoty žiadateľom </w:t>
      </w:r>
      <w:r>
        <w:rPr>
          <w:rFonts w:ascii="Arial Narrow" w:hAnsi="Arial Narrow"/>
        </w:rPr>
        <w:t>požad</w:t>
      </w:r>
      <w:r w:rsidRPr="00B02933">
        <w:rPr>
          <w:rFonts w:ascii="Arial Narrow" w:hAnsi="Arial Narrow"/>
        </w:rPr>
        <w:t xml:space="preserve">ovaných celkových oprávnených výdavkov projektu ako </w:t>
      </w:r>
      <w:r w:rsidRPr="00B02933">
        <w:rPr>
          <w:rFonts w:ascii="Arial Narrow" w:hAnsi="Arial Narrow"/>
          <w:b/>
          <w:bCs/>
        </w:rPr>
        <w:t xml:space="preserve">vecne neoprávnených a/alebo neúčelných, </w:t>
      </w:r>
      <w:del w:id="422" w:author="Autor" w:date="2018-06-25T14:40:00Z">
        <w:r w:rsidDel="00A538FF">
          <w:rPr>
            <w:rFonts w:ascii="Arial Narrow" w:hAnsi="Arial Narrow"/>
            <w:b/>
            <w:bCs/>
          </w:rPr>
          <w:delText>p</w:delText>
        </w:r>
        <w:r w:rsidRPr="00B02933" w:rsidDel="00A538FF">
          <w:rPr>
            <w:rFonts w:ascii="Arial Narrow" w:hAnsi="Arial Narrow"/>
            <w:b/>
            <w:bCs/>
          </w:rPr>
          <w:delText>oskytovateľ</w:delText>
        </w:r>
      </w:del>
      <w:ins w:id="423" w:author="Autor" w:date="2018-06-25T14:40:00Z">
        <w:r w:rsidR="00A538FF">
          <w:rPr>
            <w:rFonts w:ascii="Arial Narrow" w:hAnsi="Arial Narrow"/>
            <w:b/>
            <w:bCs/>
          </w:rPr>
          <w:t>RO</w:t>
        </w:r>
      </w:ins>
      <w:r w:rsidRPr="00B02933">
        <w:rPr>
          <w:rFonts w:ascii="Arial Narrow" w:hAnsi="Arial Narrow"/>
          <w:b/>
          <w:bCs/>
        </w:rPr>
        <w:t xml:space="preserve"> vydá rozhodnutie o neschválení </w:t>
      </w:r>
      <w:del w:id="424" w:author="Autor" w:date="2017-08-10T13:23:00Z">
        <w:r w:rsidRPr="0035386E" w:rsidDel="00772860">
          <w:rPr>
            <w:rFonts w:ascii="Arial Narrow" w:hAnsi="Arial Narrow"/>
            <w:b/>
            <w:bCs/>
          </w:rPr>
          <w:delText>žiadosti o</w:delText>
        </w:r>
        <w:r w:rsidDel="00772860">
          <w:rPr>
            <w:rFonts w:ascii="Arial Narrow" w:hAnsi="Arial Narrow"/>
            <w:b/>
            <w:bCs/>
          </w:rPr>
          <w:delText> </w:delText>
        </w:r>
        <w:r w:rsidRPr="0035386E" w:rsidDel="00772860">
          <w:rPr>
            <w:rFonts w:ascii="Arial Narrow" w:hAnsi="Arial Narrow"/>
            <w:b/>
            <w:bCs/>
          </w:rPr>
          <w:delText>poskytnutie nenávratného finančného príspevku</w:delText>
        </w:r>
      </w:del>
      <w:ins w:id="425" w:author="Autor" w:date="2017-08-10T13:23:00Z">
        <w:r w:rsidR="00772860">
          <w:rPr>
            <w:rFonts w:ascii="Arial Narrow" w:hAnsi="Arial Narrow"/>
            <w:b/>
            <w:bCs/>
          </w:rPr>
          <w:t>ŽoNFP</w:t>
        </w:r>
      </w:ins>
      <w:r w:rsidRPr="00772860">
        <w:rPr>
          <w:rFonts w:ascii="Arial Narrow" w:hAnsi="Arial Narrow"/>
          <w:bCs/>
        </w:rPr>
        <w:t>.</w:t>
      </w:r>
    </w:p>
    <w:p w14:paraId="666B7CDE" w14:textId="77777777" w:rsidR="003E0ED9" w:rsidRPr="00477419" w:rsidRDefault="003E0ED9" w:rsidP="003E0ED9">
      <w:pPr>
        <w:spacing w:after="0" w:line="240" w:lineRule="auto"/>
        <w:jc w:val="both"/>
        <w:rPr>
          <w:rFonts w:ascii="Arial Narrow" w:hAnsi="Arial Narrow"/>
          <w:bCs/>
        </w:rPr>
      </w:pPr>
    </w:p>
    <w:p w14:paraId="302B7585" w14:textId="7EA0D6B2" w:rsidR="008D0861" w:rsidRPr="008D0861" w:rsidRDefault="003E0ED9" w:rsidP="00EE4EE7">
      <w:pPr>
        <w:shd w:val="clear" w:color="auto" w:fill="FF0000"/>
        <w:spacing w:after="0" w:line="240" w:lineRule="auto"/>
        <w:jc w:val="center"/>
        <w:rPr>
          <w:rFonts w:ascii="Arial Narrow" w:hAnsi="Arial Narrow"/>
          <w:b/>
          <w:sz w:val="32"/>
          <w:szCs w:val="32"/>
        </w:rPr>
      </w:pPr>
      <w:r w:rsidRPr="00B02933">
        <w:rPr>
          <w:rFonts w:ascii="Arial Narrow" w:hAnsi="Arial Narrow"/>
          <w:b/>
          <w:sz w:val="32"/>
          <w:szCs w:val="32"/>
        </w:rPr>
        <w:t xml:space="preserve">Zoznam </w:t>
      </w:r>
      <w:r>
        <w:rPr>
          <w:rFonts w:ascii="Arial Narrow" w:hAnsi="Arial Narrow"/>
          <w:b/>
          <w:sz w:val="32"/>
          <w:szCs w:val="32"/>
        </w:rPr>
        <w:t>ne</w:t>
      </w:r>
      <w:r w:rsidRPr="00B02933">
        <w:rPr>
          <w:rFonts w:ascii="Arial Narrow" w:hAnsi="Arial Narrow"/>
          <w:b/>
          <w:sz w:val="32"/>
          <w:szCs w:val="32"/>
        </w:rPr>
        <w:t>oprávnených výdavkov</w:t>
      </w:r>
      <w:del w:id="426" w:author="Autor" w:date="2017-08-10T10:39:00Z">
        <w:r w:rsidRPr="00B02933" w:rsidDel="008D0861">
          <w:rPr>
            <w:rFonts w:ascii="Arial Narrow" w:hAnsi="Arial Narrow"/>
            <w:b/>
            <w:sz w:val="32"/>
            <w:szCs w:val="32"/>
          </w:rPr>
          <w:delText xml:space="preserve"> projektu</w:delText>
        </w:r>
      </w:del>
    </w:p>
    <w:p w14:paraId="20E239EE" w14:textId="4CE45F6A" w:rsidR="003E0ED9" w:rsidRPr="0078703C" w:rsidDel="00C04CB1" w:rsidRDefault="003E0ED9" w:rsidP="00C04CB1">
      <w:pPr>
        <w:pStyle w:val="Bezriadkovania"/>
        <w:spacing w:before="120" w:after="120"/>
        <w:jc w:val="both"/>
        <w:rPr>
          <w:del w:id="427" w:author="Autor" w:date="2017-08-10T10:40:00Z"/>
          <w:rFonts w:ascii="Arial Narrow" w:eastAsiaTheme="minorHAnsi" w:hAnsi="Arial Narrow" w:cstheme="minorBidi"/>
          <w:b/>
          <w:sz w:val="24"/>
          <w:szCs w:val="24"/>
          <w:u w:val="single"/>
          <w:lang w:eastAsia="en-US"/>
        </w:rPr>
      </w:pPr>
      <w:del w:id="428" w:author="Autor" w:date="2017-08-10T10:39:00Z">
        <w:r w:rsidRPr="0078703C" w:rsidDel="00C04CB1">
          <w:rPr>
            <w:rFonts w:ascii="Arial Narrow" w:eastAsiaTheme="minorHAnsi" w:hAnsi="Arial Narrow" w:cstheme="minorBidi"/>
            <w:b/>
            <w:sz w:val="24"/>
            <w:szCs w:val="24"/>
            <w:u w:val="single"/>
            <w:lang w:eastAsia="en-US"/>
          </w:rPr>
          <w:delText>Zoznam neoprávnených výdavkov v rámci výzvy s kódom OPKZP-PO1-SC142-2015-3</w:delText>
        </w:r>
      </w:del>
    </w:p>
    <w:p w14:paraId="21D53315" w14:textId="6BE51A8B" w:rsidR="003E0ED9" w:rsidRPr="00C04CB1" w:rsidRDefault="003E0ED9" w:rsidP="00C04CB1">
      <w:pPr>
        <w:pStyle w:val="Bezriadkovania"/>
        <w:spacing w:before="120" w:after="120"/>
        <w:jc w:val="both"/>
        <w:rPr>
          <w:rFonts w:ascii="Arial Narrow" w:hAnsi="Arial Narrow"/>
          <w:sz w:val="22"/>
          <w:szCs w:val="22"/>
        </w:rPr>
      </w:pPr>
      <w:r w:rsidRPr="00C04CB1">
        <w:rPr>
          <w:rFonts w:ascii="Arial Narrow" w:hAnsi="Arial Narrow"/>
          <w:sz w:val="22"/>
          <w:szCs w:val="22"/>
        </w:rPr>
        <w:lastRenderedPageBreak/>
        <w:t>Neoprávnené výdavky pre dopytovo orientované projekty</w:t>
      </w:r>
      <w:del w:id="429" w:author="Autor" w:date="2018-06-21T10:00:00Z">
        <w:r w:rsidRPr="00C04CB1" w:rsidDel="009B4A33">
          <w:rPr>
            <w:rFonts w:ascii="Arial Narrow" w:hAnsi="Arial Narrow"/>
            <w:sz w:val="22"/>
            <w:szCs w:val="22"/>
          </w:rPr>
          <w:delText xml:space="preserve"> OP KŽP</w:delText>
        </w:r>
      </w:del>
      <w:r w:rsidRPr="00C04CB1">
        <w:rPr>
          <w:rFonts w:ascii="Arial Narrow" w:hAnsi="Arial Narrow"/>
          <w:sz w:val="22"/>
          <w:szCs w:val="22"/>
        </w:rPr>
        <w:t xml:space="preserve"> </w:t>
      </w:r>
      <w:r w:rsidRPr="009B4A33">
        <w:rPr>
          <w:rFonts w:ascii="Arial Narrow" w:hAnsi="Arial Narrow"/>
          <w:b/>
          <w:sz w:val="22"/>
          <w:szCs w:val="22"/>
        </w:rPr>
        <w:t>sú uvedené</w:t>
      </w:r>
      <w:r w:rsidRPr="00C04CB1">
        <w:rPr>
          <w:rFonts w:ascii="Arial Narrow" w:hAnsi="Arial Narrow"/>
          <w:sz w:val="22"/>
          <w:szCs w:val="22"/>
        </w:rPr>
        <w:t xml:space="preserve"> v </w:t>
      </w:r>
      <w:r w:rsidRPr="00C04CB1">
        <w:rPr>
          <w:rFonts w:ascii="Arial Narrow" w:hAnsi="Arial Narrow"/>
          <w:sz w:val="22"/>
          <w:szCs w:val="22"/>
          <w:u w:val="single"/>
        </w:rPr>
        <w:t xml:space="preserve">kapitole </w:t>
      </w:r>
      <w:ins w:id="430" w:author="Autor" w:date="2019-01-15T15:42:00Z">
        <w:r w:rsidR="00A77278">
          <w:rPr>
            <w:rFonts w:ascii="Arial Narrow" w:hAnsi="Arial Narrow"/>
            <w:sz w:val="22"/>
            <w:szCs w:val="22"/>
            <w:u w:val="single"/>
          </w:rPr>
          <w:t>8</w:t>
        </w:r>
      </w:ins>
      <w:del w:id="431" w:author="Autor" w:date="2018-06-21T10:00:00Z">
        <w:r w:rsidRPr="00C04CB1" w:rsidDel="009B4A33">
          <w:rPr>
            <w:rFonts w:ascii="Arial Narrow" w:hAnsi="Arial Narrow"/>
            <w:sz w:val="22"/>
            <w:szCs w:val="22"/>
            <w:u w:val="single"/>
          </w:rPr>
          <w:delText>6</w:delText>
        </w:r>
      </w:del>
      <w:r w:rsidRPr="00C04CB1">
        <w:rPr>
          <w:rFonts w:ascii="Arial Narrow" w:hAnsi="Arial Narrow"/>
          <w:sz w:val="22"/>
          <w:szCs w:val="22"/>
        </w:rPr>
        <w:t> </w:t>
      </w:r>
      <w:r w:rsidRPr="00C04CB1">
        <w:rPr>
          <w:rFonts w:ascii="Arial Narrow" w:hAnsi="Arial Narrow"/>
          <w:i/>
          <w:sz w:val="22"/>
          <w:szCs w:val="22"/>
        </w:rPr>
        <w:t>Príručky k oprávnenosti výdavkov</w:t>
      </w:r>
      <w:r w:rsidRPr="00C04CB1">
        <w:rPr>
          <w:rFonts w:ascii="Arial Narrow" w:hAnsi="Arial Narrow"/>
          <w:sz w:val="22"/>
          <w:szCs w:val="22"/>
        </w:rPr>
        <w:t xml:space="preserve">. </w:t>
      </w:r>
      <w:r w:rsidRPr="00C04CB1">
        <w:rPr>
          <w:rFonts w:ascii="Arial Narrow" w:hAnsi="Arial Narrow"/>
          <w:sz w:val="22"/>
          <w:szCs w:val="22"/>
          <w:u w:val="single"/>
        </w:rPr>
        <w:t>Nad rámec</w:t>
      </w:r>
      <w:r w:rsidRPr="00C04CB1">
        <w:rPr>
          <w:rFonts w:ascii="Arial Narrow" w:hAnsi="Arial Narrow"/>
          <w:sz w:val="22"/>
          <w:szCs w:val="22"/>
        </w:rPr>
        <w:t xml:space="preserve"> </w:t>
      </w:r>
      <w:ins w:id="432" w:author="Autor">
        <w:r w:rsidRPr="00C04CB1">
          <w:rPr>
            <w:rFonts w:ascii="Arial Narrow" w:hAnsi="Arial Narrow"/>
            <w:sz w:val="22"/>
            <w:szCs w:val="22"/>
          </w:rPr>
          <w:t xml:space="preserve">tam </w:t>
        </w:r>
      </w:ins>
      <w:r w:rsidRPr="00C04CB1">
        <w:rPr>
          <w:rFonts w:ascii="Arial Narrow" w:hAnsi="Arial Narrow"/>
          <w:sz w:val="22"/>
          <w:szCs w:val="22"/>
        </w:rPr>
        <w:t>uvedených neoprávnených výdavkov sú stanovené nasled</w:t>
      </w:r>
      <w:del w:id="433" w:author="Autor" w:date="2018-06-21T10:00:00Z">
        <w:r w:rsidRPr="00C04CB1" w:rsidDel="009B4A33">
          <w:rPr>
            <w:rFonts w:ascii="Arial Narrow" w:hAnsi="Arial Narrow"/>
            <w:sz w:val="22"/>
            <w:szCs w:val="22"/>
          </w:rPr>
          <w:delText>ovné</w:delText>
        </w:r>
      </w:del>
      <w:ins w:id="434" w:author="Autor" w:date="2018-06-21T10:00:00Z">
        <w:r w:rsidR="009B4A33">
          <w:rPr>
            <w:rFonts w:ascii="Arial Narrow" w:hAnsi="Arial Narrow"/>
            <w:sz w:val="22"/>
            <w:szCs w:val="22"/>
          </w:rPr>
          <w:t>ujúce</w:t>
        </w:r>
      </w:ins>
      <w:r w:rsidRPr="00C04CB1">
        <w:rPr>
          <w:rFonts w:ascii="Arial Narrow" w:hAnsi="Arial Narrow"/>
          <w:sz w:val="22"/>
          <w:szCs w:val="22"/>
        </w:rPr>
        <w:t xml:space="preserve"> špecifické výdavky, ktoré sú v rámci predmetnej výzvy</w:t>
      </w:r>
      <w:ins w:id="435" w:author="Autor">
        <w:r w:rsidRPr="00C04CB1">
          <w:rPr>
            <w:rFonts w:ascii="Arial Narrow" w:hAnsi="Arial Narrow"/>
            <w:sz w:val="22"/>
            <w:szCs w:val="22"/>
          </w:rPr>
          <w:t xml:space="preserve"> </w:t>
        </w:r>
        <w:r w:rsidRPr="00C04CB1">
          <w:rPr>
            <w:rFonts w:ascii="Arial Narrow" w:hAnsi="Arial Narrow"/>
            <w:b/>
            <w:sz w:val="22"/>
            <w:szCs w:val="22"/>
          </w:rPr>
          <w:t>taktiež</w:t>
        </w:r>
      </w:ins>
      <w:r w:rsidRPr="00C04CB1">
        <w:rPr>
          <w:rFonts w:ascii="Arial Narrow" w:hAnsi="Arial Narrow"/>
          <w:sz w:val="22"/>
          <w:szCs w:val="22"/>
        </w:rPr>
        <w:t xml:space="preserve"> </w:t>
      </w:r>
      <w:r w:rsidRPr="00C04CB1">
        <w:rPr>
          <w:rFonts w:ascii="Arial Narrow" w:hAnsi="Arial Narrow"/>
          <w:b/>
          <w:sz w:val="22"/>
          <w:szCs w:val="22"/>
        </w:rPr>
        <w:t>neoprávnené</w:t>
      </w:r>
      <w:r w:rsidRPr="00C04CB1">
        <w:rPr>
          <w:rFonts w:ascii="Arial Narrow" w:hAnsi="Arial Narrow"/>
          <w:sz w:val="22"/>
          <w:szCs w:val="22"/>
        </w:rPr>
        <w:t>:</w:t>
      </w:r>
    </w:p>
    <w:tbl>
      <w:tblPr>
        <w:tblStyle w:val="Mriekatabuky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3E0ED9" w:rsidRPr="00B02933" w14:paraId="717AE404" w14:textId="77777777" w:rsidTr="003E0ED9">
        <w:trPr>
          <w:trHeight w:val="849"/>
        </w:trPr>
        <w:tc>
          <w:tcPr>
            <w:tcW w:w="9214" w:type="dxa"/>
            <w:shd w:val="clear" w:color="auto" w:fill="BFBFBF" w:themeFill="background1" w:themeFillShade="BF"/>
          </w:tcPr>
          <w:p w14:paraId="0B157B62" w14:textId="74CA7D5A" w:rsidR="003E0ED9" w:rsidRPr="00B02933" w:rsidRDefault="003E0ED9" w:rsidP="00D86855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rFonts w:ascii="Arial Narrow" w:hAnsi="Arial Narrow"/>
                <w:bCs/>
                <w:lang w:val="sk-SK"/>
              </w:rPr>
            </w:pPr>
            <w:del w:id="436" w:author="Autor" w:date="2019-02-04T15:50:00Z">
              <w:r w:rsidRPr="006F7E92" w:rsidDel="00B26952">
                <w:rPr>
                  <w:rFonts w:ascii="Arial Narrow" w:hAnsi="Arial Narrow"/>
                  <w:bCs/>
                  <w:lang w:val="sk-SK"/>
                </w:rPr>
                <w:delText xml:space="preserve">výdavky na </w:delText>
              </w:r>
            </w:del>
            <w:r w:rsidRPr="006F7E92">
              <w:rPr>
                <w:rFonts w:ascii="Arial Narrow" w:hAnsi="Arial Narrow"/>
                <w:bCs/>
                <w:lang w:val="sk-SK"/>
              </w:rPr>
              <w:t>obnov</w:t>
            </w:r>
            <w:del w:id="437" w:author="Autor" w:date="2019-02-04T15:50:00Z">
              <w:r w:rsidRPr="006F7E92" w:rsidDel="00B26952">
                <w:rPr>
                  <w:rFonts w:ascii="Arial Narrow" w:hAnsi="Arial Narrow"/>
                  <w:bCs/>
                  <w:lang w:val="sk-SK"/>
                </w:rPr>
                <w:delText>u</w:delText>
              </w:r>
            </w:del>
            <w:ins w:id="438" w:author="Autor" w:date="2019-02-04T15:50:00Z">
              <w:r w:rsidR="00B26952" w:rsidRPr="006F7E92">
                <w:rPr>
                  <w:rFonts w:ascii="Arial Narrow" w:hAnsi="Arial Narrow"/>
                  <w:bCs/>
                  <w:lang w:val="sk-SK"/>
                </w:rPr>
                <w:t>a</w:t>
              </w:r>
            </w:ins>
            <w:r w:rsidRPr="00B02933">
              <w:rPr>
                <w:rFonts w:ascii="Arial Narrow" w:hAnsi="Arial Narrow"/>
                <w:bCs/>
                <w:lang w:val="sk-SK"/>
              </w:rPr>
              <w:t xml:space="preserve"> ostatných inžinierskych sietí z dôvodu ich nevyhovujúceho technického stavu;</w:t>
            </w:r>
          </w:p>
          <w:p w14:paraId="522B0E68" w14:textId="3875FF92" w:rsidR="003E0ED9" w:rsidRPr="00C240E7" w:rsidRDefault="003E0ED9" w:rsidP="00F30DEE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39" w:author="Autor" w:date="2017-08-10T13:28:00Z"/>
                <w:rFonts w:ascii="Arial Narrow" w:hAnsi="Arial Narrow"/>
                <w:lang w:val="sk-SK"/>
              </w:rPr>
            </w:pPr>
            <w:del w:id="440" w:author="Autor" w:date="2019-02-04T15:50:00Z">
              <w:r w:rsidRPr="006F7E92" w:rsidDel="00B26952">
                <w:rPr>
                  <w:rFonts w:ascii="Arial Narrow" w:hAnsi="Arial Narrow"/>
                  <w:bCs/>
                  <w:lang w:val="sk-SK"/>
                </w:rPr>
                <w:delText xml:space="preserve">výdavky na podporu </w:delText>
              </w:r>
            </w:del>
            <w:del w:id="441" w:author="Autor" w:date="2019-02-05T14:19:00Z">
              <w:r w:rsidRPr="00B7601F" w:rsidDel="00663D8D">
                <w:rPr>
                  <w:rFonts w:ascii="Arial Narrow" w:hAnsi="Arial Narrow"/>
                  <w:bCs/>
                  <w:lang w:val="sk-SK"/>
                </w:rPr>
                <w:delText>podrobn</w:delText>
              </w:r>
            </w:del>
            <w:del w:id="442" w:author="Autor" w:date="2019-02-04T15:50:00Z">
              <w:r w:rsidRPr="00B7601F" w:rsidDel="00B26952">
                <w:rPr>
                  <w:rFonts w:ascii="Arial Narrow" w:hAnsi="Arial Narrow"/>
                  <w:bCs/>
                  <w:lang w:val="sk-SK"/>
                </w:rPr>
                <w:delText>ého</w:delText>
              </w:r>
            </w:del>
            <w:ins w:id="443" w:author="Autor" w:date="2019-02-05T14:16:00Z">
              <w:r w:rsidR="00663D8D" w:rsidRPr="00B7601F">
                <w:rPr>
                  <w:rFonts w:ascii="Arial Narrow" w:hAnsi="Arial Narrow"/>
                  <w:bCs/>
                  <w:lang w:val="sk-SK"/>
                </w:rPr>
                <w:t>geologic</w:t>
              </w:r>
            </w:ins>
            <w:ins w:id="444" w:author="Autor" w:date="2019-02-05T14:17:00Z">
              <w:r w:rsidR="00663D8D" w:rsidRPr="00B7601F">
                <w:rPr>
                  <w:rFonts w:ascii="Arial Narrow" w:hAnsi="Arial Narrow"/>
                  <w:bCs/>
                  <w:lang w:val="sk-SK"/>
                </w:rPr>
                <w:t xml:space="preserve">ký </w:t>
              </w:r>
            </w:ins>
            <w:r w:rsidRPr="00B7601F">
              <w:rPr>
                <w:rFonts w:ascii="Arial Narrow" w:hAnsi="Arial Narrow"/>
                <w:bCs/>
                <w:lang w:val="sk-SK"/>
              </w:rPr>
              <w:t>prieskum</w:t>
            </w:r>
            <w:del w:id="445" w:author="Autor" w:date="2019-02-04T15:50:00Z">
              <w:r w:rsidRPr="00B7601F" w:rsidDel="00B26952">
                <w:rPr>
                  <w:rFonts w:ascii="Arial Narrow" w:hAnsi="Arial Narrow"/>
                  <w:bCs/>
                  <w:lang w:val="sk-SK"/>
                </w:rPr>
                <w:delText>u</w:delText>
              </w:r>
            </w:del>
            <w:r w:rsidRPr="00B02933">
              <w:rPr>
                <w:rFonts w:ascii="Arial Narrow" w:hAnsi="Arial Narrow"/>
                <w:bCs/>
                <w:lang w:val="sk-SK"/>
              </w:rPr>
              <w:t xml:space="preserve"> podľa § 2 ods. 3 </w:t>
            </w:r>
            <w:r>
              <w:rPr>
                <w:rFonts w:ascii="Arial Narrow" w:hAnsi="Arial Narrow"/>
                <w:bCs/>
                <w:lang w:val="sk-SK"/>
              </w:rPr>
              <w:t xml:space="preserve">geologického </w:t>
            </w:r>
            <w:r w:rsidRPr="00B02933">
              <w:rPr>
                <w:rFonts w:ascii="Arial Narrow" w:hAnsi="Arial Narrow"/>
                <w:bCs/>
                <w:lang w:val="sk-SK"/>
              </w:rPr>
              <w:t>zákona</w:t>
            </w:r>
            <w:ins w:id="446" w:author="Autor" w:date="2019-02-05T14:18:00Z">
              <w:r w:rsidR="00663D8D">
                <w:rPr>
                  <w:rFonts w:ascii="Arial Narrow" w:hAnsi="Arial Narrow"/>
                  <w:bCs/>
                  <w:lang w:val="sk-SK"/>
                </w:rPr>
                <w:t xml:space="preserve"> v mieste</w:t>
              </w:r>
            </w:ins>
            <w:r w:rsidRPr="00B02933">
              <w:rPr>
                <w:rFonts w:ascii="Arial Narrow" w:hAnsi="Arial Narrow"/>
                <w:bCs/>
                <w:lang w:val="sk-SK"/>
              </w:rPr>
              <w:t xml:space="preserve">, kde už </w:t>
            </w:r>
            <w:ins w:id="447" w:author="Autor" w:date="2019-02-05T14:18:00Z">
              <w:r w:rsidR="00663D8D">
                <w:rPr>
                  <w:rFonts w:ascii="Arial Narrow" w:hAnsi="Arial Narrow"/>
                  <w:bCs/>
                  <w:lang w:val="sk-SK"/>
                </w:rPr>
                <w:t>bol</w:t>
              </w:r>
            </w:ins>
            <w:del w:id="448" w:author="Autor" w:date="2019-02-05T14:18:00Z">
              <w:r w:rsidRPr="00B02933" w:rsidDel="00663D8D">
                <w:rPr>
                  <w:rFonts w:ascii="Arial Narrow" w:hAnsi="Arial Narrow"/>
                  <w:bCs/>
                  <w:lang w:val="sk-SK"/>
                </w:rPr>
                <w:delText>podrobný</w:delText>
              </w:r>
            </w:del>
            <w:ins w:id="449" w:author="Autor" w:date="2019-02-05T14:18:00Z">
              <w:r w:rsidR="00663D8D">
                <w:rPr>
                  <w:rFonts w:ascii="Arial Narrow" w:hAnsi="Arial Narrow"/>
                  <w:bCs/>
                  <w:lang w:val="sk-SK"/>
                </w:rPr>
                <w:t xml:space="preserve"> geologický</w:t>
              </w:r>
            </w:ins>
            <w:r w:rsidRPr="00B02933">
              <w:rPr>
                <w:rFonts w:ascii="Arial Narrow" w:hAnsi="Arial Narrow"/>
                <w:bCs/>
                <w:lang w:val="sk-SK"/>
              </w:rPr>
              <w:t xml:space="preserve"> prieskum</w:t>
            </w:r>
            <w:del w:id="450" w:author="Autor" w:date="2019-02-05T14:18:00Z">
              <w:r w:rsidRPr="00B02933" w:rsidDel="00663D8D">
                <w:rPr>
                  <w:rFonts w:ascii="Arial Narrow" w:hAnsi="Arial Narrow"/>
                  <w:bCs/>
                  <w:lang w:val="sk-SK"/>
                </w:rPr>
                <w:delText xml:space="preserve"> b</w:delText>
              </w:r>
            </w:del>
            <w:del w:id="451" w:author="Autor" w:date="2019-02-05T14:19:00Z">
              <w:r w:rsidRPr="00B02933" w:rsidDel="00663D8D">
                <w:rPr>
                  <w:rFonts w:ascii="Arial Narrow" w:hAnsi="Arial Narrow"/>
                  <w:bCs/>
                  <w:lang w:val="sk-SK"/>
                </w:rPr>
                <w:delText>ol</w:delText>
              </w:r>
            </w:del>
            <w:r w:rsidRPr="00B02933">
              <w:rPr>
                <w:rFonts w:ascii="Arial Narrow" w:hAnsi="Arial Narrow"/>
                <w:bCs/>
                <w:lang w:val="sk-SK"/>
              </w:rPr>
              <w:t xml:space="preserve"> realizovaný</w:t>
            </w:r>
            <w:ins w:id="452" w:author="Autor">
              <w:r>
                <w:rPr>
                  <w:rFonts w:ascii="Arial Narrow" w:hAnsi="Arial Narrow"/>
                  <w:bCs/>
                  <w:lang w:val="sk-SK"/>
                </w:rPr>
                <w:t>;</w:t>
              </w:r>
            </w:ins>
          </w:p>
          <w:p w14:paraId="7C4E25CD" w14:textId="083DF7B6" w:rsidR="00C240E7" w:rsidRPr="00C240E7" w:rsidRDefault="00C240E7" w:rsidP="00F30DEE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53" w:author="Autor" w:date="2017-08-10T13:38:00Z"/>
                <w:rFonts w:ascii="Arial Narrow" w:hAnsi="Arial Narrow"/>
                <w:lang w:val="sk-SK"/>
              </w:rPr>
            </w:pPr>
            <w:ins w:id="454" w:author="Autor" w:date="2017-08-10T13:28:00Z">
              <w:r>
                <w:rPr>
                  <w:rFonts w:ascii="Arial Narrow" w:hAnsi="Arial Narrow"/>
                  <w:bCs/>
                  <w:lang w:val="sk-SK"/>
                </w:rPr>
                <w:t xml:space="preserve">stavebné práce (napr. </w:t>
              </w:r>
            </w:ins>
            <w:ins w:id="455" w:author="Autor" w:date="2017-08-10T13:37:00Z">
              <w:r w:rsidRPr="00852610">
                <w:rPr>
                  <w:rFonts w:ascii="Arial Narrow" w:hAnsi="Arial Narrow"/>
                  <w:lang w:val="sk-SK" w:eastAsia="sk-SK"/>
                </w:rPr>
                <w:t>realizácia nových stavieb, rekonštrukcia a modernizácia stavieb a pod.</w:t>
              </w:r>
            </w:ins>
            <w:ins w:id="456" w:author="Autor" w:date="2017-08-10T13:28:00Z">
              <w:r>
                <w:rPr>
                  <w:rFonts w:ascii="Arial Narrow" w:hAnsi="Arial Narrow"/>
                  <w:bCs/>
                  <w:lang w:val="sk-SK"/>
                </w:rPr>
                <w:t>);</w:t>
              </w:r>
            </w:ins>
          </w:p>
          <w:p w14:paraId="52C3D3EF" w14:textId="77777777" w:rsidR="00C240E7" w:rsidRPr="00C240E7" w:rsidRDefault="00C240E7" w:rsidP="00F30DEE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57" w:author="Autor" w:date="2017-08-10T13:38:00Z"/>
                <w:rFonts w:ascii="Arial Narrow" w:hAnsi="Arial Narrow"/>
                <w:lang w:val="sk-SK"/>
              </w:rPr>
            </w:pPr>
            <w:ins w:id="458" w:author="Autor" w:date="2017-08-10T13:38:00Z">
              <w:r w:rsidRPr="00EA2336">
                <w:rPr>
                  <w:rFonts w:ascii="Arial Narrow" w:hAnsi="Arial Narrow"/>
                  <w:lang w:val="sk-SK"/>
                </w:rPr>
                <w:t>prípravná a projektová dokumentácia</w:t>
              </w:r>
              <w:r>
                <w:rPr>
                  <w:rFonts w:ascii="Arial Narrow" w:hAnsi="Arial Narrow"/>
                  <w:lang w:val="sk-SK"/>
                </w:rPr>
                <w:t xml:space="preserve"> stavieb;</w:t>
              </w:r>
            </w:ins>
          </w:p>
          <w:p w14:paraId="0EDF66C2" w14:textId="05F5513B" w:rsidR="00C240E7" w:rsidRPr="00C240E7" w:rsidRDefault="00C240E7" w:rsidP="00102BF4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59" w:author="Autor" w:date="2017-08-10T13:29:00Z"/>
                <w:rFonts w:ascii="Arial Narrow" w:hAnsi="Arial Narrow"/>
                <w:lang w:val="sk-SK"/>
              </w:rPr>
            </w:pPr>
            <w:ins w:id="460" w:author="Autor" w:date="2017-08-10T13:30:00Z">
              <w:r w:rsidRPr="00C240E7">
                <w:rPr>
                  <w:rFonts w:ascii="Arial Narrow" w:hAnsi="Arial Narrow"/>
                  <w:szCs w:val="22"/>
                  <w:lang w:val="sk-SK"/>
                </w:rPr>
                <w:t>rezerva na nepredvídané výdavky súvisiace so stavebnými prácami;</w:t>
              </w:r>
            </w:ins>
          </w:p>
          <w:p w14:paraId="354D6C8C" w14:textId="3D089F98" w:rsidR="00C240E7" w:rsidRPr="00D86855" w:rsidRDefault="00C240E7" w:rsidP="00102BF4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61" w:author="Autor" w:date="2017-08-10T14:42:00Z"/>
                <w:rFonts w:ascii="Arial Narrow" w:hAnsi="Arial Narrow"/>
                <w:lang w:val="sk-SK"/>
              </w:rPr>
            </w:pPr>
            <w:ins w:id="462" w:author="Autor" w:date="2017-08-10T13:30:00Z">
              <w:r w:rsidRPr="00852610"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stavieb (napr. </w:t>
              </w:r>
              <w:r w:rsidRPr="00D465B5">
                <w:rPr>
                  <w:rFonts w:ascii="Arial Narrow" w:hAnsi="Arial Narrow"/>
                  <w:szCs w:val="22"/>
                  <w:lang w:val="sk-SK"/>
                </w:rPr>
                <w:t>budov, objektov alebo ich častí</w:t>
              </w:r>
              <w:r>
                <w:rPr>
                  <w:rFonts w:ascii="Arial Narrow" w:hAnsi="Arial Narrow"/>
                  <w:szCs w:val="22"/>
                  <w:lang w:val="sk-SK"/>
                </w:rPr>
                <w:t>);</w:t>
              </w:r>
            </w:ins>
          </w:p>
          <w:p w14:paraId="40AD1B93" w14:textId="7613244A" w:rsidR="00D86855" w:rsidRPr="00D86855" w:rsidRDefault="00D86855" w:rsidP="00102BF4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63" w:author="Autor" w:date="2017-08-10T14:42:00Z"/>
                <w:rFonts w:ascii="Arial Narrow" w:hAnsi="Arial Narrow"/>
                <w:lang w:val="sk-SK"/>
              </w:rPr>
            </w:pPr>
            <w:ins w:id="464" w:author="Autor" w:date="2017-08-10T14:42:00Z">
              <w:r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</w:ins>
            <w:ins w:id="465" w:author="Autor" w:date="2019-02-05T14:27:00Z">
              <w:r w:rsidR="00D66B77">
                <w:rPr>
                  <w:rFonts w:ascii="Arial Narrow" w:hAnsi="Arial Narrow"/>
                  <w:szCs w:val="22"/>
                  <w:lang w:val="sk-SK"/>
                </w:rPr>
                <w:t>dopravných prostriedkov</w:t>
              </w:r>
            </w:ins>
            <w:ins w:id="466" w:author="Autor" w:date="2017-08-10T14:42:00Z">
              <w:r>
                <w:rPr>
                  <w:rFonts w:ascii="Arial Narrow" w:hAnsi="Arial Narrow"/>
                  <w:szCs w:val="22"/>
                  <w:lang w:val="sk-SK"/>
                </w:rPr>
                <w:t xml:space="preserve"> (</w:t>
              </w:r>
              <w:r w:rsidRPr="00A70A72">
                <w:rPr>
                  <w:rFonts w:ascii="Arial Narrow" w:hAnsi="Arial Narrow"/>
                  <w:szCs w:val="22"/>
                  <w:u w:val="single"/>
                  <w:lang w:val="sk-SK"/>
                </w:rPr>
                <w:t>okrem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osobných terénnych vozidiel/kategória M1G);</w:t>
              </w:r>
            </w:ins>
          </w:p>
          <w:p w14:paraId="168D7C50" w14:textId="2F70661C" w:rsidR="00D86855" w:rsidRPr="00C240E7" w:rsidRDefault="00D86855" w:rsidP="00102BF4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67" w:author="Autor" w:date="2017-08-10T13:28:00Z"/>
                <w:rFonts w:ascii="Arial Narrow" w:hAnsi="Arial Narrow"/>
                <w:lang w:val="sk-SK"/>
              </w:rPr>
            </w:pPr>
            <w:ins w:id="468" w:author="Autor" w:date="2017-08-10T14:42:00Z">
              <w:r>
                <w:rPr>
                  <w:rFonts w:ascii="Arial Narrow" w:hAnsi="Arial Narrow"/>
                  <w:szCs w:val="22"/>
                  <w:lang w:val="sk-SK"/>
                </w:rPr>
                <w:t>povinné zmluvné poistenie</w:t>
              </w:r>
              <w:r w:rsidRPr="00A35C64">
                <w:rPr>
                  <w:rFonts w:ascii="Arial Narrow" w:hAnsi="Arial Narrow"/>
                  <w:szCs w:val="22"/>
                  <w:lang w:val="sk-SK"/>
                </w:rPr>
                <w:t xml:space="preserve"> a havarijné poistenie v</w:t>
              </w:r>
              <w:r>
                <w:rPr>
                  <w:rFonts w:ascii="Arial Narrow" w:hAnsi="Arial Narrow"/>
                  <w:szCs w:val="22"/>
                  <w:lang w:val="sk-SK"/>
                </w:rPr>
                <w:t>ozidiel</w:t>
              </w:r>
              <w:r w:rsidRPr="00A35C64">
                <w:rPr>
                  <w:rFonts w:ascii="Arial Narrow" w:hAnsi="Arial Narrow"/>
                  <w:szCs w:val="22"/>
                  <w:lang w:val="sk-SK"/>
                </w:rPr>
                <w:t xml:space="preserve"> nadobudnut</w:t>
              </w:r>
              <w:r>
                <w:rPr>
                  <w:rFonts w:ascii="Arial Narrow" w:hAnsi="Arial Narrow"/>
                  <w:szCs w:val="22"/>
                  <w:lang w:val="sk-SK"/>
                </w:rPr>
                <w:t>ých</w:t>
              </w:r>
              <w:r w:rsidRPr="00A35C64">
                <w:rPr>
                  <w:rFonts w:ascii="Arial Narrow" w:hAnsi="Arial Narrow"/>
                  <w:szCs w:val="22"/>
                  <w:lang w:val="sk-SK"/>
                </w:rPr>
                <w:t xml:space="preserve"> v súvislosti s realizáciou projektu</w:t>
              </w:r>
              <w:r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</w:p>
          <w:p w14:paraId="6B703DEF" w14:textId="2EA18E12" w:rsidR="003E0ED9" w:rsidRPr="00D86855" w:rsidRDefault="003E0ED9" w:rsidP="00500096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69" w:author="Autor" w:date="2017-08-10T13:29:00Z"/>
                <w:rFonts w:ascii="Arial Narrow" w:hAnsi="Arial Narrow"/>
                <w:lang w:val="sk-SK"/>
              </w:rPr>
            </w:pPr>
            <w:ins w:id="470" w:author="Autor">
              <w:r w:rsidRPr="008248F2">
                <w:rPr>
                  <w:rFonts w:ascii="Arial Narrow" w:hAnsi="Arial Narrow"/>
                  <w:szCs w:val="22"/>
                  <w:lang w:val="sk-SK"/>
                </w:rPr>
                <w:t xml:space="preserve">nákup 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alebo nájom </w:t>
              </w:r>
              <w:r w:rsidRPr="008248F2">
                <w:rPr>
                  <w:rFonts w:ascii="Arial Narrow" w:hAnsi="Arial Narrow"/>
                  <w:szCs w:val="22"/>
                  <w:lang w:val="sk-SK"/>
                </w:rPr>
                <w:t>telekomunikačnej techniky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(napr. mobilné telefóny a pod.);</w:t>
              </w:r>
            </w:ins>
          </w:p>
          <w:p w14:paraId="7649F7F8" w14:textId="334DA41F" w:rsidR="00C240E7" w:rsidRPr="00B96642" w:rsidRDefault="00C240E7" w:rsidP="00C329E2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71" w:author="Autor" w:date="2018-02-07T16:59:00Z"/>
                <w:rFonts w:ascii="Arial Narrow" w:hAnsi="Arial Narrow"/>
                <w:lang w:val="sk-SK"/>
              </w:rPr>
            </w:pPr>
            <w:ins w:id="472" w:author="Autor" w:date="2017-08-10T13:29:00Z">
              <w:r>
                <w:rPr>
                  <w:rFonts w:ascii="Arial Narrow" w:hAnsi="Arial Narrow"/>
                  <w:szCs w:val="22"/>
                  <w:lang w:val="sk-SK"/>
                </w:rPr>
                <w:t xml:space="preserve">stavebný </w:t>
              </w:r>
            </w:ins>
            <w:ins w:id="473" w:author="Autor" w:date="2017-08-10T13:39:00Z">
              <w:r>
                <w:rPr>
                  <w:rFonts w:ascii="Arial Narrow" w:hAnsi="Arial Narrow"/>
                  <w:szCs w:val="22"/>
                  <w:lang w:val="sk-SK"/>
                </w:rPr>
                <w:t xml:space="preserve">a technický </w:t>
              </w:r>
            </w:ins>
            <w:ins w:id="474" w:author="Autor" w:date="2017-08-10T13:29:00Z">
              <w:r>
                <w:rPr>
                  <w:rFonts w:ascii="Arial Narrow" w:hAnsi="Arial Narrow"/>
                  <w:szCs w:val="22"/>
                  <w:lang w:val="sk-SK"/>
                </w:rPr>
                <w:t>dozor;</w:t>
              </w:r>
            </w:ins>
          </w:p>
          <w:p w14:paraId="745DBC8F" w14:textId="66307DD1" w:rsidR="00B96642" w:rsidRPr="00FA1F25" w:rsidRDefault="00B96642" w:rsidP="00C329E2">
            <w:pPr>
              <w:pStyle w:val="Odsekzoznamu"/>
              <w:numPr>
                <w:ilvl w:val="0"/>
                <w:numId w:val="3"/>
              </w:numPr>
              <w:spacing w:before="80" w:after="80"/>
              <w:ind w:left="284" w:hanging="284"/>
              <w:contextualSpacing w:val="0"/>
              <w:jc w:val="both"/>
              <w:rPr>
                <w:ins w:id="475" w:author="Autor"/>
                <w:rFonts w:ascii="Arial Narrow" w:hAnsi="Arial Narrow"/>
                <w:lang w:val="sk-SK"/>
              </w:rPr>
            </w:pPr>
            <w:ins w:id="476" w:author="Autor" w:date="2018-02-07T16:59:00Z">
              <w:r>
                <w:rPr>
                  <w:rFonts w:ascii="Arial Narrow" w:hAnsi="Arial Narrow"/>
                  <w:szCs w:val="22"/>
                  <w:lang w:val="sk-SK"/>
                </w:rPr>
                <w:t>odborný autorský dohľad;</w:t>
              </w:r>
            </w:ins>
          </w:p>
          <w:p w14:paraId="4C04DC0E" w14:textId="3BFC0C20" w:rsidR="003E0ED9" w:rsidRPr="00C240E7" w:rsidRDefault="003E0ED9">
            <w:pPr>
              <w:pStyle w:val="Bezriadkovania"/>
              <w:numPr>
                <w:ilvl w:val="0"/>
                <w:numId w:val="3"/>
              </w:numPr>
              <w:spacing w:before="80" w:after="80"/>
              <w:ind w:left="284" w:hanging="284"/>
              <w:jc w:val="both"/>
              <w:rPr>
                <w:rFonts w:ascii="Arial Narrow" w:hAnsi="Arial Narrow"/>
                <w:sz w:val="22"/>
                <w:szCs w:val="22"/>
              </w:rPr>
            </w:pPr>
            <w:ins w:id="477" w:author="Autor">
              <w:r w:rsidRPr="00C240E7">
                <w:rPr>
                  <w:rFonts w:ascii="Arial Narrow" w:hAnsi="Arial Narrow"/>
                  <w:sz w:val="22"/>
                  <w:szCs w:val="22"/>
                </w:rPr>
                <w:t>správne poplatky</w:t>
              </w:r>
              <w:r w:rsidRPr="00C240E7">
                <w:rPr>
                  <w:rStyle w:val="Odkaznapoznmkupodiarou"/>
                  <w:rFonts w:ascii="Arial Narrow" w:hAnsi="Arial Narrow"/>
                  <w:sz w:val="22"/>
                  <w:szCs w:val="22"/>
                </w:rPr>
                <w:footnoteReference w:id="23"/>
              </w:r>
              <w:r w:rsidRPr="00C240E7">
                <w:rPr>
                  <w:rFonts w:ascii="Arial Narrow" w:hAnsi="Arial Narrow"/>
                  <w:sz w:val="22"/>
                  <w:szCs w:val="22"/>
                </w:rPr>
                <w:t>, miestne poplatky a pod</w:t>
              </w:r>
            </w:ins>
            <w:r w:rsidRPr="00C240E7">
              <w:rPr>
                <w:rFonts w:ascii="Arial Narrow" w:hAnsi="Arial Narrow"/>
                <w:bCs/>
                <w:sz w:val="22"/>
                <w:szCs w:val="22"/>
              </w:rPr>
              <w:t>.</w:t>
            </w:r>
          </w:p>
        </w:tc>
      </w:tr>
    </w:tbl>
    <w:p w14:paraId="128A72FA" w14:textId="77777777" w:rsidR="003E0ED9" w:rsidRDefault="003E0ED9" w:rsidP="00AF248E">
      <w:pPr>
        <w:spacing w:after="0" w:line="240" w:lineRule="auto"/>
        <w:rPr>
          <w:rFonts w:ascii="Arial Narrow" w:hAnsi="Arial Narrow"/>
        </w:rPr>
      </w:pPr>
    </w:p>
    <w:p w14:paraId="26BC52D7" w14:textId="77777777" w:rsidR="00DB4141" w:rsidRPr="00286545" w:rsidRDefault="00DB4141" w:rsidP="00DB4141">
      <w:pPr>
        <w:shd w:val="clear" w:color="auto" w:fill="ED7D31" w:themeFill="accent2"/>
        <w:spacing w:after="0" w:line="240" w:lineRule="auto"/>
        <w:jc w:val="center"/>
        <w:rPr>
          <w:ins w:id="482" w:author="Autor" w:date="2018-06-21T10:27:00Z"/>
          <w:rFonts w:ascii="Arial Narrow" w:hAnsi="Arial Narrow"/>
          <w:b/>
          <w:sz w:val="32"/>
          <w:szCs w:val="32"/>
        </w:rPr>
      </w:pPr>
      <w:ins w:id="483" w:author="Autor" w:date="2018-06-21T10:27:00Z">
        <w:r>
          <w:rPr>
            <w:rFonts w:ascii="Arial Narrow" w:hAnsi="Arial Narrow"/>
            <w:b/>
            <w:sz w:val="32"/>
            <w:szCs w:val="32"/>
          </w:rPr>
          <w:t xml:space="preserve">Príklady činností vykonávaných v </w:t>
        </w:r>
        <w:r w:rsidRPr="00286545">
          <w:rPr>
            <w:rFonts w:ascii="Arial Narrow" w:hAnsi="Arial Narrow"/>
            <w:b/>
            <w:sz w:val="32"/>
            <w:szCs w:val="32"/>
          </w:rPr>
          <w:t>projekt</w:t>
        </w:r>
        <w:r>
          <w:rPr>
            <w:rFonts w:ascii="Arial Narrow" w:hAnsi="Arial Narrow"/>
            <w:b/>
            <w:sz w:val="32"/>
            <w:szCs w:val="32"/>
          </w:rPr>
          <w:t>e</w:t>
        </w:r>
      </w:ins>
    </w:p>
    <w:p w14:paraId="21C2BBA7" w14:textId="4DEC3164" w:rsidR="00DB4141" w:rsidRPr="008248F2" w:rsidRDefault="00DB4141" w:rsidP="00DB4141">
      <w:pPr>
        <w:widowControl w:val="0"/>
        <w:spacing w:before="120" w:after="120" w:line="240" w:lineRule="auto"/>
        <w:jc w:val="both"/>
        <w:rPr>
          <w:ins w:id="484" w:author="Autor" w:date="2018-06-21T10:27:00Z"/>
          <w:rFonts w:ascii="Arial Narrow" w:hAnsi="Arial Narrow"/>
        </w:rPr>
      </w:pPr>
      <w:ins w:id="485" w:author="Autor" w:date="2018-06-21T10:27:00Z">
        <w:r w:rsidRPr="00B202EB">
          <w:rPr>
            <w:rFonts w:ascii="Arial Narrow" w:hAnsi="Arial Narrow"/>
            <w:b/>
          </w:rPr>
          <w:t xml:space="preserve">Nad rámec informácií </w:t>
        </w:r>
        <w:r>
          <w:rPr>
            <w:rFonts w:ascii="Arial Narrow" w:hAnsi="Arial Narrow"/>
            <w:b/>
          </w:rPr>
          <w:t xml:space="preserve">(podmienok) </w:t>
        </w:r>
        <w:r w:rsidRPr="00B202EB">
          <w:rPr>
            <w:rFonts w:ascii="Arial Narrow" w:hAnsi="Arial Narrow"/>
            <w:b/>
          </w:rPr>
          <w:t xml:space="preserve">uvedených v poznámkach pod čiarou č. </w:t>
        </w:r>
      </w:ins>
      <w:ins w:id="486" w:author="Autor" w:date="2019-01-15T15:49:00Z">
        <w:r w:rsidR="00270E60">
          <w:rPr>
            <w:rFonts w:ascii="Arial Narrow" w:hAnsi="Arial Narrow"/>
            <w:b/>
          </w:rPr>
          <w:t>60</w:t>
        </w:r>
      </w:ins>
      <w:ins w:id="487" w:author="Autor" w:date="2018-06-21T10:27:00Z">
        <w:r w:rsidRPr="00B202EB">
          <w:rPr>
            <w:rFonts w:ascii="Arial Narrow" w:hAnsi="Arial Narrow"/>
            <w:b/>
          </w:rPr>
          <w:t xml:space="preserve"> až </w:t>
        </w:r>
      </w:ins>
      <w:ins w:id="488" w:author="Autor" w:date="2019-01-15T15:50:00Z">
        <w:r w:rsidR="00270E60">
          <w:rPr>
            <w:rFonts w:ascii="Arial Narrow" w:hAnsi="Arial Narrow"/>
            <w:b/>
          </w:rPr>
          <w:t>63</w:t>
        </w:r>
      </w:ins>
      <w:ins w:id="489" w:author="Autor" w:date="2018-06-21T10:27:00Z">
        <w:r w:rsidRPr="008248F2">
          <w:rPr>
            <w:rFonts w:ascii="Arial Narrow" w:hAnsi="Arial Narrow"/>
          </w:rPr>
          <w:t xml:space="preserve"> v </w:t>
        </w:r>
        <w:r w:rsidRPr="008248F2">
          <w:rPr>
            <w:rFonts w:ascii="Arial Narrow" w:hAnsi="Arial Narrow"/>
            <w:i/>
          </w:rPr>
          <w:t>Príručk</w:t>
        </w:r>
        <w:r>
          <w:rPr>
            <w:rFonts w:ascii="Arial Narrow" w:hAnsi="Arial Narrow"/>
            <w:i/>
          </w:rPr>
          <w:t>e</w:t>
        </w:r>
        <w:r w:rsidRPr="008248F2">
          <w:rPr>
            <w:rFonts w:ascii="Arial Narrow" w:hAnsi="Arial Narrow"/>
            <w:i/>
          </w:rPr>
          <w:t xml:space="preserve"> k oprávnenosti výdavkov</w:t>
        </w:r>
        <w:r w:rsidRPr="004B3C63">
          <w:rPr>
            <w:rStyle w:val="Hypertextovprepojenie"/>
            <w:rFonts w:ascii="Arial Narrow" w:hAnsi="Arial Narrow"/>
            <w:u w:val="none"/>
          </w:rPr>
          <w:t xml:space="preserve">, </w:t>
        </w:r>
        <w:r w:rsidRPr="00756376">
          <w:rPr>
            <w:rFonts w:ascii="Arial Narrow" w:hAnsi="Arial Narrow"/>
          </w:rPr>
          <w:t xml:space="preserve">sú </w:t>
        </w:r>
        <w:r w:rsidRPr="008248F2">
          <w:rPr>
            <w:rFonts w:ascii="Arial Narrow" w:hAnsi="Arial Narrow"/>
          </w:rPr>
          <w:t xml:space="preserve">v rámci </w:t>
        </w:r>
        <w:r>
          <w:rPr>
            <w:rFonts w:ascii="Arial Narrow" w:hAnsi="Arial Narrow"/>
          </w:rPr>
          <w:t>tejto</w:t>
        </w:r>
        <w:r w:rsidRPr="008248F2">
          <w:rPr>
            <w:rFonts w:ascii="Arial Narrow" w:hAnsi="Arial Narrow"/>
          </w:rPr>
          <w:t xml:space="preserve"> výzvy uvedené dodatočné </w:t>
        </w:r>
        <w:r w:rsidRPr="008248F2">
          <w:rPr>
            <w:rFonts w:ascii="Arial Narrow" w:hAnsi="Arial Narrow"/>
            <w:b/>
          </w:rPr>
          <w:t>príklady činností vykonávaných v projekte</w:t>
        </w:r>
        <w:r w:rsidRPr="008248F2">
          <w:rPr>
            <w:rFonts w:ascii="Arial Narrow" w:hAnsi="Arial Narrow"/>
          </w:rPr>
          <w:t xml:space="preserve"> na jednotlivých pracovných pozíciách</w:t>
        </w:r>
      </w:ins>
      <w:ins w:id="490" w:author="Autor" w:date="2019-01-16T15:47:00Z">
        <w:r w:rsidR="00873682">
          <w:rPr>
            <w:rFonts w:ascii="Arial Narrow" w:hAnsi="Arial Narrow"/>
          </w:rPr>
          <w:t xml:space="preserve"> </w:t>
        </w:r>
        <w:r w:rsidR="00873682" w:rsidRPr="00204DBC">
          <w:rPr>
            <w:rFonts w:ascii="Arial Narrow" w:hAnsi="Arial Narrow"/>
            <w:b/>
          </w:rPr>
          <w:t>odborného personálu projektu</w:t>
        </w:r>
      </w:ins>
      <w:ins w:id="491" w:author="Autor" w:date="2018-06-21T10:27:00Z">
        <w:r w:rsidRPr="008248F2">
          <w:rPr>
            <w:rFonts w:ascii="Arial Narrow" w:hAnsi="Arial Narrow"/>
          </w:rPr>
          <w:t xml:space="preserve">, a to v súvislosti </w:t>
        </w:r>
        <w:r w:rsidRPr="008248F2">
          <w:rPr>
            <w:rFonts w:ascii="Arial Narrow" w:hAnsi="Arial Narrow"/>
            <w:u w:val="single"/>
          </w:rPr>
          <w:t xml:space="preserve">s </w:t>
        </w:r>
        <w:r w:rsidRPr="00CF5EBD">
          <w:rPr>
            <w:rFonts w:ascii="Arial Narrow" w:hAnsi="Arial Narrow"/>
            <w:u w:val="single"/>
          </w:rPr>
          <w:t xml:space="preserve">realizáciou </w:t>
        </w:r>
        <w:r>
          <w:rPr>
            <w:rFonts w:ascii="Arial Narrow" w:hAnsi="Arial Narrow"/>
            <w:u w:val="single"/>
          </w:rPr>
          <w:t>HAP</w:t>
        </w:r>
        <w:r w:rsidRPr="00CF5EBD">
          <w:rPr>
            <w:rFonts w:ascii="Arial Narrow" w:hAnsi="Arial Narrow"/>
          </w:rPr>
          <w:t xml:space="preserve"> (priame výdavky).</w:t>
        </w:r>
      </w:ins>
    </w:p>
    <w:tbl>
      <w:tblPr>
        <w:tblStyle w:val="Svetlzoznamzvraznenie1"/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7"/>
        <w:gridCol w:w="6667"/>
      </w:tblGrid>
      <w:tr w:rsidR="00DB4141" w:rsidRPr="008248F2" w14:paraId="4DCB8FEF" w14:textId="77777777" w:rsidTr="00B52C5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hRule="exact" w:val="340"/>
          <w:ins w:id="492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D9D9D9" w:themeFill="background1" w:themeFillShade="D9"/>
            <w:noWrap/>
            <w:vAlign w:val="center"/>
          </w:tcPr>
          <w:p w14:paraId="46A5BC53" w14:textId="77777777" w:rsidR="00DB4141" w:rsidRPr="008248F2" w:rsidRDefault="00DB4141" w:rsidP="00B52C5D">
            <w:pPr>
              <w:widowControl w:val="0"/>
              <w:spacing w:after="0" w:line="240" w:lineRule="auto"/>
              <w:jc w:val="center"/>
              <w:rPr>
                <w:ins w:id="493" w:author="Autor" w:date="2018-06-21T10:27:00Z"/>
                <w:rFonts w:ascii="Arial Narrow" w:hAnsi="Arial Narrow"/>
                <w:b w:val="0"/>
              </w:rPr>
            </w:pPr>
            <w:ins w:id="494" w:author="Autor" w:date="2018-06-21T10:27:00Z">
              <w:r w:rsidRPr="008248F2">
                <w:rPr>
                  <w:rFonts w:ascii="Arial Narrow" w:hAnsi="Arial Narrow"/>
                </w:rPr>
                <w:t>Pracovná pozícia</w:t>
              </w:r>
              <w:r w:rsidRPr="00B7601F">
                <w:rPr>
                  <w:rStyle w:val="Odkaznapoznmkupodiarou"/>
                  <w:rFonts w:ascii="Arial Narrow" w:hAnsi="Arial Narrow"/>
                  <w:b w:val="0"/>
                </w:rPr>
                <w:footnoteReference w:id="24"/>
              </w:r>
            </w:ins>
          </w:p>
        </w:tc>
        <w:tc>
          <w:tcPr>
            <w:tcW w:w="6667" w:type="dxa"/>
            <w:shd w:val="clear" w:color="auto" w:fill="D9D9D9" w:themeFill="background1" w:themeFillShade="D9"/>
            <w:noWrap/>
            <w:vAlign w:val="center"/>
          </w:tcPr>
          <w:p w14:paraId="5F36A101" w14:textId="77777777" w:rsidR="00DB4141" w:rsidRPr="008248F2" w:rsidRDefault="00DB4141" w:rsidP="00B52C5D">
            <w:pPr>
              <w:widowControl w:val="0"/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ns w:id="497" w:author="Autor" w:date="2018-06-21T10:27:00Z"/>
                <w:rFonts w:ascii="Arial Narrow" w:hAnsi="Arial Narrow"/>
              </w:rPr>
            </w:pPr>
            <w:ins w:id="498" w:author="Autor" w:date="2018-06-21T10:27:00Z">
              <w:r w:rsidRPr="008248F2">
                <w:rPr>
                  <w:rFonts w:ascii="Arial Narrow" w:hAnsi="Arial Narrow"/>
                </w:rPr>
                <w:t>Príklady činností vykonávaných v projekte</w:t>
              </w:r>
            </w:ins>
          </w:p>
        </w:tc>
      </w:tr>
      <w:tr w:rsidR="00DB4141" w:rsidRPr="008248F2" w14:paraId="2A74CB96" w14:textId="77777777" w:rsidTr="00827C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ins w:id="499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155DA53C" w14:textId="77777777" w:rsidR="00DB4141" w:rsidRPr="008248F2" w:rsidRDefault="00DB4141" w:rsidP="00B52C5D">
            <w:pPr>
              <w:spacing w:after="0" w:line="240" w:lineRule="auto"/>
              <w:jc w:val="center"/>
              <w:rPr>
                <w:ins w:id="500" w:author="Autor" w:date="2018-06-21T10:27:00Z"/>
                <w:rFonts w:ascii="Arial Narrow" w:hAnsi="Arial Narrow"/>
                <w:b w:val="0"/>
              </w:rPr>
            </w:pPr>
            <w:ins w:id="501" w:author="Autor" w:date="2018-06-21T10:27:00Z">
              <w:r w:rsidRPr="00B7601F">
                <w:rPr>
                  <w:rFonts w:ascii="Arial Narrow" w:hAnsi="Arial Narrow"/>
                  <w:b w:val="0"/>
                </w:rPr>
                <w:t>Odborný koordinátor</w:t>
              </w:r>
              <w:r w:rsidRPr="00B7601F">
                <w:rPr>
                  <w:rStyle w:val="Odkaznapoznmkupodiarou"/>
                  <w:rFonts w:ascii="Arial Narrow" w:hAnsi="Arial Narrow"/>
                  <w:b w:val="0"/>
                </w:rPr>
                <w:footnoteReference w:id="25"/>
              </w:r>
            </w:ins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4498A75E" w14:textId="77777777" w:rsidR="00DB4141" w:rsidRPr="005150F0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04" w:author="Autor" w:date="2018-06-21T10:27:00Z"/>
                <w:rFonts w:ascii="Arial Narrow" w:hAnsi="Arial Narrow"/>
                <w:szCs w:val="22"/>
                <w:lang w:val="sk-SK"/>
              </w:rPr>
            </w:pPr>
            <w:ins w:id="505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zodpovednosť za realizáciu HAP a </w:t>
              </w:r>
              <w:r w:rsidRPr="005150F0">
                <w:rPr>
                  <w:rFonts w:ascii="Arial Narrow" w:hAnsi="Arial Narrow"/>
                  <w:lang w:val="sk-SK"/>
                </w:rPr>
                <w:t>napĺňanie merateľných ukazovateľov projektu</w:t>
              </w:r>
            </w:ins>
          </w:p>
          <w:p w14:paraId="2F59A04F" w14:textId="77777777" w:rsidR="00DB4141" w:rsidRPr="005150F0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06" w:author="Autor" w:date="2018-06-21T10:27:00Z"/>
                <w:rFonts w:ascii="Arial Narrow" w:hAnsi="Arial Narrow"/>
                <w:szCs w:val="22"/>
                <w:lang w:val="sk-SK"/>
              </w:rPr>
            </w:pPr>
            <w:ins w:id="507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koordinácia úloh a činností </w:t>
              </w:r>
              <w:r w:rsidRPr="005150F0">
                <w:rPr>
                  <w:rFonts w:ascii="Arial Narrow" w:hAnsi="Arial Narrow"/>
                  <w:lang w:val="sk-SK"/>
                </w:rPr>
                <w:t xml:space="preserve">nevyhnutných pre realizáciu HAP v súlade </w:t>
              </w:r>
              <w:r w:rsidRPr="005150F0">
                <w:rPr>
                  <w:rFonts w:ascii="Arial Narrow" w:hAnsi="Arial Narrow"/>
                  <w:lang w:val="sk-SK"/>
                </w:rPr>
                <w:br/>
                <w:t>s harmonogramom realizácie aktivít projektu a rozpočtom projektu</w:t>
              </w:r>
            </w:ins>
          </w:p>
          <w:p w14:paraId="1C67C467" w14:textId="77777777" w:rsidR="00DB4141" w:rsidRPr="005150F0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08" w:author="Autor" w:date="2018-06-21T10:27:00Z"/>
                <w:rFonts w:ascii="Arial Narrow" w:hAnsi="Arial Narrow"/>
                <w:szCs w:val="22"/>
                <w:lang w:val="sk-SK"/>
              </w:rPr>
            </w:pPr>
            <w:ins w:id="509" w:author="Autor" w:date="2018-06-21T10:27:00Z">
              <w:r w:rsidRPr="005150F0">
                <w:rPr>
                  <w:rFonts w:ascii="Arial Narrow" w:hAnsi="Arial Narrow"/>
                  <w:lang w:val="sk-SK"/>
                </w:rPr>
                <w:t>koordinácia ľudských zdrojov zapojených do realizácie HAP</w:t>
              </w:r>
            </w:ins>
          </w:p>
          <w:p w14:paraId="53E664C1" w14:textId="77777777" w:rsidR="00DB4141" w:rsidRPr="00487BBE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10" w:author="Autor" w:date="2019-02-04T16:12:00Z"/>
                <w:rFonts w:ascii="Arial Narrow" w:hAnsi="Arial Narrow"/>
                <w:szCs w:val="22"/>
                <w:lang w:val="sk-SK"/>
              </w:rPr>
            </w:pPr>
            <w:ins w:id="511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>zabezpečenie spolupráce s</w:t>
              </w:r>
              <w:r w:rsidRPr="005150F0">
                <w:rPr>
                  <w:rFonts w:ascii="Arial Narrow" w:hAnsi="Arial Narrow"/>
                  <w:lang w:val="sk-SK"/>
                </w:rPr>
                <w:t> dodávateľmi tovarov/poskytovateľmi služieb v rámci HAP</w:t>
              </w:r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  <w:r w:rsidRPr="005150F0">
                <w:rPr>
                  <w:rFonts w:ascii="Arial Narrow" w:hAnsi="Arial Narrow"/>
                  <w:lang w:val="sk-SK"/>
                </w:rPr>
                <w:t>a dohľad nad vecným plnením zmlúv s nimi uzatvorených</w:t>
              </w:r>
            </w:ins>
          </w:p>
          <w:p w14:paraId="626D7045" w14:textId="2C7A2E8C" w:rsidR="00487BBE" w:rsidRPr="00B7601F" w:rsidRDefault="00487BBE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12" w:author="Autor" w:date="2018-06-21T10:27:00Z"/>
                <w:rFonts w:ascii="Arial Narrow" w:hAnsi="Arial Narrow"/>
                <w:szCs w:val="22"/>
                <w:lang w:val="sk-SK"/>
              </w:rPr>
            </w:pPr>
            <w:ins w:id="513" w:author="Autor" w:date="2019-02-04T16:12:00Z">
              <w:r w:rsidRPr="00B7601F">
                <w:rPr>
                  <w:rFonts w:ascii="Arial Narrow" w:hAnsi="Arial Narrow"/>
                  <w:lang w:val="sk-SK"/>
                </w:rPr>
                <w:t>riadenie prác v oblasti prieskumu environmentálnych záťaží zabezpečených vlastnými kapacitami prijímateľa</w:t>
              </w:r>
            </w:ins>
          </w:p>
          <w:p w14:paraId="42935D73" w14:textId="6C491683" w:rsidR="00DB4141" w:rsidRPr="00487BBE" w:rsidRDefault="00DB4141" w:rsidP="003D5345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14" w:author="Autor" w:date="2018-06-21T10:27:00Z"/>
                <w:rFonts w:ascii="Arial Narrow" w:hAnsi="Arial Narrow"/>
                <w:szCs w:val="22"/>
                <w:lang w:val="sk-SK"/>
              </w:rPr>
            </w:pPr>
            <w:ins w:id="515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kontrolná činnosť a pripomienkovanie výstupov vypracovaných </w:t>
              </w:r>
            </w:ins>
            <w:ins w:id="516" w:author="Autor" w:date="2019-02-05T14:50:00Z">
              <w:r w:rsidR="003D5345" w:rsidRPr="003427F2">
                <w:rPr>
                  <w:rFonts w:ascii="Arial Narrow" w:hAnsi="Arial Narrow"/>
                  <w:szCs w:val="22"/>
                  <w:lang w:val="sk-SK"/>
                </w:rPr>
                <w:t>externým</w:t>
              </w:r>
              <w:r w:rsidR="003D5345">
                <w:rPr>
                  <w:rFonts w:ascii="Arial Narrow" w:hAnsi="Arial Narrow"/>
                  <w:szCs w:val="22"/>
                  <w:lang w:val="sk-SK"/>
                </w:rPr>
                <w:t>i</w:t>
              </w:r>
              <w:r w:rsidR="003D5345" w:rsidRPr="003427F2">
                <w:rPr>
                  <w:rFonts w:ascii="Arial Narrow" w:hAnsi="Arial Narrow"/>
                  <w:szCs w:val="22"/>
                  <w:lang w:val="sk-SK"/>
                </w:rPr>
                <w:t xml:space="preserve"> dodávateľm</w:t>
              </w:r>
              <w:r w:rsidR="003D5345">
                <w:rPr>
                  <w:rFonts w:ascii="Arial Narrow" w:hAnsi="Arial Narrow"/>
                  <w:szCs w:val="22"/>
                  <w:lang w:val="sk-SK"/>
                </w:rPr>
                <w:t>i</w:t>
              </w:r>
            </w:ins>
          </w:p>
        </w:tc>
      </w:tr>
      <w:tr w:rsidR="00DB4141" w:rsidRPr="008248F2" w14:paraId="2E79EFF7" w14:textId="77777777" w:rsidTr="00B52C5D">
        <w:trPr>
          <w:trHeight w:val="567"/>
          <w:ins w:id="517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5DB305EB" w14:textId="77777777" w:rsidR="00DB4141" w:rsidRPr="00827CBD" w:rsidRDefault="00DB4141" w:rsidP="00B52C5D">
            <w:pPr>
              <w:spacing w:after="0" w:line="240" w:lineRule="auto"/>
              <w:jc w:val="center"/>
              <w:rPr>
                <w:ins w:id="518" w:author="Autor" w:date="2018-06-21T10:27:00Z"/>
                <w:rFonts w:ascii="Arial Narrow" w:hAnsi="Arial Narrow"/>
                <w:b w:val="0"/>
              </w:rPr>
            </w:pPr>
            <w:ins w:id="519" w:author="Autor" w:date="2018-06-21T10:27:00Z">
              <w:r w:rsidRPr="00827CBD">
                <w:rPr>
                  <w:rFonts w:ascii="Arial Narrow" w:hAnsi="Arial Narrow"/>
                  <w:b w:val="0"/>
                </w:rPr>
                <w:t>Expert/špecialista</w:t>
              </w:r>
            </w:ins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37F6ECB3" w14:textId="147036D1" w:rsidR="00DB4141" w:rsidRPr="005150F0" w:rsidRDefault="00DB4141" w:rsidP="00ED3299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20" w:author="Autor" w:date="2018-06-21T10:27:00Z"/>
                <w:rFonts w:ascii="Arial Narrow" w:hAnsi="Arial Narrow"/>
                <w:szCs w:val="22"/>
                <w:lang w:val="sk-SK"/>
              </w:rPr>
            </w:pPr>
            <w:ins w:id="521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odborné činnosti na úrovni špecialistu (napr. </w:t>
              </w:r>
            </w:ins>
            <w:ins w:id="522" w:author="Autor" w:date="2018-06-25T10:57:00Z"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 xml:space="preserve">vykonávanie špeciálnych meraní </w:t>
              </w:r>
              <w:r w:rsidR="0057131B">
                <w:rPr>
                  <w:rFonts w:ascii="Arial Narrow" w:hAnsi="Arial Narrow"/>
                  <w:szCs w:val="22"/>
                  <w:lang w:val="sk-SK"/>
                </w:rPr>
                <w:t>a analýz v</w:t>
              </w:r>
            </w:ins>
            <w:ins w:id="523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524" w:author="Autor" w:date="2018-06-25T10:57:00Z">
              <w:r w:rsidR="0057131B">
                <w:rPr>
                  <w:rFonts w:ascii="Arial Narrow" w:hAnsi="Arial Narrow"/>
                  <w:szCs w:val="22"/>
                  <w:lang w:val="sk-SK"/>
                </w:rPr>
                <w:t>teréne</w:t>
              </w:r>
            </w:ins>
            <w:ins w:id="525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  <w:ins w:id="526" w:author="Autor" w:date="2018-06-25T10:57:00Z">
              <w:r w:rsidR="0057131B">
                <w:rPr>
                  <w:rFonts w:ascii="Arial Narrow" w:hAnsi="Arial Narrow"/>
                  <w:szCs w:val="22"/>
                  <w:lang w:val="sk-SK"/>
                </w:rPr>
                <w:t xml:space="preserve"> analýza a </w:t>
              </w:r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>spracovanie údajov</w:t>
              </w:r>
              <w:r w:rsidR="0057131B">
                <w:rPr>
                  <w:rFonts w:ascii="Arial Narrow" w:hAnsi="Arial Narrow"/>
                  <w:szCs w:val="22"/>
                  <w:lang w:val="sk-SK"/>
                </w:rPr>
                <w:t>/dát</w:t>
              </w:r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 xml:space="preserve"> z</w:t>
              </w:r>
            </w:ins>
            <w:ins w:id="527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528" w:author="Autor" w:date="2018-06-25T10:57:00Z"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>terénu</w:t>
              </w:r>
            </w:ins>
            <w:ins w:id="529" w:author="Autor" w:date="2018-06-25T10:58:00Z">
              <w:r w:rsidR="0057131B"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  <w:ins w:id="530" w:author="Autor" w:date="2018-06-25T10:57:00Z">
              <w:r w:rsidR="0057131B" w:rsidRPr="003427F2">
                <w:rPr>
                  <w:rFonts w:ascii="Arial Narrow" w:hAnsi="Arial Narrow"/>
                  <w:szCs w:val="22"/>
                  <w:lang w:val="sk-SK"/>
                </w:rPr>
                <w:t xml:space="preserve"> vypracovanie dokumentácie</w:t>
              </w:r>
            </w:ins>
            <w:ins w:id="531" w:author="Autor" w:date="2018-06-21T10:27:00Z">
              <w:r w:rsidRPr="005150F0">
                <w:rPr>
                  <w:rFonts w:ascii="Arial Narrow" w:hAnsi="Arial Narrow"/>
                  <w:szCs w:val="22"/>
                  <w:lang w:val="sk-SK"/>
                </w:rPr>
                <w:t>; pripomienkovanie dokumentov</w:t>
              </w:r>
            </w:ins>
            <w:ins w:id="532" w:author="Autor" w:date="2018-06-25T10:59:00Z">
              <w:r w:rsidR="0057131B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533" w:author="Autor" w:date="2018-06-21T10:27:00Z">
              <w:r w:rsidR="0057131B">
                <w:rPr>
                  <w:rFonts w:ascii="Arial Narrow" w:hAnsi="Arial Narrow"/>
                  <w:szCs w:val="22"/>
                  <w:lang w:val="sk-SK"/>
                </w:rPr>
                <w:t xml:space="preserve">vypracovaných </w:t>
              </w:r>
            </w:ins>
            <w:ins w:id="534" w:author="Autor" w:date="2019-02-05T14:53:00Z">
              <w:r w:rsidR="003D5345" w:rsidRPr="003427F2">
                <w:rPr>
                  <w:rFonts w:ascii="Arial Narrow" w:hAnsi="Arial Narrow"/>
                  <w:szCs w:val="22"/>
                  <w:lang w:val="sk-SK"/>
                </w:rPr>
                <w:t>externým</w:t>
              </w:r>
              <w:r w:rsidR="003D5345">
                <w:rPr>
                  <w:rFonts w:ascii="Arial Narrow" w:hAnsi="Arial Narrow"/>
                  <w:szCs w:val="22"/>
                  <w:lang w:val="sk-SK"/>
                </w:rPr>
                <w:t>i</w:t>
              </w:r>
              <w:r w:rsidR="003D5345" w:rsidRPr="005150F0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535" w:author="Autor" w:date="2018-06-25T11:01:00Z">
              <w:r w:rsidR="00ED3299" w:rsidRPr="005150F0">
                <w:rPr>
                  <w:rFonts w:ascii="Arial Narrow" w:hAnsi="Arial Narrow"/>
                  <w:szCs w:val="22"/>
                  <w:lang w:val="sk-SK"/>
                </w:rPr>
                <w:t>dodávateľmi</w:t>
              </w:r>
            </w:ins>
            <w:ins w:id="536" w:author="Autor" w:date="2018-06-21T10:27:00Z">
              <w:r w:rsidRPr="005150F0">
                <w:rPr>
                  <w:rFonts w:ascii="Arial Narrow" w:hAnsi="Arial Narrow"/>
                  <w:lang w:val="sk-SK"/>
                </w:rPr>
                <w:t xml:space="preserve">; </w:t>
              </w:r>
              <w:r w:rsidRPr="005150F0">
                <w:rPr>
                  <w:rFonts w:ascii="Arial Narrow" w:hAnsi="Arial Narrow"/>
                  <w:szCs w:val="22"/>
                  <w:lang w:val="sk-SK"/>
                </w:rPr>
                <w:t xml:space="preserve">lektorovanie počas informačných aktivít organizačne zabezpečených </w:t>
              </w:r>
              <w:r w:rsidRPr="005150F0">
                <w:rPr>
                  <w:rFonts w:ascii="Arial Narrow" w:hAnsi="Arial Narrow"/>
                  <w:lang w:val="sk-SK"/>
                </w:rPr>
                <w:t xml:space="preserve">vlastnými kapacitami </w:t>
              </w:r>
              <w:r w:rsidRPr="005150F0">
                <w:rPr>
                  <w:rFonts w:ascii="Arial Narrow" w:hAnsi="Arial Narrow"/>
                  <w:szCs w:val="22"/>
                  <w:lang w:val="sk-SK"/>
                </w:rPr>
                <w:t>prijímateľa, resp.</w:t>
              </w:r>
              <w:r w:rsidRPr="005150F0">
                <w:rPr>
                  <w:rFonts w:ascii="Arial Narrow" w:hAnsi="Arial Narrow"/>
                  <w:lang w:val="sk-SK"/>
                </w:rPr>
                <w:t xml:space="preserve"> dodávateľsky </w:t>
              </w:r>
              <w:r w:rsidRPr="005150F0">
                <w:rPr>
                  <w:rFonts w:ascii="Arial Narrow" w:hAnsi="Arial Narrow"/>
                  <w:szCs w:val="22"/>
                  <w:lang w:val="sk-SK"/>
                </w:rPr>
                <w:t>a iné)</w:t>
              </w:r>
            </w:ins>
          </w:p>
          <w:p w14:paraId="608C3059" w14:textId="77777777" w:rsidR="00DB4141" w:rsidRDefault="00DB4141" w:rsidP="00ED3299">
            <w:pPr>
              <w:numPr>
                <w:ilvl w:val="0"/>
                <w:numId w:val="4"/>
              </w:numPr>
              <w:spacing w:before="40" w:after="40" w:line="240" w:lineRule="auto"/>
              <w:ind w:left="227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37" w:author="Autor" w:date="2018-06-25T10:56:00Z"/>
                <w:rFonts w:ascii="Arial Narrow" w:hAnsi="Arial Narrow"/>
              </w:rPr>
            </w:pPr>
            <w:ins w:id="538" w:author="Autor" w:date="2018-06-21T10:27:00Z">
              <w:r w:rsidRPr="005150F0">
                <w:rPr>
                  <w:rFonts w:ascii="Arial Narrow" w:hAnsi="Arial Narrow"/>
                </w:rPr>
                <w:t xml:space="preserve">odborný dohľad nad </w:t>
              </w:r>
            </w:ins>
            <w:ins w:id="539" w:author="Autor" w:date="2018-06-25T10:53:00Z">
              <w:r w:rsidR="0057131B" w:rsidRPr="000738D0">
                <w:rPr>
                  <w:rFonts w:ascii="Arial Narrow" w:hAnsi="Arial Narrow"/>
                </w:rPr>
                <w:t>realizáciou prác v oblasti</w:t>
              </w:r>
              <w:r w:rsidR="0057131B" w:rsidRPr="005150F0">
                <w:rPr>
                  <w:rFonts w:ascii="Arial Narrow" w:hAnsi="Arial Narrow"/>
                </w:rPr>
                <w:t xml:space="preserve"> </w:t>
              </w:r>
            </w:ins>
            <w:ins w:id="540" w:author="Autor" w:date="2018-06-21T10:43:00Z">
              <w:r w:rsidR="002620A5" w:rsidRPr="005150F0">
                <w:rPr>
                  <w:rFonts w:ascii="Arial Narrow" w:hAnsi="Arial Narrow"/>
                </w:rPr>
                <w:t>prieskum</w:t>
              </w:r>
            </w:ins>
            <w:ins w:id="541" w:author="Autor" w:date="2018-06-25T10:53:00Z">
              <w:r w:rsidR="0057131B">
                <w:rPr>
                  <w:rFonts w:ascii="Arial Narrow" w:hAnsi="Arial Narrow"/>
                </w:rPr>
                <w:t>u</w:t>
              </w:r>
            </w:ins>
            <w:ins w:id="542" w:author="Autor" w:date="2018-06-21T10:43:00Z">
              <w:r w:rsidR="002620A5" w:rsidRPr="005150F0">
                <w:rPr>
                  <w:rFonts w:ascii="Arial Narrow" w:hAnsi="Arial Narrow"/>
                </w:rPr>
                <w:t xml:space="preserve"> environmentálnych záťaží</w:t>
              </w:r>
            </w:ins>
            <w:ins w:id="543" w:author="Autor" w:date="2018-06-21T10:27:00Z">
              <w:r w:rsidRPr="005150F0">
                <w:rPr>
                  <w:rFonts w:ascii="Arial Narrow" w:hAnsi="Arial Narrow"/>
                </w:rPr>
                <w:t xml:space="preserve"> zabezpečen</w:t>
              </w:r>
            </w:ins>
            <w:ins w:id="544" w:author="Autor" w:date="2018-06-21T10:44:00Z">
              <w:r w:rsidR="002620A5" w:rsidRPr="005150F0">
                <w:rPr>
                  <w:rFonts w:ascii="Arial Narrow" w:hAnsi="Arial Narrow"/>
                </w:rPr>
                <w:t>ý</w:t>
              </w:r>
            </w:ins>
            <w:ins w:id="545" w:author="Autor" w:date="2018-06-25T10:53:00Z">
              <w:r w:rsidR="0057131B">
                <w:rPr>
                  <w:rFonts w:ascii="Arial Narrow" w:hAnsi="Arial Narrow"/>
                </w:rPr>
                <w:t>ch</w:t>
              </w:r>
            </w:ins>
            <w:ins w:id="546" w:author="Autor" w:date="2018-06-21T10:27:00Z">
              <w:r w:rsidRPr="005150F0">
                <w:rPr>
                  <w:rFonts w:ascii="Arial Narrow" w:hAnsi="Arial Narrow"/>
                </w:rPr>
                <w:t xml:space="preserve"> vlastnými kapacitami prijímateľa</w:t>
              </w:r>
            </w:ins>
          </w:p>
          <w:p w14:paraId="05CF10D1" w14:textId="77777777" w:rsidR="0057131B" w:rsidRDefault="00ED3299" w:rsidP="00ED3299">
            <w:pPr>
              <w:numPr>
                <w:ilvl w:val="0"/>
                <w:numId w:val="4"/>
              </w:numPr>
              <w:spacing w:before="40" w:after="40" w:line="240" w:lineRule="auto"/>
              <w:ind w:left="227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47" w:author="Autor" w:date="2018-06-25T11:03:00Z"/>
                <w:rFonts w:ascii="Arial Narrow" w:hAnsi="Arial Narrow"/>
              </w:rPr>
            </w:pPr>
            <w:ins w:id="548" w:author="Autor" w:date="2018-06-25T11:03:00Z">
              <w:r w:rsidRPr="003427F2">
                <w:rPr>
                  <w:rFonts w:ascii="Arial Narrow" w:hAnsi="Arial Narrow"/>
                </w:rPr>
                <w:lastRenderedPageBreak/>
                <w:t>kontrolná činnosť práce vykonávanej dodávateľm</w:t>
              </w:r>
              <w:r>
                <w:rPr>
                  <w:rFonts w:ascii="Arial Narrow" w:hAnsi="Arial Narrow"/>
                </w:rPr>
                <w:t>i na základe zmluvných vzťahov</w:t>
              </w:r>
            </w:ins>
          </w:p>
          <w:p w14:paraId="16E37130" w14:textId="5B4782F6" w:rsidR="00ED3299" w:rsidRPr="005150F0" w:rsidRDefault="00ED3299" w:rsidP="00ED3299">
            <w:pPr>
              <w:numPr>
                <w:ilvl w:val="0"/>
                <w:numId w:val="4"/>
              </w:numPr>
              <w:spacing w:before="40" w:after="40" w:line="240" w:lineRule="auto"/>
              <w:ind w:left="227" w:hanging="22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49" w:author="Autor" w:date="2018-06-21T10:27:00Z"/>
                <w:rFonts w:ascii="Arial Narrow" w:hAnsi="Arial Narrow"/>
              </w:rPr>
            </w:pPr>
            <w:ins w:id="550" w:author="Autor" w:date="2018-06-25T11:03:00Z">
              <w:r w:rsidRPr="003427F2">
                <w:rPr>
                  <w:rFonts w:ascii="Arial Narrow" w:hAnsi="Arial Narrow"/>
                </w:rPr>
                <w:t>sp</w:t>
              </w:r>
              <w:r>
                <w:rPr>
                  <w:rFonts w:ascii="Arial Narrow" w:hAnsi="Arial Narrow"/>
                </w:rPr>
                <w:t>olupráca s vlastníkmi pozemkov</w:t>
              </w:r>
            </w:ins>
          </w:p>
        </w:tc>
      </w:tr>
      <w:tr w:rsidR="00DB4141" w:rsidRPr="008248F2" w14:paraId="18221525" w14:textId="77777777" w:rsidTr="00827CB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4"/>
          <w:ins w:id="551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EEAF6" w:themeFill="accent1" w:themeFillTint="33"/>
            <w:vAlign w:val="center"/>
          </w:tcPr>
          <w:p w14:paraId="16F7B30C" w14:textId="77777777" w:rsidR="00DB4141" w:rsidRPr="00827CBD" w:rsidRDefault="00DB4141" w:rsidP="00B52C5D">
            <w:pPr>
              <w:spacing w:after="0" w:line="240" w:lineRule="auto"/>
              <w:jc w:val="center"/>
              <w:rPr>
                <w:ins w:id="552" w:author="Autor" w:date="2018-06-21T10:27:00Z"/>
                <w:rFonts w:ascii="Arial Narrow" w:hAnsi="Arial Narrow"/>
                <w:b w:val="0"/>
              </w:rPr>
            </w:pPr>
            <w:ins w:id="553" w:author="Autor" w:date="2018-06-21T10:27:00Z">
              <w:r w:rsidRPr="00827CBD">
                <w:rPr>
                  <w:rFonts w:ascii="Arial Narrow" w:hAnsi="Arial Narrow"/>
                  <w:b w:val="0"/>
                </w:rPr>
                <w:lastRenderedPageBreak/>
                <w:t>Odborný/technický pracovník</w:t>
              </w:r>
            </w:ins>
          </w:p>
        </w:tc>
        <w:tc>
          <w:tcPr>
            <w:tcW w:w="6667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EEAF6" w:themeFill="accent1" w:themeFillTint="33"/>
            <w:vAlign w:val="center"/>
          </w:tcPr>
          <w:p w14:paraId="379C7E72" w14:textId="273457D8" w:rsidR="00DB4141" w:rsidRPr="00B2353A" w:rsidRDefault="00DB4141" w:rsidP="00DB4141">
            <w:pPr>
              <w:pStyle w:val="Odsekzoznamu"/>
              <w:widowControl w:val="0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54" w:author="Autor" w:date="2018-06-21T10:27:00Z"/>
                <w:rFonts w:ascii="Arial Narrow" w:hAnsi="Arial Narrow"/>
                <w:szCs w:val="22"/>
                <w:lang w:val="sk-SK"/>
              </w:rPr>
            </w:pPr>
            <w:ins w:id="555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 xml:space="preserve">výkon odborných/technických prác pri </w:t>
              </w:r>
            </w:ins>
            <w:ins w:id="556" w:author="Autor" w:date="2018-06-21T10:45:00Z">
              <w:r w:rsidR="002620A5" w:rsidRPr="002620A5">
                <w:rPr>
                  <w:rFonts w:ascii="Arial Narrow" w:hAnsi="Arial Narrow"/>
                  <w:szCs w:val="22"/>
                  <w:lang w:val="sk-SK"/>
                </w:rPr>
                <w:t>prieskum</w:t>
              </w:r>
              <w:r w:rsidR="002620A5">
                <w:rPr>
                  <w:rFonts w:ascii="Arial Narrow" w:hAnsi="Arial Narrow"/>
                  <w:szCs w:val="22"/>
                  <w:lang w:val="sk-SK"/>
                </w:rPr>
                <w:t>e</w:t>
              </w:r>
              <w:r w:rsidR="002620A5" w:rsidRPr="002620A5">
                <w:rPr>
                  <w:rFonts w:ascii="Arial Narrow" w:hAnsi="Arial Narrow"/>
                  <w:szCs w:val="22"/>
                  <w:lang w:val="sk-SK"/>
                </w:rPr>
                <w:t xml:space="preserve"> environmentálnych záťaží</w:t>
              </w:r>
              <w:r w:rsidR="002620A5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557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>zabezpečených vlastnými kapacitami prijímateľa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(napr. </w:t>
              </w:r>
            </w:ins>
            <w:ins w:id="558" w:author="Autor" w:date="2018-06-25T13:00:00Z"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>plánovanie a realizáci</w:t>
              </w:r>
              <w:r w:rsidR="000738D0">
                <w:rPr>
                  <w:rFonts w:ascii="Arial Narrow" w:hAnsi="Arial Narrow"/>
                  <w:szCs w:val="22"/>
                  <w:lang w:val="sk-SK"/>
                </w:rPr>
                <w:t>a</w:t>
              </w:r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 xml:space="preserve"> odberov vzoriek v</w:t>
              </w:r>
            </w:ins>
            <w:ins w:id="559" w:author="Autor" w:date="2018-06-25T13:01:00Z">
              <w:r w:rsidR="001201CD"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560" w:author="Autor" w:date="2018-06-25T13:00:00Z"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>teréne</w:t>
              </w:r>
            </w:ins>
            <w:ins w:id="561" w:author="Autor" w:date="2018-06-25T13:01:00Z">
              <w:r w:rsidR="001201CD">
                <w:rPr>
                  <w:rFonts w:ascii="Arial Narrow" w:hAnsi="Arial Narrow"/>
                  <w:szCs w:val="22"/>
                  <w:lang w:val="sk-SK"/>
                </w:rPr>
                <w:t>;</w:t>
              </w:r>
            </w:ins>
            <w:ins w:id="562" w:author="Autor" w:date="2018-06-25T13:00:00Z">
              <w:r w:rsidR="000738D0" w:rsidRPr="003427F2"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</w:ins>
            <w:ins w:id="563" w:author="Autor" w:date="2018-06-25T13:02:00Z">
              <w:r w:rsidR="001201CD" w:rsidRPr="003427F2">
                <w:rPr>
                  <w:rFonts w:ascii="Arial Narrow" w:hAnsi="Arial Narrow"/>
                  <w:szCs w:val="22"/>
                  <w:lang w:val="sk-SK"/>
                </w:rPr>
                <w:t xml:space="preserve">vykonávanie meraní </w:t>
              </w:r>
              <w:r w:rsidR="001201CD">
                <w:rPr>
                  <w:rFonts w:ascii="Arial Narrow" w:hAnsi="Arial Narrow"/>
                  <w:szCs w:val="22"/>
                  <w:lang w:val="sk-SK"/>
                </w:rPr>
                <w:t>v teréne</w:t>
              </w:r>
            </w:ins>
            <w:ins w:id="564" w:author="Autor" w:date="2018-06-21T10:27:00Z">
              <w:r>
                <w:rPr>
                  <w:rFonts w:ascii="Arial Narrow" w:hAnsi="Arial Narrow"/>
                  <w:szCs w:val="22"/>
                  <w:lang w:val="sk-SK"/>
                </w:rPr>
                <w:t> </w:t>
              </w:r>
            </w:ins>
            <w:ins w:id="565" w:author="Autor" w:date="2018-06-25T13:02:00Z">
              <w:r w:rsidR="001201CD">
                <w:rPr>
                  <w:rFonts w:ascii="Arial Narrow" w:hAnsi="Arial Narrow"/>
                  <w:szCs w:val="22"/>
                  <w:lang w:val="sk-SK"/>
                </w:rPr>
                <w:t xml:space="preserve">a </w:t>
              </w:r>
            </w:ins>
            <w:ins w:id="566" w:author="Autor" w:date="2018-06-21T10:27:00Z">
              <w:r>
                <w:rPr>
                  <w:rFonts w:ascii="Arial Narrow" w:hAnsi="Arial Narrow"/>
                  <w:szCs w:val="22"/>
                  <w:lang w:val="sk-SK"/>
                </w:rPr>
                <w:t>pod.)</w:t>
              </w:r>
            </w:ins>
          </w:p>
          <w:p w14:paraId="004AF63C" w14:textId="77777777" w:rsidR="00DB4141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67" w:author="Autor" w:date="2018-06-25T13:03:00Z"/>
                <w:rFonts w:ascii="Arial Narrow" w:hAnsi="Arial Narrow"/>
                <w:szCs w:val="22"/>
                <w:lang w:val="sk-SK"/>
              </w:rPr>
            </w:pPr>
            <w:ins w:id="568" w:author="Autor" w:date="2018-06-21T10:27:00Z">
              <w:r w:rsidRPr="00C82419">
                <w:rPr>
                  <w:rFonts w:ascii="Arial Narrow" w:hAnsi="Arial Narrow"/>
                  <w:szCs w:val="22"/>
                  <w:lang w:val="sk-SK"/>
                </w:rPr>
                <w:t>technické a organizačné zabezpečenie informačných aktivít realizovaných</w:t>
              </w:r>
              <w:r>
                <w:rPr>
                  <w:rFonts w:ascii="Arial Narrow" w:hAnsi="Arial Narrow"/>
                  <w:szCs w:val="22"/>
                  <w:lang w:val="sk-SK"/>
                </w:rPr>
                <w:t xml:space="preserve"> </w:t>
              </w:r>
              <w:r>
                <w:rPr>
                  <w:rFonts w:ascii="Arial Narrow" w:hAnsi="Arial Narrow"/>
                  <w:lang w:val="sk-SK"/>
                </w:rPr>
                <w:t>vlastnými</w:t>
              </w:r>
              <w:r w:rsidRPr="00C82419">
                <w:rPr>
                  <w:rFonts w:ascii="Arial Narrow" w:hAnsi="Arial Narrow"/>
                  <w:lang w:val="sk-SK"/>
                </w:rPr>
                <w:t xml:space="preserve"> kapacitami </w:t>
              </w:r>
              <w:r w:rsidRPr="00C82419">
                <w:rPr>
                  <w:rFonts w:ascii="Arial Narrow" w:hAnsi="Arial Narrow"/>
                  <w:szCs w:val="22"/>
                  <w:lang w:val="sk-SK"/>
                </w:rPr>
                <w:t>prijímateľa</w:t>
              </w:r>
            </w:ins>
          </w:p>
          <w:p w14:paraId="09AB9FE7" w14:textId="56D50DBC" w:rsidR="001201CD" w:rsidRPr="0008096A" w:rsidRDefault="001201CD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ns w:id="569" w:author="Autor" w:date="2018-06-21T10:27:00Z"/>
                <w:rFonts w:ascii="Arial Narrow" w:hAnsi="Arial Narrow"/>
                <w:szCs w:val="22"/>
                <w:lang w:val="sk-SK"/>
              </w:rPr>
            </w:pPr>
            <w:ins w:id="570" w:author="Autor" w:date="2018-06-25T13:03:00Z">
              <w:r w:rsidRPr="003427F2">
                <w:rPr>
                  <w:rFonts w:ascii="Arial Narrow" w:hAnsi="Arial Narrow"/>
                  <w:szCs w:val="22"/>
                  <w:lang w:val="sk-SK"/>
                </w:rPr>
                <w:t>sp</w:t>
              </w:r>
              <w:r>
                <w:rPr>
                  <w:rFonts w:ascii="Arial Narrow" w:hAnsi="Arial Narrow"/>
                  <w:szCs w:val="22"/>
                  <w:lang w:val="sk-SK"/>
                </w:rPr>
                <w:t>olupráca s vlastníkmi pozemkov</w:t>
              </w:r>
            </w:ins>
          </w:p>
        </w:tc>
      </w:tr>
      <w:tr w:rsidR="00DB4141" w:rsidRPr="008248F2" w14:paraId="03C6E1CB" w14:textId="77777777" w:rsidTr="00B52C5D">
        <w:trPr>
          <w:trHeight w:val="567"/>
          <w:ins w:id="571" w:author="Autor" w:date="2018-06-21T10:27:00Z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47" w:type="dxa"/>
            <w:shd w:val="clear" w:color="auto" w:fill="BDD6EE" w:themeFill="accent1" w:themeFillTint="66"/>
            <w:vAlign w:val="center"/>
          </w:tcPr>
          <w:p w14:paraId="6E91F711" w14:textId="77777777" w:rsidR="00DB4141" w:rsidRPr="00827CBD" w:rsidRDefault="00DB4141" w:rsidP="00B52C5D">
            <w:pPr>
              <w:spacing w:after="0" w:line="240" w:lineRule="auto"/>
              <w:jc w:val="center"/>
              <w:rPr>
                <w:ins w:id="572" w:author="Autor" w:date="2018-06-21T10:27:00Z"/>
                <w:rFonts w:ascii="Arial Narrow" w:hAnsi="Arial Narrow"/>
                <w:b w:val="0"/>
              </w:rPr>
            </w:pPr>
            <w:ins w:id="573" w:author="Autor" w:date="2018-06-21T10:27:00Z">
              <w:r w:rsidRPr="00827CBD">
                <w:rPr>
                  <w:rFonts w:ascii="Arial Narrow" w:hAnsi="Arial Narrow"/>
                  <w:b w:val="0"/>
                </w:rPr>
                <w:t>Terénny/pomocný pracovník</w:t>
              </w:r>
            </w:ins>
          </w:p>
        </w:tc>
        <w:tc>
          <w:tcPr>
            <w:tcW w:w="6667" w:type="dxa"/>
            <w:shd w:val="clear" w:color="auto" w:fill="BDD6EE" w:themeFill="accent1" w:themeFillTint="66"/>
            <w:vAlign w:val="center"/>
          </w:tcPr>
          <w:p w14:paraId="70C04414" w14:textId="30DF3F88" w:rsidR="00DB4141" w:rsidRPr="0008096A" w:rsidRDefault="00DB4141" w:rsidP="00DB4141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74" w:author="Autor" w:date="2018-06-21T10:27:00Z"/>
                <w:rFonts w:ascii="Arial Narrow" w:hAnsi="Arial Narrow"/>
                <w:szCs w:val="22"/>
                <w:lang w:val="sk-SK"/>
              </w:rPr>
            </w:pPr>
            <w:ins w:id="575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 xml:space="preserve">výkon terénnych/pomocných prác pri </w:t>
              </w:r>
            </w:ins>
            <w:ins w:id="576" w:author="Autor" w:date="2018-06-21T10:47:00Z">
              <w:r w:rsidR="002620A5" w:rsidRPr="002620A5">
                <w:rPr>
                  <w:rFonts w:ascii="Arial Narrow" w:hAnsi="Arial Narrow"/>
                  <w:szCs w:val="22"/>
                  <w:lang w:val="sk-SK"/>
                </w:rPr>
                <w:t>prieskum</w:t>
              </w:r>
            </w:ins>
            <w:ins w:id="577" w:author="Autor" w:date="2018-06-21T10:48:00Z">
              <w:r w:rsidR="002620A5">
                <w:rPr>
                  <w:rFonts w:ascii="Arial Narrow" w:hAnsi="Arial Narrow"/>
                  <w:szCs w:val="22"/>
                  <w:lang w:val="sk-SK"/>
                </w:rPr>
                <w:t>e</w:t>
              </w:r>
            </w:ins>
            <w:ins w:id="578" w:author="Autor" w:date="2018-06-21T10:47:00Z">
              <w:r w:rsidR="002620A5" w:rsidRPr="002620A5">
                <w:rPr>
                  <w:rFonts w:ascii="Arial Narrow" w:hAnsi="Arial Narrow"/>
                  <w:szCs w:val="22"/>
                  <w:lang w:val="sk-SK"/>
                </w:rPr>
                <w:t xml:space="preserve"> environmentálnych záťaží</w:t>
              </w:r>
            </w:ins>
            <w:ins w:id="579" w:author="Autor" w:date="2018-06-21T10:27:00Z">
              <w:r w:rsidRPr="0008096A">
                <w:rPr>
                  <w:rFonts w:ascii="Arial Narrow" w:hAnsi="Arial Narrow"/>
                  <w:szCs w:val="22"/>
                  <w:lang w:val="sk-SK"/>
                </w:rPr>
                <w:t xml:space="preserve"> zabezpečených vlastnými kapacitami prijímateľa</w:t>
              </w:r>
            </w:ins>
            <w:ins w:id="580" w:author="Autor" w:date="2018-06-25T13:04:00Z">
              <w:r w:rsidR="001201CD">
                <w:rPr>
                  <w:rFonts w:ascii="Arial Narrow" w:hAnsi="Arial Narrow"/>
                  <w:szCs w:val="22"/>
                  <w:lang w:val="sk-SK"/>
                </w:rPr>
                <w:t xml:space="preserve"> (napr. odber vzoriek v teréne, </w:t>
              </w:r>
              <w:r w:rsidR="001201CD" w:rsidRPr="003427F2">
                <w:rPr>
                  <w:rFonts w:ascii="Arial Narrow" w:hAnsi="Arial Narrow"/>
                  <w:szCs w:val="22"/>
                  <w:lang w:val="sk-SK"/>
                </w:rPr>
                <w:t>čistenie a príprava odberných mies</w:t>
              </w:r>
              <w:r w:rsidR="001201CD">
                <w:rPr>
                  <w:rFonts w:ascii="Arial Narrow" w:hAnsi="Arial Narrow"/>
                  <w:szCs w:val="22"/>
                  <w:lang w:val="sk-SK"/>
                </w:rPr>
                <w:t>t /vrtov/ pred vykonaním meraní a pod.)</w:t>
              </w:r>
            </w:ins>
          </w:p>
          <w:p w14:paraId="1B00ABAE" w14:textId="66A6DF0D" w:rsidR="00DB4141" w:rsidRPr="0008096A" w:rsidRDefault="001201CD" w:rsidP="001201CD">
            <w:pPr>
              <w:pStyle w:val="Odsekzoznamu"/>
              <w:numPr>
                <w:ilvl w:val="0"/>
                <w:numId w:val="4"/>
              </w:numPr>
              <w:spacing w:before="40" w:after="40"/>
              <w:ind w:left="227" w:hanging="227"/>
              <w:contextualSpacing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ns w:id="581" w:author="Autor" w:date="2018-06-21T10:27:00Z"/>
                <w:rFonts w:ascii="Arial Narrow" w:hAnsi="Arial Narrow"/>
                <w:szCs w:val="22"/>
                <w:lang w:val="sk-SK"/>
              </w:rPr>
            </w:pPr>
            <w:ins w:id="582" w:author="Autor" w:date="2018-06-25T13:07:00Z">
              <w:r w:rsidRPr="003427F2">
                <w:rPr>
                  <w:rFonts w:ascii="Arial Narrow" w:hAnsi="Arial Narrow"/>
                  <w:szCs w:val="22"/>
                  <w:lang w:val="sk-SK"/>
                </w:rPr>
                <w:t>výkon asistenčných prác v teréne podľa pokynov odborných pracovníkov</w:t>
              </w:r>
            </w:ins>
          </w:p>
        </w:tc>
      </w:tr>
    </w:tbl>
    <w:p w14:paraId="28D0D832" w14:textId="77777777" w:rsidR="00AF248E" w:rsidRDefault="00AF248E" w:rsidP="00AF248E">
      <w:pPr>
        <w:spacing w:after="0" w:line="240" w:lineRule="auto"/>
        <w:rPr>
          <w:rFonts w:ascii="Arial Narrow" w:hAnsi="Arial Narrow"/>
        </w:rPr>
      </w:pPr>
    </w:p>
    <w:p w14:paraId="557A7B81" w14:textId="77777777" w:rsidR="00AF248E" w:rsidRDefault="00AF248E" w:rsidP="00AF248E">
      <w:pPr>
        <w:spacing w:after="0" w:line="240" w:lineRule="auto"/>
        <w:rPr>
          <w:rFonts w:ascii="Arial Narrow" w:hAnsi="Arial Narrow"/>
        </w:rPr>
      </w:pPr>
    </w:p>
    <w:p w14:paraId="6F02B22E" w14:textId="77777777" w:rsidR="00AF248E" w:rsidRPr="00AF248E" w:rsidRDefault="00AF248E" w:rsidP="00AF248E">
      <w:pPr>
        <w:spacing w:after="0" w:line="240" w:lineRule="auto"/>
        <w:rPr>
          <w:rFonts w:ascii="Arial Narrow" w:hAnsi="Arial Narrow"/>
        </w:rPr>
      </w:pPr>
    </w:p>
    <w:p w14:paraId="6469AEAB" w14:textId="77777777" w:rsidR="001F4B96" w:rsidRPr="00AF248E" w:rsidRDefault="001F4B96" w:rsidP="00AF248E">
      <w:pPr>
        <w:spacing w:after="0" w:line="240" w:lineRule="auto"/>
      </w:pPr>
    </w:p>
    <w:sectPr w:rsidR="001F4B96" w:rsidRPr="00AF248E" w:rsidSect="003E0ED9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8" w:author="Autor" w:date="2019-02-04T16:25:00Z" w:initials="Autor">
    <w:p w14:paraId="132B6F4F" w14:textId="6533EFB7" w:rsidR="00DC4E69" w:rsidRDefault="00DC4E69">
      <w:pPr>
        <w:pStyle w:val="Textkomentra"/>
      </w:pPr>
      <w:r>
        <w:rPr>
          <w:rStyle w:val="Odkaznakomentr"/>
        </w:rPr>
        <w:annotationRef/>
      </w:r>
      <w:r w:rsidRPr="00957711">
        <w:rPr>
          <w:rFonts w:ascii="Arial Narrow" w:hAnsi="Arial Narrow"/>
        </w:rPr>
        <w:t>Pôvodné hypertextové prepojenie bolo</w:t>
      </w:r>
      <w:r>
        <w:rPr>
          <w:rFonts w:ascii="Arial Narrow" w:hAnsi="Arial Narrow"/>
        </w:rPr>
        <w:t xml:space="preserve"> upravené tak, aby </w:t>
      </w:r>
      <w:r w:rsidRPr="00793F04">
        <w:rPr>
          <w:rFonts w:ascii="Arial Narrow" w:hAnsi="Arial Narrow"/>
        </w:rPr>
        <w:t>odkaz</w:t>
      </w:r>
      <w:r>
        <w:rPr>
          <w:rFonts w:ascii="Arial Narrow" w:hAnsi="Arial Narrow"/>
        </w:rPr>
        <w:t xml:space="preserve">ovalo </w:t>
      </w:r>
      <w:r w:rsidRPr="00793F04">
        <w:rPr>
          <w:rFonts w:ascii="Arial Narrow" w:hAnsi="Arial Narrow"/>
        </w:rPr>
        <w:t>na</w:t>
      </w:r>
      <w:r>
        <w:rPr>
          <w:rFonts w:ascii="Arial Narrow" w:hAnsi="Arial Narrow"/>
        </w:rPr>
        <w:t xml:space="preserve"> </w:t>
      </w:r>
      <w:r w:rsidRPr="00E25CE6">
        <w:rPr>
          <w:rFonts w:ascii="Arial Narrow" w:hAnsi="Arial Narrow"/>
        </w:rPr>
        <w:t>príslušné miesto webov</w:t>
      </w:r>
      <w:r>
        <w:rPr>
          <w:rFonts w:ascii="Arial Narrow" w:hAnsi="Arial Narrow"/>
        </w:rPr>
        <w:t>ého</w:t>
      </w:r>
      <w:r w:rsidRPr="00E25CE6">
        <w:rPr>
          <w:rFonts w:ascii="Arial Narrow" w:hAnsi="Arial Narrow"/>
        </w:rPr>
        <w:t xml:space="preserve"> sídl</w:t>
      </w:r>
      <w:r>
        <w:rPr>
          <w:rFonts w:ascii="Arial Narrow" w:hAnsi="Arial Narrow"/>
        </w:rPr>
        <w:t>a</w:t>
      </w:r>
      <w:r w:rsidRPr="00E25CE6">
        <w:rPr>
          <w:rFonts w:ascii="Arial Narrow" w:hAnsi="Arial Narrow"/>
        </w:rPr>
        <w:t xml:space="preserve"> OP KŽP, kde sú zverejnené všetky verzie dokumentu</w:t>
      </w:r>
      <w:r>
        <w:rPr>
          <w:rFonts w:ascii="Arial Narrow" w:hAnsi="Arial Narrow"/>
        </w:rPr>
        <w:t xml:space="preserve"> </w:t>
      </w:r>
      <w:r w:rsidRPr="00793F04">
        <w:rPr>
          <w:rFonts w:ascii="Arial Narrow" w:hAnsi="Arial Narrow"/>
          <w:i/>
        </w:rPr>
        <w:t>Príručk</w:t>
      </w:r>
      <w:r>
        <w:rPr>
          <w:rFonts w:ascii="Arial Narrow" w:hAnsi="Arial Narrow"/>
          <w:i/>
        </w:rPr>
        <w:t>a</w:t>
      </w:r>
      <w:r w:rsidRPr="00793F04">
        <w:rPr>
          <w:rFonts w:ascii="Arial Narrow" w:hAnsi="Arial Narrow"/>
          <w:i/>
        </w:rPr>
        <w:t xml:space="preserve"> k oprávnenosti výdavkov pre dopytovo orientované projekty</w:t>
      </w:r>
      <w:r w:rsidRPr="00793F04">
        <w:rPr>
          <w:rFonts w:ascii="Arial Narrow" w:hAnsi="Arial Narrow"/>
        </w:rPr>
        <w:t xml:space="preserve"> OP KŽP</w:t>
      </w:r>
      <w:r>
        <w:rPr>
          <w:rFonts w:ascii="Arial Narrow" w:hAnsi="Arial Narrow"/>
        </w:rPr>
        <w:t>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132B6F4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5646D" w14:textId="77777777" w:rsidR="009F387C" w:rsidRDefault="009F387C" w:rsidP="003E0ED9">
      <w:pPr>
        <w:spacing w:after="0" w:line="240" w:lineRule="auto"/>
      </w:pPr>
      <w:r>
        <w:separator/>
      </w:r>
    </w:p>
  </w:endnote>
  <w:endnote w:type="continuationSeparator" w:id="0">
    <w:p w14:paraId="2264DE7B" w14:textId="77777777" w:rsidR="009F387C" w:rsidRDefault="009F387C" w:rsidP="003E0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4367221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  <w:szCs w:val="20"/>
      </w:rPr>
    </w:sdtEndPr>
    <w:sdtContent>
      <w:p w14:paraId="2A9409FC" w14:textId="77777777" w:rsidR="003E0ED9" w:rsidRPr="003E0ED9" w:rsidRDefault="003E0ED9">
        <w:pPr>
          <w:pStyle w:val="Pta"/>
          <w:jc w:val="center"/>
          <w:rPr>
            <w:rFonts w:ascii="Arial Narrow" w:hAnsi="Arial Narrow"/>
            <w:sz w:val="20"/>
            <w:szCs w:val="20"/>
          </w:rPr>
        </w:pPr>
        <w:r w:rsidRPr="003E0ED9">
          <w:rPr>
            <w:rFonts w:ascii="Arial Narrow" w:hAnsi="Arial Narrow"/>
            <w:sz w:val="20"/>
            <w:szCs w:val="20"/>
          </w:rPr>
          <w:fldChar w:fldCharType="begin"/>
        </w:r>
        <w:r w:rsidRPr="003E0ED9">
          <w:rPr>
            <w:rFonts w:ascii="Arial Narrow" w:hAnsi="Arial Narrow"/>
            <w:sz w:val="20"/>
            <w:szCs w:val="20"/>
          </w:rPr>
          <w:instrText>PAGE   \* MERGEFORMAT</w:instrText>
        </w:r>
        <w:r w:rsidRPr="003E0ED9">
          <w:rPr>
            <w:rFonts w:ascii="Arial Narrow" w:hAnsi="Arial Narrow"/>
            <w:sz w:val="20"/>
            <w:szCs w:val="20"/>
          </w:rPr>
          <w:fldChar w:fldCharType="separate"/>
        </w:r>
        <w:r w:rsidR="00A01330">
          <w:rPr>
            <w:rFonts w:ascii="Arial Narrow" w:hAnsi="Arial Narrow"/>
            <w:noProof/>
            <w:sz w:val="20"/>
            <w:szCs w:val="20"/>
          </w:rPr>
          <w:t>1</w:t>
        </w:r>
        <w:r w:rsidRPr="003E0ED9">
          <w:rPr>
            <w:rFonts w:ascii="Arial Narrow" w:hAnsi="Arial Narrow"/>
            <w:sz w:val="20"/>
            <w:szCs w:val="20"/>
          </w:rPr>
          <w:fldChar w:fldCharType="end"/>
        </w:r>
      </w:p>
    </w:sdtContent>
  </w:sdt>
  <w:p w14:paraId="0C4FDE45" w14:textId="77777777" w:rsidR="003E0ED9" w:rsidRDefault="003E0ED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1AA797" w14:textId="77777777" w:rsidR="009F387C" w:rsidRDefault="009F387C" w:rsidP="003E0ED9">
      <w:pPr>
        <w:spacing w:after="0" w:line="240" w:lineRule="auto"/>
      </w:pPr>
      <w:r>
        <w:separator/>
      </w:r>
    </w:p>
  </w:footnote>
  <w:footnote w:type="continuationSeparator" w:id="0">
    <w:p w14:paraId="202B31AB" w14:textId="77777777" w:rsidR="009F387C" w:rsidRDefault="009F387C" w:rsidP="003E0ED9">
      <w:pPr>
        <w:spacing w:after="0" w:line="240" w:lineRule="auto"/>
      </w:pPr>
      <w:r>
        <w:continuationSeparator/>
      </w:r>
    </w:p>
  </w:footnote>
  <w:footnote w:id="1">
    <w:p w14:paraId="41D833AC" w14:textId="0493CA1A" w:rsidR="00AF248E" w:rsidRPr="0008096A" w:rsidRDefault="00AF248E" w:rsidP="00AF248E">
      <w:pPr>
        <w:pStyle w:val="Textpoznmkypodiarou"/>
        <w:ind w:left="170" w:hanging="170"/>
        <w:jc w:val="both"/>
        <w:rPr>
          <w:ins w:id="32" w:author="Autor" w:date="2018-06-21T10:17:00Z"/>
          <w:rFonts w:ascii="Arial Narrow" w:hAnsi="Arial Narrow"/>
          <w:sz w:val="18"/>
          <w:szCs w:val="18"/>
        </w:rPr>
      </w:pPr>
      <w:ins w:id="33" w:author="Autor" w:date="2018-06-21T10:17:00Z">
        <w:r w:rsidRPr="0008096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08096A">
          <w:rPr>
            <w:rFonts w:ascii="Arial Narrow" w:hAnsi="Arial Narrow"/>
            <w:sz w:val="18"/>
            <w:szCs w:val="18"/>
          </w:rPr>
          <w:t xml:space="preserve"> </w:t>
        </w:r>
        <w:r w:rsidRPr="0008096A">
          <w:rPr>
            <w:rFonts w:ascii="Arial Narrow" w:hAnsi="Arial Narrow"/>
            <w:sz w:val="18"/>
            <w:szCs w:val="18"/>
          </w:rPr>
          <w:tab/>
          <w:t>Patria sem zamestnanci pracujúci na projekte na základe pracovného pomeru založeného pracovnou zmluvou, ako aj osoby pracujúce na projekte na základe dohody o práci vykonávanej mimo pracovného pomeru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v zmysle ustanovení §§ 223 až 228</w:t>
        </w:r>
        <w:r>
          <w:rPr>
            <w:rFonts w:ascii="Arial Narrow" w:hAnsi="Arial Narrow" w:cs="Times New Roman"/>
            <w:sz w:val="18"/>
            <w:szCs w:val="18"/>
          </w:rPr>
          <w:t>a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zákona č. 311/2001 Z. z. Zákonníka práce v znení neskorších predpisov</w:t>
        </w:r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1F6827">
          <w:rPr>
            <w:rFonts w:ascii="Arial Narrow" w:hAnsi="Arial Narrow"/>
            <w:sz w:val="18"/>
            <w:szCs w:val="18"/>
          </w:rPr>
          <w:t>(ďalej len „</w:t>
        </w:r>
        <w:r>
          <w:rPr>
            <w:rFonts w:ascii="Arial Narrow" w:hAnsi="Arial Narrow"/>
            <w:sz w:val="18"/>
            <w:szCs w:val="18"/>
          </w:rPr>
          <w:t>Z</w:t>
        </w:r>
        <w:r w:rsidRPr="001F6827">
          <w:rPr>
            <w:rFonts w:ascii="Arial Narrow" w:hAnsi="Arial Narrow"/>
            <w:sz w:val="18"/>
            <w:szCs w:val="18"/>
          </w:rPr>
          <w:t>ákonník práce“)</w:t>
        </w:r>
        <w:r>
          <w:rPr>
            <w:rFonts w:ascii="Arial Narrow" w:hAnsi="Arial Narrow"/>
            <w:sz w:val="18"/>
            <w:szCs w:val="18"/>
          </w:rPr>
          <w:t>,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t.</w:t>
        </w:r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j. 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 xml:space="preserve"> o vykonaní práce</w:t>
        </w:r>
        <w:r w:rsidRPr="0008096A">
          <w:rPr>
            <w:rFonts w:ascii="Arial Narrow" w:hAnsi="Arial Narrow" w:cs="Times New Roman"/>
            <w:sz w:val="18"/>
            <w:szCs w:val="18"/>
          </w:rPr>
          <w:t>, ak ide o prácu, ktorá je vymedzená výsledkom</w:t>
        </w:r>
        <w:r>
          <w:rPr>
            <w:rFonts w:ascii="Arial Narrow" w:hAnsi="Arial Narrow" w:cs="Times New Roman"/>
            <w:sz w:val="18"/>
            <w:szCs w:val="18"/>
          </w:rPr>
          <w:t>,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 xml:space="preserve"> o pracovnej činnosti</w:t>
        </w:r>
        <w:r w:rsidRPr="0008096A">
          <w:rPr>
            <w:rFonts w:ascii="Arial Narrow" w:hAnsi="Arial Narrow" w:cs="Times New Roman"/>
            <w:sz w:val="18"/>
            <w:szCs w:val="18"/>
          </w:rPr>
          <w:t xml:space="preserve">, resp. 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>dohod</w:t>
        </w:r>
        <w:r>
          <w:rPr>
            <w:rFonts w:ascii="Arial Narrow" w:hAnsi="Arial Narrow" w:cs="Times New Roman"/>
            <w:sz w:val="18"/>
            <w:szCs w:val="18"/>
            <w:u w:val="single"/>
          </w:rPr>
          <w:t>y</w:t>
        </w:r>
        <w:r w:rsidRPr="0008096A">
          <w:rPr>
            <w:rFonts w:ascii="Arial Narrow" w:hAnsi="Arial Narrow" w:cs="Times New Roman"/>
            <w:sz w:val="18"/>
            <w:szCs w:val="18"/>
            <w:u w:val="single"/>
          </w:rPr>
          <w:t xml:space="preserve"> o brigádnickej práci študentov</w:t>
        </w:r>
        <w:r w:rsidRPr="0008096A">
          <w:rPr>
            <w:rFonts w:ascii="Arial Narrow" w:hAnsi="Arial Narrow" w:cs="Times New Roman"/>
            <w:sz w:val="18"/>
            <w:szCs w:val="18"/>
          </w:rPr>
          <w:t>, ak ide o príležitostnú činnosť vymedzenú druhom práce.</w:t>
        </w:r>
      </w:ins>
    </w:p>
  </w:footnote>
  <w:footnote w:id="2">
    <w:p w14:paraId="1E4318A4" w14:textId="4F15D6E0" w:rsidR="00AF248E" w:rsidRPr="00CB097C" w:rsidRDefault="00AF248E" w:rsidP="00AF248E">
      <w:pPr>
        <w:pStyle w:val="Textpoznmkypodiarou"/>
        <w:ind w:left="170" w:hanging="170"/>
        <w:jc w:val="both"/>
        <w:rPr>
          <w:ins w:id="34" w:author="Autor" w:date="2018-06-21T10:17:00Z"/>
          <w:rFonts w:ascii="Arial Narrow" w:hAnsi="Arial Narrow"/>
          <w:sz w:val="18"/>
          <w:szCs w:val="18"/>
        </w:rPr>
      </w:pPr>
      <w:ins w:id="35" w:author="Autor" w:date="2018-06-21T10:17:00Z">
        <w:r w:rsidRPr="0008096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08096A">
          <w:rPr>
            <w:rFonts w:ascii="Arial Narrow" w:hAnsi="Arial Narrow"/>
            <w:sz w:val="18"/>
            <w:szCs w:val="18"/>
          </w:rPr>
          <w:t xml:space="preserve"> </w:t>
        </w:r>
        <w:r w:rsidRPr="0008096A">
          <w:rPr>
            <w:rFonts w:ascii="Arial Narrow" w:hAnsi="Arial Narrow"/>
            <w:sz w:val="18"/>
            <w:szCs w:val="18"/>
          </w:rPr>
          <w:tab/>
          <w:t>Žiadateľ/prijímateľ môže využívať služby dodávateľov v tých prípadoch a pre tie činnosti, ke</w:t>
        </w:r>
        <w:r>
          <w:rPr>
            <w:rFonts w:ascii="Arial Narrow" w:hAnsi="Arial Narrow"/>
            <w:sz w:val="18"/>
            <w:szCs w:val="18"/>
          </w:rPr>
          <w:t>ď</w:t>
        </w:r>
        <w:r w:rsidRPr="0008096A">
          <w:rPr>
            <w:rFonts w:ascii="Arial Narrow" w:hAnsi="Arial Narrow"/>
            <w:sz w:val="18"/>
            <w:szCs w:val="18"/>
          </w:rPr>
          <w:t xml:space="preserve"> nie je možné, alebo efektívne, tieto činnosti zabezpečiť vlastnými kapacitami.</w:t>
        </w:r>
      </w:ins>
    </w:p>
  </w:footnote>
  <w:footnote w:id="3">
    <w:p w14:paraId="02CDC489" w14:textId="5F49F67A" w:rsidR="003E0ED9" w:rsidRPr="00481B03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481B03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50088C">
        <w:rPr>
          <w:rFonts w:ascii="Arial Narrow" w:hAnsi="Arial Narrow"/>
          <w:sz w:val="18"/>
          <w:szCs w:val="18"/>
        </w:rPr>
        <w:t>Rad</w:t>
      </w:r>
      <w:r>
        <w:rPr>
          <w:rFonts w:ascii="Arial Narrow" w:hAnsi="Arial Narrow"/>
          <w:sz w:val="18"/>
          <w:szCs w:val="18"/>
        </w:rPr>
        <w:t>ia</w:t>
      </w:r>
      <w:r w:rsidRPr="0050088C">
        <w:rPr>
          <w:rFonts w:ascii="Arial Narrow" w:hAnsi="Arial Narrow"/>
          <w:sz w:val="18"/>
          <w:szCs w:val="18"/>
        </w:rPr>
        <w:t xml:space="preserve"> sa sem zložky </w:t>
      </w:r>
      <w:r>
        <w:rPr>
          <w:rFonts w:ascii="Arial Narrow" w:hAnsi="Arial Narrow"/>
          <w:sz w:val="18"/>
          <w:szCs w:val="18"/>
        </w:rPr>
        <w:t xml:space="preserve">nehmotného </w:t>
      </w:r>
      <w:r w:rsidRPr="0050088C">
        <w:rPr>
          <w:rFonts w:ascii="Arial Narrow" w:hAnsi="Arial Narrow"/>
          <w:sz w:val="18"/>
          <w:szCs w:val="18"/>
        </w:rPr>
        <w:t>majetku, ktorých ocenenie je vyššie ako suma 2</w:t>
      </w:r>
      <w:r>
        <w:rPr>
          <w:rFonts w:ascii="Arial Narrow" w:hAnsi="Arial Narrow"/>
          <w:sz w:val="18"/>
          <w:szCs w:val="18"/>
        </w:rPr>
        <w:t xml:space="preserve"> </w:t>
      </w:r>
      <w:r w:rsidRPr="0050088C">
        <w:rPr>
          <w:rFonts w:ascii="Arial Narrow" w:hAnsi="Arial Narrow"/>
          <w:sz w:val="18"/>
          <w:szCs w:val="18"/>
        </w:rPr>
        <w:t xml:space="preserve">400 EUR </w:t>
      </w:r>
      <w:r w:rsidRPr="00486F9C">
        <w:rPr>
          <w:rFonts w:ascii="Arial Narrow" w:hAnsi="Arial Narrow"/>
          <w:sz w:val="18"/>
          <w:szCs w:val="18"/>
        </w:rPr>
        <w:t xml:space="preserve">a </w:t>
      </w:r>
      <w:r w:rsidRPr="00486F9C">
        <w:rPr>
          <w:rFonts w:ascii="Arial Narrow" w:hAnsi="Arial Narrow"/>
          <w:sz w:val="18"/>
          <w:szCs w:val="18"/>
          <w:u w:val="single"/>
        </w:rPr>
        <w:t>doba použiteľnosti dlhšia ako jeden rok</w:t>
      </w:r>
      <w:r w:rsidRPr="00486F9C">
        <w:rPr>
          <w:rFonts w:ascii="Arial Narrow" w:hAnsi="Arial Narrow"/>
          <w:sz w:val="18"/>
          <w:szCs w:val="18"/>
        </w:rPr>
        <w:t>.</w:t>
      </w:r>
      <w:r w:rsidRPr="00486F9C">
        <w:rPr>
          <w:rFonts w:ascii="Arial Narrow" w:hAnsi="Arial Narrow" w:cs="Times New Roman"/>
          <w:sz w:val="18"/>
          <w:szCs w:val="18"/>
        </w:rPr>
        <w:t xml:space="preserve"> Podľa rozhodnutia účtovnej jednotky</w:t>
      </w:r>
      <w:ins w:id="41" w:author="Autor" w:date="2018-02-07T14:55:00Z">
        <w:r w:rsidR="00CE1EE7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CE1EE7" w:rsidRPr="00C362C5">
          <w:rPr>
            <w:rFonts w:ascii="Arial Narrow" w:hAnsi="Arial Narrow" w:cs="Times New Roman"/>
            <w:sz w:val="18"/>
            <w:szCs w:val="18"/>
          </w:rPr>
          <w:t>(t.</w:t>
        </w:r>
      </w:ins>
      <w:ins w:id="42" w:author="Autor" w:date="2018-06-21T09:11:00Z">
        <w:r w:rsidR="00C439E0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43" w:author="Autor" w:date="2018-02-07T14:55:00Z">
        <w:r w:rsidR="00CE1EE7" w:rsidRPr="00C362C5">
          <w:rPr>
            <w:rFonts w:ascii="Arial Narrow" w:hAnsi="Arial Narrow" w:cs="Times New Roman"/>
            <w:sz w:val="18"/>
            <w:szCs w:val="18"/>
          </w:rPr>
          <w:t>j. žiadateľ</w:t>
        </w:r>
        <w:r w:rsidR="00CE1EE7">
          <w:rPr>
            <w:rFonts w:ascii="Arial Narrow" w:hAnsi="Arial Narrow" w:cs="Times New Roman"/>
            <w:sz w:val="18"/>
            <w:szCs w:val="18"/>
          </w:rPr>
          <w:t>a</w:t>
        </w:r>
      </w:ins>
      <w:r w:rsidRPr="004A74C5">
        <w:rPr>
          <w:rFonts w:ascii="Arial Narrow" w:hAnsi="Arial Narrow" w:cs="Times New Roman"/>
          <w:sz w:val="18"/>
          <w:szCs w:val="18"/>
        </w:rPr>
        <w:t>/prijímateľa</w:t>
      </w:r>
      <w:ins w:id="44" w:author="Autor" w:date="2018-02-07T14:55:00Z">
        <w:r w:rsidR="00CE1EE7">
          <w:rPr>
            <w:rFonts w:ascii="Arial Narrow" w:hAnsi="Arial Narrow" w:cs="Times New Roman"/>
            <w:sz w:val="18"/>
            <w:szCs w:val="18"/>
          </w:rPr>
          <w:t>)</w:t>
        </w:r>
      </w:ins>
      <w:r w:rsidRPr="00481B03">
        <w:rPr>
          <w:rFonts w:ascii="Arial Narrow" w:hAnsi="Arial Narrow" w:cs="Times New Roman"/>
          <w:sz w:val="18"/>
          <w:szCs w:val="18"/>
        </w:rPr>
        <w:t xml:space="preserve"> sem možno zaradiť aj </w:t>
      </w:r>
      <w:ins w:id="45" w:author="Autor">
        <w:r>
          <w:rPr>
            <w:rFonts w:ascii="Arial Narrow" w:hAnsi="Arial Narrow" w:cs="Times New Roman"/>
            <w:sz w:val="18"/>
            <w:szCs w:val="18"/>
          </w:rPr>
          <w:t>dlhodobý</w:t>
        </w:r>
        <w:r w:rsidRPr="00481B03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481B03">
        <w:rPr>
          <w:rFonts w:ascii="Arial Narrow" w:hAnsi="Arial Narrow" w:cs="Times New Roman"/>
          <w:sz w:val="18"/>
          <w:szCs w:val="18"/>
        </w:rPr>
        <w:t>nehmotný majetok, ktorého ocenenie sa rovná tejto sume alebo je nižšie, ak doba použiteľnosti to</w:t>
      </w:r>
      <w:r w:rsidRPr="007A13F6">
        <w:rPr>
          <w:rFonts w:ascii="Arial Narrow" w:hAnsi="Arial Narrow" w:cs="Times New Roman"/>
          <w:sz w:val="18"/>
          <w:szCs w:val="18"/>
        </w:rPr>
        <w:t>hto majetku</w:t>
      </w:r>
      <w:r w:rsidRPr="009F7F2D">
        <w:rPr>
          <w:rFonts w:ascii="Arial Narrow" w:hAnsi="Arial Narrow" w:cs="Times New Roman"/>
          <w:sz w:val="18"/>
          <w:szCs w:val="18"/>
        </w:rPr>
        <w:t xml:space="preserve"> je dlhši</w:t>
      </w:r>
      <w:r>
        <w:rPr>
          <w:rFonts w:ascii="Arial Narrow" w:hAnsi="Arial Narrow" w:cs="Times New Roman"/>
          <w:sz w:val="18"/>
          <w:szCs w:val="18"/>
        </w:rPr>
        <w:t>a</w:t>
      </w:r>
      <w:r w:rsidRPr="0050088C">
        <w:rPr>
          <w:rFonts w:ascii="Arial Narrow" w:hAnsi="Arial Narrow" w:cs="Times New Roman"/>
          <w:sz w:val="18"/>
          <w:szCs w:val="18"/>
        </w:rPr>
        <w:t xml:space="preserve"> ako jeden rok</w:t>
      </w:r>
      <w:ins w:id="46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6C06F9">
          <w:rPr>
            <w:rFonts w:ascii="Arial Narrow" w:hAnsi="Arial Narrow" w:cs="Times New Roman"/>
            <w:sz w:val="18"/>
            <w:szCs w:val="18"/>
          </w:rPr>
          <w:t xml:space="preserve">a účtovná jednotka postupuje v súlade </w:t>
        </w:r>
      </w:ins>
      <w:ins w:id="47" w:author="Autor" w:date="2018-02-07T16:48:00Z">
        <w:r w:rsidR="00AB0E31">
          <w:rPr>
            <w:rFonts w:ascii="Arial Narrow" w:hAnsi="Arial Narrow" w:cs="Times New Roman"/>
            <w:sz w:val="18"/>
            <w:szCs w:val="18"/>
          </w:rPr>
          <w:br/>
        </w:r>
      </w:ins>
      <w:ins w:id="48" w:author="Autor">
        <w:r w:rsidRPr="006C06F9">
          <w:rPr>
            <w:rFonts w:ascii="Arial Narrow" w:hAnsi="Arial Narrow" w:cs="Times New Roman"/>
            <w:sz w:val="18"/>
            <w:szCs w:val="18"/>
          </w:rPr>
          <w:t>so svojou internou smernicou k postupom účtovania</w:t>
        </w:r>
      </w:ins>
      <w:r w:rsidRPr="0050088C">
        <w:rPr>
          <w:rFonts w:ascii="Arial Narrow" w:hAnsi="Arial Narrow" w:cs="Times New Roman"/>
          <w:sz w:val="18"/>
          <w:szCs w:val="18"/>
        </w:rPr>
        <w:t>.</w:t>
      </w:r>
    </w:p>
  </w:footnote>
  <w:footnote w:id="4">
    <w:p w14:paraId="4181CA81" w14:textId="3EEE808D" w:rsidR="00E95634" w:rsidRPr="00E95634" w:rsidRDefault="00E95634" w:rsidP="00E95634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54" w:author="Autor" w:date="2018-02-07T14:42:00Z">
        <w:r w:rsidRPr="00E9563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E95634">
          <w:rPr>
            <w:rFonts w:ascii="Arial Narrow" w:hAnsi="Arial Narrow"/>
            <w:sz w:val="18"/>
            <w:szCs w:val="18"/>
          </w:rPr>
          <w:t xml:space="preserve"> </w:t>
        </w:r>
      </w:ins>
      <w:ins w:id="55" w:author="Autor" w:date="2018-02-07T14:43:00Z">
        <w:r>
          <w:rPr>
            <w:rFonts w:ascii="Arial Narrow" w:hAnsi="Arial Narrow"/>
            <w:sz w:val="18"/>
            <w:szCs w:val="18"/>
          </w:rPr>
          <w:tab/>
        </w:r>
        <w:r w:rsidRPr="00E95634">
          <w:rPr>
            <w:rFonts w:ascii="Arial Narrow" w:hAnsi="Arial Narrow"/>
            <w:sz w:val="18"/>
            <w:szCs w:val="18"/>
          </w:rPr>
          <w:t xml:space="preserve">Ku dňu predloženia </w:t>
        </w:r>
        <w:r w:rsidRPr="00E95634">
          <w:rPr>
            <w:rFonts w:ascii="Arial Narrow" w:hAnsi="Arial Narrow"/>
            <w:bCs/>
            <w:sz w:val="18"/>
            <w:szCs w:val="18"/>
          </w:rPr>
          <w:t>žiadosti o poskytnutie nenávratného finančného príspevku</w:t>
        </w:r>
        <w:r w:rsidRPr="00E9563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 (ďalej len „</w:t>
        </w:r>
        <w:r w:rsidRPr="00E95634">
          <w:rPr>
            <w:rFonts w:ascii="Arial Narrow" w:hAnsi="Arial Narrow"/>
            <w:sz w:val="18"/>
            <w:szCs w:val="18"/>
          </w:rPr>
          <w:t>ŽoNFP“).</w:t>
        </w:r>
      </w:ins>
    </w:p>
  </w:footnote>
  <w:footnote w:id="5">
    <w:p w14:paraId="2AF970F8" w14:textId="0B8E6604" w:rsidR="003E0ED9" w:rsidRPr="00550252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550252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550252">
        <w:rPr>
          <w:rFonts w:ascii="Arial Narrow" w:hAnsi="Arial Narrow"/>
          <w:sz w:val="18"/>
          <w:szCs w:val="18"/>
        </w:rPr>
        <w:t xml:space="preserve">Radí sa sem hmotný majetok, ktorý má samostatné technicko-ekonomické určenie </w:t>
      </w:r>
      <w:r w:rsidRPr="00F40F35">
        <w:rPr>
          <w:rFonts w:ascii="Arial Narrow" w:hAnsi="Arial Narrow"/>
          <w:sz w:val="18"/>
          <w:szCs w:val="18"/>
          <w:u w:val="single"/>
        </w:rPr>
        <w:t>s dobou použiteľnosti dlhšou ako jeden rok</w:t>
      </w:r>
      <w:r w:rsidRPr="00550252">
        <w:rPr>
          <w:rFonts w:ascii="Arial Narrow" w:hAnsi="Arial Narrow"/>
          <w:sz w:val="18"/>
          <w:szCs w:val="18"/>
        </w:rPr>
        <w:t xml:space="preserve"> a</w:t>
      </w:r>
      <w:r>
        <w:rPr>
          <w:rFonts w:ascii="Arial Narrow" w:hAnsi="Arial Narrow"/>
          <w:sz w:val="18"/>
          <w:szCs w:val="18"/>
        </w:rPr>
        <w:t> </w:t>
      </w:r>
      <w:r w:rsidRPr="00550252">
        <w:rPr>
          <w:rFonts w:ascii="Arial Narrow" w:hAnsi="Arial Narrow"/>
          <w:sz w:val="18"/>
          <w:szCs w:val="18"/>
        </w:rPr>
        <w:t>v</w:t>
      </w:r>
      <w:r>
        <w:rPr>
          <w:rFonts w:ascii="Arial Narrow" w:hAnsi="Arial Narrow"/>
          <w:sz w:val="18"/>
          <w:szCs w:val="18"/>
        </w:rPr>
        <w:t> </w:t>
      </w:r>
      <w:r w:rsidRPr="00550252">
        <w:rPr>
          <w:rFonts w:ascii="Arial Narrow" w:hAnsi="Arial Narrow"/>
          <w:sz w:val="18"/>
          <w:szCs w:val="18"/>
        </w:rPr>
        <w:t xml:space="preserve">ocenení vyššom ako je </w:t>
      </w:r>
      <w:r w:rsidRPr="00550252">
        <w:rPr>
          <w:rFonts w:ascii="Arial Narrow" w:hAnsi="Arial Narrow" w:cs="Times New Roman"/>
          <w:sz w:val="18"/>
          <w:szCs w:val="18"/>
        </w:rPr>
        <w:t>suma 1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550252">
        <w:rPr>
          <w:rFonts w:ascii="Arial Narrow" w:hAnsi="Arial Narrow" w:cs="Times New Roman"/>
          <w:sz w:val="18"/>
          <w:szCs w:val="18"/>
        </w:rPr>
        <w:t xml:space="preserve">700 EUR. </w:t>
      </w:r>
      <w:r w:rsidRPr="00F40F35">
        <w:rPr>
          <w:rFonts w:ascii="Arial Narrow" w:hAnsi="Arial Narrow" w:cs="Times New Roman"/>
          <w:sz w:val="18"/>
          <w:szCs w:val="18"/>
        </w:rPr>
        <w:t>Podľa rozhodnutia účtovnej jednotky</w:t>
      </w:r>
      <w:ins w:id="63" w:author="Autor" w:date="2018-02-07T14:56:00Z">
        <w:r w:rsidR="00CE1EE7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CE1EE7" w:rsidRPr="00C362C5">
          <w:rPr>
            <w:rFonts w:ascii="Arial Narrow" w:hAnsi="Arial Narrow" w:cs="Times New Roman"/>
            <w:sz w:val="18"/>
            <w:szCs w:val="18"/>
          </w:rPr>
          <w:t>(t.</w:t>
        </w:r>
      </w:ins>
      <w:ins w:id="64" w:author="Autor" w:date="2018-06-21T09:11:00Z">
        <w:r w:rsidR="00C439E0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65" w:author="Autor" w:date="2018-02-07T14:56:00Z">
        <w:r w:rsidR="00CE1EE7" w:rsidRPr="00C362C5">
          <w:rPr>
            <w:rFonts w:ascii="Arial Narrow" w:hAnsi="Arial Narrow" w:cs="Times New Roman"/>
            <w:sz w:val="18"/>
            <w:szCs w:val="18"/>
          </w:rPr>
          <w:t>j. žiadateľ</w:t>
        </w:r>
        <w:r w:rsidR="00CE1EE7">
          <w:rPr>
            <w:rFonts w:ascii="Arial Narrow" w:hAnsi="Arial Narrow" w:cs="Times New Roman"/>
            <w:sz w:val="18"/>
            <w:szCs w:val="18"/>
          </w:rPr>
          <w:t>a</w:t>
        </w:r>
      </w:ins>
      <w:r w:rsidRPr="00F40F35">
        <w:rPr>
          <w:rFonts w:ascii="Arial Narrow" w:hAnsi="Arial Narrow" w:cs="Times New Roman"/>
          <w:sz w:val="18"/>
          <w:szCs w:val="18"/>
        </w:rPr>
        <w:t>/prijímateľa</w:t>
      </w:r>
      <w:ins w:id="66" w:author="Autor" w:date="2018-02-07T14:56:00Z">
        <w:r w:rsidR="00CE1EE7">
          <w:rPr>
            <w:rFonts w:ascii="Arial Narrow" w:hAnsi="Arial Narrow" w:cs="Times New Roman"/>
            <w:sz w:val="18"/>
            <w:szCs w:val="18"/>
          </w:rPr>
          <w:t>)</w:t>
        </w:r>
      </w:ins>
      <w:r w:rsidRPr="00F40F35">
        <w:rPr>
          <w:rFonts w:ascii="Arial Narrow" w:hAnsi="Arial Narrow" w:cs="Times New Roman"/>
          <w:sz w:val="18"/>
          <w:szCs w:val="18"/>
        </w:rPr>
        <w:t xml:space="preserve"> sem možno zaradiť aj </w:t>
      </w:r>
      <w:ins w:id="67" w:author="Autor">
        <w:r>
          <w:rPr>
            <w:rFonts w:ascii="Arial Narrow" w:hAnsi="Arial Narrow" w:cs="Times New Roman"/>
            <w:sz w:val="18"/>
            <w:szCs w:val="18"/>
          </w:rPr>
          <w:t>dlhodobý</w:t>
        </w:r>
        <w:r w:rsidRPr="00F40F35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F40F35">
        <w:rPr>
          <w:rFonts w:ascii="Arial Narrow" w:hAnsi="Arial Narrow" w:cs="Times New Roman"/>
          <w:sz w:val="18"/>
          <w:szCs w:val="18"/>
        </w:rPr>
        <w:t xml:space="preserve">hmotný majetok, ktorého ocenenie sa rovná </w:t>
      </w:r>
      <w:r>
        <w:rPr>
          <w:rFonts w:ascii="Arial Narrow" w:hAnsi="Arial Narrow" w:cs="Times New Roman"/>
          <w:sz w:val="18"/>
          <w:szCs w:val="18"/>
        </w:rPr>
        <w:t xml:space="preserve">tejto sume </w:t>
      </w:r>
      <w:r w:rsidRPr="00F40F35">
        <w:rPr>
          <w:rFonts w:ascii="Arial Narrow" w:hAnsi="Arial Narrow" w:cs="Times New Roman"/>
          <w:sz w:val="18"/>
          <w:szCs w:val="18"/>
        </w:rPr>
        <w:t xml:space="preserve">alebo je nižšie, </w:t>
      </w:r>
      <w:r w:rsidRPr="00550252">
        <w:rPr>
          <w:rFonts w:ascii="Arial Narrow" w:hAnsi="Arial Narrow" w:cs="Times New Roman"/>
          <w:sz w:val="18"/>
          <w:szCs w:val="18"/>
        </w:rPr>
        <w:t xml:space="preserve">ak doba použiteľnosti </w:t>
      </w:r>
      <w:r>
        <w:rPr>
          <w:rFonts w:ascii="Arial Narrow" w:hAnsi="Arial Narrow" w:cs="Times New Roman"/>
          <w:sz w:val="18"/>
          <w:szCs w:val="18"/>
        </w:rPr>
        <w:t>tohto majetku</w:t>
      </w:r>
      <w:r w:rsidRPr="00550252"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 w:cs="Times New Roman"/>
          <w:sz w:val="18"/>
          <w:szCs w:val="18"/>
        </w:rPr>
        <w:t xml:space="preserve">je </w:t>
      </w:r>
      <w:r w:rsidRPr="00550252">
        <w:rPr>
          <w:rFonts w:ascii="Arial Narrow" w:hAnsi="Arial Narrow" w:cs="Times New Roman"/>
          <w:sz w:val="18"/>
          <w:szCs w:val="18"/>
        </w:rPr>
        <w:t>dlhši</w:t>
      </w:r>
      <w:r>
        <w:rPr>
          <w:rFonts w:ascii="Arial Narrow" w:hAnsi="Arial Narrow" w:cs="Times New Roman"/>
          <w:sz w:val="18"/>
          <w:szCs w:val="18"/>
        </w:rPr>
        <w:t>a</w:t>
      </w:r>
      <w:r w:rsidRPr="00550252">
        <w:rPr>
          <w:rFonts w:ascii="Arial Narrow" w:hAnsi="Arial Narrow" w:cs="Times New Roman"/>
          <w:sz w:val="18"/>
          <w:szCs w:val="18"/>
        </w:rPr>
        <w:t xml:space="preserve"> ako jeden rok</w:t>
      </w:r>
      <w:ins w:id="68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6C06F9">
          <w:rPr>
            <w:rFonts w:ascii="Arial Narrow" w:hAnsi="Arial Narrow" w:cs="Times New Roman"/>
            <w:sz w:val="18"/>
            <w:szCs w:val="18"/>
          </w:rPr>
          <w:t>a účtovná jednotka postupuje v súlade so svojou internou smernicou k postupom účtovania</w:t>
        </w:r>
      </w:ins>
      <w:r w:rsidRPr="00550252">
        <w:rPr>
          <w:rFonts w:ascii="Arial Narrow" w:hAnsi="Arial Narrow" w:cs="Times New Roman"/>
          <w:sz w:val="18"/>
          <w:szCs w:val="18"/>
        </w:rPr>
        <w:t>.</w:t>
      </w:r>
    </w:p>
  </w:footnote>
  <w:footnote w:id="6">
    <w:p w14:paraId="3E6FB296" w14:textId="658783B2" w:rsidR="003E0ED9" w:rsidRPr="00F40F35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F40F35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F40F35">
        <w:rPr>
          <w:rFonts w:ascii="Arial Narrow" w:hAnsi="Arial Narrow" w:cs="Times New Roman"/>
          <w:sz w:val="18"/>
          <w:szCs w:val="18"/>
        </w:rPr>
        <w:t xml:space="preserve">V rámci triedy </w:t>
      </w:r>
      <w:ins w:id="102" w:author="Autor" w:date="2019-01-14T16:28:00Z">
        <w:r w:rsidR="00BF1EFD">
          <w:rPr>
            <w:rFonts w:ascii="Arial Narrow" w:hAnsi="Arial Narrow" w:cs="Times New Roman"/>
            <w:sz w:val="18"/>
            <w:szCs w:val="18"/>
          </w:rPr>
          <w:t xml:space="preserve">výdavkov </w:t>
        </w:r>
      </w:ins>
      <w:r w:rsidRPr="00F40F35">
        <w:rPr>
          <w:rFonts w:ascii="Arial Narrow" w:hAnsi="Arial Narrow" w:cs="Times New Roman"/>
          <w:sz w:val="18"/>
          <w:szCs w:val="18"/>
        </w:rPr>
        <w:t xml:space="preserve">sa zaraďujú hnuteľné veci </w:t>
      </w:r>
      <w:r w:rsidRPr="00F40F35">
        <w:rPr>
          <w:rFonts w:ascii="Arial Narrow" w:hAnsi="Arial Narrow" w:cs="Times New Roman"/>
          <w:sz w:val="18"/>
          <w:szCs w:val="18"/>
          <w:u w:val="single"/>
        </w:rPr>
        <w:t>s dobou použiteľnosti najviac jeden rok</w:t>
      </w:r>
      <w:r w:rsidRPr="00F40F35">
        <w:rPr>
          <w:rFonts w:ascii="Arial Narrow" w:hAnsi="Arial Narrow" w:cs="Times New Roman"/>
          <w:sz w:val="18"/>
          <w:szCs w:val="18"/>
        </w:rPr>
        <w:t xml:space="preserve"> bez ohľadu na obstarávaciu cenu. V danej triede sa vykazuje aj hmotný majetok</w:t>
      </w:r>
      <w:r>
        <w:rPr>
          <w:rFonts w:ascii="Arial Narrow" w:hAnsi="Arial Narrow" w:cs="Times New Roman"/>
          <w:sz w:val="18"/>
          <w:szCs w:val="18"/>
        </w:rPr>
        <w:t xml:space="preserve">, </w:t>
      </w:r>
      <w:r w:rsidRPr="00F40F35">
        <w:rPr>
          <w:rFonts w:ascii="Arial Narrow" w:hAnsi="Arial Narrow" w:cs="Times New Roman"/>
          <w:sz w:val="18"/>
          <w:szCs w:val="18"/>
        </w:rPr>
        <w:t>ktorý nie je definovaný ako dlhodobý hmotný majetok</w:t>
      </w:r>
      <w:r>
        <w:rPr>
          <w:rFonts w:ascii="Arial Narrow" w:hAnsi="Arial Narrow" w:cs="Times New Roman"/>
          <w:sz w:val="18"/>
          <w:szCs w:val="18"/>
        </w:rPr>
        <w:t xml:space="preserve"> (trieda </w:t>
      </w:r>
      <w:ins w:id="103" w:author="Autor" w:date="2019-01-14T16:29:00Z">
        <w:r w:rsidR="00BF1EFD">
          <w:rPr>
            <w:rFonts w:ascii="Arial Narrow" w:hAnsi="Arial Narrow" w:cs="Times New Roman"/>
            <w:sz w:val="18"/>
            <w:szCs w:val="18"/>
          </w:rPr>
          <w:t xml:space="preserve">výdavkov </w:t>
        </w:r>
      </w:ins>
      <w:r>
        <w:rPr>
          <w:rFonts w:ascii="Arial Narrow" w:hAnsi="Arial Narrow" w:cs="Times New Roman"/>
          <w:sz w:val="18"/>
          <w:szCs w:val="18"/>
        </w:rPr>
        <w:t>02)</w:t>
      </w:r>
      <w:ins w:id="104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>, pričom účtovná jednotka</w:t>
        </w:r>
      </w:ins>
      <w:r w:rsidR="00F45E61">
        <w:rPr>
          <w:rFonts w:ascii="Arial Narrow" w:hAnsi="Arial Narrow" w:cs="Times New Roman"/>
          <w:sz w:val="18"/>
          <w:szCs w:val="18"/>
        </w:rPr>
        <w:t xml:space="preserve"> </w:t>
      </w:r>
      <w:ins w:id="105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>(t.</w:t>
        </w:r>
      </w:ins>
      <w:ins w:id="106" w:author="Autor" w:date="2018-06-21T09:11:00Z">
        <w:r w:rsidR="00C439E0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107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 xml:space="preserve">j. žiadateľ/prijímateľ) postupuje v súlade so svojou internou smernicou k postupom účtovania. Všetky oprávnené výdavky zaradené </w:t>
        </w:r>
      </w:ins>
      <w:ins w:id="108" w:author="Autor" w:date="2019-01-15T16:22:00Z">
        <w:r w:rsidR="00F45E61">
          <w:rPr>
            <w:rFonts w:ascii="Arial Narrow" w:hAnsi="Arial Narrow" w:cs="Times New Roman"/>
            <w:sz w:val="18"/>
            <w:szCs w:val="18"/>
          </w:rPr>
          <w:br/>
        </w:r>
      </w:ins>
      <w:ins w:id="109" w:author="Autor" w:date="2018-02-07T14:57:00Z">
        <w:r w:rsidR="00CE1EE7" w:rsidRPr="00C362C5">
          <w:rPr>
            <w:rFonts w:ascii="Arial Narrow" w:hAnsi="Arial Narrow" w:cs="Times New Roman"/>
            <w:sz w:val="18"/>
            <w:szCs w:val="18"/>
          </w:rPr>
          <w:t>do predmetnej triedy výdavkov musia spĺňať kritériá nákupu</w:t>
        </w:r>
        <w:r w:rsidR="00CE1EE7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ins w:id="110" w:author="Autor" w:date="2018-06-21T14:59:00Z">
        <w:r w:rsidR="00205543">
          <w:rPr>
            <w:rFonts w:ascii="Arial Narrow" w:hAnsi="Arial Narrow" w:cs="Times New Roman"/>
            <w:sz w:val="18"/>
            <w:szCs w:val="18"/>
          </w:rPr>
          <w:t xml:space="preserve">krátkodobého </w:t>
        </w:r>
      </w:ins>
      <w:ins w:id="111" w:author="Autor" w:date="2018-02-07T14:57:00Z">
        <w:r w:rsidR="00CE1EE7">
          <w:rPr>
            <w:rFonts w:ascii="Arial Narrow" w:hAnsi="Arial Narrow" w:cs="Times New Roman"/>
            <w:sz w:val="18"/>
            <w:szCs w:val="18"/>
          </w:rPr>
          <w:t>hmotného majetku</w:t>
        </w:r>
        <w:r w:rsidR="00CE1EE7" w:rsidRPr="00C362C5">
          <w:rPr>
            <w:rFonts w:ascii="Arial Narrow" w:hAnsi="Arial Narrow" w:cs="Times New Roman"/>
            <w:sz w:val="18"/>
            <w:szCs w:val="18"/>
          </w:rPr>
          <w:t xml:space="preserve"> z </w:t>
        </w:r>
        <w:r w:rsidR="00CE1EE7" w:rsidRPr="00C362C5">
          <w:rPr>
            <w:rFonts w:ascii="Arial Narrow" w:hAnsi="Arial Narrow" w:cs="Times New Roman"/>
            <w:sz w:val="18"/>
            <w:szCs w:val="18"/>
            <w:u w:val="single"/>
          </w:rPr>
          <w:t>bežných výdavkov</w:t>
        </w:r>
      </w:ins>
      <w:r w:rsidRPr="00F40F35">
        <w:rPr>
          <w:rFonts w:ascii="Arial Narrow" w:hAnsi="Arial Narrow" w:cs="Times New Roman"/>
          <w:sz w:val="18"/>
          <w:szCs w:val="18"/>
        </w:rPr>
        <w:t>.</w:t>
      </w:r>
    </w:p>
  </w:footnote>
  <w:footnote w:id="7">
    <w:p w14:paraId="5E2302D3" w14:textId="6B395731" w:rsidR="003E0ED9" w:rsidRPr="00031DAB" w:rsidDel="00C24084" w:rsidRDefault="003E0ED9" w:rsidP="00651137">
      <w:pPr>
        <w:pStyle w:val="Textpoznmkypodiarou"/>
        <w:ind w:left="170" w:hanging="170"/>
        <w:jc w:val="both"/>
        <w:rPr>
          <w:del w:id="156" w:author="Autor" w:date="2018-06-21T11:21:00Z"/>
          <w:rFonts w:ascii="Arial Narrow" w:hAnsi="Arial Narrow"/>
          <w:sz w:val="18"/>
          <w:szCs w:val="18"/>
        </w:rPr>
      </w:pPr>
      <w:del w:id="157" w:author="Autor" w:date="2018-06-21T11:21:00Z">
        <w:r w:rsidRPr="00031DAB" w:rsidDel="00C2408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031DAB" w:rsidDel="00C24084">
          <w:rPr>
            <w:rFonts w:ascii="Arial Narrow" w:hAnsi="Arial Narrow"/>
            <w:sz w:val="18"/>
            <w:szCs w:val="18"/>
          </w:rPr>
          <w:delText xml:space="preserve"> </w:delText>
        </w:r>
        <w:r w:rsidR="00651137" w:rsidDel="00C24084">
          <w:rPr>
            <w:rFonts w:ascii="Arial Narrow" w:hAnsi="Arial Narrow"/>
            <w:sz w:val="18"/>
            <w:szCs w:val="18"/>
          </w:rPr>
          <w:tab/>
        </w:r>
        <w:r w:rsidRPr="005F5F40" w:rsidDel="00C24084">
          <w:rPr>
            <w:rFonts w:ascii="Arial Narrow" w:hAnsi="Arial Narrow" w:cs="Times New Roman"/>
            <w:sz w:val="18"/>
            <w:szCs w:val="18"/>
          </w:rPr>
          <w:delText xml:space="preserve">Výdavky spadajúce do predmetnej triedy </w:delText>
        </w:r>
        <w:r w:rsidRPr="00031DAB" w:rsidDel="00C24084">
          <w:rPr>
            <w:rFonts w:ascii="Arial Narrow" w:hAnsi="Arial Narrow" w:cs="Times New Roman"/>
            <w:sz w:val="18"/>
            <w:szCs w:val="18"/>
          </w:rPr>
          <w:delText xml:space="preserve">oprávnených výdavkov sú oprávnené </w:delText>
        </w:r>
        <w:r w:rsidRPr="00031DAB" w:rsidDel="00C24084">
          <w:rPr>
            <w:rFonts w:ascii="Arial Narrow" w:hAnsi="Arial Narrow" w:cs="Times New Roman"/>
            <w:sz w:val="18"/>
            <w:szCs w:val="18"/>
            <w:u w:val="single"/>
          </w:rPr>
          <w:delText>výlučne</w:delText>
        </w:r>
        <w:r w:rsidRPr="00031DAB" w:rsidDel="00C24084">
          <w:rPr>
            <w:rFonts w:ascii="Arial Narrow" w:hAnsi="Arial Narrow" w:cs="Times New Roman"/>
            <w:sz w:val="18"/>
            <w:szCs w:val="18"/>
          </w:rPr>
          <w:delText xml:space="preserve"> vo väzbe na hlavnú aktivitu projektu (priame výdavky).</w:delText>
        </w:r>
      </w:del>
    </w:p>
  </w:footnote>
  <w:footnote w:id="8">
    <w:p w14:paraId="00304CCC" w14:textId="56854F25" w:rsidR="003E0ED9" w:rsidRPr="002B427D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8210C3">
        <w:rPr>
          <w:rFonts w:ascii="Arial Narrow" w:hAnsi="Arial Narrow"/>
          <w:sz w:val="18"/>
          <w:szCs w:val="18"/>
        </w:rPr>
        <w:t>Limity pre tento oprávnený výdavok sú uvedené v</w:t>
      </w:r>
      <w:del w:id="174" w:author="Autor" w:date="2018-06-21T09:57:00Z">
        <w:r w:rsidRPr="008210C3" w:rsidDel="009B4A33">
          <w:rPr>
            <w:rFonts w:ascii="Arial Narrow" w:hAnsi="Arial Narrow"/>
            <w:sz w:val="18"/>
            <w:szCs w:val="18"/>
          </w:rPr>
          <w:delText xml:space="preserve"> </w:delText>
        </w:r>
        <w:r w:rsidRPr="008210C3" w:rsidDel="009B4A33">
          <w:rPr>
            <w:rFonts w:ascii="Arial Narrow" w:hAnsi="Arial Narrow"/>
            <w:sz w:val="18"/>
            <w:szCs w:val="18"/>
            <w:u w:val="single"/>
          </w:rPr>
          <w:delText>prílohe č. 2</w:delText>
        </w:r>
      </w:del>
      <w:r w:rsidRPr="008210C3">
        <w:rPr>
          <w:rFonts w:ascii="Arial Narrow" w:hAnsi="Arial Narrow"/>
          <w:sz w:val="18"/>
          <w:szCs w:val="18"/>
        </w:rPr>
        <w:t xml:space="preserve"> </w:t>
      </w:r>
      <w:r w:rsidRPr="00A50577">
        <w:rPr>
          <w:rFonts w:ascii="Arial Narrow" w:hAnsi="Arial Narrow"/>
          <w:i/>
          <w:sz w:val="18"/>
          <w:szCs w:val="18"/>
        </w:rPr>
        <w:t>Príručk</w:t>
      </w:r>
      <w:del w:id="175" w:author="Autor" w:date="2018-06-21T09:57:00Z">
        <w:r w:rsidRPr="00A50577" w:rsidDel="009B4A33">
          <w:rPr>
            <w:rFonts w:ascii="Arial Narrow" w:hAnsi="Arial Narrow"/>
            <w:i/>
            <w:sz w:val="18"/>
            <w:szCs w:val="18"/>
          </w:rPr>
          <w:delText>y</w:delText>
        </w:r>
      </w:del>
      <w:ins w:id="176" w:author="Autor" w:date="2018-06-21T09:57:00Z">
        <w:r w:rsidR="009B4A33">
          <w:rPr>
            <w:rFonts w:ascii="Arial Narrow" w:hAnsi="Arial Narrow"/>
            <w:i/>
            <w:sz w:val="18"/>
            <w:szCs w:val="18"/>
          </w:rPr>
          <w:t>e</w:t>
        </w:r>
      </w:ins>
      <w:r w:rsidRPr="00A50577">
        <w:rPr>
          <w:rFonts w:ascii="Arial Narrow" w:hAnsi="Arial Narrow"/>
          <w:i/>
          <w:sz w:val="18"/>
          <w:szCs w:val="18"/>
        </w:rPr>
        <w:t xml:space="preserve"> k oprávnenosti výdavkov</w:t>
      </w:r>
      <w:del w:id="177" w:author="Autor" w:date="2018-06-21T09:57:00Z">
        <w:r w:rsidRPr="002B427D" w:rsidDel="009B4A33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Del="009B4A33">
          <w:rPr>
            <w:rFonts w:ascii="Arial Narrow" w:hAnsi="Arial Narrow" w:cs="Times New Roman"/>
            <w:sz w:val="18"/>
            <w:szCs w:val="18"/>
          </w:rPr>
          <w:delText>-</w:delText>
        </w:r>
        <w:r w:rsidRPr="002B427D" w:rsidDel="009B4A33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RPr="00797273" w:rsidDel="009B4A33">
          <w:rPr>
            <w:rFonts w:ascii="Arial Narrow" w:hAnsi="Arial Narrow" w:cs="Times New Roman"/>
            <w:sz w:val="18"/>
            <w:szCs w:val="18"/>
            <w:u w:val="single"/>
          </w:rPr>
          <w:delText>Finančné a percentuálne limity</w:delText>
        </w:r>
        <w:r w:rsidDel="009B4A33">
          <w:rPr>
            <w:rFonts w:ascii="Arial Narrow" w:hAnsi="Arial Narrow" w:cs="Times New Roman"/>
            <w:sz w:val="18"/>
            <w:szCs w:val="18"/>
          </w:rPr>
          <w:delText xml:space="preserve">, </w:delText>
        </w:r>
        <w:r w:rsidDel="009B4A33">
          <w:rPr>
            <w:rFonts w:ascii="Arial Narrow" w:hAnsi="Arial Narrow" w:cs="Times New Roman"/>
            <w:sz w:val="18"/>
            <w:szCs w:val="18"/>
          </w:rPr>
          <w:br/>
          <w:delText>verzia 1.</w:delText>
        </w:r>
      </w:del>
      <w:del w:id="178" w:author="Autor">
        <w:r w:rsidDel="0086143A">
          <w:rPr>
            <w:rFonts w:ascii="Arial Narrow" w:hAnsi="Arial Narrow" w:cs="Times New Roman"/>
            <w:sz w:val="18"/>
            <w:szCs w:val="18"/>
          </w:rPr>
          <w:delText>5</w:delText>
        </w:r>
      </w:del>
      <w:r w:rsidRPr="0012471E">
        <w:rPr>
          <w:rFonts w:ascii="Arial Narrow" w:hAnsi="Arial Narrow" w:cs="Times New Roman"/>
          <w:sz w:val="18"/>
          <w:szCs w:val="18"/>
        </w:rPr>
        <w:t>.</w:t>
      </w:r>
    </w:p>
  </w:footnote>
  <w:footnote w:id="9">
    <w:p w14:paraId="0019E9F3" w14:textId="18171BE9" w:rsidR="00102BF4" w:rsidRPr="00102BF4" w:rsidRDefault="00102BF4" w:rsidP="00102BF4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81" w:author="Autor" w:date="2017-08-10T15:26:00Z">
        <w:r w:rsidRPr="00102BF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102BF4">
          <w:rPr>
            <w:rFonts w:ascii="Arial Narrow" w:hAnsi="Arial Narrow"/>
            <w:sz w:val="18"/>
            <w:szCs w:val="18"/>
          </w:rPr>
          <w:t xml:space="preserve"> </w:t>
        </w:r>
      </w:ins>
      <w:ins w:id="182" w:author="Autor" w:date="2017-08-10T15:28:00Z">
        <w:r>
          <w:rPr>
            <w:rFonts w:ascii="Arial Narrow" w:hAnsi="Arial Narrow"/>
            <w:sz w:val="18"/>
            <w:szCs w:val="18"/>
          </w:rPr>
          <w:tab/>
        </w:r>
      </w:ins>
      <w:ins w:id="183" w:author="Autor" w:date="2017-08-10T15:26:00Z">
        <w:r w:rsidRPr="00102BF4">
          <w:rPr>
            <w:rFonts w:ascii="Arial Narrow" w:hAnsi="Arial Narrow"/>
            <w:sz w:val="18"/>
            <w:szCs w:val="18"/>
          </w:rPr>
          <w:t>Všetky typy (a príklady) oprávnených výdavkov, uvedené v </w:t>
        </w:r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skupine výdavkov </w:t>
        </w:r>
        <w:r w:rsidRPr="00102BF4">
          <w:rPr>
            <w:rFonts w:ascii="Arial Narrow" w:eastAsia="Times New Roman" w:hAnsi="Arial Narrow" w:cs="Times New Roman"/>
            <w:i/>
            <w:sz w:val="18"/>
            <w:szCs w:val="18"/>
            <w:lang w:eastAsia="sk-SK"/>
          </w:rPr>
          <w:t>518 - Ostatné služby</w:t>
        </w:r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, </w:t>
        </w:r>
        <w:r w:rsidRPr="00102BF4">
          <w:rPr>
            <w:rFonts w:ascii="Arial Narrow" w:eastAsia="Times New Roman" w:hAnsi="Arial Narrow" w:cs="Times New Roman"/>
            <w:sz w:val="18"/>
            <w:szCs w:val="18"/>
            <w:u w:val="single"/>
            <w:lang w:eastAsia="sk-SK"/>
          </w:rPr>
          <w:t>sú zabezpečované dodávateľsky/externe</w:t>
        </w:r>
      </w:ins>
      <w:ins w:id="184" w:author="Autor" w:date="2018-02-07T14:59:00Z">
        <w:r w:rsidR="00CE1EE7" w:rsidRPr="00CE1EE7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, </w:t>
        </w:r>
        <w:r w:rsidR="00CE1EE7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a to v súlade so </w:t>
        </w:r>
        <w:r w:rsidR="00CE1EE7">
          <w:rPr>
            <w:rFonts w:ascii="Arial Narrow" w:hAnsi="Arial Narrow"/>
            <w:sz w:val="18"/>
            <w:szCs w:val="18"/>
          </w:rPr>
          <w:t>z</w:t>
        </w:r>
        <w:r w:rsidR="00CE1EE7" w:rsidRPr="005E439E">
          <w:rPr>
            <w:rFonts w:ascii="Arial Narrow" w:hAnsi="Arial Narrow"/>
            <w:sz w:val="18"/>
            <w:szCs w:val="18"/>
          </w:rPr>
          <w:t>ákon</w:t>
        </w:r>
        <w:r w:rsidR="00CE1EE7">
          <w:rPr>
            <w:rFonts w:ascii="Arial Narrow" w:hAnsi="Arial Narrow"/>
            <w:sz w:val="18"/>
            <w:szCs w:val="18"/>
          </w:rPr>
          <w:t>om</w:t>
        </w:r>
        <w:r w:rsidR="00CE1EE7" w:rsidRPr="005E439E">
          <w:rPr>
            <w:rFonts w:ascii="Arial Narrow" w:hAnsi="Arial Narrow"/>
            <w:sz w:val="18"/>
            <w:szCs w:val="18"/>
          </w:rPr>
          <w:t xml:space="preserve"> č. 343/2015 </w:t>
        </w:r>
        <w:r w:rsidR="00CE1EE7">
          <w:rPr>
            <w:rFonts w:ascii="Arial Narrow" w:hAnsi="Arial Narrow"/>
            <w:sz w:val="18"/>
            <w:szCs w:val="18"/>
          </w:rPr>
          <w:t xml:space="preserve">Z. z. </w:t>
        </w:r>
        <w:r w:rsidR="00CE1EE7" w:rsidRPr="005E439E">
          <w:rPr>
            <w:rFonts w:ascii="Arial Narrow" w:hAnsi="Arial Narrow"/>
            <w:sz w:val="18"/>
            <w:szCs w:val="18"/>
          </w:rPr>
          <w:t>o verejnom obstarávaní a o zmene a doplnení niektorých zákonov</w:t>
        </w:r>
      </w:ins>
      <w:r w:rsidR="00CE1EE7">
        <w:rPr>
          <w:rFonts w:ascii="Arial Narrow" w:hAnsi="Arial Narrow"/>
          <w:sz w:val="18"/>
          <w:szCs w:val="18"/>
        </w:rPr>
        <w:t xml:space="preserve"> </w:t>
      </w:r>
      <w:ins w:id="185" w:author="Autor" w:date="2018-02-07T14:59:00Z">
        <w:r w:rsidR="00CE1EE7" w:rsidRPr="005E439E">
          <w:rPr>
            <w:rFonts w:ascii="Arial Narrow" w:hAnsi="Arial Narrow"/>
            <w:sz w:val="18"/>
            <w:szCs w:val="18"/>
          </w:rPr>
          <w:t>v znení neskorších predpisov</w:t>
        </w:r>
      </w:ins>
      <w:ins w:id="186" w:author="Autor" w:date="2017-08-10T15:26:00Z"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 xml:space="preserve">. </w:t>
        </w:r>
        <w:r w:rsidRPr="00102BF4">
          <w:rPr>
            <w:rFonts w:ascii="Arial Narrow" w:hAnsi="Arial Narrow"/>
            <w:sz w:val="18"/>
            <w:szCs w:val="18"/>
          </w:rPr>
          <w:t>Práca zabezpečená vlastn</w:t>
        </w:r>
      </w:ins>
      <w:ins w:id="187" w:author="Autor" w:date="2018-06-21T09:58:00Z">
        <w:r w:rsidR="009B4A33">
          <w:rPr>
            <w:rFonts w:ascii="Arial Narrow" w:hAnsi="Arial Narrow"/>
            <w:sz w:val="18"/>
            <w:szCs w:val="18"/>
          </w:rPr>
          <w:t xml:space="preserve">ými </w:t>
        </w:r>
      </w:ins>
      <w:ins w:id="188" w:author="Autor" w:date="2017-08-10T15:26:00Z">
        <w:r w:rsidRPr="00102BF4">
          <w:rPr>
            <w:rFonts w:ascii="Arial Narrow" w:hAnsi="Arial Narrow"/>
            <w:sz w:val="18"/>
            <w:szCs w:val="18"/>
          </w:rPr>
          <w:t xml:space="preserve">kapacitami prijímateľa sa kategorizuje v skupine </w:t>
        </w:r>
        <w:r w:rsidRPr="00102BF4">
          <w:rPr>
            <w:rFonts w:ascii="Arial Narrow" w:eastAsia="Times New Roman" w:hAnsi="Arial Narrow" w:cs="Times New Roman"/>
            <w:sz w:val="18"/>
            <w:szCs w:val="18"/>
            <w:lang w:eastAsia="sk-SK"/>
          </w:rPr>
          <w:t>výdavkov</w:t>
        </w:r>
        <w:r w:rsidRPr="00102BF4">
          <w:rPr>
            <w:rFonts w:ascii="Arial Narrow" w:hAnsi="Arial Narrow"/>
            <w:i/>
            <w:sz w:val="18"/>
            <w:szCs w:val="18"/>
          </w:rPr>
          <w:t xml:space="preserve"> 521 - Mzdové výdavky</w:t>
        </w:r>
        <w:r w:rsidRPr="00102BF4">
          <w:rPr>
            <w:rFonts w:ascii="Arial Narrow" w:hAnsi="Arial Narrow"/>
            <w:sz w:val="18"/>
            <w:szCs w:val="18"/>
          </w:rPr>
          <w:t>.</w:t>
        </w:r>
      </w:ins>
    </w:p>
  </w:footnote>
  <w:footnote w:id="10">
    <w:p w14:paraId="57FED00D" w14:textId="29CE4209" w:rsidR="003E0ED9" w:rsidRPr="00D640AE" w:rsidRDefault="003E0ED9" w:rsidP="00651137">
      <w:pPr>
        <w:pStyle w:val="Textpoznmkypodiarou"/>
        <w:ind w:left="170" w:hanging="170"/>
        <w:jc w:val="both"/>
        <w:rPr>
          <w:rFonts w:ascii="Arial Narrow" w:hAnsi="Arial Narrow" w:cs="Times New Roman"/>
          <w:sz w:val="18"/>
          <w:szCs w:val="18"/>
        </w:rPr>
      </w:pPr>
      <w:r w:rsidRPr="00D640AE">
        <w:rPr>
          <w:rStyle w:val="Odkaznapoznmkupodiarou"/>
          <w:rFonts w:ascii="Arial Narrow" w:hAnsi="Arial Narrow"/>
          <w:sz w:val="18"/>
          <w:szCs w:val="18"/>
        </w:rPr>
        <w:footnoteRef/>
      </w:r>
      <w:r w:rsidRPr="00D640AE">
        <w:rPr>
          <w:rFonts w:ascii="Arial Narrow" w:hAnsi="Arial Narrow" w:cs="Times New Roman"/>
          <w:sz w:val="18"/>
          <w:szCs w:val="18"/>
        </w:rPr>
        <w:t xml:space="preserve"> </w:t>
      </w:r>
      <w:r>
        <w:rPr>
          <w:rFonts w:ascii="Arial Narrow" w:hAnsi="Arial Narrow" w:cs="Times New Roman"/>
          <w:sz w:val="18"/>
          <w:szCs w:val="18"/>
        </w:rPr>
        <w:tab/>
      </w:r>
      <w:r w:rsidRPr="00D640AE">
        <w:rPr>
          <w:rFonts w:ascii="Arial Narrow" w:hAnsi="Arial Narrow" w:cs="Times New Roman"/>
          <w:sz w:val="18"/>
          <w:szCs w:val="18"/>
        </w:rPr>
        <w:t xml:space="preserve">V zmysle § 3, písm. v), bod 1 zákona č. 569/2007 Z. z. o geologických prácach </w:t>
      </w:r>
      <w:ins w:id="189" w:author="Autor" w:date="2019-02-05T14:07:00Z">
        <w:r w:rsidR="009A67E1" w:rsidRPr="006F7E92">
          <w:rPr>
            <w:rFonts w:ascii="Arial Narrow" w:hAnsi="Arial Narrow" w:cs="Times New Roman"/>
            <w:sz w:val="18"/>
            <w:szCs w:val="18"/>
          </w:rPr>
          <w:t>(geologický zákon) v znení neskorších predpisov</w:t>
        </w:r>
        <w:r w:rsidR="009A67E1" w:rsidRPr="009A67E1">
          <w:rPr>
            <w:rFonts w:ascii="Arial Narrow" w:hAnsi="Arial Narrow" w:cs="Times New Roman"/>
            <w:sz w:val="18"/>
            <w:szCs w:val="18"/>
          </w:rPr>
          <w:t xml:space="preserve"> </w:t>
        </w:r>
      </w:ins>
      <w:r w:rsidRPr="00D640AE">
        <w:rPr>
          <w:rFonts w:ascii="Arial Narrow" w:hAnsi="Arial Narrow" w:cs="Times New Roman"/>
          <w:sz w:val="18"/>
          <w:szCs w:val="18"/>
        </w:rPr>
        <w:t>(ďalej len „geologický zákon“)</w:t>
      </w:r>
      <w:del w:id="190" w:author="Autor" w:date="2019-02-05T14:07:00Z">
        <w:r w:rsidRPr="00D640AE" w:rsidDel="009A67E1">
          <w:rPr>
            <w:rFonts w:ascii="Arial Narrow" w:hAnsi="Arial Narrow" w:cs="Times New Roman"/>
            <w:sz w:val="18"/>
            <w:szCs w:val="18"/>
          </w:rPr>
          <w:delText xml:space="preserve"> </w:delText>
        </w:r>
        <w:r w:rsidRPr="006F7E92" w:rsidDel="009A67E1">
          <w:rPr>
            <w:rFonts w:ascii="Arial Narrow" w:hAnsi="Arial Narrow" w:cs="Times New Roman"/>
            <w:sz w:val="18"/>
            <w:szCs w:val="18"/>
          </w:rPr>
          <w:delText>v </w:delText>
        </w:r>
      </w:del>
      <w:del w:id="191" w:author="Autor" w:date="2019-02-05T14:05:00Z">
        <w:r w:rsidRPr="006F7E92" w:rsidDel="005879EF">
          <w:rPr>
            <w:rFonts w:ascii="Arial Narrow" w:hAnsi="Arial Narrow" w:cs="Times New Roman"/>
            <w:sz w:val="18"/>
            <w:szCs w:val="18"/>
          </w:rPr>
          <w:delText xml:space="preserve">platnom </w:delText>
        </w:r>
      </w:del>
      <w:del w:id="192" w:author="Autor" w:date="2019-02-05T14:07:00Z">
        <w:r w:rsidRPr="006F7E92" w:rsidDel="009A67E1">
          <w:rPr>
            <w:rFonts w:ascii="Arial Narrow" w:hAnsi="Arial Narrow" w:cs="Times New Roman"/>
            <w:sz w:val="18"/>
            <w:szCs w:val="18"/>
          </w:rPr>
          <w:delText>znení</w:delText>
        </w:r>
      </w:del>
      <w:r w:rsidRPr="00D640AE">
        <w:rPr>
          <w:rFonts w:ascii="Arial Narrow" w:hAnsi="Arial Narrow" w:cs="Times New Roman"/>
          <w:sz w:val="18"/>
          <w:szCs w:val="18"/>
        </w:rPr>
        <w:t xml:space="preserve">. </w:t>
      </w:r>
    </w:p>
  </w:footnote>
  <w:footnote w:id="11">
    <w:p w14:paraId="5898D7DC" w14:textId="77777777" w:rsidR="00124347" w:rsidRPr="00CD79BD" w:rsidRDefault="00124347" w:rsidP="0012434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197" w:author="Autor" w:date="2018-06-21T16:43:00Z">
        <w:r w:rsidRPr="00CD79B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CD79BD">
          <w:rPr>
            <w:rFonts w:ascii="Arial Narrow" w:hAnsi="Arial Narrow"/>
            <w:sz w:val="18"/>
            <w:szCs w:val="18"/>
          </w:rPr>
          <w:t xml:space="preserve"> </w:t>
        </w:r>
        <w:r w:rsidRPr="00CD79BD">
          <w:rPr>
            <w:rFonts w:ascii="Arial Narrow" w:hAnsi="Arial Narrow"/>
            <w:sz w:val="18"/>
            <w:szCs w:val="18"/>
          </w:rPr>
          <w:tab/>
          <w:t xml:space="preserve">Ak je v rámci projektu financovaná tvorba dokumentu (napr. štúdia, analýza, školiaci materiál, odborná publikácia, príručka, manuál, atď.) s cieľom jeho ďalšieho využitia v projekte, avšak vytvorený dokument preukázateľne </w:t>
        </w:r>
        <w:r w:rsidRPr="00CD79BD">
          <w:rPr>
            <w:rFonts w:ascii="Arial Narrow" w:hAnsi="Arial Narrow"/>
            <w:sz w:val="18"/>
            <w:szCs w:val="18"/>
            <w:u w:val="single"/>
          </w:rPr>
          <w:t>nie je</w:t>
        </w:r>
        <w:r w:rsidRPr="00CD79BD">
          <w:rPr>
            <w:rFonts w:ascii="Arial Narrow" w:hAnsi="Arial Narrow"/>
            <w:sz w:val="18"/>
            <w:szCs w:val="18"/>
          </w:rPr>
          <w:t xml:space="preserve"> v danom projekte využitý, výdavky vynaložené na takýto dokument budú považované za </w:t>
        </w:r>
        <w:r w:rsidRPr="00CD79BD">
          <w:rPr>
            <w:rFonts w:ascii="Arial Narrow" w:hAnsi="Arial Narrow"/>
            <w:sz w:val="18"/>
            <w:szCs w:val="18"/>
            <w:u w:val="single"/>
          </w:rPr>
          <w:t>neoprávnené</w:t>
        </w:r>
        <w:r w:rsidRPr="00CD79BD">
          <w:rPr>
            <w:rFonts w:ascii="Arial Narrow" w:hAnsi="Arial Narrow"/>
            <w:sz w:val="18"/>
            <w:szCs w:val="18"/>
          </w:rPr>
          <w:t xml:space="preserve">. Vo všeobecnosti sú výdavky na dokumenty, ktoré sa nevyužijú v danom projekte, považované za neoprávnené. Výnimku tvoria výdavky na dokumenty, pri ktorých žiadateľ v ŽoNFP jednoznačne preukáže ich využitie </w:t>
        </w:r>
        <w:r w:rsidRPr="00CD79BD">
          <w:rPr>
            <w:rFonts w:ascii="Arial Narrow" w:hAnsi="Arial Narrow"/>
            <w:sz w:val="18"/>
            <w:szCs w:val="18"/>
            <w:u w:val="single"/>
          </w:rPr>
          <w:t>až po</w:t>
        </w:r>
        <w:r w:rsidRPr="00CD79BD">
          <w:rPr>
            <w:rFonts w:ascii="Arial Narrow" w:hAnsi="Arial Narrow"/>
            <w:sz w:val="18"/>
            <w:szCs w:val="18"/>
          </w:rPr>
          <w:t xml:space="preserve"> ukončení realizácie projektu.</w:t>
        </w:r>
      </w:ins>
    </w:p>
  </w:footnote>
  <w:footnote w:id="12">
    <w:p w14:paraId="407ECAAF" w14:textId="2034A216" w:rsidR="00F30DEE" w:rsidRPr="00AB3ED0" w:rsidRDefault="00F30DEE" w:rsidP="00F30DEE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AB3ED0">
        <w:rPr>
          <w:rStyle w:val="Odkaznapoznmkupodiarou"/>
          <w:rFonts w:ascii="Arial Narrow" w:hAnsi="Arial Narrow"/>
          <w:sz w:val="18"/>
          <w:szCs w:val="18"/>
        </w:rPr>
        <w:footnoteRef/>
      </w:r>
      <w:r w:rsidRPr="00AB3ED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  <w:t>Žiadateľ/p</w:t>
      </w:r>
      <w:r w:rsidRPr="00AB3ED0">
        <w:rPr>
          <w:rFonts w:ascii="Arial Narrow" w:hAnsi="Arial Narrow"/>
          <w:sz w:val="18"/>
          <w:szCs w:val="18"/>
        </w:rPr>
        <w:t>rijímateľ je povinný rešpektovať zásadu „hodnota za peniaze/</w:t>
      </w:r>
      <w:proofErr w:type="spellStart"/>
      <w:r w:rsidRPr="00AB3ED0">
        <w:rPr>
          <w:rFonts w:ascii="Arial Narrow" w:hAnsi="Arial Narrow"/>
          <w:sz w:val="18"/>
          <w:szCs w:val="18"/>
        </w:rPr>
        <w:t>value</w:t>
      </w:r>
      <w:proofErr w:type="spellEnd"/>
      <w:r w:rsidRPr="00AB3ED0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AB3ED0">
        <w:rPr>
          <w:rFonts w:ascii="Arial Narrow" w:hAnsi="Arial Narrow"/>
          <w:sz w:val="18"/>
          <w:szCs w:val="18"/>
        </w:rPr>
        <w:t>for</w:t>
      </w:r>
      <w:proofErr w:type="spellEnd"/>
      <w:r w:rsidRPr="00AB3ED0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AB3ED0">
        <w:rPr>
          <w:rFonts w:ascii="Arial Narrow" w:hAnsi="Arial Narrow"/>
          <w:sz w:val="18"/>
          <w:szCs w:val="18"/>
        </w:rPr>
        <w:t>money</w:t>
      </w:r>
      <w:proofErr w:type="spellEnd"/>
      <w:r w:rsidRPr="00AB3ED0">
        <w:rPr>
          <w:rFonts w:ascii="Arial Narrow" w:hAnsi="Arial Narrow"/>
          <w:sz w:val="18"/>
          <w:szCs w:val="18"/>
        </w:rPr>
        <w:t>“.</w:t>
      </w:r>
      <w:del w:id="214" w:author="Autor" w:date="2018-02-07T15:02:00Z">
        <w:r w:rsidRPr="00AB3ED0" w:rsidDel="006778AA">
          <w:rPr>
            <w:rFonts w:ascii="Arial Narrow" w:hAnsi="Arial Narrow"/>
            <w:sz w:val="18"/>
            <w:szCs w:val="18"/>
          </w:rPr>
          <w:delText xml:space="preserve"> </w:delText>
        </w:r>
      </w:del>
      <w:del w:id="215" w:author="Autor" w:date="2017-08-10T14:55:00Z">
        <w:r w:rsidRPr="00AB3ED0" w:rsidDel="00F30DEE">
          <w:rPr>
            <w:rFonts w:ascii="Arial Narrow" w:hAnsi="Arial Narrow"/>
            <w:sz w:val="18"/>
            <w:szCs w:val="18"/>
          </w:rPr>
          <w:delText>Výdavky na odborné služby a štúdie musia byť nevyhnutn</w:delText>
        </w:r>
      </w:del>
      <w:del w:id="216" w:author="Autor" w:date="2017-08-10T14:56:00Z">
        <w:r w:rsidRPr="00AB3ED0" w:rsidDel="00F30DEE">
          <w:rPr>
            <w:rFonts w:ascii="Arial Narrow" w:hAnsi="Arial Narrow"/>
            <w:sz w:val="18"/>
            <w:szCs w:val="18"/>
          </w:rPr>
          <w:delText xml:space="preserve">é a </w:delText>
        </w:r>
      </w:del>
      <w:del w:id="217" w:author="Autor" w:date="2018-02-07T15:02:00Z">
        <w:r w:rsidRPr="00AB3ED0" w:rsidDel="006778AA">
          <w:rPr>
            <w:rFonts w:ascii="Arial Narrow" w:hAnsi="Arial Narrow"/>
            <w:sz w:val="18"/>
            <w:szCs w:val="18"/>
          </w:rPr>
          <w:delText xml:space="preserve">musí byť preukázaná </w:delText>
        </w:r>
      </w:del>
      <w:del w:id="218" w:author="Autor" w:date="2017-08-10T14:56:00Z">
        <w:r w:rsidRPr="00AB3ED0" w:rsidDel="00F30DEE">
          <w:rPr>
            <w:rFonts w:ascii="Arial Narrow" w:hAnsi="Arial Narrow"/>
            <w:sz w:val="18"/>
            <w:szCs w:val="18"/>
          </w:rPr>
          <w:delText xml:space="preserve">ich </w:delText>
        </w:r>
      </w:del>
      <w:del w:id="219" w:author="Autor" w:date="2018-02-07T15:02:00Z">
        <w:r w:rsidRPr="00AB3ED0" w:rsidDel="006778AA">
          <w:rPr>
            <w:rFonts w:ascii="Arial Narrow" w:hAnsi="Arial Narrow"/>
            <w:sz w:val="18"/>
            <w:szCs w:val="18"/>
          </w:rPr>
          <w:delText>využiteľnosť v rámci realizácie projektu.</w:delText>
        </w:r>
      </w:del>
      <w:r w:rsidRPr="00AB3ED0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>Žiad</w:t>
      </w:r>
      <w:r w:rsidRPr="00AB3ED0">
        <w:rPr>
          <w:rFonts w:ascii="Arial Narrow" w:hAnsi="Arial Narrow"/>
          <w:sz w:val="18"/>
          <w:szCs w:val="18"/>
        </w:rPr>
        <w:t xml:space="preserve">ateľ je okrem zdôvodnenia nevyhnutnosti a využiteľnosti </w:t>
      </w:r>
      <w:ins w:id="220" w:author="Autor" w:date="2018-02-07T15:02:00Z">
        <w:r w:rsidR="006778AA" w:rsidRPr="002A323E">
          <w:rPr>
            <w:rFonts w:ascii="Arial Narrow" w:hAnsi="Arial Narrow"/>
            <w:sz w:val="18"/>
            <w:szCs w:val="18"/>
          </w:rPr>
          <w:t>predmetných výdavkov v rámci realizácie projektu</w:t>
        </w:r>
        <w:r w:rsidR="006778AA" w:rsidRPr="00AB3ED0">
          <w:rPr>
            <w:rFonts w:ascii="Arial Narrow" w:hAnsi="Arial Narrow"/>
            <w:sz w:val="18"/>
            <w:szCs w:val="18"/>
          </w:rPr>
          <w:t xml:space="preserve"> </w:t>
        </w:r>
      </w:ins>
      <w:r w:rsidRPr="00AB3ED0">
        <w:rPr>
          <w:rFonts w:ascii="Arial Narrow" w:hAnsi="Arial Narrow"/>
          <w:sz w:val="18"/>
          <w:szCs w:val="18"/>
        </w:rPr>
        <w:t xml:space="preserve">povinný v </w:t>
      </w:r>
      <w:del w:id="221" w:author="Autor" w:date="2017-08-10T13:23:00Z">
        <w:r w:rsidRPr="00AB3ED0" w:rsidDel="00772860">
          <w:rPr>
            <w:rFonts w:ascii="Arial Narrow" w:hAnsi="Arial Narrow"/>
            <w:sz w:val="18"/>
            <w:szCs w:val="18"/>
          </w:rPr>
          <w:delText>žiadosti o poskytnutie nenávratného finančného prísp</w:delText>
        </w:r>
        <w:r w:rsidRPr="00F45E61" w:rsidDel="00772860">
          <w:rPr>
            <w:rFonts w:ascii="Arial Narrow" w:hAnsi="Arial Narrow"/>
            <w:sz w:val="18"/>
            <w:szCs w:val="18"/>
          </w:rPr>
          <w:delText>evku</w:delText>
        </w:r>
      </w:del>
      <w:ins w:id="222" w:author="Autor" w:date="2017-08-10T13:23:00Z">
        <w:r w:rsidRPr="00F45E61">
          <w:rPr>
            <w:rFonts w:ascii="Arial Narrow" w:hAnsi="Arial Narrow"/>
            <w:sz w:val="18"/>
            <w:szCs w:val="18"/>
          </w:rPr>
          <w:t>ŽoNFP</w:t>
        </w:r>
      </w:ins>
      <w:r w:rsidRPr="00F45E61">
        <w:rPr>
          <w:rFonts w:ascii="Arial Narrow" w:hAnsi="Arial Narrow"/>
          <w:sz w:val="18"/>
          <w:szCs w:val="18"/>
        </w:rPr>
        <w:t xml:space="preserve"> (časť </w:t>
      </w:r>
      <w:del w:id="223" w:author="Autor" w:date="2017-08-10T13:23:00Z">
        <w:r w:rsidRPr="00F45E61" w:rsidDel="00772860">
          <w:rPr>
            <w:rFonts w:ascii="Arial Narrow" w:hAnsi="Arial Narrow"/>
            <w:sz w:val="18"/>
            <w:szCs w:val="18"/>
          </w:rPr>
          <w:delText>7.4 Administratívna a prevádzková kapacita žiadateľa, r</w:delText>
        </w:r>
      </w:del>
      <w:del w:id="224" w:author="Autor" w:date="2017-08-10T13:24:00Z">
        <w:r w:rsidRPr="00F45E61" w:rsidDel="00772860">
          <w:rPr>
            <w:rFonts w:ascii="Arial Narrow" w:hAnsi="Arial Narrow"/>
            <w:sz w:val="18"/>
            <w:szCs w:val="18"/>
          </w:rPr>
          <w:delText xml:space="preserve">esp. </w:delText>
        </w:r>
      </w:del>
      <w:r w:rsidRPr="00F45E61">
        <w:rPr>
          <w:rFonts w:ascii="Arial Narrow" w:hAnsi="Arial Narrow"/>
          <w:sz w:val="18"/>
          <w:szCs w:val="18"/>
        </w:rPr>
        <w:t>7.2</w:t>
      </w:r>
      <w:r w:rsidR="00B26952">
        <w:rPr>
          <w:rFonts w:ascii="Arial Narrow" w:hAnsi="Arial Narrow"/>
          <w:sz w:val="18"/>
          <w:szCs w:val="18"/>
        </w:rPr>
        <w:t>.</w:t>
      </w:r>
      <w:r w:rsidRPr="00F45E61">
        <w:rPr>
          <w:rFonts w:ascii="Arial Narrow" w:hAnsi="Arial Narrow"/>
          <w:sz w:val="18"/>
          <w:szCs w:val="18"/>
        </w:rPr>
        <w:t xml:space="preserve"> Spôsob realizácie </w:t>
      </w:r>
      <w:ins w:id="225" w:author="Autor" w:date="2017-08-10T13:24:00Z">
        <w:r w:rsidRPr="00F45E61">
          <w:rPr>
            <w:rFonts w:ascii="Arial Narrow" w:hAnsi="Arial Narrow"/>
            <w:sz w:val="18"/>
            <w:szCs w:val="18"/>
          </w:rPr>
          <w:t xml:space="preserve">aktivít </w:t>
        </w:r>
      </w:ins>
      <w:r w:rsidRPr="00F45E61">
        <w:rPr>
          <w:rFonts w:ascii="Arial Narrow" w:hAnsi="Arial Narrow"/>
          <w:sz w:val="18"/>
          <w:szCs w:val="18"/>
        </w:rPr>
        <w:t>projektu)</w:t>
      </w:r>
      <w:r w:rsidRPr="00AB3ED0">
        <w:rPr>
          <w:rFonts w:ascii="Arial Narrow" w:hAnsi="Arial Narrow"/>
          <w:sz w:val="18"/>
          <w:szCs w:val="18"/>
        </w:rPr>
        <w:t xml:space="preserve"> definovať aj požiadavky na odbornosť osôb, ktoré zabezpečia vypracovanie </w:t>
      </w:r>
      <w:ins w:id="226" w:author="Autor" w:date="2017-08-10T14:57:00Z">
        <w:r>
          <w:rPr>
            <w:rFonts w:ascii="Arial Narrow" w:hAnsi="Arial Narrow"/>
            <w:sz w:val="18"/>
            <w:szCs w:val="18"/>
          </w:rPr>
          <w:t>predmetných</w:t>
        </w:r>
        <w:r w:rsidRPr="00AB3ED0">
          <w:rPr>
            <w:rFonts w:ascii="Arial Narrow" w:hAnsi="Arial Narrow"/>
            <w:sz w:val="18"/>
            <w:szCs w:val="18"/>
          </w:rPr>
          <w:t xml:space="preserve"> </w:t>
        </w:r>
      </w:ins>
      <w:r w:rsidRPr="00AB3ED0">
        <w:rPr>
          <w:rFonts w:ascii="Arial Narrow" w:hAnsi="Arial Narrow"/>
          <w:sz w:val="18"/>
          <w:szCs w:val="18"/>
        </w:rPr>
        <w:t>štúdií</w:t>
      </w:r>
      <w:ins w:id="227" w:author="Autor" w:date="2017-08-10T14:57:00Z">
        <w:r>
          <w:rPr>
            <w:rFonts w:ascii="Arial Narrow" w:hAnsi="Arial Narrow"/>
            <w:sz w:val="18"/>
            <w:szCs w:val="18"/>
          </w:rPr>
          <w:t>, analýz, výpočtov, atď</w:t>
        </w:r>
      </w:ins>
      <w:r w:rsidRPr="00AB3ED0">
        <w:rPr>
          <w:rFonts w:ascii="Arial Narrow" w:hAnsi="Arial Narrow"/>
          <w:sz w:val="18"/>
          <w:szCs w:val="18"/>
        </w:rPr>
        <w:t>. Osoby zabezpečujúce dané služby nesmú byť v pracovnoprávnom vzťahu s prijímateľom. Poskytovateľ je oprávnený overiť hospodárnosť, efektívnosť a účelnosť t</w:t>
      </w:r>
      <w:del w:id="228" w:author="Autor" w:date="2017-08-10T14:58:00Z">
        <w:r w:rsidRPr="00AB3ED0" w:rsidDel="00F30DEE">
          <w:rPr>
            <w:rFonts w:ascii="Arial Narrow" w:hAnsi="Arial Narrow"/>
            <w:sz w:val="18"/>
            <w:szCs w:val="18"/>
          </w:rPr>
          <w:delText>o</w:delText>
        </w:r>
      </w:del>
      <w:ins w:id="229" w:author="Autor" w:date="2017-08-10T14:58:00Z">
        <w:r>
          <w:rPr>
            <w:rFonts w:ascii="Arial Narrow" w:hAnsi="Arial Narrow"/>
            <w:sz w:val="18"/>
            <w:szCs w:val="18"/>
          </w:rPr>
          <w:t>ýc</w:t>
        </w:r>
      </w:ins>
      <w:r w:rsidRPr="00AB3ED0">
        <w:rPr>
          <w:rFonts w:ascii="Arial Narrow" w:hAnsi="Arial Narrow"/>
          <w:sz w:val="18"/>
          <w:szCs w:val="18"/>
        </w:rPr>
        <w:t xml:space="preserve">hto </w:t>
      </w:r>
      <w:del w:id="230" w:author="Autor" w:date="2017-08-10T14:58:00Z">
        <w:r w:rsidRPr="00AB3ED0" w:rsidDel="00F30DEE">
          <w:rPr>
            <w:rFonts w:ascii="Arial Narrow" w:hAnsi="Arial Narrow"/>
            <w:sz w:val="18"/>
            <w:szCs w:val="18"/>
          </w:rPr>
          <w:delText>výdavku</w:delText>
        </w:r>
        <w:r w:rsidRPr="00E54C7F" w:rsidDel="00F30DEE">
          <w:rPr>
            <w:rFonts w:ascii="Arial Narrow" w:hAnsi="Arial Narrow"/>
            <w:sz w:val="18"/>
            <w:szCs w:val="18"/>
          </w:rPr>
          <w:delText xml:space="preserve"> </w:delText>
        </w:r>
      </w:del>
      <w:r w:rsidRPr="00E54C7F">
        <w:rPr>
          <w:rFonts w:ascii="Arial Narrow" w:hAnsi="Arial Narrow"/>
          <w:sz w:val="18"/>
          <w:szCs w:val="18"/>
        </w:rPr>
        <w:t>(ako aj ostatných typov</w:t>
      </w:r>
      <w:ins w:id="231" w:author="Autor" w:date="2017-08-10T14:58:00Z">
        <w:r>
          <w:rPr>
            <w:rFonts w:ascii="Arial Narrow" w:hAnsi="Arial Narrow"/>
            <w:sz w:val="18"/>
            <w:szCs w:val="18"/>
          </w:rPr>
          <w:t>)</w:t>
        </w:r>
      </w:ins>
      <w:r w:rsidRPr="00E54C7F">
        <w:rPr>
          <w:rFonts w:ascii="Arial Narrow" w:hAnsi="Arial Narrow"/>
          <w:sz w:val="18"/>
          <w:szCs w:val="18"/>
        </w:rPr>
        <w:t xml:space="preserve"> výdavkov</w:t>
      </w:r>
      <w:del w:id="232" w:author="Autor" w:date="2017-08-10T14:58:00Z">
        <w:r w:rsidRPr="00E54C7F" w:rsidDel="00F30DEE">
          <w:rPr>
            <w:rFonts w:ascii="Arial Narrow" w:hAnsi="Arial Narrow"/>
            <w:sz w:val="18"/>
            <w:szCs w:val="18"/>
          </w:rPr>
          <w:delText>) v procese implementácie projektu</w:delText>
        </w:r>
      </w:del>
      <w:r w:rsidRPr="00E54C7F">
        <w:rPr>
          <w:rFonts w:ascii="Arial Narrow" w:hAnsi="Arial Narrow"/>
          <w:sz w:val="18"/>
          <w:szCs w:val="18"/>
        </w:rPr>
        <w:t xml:space="preserve"> aj na základe nezávislého posudku.</w:t>
      </w:r>
    </w:p>
  </w:footnote>
  <w:footnote w:id="13">
    <w:p w14:paraId="523F7AE1" w14:textId="768FACF1" w:rsidR="00102BF4" w:rsidRPr="00102BF4" w:rsidRDefault="00102BF4" w:rsidP="00102BF4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248" w:author="Autor" w:date="2017-08-10T15:27:00Z">
        <w:r w:rsidRPr="00102BF4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102BF4">
          <w:rPr>
            <w:rFonts w:ascii="Arial Narrow" w:hAnsi="Arial Narrow"/>
            <w:sz w:val="18"/>
            <w:szCs w:val="18"/>
          </w:rPr>
          <w:t xml:space="preserve"> </w:t>
        </w:r>
      </w:ins>
      <w:ins w:id="249" w:author="Autor" w:date="2017-08-10T15:28:00Z">
        <w:r>
          <w:rPr>
            <w:rFonts w:ascii="Arial Narrow" w:hAnsi="Arial Narrow"/>
            <w:sz w:val="18"/>
            <w:szCs w:val="18"/>
          </w:rPr>
          <w:tab/>
        </w:r>
      </w:ins>
      <w:ins w:id="250" w:author="Autor" w:date="2017-08-10T15:27:00Z">
        <w:r w:rsidRPr="00102BF4">
          <w:rPr>
            <w:rFonts w:ascii="Arial Narrow" w:hAnsi="Arial Narrow"/>
            <w:sz w:val="18"/>
            <w:szCs w:val="18"/>
          </w:rPr>
          <w:t>Zahŕňajú výdavky na organizáciu a zabezpečenie realizácie informačných aktivít organizovaných pre účely projektu, do ktorých budú zapojené cieľové skupiny. Tieto výdavky najčastejšie pokrývajú organizačné zabezpečenie, prenájom priestorov a techniky.</w:t>
        </w:r>
      </w:ins>
    </w:p>
  </w:footnote>
  <w:footnote w:id="14">
    <w:p w14:paraId="0A0CAD9F" w14:textId="53A1B908" w:rsidR="003E0ED9" w:rsidRPr="002B427D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2B427D">
        <w:rPr>
          <w:rFonts w:ascii="Arial Narrow" w:hAnsi="Arial Narrow" w:cs="Times New Roman"/>
          <w:sz w:val="18"/>
          <w:szCs w:val="18"/>
        </w:rPr>
        <w:t xml:space="preserve">Výdavky, ktoré </w:t>
      </w:r>
      <w:del w:id="254" w:author="Autor">
        <w:r w:rsidRPr="002B427D" w:rsidDel="00B502A5">
          <w:rPr>
            <w:rFonts w:ascii="Arial Narrow" w:hAnsi="Arial Narrow" w:cs="Times New Roman"/>
            <w:sz w:val="18"/>
            <w:szCs w:val="18"/>
          </w:rPr>
          <w:delText xml:space="preserve">bezprostredne </w:delText>
        </w:r>
      </w:del>
      <w:r w:rsidRPr="002B427D">
        <w:rPr>
          <w:rFonts w:ascii="Arial Narrow" w:hAnsi="Arial Narrow" w:cs="Times New Roman"/>
          <w:sz w:val="18"/>
          <w:szCs w:val="18"/>
        </w:rPr>
        <w:t>súvisia s informovaním verejnosti o podpore, ktorú projekt získal z európskych štrukturálnych a</w:t>
      </w:r>
      <w:r>
        <w:rPr>
          <w:rFonts w:ascii="Arial Narrow" w:hAnsi="Arial Narrow" w:cs="Times New Roman"/>
          <w:sz w:val="18"/>
          <w:szCs w:val="18"/>
        </w:rPr>
        <w:t> </w:t>
      </w:r>
      <w:r w:rsidRPr="002B427D">
        <w:rPr>
          <w:rFonts w:ascii="Arial Narrow" w:hAnsi="Arial Narrow" w:cs="Times New Roman"/>
          <w:sz w:val="18"/>
          <w:szCs w:val="18"/>
        </w:rPr>
        <w:t xml:space="preserve">investičných fondov (ďalej len „EŠIF“) a štátneho rozpočtu SR </w:t>
      </w:r>
      <w:r w:rsidRPr="00A32113">
        <w:rPr>
          <w:rFonts w:ascii="Arial Narrow" w:hAnsi="Arial Narrow" w:cs="Times New Roman"/>
          <w:sz w:val="18"/>
          <w:szCs w:val="18"/>
        </w:rPr>
        <w:t>(ďalej len „ŠR SR“)</w:t>
      </w:r>
      <w:r>
        <w:rPr>
          <w:rFonts w:ascii="Arial Narrow" w:hAnsi="Arial Narrow" w:cs="Times New Roman"/>
          <w:sz w:val="18"/>
          <w:szCs w:val="18"/>
        </w:rPr>
        <w:t xml:space="preserve"> </w:t>
      </w:r>
      <w:r w:rsidRPr="002B427D">
        <w:rPr>
          <w:rFonts w:ascii="Arial Narrow" w:hAnsi="Arial Narrow" w:cs="Times New Roman"/>
          <w:sz w:val="18"/>
          <w:szCs w:val="18"/>
        </w:rPr>
        <w:t>na jeho spolufinancovanie.</w:t>
      </w:r>
      <w:ins w:id="255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>J</w:t>
        </w:r>
        <w:r w:rsidRPr="00F74808">
          <w:rPr>
            <w:rFonts w:ascii="Arial Narrow" w:hAnsi="Arial Narrow"/>
            <w:sz w:val="18"/>
            <w:szCs w:val="18"/>
          </w:rPr>
          <w:t>ednotliv</w:t>
        </w:r>
        <w:r>
          <w:rPr>
            <w:rFonts w:ascii="Arial Narrow" w:hAnsi="Arial Narrow"/>
            <w:sz w:val="18"/>
            <w:szCs w:val="18"/>
          </w:rPr>
          <w:t>é</w:t>
        </w:r>
        <w:r w:rsidRPr="00F74808">
          <w:rPr>
            <w:rFonts w:ascii="Arial Narrow" w:hAnsi="Arial Narrow"/>
            <w:sz w:val="18"/>
            <w:szCs w:val="18"/>
          </w:rPr>
          <w:t xml:space="preserve"> nástroj</w:t>
        </w:r>
        <w:r>
          <w:rPr>
            <w:rFonts w:ascii="Arial Narrow" w:hAnsi="Arial Narrow"/>
            <w:sz w:val="18"/>
            <w:szCs w:val="18"/>
          </w:rPr>
          <w:t>e</w:t>
        </w:r>
        <w:r w:rsidRPr="00F74808">
          <w:rPr>
            <w:rFonts w:ascii="Arial Narrow" w:hAnsi="Arial Narrow"/>
            <w:sz w:val="18"/>
            <w:szCs w:val="18"/>
          </w:rPr>
          <w:t xml:space="preserve"> pre informovanie</w:t>
        </w:r>
      </w:ins>
      <w:ins w:id="256" w:author="Autor" w:date="2019-01-15T14:52:00Z">
        <w:r w:rsidR="0075749A">
          <w:rPr>
            <w:rFonts w:ascii="Arial Narrow" w:hAnsi="Arial Narrow"/>
            <w:sz w:val="18"/>
            <w:szCs w:val="18"/>
          </w:rPr>
          <w:t>,</w:t>
        </w:r>
      </w:ins>
      <w:ins w:id="257" w:author="Autor">
        <w:r>
          <w:rPr>
            <w:rFonts w:ascii="Arial Narrow" w:hAnsi="Arial Narrow"/>
            <w:sz w:val="18"/>
            <w:szCs w:val="18"/>
          </w:rPr>
          <w:t> </w:t>
        </w:r>
        <w:r w:rsidRPr="00F74808">
          <w:rPr>
            <w:rFonts w:ascii="Arial Narrow" w:hAnsi="Arial Narrow"/>
            <w:sz w:val="18"/>
            <w:szCs w:val="18"/>
          </w:rPr>
          <w:t>komunikáciu</w:t>
        </w:r>
      </w:ins>
      <w:ins w:id="258" w:author="Autor" w:date="2019-01-15T14:52:00Z">
        <w:r w:rsidR="0075749A">
          <w:rPr>
            <w:rFonts w:ascii="Arial Narrow" w:hAnsi="Arial Narrow"/>
            <w:sz w:val="18"/>
            <w:szCs w:val="18"/>
          </w:rPr>
          <w:t xml:space="preserve"> a viditeľnos</w:t>
        </w:r>
      </w:ins>
      <w:ins w:id="259" w:author="Autor" w:date="2019-01-15T14:53:00Z">
        <w:r w:rsidR="0075749A">
          <w:rPr>
            <w:rFonts w:ascii="Arial Narrow" w:hAnsi="Arial Narrow"/>
            <w:sz w:val="18"/>
            <w:szCs w:val="18"/>
          </w:rPr>
          <w:t>ť</w:t>
        </w:r>
      </w:ins>
      <w:ins w:id="260" w:author="Autor">
        <w:r>
          <w:rPr>
            <w:rFonts w:ascii="Arial Narrow" w:hAnsi="Arial Narrow"/>
            <w:sz w:val="18"/>
            <w:szCs w:val="18"/>
          </w:rPr>
          <w:t xml:space="preserve"> (vrátane </w:t>
        </w:r>
        <w:r w:rsidRPr="00DB4503">
          <w:rPr>
            <w:rFonts w:ascii="Arial Narrow" w:hAnsi="Arial Narrow"/>
            <w:sz w:val="18"/>
            <w:szCs w:val="18"/>
          </w:rPr>
          <w:t>technických parametrov a minimálnych požiadaviek</w:t>
        </w:r>
        <w:r>
          <w:rPr>
            <w:rFonts w:ascii="Arial Narrow" w:hAnsi="Arial Narrow"/>
            <w:sz w:val="18"/>
            <w:szCs w:val="18"/>
          </w:rPr>
          <w:t>)</w:t>
        </w:r>
        <w:r w:rsidRPr="00F74808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 xml:space="preserve">sú </w:t>
        </w:r>
        <w:r w:rsidRPr="00F74808">
          <w:rPr>
            <w:rFonts w:ascii="Arial Narrow" w:hAnsi="Arial Narrow"/>
            <w:sz w:val="18"/>
            <w:szCs w:val="18"/>
          </w:rPr>
          <w:t>bližšie špecifikovan</w:t>
        </w:r>
        <w:r>
          <w:rPr>
            <w:rFonts w:ascii="Arial Narrow" w:hAnsi="Arial Narrow"/>
            <w:sz w:val="18"/>
            <w:szCs w:val="18"/>
          </w:rPr>
          <w:t>é</w:t>
        </w:r>
        <w:r w:rsidRPr="00F74808">
          <w:rPr>
            <w:rFonts w:ascii="Arial Narrow" w:hAnsi="Arial Narrow"/>
            <w:sz w:val="18"/>
            <w:szCs w:val="18"/>
          </w:rPr>
          <w:t xml:space="preserve"> v</w:t>
        </w:r>
        <w:r>
          <w:rPr>
            <w:rFonts w:ascii="Arial Narrow" w:hAnsi="Arial Narrow"/>
            <w:sz w:val="18"/>
            <w:szCs w:val="18"/>
          </w:rPr>
          <w:t xml:space="preserve"> platnej verzii</w:t>
        </w:r>
        <w:r w:rsidRPr="00F74808">
          <w:rPr>
            <w:rFonts w:ascii="Arial Narrow" w:hAnsi="Arial Narrow"/>
            <w:sz w:val="18"/>
            <w:szCs w:val="18"/>
          </w:rPr>
          <w:t xml:space="preserve"> </w:t>
        </w:r>
        <w:r w:rsidRPr="003E5561">
          <w:rPr>
            <w:rFonts w:ascii="Arial Narrow" w:hAnsi="Arial Narrow"/>
            <w:i/>
            <w:color w:val="0000FF"/>
            <w:sz w:val="18"/>
            <w:szCs w:val="18"/>
          </w:rPr>
          <w:fldChar w:fldCharType="begin"/>
        </w:r>
        <w:r w:rsidRPr="003E5561">
          <w:rPr>
            <w:rFonts w:ascii="Arial Narrow" w:hAnsi="Arial Narrow"/>
            <w:i/>
            <w:color w:val="0000FF"/>
            <w:sz w:val="18"/>
            <w:szCs w:val="18"/>
          </w:rPr>
          <w:instrText xml:space="preserve"> HYPERLINK "http://www.op-kzp.sk/obsah-informovanost-komunikacia/333-2/" </w:instrText>
        </w:r>
        <w:r w:rsidRPr="003E5561">
          <w:rPr>
            <w:rFonts w:ascii="Arial Narrow" w:hAnsi="Arial Narrow"/>
            <w:i/>
            <w:color w:val="0000FF"/>
            <w:sz w:val="18"/>
            <w:szCs w:val="18"/>
          </w:rPr>
          <w:fldChar w:fldCharType="separate"/>
        </w:r>
        <w:r w:rsidRPr="003E5561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Manuálu pre informovanie</w:t>
        </w:r>
      </w:ins>
      <w:ins w:id="261" w:author="Autor" w:date="2019-01-15T14:53:00Z">
        <w:r w:rsidR="0075749A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,</w:t>
        </w:r>
      </w:ins>
      <w:r w:rsidR="006B696C" w:rsidRPr="003E5561">
        <w:rPr>
          <w:rStyle w:val="Hypertextovprepojenie"/>
          <w:rFonts w:ascii="Arial Narrow" w:hAnsi="Arial Narrow"/>
          <w:i/>
          <w:color w:val="0000FF"/>
          <w:sz w:val="18"/>
          <w:szCs w:val="18"/>
        </w:rPr>
        <w:t xml:space="preserve"> </w:t>
      </w:r>
      <w:ins w:id="262" w:author="Autor">
        <w:r w:rsidRPr="003E5561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komunikáciu</w:t>
        </w:r>
      </w:ins>
      <w:ins w:id="263" w:author="Autor" w:date="2019-01-15T14:53:00Z">
        <w:r w:rsidR="0075749A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 xml:space="preserve"> a viditeľnosť podpory z</w:t>
        </w:r>
      </w:ins>
      <w:ins w:id="264" w:author="Autor">
        <w:r w:rsidRPr="003E5561">
          <w:rPr>
            <w:rStyle w:val="Hypertextovprepojenie"/>
            <w:rFonts w:ascii="Arial Narrow" w:hAnsi="Arial Narrow"/>
            <w:color w:val="0000FF"/>
            <w:sz w:val="18"/>
            <w:szCs w:val="18"/>
          </w:rPr>
          <w:t xml:space="preserve"> </w:t>
        </w:r>
        <w:r w:rsidRPr="00273465">
          <w:rPr>
            <w:rStyle w:val="Hypertextovprepojenie"/>
            <w:rFonts w:ascii="Arial Narrow" w:hAnsi="Arial Narrow"/>
            <w:i/>
            <w:color w:val="0000FF"/>
            <w:sz w:val="18"/>
            <w:szCs w:val="18"/>
          </w:rPr>
          <w:t>OP KŽP</w:t>
        </w:r>
        <w:r w:rsidRPr="003E5561">
          <w:rPr>
            <w:rFonts w:ascii="Arial Narrow" w:hAnsi="Arial Narrow"/>
            <w:i/>
            <w:color w:val="0000FF"/>
            <w:sz w:val="18"/>
            <w:szCs w:val="18"/>
          </w:rPr>
          <w:fldChar w:fldCharType="end"/>
        </w:r>
        <w:r>
          <w:rPr>
            <w:rFonts w:ascii="Arial Narrow" w:hAnsi="Arial Narrow"/>
            <w:sz w:val="18"/>
            <w:szCs w:val="18"/>
          </w:rPr>
          <w:t>.</w:t>
        </w:r>
      </w:ins>
    </w:p>
  </w:footnote>
  <w:footnote w:id="15">
    <w:p w14:paraId="37C0D174" w14:textId="70AD5870" w:rsidR="00A4544C" w:rsidRPr="00A4544C" w:rsidRDefault="00A4544C" w:rsidP="00A4544C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ins w:id="267" w:author="Autor" w:date="2018-06-21T11:56:00Z">
        <w:r w:rsidRPr="00A4544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A4544C">
          <w:rPr>
            <w:rFonts w:ascii="Arial Narrow" w:hAnsi="Arial Narrow"/>
            <w:sz w:val="18"/>
            <w:szCs w:val="18"/>
          </w:rPr>
          <w:t xml:space="preserve"> </w:t>
        </w:r>
      </w:ins>
      <w:ins w:id="268" w:author="Autor" w:date="2018-06-21T11:59:00Z">
        <w:r>
          <w:rPr>
            <w:rFonts w:ascii="Arial Narrow" w:hAnsi="Arial Narrow"/>
            <w:sz w:val="18"/>
            <w:szCs w:val="18"/>
          </w:rPr>
          <w:tab/>
        </w:r>
      </w:ins>
      <w:ins w:id="269" w:author="Autor" w:date="2018-06-21T11:58:00Z">
        <w:r w:rsidRPr="00A4544C">
          <w:rPr>
            <w:rFonts w:ascii="Arial Narrow" w:hAnsi="Arial Narrow"/>
            <w:sz w:val="18"/>
            <w:szCs w:val="18"/>
          </w:rPr>
          <w:t xml:space="preserve">Pre všetky </w:t>
        </w:r>
        <w:r w:rsidRPr="00A4544C">
          <w:rPr>
            <w:rFonts w:ascii="Arial Narrow" w:hAnsi="Arial Narrow"/>
            <w:sz w:val="18"/>
            <w:szCs w:val="18"/>
            <w:u w:val="single"/>
          </w:rPr>
          <w:t>nepriame výdavky</w:t>
        </w:r>
        <w:r w:rsidRPr="00A4544C">
          <w:rPr>
            <w:rFonts w:ascii="Arial Narrow" w:hAnsi="Arial Narrow"/>
            <w:sz w:val="18"/>
            <w:szCs w:val="18"/>
          </w:rPr>
          <w:t xml:space="preserve"> platí, že súhrnne nesmú prekročiť stanovený percentuálny limit pre nepriame výdavky, t. j. max. 3 % celkových oprávnených priamych výdavkov na projekt pri investičných projektoch, resp. 7 % pri neinvestičných projektoch (i</w:t>
        </w:r>
        <w:r w:rsidRPr="00A4544C">
          <w:rPr>
            <w:rFonts w:ascii="Arial Narrow" w:hAnsi="Arial Narrow"/>
            <w:bCs/>
            <w:sz w:val="18"/>
            <w:szCs w:val="18"/>
          </w:rPr>
          <w:t xml:space="preserve">nvestičný projekt </w:t>
        </w:r>
        <w:r w:rsidRPr="00A4544C">
          <w:rPr>
            <w:rFonts w:ascii="Arial Narrow" w:hAnsi="Arial Narrow"/>
            <w:sz w:val="18"/>
            <w:szCs w:val="18"/>
          </w:rPr>
          <w:t xml:space="preserve">- projekt zameraný predovšetkým na výstavbu a nákup nehnuteľností, technické zhodnotenie nehnuteľností, nákup strojov </w:t>
        </w:r>
        <w:r w:rsidRPr="00A4544C">
          <w:rPr>
            <w:rFonts w:ascii="Arial Narrow" w:hAnsi="Arial Narrow"/>
            <w:sz w:val="18"/>
            <w:szCs w:val="18"/>
          </w:rPr>
          <w:br/>
          <w:t xml:space="preserve">a technológií a pod., ktorého výsledkom je dlhodobý hmotný a/alebo nehmotný majetok v zmysle zákona o účtovníctve a zákona o dani </w:t>
        </w:r>
        <w:r w:rsidRPr="00A4544C">
          <w:rPr>
            <w:rFonts w:ascii="Arial Narrow" w:hAnsi="Arial Narrow"/>
            <w:sz w:val="18"/>
            <w:szCs w:val="18"/>
          </w:rPr>
          <w:br/>
          <w:t>z príjmov, a v rámci ktorého výdavky na obstaranie dlhodobého hmotného a nehmotného majetku prekročia 40 % celkových oprávnených výdavkov na projekt).</w:t>
        </w:r>
      </w:ins>
    </w:p>
  </w:footnote>
  <w:footnote w:id="16">
    <w:p w14:paraId="236D6B41" w14:textId="1B56112A" w:rsidR="003E0ED9" w:rsidRPr="002B427D" w:rsidRDefault="003E0ED9" w:rsidP="00651137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2B427D">
        <w:rPr>
          <w:rFonts w:ascii="Arial Narrow" w:hAnsi="Arial Narrow"/>
          <w:sz w:val="18"/>
          <w:szCs w:val="18"/>
        </w:rPr>
        <w:t>Zahŕňa finančné riadenie</w:t>
      </w:r>
      <w:r>
        <w:rPr>
          <w:rFonts w:ascii="Arial Narrow" w:hAnsi="Arial Narrow"/>
          <w:sz w:val="18"/>
          <w:szCs w:val="18"/>
        </w:rPr>
        <w:t xml:space="preserve"> projektu</w:t>
      </w:r>
      <w:r w:rsidRPr="002B427D">
        <w:rPr>
          <w:rFonts w:ascii="Arial Narrow" w:hAnsi="Arial Narrow"/>
          <w:sz w:val="18"/>
          <w:szCs w:val="18"/>
        </w:rPr>
        <w:t>, monitorovanie projektu</w:t>
      </w:r>
      <w:r>
        <w:rPr>
          <w:rFonts w:ascii="Arial Narrow" w:hAnsi="Arial Narrow"/>
          <w:sz w:val="18"/>
          <w:szCs w:val="18"/>
        </w:rPr>
        <w:t xml:space="preserve"> (</w:t>
      </w:r>
      <w:r w:rsidRPr="002B427D">
        <w:rPr>
          <w:rFonts w:ascii="Arial Narrow" w:hAnsi="Arial Narrow"/>
          <w:sz w:val="18"/>
          <w:szCs w:val="18"/>
        </w:rPr>
        <w:t>sledovanie čiastkových a celkových výsledkov projektu</w:t>
      </w:r>
      <w:r>
        <w:rPr>
          <w:rFonts w:ascii="Arial Narrow" w:hAnsi="Arial Narrow"/>
          <w:sz w:val="18"/>
          <w:szCs w:val="18"/>
        </w:rPr>
        <w:t>)</w:t>
      </w:r>
      <w:r w:rsidRPr="002B427D">
        <w:rPr>
          <w:rFonts w:ascii="Arial Narrow" w:hAnsi="Arial Narrow"/>
          <w:sz w:val="18"/>
          <w:szCs w:val="18"/>
        </w:rPr>
        <w:t xml:space="preserve">, </w:t>
      </w:r>
      <w:del w:id="283" w:author="Autor">
        <w:r w:rsidRPr="002B427D" w:rsidDel="00AA1F51">
          <w:rPr>
            <w:rFonts w:ascii="Arial Narrow" w:hAnsi="Arial Narrow"/>
            <w:sz w:val="18"/>
            <w:szCs w:val="18"/>
          </w:rPr>
          <w:delText>vykonávanie</w:delText>
        </w:r>
      </w:del>
      <w:ins w:id="284" w:author="Autor">
        <w:r w:rsidRPr="00710F33">
          <w:rPr>
            <w:rFonts w:ascii="Arial Narrow" w:hAnsi="Arial Narrow"/>
            <w:sz w:val="18"/>
            <w:szCs w:val="18"/>
            <w:lang w:eastAsia="sk-SK"/>
          </w:rPr>
          <w:t>činnosti súvisiace s administráciou</w:t>
        </w:r>
      </w:ins>
      <w:r w:rsidRPr="002B427D">
        <w:rPr>
          <w:rFonts w:ascii="Arial Narrow" w:hAnsi="Arial Narrow"/>
          <w:sz w:val="18"/>
          <w:szCs w:val="18"/>
        </w:rPr>
        <w:t xml:space="preserve"> zmien v projekte</w:t>
      </w:r>
      <w:ins w:id="285" w:author="Autor">
        <w:r w:rsidRPr="00710F33">
          <w:rPr>
            <w:rFonts w:ascii="Arial Narrow" w:hAnsi="Arial Narrow"/>
            <w:sz w:val="18"/>
            <w:szCs w:val="18"/>
            <w:lang w:eastAsia="sk-SK"/>
          </w:rPr>
          <w:t xml:space="preserve">, resp. v </w:t>
        </w:r>
      </w:ins>
      <w:ins w:id="286" w:author="Autor" w:date="2019-01-15T14:51:00Z">
        <w:r w:rsidR="0075749A">
          <w:rPr>
            <w:rFonts w:ascii="Arial Narrow" w:hAnsi="Arial Narrow"/>
            <w:sz w:val="18"/>
            <w:szCs w:val="18"/>
            <w:lang w:eastAsia="sk-SK"/>
          </w:rPr>
          <w:t>Z</w:t>
        </w:r>
      </w:ins>
      <w:ins w:id="287" w:author="Autor">
        <w:r w:rsidRPr="00710F33">
          <w:rPr>
            <w:rFonts w:ascii="Arial Narrow" w:hAnsi="Arial Narrow"/>
            <w:sz w:val="18"/>
            <w:szCs w:val="18"/>
            <w:lang w:eastAsia="sk-SK"/>
          </w:rPr>
          <w:t>mluve o poskytnutí NFP</w:t>
        </w:r>
      </w:ins>
      <w:r w:rsidRPr="002B427D">
        <w:rPr>
          <w:rFonts w:ascii="Arial Narrow" w:hAnsi="Arial Narrow"/>
          <w:sz w:val="18"/>
          <w:szCs w:val="18"/>
        </w:rPr>
        <w:t xml:space="preserve">, </w:t>
      </w:r>
      <w:del w:id="288" w:author="Autor">
        <w:r w:rsidDel="00AA1F51">
          <w:rPr>
            <w:rFonts w:ascii="Arial Narrow" w:hAnsi="Arial Narrow"/>
            <w:sz w:val="18"/>
            <w:szCs w:val="18"/>
          </w:rPr>
          <w:delText>poradenstvo</w:delText>
        </w:r>
      </w:del>
      <w:ins w:id="289" w:author="Autor">
        <w:r w:rsidRPr="00E17AD2">
          <w:rPr>
            <w:rFonts w:ascii="Arial Narrow" w:hAnsi="Arial Narrow"/>
            <w:sz w:val="18"/>
            <w:szCs w:val="18"/>
            <w:lang w:eastAsia="sk-SK"/>
          </w:rPr>
          <w:t>činnosti súvisiace</w:t>
        </w:r>
        <w:r w:rsidRPr="00AE71A9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>so zabezpečením</w:t>
        </w:r>
        <w:r w:rsidRPr="00AE71A9">
          <w:rPr>
            <w:rFonts w:ascii="Arial Narrow" w:hAnsi="Arial Narrow"/>
            <w:sz w:val="18"/>
            <w:szCs w:val="18"/>
          </w:rPr>
          <w:t xml:space="preserve"> pre projekt relevantných </w:t>
        </w:r>
        <w:r>
          <w:rPr>
            <w:rFonts w:ascii="Arial Narrow" w:hAnsi="Arial Narrow"/>
            <w:sz w:val="18"/>
            <w:szCs w:val="18"/>
          </w:rPr>
          <w:t>nástrojov</w:t>
        </w:r>
      </w:ins>
      <w:r>
        <w:rPr>
          <w:rFonts w:ascii="Arial Narrow" w:hAnsi="Arial Narrow"/>
          <w:sz w:val="18"/>
          <w:szCs w:val="18"/>
        </w:rPr>
        <w:t xml:space="preserve"> v oblasti</w:t>
      </w:r>
      <w:r w:rsidRPr="002B427D">
        <w:rPr>
          <w:rFonts w:ascii="Arial Narrow" w:hAnsi="Arial Narrow"/>
          <w:sz w:val="18"/>
          <w:szCs w:val="18"/>
        </w:rPr>
        <w:t xml:space="preserve"> informovania</w:t>
      </w:r>
      <w:ins w:id="290" w:author="Autor" w:date="2019-01-15T14:59:00Z">
        <w:r w:rsidR="00273465">
          <w:rPr>
            <w:rFonts w:ascii="Arial Narrow" w:hAnsi="Arial Narrow"/>
            <w:sz w:val="18"/>
            <w:szCs w:val="18"/>
          </w:rPr>
          <w:t>,</w:t>
        </w:r>
      </w:ins>
      <w:del w:id="291" w:author="Autor" w:date="2019-01-15T14:59:00Z">
        <w:r w:rsidRPr="002B427D" w:rsidDel="00273465">
          <w:rPr>
            <w:rFonts w:ascii="Arial Narrow" w:hAnsi="Arial Narrow"/>
            <w:sz w:val="18"/>
            <w:szCs w:val="18"/>
          </w:rPr>
          <w:delText xml:space="preserve"> a </w:delText>
        </w:r>
      </w:del>
      <w:ins w:id="292" w:author="Autor" w:date="2019-01-15T14:59:00Z">
        <w:r w:rsidR="00273465">
          <w:rPr>
            <w:rFonts w:ascii="Arial Narrow" w:hAnsi="Arial Narrow"/>
            <w:sz w:val="18"/>
            <w:szCs w:val="18"/>
          </w:rPr>
          <w:t> </w:t>
        </w:r>
      </w:ins>
      <w:r w:rsidRPr="002B427D">
        <w:rPr>
          <w:rFonts w:ascii="Arial Narrow" w:hAnsi="Arial Narrow"/>
          <w:sz w:val="18"/>
          <w:szCs w:val="18"/>
        </w:rPr>
        <w:t>komunikácie</w:t>
      </w:r>
      <w:ins w:id="293" w:author="Autor" w:date="2019-01-15T14:59:00Z">
        <w:r w:rsidR="00273465">
          <w:rPr>
            <w:rFonts w:ascii="Arial Narrow" w:hAnsi="Arial Narrow"/>
            <w:sz w:val="18"/>
            <w:szCs w:val="18"/>
          </w:rPr>
          <w:t xml:space="preserve"> a viditeľnosti</w:t>
        </w:r>
      </w:ins>
      <w:del w:id="294" w:author="Autor">
        <w:r w:rsidRPr="002B427D" w:rsidDel="00AA1F51">
          <w:rPr>
            <w:rFonts w:ascii="Arial Narrow" w:hAnsi="Arial Narrow"/>
            <w:sz w:val="18"/>
            <w:szCs w:val="18"/>
          </w:rPr>
          <w:delText xml:space="preserve"> o podpore získanej z EŠIF </w:delText>
        </w:r>
        <w:r w:rsidDel="00AA1F51">
          <w:rPr>
            <w:rFonts w:ascii="Arial Narrow" w:hAnsi="Arial Narrow"/>
            <w:sz w:val="18"/>
            <w:szCs w:val="18"/>
          </w:rPr>
          <w:delText xml:space="preserve">a ŠR SR </w:delText>
        </w:r>
        <w:r w:rsidRPr="002B427D" w:rsidDel="00AA1F51">
          <w:rPr>
            <w:rFonts w:ascii="Arial Narrow" w:hAnsi="Arial Narrow"/>
            <w:sz w:val="18"/>
            <w:szCs w:val="18"/>
          </w:rPr>
          <w:delText>na spolufinancovanie projektu</w:delText>
        </w:r>
      </w:del>
      <w:r w:rsidRPr="002B427D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 xml:space="preserve"> </w:t>
      </w:r>
      <w:r w:rsidRPr="00C83192">
        <w:rPr>
          <w:rFonts w:ascii="Arial Narrow" w:hAnsi="Arial Narrow"/>
          <w:sz w:val="18"/>
          <w:szCs w:val="18"/>
        </w:rPr>
        <w:t xml:space="preserve">činnosti podporného charakteru súvisiace s realizáciou </w:t>
      </w:r>
      <w:r>
        <w:rPr>
          <w:rFonts w:ascii="Arial Narrow" w:hAnsi="Arial Narrow"/>
          <w:sz w:val="18"/>
          <w:szCs w:val="18"/>
        </w:rPr>
        <w:t xml:space="preserve">verejných obstarávaní </w:t>
      </w:r>
      <w:del w:id="295" w:author="Autor">
        <w:r w:rsidDel="00AA1F51">
          <w:rPr>
            <w:rFonts w:ascii="Arial Narrow" w:hAnsi="Arial Narrow"/>
            <w:sz w:val="18"/>
            <w:szCs w:val="18"/>
          </w:rPr>
          <w:delText>(ďalej len „</w:delText>
        </w:r>
        <w:r w:rsidRPr="00C83192" w:rsidDel="00AA1F51">
          <w:rPr>
            <w:rFonts w:ascii="Arial Narrow" w:hAnsi="Arial Narrow"/>
            <w:sz w:val="18"/>
            <w:szCs w:val="18"/>
          </w:rPr>
          <w:delText>VO</w:delText>
        </w:r>
        <w:r w:rsidDel="00AA1F51">
          <w:rPr>
            <w:rFonts w:ascii="Arial Narrow" w:hAnsi="Arial Narrow"/>
            <w:sz w:val="18"/>
            <w:szCs w:val="18"/>
          </w:rPr>
          <w:delText>“)</w:delText>
        </w:r>
        <w:r w:rsidRPr="00C83192" w:rsidDel="00AA1F51">
          <w:rPr>
            <w:rFonts w:ascii="Arial Narrow" w:hAnsi="Arial Narrow"/>
            <w:sz w:val="18"/>
            <w:szCs w:val="18"/>
          </w:rPr>
          <w:delText xml:space="preserve"> v</w:delText>
        </w:r>
      </w:del>
      <w:ins w:id="296" w:author="Autor">
        <w:r>
          <w:rPr>
            <w:rFonts w:ascii="Arial Narrow" w:hAnsi="Arial Narrow"/>
            <w:sz w:val="18"/>
            <w:szCs w:val="18"/>
          </w:rPr>
          <w:t>pre účely</w:t>
        </w:r>
      </w:ins>
      <w:r w:rsidRPr="00C83192">
        <w:rPr>
          <w:rFonts w:ascii="Arial Narrow" w:hAnsi="Arial Narrow"/>
          <w:sz w:val="18"/>
          <w:szCs w:val="18"/>
        </w:rPr>
        <w:t xml:space="preserve"> projekt</w:t>
      </w:r>
      <w:del w:id="297" w:author="Autor">
        <w:r w:rsidRPr="00C83192" w:rsidDel="00AA1F51">
          <w:rPr>
            <w:rFonts w:ascii="Arial Narrow" w:hAnsi="Arial Narrow"/>
            <w:sz w:val="18"/>
            <w:szCs w:val="18"/>
          </w:rPr>
          <w:delText>e</w:delText>
        </w:r>
      </w:del>
      <w:ins w:id="298" w:author="Autor">
        <w:r>
          <w:rPr>
            <w:rFonts w:ascii="Arial Narrow" w:hAnsi="Arial Narrow"/>
            <w:sz w:val="18"/>
            <w:szCs w:val="18"/>
          </w:rPr>
          <w:t>u</w:t>
        </w:r>
      </w:ins>
      <w:r w:rsidRPr="002B427D">
        <w:rPr>
          <w:rFonts w:ascii="Arial Narrow" w:hAnsi="Arial Narrow"/>
          <w:sz w:val="18"/>
          <w:szCs w:val="18"/>
        </w:rPr>
        <w:t xml:space="preserve"> a pod.</w:t>
      </w:r>
    </w:p>
  </w:footnote>
  <w:footnote w:id="17">
    <w:p w14:paraId="37B862D2" w14:textId="77777777" w:rsidR="003E0ED9" w:rsidRPr="00ED2B24" w:rsidDel="0026103D" w:rsidRDefault="003E0ED9" w:rsidP="00651137">
      <w:pPr>
        <w:pStyle w:val="Textpoznmkypodiarou"/>
        <w:ind w:left="170" w:hanging="170"/>
        <w:jc w:val="both"/>
        <w:rPr>
          <w:del w:id="307" w:author="Autor" w:date="2018-02-07T16:16:00Z"/>
          <w:rFonts w:ascii="Arial Narrow" w:hAnsi="Arial Narrow"/>
          <w:sz w:val="18"/>
          <w:szCs w:val="18"/>
        </w:rPr>
      </w:pPr>
      <w:del w:id="308" w:author="Autor" w:date="2018-02-07T16:16:00Z">
        <w:r w:rsidRPr="00ED2B24" w:rsidDel="0026103D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Del="0026103D">
          <w:rPr>
            <w:rFonts w:ascii="Arial Narrow" w:hAnsi="Arial Narrow"/>
            <w:sz w:val="18"/>
            <w:szCs w:val="18"/>
          </w:rPr>
          <w:tab/>
        </w:r>
        <w:r w:rsidRPr="00A32113" w:rsidDel="0026103D">
          <w:rPr>
            <w:rFonts w:ascii="Arial Narrow" w:hAnsi="Arial Narrow"/>
            <w:sz w:val="18"/>
            <w:szCs w:val="18"/>
          </w:rPr>
          <w:delText>V súlade so zákonom č. 25/2006 Z. z. o verejnom obstarávaní a o zmene a doplnení niektorých zákonov v znení neskorších predpisov účinným do 17.04.2016, resp. v súlade so z</w:delText>
        </w:r>
      </w:del>
      <w:ins w:id="309" w:author="Autor">
        <w:del w:id="310" w:author="Autor" w:date="2018-02-07T16:16:00Z">
          <w:r w:rsidDel="0026103D">
            <w:rPr>
              <w:rFonts w:ascii="Arial Narrow" w:hAnsi="Arial Narrow"/>
              <w:sz w:val="18"/>
              <w:szCs w:val="18"/>
            </w:rPr>
            <w:delText>Z</w:delText>
          </w:r>
        </w:del>
      </w:ins>
      <w:del w:id="311" w:author="Autor" w:date="2018-02-07T16:16:00Z">
        <w:r w:rsidRPr="00A32113" w:rsidDel="0026103D">
          <w:rPr>
            <w:rFonts w:ascii="Arial Narrow" w:hAnsi="Arial Narrow"/>
            <w:sz w:val="18"/>
            <w:szCs w:val="18"/>
          </w:rPr>
          <w:delText xml:space="preserve">ákonom č. 343/2015 </w:delText>
        </w:r>
        <w:r w:rsidR="00651137" w:rsidDel="0026103D">
          <w:rPr>
            <w:rFonts w:ascii="Arial Narrow" w:hAnsi="Arial Narrow"/>
            <w:sz w:val="18"/>
            <w:szCs w:val="18"/>
          </w:rPr>
          <w:delText xml:space="preserve">Z. z. </w:delText>
        </w:r>
        <w:r w:rsidRPr="00A32113" w:rsidDel="0026103D">
          <w:rPr>
            <w:rFonts w:ascii="Arial Narrow" w:hAnsi="Arial Narrow"/>
            <w:sz w:val="18"/>
            <w:szCs w:val="18"/>
          </w:rPr>
          <w:delText>o verejnom obstarávaní a o zmene a doplnení niektorých zákonov v znení neskorších predpisov účinným od 18.04.2016</w:delText>
        </w:r>
      </w:del>
      <w:ins w:id="312" w:author="Autor">
        <w:del w:id="313" w:author="Autor" w:date="2018-02-07T16:16:00Z">
          <w:r w:rsidRPr="0062650E" w:rsidDel="0026103D">
            <w:rPr>
              <w:rFonts w:ascii="Arial Narrow" w:hAnsi="Arial Narrow"/>
              <w:sz w:val="18"/>
              <w:szCs w:val="18"/>
            </w:rPr>
            <w:delText xml:space="preserve">(na postup zadávania zákazky preukázateľne začatý </w:delText>
          </w:r>
          <w:r w:rsidRPr="0062650E" w:rsidDel="0026103D">
            <w:rPr>
              <w:rFonts w:ascii="Arial Narrow" w:hAnsi="Arial Narrow"/>
              <w:sz w:val="18"/>
              <w:szCs w:val="18"/>
              <w:u w:val="single"/>
            </w:rPr>
            <w:delText>do 17.04.2016</w:delText>
          </w:r>
          <w:r w:rsidRPr="0062650E" w:rsidDel="0026103D">
            <w:rPr>
              <w:rFonts w:ascii="Arial Narrow" w:hAnsi="Arial Narrow"/>
              <w:sz w:val="18"/>
              <w:szCs w:val="18"/>
            </w:rPr>
            <w:delText xml:space="preserve"> sa vzťahuje zákon č. 25/2006 Z. z. o verejnom obstarávaní a o zmene a doplnení niektorých zákonov v znení neskorších predpisov)</w:delText>
          </w:r>
        </w:del>
      </w:ins>
      <w:del w:id="314" w:author="Autor" w:date="2018-02-07T16:16:00Z">
        <w:r w:rsidRPr="00A32113" w:rsidDel="0026103D">
          <w:rPr>
            <w:rFonts w:ascii="Arial Narrow" w:hAnsi="Arial Narrow"/>
            <w:sz w:val="18"/>
            <w:szCs w:val="18"/>
          </w:rPr>
          <w:delText>.</w:delText>
        </w:r>
      </w:del>
    </w:p>
  </w:footnote>
  <w:footnote w:id="18">
    <w:p w14:paraId="51B903C6" w14:textId="5C754D5C" w:rsidR="00500096" w:rsidRPr="002B427D" w:rsidRDefault="00500096" w:rsidP="00500096">
      <w:pPr>
        <w:pStyle w:val="Textpoznmkypodiarou"/>
        <w:ind w:left="170" w:hanging="170"/>
        <w:jc w:val="both"/>
        <w:rPr>
          <w:rFonts w:ascii="Arial Narrow" w:hAnsi="Arial Narrow"/>
          <w:sz w:val="18"/>
          <w:szCs w:val="18"/>
        </w:rPr>
      </w:pPr>
      <w:r w:rsidRPr="002B427D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ab/>
      </w:r>
      <w:r w:rsidRPr="0012471E">
        <w:rPr>
          <w:rFonts w:ascii="Arial Narrow" w:hAnsi="Arial Narrow" w:cs="Times New Roman"/>
          <w:sz w:val="18"/>
          <w:szCs w:val="18"/>
        </w:rPr>
        <w:t>Základným oprá</w:t>
      </w:r>
      <w:r w:rsidRPr="00D640AE">
        <w:rPr>
          <w:rFonts w:ascii="Arial Narrow" w:hAnsi="Arial Narrow" w:cs="Times New Roman"/>
          <w:sz w:val="18"/>
          <w:szCs w:val="18"/>
        </w:rPr>
        <w:t xml:space="preserve">vneným výdavkom v oblasti osobných výdavkov je </w:t>
      </w:r>
      <w:ins w:id="341" w:author="Autor">
        <w:r>
          <w:rPr>
            <w:rFonts w:ascii="Arial Narrow" w:hAnsi="Arial Narrow" w:cs="Times New Roman"/>
            <w:b/>
            <w:sz w:val="18"/>
            <w:szCs w:val="18"/>
          </w:rPr>
          <w:t xml:space="preserve">celková </w:t>
        </w:r>
      </w:ins>
      <w:r w:rsidRPr="00D640AE">
        <w:rPr>
          <w:rFonts w:ascii="Arial Narrow" w:hAnsi="Arial Narrow" w:cs="Times New Roman"/>
          <w:b/>
          <w:sz w:val="18"/>
          <w:szCs w:val="18"/>
        </w:rPr>
        <w:t>cena práce</w:t>
      </w:r>
      <w:r w:rsidRPr="00D640AE">
        <w:rPr>
          <w:rFonts w:ascii="Arial Narrow" w:hAnsi="Arial Narrow" w:cs="Times New Roman"/>
          <w:sz w:val="18"/>
          <w:szCs w:val="18"/>
        </w:rPr>
        <w:t xml:space="preserve"> (t.</w:t>
      </w:r>
      <w:r w:rsidR="00C439E0">
        <w:rPr>
          <w:rFonts w:ascii="Arial Narrow" w:hAnsi="Arial Narrow" w:cs="Times New Roman"/>
          <w:sz w:val="18"/>
          <w:szCs w:val="18"/>
        </w:rPr>
        <w:t xml:space="preserve"> </w:t>
      </w:r>
      <w:r w:rsidRPr="00D640AE">
        <w:rPr>
          <w:rFonts w:ascii="Arial Narrow" w:hAnsi="Arial Narrow" w:cs="Times New Roman"/>
          <w:sz w:val="18"/>
          <w:szCs w:val="18"/>
        </w:rPr>
        <w:t>j. hrubá mzda, resp. odmena za vykonanú prácu a zákonné odvody zamestnávateľa).</w:t>
      </w:r>
      <w:ins w:id="342" w:author="Autor">
        <w:r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F26792">
          <w:rPr>
            <w:rFonts w:ascii="Arial Narrow" w:hAnsi="Arial Narrow" w:cs="Times New Roman"/>
            <w:sz w:val="18"/>
            <w:szCs w:val="18"/>
          </w:rPr>
          <w:t>Zložky mzdy ako odmeny (</w:t>
        </w:r>
        <w:r w:rsidRPr="00F26792">
          <w:rPr>
            <w:rFonts w:ascii="Arial Narrow" w:hAnsi="Arial Narrow" w:cs="Times New Roman"/>
            <w:sz w:val="18"/>
            <w:szCs w:val="18"/>
            <w:u w:val="single"/>
          </w:rPr>
          <w:t>okrem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 odmien poskytnutých zamestnancovi, ktorý pracuje iba </w:t>
        </w:r>
      </w:ins>
      <w:r>
        <w:rPr>
          <w:rFonts w:ascii="Arial Narrow" w:hAnsi="Arial Narrow" w:cs="Times New Roman"/>
          <w:sz w:val="18"/>
          <w:szCs w:val="18"/>
        </w:rPr>
        <w:br/>
      </w:r>
      <w:ins w:id="343" w:author="Autor">
        <w:r w:rsidRPr="00F26792">
          <w:rPr>
            <w:rFonts w:ascii="Arial Narrow" w:hAnsi="Arial Narrow" w:cs="Times New Roman"/>
            <w:sz w:val="18"/>
            <w:szCs w:val="18"/>
          </w:rPr>
          <w:t>na projekte/-och spolufinancovanom/-</w:t>
        </w:r>
        <w:proofErr w:type="spellStart"/>
        <w:r w:rsidRPr="00F26792">
          <w:rPr>
            <w:rFonts w:ascii="Arial Narrow" w:hAnsi="Arial Narrow" w:cs="Times New Roman"/>
            <w:sz w:val="18"/>
            <w:szCs w:val="18"/>
          </w:rPr>
          <w:t>ých</w:t>
        </w:r>
        <w:proofErr w:type="spellEnd"/>
        <w:r w:rsidRPr="00F26792">
          <w:rPr>
            <w:rFonts w:ascii="Arial Narrow" w:hAnsi="Arial Narrow" w:cs="Times New Roman"/>
            <w:sz w:val="18"/>
            <w:szCs w:val="18"/>
          </w:rPr>
          <w:t xml:space="preserve"> z EŠIF a ŠR SR), odstupné, odchodné, preplatenie dovolenky pri odchode a dovolenka nad rámec alikvotnej časti za odpracované dni na projekte patria medzi </w:t>
        </w:r>
        <w:r w:rsidRPr="00D46206">
          <w:rPr>
            <w:rFonts w:ascii="Arial Narrow" w:hAnsi="Arial Narrow" w:cs="Times New Roman"/>
            <w:sz w:val="18"/>
            <w:szCs w:val="18"/>
            <w:u w:val="single"/>
          </w:rPr>
          <w:t>neoprávnené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. Medzi </w:t>
        </w:r>
        <w:r w:rsidRPr="00D46206">
          <w:rPr>
            <w:rFonts w:ascii="Arial Narrow" w:hAnsi="Arial Narrow" w:cs="Times New Roman"/>
            <w:sz w:val="18"/>
            <w:szCs w:val="18"/>
            <w:u w:val="single"/>
          </w:rPr>
          <w:t>neoprávnené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 položky, ktoré netvoria súčasť hrubej mzdy</w:t>
        </w:r>
        <w:r>
          <w:rPr>
            <w:rFonts w:ascii="Arial Narrow" w:hAnsi="Arial Narrow" w:cs="Times New Roman"/>
            <w:sz w:val="18"/>
            <w:szCs w:val="18"/>
          </w:rPr>
          <w:t>,</w:t>
        </w:r>
        <w:r w:rsidRPr="00F26792">
          <w:rPr>
            <w:rFonts w:ascii="Arial Narrow" w:hAnsi="Arial Narrow" w:cs="Times New Roman"/>
            <w:sz w:val="18"/>
            <w:szCs w:val="18"/>
          </w:rPr>
          <w:t xml:space="preserve"> </w:t>
        </w:r>
        <w:r w:rsidRPr="00F14C32">
          <w:rPr>
            <w:rFonts w:ascii="Arial Narrow" w:hAnsi="Arial Narrow" w:cs="Times New Roman"/>
            <w:sz w:val="18"/>
            <w:szCs w:val="18"/>
          </w:rPr>
          <w:t>patr</w:t>
        </w:r>
        <w:r>
          <w:rPr>
            <w:rFonts w:ascii="Arial Narrow" w:hAnsi="Arial Narrow" w:cs="Times New Roman"/>
            <w:sz w:val="18"/>
            <w:szCs w:val="18"/>
          </w:rPr>
          <w:t xml:space="preserve">ia daňový bonus, </w:t>
        </w:r>
        <w:r w:rsidRPr="00110774">
          <w:rPr>
            <w:rFonts w:ascii="Arial Narrow" w:hAnsi="Arial Narrow" w:cs="Times New Roman"/>
            <w:sz w:val="18"/>
            <w:szCs w:val="18"/>
          </w:rPr>
          <w:t>príspevk</w:t>
        </w:r>
        <w:r>
          <w:rPr>
            <w:rFonts w:ascii="Arial Narrow" w:hAnsi="Arial Narrow" w:cs="Times New Roman"/>
            <w:sz w:val="18"/>
            <w:szCs w:val="18"/>
          </w:rPr>
          <w:t>y</w:t>
        </w:r>
        <w:r w:rsidRPr="00110774">
          <w:rPr>
            <w:rFonts w:ascii="Arial Narrow" w:hAnsi="Arial Narrow" w:cs="Times New Roman"/>
            <w:sz w:val="18"/>
            <w:szCs w:val="18"/>
          </w:rPr>
          <w:t xml:space="preserve"> zamestnávateľa </w:t>
        </w:r>
        <w:r>
          <w:rPr>
            <w:rFonts w:ascii="Arial Narrow" w:hAnsi="Arial Narrow" w:cs="Times New Roman"/>
            <w:sz w:val="18"/>
            <w:szCs w:val="18"/>
          </w:rPr>
          <w:t xml:space="preserve">zo sociálneho fondu a </w:t>
        </w:r>
        <w:r w:rsidRPr="00110774">
          <w:rPr>
            <w:rFonts w:ascii="Arial Narrow" w:hAnsi="Arial Narrow" w:cs="Times New Roman"/>
            <w:sz w:val="18"/>
            <w:szCs w:val="18"/>
          </w:rPr>
          <w:t>na doplnkové dôchodkové sporenie (DDS)</w:t>
        </w:r>
        <w:r w:rsidRPr="00F26792">
          <w:rPr>
            <w:rFonts w:ascii="Arial Narrow" w:hAnsi="Arial Narrow" w:cs="Times New Roman"/>
            <w:sz w:val="18"/>
            <w:szCs w:val="18"/>
          </w:rPr>
          <w:t>.</w:t>
        </w:r>
      </w:ins>
      <w:ins w:id="344" w:author="Autor" w:date="2019-01-15T15:03:00Z">
        <w:r w:rsidR="00FB1E55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V prípade </w:t>
        </w:r>
        <w:r w:rsidR="00FB1E55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>zamestnávateľ</w:t>
        </w:r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>ov</w:t>
        </w:r>
      </w:ins>
      <w:ins w:id="345" w:author="Autor" w:date="2019-02-06T10:18:00Z">
        <w:r w:rsidR="00A01330" w:rsidRPr="00771EBA">
          <w:rPr>
            <w:rFonts w:ascii="Arial Narrow" w:hAnsi="Arial Narrow" w:cs="Segoe UI"/>
            <w:sz w:val="18"/>
            <w:szCs w:val="18"/>
            <w:shd w:val="clear" w:color="auto" w:fill="FFFFFF"/>
          </w:rPr>
          <w:t>/prijímateľov</w:t>
        </w:r>
      </w:ins>
      <w:ins w:id="346" w:author="Autor" w:date="2019-01-15T15:03:00Z"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, na ktorých </w:t>
        </w:r>
        <w:r w:rsidR="00FB1E55" w:rsidRPr="00490C64">
          <w:rPr>
            <w:rFonts w:ascii="Arial Narrow" w:hAnsi="Arial Narrow" w:cs="Segoe UI"/>
            <w:sz w:val="18"/>
            <w:szCs w:val="18"/>
            <w:u w:val="single"/>
            <w:shd w:val="clear" w:color="auto" w:fill="FFFFFF"/>
          </w:rPr>
          <w:t>nemôže</w:t>
        </w:r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byť vyhlásený konkurz podľa osobitného predpisu (</w:t>
        </w:r>
        <w:r w:rsidR="00FB1E55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>na</w:t>
        </w:r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>pr.</w:t>
        </w:r>
        <w:r w:rsidR="00FB1E55" w:rsidRPr="00490C64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štát, štátna rozpočtová organizácia, obec, vyšší územný celok alebo iná osoba, za ktorej všetky záväzky zodpovedá alebo ručí štát</w:t>
        </w:r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) </w:t>
        </w:r>
        <w:r w:rsidR="00FB1E55" w:rsidRPr="00490C64">
          <w:rPr>
            <w:rFonts w:ascii="Arial Narrow" w:hAnsi="Arial Narrow" w:cs="Segoe UI"/>
            <w:sz w:val="18"/>
            <w:szCs w:val="18"/>
            <w:u w:val="single"/>
            <w:shd w:val="clear" w:color="auto" w:fill="FFFFFF"/>
          </w:rPr>
          <w:t>nevstupuje garančné poistenie</w:t>
        </w:r>
        <w:r w:rsidR="00FB1E55">
          <w:rPr>
            <w:rFonts w:ascii="Arial Narrow" w:hAnsi="Arial Narrow" w:cs="Segoe UI"/>
            <w:sz w:val="18"/>
            <w:szCs w:val="18"/>
            <w:shd w:val="clear" w:color="auto" w:fill="FFFFFF"/>
          </w:rPr>
          <w:t xml:space="preserve"> do celkovej ceny práce.</w:t>
        </w:r>
      </w:ins>
    </w:p>
  </w:footnote>
  <w:footnote w:id="19">
    <w:p w14:paraId="3AD416BE" w14:textId="77777777" w:rsidR="003E0ED9" w:rsidRPr="00D640AE" w:rsidDel="00ED12DC" w:rsidRDefault="003E0ED9" w:rsidP="00651137">
      <w:pPr>
        <w:pStyle w:val="Textpoznmkypodiarou"/>
        <w:ind w:left="170" w:hanging="170"/>
        <w:jc w:val="both"/>
        <w:rPr>
          <w:del w:id="351" w:author="Autor"/>
          <w:rFonts w:ascii="Arial Narrow" w:hAnsi="Arial Narrow" w:cs="Times New Roman"/>
          <w:sz w:val="18"/>
          <w:szCs w:val="18"/>
        </w:rPr>
      </w:pPr>
      <w:del w:id="352" w:author="Autor">
        <w:r w:rsidRPr="0012471E" w:rsidDel="00ED12D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Del="00ED12DC">
          <w:rPr>
            <w:rFonts w:ascii="Arial Narrow" w:hAnsi="Arial Narrow" w:cs="Times New Roman"/>
            <w:sz w:val="18"/>
            <w:szCs w:val="18"/>
          </w:rPr>
          <w:tab/>
        </w:r>
        <w:r w:rsidRPr="00D640AE" w:rsidDel="00ED12DC">
          <w:rPr>
            <w:rFonts w:ascii="Arial Narrow" w:hAnsi="Arial Narrow" w:cs="Times New Roman"/>
            <w:sz w:val="18"/>
            <w:szCs w:val="18"/>
          </w:rPr>
          <w:delText>Patria sem mzdy, zákonné odvody zamestnávateľa ako aj povinné sociálne náklady (n</w:delText>
        </w:r>
        <w:r w:rsidRPr="00D640AE" w:rsidDel="00ED12DC">
          <w:rPr>
            <w:rFonts w:ascii="Arial Narrow" w:hAnsi="Arial Narrow"/>
            <w:sz w:val="18"/>
            <w:szCs w:val="18"/>
          </w:rPr>
          <w:delText>áhrada mzdy za práceneschopnosť, ošetrovania člena rodiny a návštevu u lekára</w:delText>
        </w:r>
        <w:r w:rsidRPr="00D640AE" w:rsidDel="00ED12DC">
          <w:rPr>
            <w:rFonts w:ascii="Arial Narrow" w:hAnsi="Arial Narrow" w:cs="Times New Roman"/>
            <w:sz w:val="18"/>
            <w:szCs w:val="18"/>
          </w:rPr>
          <w:delText>).</w:delText>
        </w:r>
      </w:del>
    </w:p>
  </w:footnote>
  <w:footnote w:id="20">
    <w:p w14:paraId="765B2717" w14:textId="35EFF9ED" w:rsidR="00160F78" w:rsidRPr="000A5C72" w:rsidRDefault="00160F78" w:rsidP="00160F78">
      <w:pPr>
        <w:pStyle w:val="Textpoznmkypodiarou"/>
        <w:ind w:left="170" w:hanging="170"/>
        <w:jc w:val="both"/>
        <w:rPr>
          <w:rFonts w:ascii="Arial Narrow" w:hAnsi="Arial Narrow" w:cs="Times New Roman"/>
          <w:sz w:val="18"/>
          <w:szCs w:val="18"/>
        </w:rPr>
      </w:pPr>
      <w:r w:rsidRPr="00D640AE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 w:cs="Times New Roman"/>
          <w:sz w:val="18"/>
          <w:szCs w:val="18"/>
        </w:rPr>
        <w:tab/>
      </w:r>
      <w:del w:id="355" w:author="Autor" w:date="2018-06-21T17:38:00Z">
        <w:r w:rsidRPr="00D640AE" w:rsidDel="00C60124">
          <w:rPr>
            <w:rFonts w:ascii="Arial Narrow" w:hAnsi="Arial Narrow" w:cs="Times New Roman"/>
            <w:sz w:val="18"/>
            <w:szCs w:val="18"/>
          </w:rPr>
          <w:delText xml:space="preserve">Mimo pracovným pomerom sa rozumejú vzťahy uzatvorené v zmysle ustanovení </w:delText>
        </w:r>
      </w:del>
      <w:ins w:id="356" w:author="Autor" w:date="2018-06-21T17:37:00Z">
        <w:r w:rsidR="00F12149" w:rsidRPr="005E1204">
          <w:rPr>
            <w:rFonts w:ascii="Arial Narrow" w:hAnsi="Arial Narrow"/>
            <w:sz w:val="18"/>
            <w:szCs w:val="18"/>
          </w:rPr>
          <w:t>Na základe dohody o práci vykonávanej mimo pracovného pomeru</w:t>
        </w:r>
        <w:r w:rsidR="00F12149" w:rsidRPr="00D640AE">
          <w:rPr>
            <w:rFonts w:ascii="Arial Narrow" w:hAnsi="Arial Narrow" w:cs="Times New Roman"/>
            <w:sz w:val="18"/>
            <w:szCs w:val="18"/>
          </w:rPr>
          <w:t xml:space="preserve"> </w:t>
        </w:r>
        <w:r w:rsidR="00C60124">
          <w:rPr>
            <w:rFonts w:ascii="Arial Narrow" w:hAnsi="Arial Narrow" w:cs="Times New Roman"/>
            <w:sz w:val="18"/>
            <w:szCs w:val="18"/>
          </w:rPr>
          <w:t>(</w:t>
        </w:r>
      </w:ins>
      <w:r w:rsidRPr="00D640AE">
        <w:rPr>
          <w:rFonts w:ascii="Arial Narrow" w:hAnsi="Arial Narrow" w:cs="Times New Roman"/>
          <w:sz w:val="18"/>
          <w:szCs w:val="18"/>
        </w:rPr>
        <w:t>§§ 223 až 228</w:t>
      </w:r>
      <w:ins w:id="357" w:author="Autor" w:date="2018-06-21T17:37:00Z">
        <w:r w:rsidR="00C60124">
          <w:rPr>
            <w:rFonts w:ascii="Arial Narrow" w:hAnsi="Arial Narrow" w:cs="Times New Roman"/>
            <w:sz w:val="18"/>
            <w:szCs w:val="18"/>
          </w:rPr>
          <w:t>a</w:t>
        </w:r>
      </w:ins>
      <w:del w:id="358" w:author="Autor" w:date="2018-06-21T17:37:00Z">
        <w:r w:rsidRPr="00D640AE" w:rsidDel="00C60124">
          <w:rPr>
            <w:rFonts w:ascii="Arial Narrow" w:hAnsi="Arial Narrow" w:cs="Times New Roman"/>
            <w:sz w:val="18"/>
            <w:szCs w:val="18"/>
          </w:rPr>
          <w:delText xml:space="preserve"> zákona č. 311/2001 Z. z.</w:delText>
        </w:r>
      </w:del>
      <w:r w:rsidRPr="00D640AE">
        <w:rPr>
          <w:rFonts w:ascii="Arial Narrow" w:hAnsi="Arial Narrow" w:cs="Times New Roman"/>
          <w:sz w:val="18"/>
          <w:szCs w:val="18"/>
        </w:rPr>
        <w:t xml:space="preserve"> Zákonníka práce</w:t>
      </w:r>
      <w:ins w:id="359" w:author="Autor" w:date="2018-06-21T17:37:00Z">
        <w:r w:rsidR="00C60124">
          <w:rPr>
            <w:rFonts w:ascii="Arial Narrow" w:hAnsi="Arial Narrow" w:cs="Times New Roman"/>
            <w:sz w:val="18"/>
            <w:szCs w:val="18"/>
          </w:rPr>
          <w:t>)</w:t>
        </w:r>
      </w:ins>
      <w:del w:id="360" w:author="Autor" w:date="2018-06-21T17:37:00Z">
        <w:r w:rsidRPr="00D640AE" w:rsidDel="00C60124">
          <w:rPr>
            <w:rFonts w:ascii="Arial Narrow" w:hAnsi="Arial Narrow" w:cs="Times New Roman"/>
            <w:sz w:val="18"/>
            <w:szCs w:val="18"/>
          </w:rPr>
          <w:delText xml:space="preserve"> v znení neskorších predpisov (t. j. dohoda o vykonaní práce, ak ide o prácu, ktorá je vymedzená výsledkom; dohoda o pracovnej činnosti, resp. dohoda o brigádnickej práci študentov, ak ide o príležitostnú činnosť vymedzenú druhom prác</w:delText>
        </w:r>
      </w:del>
      <w:del w:id="361" w:author="Autor" w:date="2018-06-21T17:38:00Z">
        <w:r w:rsidRPr="00D640AE" w:rsidDel="00C60124">
          <w:rPr>
            <w:rFonts w:ascii="Arial Narrow" w:hAnsi="Arial Narrow" w:cs="Times New Roman"/>
            <w:sz w:val="18"/>
            <w:szCs w:val="18"/>
          </w:rPr>
          <w:delText>e)</w:delText>
        </w:r>
      </w:del>
      <w:r w:rsidRPr="00D640AE">
        <w:rPr>
          <w:rFonts w:ascii="Arial Narrow" w:hAnsi="Arial Narrow" w:cs="Times New Roman"/>
          <w:sz w:val="18"/>
          <w:szCs w:val="18"/>
        </w:rPr>
        <w:t>.</w:t>
      </w:r>
    </w:p>
  </w:footnote>
  <w:footnote w:id="21">
    <w:p w14:paraId="484E54E8" w14:textId="77777777" w:rsidR="003E0ED9" w:rsidRPr="002B427D" w:rsidDel="00ED12DC" w:rsidRDefault="003E0ED9" w:rsidP="00651137">
      <w:pPr>
        <w:pStyle w:val="Textpoznmkypodiarou"/>
        <w:ind w:left="170" w:hanging="170"/>
        <w:jc w:val="both"/>
        <w:rPr>
          <w:del w:id="384" w:author="Autor"/>
          <w:rFonts w:ascii="Arial Narrow" w:hAnsi="Arial Narrow"/>
          <w:sz w:val="18"/>
          <w:szCs w:val="18"/>
        </w:rPr>
      </w:pPr>
      <w:del w:id="385" w:author="Autor">
        <w:r w:rsidRPr="002B427D" w:rsidDel="00ED12DC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Del="00ED12DC">
          <w:rPr>
            <w:rFonts w:ascii="Arial Narrow" w:hAnsi="Arial Narrow"/>
            <w:sz w:val="18"/>
            <w:szCs w:val="18"/>
          </w:rPr>
          <w:tab/>
        </w:r>
        <w:r w:rsidRPr="002B427D" w:rsidDel="00ED12DC">
          <w:rPr>
            <w:rFonts w:ascii="Arial Narrow" w:hAnsi="Arial Narrow"/>
            <w:sz w:val="18"/>
            <w:szCs w:val="18"/>
          </w:rPr>
          <w:delText>Zahŕňa finančné riadenie projektu, monitorovanie projektu</w:delText>
        </w:r>
        <w:r w:rsidDel="00ED12DC">
          <w:rPr>
            <w:rFonts w:ascii="Arial Narrow" w:hAnsi="Arial Narrow"/>
            <w:sz w:val="18"/>
            <w:szCs w:val="18"/>
          </w:rPr>
          <w:delText xml:space="preserve"> (</w:delText>
        </w:r>
        <w:r w:rsidRPr="002B427D" w:rsidDel="00ED12DC">
          <w:rPr>
            <w:rFonts w:ascii="Arial Narrow" w:hAnsi="Arial Narrow"/>
            <w:sz w:val="18"/>
            <w:szCs w:val="18"/>
          </w:rPr>
          <w:delText>sledovanie čiastkových a celkových výsledkov projektu</w:delText>
        </w:r>
        <w:r w:rsidDel="00ED12DC">
          <w:rPr>
            <w:rFonts w:ascii="Arial Narrow" w:hAnsi="Arial Narrow"/>
            <w:sz w:val="18"/>
            <w:szCs w:val="18"/>
          </w:rPr>
          <w:delText>)</w:delText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, vykonávanie zmien v projekte, poskytovanie informácií prijímateľovi v oblasti informovania a komunikácie o podpore získanej z EŠIF </w:delText>
        </w:r>
        <w:r w:rsidDel="00ED12DC">
          <w:rPr>
            <w:rFonts w:ascii="Arial Narrow" w:hAnsi="Arial Narrow"/>
            <w:sz w:val="18"/>
            <w:szCs w:val="18"/>
          </w:rPr>
          <w:delText>a ŠR SR</w:delText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 </w:delText>
        </w:r>
        <w:r w:rsidDel="00ED12DC">
          <w:rPr>
            <w:rFonts w:ascii="Arial Narrow" w:hAnsi="Arial Narrow"/>
            <w:sz w:val="18"/>
            <w:szCs w:val="18"/>
          </w:rPr>
          <w:br/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na spolufinancovanie projektu, </w:delText>
        </w:r>
        <w:r w:rsidRPr="00C83192" w:rsidDel="00ED12DC">
          <w:rPr>
            <w:rFonts w:ascii="Arial Narrow" w:hAnsi="Arial Narrow"/>
            <w:sz w:val="18"/>
            <w:szCs w:val="18"/>
          </w:rPr>
          <w:delText>činnosti podporného charakteru súvisiace s realizáciou VO v projekte</w:delText>
        </w:r>
        <w:r w:rsidRPr="002B427D" w:rsidDel="00ED12DC">
          <w:rPr>
            <w:rFonts w:ascii="Arial Narrow" w:hAnsi="Arial Narrow"/>
            <w:sz w:val="18"/>
            <w:szCs w:val="18"/>
          </w:rPr>
          <w:delText xml:space="preserve"> a pod.</w:delText>
        </w:r>
      </w:del>
    </w:p>
  </w:footnote>
  <w:footnote w:id="22">
    <w:p w14:paraId="001C311C" w14:textId="4EA9718E" w:rsidR="003E0ED9" w:rsidRDefault="003E0ED9" w:rsidP="00651137">
      <w:pPr>
        <w:pStyle w:val="Textpoznmkypodiarou"/>
        <w:ind w:left="170" w:hanging="170"/>
        <w:jc w:val="both"/>
      </w:pPr>
      <w:r w:rsidRPr="00793D7F">
        <w:rPr>
          <w:rStyle w:val="Odkaznapoznmkupodiarou"/>
          <w:rFonts w:ascii="Arial Narrow" w:hAnsi="Arial Narrow"/>
          <w:sz w:val="18"/>
          <w:szCs w:val="18"/>
        </w:rPr>
        <w:footnoteRef/>
      </w:r>
      <w:r>
        <w:tab/>
      </w:r>
      <w:r w:rsidRPr="00562FF7">
        <w:rPr>
          <w:rFonts w:ascii="Arial Narrow" w:hAnsi="Arial Narrow"/>
          <w:sz w:val="18"/>
          <w:szCs w:val="18"/>
        </w:rPr>
        <w:t>Bližšie informácie sú uvedené v </w:t>
      </w:r>
      <w:ins w:id="408" w:author="Autor" w:date="2019-01-15T15:45:00Z">
        <w:r w:rsidR="0058589C">
          <w:rPr>
            <w:rFonts w:ascii="Arial Narrow" w:hAnsi="Arial Narrow"/>
            <w:sz w:val="18"/>
            <w:szCs w:val="18"/>
          </w:rPr>
          <w:t>kapitole 6.8</w:t>
        </w:r>
        <w:r w:rsidR="0058589C" w:rsidRPr="00844CC1">
          <w:rPr>
            <w:rFonts w:ascii="Arial Narrow" w:hAnsi="Arial Narrow"/>
            <w:sz w:val="18"/>
            <w:szCs w:val="18"/>
          </w:rPr>
          <w:t> </w:t>
        </w:r>
      </w:ins>
      <w:r w:rsidRPr="00E1242C">
        <w:rPr>
          <w:rFonts w:ascii="Arial Narrow" w:hAnsi="Arial Narrow"/>
          <w:i/>
          <w:sz w:val="18"/>
          <w:szCs w:val="18"/>
        </w:rPr>
        <w:t>Príručk</w:t>
      </w:r>
      <w:del w:id="409" w:author="Autor" w:date="2019-01-15T15:45:00Z">
        <w:r w:rsidRPr="00E1242C" w:rsidDel="0058589C">
          <w:rPr>
            <w:rFonts w:ascii="Arial Narrow" w:hAnsi="Arial Narrow"/>
            <w:i/>
            <w:sz w:val="18"/>
            <w:szCs w:val="18"/>
          </w:rPr>
          <w:delText>e</w:delText>
        </w:r>
      </w:del>
      <w:ins w:id="410" w:author="Autor" w:date="2019-01-15T15:45:00Z">
        <w:r w:rsidR="0058589C">
          <w:rPr>
            <w:rFonts w:ascii="Arial Narrow" w:hAnsi="Arial Narrow"/>
            <w:i/>
            <w:sz w:val="18"/>
            <w:szCs w:val="18"/>
          </w:rPr>
          <w:t>y</w:t>
        </w:r>
      </w:ins>
      <w:r w:rsidRPr="00E1242C">
        <w:rPr>
          <w:rFonts w:ascii="Arial Narrow" w:hAnsi="Arial Narrow"/>
          <w:i/>
          <w:sz w:val="18"/>
          <w:szCs w:val="18"/>
        </w:rPr>
        <w:t xml:space="preserve"> k oprávnenosti výdavkov</w:t>
      </w:r>
      <w:del w:id="411" w:author="Autor" w:date="2019-01-15T15:46:00Z">
        <w:r w:rsidRPr="00562FF7" w:rsidDel="0058589C">
          <w:rPr>
            <w:rFonts w:ascii="Arial Narrow" w:hAnsi="Arial Narrow"/>
            <w:sz w:val="18"/>
            <w:szCs w:val="18"/>
          </w:rPr>
          <w:delText xml:space="preserve">, kapitola </w:delText>
        </w:r>
      </w:del>
      <w:del w:id="412" w:author="Autor" w:date="2018-06-21T10:02:00Z">
        <w:r w:rsidRPr="00562FF7" w:rsidDel="009B4A33">
          <w:rPr>
            <w:rFonts w:ascii="Arial Narrow" w:hAnsi="Arial Narrow"/>
            <w:sz w:val="18"/>
            <w:szCs w:val="18"/>
          </w:rPr>
          <w:delText>4</w:delText>
        </w:r>
      </w:del>
      <w:del w:id="413" w:author="Autor" w:date="2017-08-10T15:50:00Z">
        <w:r w:rsidRPr="00562FF7" w:rsidDel="008D61C2">
          <w:rPr>
            <w:rFonts w:ascii="Arial Narrow" w:hAnsi="Arial Narrow"/>
            <w:sz w:val="18"/>
            <w:szCs w:val="18"/>
          </w:rPr>
          <w:delText>,</w:delText>
        </w:r>
      </w:del>
      <w:del w:id="414" w:author="Autor" w:date="2017-08-10T15:51:00Z">
        <w:r w:rsidRPr="00562FF7" w:rsidDel="008D61C2">
          <w:rPr>
            <w:rFonts w:ascii="Arial Narrow" w:hAnsi="Arial Narrow"/>
            <w:sz w:val="18"/>
            <w:szCs w:val="18"/>
          </w:rPr>
          <w:delText xml:space="preserve"> časť</w:delText>
        </w:r>
      </w:del>
      <w:del w:id="415" w:author="Autor" w:date="2018-06-21T10:02:00Z">
        <w:r w:rsidRPr="00562FF7" w:rsidDel="009B4A33">
          <w:rPr>
            <w:rFonts w:ascii="Arial Narrow" w:hAnsi="Arial Narrow"/>
            <w:sz w:val="18"/>
            <w:szCs w:val="18"/>
          </w:rPr>
          <w:delText xml:space="preserve"> </w:delText>
        </w:r>
        <w:r w:rsidRPr="00E1242C" w:rsidDel="009B4A33">
          <w:rPr>
            <w:rFonts w:ascii="Arial Narrow" w:hAnsi="Arial Narrow"/>
            <w:i/>
            <w:sz w:val="18"/>
            <w:szCs w:val="18"/>
          </w:rPr>
          <w:delText>Nákup hmotného a nehmotného majetku (okrem nehn</w:delText>
        </w:r>
      </w:del>
      <w:del w:id="416" w:author="Autor" w:date="2018-06-21T10:03:00Z">
        <w:r w:rsidRPr="00E1242C" w:rsidDel="009B4A33">
          <w:rPr>
            <w:rFonts w:ascii="Arial Narrow" w:hAnsi="Arial Narrow"/>
            <w:i/>
            <w:sz w:val="18"/>
            <w:szCs w:val="18"/>
          </w:rPr>
          <w:delText>uteľností)</w:delText>
        </w:r>
      </w:del>
      <w:r>
        <w:rPr>
          <w:rFonts w:ascii="Arial Narrow" w:hAnsi="Arial Narrow"/>
          <w:sz w:val="18"/>
          <w:szCs w:val="18"/>
        </w:rPr>
        <w:t>.</w:t>
      </w:r>
    </w:p>
  </w:footnote>
  <w:footnote w:id="23">
    <w:p w14:paraId="5494B711" w14:textId="11A62F10" w:rsidR="003E0ED9" w:rsidRPr="00B938A9" w:rsidRDefault="003E0ED9" w:rsidP="00C329E2">
      <w:pPr>
        <w:pStyle w:val="Textpoznmkypodiarou"/>
        <w:ind w:left="170" w:hanging="170"/>
        <w:jc w:val="both"/>
        <w:rPr>
          <w:ins w:id="478" w:author="Autor"/>
          <w:rFonts w:ascii="Arial Narrow" w:hAnsi="Arial Narrow"/>
          <w:sz w:val="18"/>
          <w:szCs w:val="18"/>
        </w:rPr>
      </w:pPr>
      <w:ins w:id="479" w:author="Autor">
        <w:r w:rsidRPr="00B938A9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938A9">
          <w:rPr>
            <w:rFonts w:ascii="Arial Narrow" w:hAnsi="Arial Narrow"/>
            <w:sz w:val="18"/>
            <w:szCs w:val="18"/>
          </w:rPr>
          <w:t xml:space="preserve"> </w:t>
        </w:r>
      </w:ins>
      <w:ins w:id="480" w:author="Autor" w:date="2017-08-10T15:49:00Z">
        <w:r w:rsidR="008D61C2">
          <w:rPr>
            <w:rFonts w:ascii="Arial Narrow" w:hAnsi="Arial Narrow"/>
            <w:sz w:val="18"/>
            <w:szCs w:val="18"/>
          </w:rPr>
          <w:tab/>
        </w:r>
      </w:ins>
      <w:ins w:id="481" w:author="Autor">
        <w:r w:rsidRPr="001C3977">
          <w:rPr>
            <w:rFonts w:ascii="Arial Narrow" w:hAnsi="Arial Narrow"/>
            <w:sz w:val="18"/>
            <w:szCs w:val="18"/>
          </w:rPr>
          <w:t xml:space="preserve">Podľa </w:t>
        </w:r>
        <w:r w:rsidRPr="00B938A9">
          <w:rPr>
            <w:rFonts w:ascii="Arial Narrow" w:hAnsi="Arial Narrow"/>
            <w:sz w:val="18"/>
            <w:szCs w:val="18"/>
          </w:rPr>
          <w:t xml:space="preserve">zákona č. 145/1995 Z. z. o správnych poplatkoch </w:t>
        </w:r>
        <w:r w:rsidRPr="001C3977">
          <w:rPr>
            <w:rFonts w:ascii="Arial Narrow" w:hAnsi="Arial Narrow"/>
            <w:sz w:val="18"/>
            <w:szCs w:val="18"/>
          </w:rPr>
          <w:t>v znení neskorších predpisov.</w:t>
        </w:r>
      </w:ins>
    </w:p>
  </w:footnote>
  <w:footnote w:id="24">
    <w:p w14:paraId="7FD0E955" w14:textId="25169FA9" w:rsidR="00DB4141" w:rsidRPr="007513EE" w:rsidRDefault="00DB4141" w:rsidP="00DB4141">
      <w:pPr>
        <w:pStyle w:val="Textpoznmkypodiarou"/>
        <w:ind w:left="170" w:hanging="170"/>
        <w:jc w:val="both"/>
        <w:rPr>
          <w:ins w:id="495" w:author="Autor" w:date="2018-06-21T10:27:00Z"/>
          <w:rFonts w:ascii="Arial Narrow" w:hAnsi="Arial Narrow"/>
          <w:sz w:val="18"/>
          <w:szCs w:val="18"/>
        </w:rPr>
      </w:pPr>
      <w:ins w:id="496" w:author="Autor" w:date="2018-06-21T10:27:00Z">
        <w:r w:rsidRPr="007513EE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7513EE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7513EE">
          <w:rPr>
            <w:rFonts w:ascii="Arial Narrow" w:hAnsi="Arial Narrow"/>
            <w:sz w:val="18"/>
            <w:szCs w:val="18"/>
          </w:rPr>
          <w:t xml:space="preserve">Žiadateľ môže/nemusí personálne obsadiť všetky (štandardizované) pracovné pozície uvedené v tabuľke. Spôsob, akým si žiadateľ naplánuje a zabezpečí ľudské zdroje za účelom realizácie (v tomto prípade) </w:t>
        </w:r>
        <w:r>
          <w:rPr>
            <w:rFonts w:ascii="Arial Narrow" w:hAnsi="Arial Narrow"/>
            <w:sz w:val="18"/>
            <w:szCs w:val="18"/>
          </w:rPr>
          <w:t>HAP</w:t>
        </w:r>
        <w:r w:rsidRPr="007513EE">
          <w:rPr>
            <w:rFonts w:ascii="Arial Narrow" w:hAnsi="Arial Narrow"/>
            <w:sz w:val="18"/>
            <w:szCs w:val="18"/>
          </w:rPr>
          <w:t>,</w:t>
        </w:r>
        <w:r>
          <w:rPr>
            <w:rFonts w:ascii="Arial Narrow" w:hAnsi="Arial Narrow"/>
            <w:sz w:val="18"/>
            <w:szCs w:val="18"/>
          </w:rPr>
          <w:t xml:space="preserve"> je výlučne v jeho kompetencii </w:t>
        </w:r>
        <w:r w:rsidRPr="007513EE">
          <w:rPr>
            <w:rFonts w:ascii="Arial Narrow" w:hAnsi="Arial Narrow"/>
            <w:sz w:val="18"/>
            <w:szCs w:val="18"/>
          </w:rPr>
          <w:t>(to isté platí pre riadenie projektu). Oprávnené sú iba tie činnosti, ktoré sú nevyhnutné pre realizáciu a dosiahnutie cieľov projektu.</w:t>
        </w:r>
      </w:ins>
    </w:p>
  </w:footnote>
  <w:footnote w:id="25">
    <w:p w14:paraId="0C9451C0" w14:textId="3C2179A1" w:rsidR="00DB4141" w:rsidRPr="00BE418A" w:rsidRDefault="00DB4141" w:rsidP="00DB4141">
      <w:pPr>
        <w:pStyle w:val="Textpoznmkypodiarou"/>
        <w:ind w:left="170" w:hanging="170"/>
        <w:jc w:val="both"/>
        <w:rPr>
          <w:ins w:id="502" w:author="Autor" w:date="2018-06-21T10:27:00Z"/>
          <w:rFonts w:ascii="Arial Narrow" w:hAnsi="Arial Narrow"/>
          <w:sz w:val="18"/>
          <w:szCs w:val="18"/>
        </w:rPr>
      </w:pPr>
      <w:ins w:id="503" w:author="Autor" w:date="2018-06-21T10:27:00Z">
        <w:r w:rsidRPr="00BE418A">
          <w:rPr>
            <w:rStyle w:val="Odkaznapoznmkupodiarou"/>
            <w:rFonts w:ascii="Arial Narrow" w:hAnsi="Arial Narrow"/>
            <w:sz w:val="18"/>
            <w:szCs w:val="18"/>
          </w:rPr>
          <w:footnoteRef/>
        </w:r>
        <w:r w:rsidRPr="00BE418A">
          <w:rPr>
            <w:rFonts w:ascii="Arial Narrow" w:hAnsi="Arial Narrow"/>
            <w:sz w:val="18"/>
            <w:szCs w:val="18"/>
          </w:rPr>
          <w:t xml:space="preserve"> </w:t>
        </w:r>
        <w:r>
          <w:rPr>
            <w:rFonts w:ascii="Arial Narrow" w:hAnsi="Arial Narrow"/>
            <w:sz w:val="18"/>
            <w:szCs w:val="18"/>
          </w:rPr>
          <w:tab/>
        </w:r>
        <w:r w:rsidRPr="00BE418A">
          <w:rPr>
            <w:rFonts w:ascii="Arial Narrow" w:hAnsi="Arial Narrow"/>
            <w:sz w:val="18"/>
            <w:szCs w:val="18"/>
          </w:rPr>
          <w:t xml:space="preserve">Za štandardných podmienok zastáva pracovnú pozíciu </w:t>
        </w:r>
        <w:r w:rsidRPr="006562B3">
          <w:rPr>
            <w:rFonts w:ascii="Arial Narrow" w:hAnsi="Arial Narrow"/>
            <w:i/>
            <w:sz w:val="18"/>
            <w:szCs w:val="18"/>
          </w:rPr>
          <w:t>Odborný koordinátor</w:t>
        </w:r>
        <w:r w:rsidRPr="00BE418A">
          <w:rPr>
            <w:rFonts w:ascii="Arial Narrow" w:hAnsi="Arial Narrow"/>
            <w:sz w:val="18"/>
            <w:szCs w:val="18"/>
          </w:rPr>
          <w:t xml:space="preserve"> </w:t>
        </w:r>
        <w:r w:rsidRPr="006562B3">
          <w:rPr>
            <w:rFonts w:ascii="Arial Narrow" w:hAnsi="Arial Narrow"/>
            <w:sz w:val="18"/>
            <w:szCs w:val="18"/>
            <w:u w:val="single"/>
          </w:rPr>
          <w:t>max. jeden</w:t>
        </w:r>
        <w:r w:rsidRPr="00BE418A">
          <w:rPr>
            <w:rFonts w:ascii="Arial Narrow" w:hAnsi="Arial Narrow"/>
            <w:sz w:val="18"/>
            <w:szCs w:val="18"/>
          </w:rPr>
          <w:t xml:space="preserve"> zamestnanec/osoba žiadateľa/prijímateľa. </w:t>
        </w:r>
        <w:r>
          <w:rPr>
            <w:rFonts w:ascii="Arial Narrow" w:hAnsi="Arial Narrow"/>
            <w:sz w:val="18"/>
            <w:szCs w:val="18"/>
          </w:rPr>
          <w:t xml:space="preserve">Obsadenie tejto pracovnej pozície viacerými </w:t>
        </w:r>
        <w:r w:rsidRPr="00BE418A">
          <w:rPr>
            <w:rFonts w:ascii="Arial Narrow" w:hAnsi="Arial Narrow"/>
            <w:sz w:val="18"/>
            <w:szCs w:val="18"/>
          </w:rPr>
          <w:t>zamestnanc</w:t>
        </w:r>
        <w:r>
          <w:rPr>
            <w:rFonts w:ascii="Arial Narrow" w:hAnsi="Arial Narrow"/>
            <w:sz w:val="18"/>
            <w:szCs w:val="18"/>
          </w:rPr>
          <w:t>ami</w:t>
        </w:r>
        <w:r w:rsidRPr="00BE418A">
          <w:rPr>
            <w:rFonts w:ascii="Arial Narrow" w:hAnsi="Arial Narrow"/>
            <w:sz w:val="18"/>
            <w:szCs w:val="18"/>
          </w:rPr>
          <w:t>/osoba</w:t>
        </w:r>
        <w:r>
          <w:rPr>
            <w:rFonts w:ascii="Arial Narrow" w:hAnsi="Arial Narrow"/>
            <w:sz w:val="18"/>
            <w:szCs w:val="18"/>
          </w:rPr>
          <w:t>mi je ž</w:t>
        </w:r>
        <w:r w:rsidRPr="00BE418A">
          <w:rPr>
            <w:rFonts w:ascii="Arial Narrow" w:hAnsi="Arial Narrow"/>
            <w:sz w:val="18"/>
            <w:szCs w:val="18"/>
          </w:rPr>
          <w:t xml:space="preserve">iadateľ povinný </w:t>
        </w:r>
        <w:r w:rsidRPr="00C001B8">
          <w:rPr>
            <w:rFonts w:ascii="Arial Narrow" w:hAnsi="Arial Narrow"/>
            <w:sz w:val="18"/>
            <w:szCs w:val="18"/>
          </w:rPr>
          <w:t xml:space="preserve">riadne </w:t>
        </w:r>
        <w:r w:rsidRPr="00F45E61">
          <w:rPr>
            <w:rFonts w:ascii="Arial Narrow" w:hAnsi="Arial Narrow"/>
            <w:sz w:val="18"/>
            <w:szCs w:val="18"/>
          </w:rPr>
          <w:t>zdôvodniť v ŽoNFP (časť 7.4. Administratívna a prevádzková kapacita žiadateľa).</w:t>
        </w:r>
      </w:ins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69437C" w14:textId="77777777" w:rsidR="00B52C5D" w:rsidRDefault="004F2B6B" w:rsidP="00B52C5D">
    <w:pPr>
      <w:pStyle w:val="Hlavika"/>
      <w:jc w:val="right"/>
    </w:pPr>
    <w:r w:rsidRPr="00254089">
      <w:rPr>
        <w:rFonts w:ascii="Arial Narrow" w:hAnsi="Arial Narrow"/>
        <w:i/>
        <w:sz w:val="20"/>
        <w:szCs w:val="20"/>
      </w:rPr>
      <w:t xml:space="preserve">Príloha </w:t>
    </w:r>
    <w:r>
      <w:rPr>
        <w:rFonts w:ascii="Arial Narrow" w:hAnsi="Arial Narrow"/>
        <w:i/>
        <w:sz w:val="20"/>
        <w:szCs w:val="20"/>
      </w:rPr>
      <w:t xml:space="preserve">č. 4 </w:t>
    </w:r>
    <w:r w:rsidRPr="00254089">
      <w:rPr>
        <w:rFonts w:ascii="Arial Narrow" w:hAnsi="Arial Narrow"/>
        <w:i/>
        <w:sz w:val="20"/>
        <w:szCs w:val="20"/>
      </w:rPr>
      <w:t xml:space="preserve">výzvy - </w:t>
    </w:r>
    <w:r>
      <w:rPr>
        <w:rFonts w:ascii="Arial Narrow" w:hAnsi="Arial Narrow"/>
        <w:i/>
        <w:sz w:val="20"/>
        <w:szCs w:val="20"/>
      </w:rPr>
      <w:t>Osobitné podmienky oprávnenosti</w:t>
    </w:r>
    <w:r w:rsidRPr="00254089">
      <w:rPr>
        <w:rFonts w:ascii="Arial Narrow" w:hAnsi="Arial Narrow"/>
        <w:i/>
        <w:sz w:val="20"/>
        <w:szCs w:val="20"/>
      </w:rPr>
      <w:t xml:space="preserve"> výdavkov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1C6FD5"/>
    <w:multiLevelType w:val="hybridMultilevel"/>
    <w:tmpl w:val="F74EF1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AC0723"/>
    <w:multiLevelType w:val="hybridMultilevel"/>
    <w:tmpl w:val="02746D6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u w:val="none"/>
      </w:rPr>
    </w:lvl>
    <w:lvl w:ilvl="1" w:tplc="53A8CD98">
      <w:numFmt w:val="bullet"/>
      <w:lvlText w:val="•"/>
      <w:lvlJc w:val="left"/>
      <w:pPr>
        <w:ind w:left="1785" w:hanging="705"/>
      </w:pPr>
      <w:rPr>
        <w:rFonts w:ascii="Arial Narrow" w:eastAsia="Times New Roman" w:hAnsi="Arial Narrow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B55137"/>
    <w:multiLevelType w:val="hybridMultilevel"/>
    <w:tmpl w:val="EEF6E37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282328"/>
    <w:multiLevelType w:val="hybridMultilevel"/>
    <w:tmpl w:val="E3A253D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utor">
    <w15:presenceInfo w15:providerId="None" w15:userId="Au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trackRevision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ED9"/>
    <w:rsid w:val="00000B84"/>
    <w:rsid w:val="00016697"/>
    <w:rsid w:val="00017CAF"/>
    <w:rsid w:val="00045602"/>
    <w:rsid w:val="000563D8"/>
    <w:rsid w:val="000738D0"/>
    <w:rsid w:val="000819DA"/>
    <w:rsid w:val="000B1DD4"/>
    <w:rsid w:val="000E305A"/>
    <w:rsid w:val="000E4582"/>
    <w:rsid w:val="00102BF4"/>
    <w:rsid w:val="00117DEB"/>
    <w:rsid w:val="001201CD"/>
    <w:rsid w:val="00123B5E"/>
    <w:rsid w:val="00124347"/>
    <w:rsid w:val="00160F78"/>
    <w:rsid w:val="00177E84"/>
    <w:rsid w:val="001D2E79"/>
    <w:rsid w:val="001F4B96"/>
    <w:rsid w:val="00205543"/>
    <w:rsid w:val="00255AAD"/>
    <w:rsid w:val="0026103D"/>
    <w:rsid w:val="002620A5"/>
    <w:rsid w:val="00265065"/>
    <w:rsid w:val="00270E60"/>
    <w:rsid w:val="00273465"/>
    <w:rsid w:val="002854AF"/>
    <w:rsid w:val="0029094A"/>
    <w:rsid w:val="002B7F48"/>
    <w:rsid w:val="002E0122"/>
    <w:rsid w:val="002E444B"/>
    <w:rsid w:val="00301948"/>
    <w:rsid w:val="003422B3"/>
    <w:rsid w:val="003B37BB"/>
    <w:rsid w:val="003C1DD6"/>
    <w:rsid w:val="003D5345"/>
    <w:rsid w:val="003D5F69"/>
    <w:rsid w:val="003E0ED9"/>
    <w:rsid w:val="003E5561"/>
    <w:rsid w:val="00411971"/>
    <w:rsid w:val="00424892"/>
    <w:rsid w:val="0043021E"/>
    <w:rsid w:val="0043483A"/>
    <w:rsid w:val="004534E4"/>
    <w:rsid w:val="00487420"/>
    <w:rsid w:val="00487BBE"/>
    <w:rsid w:val="00496A3A"/>
    <w:rsid w:val="004B3C63"/>
    <w:rsid w:val="004F2B6B"/>
    <w:rsid w:val="00500096"/>
    <w:rsid w:val="00503BE2"/>
    <w:rsid w:val="00505253"/>
    <w:rsid w:val="005150F0"/>
    <w:rsid w:val="0057131B"/>
    <w:rsid w:val="0058510B"/>
    <w:rsid w:val="0058589C"/>
    <w:rsid w:val="005879EF"/>
    <w:rsid w:val="005A7ABF"/>
    <w:rsid w:val="005D6975"/>
    <w:rsid w:val="00637271"/>
    <w:rsid w:val="00651137"/>
    <w:rsid w:val="00657505"/>
    <w:rsid w:val="00663D8D"/>
    <w:rsid w:val="006778AA"/>
    <w:rsid w:val="006A5F54"/>
    <w:rsid w:val="006B696C"/>
    <w:rsid w:val="006F7E92"/>
    <w:rsid w:val="007207AD"/>
    <w:rsid w:val="00731B6C"/>
    <w:rsid w:val="007425B7"/>
    <w:rsid w:val="0075749A"/>
    <w:rsid w:val="00772860"/>
    <w:rsid w:val="00781BA0"/>
    <w:rsid w:val="00783DBC"/>
    <w:rsid w:val="0078703C"/>
    <w:rsid w:val="00797273"/>
    <w:rsid w:val="007B3716"/>
    <w:rsid w:val="007C7C2B"/>
    <w:rsid w:val="007F5033"/>
    <w:rsid w:val="007F7E66"/>
    <w:rsid w:val="008160D7"/>
    <w:rsid w:val="00823A62"/>
    <w:rsid w:val="00827CBD"/>
    <w:rsid w:val="0084074D"/>
    <w:rsid w:val="00855424"/>
    <w:rsid w:val="00864F68"/>
    <w:rsid w:val="00873682"/>
    <w:rsid w:val="0088217C"/>
    <w:rsid w:val="00885C74"/>
    <w:rsid w:val="00887902"/>
    <w:rsid w:val="0089457B"/>
    <w:rsid w:val="008C5592"/>
    <w:rsid w:val="008C59DC"/>
    <w:rsid w:val="008D0861"/>
    <w:rsid w:val="008D61C2"/>
    <w:rsid w:val="00901077"/>
    <w:rsid w:val="009028FE"/>
    <w:rsid w:val="009043BD"/>
    <w:rsid w:val="009054EB"/>
    <w:rsid w:val="00962B1A"/>
    <w:rsid w:val="00967B90"/>
    <w:rsid w:val="00972FD0"/>
    <w:rsid w:val="009A371D"/>
    <w:rsid w:val="009A67E1"/>
    <w:rsid w:val="009B4A33"/>
    <w:rsid w:val="009C79EA"/>
    <w:rsid w:val="009F387C"/>
    <w:rsid w:val="00A01330"/>
    <w:rsid w:val="00A10347"/>
    <w:rsid w:val="00A42FFE"/>
    <w:rsid w:val="00A4544C"/>
    <w:rsid w:val="00A538FF"/>
    <w:rsid w:val="00A77278"/>
    <w:rsid w:val="00AB0E31"/>
    <w:rsid w:val="00AD3569"/>
    <w:rsid w:val="00AF248E"/>
    <w:rsid w:val="00B26952"/>
    <w:rsid w:val="00B37655"/>
    <w:rsid w:val="00B51122"/>
    <w:rsid w:val="00B52C5D"/>
    <w:rsid w:val="00B737BC"/>
    <w:rsid w:val="00B7601F"/>
    <w:rsid w:val="00B95781"/>
    <w:rsid w:val="00B96642"/>
    <w:rsid w:val="00B96998"/>
    <w:rsid w:val="00B97E66"/>
    <w:rsid w:val="00BC5AC8"/>
    <w:rsid w:val="00BD6F8C"/>
    <w:rsid w:val="00BF1EFD"/>
    <w:rsid w:val="00BF52F2"/>
    <w:rsid w:val="00C04CB1"/>
    <w:rsid w:val="00C05072"/>
    <w:rsid w:val="00C20378"/>
    <w:rsid w:val="00C21A97"/>
    <w:rsid w:val="00C24084"/>
    <w:rsid w:val="00C240E7"/>
    <w:rsid w:val="00C329E2"/>
    <w:rsid w:val="00C33659"/>
    <w:rsid w:val="00C439E0"/>
    <w:rsid w:val="00C60124"/>
    <w:rsid w:val="00C75C0C"/>
    <w:rsid w:val="00C840FD"/>
    <w:rsid w:val="00CA73C6"/>
    <w:rsid w:val="00CC3935"/>
    <w:rsid w:val="00CD79BD"/>
    <w:rsid w:val="00CD7D81"/>
    <w:rsid w:val="00CE1EE7"/>
    <w:rsid w:val="00D15343"/>
    <w:rsid w:val="00D15FB8"/>
    <w:rsid w:val="00D42107"/>
    <w:rsid w:val="00D568E9"/>
    <w:rsid w:val="00D66B77"/>
    <w:rsid w:val="00D86855"/>
    <w:rsid w:val="00D872B8"/>
    <w:rsid w:val="00D95F90"/>
    <w:rsid w:val="00D96F94"/>
    <w:rsid w:val="00DB4141"/>
    <w:rsid w:val="00DC4E69"/>
    <w:rsid w:val="00DE5B67"/>
    <w:rsid w:val="00DF1A45"/>
    <w:rsid w:val="00DF2E87"/>
    <w:rsid w:val="00E60C0B"/>
    <w:rsid w:val="00E82FCD"/>
    <w:rsid w:val="00E9353C"/>
    <w:rsid w:val="00E93F59"/>
    <w:rsid w:val="00E94270"/>
    <w:rsid w:val="00E95634"/>
    <w:rsid w:val="00EB1B27"/>
    <w:rsid w:val="00EB659B"/>
    <w:rsid w:val="00EB6622"/>
    <w:rsid w:val="00ED3299"/>
    <w:rsid w:val="00EE4EE7"/>
    <w:rsid w:val="00EE754E"/>
    <w:rsid w:val="00F12149"/>
    <w:rsid w:val="00F279E2"/>
    <w:rsid w:val="00F30DEE"/>
    <w:rsid w:val="00F34767"/>
    <w:rsid w:val="00F3603E"/>
    <w:rsid w:val="00F45E61"/>
    <w:rsid w:val="00F670B1"/>
    <w:rsid w:val="00F85885"/>
    <w:rsid w:val="00FB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3EEAD"/>
  <w15:chartTrackingRefBased/>
  <w15:docId w15:val="{E9223382-0E91-4457-86E8-EAEB0B6D27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sk-SK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E0ED9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eiarou 007,_Poznámka pod čiarou,Text poznámky pod èiarou 007,Stinking Styles2,Tekst przypisu- dokt,Char Char Char Char Char Char Char Char Char Char Char,Char Char Ch,o,Car, Char4"/>
    <w:basedOn w:val="Normlny"/>
    <w:link w:val="TextpoznmkypodiarouChar"/>
    <w:uiPriority w:val="99"/>
    <w:unhideWhenUsed/>
    <w:rsid w:val="003E0ED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Text poznámky pod eiarou 007 Char,_Poznámka pod čiarou Char,Text poznámky pod èiarou 007 Char,Stinking Styles2 Char,Tekst przypisu- dokt Char,Char Char Ch Char,o Char,Car Char, Char4 Char"/>
    <w:basedOn w:val="Predvolenpsmoodseku"/>
    <w:link w:val="Textpoznmkypodiarou"/>
    <w:uiPriority w:val="99"/>
    <w:rsid w:val="003E0ED9"/>
    <w:rPr>
      <w:rFonts w:asciiTheme="minorHAnsi" w:hAnsiTheme="minorHAnsi" w:cstheme="minorBidi"/>
      <w:sz w:val="20"/>
      <w:szCs w:val="20"/>
    </w:rPr>
  </w:style>
  <w:style w:type="table" w:styleId="Mriekatabuky">
    <w:name w:val="Table Grid"/>
    <w:basedOn w:val="Normlnatabuka"/>
    <w:uiPriority w:val="59"/>
    <w:rsid w:val="003E0ED9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poznmkupodiarou">
    <w:name w:val="footnote reference"/>
    <w:aliases w:val="Footnote symbol,Footnote,Stinking Styles1,Footnote reference number,Times 10 Point,Exposant 3 Point,Ref,de nota al pie,note TESI,SUPERS,EN Footnote text,EN Footnote Refe,FRef ISO,PGI Fußnote Ziffer,Footnotes refss,ftref"/>
    <w:link w:val="Char2"/>
    <w:uiPriority w:val="99"/>
    <w:rsid w:val="003E0ED9"/>
    <w:rPr>
      <w:rFonts w:cs="Times New Roman"/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E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0ED9"/>
    <w:rPr>
      <w:rFonts w:asciiTheme="minorHAnsi" w:hAnsiTheme="minorHAnsi" w:cstheme="minorBidi"/>
      <w:sz w:val="22"/>
      <w:szCs w:val="22"/>
    </w:rPr>
  </w:style>
  <w:style w:type="paragraph" w:styleId="Bezriadkovania">
    <w:name w:val="No Spacing"/>
    <w:link w:val="BezriadkovaniaChar"/>
    <w:uiPriority w:val="1"/>
    <w:qFormat/>
    <w:rsid w:val="003E0ED9"/>
    <w:rPr>
      <w:rFonts w:ascii="Calibri" w:eastAsia="Times New Roman" w:hAnsi="Calibri"/>
      <w:sz w:val="20"/>
      <w:szCs w:val="20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3E0ED9"/>
    <w:rPr>
      <w:rFonts w:ascii="Calibri" w:eastAsia="Times New Roman" w:hAnsi="Calibri"/>
      <w:sz w:val="20"/>
      <w:szCs w:val="20"/>
      <w:lang w:eastAsia="sk-SK"/>
    </w:rPr>
  </w:style>
  <w:style w:type="paragraph" w:styleId="Odsekzoznamu">
    <w:name w:val="List Paragraph"/>
    <w:aliases w:val="body,Odsek zoznamu2,Odsek zoznamu1"/>
    <w:basedOn w:val="Normlny"/>
    <w:link w:val="OdsekzoznamuChar"/>
    <w:uiPriority w:val="34"/>
    <w:qFormat/>
    <w:rsid w:val="003E0ED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Cs w:val="20"/>
      <w:lang w:val="en-US"/>
    </w:rPr>
  </w:style>
  <w:style w:type="character" w:customStyle="1" w:styleId="OdsekzoznamuChar">
    <w:name w:val="Odsek zoznamu Char"/>
    <w:aliases w:val="body Char,Odsek zoznamu2 Char,Odsek zoznamu1 Char"/>
    <w:link w:val="Odsekzoznamu"/>
    <w:uiPriority w:val="34"/>
    <w:locked/>
    <w:rsid w:val="003E0ED9"/>
    <w:rPr>
      <w:rFonts w:eastAsia="Times New Roman"/>
      <w:sz w:val="22"/>
      <w:szCs w:val="20"/>
      <w:lang w:val="en-US"/>
    </w:rPr>
  </w:style>
  <w:style w:type="character" w:styleId="Odkaznakomentr">
    <w:name w:val="annotation reference"/>
    <w:uiPriority w:val="99"/>
    <w:semiHidden/>
    <w:rsid w:val="003E0ED9"/>
    <w:rPr>
      <w:rFonts w:cs="Times New Roman"/>
      <w:sz w:val="16"/>
    </w:rPr>
  </w:style>
  <w:style w:type="paragraph" w:styleId="Textkomentra">
    <w:name w:val="annotation text"/>
    <w:basedOn w:val="Normlny"/>
    <w:link w:val="TextkomentraChar"/>
    <w:uiPriority w:val="99"/>
    <w:rsid w:val="003E0ED9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0ED9"/>
    <w:rPr>
      <w:rFonts w:eastAsia="Times New Roman"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3E0ED9"/>
    <w:rPr>
      <w:color w:val="0563C1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E0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E0ED9"/>
    <w:rPr>
      <w:rFonts w:ascii="Segoe UI" w:hAnsi="Segoe UI" w:cs="Segoe UI"/>
      <w:sz w:val="18"/>
      <w:szCs w:val="18"/>
    </w:rPr>
  </w:style>
  <w:style w:type="paragraph" w:styleId="Pta">
    <w:name w:val="footer"/>
    <w:basedOn w:val="Normlny"/>
    <w:link w:val="PtaChar"/>
    <w:uiPriority w:val="99"/>
    <w:unhideWhenUsed/>
    <w:rsid w:val="003E0E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0ED9"/>
    <w:rPr>
      <w:rFonts w:asciiTheme="minorHAnsi" w:hAnsiTheme="minorHAnsi" w:cstheme="minorBidi"/>
      <w:sz w:val="22"/>
      <w:szCs w:val="22"/>
    </w:rPr>
  </w:style>
  <w:style w:type="paragraph" w:customStyle="1" w:styleId="Char2">
    <w:name w:val="Char2"/>
    <w:basedOn w:val="Normlny"/>
    <w:link w:val="Odkaznapoznmkupodiarou"/>
    <w:uiPriority w:val="99"/>
    <w:rsid w:val="00AF248E"/>
    <w:pPr>
      <w:spacing w:after="160" w:line="240" w:lineRule="exact"/>
    </w:pPr>
    <w:rPr>
      <w:rFonts w:ascii="Times New Roman" w:hAnsi="Times New Roman" w:cs="Times New Roman"/>
      <w:sz w:val="24"/>
      <w:szCs w:val="24"/>
      <w:vertAlign w:val="superscript"/>
    </w:rPr>
  </w:style>
  <w:style w:type="table" w:styleId="Svetlzoznamzvraznenie1">
    <w:name w:val="Light List Accent 1"/>
    <w:basedOn w:val="Normlnatabuka"/>
    <w:uiPriority w:val="61"/>
    <w:rsid w:val="00DB4141"/>
    <w:rPr>
      <w:rFonts w:eastAsia="Times New Roman" w:cstheme="minorBidi"/>
      <w:szCs w:val="22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C4E69"/>
    <w:pPr>
      <w:widowControl/>
      <w:adjustRightInd/>
      <w:spacing w:after="200" w:line="240" w:lineRule="auto"/>
      <w:jc w:val="left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C4E69"/>
    <w:rPr>
      <w:rFonts w:asciiTheme="minorHAnsi" w:eastAsia="Times New Roman" w:hAnsiTheme="minorHAnsi" w:cstheme="minorBidi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62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openxmlformats.org/officeDocument/2006/relationships/comments" Target="comment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2162</Words>
  <Characters>12325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MZP SR</dc:creator>
  <cp:keywords/>
  <dc:description/>
  <cp:lastModifiedBy>Svetlík Miroslav</cp:lastModifiedBy>
  <cp:revision>2</cp:revision>
  <dcterms:created xsi:type="dcterms:W3CDTF">2019-02-06T09:20:00Z</dcterms:created>
  <dcterms:modified xsi:type="dcterms:W3CDTF">2019-02-06T09:20:00Z</dcterms:modified>
</cp:coreProperties>
</file>