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B2091" w14:textId="0EA73E3A" w:rsidR="00A3196E" w:rsidRPr="00D24514" w:rsidRDefault="00D32BC3" w:rsidP="002E15CA">
      <w:pPr>
        <w:jc w:val="center"/>
        <w:rPr>
          <w:rFonts w:ascii="Arial Narrow" w:hAnsi="Arial Narrow"/>
        </w:rPr>
      </w:pPr>
      <w:r>
        <w:rPr>
          <w:noProof/>
          <w:lang w:eastAsia="sk-SK"/>
        </w:rPr>
        <w:drawing>
          <wp:inline distT="0" distB="0" distL="0" distR="0" wp14:anchorId="18900F69" wp14:editId="69ABEAEF">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4E6D253B" w14:textId="77777777" w:rsidR="00CD65C4" w:rsidRPr="00D24514" w:rsidRDefault="00CD65C4" w:rsidP="00CD65C4">
      <w:pPr>
        <w:pStyle w:val="Default"/>
        <w:jc w:val="center"/>
        <w:rPr>
          <w:rFonts w:ascii="Arial Narrow" w:hAnsi="Arial Narrow" w:cs="Times New Roman"/>
          <w:b/>
          <w:bCs/>
          <w:sz w:val="22"/>
          <w:szCs w:val="22"/>
        </w:rPr>
      </w:pPr>
    </w:p>
    <w:p w14:paraId="4C3A1802" w14:textId="77777777" w:rsidR="00A3196E" w:rsidRPr="00D24514" w:rsidRDefault="00A3196E">
      <w:pPr>
        <w:rPr>
          <w:rFonts w:ascii="Arial Narrow" w:hAnsi="Arial Narrow"/>
        </w:rPr>
      </w:pPr>
    </w:p>
    <w:p w14:paraId="6BB7DAD1" w14:textId="77777777" w:rsidR="00A3196E" w:rsidRPr="00D24514" w:rsidRDefault="00A3196E">
      <w:pPr>
        <w:rPr>
          <w:rFonts w:ascii="Arial Narrow" w:hAnsi="Arial Narrow"/>
        </w:rPr>
      </w:pPr>
    </w:p>
    <w:p w14:paraId="075278D1" w14:textId="77777777" w:rsidR="00E117B2" w:rsidRPr="00D24514" w:rsidRDefault="00E117B2" w:rsidP="00E117B2">
      <w:pPr>
        <w:jc w:val="center"/>
        <w:rPr>
          <w:sz w:val="28"/>
          <w:szCs w:val="28"/>
        </w:rPr>
      </w:pPr>
    </w:p>
    <w:p w14:paraId="01F1AB31" w14:textId="77777777" w:rsidR="00E117B2" w:rsidRPr="00D24514" w:rsidRDefault="00E117B2" w:rsidP="00E117B2">
      <w:pPr>
        <w:jc w:val="center"/>
        <w:rPr>
          <w:sz w:val="28"/>
          <w:szCs w:val="28"/>
        </w:rPr>
      </w:pPr>
    </w:p>
    <w:p w14:paraId="2F41324C" w14:textId="77777777" w:rsidR="00926EA4" w:rsidRPr="00D24514" w:rsidRDefault="00926EA4" w:rsidP="00502C43">
      <w:pPr>
        <w:spacing w:after="240"/>
        <w:jc w:val="center"/>
        <w:rPr>
          <w:rFonts w:ascii="Arial Narrow" w:hAnsi="Arial Narrow"/>
          <w:b/>
          <w:sz w:val="38"/>
          <w:szCs w:val="38"/>
        </w:rPr>
      </w:pPr>
    </w:p>
    <w:p w14:paraId="733349A0" w14:textId="77777777" w:rsidR="00B71DCE" w:rsidRPr="00D24514" w:rsidRDefault="00B71DCE" w:rsidP="00502C43">
      <w:pPr>
        <w:spacing w:after="240"/>
        <w:jc w:val="center"/>
        <w:rPr>
          <w:rFonts w:ascii="Arial Narrow" w:hAnsi="Arial Narrow"/>
          <w:b/>
          <w:sz w:val="38"/>
          <w:szCs w:val="38"/>
        </w:rPr>
      </w:pPr>
    </w:p>
    <w:p w14:paraId="119C82ED" w14:textId="77777777" w:rsidR="00926EA4" w:rsidRPr="00D24514" w:rsidRDefault="00926EA4" w:rsidP="00502C43">
      <w:pPr>
        <w:spacing w:after="240"/>
        <w:jc w:val="center"/>
        <w:rPr>
          <w:rFonts w:ascii="Arial Narrow" w:hAnsi="Arial Narrow"/>
          <w:b/>
          <w:sz w:val="38"/>
          <w:szCs w:val="38"/>
        </w:rPr>
      </w:pPr>
    </w:p>
    <w:p w14:paraId="3C57850E" w14:textId="77777777" w:rsidR="000F3587" w:rsidRPr="00D24514" w:rsidRDefault="000F3587" w:rsidP="00502C43">
      <w:pPr>
        <w:spacing w:after="240"/>
        <w:jc w:val="center"/>
        <w:rPr>
          <w:rFonts w:ascii="Arial Narrow" w:hAnsi="Arial Narrow"/>
          <w:b/>
          <w:sz w:val="38"/>
          <w:szCs w:val="38"/>
        </w:rPr>
      </w:pPr>
    </w:p>
    <w:p w14:paraId="04984474" w14:textId="77777777" w:rsidR="00E117B2" w:rsidRPr="00D24514" w:rsidRDefault="00E117B2" w:rsidP="00502C43">
      <w:pPr>
        <w:spacing w:after="240"/>
        <w:jc w:val="center"/>
        <w:rPr>
          <w:rFonts w:ascii="Arial Narrow" w:hAnsi="Arial Narrow"/>
          <w:b/>
          <w:sz w:val="38"/>
          <w:szCs w:val="38"/>
        </w:rPr>
      </w:pPr>
      <w:r w:rsidRPr="00D24514">
        <w:rPr>
          <w:rFonts w:ascii="Arial Narrow" w:hAnsi="Arial Narrow"/>
          <w:b/>
          <w:sz w:val="38"/>
          <w:szCs w:val="38"/>
        </w:rPr>
        <w:t xml:space="preserve">Ministerstvo životného prostredia Slovenskej republiky </w:t>
      </w:r>
    </w:p>
    <w:p w14:paraId="6086CBDD" w14:textId="30C1A5EE" w:rsidR="00E117B2" w:rsidRPr="00D24514" w:rsidRDefault="00E117B2" w:rsidP="00E117B2">
      <w:pPr>
        <w:jc w:val="center"/>
        <w:rPr>
          <w:rFonts w:ascii="Arial Narrow" w:hAnsi="Arial Narrow"/>
          <w:sz w:val="28"/>
          <w:szCs w:val="28"/>
        </w:rPr>
      </w:pPr>
      <w:r w:rsidRPr="00D24514">
        <w:rPr>
          <w:rFonts w:ascii="Arial Narrow" w:hAnsi="Arial Narrow"/>
          <w:sz w:val="28"/>
          <w:szCs w:val="28"/>
        </w:rPr>
        <w:t>ako riadiaci orgán pre Operačný program Kvalita životného prostredia</w:t>
      </w:r>
    </w:p>
    <w:p w14:paraId="2E47C031" w14:textId="77777777" w:rsidR="00502C43" w:rsidRPr="00D24514" w:rsidRDefault="00502C43" w:rsidP="00E117B2">
      <w:pPr>
        <w:jc w:val="center"/>
        <w:rPr>
          <w:rFonts w:ascii="Arial Narrow" w:hAnsi="Arial Narrow"/>
          <w:sz w:val="28"/>
          <w:szCs w:val="28"/>
        </w:rPr>
      </w:pPr>
    </w:p>
    <w:p w14:paraId="11A4E8A7" w14:textId="77777777" w:rsidR="00926EA4" w:rsidRPr="00D24514" w:rsidRDefault="00926EA4" w:rsidP="00E117B2">
      <w:pPr>
        <w:jc w:val="center"/>
        <w:rPr>
          <w:rFonts w:ascii="Arial Narrow" w:hAnsi="Arial Narrow"/>
          <w:sz w:val="28"/>
          <w:szCs w:val="28"/>
        </w:rPr>
      </w:pPr>
    </w:p>
    <w:p w14:paraId="7E7E01C4" w14:textId="77777777" w:rsidR="00E117B2" w:rsidRPr="00D24514" w:rsidRDefault="00E117B2" w:rsidP="00E117B2">
      <w:pPr>
        <w:jc w:val="center"/>
        <w:rPr>
          <w:rFonts w:ascii="Arial Narrow" w:hAnsi="Arial Narrow"/>
          <w:sz w:val="28"/>
          <w:szCs w:val="28"/>
        </w:rPr>
      </w:pPr>
    </w:p>
    <w:p w14:paraId="4316B7C3" w14:textId="77777777" w:rsidR="00E53549" w:rsidRPr="00D24514" w:rsidRDefault="00E53549" w:rsidP="00E117B2">
      <w:pPr>
        <w:jc w:val="center"/>
        <w:rPr>
          <w:rFonts w:ascii="Arial Narrow" w:hAnsi="Arial Narrow"/>
          <w:sz w:val="28"/>
          <w:szCs w:val="28"/>
        </w:rPr>
      </w:pPr>
    </w:p>
    <w:p w14:paraId="59947B8C" w14:textId="77777777" w:rsidR="00A3196E" w:rsidRPr="00D24514" w:rsidRDefault="00E117B2" w:rsidP="00E117B2">
      <w:pPr>
        <w:jc w:val="center"/>
        <w:rPr>
          <w:rFonts w:ascii="Arial Narrow" w:hAnsi="Arial Narrow"/>
          <w:sz w:val="28"/>
          <w:szCs w:val="28"/>
        </w:rPr>
      </w:pPr>
      <w:r w:rsidRPr="00D24514">
        <w:rPr>
          <w:rFonts w:ascii="Arial Narrow" w:hAnsi="Arial Narrow"/>
          <w:sz w:val="28"/>
          <w:szCs w:val="28"/>
        </w:rPr>
        <w:t xml:space="preserve"> vyhlasuje</w:t>
      </w:r>
    </w:p>
    <w:p w14:paraId="30547D2E" w14:textId="77777777" w:rsidR="00502C43" w:rsidRPr="00D24514" w:rsidRDefault="00502C43" w:rsidP="00E117B2">
      <w:pPr>
        <w:jc w:val="center"/>
        <w:rPr>
          <w:rFonts w:ascii="Arial Narrow" w:hAnsi="Arial Narrow"/>
          <w:sz w:val="28"/>
          <w:szCs w:val="28"/>
        </w:rPr>
      </w:pPr>
    </w:p>
    <w:p w14:paraId="345326F4" w14:textId="77777777" w:rsidR="00B7792A" w:rsidRPr="00D24514" w:rsidRDefault="00B7792A">
      <w:pPr>
        <w:rPr>
          <w:rFonts w:ascii="Arial Narrow" w:hAnsi="Arial Narrow"/>
          <w:szCs w:val="22"/>
        </w:rPr>
      </w:pPr>
    </w:p>
    <w:p w14:paraId="750A1EED" w14:textId="77777777" w:rsidR="00926EA4" w:rsidRPr="00D24514" w:rsidRDefault="00926EA4">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711"/>
      </w:tblGrid>
      <w:tr w:rsidR="005D42D2" w:rsidRPr="00D24514" w14:paraId="6D87A7CE" w14:textId="77777777" w:rsidTr="00E117B2">
        <w:tc>
          <w:tcPr>
            <w:tcW w:w="7510" w:type="dxa"/>
            <w:tcMar>
              <w:top w:w="216" w:type="dxa"/>
              <w:left w:w="115" w:type="dxa"/>
              <w:bottom w:w="216" w:type="dxa"/>
              <w:right w:w="115" w:type="dxa"/>
            </w:tcMar>
          </w:tcPr>
          <w:p w14:paraId="20516475" w14:textId="77777777" w:rsidR="005D42D2" w:rsidRPr="00D24514" w:rsidRDefault="005D42D2" w:rsidP="000814BE">
            <w:pPr>
              <w:pStyle w:val="Bezriadkovania"/>
              <w:jc w:val="center"/>
              <w:rPr>
                <w:rFonts w:ascii="Arial Narrow" w:hAnsi="Arial Narrow" w:cs="Arial"/>
                <w:color w:val="448CCA"/>
                <w:lang w:val="sk-SK"/>
              </w:rPr>
            </w:pPr>
          </w:p>
        </w:tc>
      </w:tr>
    </w:tbl>
    <w:p w14:paraId="083D78BC" w14:textId="77777777" w:rsidR="00E53549" w:rsidRPr="00D24514" w:rsidRDefault="00E53549" w:rsidP="00502C43">
      <w:pPr>
        <w:jc w:val="center"/>
        <w:rPr>
          <w:rFonts w:ascii="Arial Narrow" w:hAnsi="Arial Narrow" w:cs="Arial"/>
          <w:b/>
          <w:sz w:val="38"/>
          <w:szCs w:val="38"/>
        </w:rPr>
      </w:pPr>
    </w:p>
    <w:p w14:paraId="13820968" w14:textId="004083A5" w:rsidR="006C4C74" w:rsidRDefault="00437257" w:rsidP="00E85128">
      <w:pPr>
        <w:jc w:val="center"/>
        <w:rPr>
          <w:rFonts w:ascii="Arial Narrow" w:hAnsi="Arial Narrow" w:cs="Arial"/>
          <w:b/>
          <w:sz w:val="38"/>
          <w:szCs w:val="38"/>
        </w:rPr>
      </w:pPr>
      <w:r>
        <w:rPr>
          <w:rFonts w:ascii="Arial Narrow" w:hAnsi="Arial Narrow" w:cs="Arial"/>
          <w:b/>
          <w:sz w:val="38"/>
          <w:szCs w:val="38"/>
        </w:rPr>
        <w:t>8</w:t>
      </w:r>
      <w:r w:rsidR="00E117B2" w:rsidRPr="00D24514">
        <w:rPr>
          <w:rFonts w:ascii="Arial Narrow" w:hAnsi="Arial Narrow" w:cs="Arial"/>
          <w:b/>
          <w:sz w:val="38"/>
          <w:szCs w:val="38"/>
        </w:rPr>
        <w:t xml:space="preserve">. VÝZVU </w:t>
      </w:r>
      <w:r w:rsidR="00502C43" w:rsidRPr="00D24514">
        <w:rPr>
          <w:rFonts w:ascii="Arial Narrow" w:hAnsi="Arial Narrow" w:cs="Arial"/>
          <w:b/>
          <w:sz w:val="38"/>
          <w:szCs w:val="38"/>
        </w:rPr>
        <w:t>NA PREDKLADANIE ŽIADOSTÍ O</w:t>
      </w:r>
      <w:r w:rsidR="000C63FE">
        <w:rPr>
          <w:rFonts w:ascii="Arial Narrow" w:hAnsi="Arial Narrow" w:cs="Arial"/>
          <w:b/>
          <w:sz w:val="38"/>
          <w:szCs w:val="38"/>
        </w:rPr>
        <w:t xml:space="preserve"> </w:t>
      </w:r>
      <w:r w:rsidR="00853A0D">
        <w:rPr>
          <w:rFonts w:ascii="Arial Narrow" w:hAnsi="Arial Narrow" w:cs="Arial"/>
          <w:b/>
          <w:sz w:val="38"/>
          <w:szCs w:val="38"/>
        </w:rPr>
        <w:t xml:space="preserve">POSKYTNUTIE </w:t>
      </w:r>
      <w:r w:rsidR="00B13BFF" w:rsidRPr="00D24514">
        <w:rPr>
          <w:rFonts w:ascii="Arial Narrow" w:hAnsi="Arial Narrow" w:cs="Arial"/>
          <w:b/>
          <w:sz w:val="38"/>
          <w:szCs w:val="38"/>
        </w:rPr>
        <w:t>NENÁVRATN</w:t>
      </w:r>
      <w:r w:rsidR="00853A0D">
        <w:rPr>
          <w:rFonts w:ascii="Arial Narrow" w:hAnsi="Arial Narrow" w:cs="Arial"/>
          <w:b/>
          <w:sz w:val="38"/>
          <w:szCs w:val="38"/>
        </w:rPr>
        <w:t>ÉHO</w:t>
      </w:r>
      <w:r w:rsidR="00B13BFF" w:rsidRPr="00D24514">
        <w:rPr>
          <w:rFonts w:ascii="Arial Narrow" w:hAnsi="Arial Narrow" w:cs="Arial"/>
          <w:b/>
          <w:sz w:val="38"/>
          <w:szCs w:val="38"/>
        </w:rPr>
        <w:t xml:space="preserve"> FINANČN</w:t>
      </w:r>
      <w:r w:rsidR="00853A0D">
        <w:rPr>
          <w:rFonts w:ascii="Arial Narrow" w:hAnsi="Arial Narrow" w:cs="Arial"/>
          <w:b/>
          <w:sz w:val="38"/>
          <w:szCs w:val="38"/>
        </w:rPr>
        <w:t>ÉHO</w:t>
      </w:r>
      <w:r w:rsidR="00B13BFF" w:rsidRPr="00D24514">
        <w:rPr>
          <w:rFonts w:ascii="Arial Narrow" w:hAnsi="Arial Narrow" w:cs="Arial"/>
          <w:b/>
          <w:sz w:val="38"/>
          <w:szCs w:val="38"/>
        </w:rPr>
        <w:t xml:space="preserve"> PRÍSPEVK</w:t>
      </w:r>
      <w:r w:rsidR="00853A0D">
        <w:rPr>
          <w:rFonts w:ascii="Arial Narrow" w:hAnsi="Arial Narrow" w:cs="Arial"/>
          <w:b/>
          <w:sz w:val="38"/>
          <w:szCs w:val="38"/>
        </w:rPr>
        <w:t>U</w:t>
      </w:r>
      <w:r w:rsidR="00853A0D">
        <w:rPr>
          <w:rFonts w:ascii="Arial Narrow" w:hAnsi="Arial Narrow" w:cs="Arial"/>
          <w:b/>
          <w:sz w:val="38"/>
          <w:szCs w:val="38"/>
        </w:rPr>
        <w:tab/>
      </w:r>
      <w:r w:rsidR="00BF37D3">
        <w:rPr>
          <w:rFonts w:ascii="Arial Narrow" w:hAnsi="Arial Narrow" w:cs="Arial"/>
          <w:b/>
          <w:sz w:val="38"/>
          <w:szCs w:val="38"/>
        </w:rPr>
        <w:t xml:space="preserve"> </w:t>
      </w:r>
    </w:p>
    <w:p w14:paraId="394D712E" w14:textId="44781030" w:rsidR="00E117B2" w:rsidRPr="00853A0D" w:rsidRDefault="00C2493E" w:rsidP="00E85128">
      <w:pPr>
        <w:jc w:val="center"/>
        <w:rPr>
          <w:rFonts w:ascii="Arial Narrow" w:hAnsi="Arial Narrow"/>
          <w:b/>
          <w:sz w:val="32"/>
          <w:szCs w:val="32"/>
        </w:rPr>
      </w:pPr>
      <w:r w:rsidRPr="00853A0D">
        <w:rPr>
          <w:rFonts w:ascii="Arial Narrow" w:hAnsi="Arial Narrow" w:cs="Arial"/>
          <w:b/>
          <w:sz w:val="32"/>
          <w:szCs w:val="32"/>
        </w:rPr>
        <w:t xml:space="preserve">v znení Usmernenia č. </w:t>
      </w:r>
      <w:ins w:id="0" w:author="Autor">
        <w:r w:rsidR="005C687F">
          <w:rPr>
            <w:rFonts w:ascii="Arial Narrow" w:hAnsi="Arial Narrow" w:cs="Arial"/>
            <w:b/>
            <w:sz w:val="32"/>
            <w:szCs w:val="32"/>
          </w:rPr>
          <w:t>5</w:t>
        </w:r>
      </w:ins>
      <w:del w:id="1" w:author="Autor">
        <w:r w:rsidR="00AC76D9" w:rsidRPr="00853A0D" w:rsidDel="005C687F">
          <w:rPr>
            <w:rFonts w:ascii="Arial Narrow" w:hAnsi="Arial Narrow" w:cs="Arial"/>
            <w:b/>
            <w:sz w:val="32"/>
            <w:szCs w:val="32"/>
          </w:rPr>
          <w:delText>4</w:delText>
        </w:r>
      </w:del>
      <w:r w:rsidRPr="00853A0D">
        <w:rPr>
          <w:rFonts w:ascii="Arial Narrow" w:hAnsi="Arial Narrow" w:cs="Arial"/>
          <w:b/>
          <w:sz w:val="32"/>
          <w:szCs w:val="32"/>
        </w:rPr>
        <w:t xml:space="preserve"> zo dňa </w:t>
      </w:r>
      <w:ins w:id="2" w:author="Autor">
        <w:r w:rsidR="005C687F">
          <w:rPr>
            <w:rFonts w:ascii="Arial Narrow" w:hAnsi="Arial Narrow" w:cs="Arial"/>
            <w:b/>
            <w:sz w:val="32"/>
            <w:szCs w:val="32"/>
          </w:rPr>
          <w:t>XX</w:t>
        </w:r>
      </w:ins>
      <w:del w:id="3" w:author="Autor">
        <w:r w:rsidR="005031E8" w:rsidDel="005C687F">
          <w:rPr>
            <w:rFonts w:ascii="Arial Narrow" w:hAnsi="Arial Narrow" w:cs="Arial"/>
            <w:b/>
            <w:sz w:val="32"/>
            <w:szCs w:val="32"/>
          </w:rPr>
          <w:delText>02</w:delText>
        </w:r>
      </w:del>
      <w:r w:rsidRPr="00853A0D">
        <w:rPr>
          <w:rFonts w:ascii="Arial Narrow" w:hAnsi="Arial Narrow" w:cs="Arial"/>
          <w:b/>
          <w:sz w:val="32"/>
          <w:szCs w:val="32"/>
        </w:rPr>
        <w:t xml:space="preserve">. </w:t>
      </w:r>
      <w:del w:id="4" w:author="Autor">
        <w:r w:rsidR="005031E8" w:rsidDel="005C687F">
          <w:rPr>
            <w:rFonts w:ascii="Arial Narrow" w:hAnsi="Arial Narrow" w:cs="Arial"/>
            <w:b/>
            <w:sz w:val="32"/>
            <w:szCs w:val="32"/>
          </w:rPr>
          <w:delText>februára</w:delText>
        </w:r>
        <w:r w:rsidR="00F12BCA" w:rsidRPr="00853A0D" w:rsidDel="005C687F">
          <w:rPr>
            <w:rFonts w:ascii="Arial Narrow" w:hAnsi="Arial Narrow" w:cs="Arial"/>
            <w:b/>
            <w:sz w:val="32"/>
            <w:szCs w:val="32"/>
          </w:rPr>
          <w:delText xml:space="preserve"> </w:delText>
        </w:r>
      </w:del>
      <w:ins w:id="5" w:author="Autor">
        <w:r w:rsidR="00166E28">
          <w:rPr>
            <w:rFonts w:ascii="Arial Narrow" w:hAnsi="Arial Narrow" w:cs="Arial"/>
            <w:b/>
            <w:sz w:val="32"/>
            <w:szCs w:val="32"/>
          </w:rPr>
          <w:t xml:space="preserve">decembra </w:t>
        </w:r>
      </w:ins>
      <w:r w:rsidRPr="00853A0D">
        <w:rPr>
          <w:rFonts w:ascii="Arial Narrow" w:hAnsi="Arial Narrow" w:cs="Arial"/>
          <w:b/>
          <w:sz w:val="32"/>
          <w:szCs w:val="32"/>
        </w:rPr>
        <w:t>201</w:t>
      </w:r>
      <w:r w:rsidR="00AC76D9" w:rsidRPr="00853A0D">
        <w:rPr>
          <w:rFonts w:ascii="Arial Narrow" w:hAnsi="Arial Narrow" w:cs="Arial"/>
          <w:b/>
          <w:sz w:val="32"/>
          <w:szCs w:val="32"/>
        </w:rPr>
        <w:t>8</w:t>
      </w:r>
      <w:r w:rsidRPr="00853A0D">
        <w:rPr>
          <w:rFonts w:ascii="Arial Narrow" w:hAnsi="Arial Narrow" w:cs="Arial"/>
          <w:b/>
          <w:sz w:val="32"/>
          <w:szCs w:val="32"/>
        </w:rPr>
        <w:t xml:space="preserve"> </w:t>
      </w:r>
    </w:p>
    <w:p w14:paraId="6AFBC3FB" w14:textId="77777777" w:rsidR="00502C43" w:rsidRPr="00D24514" w:rsidRDefault="00502C43" w:rsidP="00E117B2">
      <w:pPr>
        <w:jc w:val="center"/>
        <w:rPr>
          <w:rFonts w:ascii="Arial Narrow" w:hAnsi="Arial Narrow"/>
          <w:b/>
          <w:sz w:val="40"/>
          <w:szCs w:val="40"/>
        </w:rPr>
      </w:pPr>
    </w:p>
    <w:p w14:paraId="579A5EF5" w14:textId="77777777" w:rsidR="00926EA4" w:rsidRPr="00D24514" w:rsidRDefault="00926EA4" w:rsidP="00E117B2">
      <w:pPr>
        <w:jc w:val="center"/>
        <w:rPr>
          <w:rFonts w:ascii="Arial Narrow" w:hAnsi="Arial Narrow"/>
          <w:b/>
          <w:sz w:val="40"/>
          <w:szCs w:val="40"/>
        </w:rPr>
      </w:pPr>
    </w:p>
    <w:tbl>
      <w:tblPr>
        <w:tblStyle w:val="Mriekatabuky"/>
        <w:tblW w:w="0" w:type="auto"/>
        <w:jc w:val="center"/>
        <w:tblLayout w:type="fixed"/>
        <w:tblLook w:val="04A0" w:firstRow="1" w:lastRow="0" w:firstColumn="1" w:lastColumn="0" w:noHBand="0" w:noVBand="1"/>
      </w:tblPr>
      <w:tblGrid>
        <w:gridCol w:w="2547"/>
        <w:gridCol w:w="6237"/>
      </w:tblGrid>
      <w:tr w:rsidR="00E53549" w:rsidRPr="00D24514" w14:paraId="07BCA970" w14:textId="77777777" w:rsidTr="00926EA4">
        <w:trPr>
          <w:trHeight w:val="567"/>
          <w:jc w:val="center"/>
        </w:trPr>
        <w:tc>
          <w:tcPr>
            <w:tcW w:w="2547" w:type="dxa"/>
            <w:shd w:val="clear" w:color="auto" w:fill="365F91" w:themeFill="accent1" w:themeFillShade="BF"/>
            <w:vAlign w:val="center"/>
          </w:tcPr>
          <w:p w14:paraId="5839B0B3" w14:textId="77777777" w:rsidR="00E53549" w:rsidRPr="00D24514" w:rsidRDefault="00E53549"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Zameranie</w:t>
            </w:r>
          </w:p>
        </w:tc>
        <w:tc>
          <w:tcPr>
            <w:tcW w:w="6237" w:type="dxa"/>
            <w:vAlign w:val="center"/>
          </w:tcPr>
          <w:p w14:paraId="383C98BF" w14:textId="2FD3816D" w:rsidR="00E53549" w:rsidRPr="00D24514" w:rsidRDefault="00082303" w:rsidP="005F78DC">
            <w:pPr>
              <w:pStyle w:val="Bezriadkovania"/>
              <w:rPr>
                <w:rFonts w:ascii="Arial" w:hAnsi="Arial" w:cs="Arial"/>
                <w:b/>
                <w:sz w:val="28"/>
                <w:szCs w:val="28"/>
                <w:lang w:val="sk-SK"/>
              </w:rPr>
            </w:pPr>
            <w:r>
              <w:rPr>
                <w:rFonts w:ascii="Arial Narrow" w:hAnsi="Arial Narrow"/>
                <w:b/>
                <w:sz w:val="28"/>
                <w:szCs w:val="28"/>
                <w:lang w:val="sk-SK"/>
              </w:rPr>
              <w:t xml:space="preserve">Monitorovanie a hodnotenie vôd </w:t>
            </w:r>
          </w:p>
        </w:tc>
      </w:tr>
      <w:tr w:rsidR="00E117B2" w:rsidRPr="00D24514" w14:paraId="5B1F6CB8" w14:textId="77777777" w:rsidTr="00926EA4">
        <w:trPr>
          <w:trHeight w:val="567"/>
          <w:jc w:val="center"/>
        </w:trPr>
        <w:tc>
          <w:tcPr>
            <w:tcW w:w="2547" w:type="dxa"/>
            <w:shd w:val="clear" w:color="auto" w:fill="365F91" w:themeFill="accent1" w:themeFillShade="BF"/>
            <w:vAlign w:val="center"/>
          </w:tcPr>
          <w:p w14:paraId="6BBCDD31" w14:textId="77777777" w:rsidR="00E117B2" w:rsidRPr="00D24514" w:rsidRDefault="00E117B2"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Kód výzvy</w:t>
            </w:r>
          </w:p>
        </w:tc>
        <w:tc>
          <w:tcPr>
            <w:tcW w:w="6237" w:type="dxa"/>
            <w:vAlign w:val="center"/>
          </w:tcPr>
          <w:p w14:paraId="477E80C9" w14:textId="09D00A37" w:rsidR="00E117B2" w:rsidRPr="00D24514" w:rsidRDefault="00E117B2" w:rsidP="00437257">
            <w:pPr>
              <w:pStyle w:val="Bezriadkovania"/>
              <w:rPr>
                <w:rFonts w:ascii="Arial Narrow" w:hAnsi="Arial Narrow" w:cs="Arial"/>
                <w:b/>
                <w:sz w:val="28"/>
                <w:szCs w:val="28"/>
                <w:lang w:val="sk-SK"/>
              </w:rPr>
            </w:pPr>
            <w:r w:rsidRPr="00D24514">
              <w:rPr>
                <w:rFonts w:ascii="Arial Narrow" w:hAnsi="Arial Narrow" w:cs="Arial"/>
                <w:b/>
                <w:sz w:val="28"/>
                <w:szCs w:val="28"/>
                <w:lang w:val="sk-SK"/>
              </w:rPr>
              <w:t>OPKZP-PO1-SC1</w:t>
            </w:r>
            <w:r w:rsidR="005F78DC">
              <w:rPr>
                <w:rFonts w:ascii="Arial Narrow" w:hAnsi="Arial Narrow" w:cs="Arial"/>
                <w:b/>
                <w:sz w:val="28"/>
                <w:szCs w:val="28"/>
                <w:lang w:val="sk-SK"/>
              </w:rPr>
              <w:t>23</w:t>
            </w:r>
            <w:r w:rsidRPr="00D24514">
              <w:rPr>
                <w:rFonts w:ascii="Arial Narrow" w:hAnsi="Arial Narrow" w:cs="Arial"/>
                <w:b/>
                <w:sz w:val="28"/>
                <w:szCs w:val="28"/>
                <w:lang w:val="sk-SK"/>
              </w:rPr>
              <w:t>-2015</w:t>
            </w:r>
            <w:r w:rsidR="00F16A73" w:rsidRPr="00D24514">
              <w:rPr>
                <w:rFonts w:ascii="Arial Narrow" w:hAnsi="Arial Narrow" w:cs="Arial"/>
                <w:b/>
                <w:sz w:val="28"/>
                <w:szCs w:val="28"/>
                <w:lang w:val="sk-SK"/>
              </w:rPr>
              <w:t>-</w:t>
            </w:r>
            <w:r w:rsidR="00437257">
              <w:rPr>
                <w:rFonts w:ascii="Arial Narrow" w:hAnsi="Arial Narrow" w:cs="Arial"/>
                <w:b/>
                <w:sz w:val="28"/>
                <w:szCs w:val="28"/>
                <w:lang w:val="sk-SK"/>
              </w:rPr>
              <w:t>8</w:t>
            </w:r>
          </w:p>
        </w:tc>
      </w:tr>
      <w:tr w:rsidR="00E117B2" w:rsidRPr="00D24514" w14:paraId="0B3FB70D" w14:textId="77777777" w:rsidTr="00926EA4">
        <w:trPr>
          <w:trHeight w:val="567"/>
          <w:jc w:val="center"/>
        </w:trPr>
        <w:tc>
          <w:tcPr>
            <w:tcW w:w="2547" w:type="dxa"/>
            <w:shd w:val="clear" w:color="auto" w:fill="365F91" w:themeFill="accent1" w:themeFillShade="BF"/>
            <w:vAlign w:val="center"/>
          </w:tcPr>
          <w:p w14:paraId="5F9AB68B" w14:textId="77777777" w:rsidR="00E117B2" w:rsidRPr="00D24514" w:rsidRDefault="00E117B2"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Prioritná os</w:t>
            </w:r>
          </w:p>
        </w:tc>
        <w:tc>
          <w:tcPr>
            <w:tcW w:w="6237" w:type="dxa"/>
            <w:vAlign w:val="center"/>
          </w:tcPr>
          <w:p w14:paraId="4D59DB52" w14:textId="77777777" w:rsidR="00E117B2" w:rsidRPr="00D24514" w:rsidRDefault="00E117B2" w:rsidP="00926EA4">
            <w:pPr>
              <w:pStyle w:val="Bezriadkovania"/>
              <w:rPr>
                <w:rFonts w:ascii="Arial Narrow" w:hAnsi="Arial Narrow" w:cs="Arial"/>
                <w:b/>
                <w:sz w:val="28"/>
                <w:szCs w:val="28"/>
                <w:lang w:val="sk-SK"/>
              </w:rPr>
            </w:pPr>
            <w:r w:rsidRPr="00D24514">
              <w:rPr>
                <w:rFonts w:ascii="Arial Narrow" w:hAnsi="Arial Narrow" w:cs="Arial"/>
                <w:b/>
                <w:sz w:val="28"/>
                <w:szCs w:val="28"/>
                <w:lang w:val="sk-SK"/>
              </w:rPr>
              <w:t>1</w:t>
            </w:r>
          </w:p>
        </w:tc>
      </w:tr>
      <w:tr w:rsidR="00E117B2" w:rsidRPr="00D24514" w14:paraId="5B42FCB5" w14:textId="77777777" w:rsidTr="00926EA4">
        <w:trPr>
          <w:trHeight w:val="567"/>
          <w:jc w:val="center"/>
        </w:trPr>
        <w:tc>
          <w:tcPr>
            <w:tcW w:w="2547" w:type="dxa"/>
            <w:shd w:val="clear" w:color="auto" w:fill="365F91" w:themeFill="accent1" w:themeFillShade="BF"/>
            <w:vAlign w:val="center"/>
          </w:tcPr>
          <w:p w14:paraId="265E3488" w14:textId="77777777" w:rsidR="00E117B2" w:rsidRPr="00D24514" w:rsidRDefault="00E117B2"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Špecifický cieľ</w:t>
            </w:r>
          </w:p>
        </w:tc>
        <w:tc>
          <w:tcPr>
            <w:tcW w:w="6237" w:type="dxa"/>
            <w:vAlign w:val="center"/>
          </w:tcPr>
          <w:p w14:paraId="071211D6" w14:textId="201A72FB" w:rsidR="00E117B2" w:rsidRPr="00D24514" w:rsidRDefault="00E117B2" w:rsidP="00F16A73">
            <w:pPr>
              <w:pStyle w:val="Bezriadkovania"/>
              <w:rPr>
                <w:rFonts w:ascii="Arial Narrow" w:hAnsi="Arial Narrow" w:cs="Arial"/>
                <w:b/>
                <w:sz w:val="28"/>
                <w:szCs w:val="28"/>
                <w:lang w:val="sk-SK"/>
              </w:rPr>
            </w:pPr>
            <w:r w:rsidRPr="00D24514">
              <w:rPr>
                <w:rFonts w:ascii="Arial Narrow" w:hAnsi="Arial Narrow" w:cs="Arial"/>
                <w:b/>
                <w:sz w:val="28"/>
                <w:szCs w:val="28"/>
                <w:lang w:val="sk-SK"/>
              </w:rPr>
              <w:t>1.</w:t>
            </w:r>
            <w:r w:rsidR="005F78DC">
              <w:rPr>
                <w:rFonts w:ascii="Arial Narrow" w:hAnsi="Arial Narrow" w:cs="Arial"/>
                <w:b/>
                <w:sz w:val="28"/>
                <w:szCs w:val="28"/>
                <w:lang w:val="sk-SK"/>
              </w:rPr>
              <w:t>2.3</w:t>
            </w:r>
          </w:p>
        </w:tc>
      </w:tr>
    </w:tbl>
    <w:p w14:paraId="33E58DE9" w14:textId="77777777" w:rsidR="00265E3F" w:rsidRPr="00D24514" w:rsidRDefault="00265E3F" w:rsidP="005D0CC4">
      <w:pPr>
        <w:jc w:val="both"/>
        <w:rPr>
          <w:rFonts w:ascii="Arial Narrow" w:hAnsi="Arial Narrow"/>
          <w:b/>
          <w:sz w:val="40"/>
          <w:szCs w:val="40"/>
        </w:rPr>
      </w:pPr>
    </w:p>
    <w:p w14:paraId="0881FB8A" w14:textId="77777777" w:rsidR="00265E3F" w:rsidRPr="00D24514" w:rsidRDefault="00265E3F" w:rsidP="005D0CC4">
      <w:pPr>
        <w:jc w:val="both"/>
        <w:rPr>
          <w:rFonts w:ascii="Arial Narrow" w:hAnsi="Arial Narrow"/>
          <w:b/>
          <w:sz w:val="40"/>
          <w:szCs w:val="40"/>
        </w:rPr>
      </w:pPr>
    </w:p>
    <w:tbl>
      <w:tblPr>
        <w:tblStyle w:val="Mriekatabuky"/>
        <w:tblW w:w="10773" w:type="dxa"/>
        <w:tblInd w:w="-459" w:type="dxa"/>
        <w:tblLook w:val="04A0" w:firstRow="1" w:lastRow="0" w:firstColumn="1" w:lastColumn="0" w:noHBand="0" w:noVBand="1"/>
      </w:tblPr>
      <w:tblGrid>
        <w:gridCol w:w="4423"/>
        <w:gridCol w:w="6350"/>
      </w:tblGrid>
      <w:tr w:rsidR="000A6236" w:rsidRPr="00D24514" w14:paraId="54665E13" w14:textId="77777777" w:rsidTr="00EB7CF3">
        <w:tc>
          <w:tcPr>
            <w:tcW w:w="10773" w:type="dxa"/>
            <w:gridSpan w:val="2"/>
            <w:shd w:val="clear" w:color="auto" w:fill="17365D" w:themeFill="text2" w:themeFillShade="BF"/>
          </w:tcPr>
          <w:p w14:paraId="7D9B9314" w14:textId="77777777" w:rsidR="000A6236" w:rsidRPr="00D24514" w:rsidRDefault="005D4125" w:rsidP="00466BF1">
            <w:pPr>
              <w:pStyle w:val="Odsekzoznamu"/>
              <w:numPr>
                <w:ilvl w:val="0"/>
                <w:numId w:val="11"/>
              </w:numPr>
              <w:spacing w:before="120" w:after="120"/>
              <w:ind w:left="284" w:hanging="284"/>
              <w:contextualSpacing w:val="0"/>
              <w:rPr>
                <w:rFonts w:ascii="Arial Narrow" w:hAnsi="Arial Narrow"/>
                <w:b/>
                <w:sz w:val="28"/>
                <w:szCs w:val="28"/>
              </w:rPr>
            </w:pPr>
            <w:r w:rsidRPr="00D24514">
              <w:rPr>
                <w:rFonts w:ascii="Arial Narrow" w:hAnsi="Arial Narrow"/>
                <w:b/>
                <w:color w:val="FFFFFF" w:themeColor="background1"/>
                <w:sz w:val="28"/>
                <w:szCs w:val="28"/>
              </w:rPr>
              <w:lastRenderedPageBreak/>
              <w:t>FORMÁLNE NÁLEŽITOSTI</w:t>
            </w:r>
          </w:p>
        </w:tc>
      </w:tr>
      <w:tr w:rsidR="00E04B80" w:rsidRPr="00D24514" w14:paraId="0E064F47" w14:textId="77777777" w:rsidTr="00EB7CF3">
        <w:tc>
          <w:tcPr>
            <w:tcW w:w="4423" w:type="dxa"/>
            <w:shd w:val="clear" w:color="auto" w:fill="365F91" w:themeFill="accent1" w:themeFillShade="BF"/>
          </w:tcPr>
          <w:p w14:paraId="7633E9D2" w14:textId="77777777" w:rsidR="00E04B80" w:rsidRPr="00D24514" w:rsidRDefault="00CA25C1" w:rsidP="009C33C8">
            <w:pPr>
              <w:spacing w:before="120" w:after="120"/>
              <w:rPr>
                <w:rFonts w:ascii="Arial Narrow" w:hAnsi="Arial Narrow"/>
                <w:b/>
                <w:color w:val="FFFFFF" w:themeColor="background1"/>
              </w:rPr>
            </w:pPr>
            <w:r w:rsidRPr="00D24514">
              <w:rPr>
                <w:rFonts w:ascii="Arial Narrow" w:hAnsi="Arial Narrow"/>
                <w:b/>
                <w:color w:val="FFFFFF" w:themeColor="background1"/>
              </w:rPr>
              <w:t>Operačný program</w:t>
            </w:r>
          </w:p>
        </w:tc>
        <w:tc>
          <w:tcPr>
            <w:tcW w:w="6350" w:type="dxa"/>
          </w:tcPr>
          <w:p w14:paraId="409E2536" w14:textId="77777777" w:rsidR="00E04B80" w:rsidRPr="00D24514" w:rsidRDefault="00CA25C1" w:rsidP="009C33C8">
            <w:pPr>
              <w:spacing w:before="120" w:after="120"/>
              <w:ind w:firstLine="28"/>
              <w:jc w:val="both"/>
              <w:rPr>
                <w:rFonts w:ascii="Arial Narrow" w:hAnsi="Arial Narrow"/>
              </w:rPr>
            </w:pPr>
            <w:r w:rsidRPr="00D24514">
              <w:rPr>
                <w:rFonts w:ascii="Arial Narrow" w:hAnsi="Arial Narrow"/>
              </w:rPr>
              <w:t>Operačný program Kvalita životného prostredia</w:t>
            </w:r>
          </w:p>
        </w:tc>
      </w:tr>
      <w:tr w:rsidR="00E04B80" w:rsidRPr="00D24514" w14:paraId="6F575BF9" w14:textId="77777777" w:rsidTr="00EB7CF3">
        <w:tc>
          <w:tcPr>
            <w:tcW w:w="4423" w:type="dxa"/>
            <w:shd w:val="clear" w:color="auto" w:fill="365F91" w:themeFill="accent1" w:themeFillShade="BF"/>
          </w:tcPr>
          <w:p w14:paraId="231C1549" w14:textId="77777777" w:rsidR="00E04B80" w:rsidRPr="00D24514" w:rsidRDefault="00CA25C1" w:rsidP="009C33C8">
            <w:pPr>
              <w:spacing w:before="120" w:after="120"/>
              <w:rPr>
                <w:rFonts w:ascii="Arial Narrow" w:hAnsi="Arial Narrow"/>
                <w:b/>
                <w:color w:val="FFFFFF" w:themeColor="background1"/>
              </w:rPr>
            </w:pPr>
            <w:r w:rsidRPr="00D24514">
              <w:rPr>
                <w:rFonts w:ascii="Arial Narrow" w:hAnsi="Arial Narrow"/>
                <w:b/>
                <w:color w:val="FFFFFF" w:themeColor="background1"/>
              </w:rPr>
              <w:t>Prioritná os</w:t>
            </w:r>
          </w:p>
        </w:tc>
        <w:tc>
          <w:tcPr>
            <w:tcW w:w="6350" w:type="dxa"/>
          </w:tcPr>
          <w:p w14:paraId="076957BB" w14:textId="77777777" w:rsidR="00E04B80" w:rsidRPr="00D24514" w:rsidRDefault="004C0769" w:rsidP="009C33C8">
            <w:pPr>
              <w:spacing w:before="120" w:after="120"/>
              <w:ind w:firstLine="28"/>
              <w:jc w:val="both"/>
              <w:rPr>
                <w:rFonts w:ascii="Arial Narrow" w:hAnsi="Arial Narrow"/>
              </w:rPr>
            </w:pPr>
            <w:r w:rsidRPr="00D24514">
              <w:rPr>
                <w:rFonts w:ascii="Arial Narrow" w:hAnsi="Arial Narrow"/>
              </w:rPr>
              <w:t>1. Udržateľné využívanie prírodných zdrojov prostredníctvom rozvoja environmentálnej infraštruktúry</w:t>
            </w:r>
          </w:p>
        </w:tc>
      </w:tr>
      <w:tr w:rsidR="00E04B80" w:rsidRPr="00D24514" w14:paraId="087D6E01" w14:textId="77777777" w:rsidTr="00EB7CF3">
        <w:tc>
          <w:tcPr>
            <w:tcW w:w="4423" w:type="dxa"/>
            <w:shd w:val="clear" w:color="auto" w:fill="365F91" w:themeFill="accent1" w:themeFillShade="BF"/>
          </w:tcPr>
          <w:p w14:paraId="057064C2" w14:textId="77777777" w:rsidR="00E04B80" w:rsidRPr="00D24514" w:rsidRDefault="00CA25C1" w:rsidP="009C33C8">
            <w:pPr>
              <w:spacing w:before="120" w:after="120"/>
              <w:rPr>
                <w:rFonts w:ascii="Arial Narrow" w:hAnsi="Arial Narrow"/>
                <w:b/>
                <w:color w:val="FFFFFF" w:themeColor="background1"/>
              </w:rPr>
            </w:pPr>
            <w:r w:rsidRPr="00D24514">
              <w:rPr>
                <w:rFonts w:ascii="Arial Narrow" w:hAnsi="Arial Narrow"/>
                <w:b/>
                <w:color w:val="FFFFFF" w:themeColor="background1"/>
              </w:rPr>
              <w:t xml:space="preserve">Investičná </w:t>
            </w:r>
            <w:r w:rsidR="00A52A55" w:rsidRPr="00D24514">
              <w:rPr>
                <w:rFonts w:ascii="Arial Narrow" w:hAnsi="Arial Narrow"/>
                <w:b/>
                <w:color w:val="FFFFFF" w:themeColor="background1"/>
              </w:rPr>
              <w:t>priorita</w:t>
            </w:r>
          </w:p>
        </w:tc>
        <w:tc>
          <w:tcPr>
            <w:tcW w:w="6350" w:type="dxa"/>
          </w:tcPr>
          <w:p w14:paraId="43D61F59" w14:textId="5C34E335" w:rsidR="00E04B80" w:rsidRPr="00D24514" w:rsidRDefault="004C0769" w:rsidP="00F734FC">
            <w:pPr>
              <w:spacing w:before="120" w:after="120"/>
              <w:ind w:firstLine="28"/>
              <w:jc w:val="both"/>
              <w:rPr>
                <w:rFonts w:ascii="Arial Narrow" w:hAnsi="Arial Narrow"/>
              </w:rPr>
            </w:pPr>
            <w:r w:rsidRPr="00D24514">
              <w:rPr>
                <w:rFonts w:ascii="Arial Narrow" w:hAnsi="Arial Narrow"/>
              </w:rPr>
              <w:t>1.</w:t>
            </w:r>
            <w:r w:rsidR="005F78DC">
              <w:rPr>
                <w:rFonts w:ascii="Arial Narrow" w:hAnsi="Arial Narrow"/>
              </w:rPr>
              <w:t xml:space="preserve">2 </w:t>
            </w:r>
            <w:r w:rsidR="00F734FC" w:rsidRPr="00F734FC">
              <w:rPr>
                <w:rFonts w:ascii="Arial Narrow" w:hAnsi="Arial Narrow"/>
              </w:rPr>
              <w:t>Investovanie do sektora vodného hospodárstva s cieľom splniť požiadavky environmentálneho acquis Únie a pokryť potreby, ktoré členské štáty špecifikovali v súvislosti s investíciami nad rámec uvedených požiadaviek</w:t>
            </w:r>
          </w:p>
        </w:tc>
      </w:tr>
      <w:tr w:rsidR="004C0769" w:rsidRPr="00D24514" w14:paraId="1C4D3D79" w14:textId="77777777" w:rsidTr="00EB7CF3">
        <w:tc>
          <w:tcPr>
            <w:tcW w:w="4423" w:type="dxa"/>
            <w:shd w:val="clear" w:color="auto" w:fill="365F91" w:themeFill="accent1" w:themeFillShade="BF"/>
          </w:tcPr>
          <w:p w14:paraId="4EF1D994" w14:textId="77777777" w:rsidR="004C0769" w:rsidRPr="00D24514" w:rsidRDefault="004C0769" w:rsidP="009C33C8">
            <w:pPr>
              <w:spacing w:before="120" w:after="120"/>
              <w:rPr>
                <w:rFonts w:ascii="Arial Narrow" w:hAnsi="Arial Narrow"/>
                <w:b/>
                <w:color w:val="FFFFFF" w:themeColor="background1"/>
              </w:rPr>
            </w:pPr>
            <w:r w:rsidRPr="00D24514">
              <w:rPr>
                <w:rFonts w:ascii="Arial Narrow" w:hAnsi="Arial Narrow"/>
                <w:b/>
                <w:color w:val="FFFFFF" w:themeColor="background1"/>
              </w:rPr>
              <w:t>Špecifický cieľ</w:t>
            </w:r>
          </w:p>
        </w:tc>
        <w:tc>
          <w:tcPr>
            <w:tcW w:w="6350" w:type="dxa"/>
          </w:tcPr>
          <w:p w14:paraId="2F34EBF7" w14:textId="7DADE39E" w:rsidR="004C0769" w:rsidRPr="00D24514" w:rsidRDefault="004C0769" w:rsidP="005F78DC">
            <w:pPr>
              <w:spacing w:before="120" w:after="120"/>
              <w:ind w:firstLine="28"/>
              <w:jc w:val="both"/>
              <w:rPr>
                <w:rFonts w:ascii="Arial Narrow" w:hAnsi="Arial Narrow"/>
              </w:rPr>
            </w:pPr>
            <w:r w:rsidRPr="00D24514">
              <w:rPr>
                <w:rFonts w:ascii="Arial Narrow" w:hAnsi="Arial Narrow"/>
              </w:rPr>
              <w:t>1.</w:t>
            </w:r>
            <w:r w:rsidR="005F78DC">
              <w:rPr>
                <w:rFonts w:ascii="Arial Narrow" w:hAnsi="Arial Narrow"/>
              </w:rPr>
              <w:t>2.3 Vytvorenie východísk pre stanovenie opatrení smerujúcich k dosiahnutiu dobrého stavu podzemných a povrchových vôd</w:t>
            </w:r>
          </w:p>
        </w:tc>
      </w:tr>
      <w:tr w:rsidR="00E04B80" w:rsidRPr="00D24514" w14:paraId="26EB3CE3" w14:textId="77777777" w:rsidTr="00EB7CF3">
        <w:tc>
          <w:tcPr>
            <w:tcW w:w="4423" w:type="dxa"/>
            <w:shd w:val="clear" w:color="auto" w:fill="365F91" w:themeFill="accent1" w:themeFillShade="BF"/>
          </w:tcPr>
          <w:p w14:paraId="5A3BFD28" w14:textId="77777777" w:rsidR="00E04B80" w:rsidRPr="00D24514" w:rsidRDefault="009C33C8" w:rsidP="009C33C8">
            <w:pPr>
              <w:spacing w:before="120" w:after="120"/>
              <w:rPr>
                <w:rFonts w:ascii="Arial Narrow" w:hAnsi="Arial Narrow"/>
                <w:b/>
                <w:color w:val="FFFFFF" w:themeColor="background1"/>
              </w:rPr>
            </w:pPr>
            <w:r w:rsidRPr="00D24514">
              <w:rPr>
                <w:rFonts w:ascii="Arial Narrow" w:hAnsi="Arial Narrow"/>
                <w:b/>
                <w:color w:val="FFFFFF" w:themeColor="background1"/>
              </w:rPr>
              <w:t>Schéma štátnej pomoci</w:t>
            </w:r>
          </w:p>
        </w:tc>
        <w:tc>
          <w:tcPr>
            <w:tcW w:w="6350" w:type="dxa"/>
          </w:tcPr>
          <w:p w14:paraId="4A6BDC32" w14:textId="77777777" w:rsidR="00E04B80" w:rsidRPr="00D24514" w:rsidRDefault="00586770" w:rsidP="00CA73B1">
            <w:pPr>
              <w:spacing w:before="120" w:after="120"/>
              <w:ind w:firstLine="28"/>
              <w:jc w:val="both"/>
              <w:rPr>
                <w:rFonts w:ascii="Arial Narrow" w:hAnsi="Arial Narrow"/>
              </w:rPr>
            </w:pPr>
            <w:r w:rsidRPr="00D24514">
              <w:rPr>
                <w:rFonts w:ascii="Arial Narrow" w:hAnsi="Arial Narrow"/>
              </w:rPr>
              <w:t>Neuplatňuje sa</w:t>
            </w:r>
          </w:p>
        </w:tc>
      </w:tr>
      <w:tr w:rsidR="00E04B80" w:rsidRPr="00D24514" w14:paraId="4567945B" w14:textId="77777777" w:rsidTr="00EB7CF3">
        <w:tc>
          <w:tcPr>
            <w:tcW w:w="4423" w:type="dxa"/>
            <w:tcBorders>
              <w:bottom w:val="single" w:sz="4" w:space="0" w:color="auto"/>
            </w:tcBorders>
            <w:shd w:val="clear" w:color="auto" w:fill="365F91" w:themeFill="accent1" w:themeFillShade="BF"/>
          </w:tcPr>
          <w:p w14:paraId="298B9853" w14:textId="77777777" w:rsidR="00E04B80" w:rsidRPr="00D24514" w:rsidRDefault="00C20E06" w:rsidP="009C33C8">
            <w:pPr>
              <w:spacing w:before="120" w:after="120"/>
              <w:rPr>
                <w:rFonts w:ascii="Arial Narrow" w:hAnsi="Arial Narrow"/>
                <w:b/>
                <w:color w:val="FFFFFF" w:themeColor="background1"/>
              </w:rPr>
            </w:pPr>
            <w:r w:rsidRPr="00D24514">
              <w:rPr>
                <w:rFonts w:ascii="Arial Narrow" w:hAnsi="Arial Narrow"/>
                <w:b/>
                <w:color w:val="FFFFFF" w:themeColor="background1"/>
              </w:rPr>
              <w:t>Fond</w:t>
            </w:r>
          </w:p>
        </w:tc>
        <w:tc>
          <w:tcPr>
            <w:tcW w:w="6350" w:type="dxa"/>
            <w:tcBorders>
              <w:bottom w:val="single" w:sz="4" w:space="0" w:color="auto"/>
            </w:tcBorders>
          </w:tcPr>
          <w:p w14:paraId="6B5F630B" w14:textId="77777777" w:rsidR="00E04B80" w:rsidRPr="00D24514" w:rsidRDefault="004C0769" w:rsidP="00CA73B1">
            <w:pPr>
              <w:spacing w:before="120" w:after="120"/>
              <w:ind w:firstLine="28"/>
              <w:jc w:val="both"/>
              <w:rPr>
                <w:rFonts w:ascii="Arial Narrow" w:hAnsi="Arial Narrow"/>
              </w:rPr>
            </w:pPr>
            <w:r w:rsidRPr="00D24514">
              <w:rPr>
                <w:rFonts w:ascii="Arial Narrow" w:hAnsi="Arial Narrow"/>
              </w:rPr>
              <w:t>Kohézny fond</w:t>
            </w:r>
          </w:p>
        </w:tc>
      </w:tr>
      <w:tr w:rsidR="00291130" w:rsidRPr="00D24514" w14:paraId="02259791" w14:textId="77777777" w:rsidTr="00EB7CF3">
        <w:tc>
          <w:tcPr>
            <w:tcW w:w="4423" w:type="dxa"/>
            <w:tcBorders>
              <w:bottom w:val="single" w:sz="4" w:space="0" w:color="auto"/>
              <w:right w:val="nil"/>
            </w:tcBorders>
            <w:shd w:val="clear" w:color="auto" w:fill="FFFFFF" w:themeFill="background1"/>
          </w:tcPr>
          <w:p w14:paraId="31B34E89" w14:textId="77777777" w:rsidR="00291130" w:rsidRPr="00D24514" w:rsidRDefault="00291130" w:rsidP="0063429A">
            <w:pPr>
              <w:rPr>
                <w:rFonts w:ascii="Arial Narrow" w:hAnsi="Arial Narrow"/>
                <w:color w:val="FFFFFF" w:themeColor="background1"/>
              </w:rPr>
            </w:pPr>
          </w:p>
        </w:tc>
        <w:tc>
          <w:tcPr>
            <w:tcW w:w="6350" w:type="dxa"/>
            <w:tcBorders>
              <w:left w:val="nil"/>
              <w:bottom w:val="single" w:sz="4" w:space="0" w:color="auto"/>
            </w:tcBorders>
            <w:shd w:val="clear" w:color="auto" w:fill="FFFFFF" w:themeFill="background1"/>
          </w:tcPr>
          <w:p w14:paraId="46D8B1B0" w14:textId="77777777" w:rsidR="00291130" w:rsidRPr="00D24514" w:rsidRDefault="00291130" w:rsidP="004C0769">
            <w:pPr>
              <w:ind w:firstLine="30"/>
              <w:rPr>
                <w:rFonts w:ascii="Arial Narrow" w:hAnsi="Arial Narrow"/>
              </w:rPr>
            </w:pPr>
          </w:p>
        </w:tc>
      </w:tr>
      <w:tr w:rsidR="003B3237" w:rsidRPr="00D24514" w14:paraId="28E1F1A2" w14:textId="77777777" w:rsidTr="00EB7CF3">
        <w:tc>
          <w:tcPr>
            <w:tcW w:w="10773" w:type="dxa"/>
            <w:gridSpan w:val="2"/>
            <w:shd w:val="clear" w:color="auto" w:fill="365F91" w:themeFill="accent1" w:themeFillShade="BF"/>
          </w:tcPr>
          <w:p w14:paraId="773434FE" w14:textId="77777777" w:rsidR="003B3237" w:rsidRPr="00D24514" w:rsidRDefault="003B3237" w:rsidP="00D2225F">
            <w:pPr>
              <w:autoSpaceDE w:val="0"/>
              <w:autoSpaceDN w:val="0"/>
              <w:adjustRightInd w:val="0"/>
              <w:spacing w:before="120" w:after="120"/>
              <w:rPr>
                <w:rFonts w:ascii="Arial Narrow" w:hAnsi="Arial Narrow"/>
                <w:b/>
              </w:rPr>
            </w:pPr>
            <w:r w:rsidRPr="00D24514">
              <w:rPr>
                <w:rFonts w:ascii="Arial Narrow" w:hAnsi="Arial Narrow"/>
                <w:b/>
                <w:color w:val="FFFFFF" w:themeColor="background1"/>
              </w:rPr>
              <w:t xml:space="preserve">Poskytovateľ </w:t>
            </w:r>
          </w:p>
        </w:tc>
      </w:tr>
      <w:tr w:rsidR="003F70EB" w:rsidRPr="00D24514" w14:paraId="1F13F245" w14:textId="77777777" w:rsidTr="00EB7CF3">
        <w:tc>
          <w:tcPr>
            <w:tcW w:w="4423" w:type="dxa"/>
            <w:shd w:val="clear" w:color="auto" w:fill="365F91" w:themeFill="accent1" w:themeFillShade="BF"/>
          </w:tcPr>
          <w:p w14:paraId="7EFF99E8" w14:textId="77777777" w:rsidR="003F70EB" w:rsidRPr="00D24514" w:rsidRDefault="003F70EB" w:rsidP="00D2225F">
            <w:pPr>
              <w:spacing w:before="120" w:after="120"/>
              <w:rPr>
                <w:rFonts w:ascii="Arial Narrow" w:hAnsi="Arial Narrow"/>
                <w:color w:val="FFFFFF" w:themeColor="background1"/>
              </w:rPr>
            </w:pPr>
            <w:r w:rsidRPr="00D24514">
              <w:rPr>
                <w:rFonts w:ascii="Arial Narrow" w:hAnsi="Arial Narrow"/>
                <w:color w:val="FFFFFF" w:themeColor="background1"/>
              </w:rPr>
              <w:t>Názov</w:t>
            </w:r>
          </w:p>
        </w:tc>
        <w:tc>
          <w:tcPr>
            <w:tcW w:w="6350" w:type="dxa"/>
          </w:tcPr>
          <w:p w14:paraId="2EC0531E" w14:textId="77777777" w:rsidR="004C0769" w:rsidRPr="00D24514" w:rsidRDefault="004C0769" w:rsidP="00E85128">
            <w:pPr>
              <w:jc w:val="both"/>
              <w:rPr>
                <w:rFonts w:ascii="Arial Narrow" w:hAnsi="Arial Narrow"/>
              </w:rPr>
            </w:pPr>
            <w:r w:rsidRPr="00D24514">
              <w:rPr>
                <w:rFonts w:ascii="Arial Narrow" w:hAnsi="Arial Narrow"/>
              </w:rPr>
              <w:t>Ministerstvo životného prostredia Slovenskej republiky</w:t>
            </w:r>
          </w:p>
          <w:p w14:paraId="234166DD" w14:textId="66F2B235" w:rsidR="003F70EB" w:rsidRPr="00D24514" w:rsidRDefault="0019245E" w:rsidP="00FD4113">
            <w:pPr>
              <w:ind w:left="28"/>
              <w:jc w:val="both"/>
              <w:rPr>
                <w:rFonts w:ascii="Arial Narrow" w:hAnsi="Arial Narrow"/>
              </w:rPr>
            </w:pPr>
            <w:r w:rsidRPr="00D24514">
              <w:rPr>
                <w:rFonts w:ascii="Arial Narrow" w:hAnsi="Arial Narrow"/>
              </w:rPr>
              <w:t xml:space="preserve">(ďalej aj </w:t>
            </w:r>
            <w:r w:rsidR="00224CFE" w:rsidRPr="00D24514">
              <w:rPr>
                <w:rFonts w:ascii="Arial Narrow" w:hAnsi="Arial Narrow"/>
              </w:rPr>
              <w:t>„r</w:t>
            </w:r>
            <w:r w:rsidR="004C0769" w:rsidRPr="00D24514">
              <w:rPr>
                <w:rFonts w:ascii="Arial Narrow" w:hAnsi="Arial Narrow"/>
              </w:rPr>
              <w:t>iadiaci orgán</w:t>
            </w:r>
            <w:r w:rsidR="00224CFE" w:rsidRPr="00D24514">
              <w:rPr>
                <w:rFonts w:ascii="Arial Narrow" w:hAnsi="Arial Narrow"/>
              </w:rPr>
              <w:t>“ alebo „RO</w:t>
            </w:r>
            <w:del w:id="6" w:author="Autor">
              <w:r w:rsidR="00224CFE" w:rsidRPr="00D24514" w:rsidDel="00FD4113">
                <w:rPr>
                  <w:rFonts w:ascii="Arial Narrow" w:hAnsi="Arial Narrow"/>
                </w:rPr>
                <w:delText xml:space="preserve"> pre OP KŽP</w:delText>
              </w:r>
            </w:del>
            <w:r w:rsidR="00224CFE" w:rsidRPr="00D24514">
              <w:rPr>
                <w:rFonts w:ascii="Arial Narrow" w:hAnsi="Arial Narrow"/>
              </w:rPr>
              <w:t>“</w:t>
            </w:r>
            <w:r w:rsidRPr="00D24514">
              <w:rPr>
                <w:rFonts w:ascii="Arial Narrow" w:hAnsi="Arial Narrow"/>
              </w:rPr>
              <w:t>)</w:t>
            </w:r>
          </w:p>
        </w:tc>
      </w:tr>
      <w:tr w:rsidR="003F70EB" w:rsidRPr="00D24514" w14:paraId="38BB547E" w14:textId="77777777" w:rsidTr="00EB7CF3">
        <w:tc>
          <w:tcPr>
            <w:tcW w:w="4423" w:type="dxa"/>
            <w:tcBorders>
              <w:bottom w:val="single" w:sz="4" w:space="0" w:color="auto"/>
            </w:tcBorders>
            <w:shd w:val="clear" w:color="auto" w:fill="365F91" w:themeFill="accent1" w:themeFillShade="BF"/>
          </w:tcPr>
          <w:p w14:paraId="5B420D91" w14:textId="77777777" w:rsidR="003F70EB" w:rsidRPr="00D24514" w:rsidRDefault="003F70EB" w:rsidP="00D2225F">
            <w:pPr>
              <w:spacing w:before="120" w:after="120"/>
              <w:rPr>
                <w:rFonts w:ascii="Arial Narrow" w:hAnsi="Arial Narrow"/>
                <w:color w:val="FFFFFF" w:themeColor="background1"/>
              </w:rPr>
            </w:pPr>
            <w:r w:rsidRPr="00D24514">
              <w:rPr>
                <w:rFonts w:ascii="Arial Narrow" w:hAnsi="Arial Narrow"/>
                <w:color w:val="FFFFFF" w:themeColor="background1"/>
              </w:rPr>
              <w:t>Adresa</w:t>
            </w:r>
          </w:p>
        </w:tc>
        <w:tc>
          <w:tcPr>
            <w:tcW w:w="6350" w:type="dxa"/>
            <w:tcBorders>
              <w:bottom w:val="single" w:sz="4" w:space="0" w:color="auto"/>
            </w:tcBorders>
          </w:tcPr>
          <w:p w14:paraId="100F5EFA" w14:textId="77777777" w:rsidR="003F70EB" w:rsidRPr="00D24514" w:rsidRDefault="0019245E" w:rsidP="00E85128">
            <w:pPr>
              <w:spacing w:before="120" w:after="120"/>
              <w:rPr>
                <w:rFonts w:ascii="Arial Narrow" w:hAnsi="Arial Narrow"/>
              </w:rPr>
            </w:pPr>
            <w:r w:rsidRPr="00D24514">
              <w:rPr>
                <w:rFonts w:ascii="Arial Narrow" w:hAnsi="Arial Narrow"/>
              </w:rPr>
              <w:t>Námestie Ľ. Štúra 1, 812 35  Bratislava</w:t>
            </w:r>
          </w:p>
        </w:tc>
      </w:tr>
      <w:tr w:rsidR="00025631" w:rsidRPr="00D24514" w14:paraId="2F49DE6D" w14:textId="77777777" w:rsidTr="00EB7CF3">
        <w:tc>
          <w:tcPr>
            <w:tcW w:w="10773" w:type="dxa"/>
            <w:gridSpan w:val="2"/>
            <w:shd w:val="clear" w:color="auto" w:fill="FFFFFF" w:themeFill="background1"/>
          </w:tcPr>
          <w:p w14:paraId="05A53E0B" w14:textId="77777777" w:rsidR="00025631" w:rsidRPr="00D24514" w:rsidRDefault="00025631" w:rsidP="00D2225F">
            <w:pPr>
              <w:rPr>
                <w:rFonts w:ascii="Arial Narrow" w:hAnsi="Arial Narrow"/>
                <w:b/>
                <w:color w:val="FFFFFF" w:themeColor="background1"/>
              </w:rPr>
            </w:pPr>
          </w:p>
        </w:tc>
      </w:tr>
      <w:tr w:rsidR="003313E8" w:rsidRPr="00D24514" w14:paraId="113E8D69" w14:textId="77777777" w:rsidTr="00EB7CF3">
        <w:tc>
          <w:tcPr>
            <w:tcW w:w="10773" w:type="dxa"/>
            <w:gridSpan w:val="2"/>
            <w:shd w:val="clear" w:color="auto" w:fill="365F91" w:themeFill="accent1" w:themeFillShade="BF"/>
          </w:tcPr>
          <w:p w14:paraId="3FE6B871" w14:textId="77777777" w:rsidR="003313E8" w:rsidRPr="00D24514" w:rsidRDefault="003313E8" w:rsidP="00D2225F">
            <w:pPr>
              <w:spacing w:before="120" w:after="120"/>
              <w:rPr>
                <w:rFonts w:ascii="Arial Narrow" w:hAnsi="Arial Narrow"/>
              </w:rPr>
            </w:pPr>
            <w:r w:rsidRPr="00D24514">
              <w:rPr>
                <w:rFonts w:ascii="Arial Narrow" w:hAnsi="Arial Narrow"/>
                <w:b/>
                <w:color w:val="FFFFFF" w:themeColor="background1"/>
              </w:rPr>
              <w:t>Dĺžka trvania výzvy na predkladanie ŽoNFP</w:t>
            </w:r>
            <w:r w:rsidRPr="00D24514">
              <w:rPr>
                <w:b/>
                <w:bCs/>
                <w:color w:val="FFFFFF" w:themeColor="background1"/>
                <w:sz w:val="23"/>
                <w:szCs w:val="23"/>
                <w:lang w:eastAsia="en-AU"/>
              </w:rPr>
              <w:t xml:space="preserve"> </w:t>
            </w:r>
          </w:p>
        </w:tc>
      </w:tr>
      <w:tr w:rsidR="003F70EB" w:rsidRPr="00D24514" w14:paraId="0C830B56" w14:textId="77777777" w:rsidTr="00EB7CF3">
        <w:tc>
          <w:tcPr>
            <w:tcW w:w="4423" w:type="dxa"/>
            <w:shd w:val="clear" w:color="auto" w:fill="365F91" w:themeFill="accent1" w:themeFillShade="BF"/>
          </w:tcPr>
          <w:p w14:paraId="27C3BE20" w14:textId="77777777" w:rsidR="003F70EB" w:rsidRPr="00D24514" w:rsidRDefault="00F11CD6" w:rsidP="00D2225F">
            <w:pPr>
              <w:tabs>
                <w:tab w:val="left" w:pos="142"/>
              </w:tabs>
              <w:spacing w:before="120" w:after="120"/>
              <w:rPr>
                <w:rFonts w:ascii="Arial Narrow" w:hAnsi="Arial Narrow"/>
                <w:color w:val="FFFFFF" w:themeColor="background1"/>
              </w:rPr>
            </w:pPr>
            <w:r w:rsidRPr="00D24514">
              <w:rPr>
                <w:rFonts w:ascii="Arial Narrow" w:hAnsi="Arial Narrow"/>
                <w:color w:val="FFFFFF" w:themeColor="background1"/>
              </w:rPr>
              <w:t>Typ výzvy</w:t>
            </w:r>
          </w:p>
        </w:tc>
        <w:tc>
          <w:tcPr>
            <w:tcW w:w="6350" w:type="dxa"/>
          </w:tcPr>
          <w:p w14:paraId="1B61A852" w14:textId="77777777" w:rsidR="003F70EB" w:rsidRPr="00D24514" w:rsidRDefault="00D86829" w:rsidP="005141BD">
            <w:pPr>
              <w:spacing w:before="120"/>
              <w:jc w:val="both"/>
              <w:rPr>
                <w:rFonts w:ascii="Arial Narrow" w:hAnsi="Arial Narrow"/>
              </w:rPr>
            </w:pPr>
            <w:r w:rsidRPr="00D24514">
              <w:rPr>
                <w:rFonts w:ascii="Arial Narrow" w:hAnsi="Arial Narrow"/>
              </w:rPr>
              <w:t>O</w:t>
            </w:r>
            <w:r w:rsidR="0096171B" w:rsidRPr="00D24514">
              <w:rPr>
                <w:rFonts w:ascii="Arial Narrow" w:hAnsi="Arial Narrow"/>
              </w:rPr>
              <w:t>tvorená</w:t>
            </w:r>
            <w:r w:rsidR="00F62DDE" w:rsidRPr="00D24514">
              <w:rPr>
                <w:rFonts w:ascii="Arial Narrow" w:hAnsi="Arial Narrow"/>
              </w:rPr>
              <w:t xml:space="preserve"> </w:t>
            </w:r>
          </w:p>
        </w:tc>
      </w:tr>
      <w:tr w:rsidR="0096171B" w:rsidRPr="00D24514" w14:paraId="030AD65B" w14:textId="77777777" w:rsidTr="00EB7CF3">
        <w:tc>
          <w:tcPr>
            <w:tcW w:w="4423" w:type="dxa"/>
            <w:shd w:val="clear" w:color="auto" w:fill="365F91" w:themeFill="accent1" w:themeFillShade="BF"/>
          </w:tcPr>
          <w:p w14:paraId="1A56A8E7" w14:textId="77777777" w:rsidR="0096171B" w:rsidRPr="00D24514" w:rsidRDefault="0096171B" w:rsidP="00D2225F">
            <w:pPr>
              <w:tabs>
                <w:tab w:val="left" w:pos="1061"/>
              </w:tabs>
              <w:spacing w:before="120" w:after="120"/>
              <w:rPr>
                <w:rFonts w:ascii="Arial Narrow" w:hAnsi="Arial Narrow"/>
                <w:color w:val="FFFFFF" w:themeColor="background1"/>
              </w:rPr>
            </w:pPr>
            <w:r w:rsidRPr="00D24514">
              <w:rPr>
                <w:rFonts w:ascii="Arial Narrow" w:hAnsi="Arial Narrow"/>
                <w:color w:val="FFFFFF" w:themeColor="background1"/>
              </w:rPr>
              <w:t>Dátum vyhlásenia</w:t>
            </w:r>
          </w:p>
        </w:tc>
        <w:tc>
          <w:tcPr>
            <w:tcW w:w="6350" w:type="dxa"/>
          </w:tcPr>
          <w:p w14:paraId="099A6469" w14:textId="061D19FD" w:rsidR="0096171B" w:rsidRPr="00D24514" w:rsidRDefault="00A7590E" w:rsidP="00A7590E">
            <w:pPr>
              <w:tabs>
                <w:tab w:val="left" w:pos="0"/>
              </w:tabs>
              <w:spacing w:before="120"/>
              <w:ind w:left="175" w:hanging="175"/>
              <w:jc w:val="both"/>
              <w:rPr>
                <w:rFonts w:ascii="Arial Narrow" w:hAnsi="Arial Narrow"/>
              </w:rPr>
            </w:pPr>
            <w:r>
              <w:rPr>
                <w:rFonts w:ascii="Arial Narrow" w:hAnsi="Arial Narrow"/>
              </w:rPr>
              <w:t>22</w:t>
            </w:r>
            <w:r w:rsidR="00FA35EF" w:rsidRPr="00D24514">
              <w:rPr>
                <w:rFonts w:ascii="Arial Narrow" w:hAnsi="Arial Narrow"/>
              </w:rPr>
              <w:t xml:space="preserve">. </w:t>
            </w:r>
            <w:r w:rsidR="001E415D">
              <w:rPr>
                <w:rFonts w:ascii="Arial Narrow" w:hAnsi="Arial Narrow"/>
              </w:rPr>
              <w:t>december</w:t>
            </w:r>
            <w:r w:rsidR="00264776">
              <w:rPr>
                <w:rFonts w:ascii="Arial Narrow" w:hAnsi="Arial Narrow"/>
              </w:rPr>
              <w:t xml:space="preserve"> </w:t>
            </w:r>
            <w:r w:rsidR="003B3237" w:rsidRPr="00D24514">
              <w:rPr>
                <w:rFonts w:ascii="Arial Narrow" w:hAnsi="Arial Narrow"/>
              </w:rPr>
              <w:t>2015</w:t>
            </w:r>
          </w:p>
        </w:tc>
      </w:tr>
      <w:tr w:rsidR="0096171B" w:rsidRPr="00D24514" w14:paraId="36CAAF67" w14:textId="77777777" w:rsidTr="00EB7CF3">
        <w:tc>
          <w:tcPr>
            <w:tcW w:w="4423" w:type="dxa"/>
            <w:tcBorders>
              <w:bottom w:val="single" w:sz="4" w:space="0" w:color="auto"/>
            </w:tcBorders>
            <w:shd w:val="clear" w:color="auto" w:fill="365F91" w:themeFill="accent1" w:themeFillShade="BF"/>
          </w:tcPr>
          <w:p w14:paraId="51CE1C1A" w14:textId="77777777" w:rsidR="0096171B" w:rsidRPr="00D24514" w:rsidRDefault="0096171B" w:rsidP="00D2225F">
            <w:pPr>
              <w:tabs>
                <w:tab w:val="left" w:pos="1061"/>
              </w:tabs>
              <w:spacing w:before="120" w:after="120"/>
              <w:rPr>
                <w:rFonts w:ascii="Arial Narrow" w:hAnsi="Arial Narrow"/>
                <w:color w:val="FFFFFF" w:themeColor="background1"/>
              </w:rPr>
            </w:pPr>
            <w:r w:rsidRPr="00D24514">
              <w:rPr>
                <w:rFonts w:ascii="Arial Narrow" w:hAnsi="Arial Narrow"/>
                <w:color w:val="FFFFFF" w:themeColor="background1"/>
              </w:rPr>
              <w:t>Dátum uzavretia</w:t>
            </w:r>
          </w:p>
        </w:tc>
        <w:tc>
          <w:tcPr>
            <w:tcW w:w="6350" w:type="dxa"/>
            <w:tcBorders>
              <w:bottom w:val="single" w:sz="4" w:space="0" w:color="auto"/>
            </w:tcBorders>
          </w:tcPr>
          <w:p w14:paraId="6B18F061" w14:textId="10ECA6A5" w:rsidR="0096171B" w:rsidRPr="00D24514" w:rsidRDefault="004B1EC4" w:rsidP="00024834">
            <w:pPr>
              <w:jc w:val="both"/>
              <w:rPr>
                <w:rFonts w:ascii="Arial Narrow" w:hAnsi="Arial Narrow"/>
              </w:rPr>
            </w:pPr>
            <w:r w:rsidRPr="00D24514">
              <w:rPr>
                <w:rFonts w:ascii="Arial Narrow" w:hAnsi="Arial Narrow"/>
              </w:rPr>
              <w:t xml:space="preserve">RO </w:t>
            </w:r>
            <w:del w:id="7" w:author="Autor">
              <w:r w:rsidRPr="00D24514" w:rsidDel="00FD4113">
                <w:rPr>
                  <w:rFonts w:ascii="Arial Narrow" w:hAnsi="Arial Narrow"/>
                </w:rPr>
                <w:delText xml:space="preserve">pre OP KŽP </w:delText>
              </w:r>
            </w:del>
            <w:r w:rsidRPr="00D24514">
              <w:rPr>
                <w:rFonts w:ascii="Arial Narrow" w:hAnsi="Arial Narrow"/>
              </w:rPr>
              <w:t xml:space="preserve">uzavrie výzvu </w:t>
            </w:r>
            <w:r w:rsidR="00705210" w:rsidRPr="00D24514">
              <w:rPr>
                <w:rFonts w:ascii="Arial Narrow" w:hAnsi="Arial Narrow"/>
              </w:rPr>
              <w:t xml:space="preserve">na predkladanie žiadostí o nenávratný finančný príspevok (ďalej len „výzva“) </w:t>
            </w:r>
            <w:r w:rsidR="000B5277" w:rsidRPr="00D24514">
              <w:rPr>
                <w:rFonts w:ascii="Arial Narrow" w:hAnsi="Arial Narrow"/>
              </w:rPr>
              <w:t>v prípade</w:t>
            </w:r>
            <w:ins w:id="8" w:author="Autor">
              <w:r w:rsidR="00FD4113">
                <w:rPr>
                  <w:rFonts w:ascii="Arial Narrow" w:hAnsi="Arial Narrow"/>
                </w:rPr>
                <w:t>, ak existuje predpoklad</w:t>
              </w:r>
            </w:ins>
            <w:r w:rsidR="000B5277" w:rsidRPr="00D24514">
              <w:rPr>
                <w:rFonts w:ascii="Arial Narrow" w:hAnsi="Arial Narrow"/>
              </w:rPr>
              <w:t xml:space="preserve"> </w:t>
            </w:r>
            <w:r w:rsidR="00D52290" w:rsidRPr="00D24514">
              <w:rPr>
                <w:rFonts w:ascii="Arial Narrow" w:hAnsi="Arial Narrow"/>
              </w:rPr>
              <w:t>vyčerpan</w:t>
            </w:r>
            <w:r w:rsidR="000B5277" w:rsidRPr="00D24514">
              <w:rPr>
                <w:rFonts w:ascii="Arial Narrow" w:hAnsi="Arial Narrow"/>
              </w:rPr>
              <w:t>ia</w:t>
            </w:r>
            <w:r w:rsidR="00D52290" w:rsidRPr="00D24514">
              <w:rPr>
                <w:rFonts w:ascii="Arial Narrow" w:hAnsi="Arial Narrow"/>
              </w:rPr>
              <w:t xml:space="preserve"> finančných prostriedkov</w:t>
            </w:r>
            <w:r w:rsidR="00A63471">
              <w:rPr>
                <w:rStyle w:val="Odkaznapoznmkupodiarou"/>
                <w:rFonts w:ascii="Arial Narrow" w:hAnsi="Arial Narrow"/>
              </w:rPr>
              <w:footnoteReference w:id="1"/>
            </w:r>
            <w:r w:rsidR="00D52290" w:rsidRPr="00D24514">
              <w:rPr>
                <w:rFonts w:ascii="Arial Narrow" w:hAnsi="Arial Narrow"/>
              </w:rPr>
              <w:t xml:space="preserve"> vyčlenených na výzvu</w:t>
            </w:r>
            <w:ins w:id="19" w:author="Autor">
              <w:r w:rsidR="00FD4113">
                <w:rPr>
                  <w:rFonts w:ascii="Arial Narrow" w:hAnsi="Arial Narrow"/>
                </w:rPr>
                <w:t>. RO môže výzvu uzavrieť taktiež</w:t>
              </w:r>
            </w:ins>
            <w:r w:rsidR="00D52290" w:rsidRPr="00D24514">
              <w:rPr>
                <w:rFonts w:ascii="Arial Narrow" w:hAnsi="Arial Narrow"/>
              </w:rPr>
              <w:t xml:space="preserve"> </w:t>
            </w:r>
            <w:del w:id="20" w:author="Autor">
              <w:r w:rsidR="00D52290" w:rsidRPr="00D24514" w:rsidDel="00FD4113">
                <w:rPr>
                  <w:rFonts w:ascii="Arial Narrow" w:hAnsi="Arial Narrow"/>
                </w:rPr>
                <w:delText xml:space="preserve">alebo </w:delText>
              </w:r>
            </w:del>
            <w:r w:rsidR="00D52290" w:rsidRPr="00D24514">
              <w:rPr>
                <w:rFonts w:ascii="Arial Narrow" w:hAnsi="Arial Narrow"/>
              </w:rPr>
              <w:t>na základe</w:t>
            </w:r>
            <w:ins w:id="21" w:author="Autor">
              <w:r w:rsidR="00024834">
                <w:rPr>
                  <w:rFonts w:ascii="Arial Narrow" w:hAnsi="Arial Narrow"/>
                </w:rPr>
                <w:t xml:space="preserve"> svojho</w:t>
              </w:r>
            </w:ins>
            <w:r w:rsidR="00D52290" w:rsidRPr="00D24514">
              <w:rPr>
                <w:rFonts w:ascii="Arial Narrow" w:hAnsi="Arial Narrow"/>
              </w:rPr>
              <w:t xml:space="preserve"> rozhodnutia </w:t>
            </w:r>
            <w:del w:id="22" w:author="Autor">
              <w:r w:rsidR="00D52290" w:rsidRPr="00D24514" w:rsidDel="00024834">
                <w:rPr>
                  <w:rFonts w:ascii="Arial Narrow" w:hAnsi="Arial Narrow"/>
                </w:rPr>
                <w:delText>RO</w:delText>
              </w:r>
              <w:r w:rsidR="00D52290" w:rsidRPr="00D24514" w:rsidDel="00FD4113">
                <w:rPr>
                  <w:rFonts w:ascii="Arial Narrow" w:hAnsi="Arial Narrow"/>
                </w:rPr>
                <w:delText xml:space="preserve"> </w:delText>
              </w:r>
              <w:r w:rsidR="00D52290" w:rsidRPr="00756DDA" w:rsidDel="00FD4113">
                <w:rPr>
                  <w:rFonts w:ascii="Arial Narrow" w:hAnsi="Arial Narrow"/>
                </w:rPr>
                <w:delText>pre OP KŽP</w:delText>
              </w:r>
            </w:del>
            <w:r w:rsidR="002D5A5B" w:rsidRPr="00756DDA">
              <w:rPr>
                <w:rFonts w:ascii="Arial Narrow" w:hAnsi="Arial Narrow"/>
              </w:rPr>
              <w:t>,</w:t>
            </w:r>
            <w:r w:rsidR="00D52290" w:rsidRPr="00756DDA">
              <w:rPr>
                <w:rFonts w:ascii="Arial Narrow" w:hAnsi="Arial Narrow"/>
              </w:rPr>
              <w:t xml:space="preserve"> z</w:t>
            </w:r>
            <w:r w:rsidR="00981FAF" w:rsidRPr="00756DDA">
              <w:rPr>
                <w:rFonts w:ascii="Arial Narrow" w:hAnsi="Arial Narrow"/>
              </w:rPr>
              <w:t> </w:t>
            </w:r>
            <w:r w:rsidR="00D52290" w:rsidRPr="00756DDA">
              <w:rPr>
                <w:rFonts w:ascii="Arial Narrow" w:hAnsi="Arial Narrow"/>
              </w:rPr>
              <w:t>dôvodu</w:t>
            </w:r>
            <w:r w:rsidR="00981FAF" w:rsidRPr="00156253">
              <w:rPr>
                <w:rFonts w:ascii="Arial Narrow" w:hAnsi="Arial Narrow"/>
              </w:rPr>
              <w:t xml:space="preserve"> </w:t>
            </w:r>
            <w:r w:rsidR="000B5277" w:rsidRPr="00156253">
              <w:rPr>
                <w:rFonts w:ascii="Arial Narrow" w:hAnsi="Arial Narrow"/>
              </w:rPr>
              <w:t xml:space="preserve">nedostatočného dopytu zo strany </w:t>
            </w:r>
            <w:del w:id="23" w:author="Autor">
              <w:r w:rsidR="000B5277" w:rsidRPr="00156253" w:rsidDel="00024834">
                <w:rPr>
                  <w:rFonts w:ascii="Arial Narrow" w:hAnsi="Arial Narrow"/>
                </w:rPr>
                <w:delText xml:space="preserve">potenciálnych </w:delText>
              </w:r>
            </w:del>
            <w:r w:rsidR="000B5277" w:rsidRPr="00156253">
              <w:rPr>
                <w:rFonts w:ascii="Arial Narrow" w:hAnsi="Arial Narrow"/>
              </w:rPr>
              <w:t>žiadateľov</w:t>
            </w:r>
            <w:r w:rsidR="00A63471" w:rsidRPr="00756DDA">
              <w:rPr>
                <w:rStyle w:val="Odkaznapoznmkupodiarou"/>
                <w:rFonts w:ascii="Arial Narrow" w:hAnsi="Arial Narrow"/>
              </w:rPr>
              <w:footnoteReference w:id="2"/>
            </w:r>
            <w:ins w:id="27" w:author="Autor">
              <w:r w:rsidR="00024834">
                <w:rPr>
                  <w:rFonts w:ascii="Arial Narrow" w:hAnsi="Arial Narrow"/>
                </w:rPr>
                <w:t xml:space="preserve"> alebo z dôvodu zabezpečenia riadnej fyzickej a/alebo finančnej implementácie operačného programu</w:t>
              </w:r>
              <w:r w:rsidR="00024834">
                <w:rPr>
                  <w:rStyle w:val="Odkaznapoznmkupodiarou"/>
                  <w:rFonts w:ascii="Arial Narrow" w:hAnsi="Arial Narrow"/>
                </w:rPr>
                <w:footnoteReference w:id="3"/>
              </w:r>
            </w:ins>
            <w:r w:rsidR="000B5277" w:rsidRPr="00756DDA">
              <w:rPr>
                <w:rFonts w:ascii="Arial Narrow" w:hAnsi="Arial Narrow"/>
              </w:rPr>
              <w:t>.</w:t>
            </w:r>
            <w:r w:rsidR="00097EB2" w:rsidRPr="00756DDA">
              <w:rPr>
                <w:rFonts w:ascii="Arial Narrow" w:hAnsi="Arial Narrow"/>
              </w:rPr>
              <w:t xml:space="preserve"> Presný</w:t>
            </w:r>
            <w:r w:rsidR="00097EB2" w:rsidRPr="00D24514">
              <w:rPr>
                <w:rFonts w:ascii="Arial Narrow" w:hAnsi="Arial Narrow"/>
              </w:rPr>
              <w:t xml:space="preserve"> dátum uzavretia výzvy RO </w:t>
            </w:r>
            <w:del w:id="31" w:author="Autor">
              <w:r w:rsidR="00097EB2" w:rsidRPr="00D24514" w:rsidDel="00024834">
                <w:rPr>
                  <w:rFonts w:ascii="Arial Narrow" w:hAnsi="Arial Narrow"/>
                </w:rPr>
                <w:delText xml:space="preserve">pre OP KŽP </w:delText>
              </w:r>
            </w:del>
            <w:r w:rsidR="00097EB2" w:rsidRPr="00D24514">
              <w:rPr>
                <w:rFonts w:ascii="Arial Narrow" w:hAnsi="Arial Narrow"/>
              </w:rPr>
              <w:t xml:space="preserve">zverejní na webovom sídle </w:t>
            </w:r>
            <w:hyperlink r:id="rId9" w:history="1">
              <w:r w:rsidR="00097EB2" w:rsidRPr="00D24514">
                <w:rPr>
                  <w:rStyle w:val="Hypertextovprepojenie"/>
                  <w:rFonts w:ascii="Arial Narrow" w:hAnsi="Arial Narrow"/>
                </w:rPr>
                <w:t>www.op-kzp.sk</w:t>
              </w:r>
            </w:hyperlink>
            <w:r w:rsidR="00097EB2" w:rsidRPr="00D24514">
              <w:rPr>
                <w:rFonts w:ascii="Arial Narrow" w:hAnsi="Arial Narrow"/>
              </w:rPr>
              <w:t xml:space="preserve">. </w:t>
            </w:r>
          </w:p>
        </w:tc>
      </w:tr>
      <w:tr w:rsidR="00025631" w:rsidRPr="00D24514" w14:paraId="5D5F061E" w14:textId="77777777" w:rsidTr="00EB7CF3">
        <w:tc>
          <w:tcPr>
            <w:tcW w:w="10773" w:type="dxa"/>
            <w:gridSpan w:val="2"/>
            <w:shd w:val="clear" w:color="auto" w:fill="FFFFFF" w:themeFill="background1"/>
          </w:tcPr>
          <w:p w14:paraId="18B7C721" w14:textId="77777777" w:rsidR="00025631" w:rsidRPr="00D24514" w:rsidRDefault="00025631">
            <w:pPr>
              <w:rPr>
                <w:rFonts w:ascii="Arial Narrow" w:hAnsi="Arial Narrow"/>
                <w:b/>
                <w:color w:val="FFFFFF" w:themeColor="background1"/>
              </w:rPr>
            </w:pPr>
          </w:p>
        </w:tc>
      </w:tr>
      <w:tr w:rsidR="003313E8" w:rsidRPr="00D24514" w14:paraId="762DBFB5" w14:textId="77777777" w:rsidTr="00EB7CF3">
        <w:tc>
          <w:tcPr>
            <w:tcW w:w="10773" w:type="dxa"/>
            <w:gridSpan w:val="2"/>
            <w:shd w:val="clear" w:color="auto" w:fill="365F91" w:themeFill="accent1" w:themeFillShade="BF"/>
          </w:tcPr>
          <w:p w14:paraId="217A9188" w14:textId="77777777" w:rsidR="003313E8" w:rsidRPr="00D24514" w:rsidRDefault="003313E8" w:rsidP="00D2225F">
            <w:pPr>
              <w:spacing w:before="120" w:after="120"/>
              <w:rPr>
                <w:rFonts w:ascii="Arial Narrow" w:hAnsi="Arial Narrow"/>
              </w:rPr>
            </w:pPr>
            <w:r w:rsidRPr="00D24514">
              <w:rPr>
                <w:rFonts w:ascii="Arial Narrow" w:hAnsi="Arial Narrow"/>
                <w:b/>
                <w:color w:val="FFFFFF" w:themeColor="background1"/>
              </w:rPr>
              <w:t xml:space="preserve">Indikatívna výška finančných prostriedkov vyčlenených na výzvu (zdroje EÚ) </w:t>
            </w:r>
          </w:p>
        </w:tc>
      </w:tr>
      <w:tr w:rsidR="003313E8" w:rsidRPr="00D24514" w14:paraId="15257F16" w14:textId="77777777" w:rsidTr="00E85128">
        <w:tc>
          <w:tcPr>
            <w:tcW w:w="10773" w:type="dxa"/>
            <w:gridSpan w:val="2"/>
            <w:tcBorders>
              <w:bottom w:val="single" w:sz="4" w:space="0" w:color="auto"/>
            </w:tcBorders>
            <w:shd w:val="clear" w:color="auto" w:fill="auto"/>
          </w:tcPr>
          <w:p w14:paraId="244FFAF4" w14:textId="2045AE09" w:rsidR="00082303" w:rsidRPr="00082303" w:rsidRDefault="00C261CE" w:rsidP="00082303">
            <w:pPr>
              <w:numPr>
                <w:ilvl w:val="0"/>
                <w:numId w:val="2"/>
              </w:numPr>
              <w:spacing w:before="120" w:after="120"/>
              <w:jc w:val="both"/>
              <w:rPr>
                <w:rFonts w:ascii="Arial Narrow" w:hAnsi="Arial Narrow"/>
              </w:rPr>
            </w:pPr>
            <w:r w:rsidRPr="00D24514">
              <w:rPr>
                <w:rFonts w:ascii="Arial Narrow" w:hAnsi="Arial Narrow"/>
              </w:rPr>
              <w:lastRenderedPageBreak/>
              <w:t xml:space="preserve">Indikatívna výška finančných prostriedkov </w:t>
            </w:r>
            <w:r w:rsidR="009814E8" w:rsidRPr="00D24514">
              <w:rPr>
                <w:rFonts w:ascii="Arial Narrow" w:hAnsi="Arial Narrow"/>
              </w:rPr>
              <w:t>z</w:t>
            </w:r>
            <w:r w:rsidR="000A2D30" w:rsidRPr="00D24514">
              <w:rPr>
                <w:rFonts w:ascii="Arial Narrow" w:hAnsi="Arial Narrow"/>
              </w:rPr>
              <w:t>o</w:t>
            </w:r>
            <w:r w:rsidR="009814E8" w:rsidRPr="00D24514">
              <w:rPr>
                <w:rFonts w:ascii="Arial Narrow" w:hAnsi="Arial Narrow"/>
              </w:rPr>
              <w:t xml:space="preserve"> zdroj</w:t>
            </w:r>
            <w:r w:rsidR="000A2D30" w:rsidRPr="00D24514">
              <w:rPr>
                <w:rFonts w:ascii="Arial Narrow" w:hAnsi="Arial Narrow"/>
              </w:rPr>
              <w:t>ov</w:t>
            </w:r>
            <w:r w:rsidR="009814E8" w:rsidRPr="00D24514">
              <w:rPr>
                <w:rFonts w:ascii="Arial Narrow" w:hAnsi="Arial Narrow"/>
              </w:rPr>
              <w:t xml:space="preserve"> EÚ </w:t>
            </w:r>
            <w:r w:rsidRPr="00D24514">
              <w:rPr>
                <w:rFonts w:ascii="Arial Narrow" w:hAnsi="Arial Narrow"/>
              </w:rPr>
              <w:t xml:space="preserve">vyčlenených na </w:t>
            </w:r>
            <w:r w:rsidRPr="00BA15A9">
              <w:rPr>
                <w:rFonts w:ascii="Arial Narrow" w:hAnsi="Arial Narrow"/>
              </w:rPr>
              <w:t>vý</w:t>
            </w:r>
            <w:r w:rsidR="008B548E" w:rsidRPr="00BA15A9">
              <w:rPr>
                <w:rFonts w:ascii="Arial Narrow" w:hAnsi="Arial Narrow"/>
              </w:rPr>
              <w:t xml:space="preserve">zvu je </w:t>
            </w:r>
            <w:ins w:id="32" w:author="Autor">
              <w:r w:rsidR="00BA15A9" w:rsidRPr="00BA15A9">
                <w:rPr>
                  <w:rFonts w:ascii="Arial Narrow" w:hAnsi="Arial Narrow"/>
                  <w:b/>
                </w:rPr>
                <w:t>51 674</w:t>
              </w:r>
              <w:bookmarkStart w:id="33" w:name="_GoBack"/>
              <w:bookmarkEnd w:id="33"/>
              <w:r w:rsidR="00BB257E">
                <w:rPr>
                  <w:rFonts w:ascii="Arial Narrow" w:hAnsi="Arial Narrow"/>
                  <w:b/>
                </w:rPr>
                <w:t> </w:t>
              </w:r>
              <w:r w:rsidR="00BA15A9" w:rsidRPr="00BA15A9">
                <w:rPr>
                  <w:rFonts w:ascii="Arial Narrow" w:hAnsi="Arial Narrow"/>
                  <w:b/>
                </w:rPr>
                <w:t>950</w:t>
              </w:r>
              <w:r w:rsidR="00BB257E">
                <w:rPr>
                  <w:rFonts w:ascii="Arial Narrow" w:hAnsi="Arial Narrow"/>
                  <w:b/>
                </w:rPr>
                <w:t xml:space="preserve"> </w:t>
              </w:r>
            </w:ins>
            <w:del w:id="34" w:author="Autor">
              <w:r w:rsidR="00AC76D9" w:rsidRPr="00BA15A9" w:rsidDel="00BA15A9">
                <w:rPr>
                  <w:rFonts w:ascii="Arial Narrow" w:hAnsi="Arial Narrow"/>
                  <w:b/>
                </w:rPr>
                <w:delText>48</w:delText>
              </w:r>
              <w:r w:rsidR="00464879" w:rsidRPr="00BA15A9" w:rsidDel="00BA15A9">
                <w:rPr>
                  <w:rFonts w:ascii="Arial Narrow" w:hAnsi="Arial Narrow"/>
                  <w:b/>
                </w:rPr>
                <w:delText xml:space="preserve"> 775 000</w:delText>
              </w:r>
              <w:r w:rsidR="005F78DC" w:rsidRPr="00BA15A9" w:rsidDel="00BA15A9">
                <w:rPr>
                  <w:rFonts w:ascii="Arial Narrow" w:hAnsi="Arial Narrow"/>
                  <w:b/>
                </w:rPr>
                <w:delText xml:space="preserve"> </w:delText>
              </w:r>
            </w:del>
            <w:r w:rsidR="008B548E" w:rsidRPr="00BA15A9">
              <w:rPr>
                <w:rFonts w:ascii="Arial Narrow" w:hAnsi="Arial Narrow"/>
                <w:b/>
              </w:rPr>
              <w:t>EUR</w:t>
            </w:r>
            <w:r w:rsidR="008B548E" w:rsidRPr="00BA15A9">
              <w:rPr>
                <w:rFonts w:ascii="Arial Narrow" w:hAnsi="Arial Narrow"/>
              </w:rPr>
              <w:t>.</w:t>
            </w:r>
            <w:r w:rsidRPr="00BA15A9">
              <w:rPr>
                <w:rFonts w:ascii="Arial Narrow" w:hAnsi="Arial Narrow"/>
              </w:rPr>
              <w:t xml:space="preserve"> K</w:t>
            </w:r>
            <w:r w:rsidRPr="00D24514">
              <w:rPr>
                <w:rFonts w:ascii="Arial Narrow" w:hAnsi="Arial Narrow"/>
              </w:rPr>
              <w:t xml:space="preserve"> výške zdrojov EÚ je </w:t>
            </w:r>
            <w:r w:rsidR="009814E8" w:rsidRPr="00D24514">
              <w:rPr>
                <w:rFonts w:ascii="Arial Narrow" w:hAnsi="Arial Narrow"/>
              </w:rPr>
              <w:t xml:space="preserve">vyčlenená príslušná </w:t>
            </w:r>
            <w:r w:rsidRPr="00D24514">
              <w:rPr>
                <w:rFonts w:ascii="Arial Narrow" w:hAnsi="Arial Narrow"/>
              </w:rPr>
              <w:t>výška finančných prostriedkov štátneho rozpočtu v súlade so Stratégiou financovania Európskych štrukturálnych a investičných fondov pre programové obdobie 2014 – 2020</w:t>
            </w:r>
            <w:r w:rsidR="00FD758F" w:rsidRPr="00D24514">
              <w:rPr>
                <w:rFonts w:ascii="Arial Narrow" w:hAnsi="Arial Narrow"/>
              </w:rPr>
              <w:t xml:space="preserve"> (ďalej len „Stratégia financovania EŠIF“)</w:t>
            </w:r>
            <w:r w:rsidRPr="00D24514">
              <w:rPr>
                <w:rFonts w:ascii="Arial Narrow" w:hAnsi="Arial Narrow"/>
              </w:rPr>
              <w:t>.</w:t>
            </w:r>
            <w:del w:id="35" w:author="Autor">
              <w:r w:rsidR="00082303" w:rsidDel="00582A33">
                <w:rPr>
                  <w:rFonts w:ascii="Arial Narrow" w:hAnsi="Arial Narrow"/>
                </w:rPr>
                <w:delText xml:space="preserve"> </w:delText>
              </w:r>
              <w:r w:rsidR="00082303" w:rsidRPr="00082303" w:rsidDel="00582A33">
                <w:rPr>
                  <w:rFonts w:ascii="Arial Narrow" w:hAnsi="Arial Narrow"/>
                </w:rPr>
                <w:delText xml:space="preserve">Na základe uvedeného je indikatívna výška finančných prostriedkov za zdroje </w:delText>
              </w:r>
              <w:r w:rsidR="00082303" w:rsidRPr="00BA15A9" w:rsidDel="00582A33">
                <w:rPr>
                  <w:rFonts w:ascii="Arial Narrow" w:hAnsi="Arial Narrow"/>
                </w:rPr>
                <w:delText xml:space="preserve">EÚ a ŠR </w:delText>
              </w:r>
              <w:r w:rsidR="00C52A83" w:rsidRPr="00BA15A9" w:rsidDel="00582A33">
                <w:rPr>
                  <w:rFonts w:ascii="Arial Narrow" w:eastAsiaTheme="minorHAnsi" w:hAnsi="Arial Narrow"/>
                  <w:szCs w:val="22"/>
                  <w:highlight w:val="yellow"/>
                </w:rPr>
                <w:delText>57 382 352,94</w:delText>
              </w:r>
              <w:r w:rsidR="00C52A83" w:rsidRPr="00BA15A9" w:rsidDel="00582A33">
                <w:rPr>
                  <w:rFonts w:ascii="Arial Narrow" w:eastAsiaTheme="minorHAnsi" w:hAnsi="Arial Narrow"/>
                  <w:szCs w:val="22"/>
                </w:rPr>
                <w:delText xml:space="preserve"> </w:delText>
              </w:r>
              <w:r w:rsidR="0076524C" w:rsidRPr="00BA15A9" w:rsidDel="00582A33">
                <w:rPr>
                  <w:rFonts w:ascii="Arial Narrow" w:hAnsi="Arial Narrow"/>
                </w:rPr>
                <w:delText>EUR.</w:delText>
              </w:r>
            </w:del>
          </w:p>
          <w:p w14:paraId="7B89A290" w14:textId="7C71517B" w:rsidR="00E55CC6" w:rsidRPr="00D24514" w:rsidRDefault="00C261CE" w:rsidP="00C261CE">
            <w:pPr>
              <w:spacing w:before="120" w:after="120"/>
              <w:jc w:val="both"/>
              <w:rPr>
                <w:rFonts w:ascii="Arial Narrow" w:hAnsi="Arial Narrow"/>
              </w:rPr>
            </w:pPr>
            <w:r w:rsidRPr="00D24514">
              <w:rPr>
                <w:rFonts w:ascii="Arial Narrow" w:hAnsi="Arial Narrow"/>
              </w:rPr>
              <w:t xml:space="preserve">Poskytovateľ je </w:t>
            </w:r>
            <w:r w:rsidR="002279C9" w:rsidRPr="00D24514">
              <w:rPr>
                <w:rFonts w:ascii="Arial Narrow" w:hAnsi="Arial Narrow"/>
              </w:rPr>
              <w:t>v súlade s § 17 ods. 7 zákona o príspevku z </w:t>
            </w:r>
            <w:r w:rsidR="0079596A" w:rsidRPr="00D24514">
              <w:rPr>
                <w:rFonts w:ascii="Arial Narrow" w:hAnsi="Arial Narrow"/>
              </w:rPr>
              <w:t>EŠIF</w:t>
            </w:r>
            <w:r w:rsidR="0079596A" w:rsidRPr="00D24514">
              <w:rPr>
                <w:rStyle w:val="Odkaznapoznmkupodiarou"/>
                <w:rFonts w:ascii="Arial Narrow" w:hAnsi="Arial Narrow"/>
              </w:rPr>
              <w:footnoteReference w:id="4"/>
            </w:r>
            <w:r w:rsidR="002279C9" w:rsidRPr="00D24514">
              <w:rPr>
                <w:rFonts w:ascii="Arial Narrow" w:hAnsi="Arial Narrow"/>
              </w:rPr>
              <w:t xml:space="preserve"> </w:t>
            </w:r>
            <w:r w:rsidRPr="00D24514">
              <w:rPr>
                <w:rFonts w:ascii="Arial Narrow" w:hAnsi="Arial Narrow"/>
              </w:rPr>
              <w:t xml:space="preserve">oprávnený kedykoľvek zmeniť indikatívnu výšku finančných prostriedkov vyčlenených na výzvu. </w:t>
            </w:r>
          </w:p>
          <w:p w14:paraId="6A2E5F01" w14:textId="77777777" w:rsidR="004C0BA3" w:rsidRPr="00D24514" w:rsidRDefault="00BA01DF" w:rsidP="00C261CE">
            <w:pPr>
              <w:spacing w:before="120" w:after="120"/>
              <w:jc w:val="both"/>
              <w:rPr>
                <w:rStyle w:val="Hypertextovprepojenie"/>
                <w:rFonts w:ascii="Arial Narrow" w:hAnsi="Arial Narrow"/>
              </w:rPr>
            </w:pPr>
            <w:r w:rsidRPr="00D24514">
              <w:rPr>
                <w:rFonts w:ascii="Arial Narrow" w:hAnsi="Arial Narrow"/>
              </w:rPr>
              <w:t xml:space="preserve">Prípadná zmena </w:t>
            </w:r>
            <w:r w:rsidR="00C261CE" w:rsidRPr="00D24514">
              <w:rPr>
                <w:rFonts w:ascii="Arial Narrow" w:hAnsi="Arial Narrow"/>
              </w:rPr>
              <w:t xml:space="preserve">indikatívnej výšky finančných prostriedkov vyčlenených na výzvu, vrátane zdôvodnenia tejto zmeny </w:t>
            </w:r>
            <w:r w:rsidRPr="00D24514">
              <w:rPr>
                <w:rFonts w:ascii="Arial Narrow" w:hAnsi="Arial Narrow"/>
              </w:rPr>
              <w:t>bude</w:t>
            </w:r>
            <w:r w:rsidR="00C261CE" w:rsidRPr="00D24514">
              <w:rPr>
                <w:rFonts w:ascii="Arial Narrow" w:hAnsi="Arial Narrow"/>
              </w:rPr>
              <w:t xml:space="preserve"> zverejnená na webovom sídle </w:t>
            </w:r>
            <w:hyperlink r:id="rId10" w:history="1">
              <w:r w:rsidR="006A2E56" w:rsidRPr="00D24514">
                <w:rPr>
                  <w:rStyle w:val="Hypertextovprepojenie"/>
                  <w:rFonts w:ascii="Arial Narrow" w:hAnsi="Arial Narrow"/>
                </w:rPr>
                <w:t>www.op-kzp.sk</w:t>
              </w:r>
            </w:hyperlink>
            <w:r w:rsidR="006A2E56" w:rsidRPr="00D24514">
              <w:rPr>
                <w:rStyle w:val="Hypertextovprepojenie"/>
                <w:rFonts w:ascii="Arial Narrow" w:hAnsi="Arial Narrow"/>
              </w:rPr>
              <w:t>.</w:t>
            </w:r>
            <w:r w:rsidR="007F47F2" w:rsidRPr="00D24514">
              <w:rPr>
                <w:rStyle w:val="Hypertextovprepojenie"/>
                <w:rFonts w:ascii="Arial Narrow" w:hAnsi="Arial Narrow"/>
                <w:u w:val="none"/>
              </w:rPr>
              <w:t xml:space="preserve"> </w:t>
            </w:r>
            <w:r w:rsidR="009C34B5" w:rsidRPr="00D24514">
              <w:rPr>
                <w:rFonts w:ascii="Arial Narrow" w:hAnsi="Arial Narrow"/>
              </w:rPr>
              <w:t>Za zmenu</w:t>
            </w:r>
            <w:r w:rsidR="00E55CC6" w:rsidRPr="00D24514">
              <w:rPr>
                <w:rFonts w:ascii="Arial Narrow" w:hAnsi="Arial Narrow"/>
              </w:rPr>
              <w:t xml:space="preserve"> indikatívnej výšky alokácie</w:t>
            </w:r>
            <w:r w:rsidR="009C34B5" w:rsidRPr="00D24514">
              <w:rPr>
                <w:rFonts w:ascii="Arial Narrow" w:hAnsi="Arial Narrow"/>
              </w:rPr>
              <w:t xml:space="preserve"> sa nepovažuje</w:t>
            </w:r>
            <w:r w:rsidR="00E55CC6" w:rsidRPr="00D24514">
              <w:rPr>
                <w:rFonts w:ascii="Arial Narrow" w:hAnsi="Arial Narrow"/>
              </w:rPr>
              <w:t xml:space="preserve"> postupné znižovanie disponibilných finančných prostriedkov vyčlenených na </w:t>
            </w:r>
            <w:r w:rsidR="00551BBF" w:rsidRPr="00D24514">
              <w:rPr>
                <w:rFonts w:ascii="Arial Narrow" w:hAnsi="Arial Narrow"/>
              </w:rPr>
              <w:t xml:space="preserve">výzvu </w:t>
            </w:r>
            <w:r w:rsidR="00E55CC6" w:rsidRPr="00D24514">
              <w:rPr>
                <w:rFonts w:ascii="Arial Narrow" w:hAnsi="Arial Narrow"/>
              </w:rPr>
              <w:t xml:space="preserve">z dôvodu postupného schvaľovania </w:t>
            </w:r>
            <w:r w:rsidR="00705210" w:rsidRPr="00D24514">
              <w:rPr>
                <w:rFonts w:ascii="Arial Narrow" w:hAnsi="Arial Narrow"/>
              </w:rPr>
              <w:t>žiadostí o nenávratný finančný príspevok (ďalej aj „žiadosť o NFP“ alebo „ŽoNFP“)</w:t>
            </w:r>
            <w:r w:rsidR="00E55CC6" w:rsidRPr="00D24514">
              <w:rPr>
                <w:rFonts w:ascii="Arial Narrow" w:hAnsi="Arial Narrow"/>
              </w:rPr>
              <w:t xml:space="preserve">. </w:t>
            </w:r>
            <w:r w:rsidR="009C34B5" w:rsidRPr="00D24514">
              <w:rPr>
                <w:rFonts w:ascii="Arial Narrow" w:hAnsi="Arial Narrow"/>
              </w:rPr>
              <w:t xml:space="preserve">Aktuálne disponibilná (zostávajúca) indikatívna výška finančných prostriedkov vyčlenených na výzvu je </w:t>
            </w:r>
            <w:r w:rsidR="00E55CC6" w:rsidRPr="00D24514">
              <w:rPr>
                <w:rFonts w:ascii="Arial Narrow" w:hAnsi="Arial Narrow"/>
              </w:rPr>
              <w:t>pravidelne aktualizovaná</w:t>
            </w:r>
            <w:r w:rsidR="009C34B5" w:rsidRPr="00D24514">
              <w:rPr>
                <w:rFonts w:ascii="Arial Narrow" w:hAnsi="Arial Narrow"/>
              </w:rPr>
              <w:t xml:space="preserve"> na webovom sídle </w:t>
            </w:r>
            <w:hyperlink r:id="rId11" w:history="1">
              <w:r w:rsidR="00490D04" w:rsidRPr="00D24514">
                <w:rPr>
                  <w:rStyle w:val="Hypertextovprepojenie"/>
                  <w:rFonts w:ascii="Arial Narrow" w:hAnsi="Arial Narrow"/>
                </w:rPr>
                <w:t>www.op-kzp.sk</w:t>
              </w:r>
            </w:hyperlink>
            <w:r w:rsidR="0079596A" w:rsidRPr="00D24514">
              <w:rPr>
                <w:rStyle w:val="Hypertextovprepojenie"/>
                <w:rFonts w:ascii="Arial Narrow" w:hAnsi="Arial Narrow"/>
              </w:rPr>
              <w:t>.</w:t>
            </w:r>
          </w:p>
          <w:tbl>
            <w:tblPr>
              <w:tblStyle w:val="Mriekatabuky"/>
              <w:tblW w:w="0" w:type="auto"/>
              <w:tblInd w:w="170" w:type="dxa"/>
              <w:tblLook w:val="04A0" w:firstRow="1" w:lastRow="0" w:firstColumn="1" w:lastColumn="0" w:noHBand="0" w:noVBand="1"/>
            </w:tblPr>
            <w:tblGrid>
              <w:gridCol w:w="10207"/>
            </w:tblGrid>
            <w:tr w:rsidR="00595A4B" w:rsidRPr="00D24514" w14:paraId="596D2725" w14:textId="77777777" w:rsidTr="00E85128">
              <w:trPr>
                <w:trHeight w:val="542"/>
              </w:trPr>
              <w:tc>
                <w:tcPr>
                  <w:tcW w:w="10207" w:type="dxa"/>
                  <w:tcBorders>
                    <w:right w:val="single" w:sz="4" w:space="0" w:color="auto"/>
                  </w:tcBorders>
                  <w:shd w:val="clear" w:color="auto" w:fill="BFBFBF" w:themeFill="background1" w:themeFillShade="BF"/>
                </w:tcPr>
                <w:p w14:paraId="0FFF8A66" w14:textId="77777777" w:rsidR="00595A4B" w:rsidRPr="00D24514" w:rsidRDefault="00595A4B" w:rsidP="00E85128">
                  <w:pPr>
                    <w:spacing w:before="120" w:after="120"/>
                    <w:ind w:left="34" w:hanging="34"/>
                    <w:jc w:val="both"/>
                    <w:rPr>
                      <w:rStyle w:val="Hypertextovprepojenie"/>
                      <w:rFonts w:ascii="Arial Narrow" w:hAnsi="Arial Narrow"/>
                      <w:b/>
                      <w:i/>
                      <w:color w:val="auto"/>
                      <w:u w:val="none"/>
                    </w:rPr>
                  </w:pPr>
                  <w:r w:rsidRPr="00D24514">
                    <w:rPr>
                      <w:rFonts w:ascii="Arial Narrow" w:hAnsi="Arial Narrow"/>
                      <w:b/>
                    </w:rPr>
                    <w:t xml:space="preserve"> </w:t>
                  </w:r>
                  <w:r w:rsidRPr="00D24514">
                    <w:rPr>
                      <w:rFonts w:ascii="Arial Narrow" w:hAnsi="Arial Narrow"/>
                      <w:b/>
                      <w:i/>
                    </w:rPr>
                    <w:t xml:space="preserve">Z uvedeného dôvodu odporúčame žiadateľom pravidelne sledovať </w:t>
                  </w:r>
                  <w:r w:rsidR="00C911BF" w:rsidRPr="00D24514">
                    <w:rPr>
                      <w:rFonts w:ascii="Arial Narrow" w:hAnsi="Arial Narrow"/>
                      <w:b/>
                      <w:i/>
                    </w:rPr>
                    <w:t xml:space="preserve">na webovom sídle </w:t>
                  </w:r>
                  <w:hyperlink r:id="rId12" w:history="1">
                    <w:r w:rsidR="00C911BF" w:rsidRPr="00D24514">
                      <w:rPr>
                        <w:rStyle w:val="Hypertextovprepojenie"/>
                        <w:rFonts w:ascii="Arial Narrow" w:hAnsi="Arial Narrow"/>
                        <w:b/>
                        <w:i/>
                      </w:rPr>
                      <w:t>www.op-kzp.sk</w:t>
                    </w:r>
                  </w:hyperlink>
                  <w:r w:rsidR="00C911BF" w:rsidRPr="00D24514">
                    <w:rPr>
                      <w:rFonts w:ascii="Arial Narrow" w:hAnsi="Arial Narrow"/>
                      <w:b/>
                      <w:i/>
                    </w:rPr>
                    <w:t xml:space="preserve"> </w:t>
                  </w:r>
                  <w:r w:rsidRPr="00D24514">
                    <w:rPr>
                      <w:rFonts w:ascii="Arial Narrow" w:hAnsi="Arial Narrow"/>
                      <w:b/>
                      <w:i/>
                    </w:rPr>
                    <w:t>informáciu o aktuálne disponibilnej (zostávajúcej) indikatívnej výške finančných prostriedkov vyčlenených na výzvu.</w:t>
                  </w:r>
                </w:p>
              </w:tc>
            </w:tr>
          </w:tbl>
          <w:p w14:paraId="4B83AA35" w14:textId="698DE315" w:rsidR="0019245E" w:rsidRPr="00D24514" w:rsidRDefault="003448BE">
            <w:pPr>
              <w:spacing w:before="120" w:after="120"/>
              <w:jc w:val="both"/>
              <w:rPr>
                <w:sz w:val="23"/>
                <w:szCs w:val="23"/>
              </w:rPr>
            </w:pPr>
            <w:ins w:id="36" w:author="Autor">
              <w:r w:rsidRPr="001E22E2">
                <w:rPr>
                  <w:rFonts w:ascii="Arial Narrow" w:hAnsi="Arial Narrow"/>
                  <w:b/>
                </w:rPr>
                <w:t>RO zverejní informáciu o plánovanom uzavretí výzvy</w:t>
              </w:r>
              <w:r>
                <w:rPr>
                  <w:rFonts w:ascii="Arial Narrow" w:hAnsi="Arial Narrow"/>
                  <w:b/>
                </w:rPr>
                <w:t xml:space="preserve"> </w:t>
              </w:r>
              <w:r w:rsidRPr="00457B74">
                <w:rPr>
                  <w:rFonts w:ascii="Arial Narrow" w:hAnsi="Arial Narrow"/>
                </w:rPr>
                <w:t>(</w:t>
              </w:r>
              <w:r w:rsidRPr="001E22E2">
                <w:rPr>
                  <w:rFonts w:ascii="Arial Narrow" w:hAnsi="Arial Narrow"/>
                </w:rPr>
                <w:t xml:space="preserve">na webovom sídle </w:t>
              </w:r>
              <w:r>
                <w:fldChar w:fldCharType="begin"/>
              </w:r>
              <w:r>
                <w:instrText xml:space="preserve"> HYPERLINK "http://www.op-kzp.sk" </w:instrText>
              </w:r>
              <w:r>
                <w:fldChar w:fldCharType="separate"/>
              </w:r>
              <w:r w:rsidRPr="001E22E2">
                <w:rPr>
                  <w:rStyle w:val="Hypertextovprepojenie"/>
                  <w:rFonts w:ascii="Arial Narrow" w:hAnsi="Arial Narrow"/>
                </w:rPr>
                <w:t>www.op-kzp.sk</w:t>
              </w:r>
              <w:r>
                <w:rPr>
                  <w:rStyle w:val="Hypertextovprepojenie"/>
                  <w:rFonts w:ascii="Arial Narrow" w:hAnsi="Arial Narrow"/>
                </w:rPr>
                <w:fldChar w:fldCharType="end"/>
              </w:r>
              <w:r w:rsidRPr="00457B74">
                <w:rPr>
                  <w:rFonts w:ascii="Arial Narrow" w:hAnsi="Arial Narrow"/>
                </w:rPr>
                <w:t>)</w:t>
              </w:r>
              <w:r w:rsidRPr="001E22E2">
                <w:rPr>
                  <w:rFonts w:ascii="Arial Narrow" w:hAnsi="Arial Narrow"/>
                  <w:b/>
                </w:rPr>
                <w:t xml:space="preserve"> </w:t>
              </w:r>
              <w:r>
                <w:rPr>
                  <w:rFonts w:ascii="Arial Narrow" w:hAnsi="Arial Narrow"/>
                  <w:b/>
                </w:rPr>
                <w:t xml:space="preserve">spolu s dátumom plánovaného uzavretia výzvy a dôvodom uzavretia výzvy </w:t>
              </w:r>
              <w:r w:rsidRPr="001E22E2">
                <w:rPr>
                  <w:rFonts w:ascii="Arial Narrow" w:hAnsi="Arial Narrow"/>
                  <w:b/>
                </w:rPr>
                <w:t xml:space="preserve">najneskôr mesiac pred plánovaným dátumom uzavretia výzvy. </w:t>
              </w:r>
              <w:r>
                <w:rPr>
                  <w:rFonts w:ascii="Arial Narrow" w:hAnsi="Arial Narrow"/>
                </w:rPr>
                <w:t>M</w:t>
              </w:r>
              <w:r w:rsidRPr="001E22E2">
                <w:rPr>
                  <w:rFonts w:ascii="Arial Narrow" w:hAnsi="Arial Narrow"/>
                </w:rPr>
                <w:t>ožnosť uzavretia výzvy nie je obmedzená konečnými termínmi jednotlivých hodnotiacich kôl.</w:t>
              </w:r>
            </w:ins>
            <w:del w:id="37" w:author="Autor">
              <w:r w:rsidR="00C261CE" w:rsidRPr="00D24514" w:rsidDel="003448BE">
                <w:rPr>
                  <w:rFonts w:ascii="Arial Narrow" w:hAnsi="Arial Narrow"/>
                  <w:b/>
                </w:rPr>
                <w:delText>V prípade, ak dopyt predložených ŽoNFP dosiahne aktuálne disponibilnú indikatívnu výšku finančných prostriedkov vyčlenených na výzvu, RO pre OP KŽP bezodkladne zverejní túto informáciu na svojom webovom sídle</w:delText>
              </w:r>
              <w:r w:rsidR="00E25CE6" w:rsidRPr="00D24514" w:rsidDel="003448BE">
                <w:rPr>
                  <w:rFonts w:ascii="Arial Narrow" w:hAnsi="Arial Narrow"/>
                  <w:b/>
                </w:rPr>
                <w:delText xml:space="preserve"> </w:delText>
              </w:r>
              <w:r w:rsidR="00FD4113" w:rsidDel="003448BE">
                <w:fldChar w:fldCharType="begin"/>
              </w:r>
              <w:r w:rsidR="00FD4113" w:rsidDel="003448BE">
                <w:delInstrText xml:space="preserve"> HYPERLINK "http://www.op-kzp.sk" </w:delInstrText>
              </w:r>
              <w:r w:rsidR="00FD4113" w:rsidDel="003448BE">
                <w:fldChar w:fldCharType="separate"/>
              </w:r>
              <w:r w:rsidR="00E25CE6" w:rsidRPr="00D24514" w:rsidDel="003448BE">
                <w:rPr>
                  <w:rStyle w:val="Hypertextovprepojenie"/>
                  <w:rFonts w:ascii="Arial Narrow" w:hAnsi="Arial Narrow"/>
                </w:rPr>
                <w:delText>www.op-kzp.sk</w:delText>
              </w:r>
              <w:r w:rsidR="00FD4113" w:rsidDel="003448BE">
                <w:rPr>
                  <w:rStyle w:val="Hypertextovprepojenie"/>
                  <w:rFonts w:ascii="Arial Narrow" w:hAnsi="Arial Narrow"/>
                </w:rPr>
                <w:fldChar w:fldCharType="end"/>
              </w:r>
              <w:r w:rsidR="00C261CE" w:rsidRPr="00D24514" w:rsidDel="003448BE">
                <w:rPr>
                  <w:rFonts w:ascii="Arial Narrow" w:hAnsi="Arial Narrow"/>
                  <w:b/>
                </w:rPr>
                <w:delText>. Súčasťou tejto informácie je aj upozornenie o plánovanom uzavretí výzvy, pričom informácia je zverejnená najneskôr mesiac pred plánovaným dátumom uzavretia výzvy.</w:delText>
              </w:r>
              <w:r w:rsidR="00C4561B" w:rsidRPr="00D24514" w:rsidDel="003448BE">
                <w:rPr>
                  <w:rFonts w:ascii="Arial Narrow" w:hAnsi="Arial Narrow"/>
                  <w:b/>
                </w:rPr>
                <w:delText xml:space="preserve"> </w:delText>
              </w:r>
              <w:r w:rsidR="00C4561B" w:rsidRPr="00D24514" w:rsidDel="003448BE">
                <w:rPr>
                  <w:rFonts w:ascii="Arial Narrow" w:hAnsi="Arial Narrow"/>
                </w:rPr>
                <w:delText xml:space="preserve">Skutočný dátum uzavretia výzvy bude zverejnený na webovom sídle </w:delText>
              </w:r>
              <w:r w:rsidR="00FD4113" w:rsidDel="003448BE">
                <w:fldChar w:fldCharType="begin"/>
              </w:r>
              <w:r w:rsidR="00FD4113" w:rsidDel="003448BE">
                <w:delInstrText xml:space="preserve"> HYPERLINK "http://www.op-kzp.sk" </w:delInstrText>
              </w:r>
              <w:r w:rsidR="00FD4113" w:rsidDel="003448BE">
                <w:fldChar w:fldCharType="separate"/>
              </w:r>
              <w:r w:rsidR="00C4561B" w:rsidRPr="00D24514" w:rsidDel="003448BE">
                <w:rPr>
                  <w:rStyle w:val="Hypertextovprepojenie"/>
                  <w:rFonts w:ascii="Arial Narrow" w:hAnsi="Arial Narrow"/>
                </w:rPr>
                <w:delText>www.op-kzp.sk</w:delText>
              </w:r>
              <w:r w:rsidR="00FD4113" w:rsidDel="003448BE">
                <w:rPr>
                  <w:rStyle w:val="Hypertextovprepojenie"/>
                  <w:rFonts w:ascii="Arial Narrow" w:hAnsi="Arial Narrow"/>
                </w:rPr>
                <w:fldChar w:fldCharType="end"/>
              </w:r>
              <w:r w:rsidR="00C4561B" w:rsidRPr="00D24514" w:rsidDel="003448BE">
                <w:rPr>
                  <w:rFonts w:ascii="Arial Narrow" w:hAnsi="Arial Narrow"/>
                </w:rPr>
                <w:delText xml:space="preserve"> s ohľadom na objem žiadostí o NFP predložených nad aktuálne disponibilnú indikatívnu výšku finančných prostriedkov vyčlenených na výzvu</w:delText>
              </w:r>
              <w:r w:rsidR="00B96728" w:rsidRPr="00D24514" w:rsidDel="003448BE">
                <w:rPr>
                  <w:rFonts w:ascii="Arial Narrow" w:hAnsi="Arial Narrow"/>
                </w:rPr>
                <w:delText>, pričom m</w:delText>
              </w:r>
              <w:r w:rsidR="00770F00" w:rsidRPr="00D24514" w:rsidDel="003448BE">
                <w:rPr>
                  <w:rFonts w:ascii="Arial Narrow" w:hAnsi="Arial Narrow"/>
                </w:rPr>
                <w:delText>ožnosť uzavretia výzvy nie je obmedzená konečnými termínmi jednotlivých hodnotiacich kôl</w:delText>
              </w:r>
              <w:r w:rsidR="004C0BA3" w:rsidRPr="00D24514" w:rsidDel="003448BE">
                <w:rPr>
                  <w:rFonts w:ascii="Arial Narrow" w:hAnsi="Arial Narrow"/>
                </w:rPr>
                <w:delText>.</w:delText>
              </w:r>
            </w:del>
          </w:p>
        </w:tc>
      </w:tr>
      <w:tr w:rsidR="00C754A5" w:rsidRPr="00D24514" w14:paraId="58F3B32A" w14:textId="77777777" w:rsidTr="00EB7CF3">
        <w:trPr>
          <w:trHeight w:val="214"/>
        </w:trPr>
        <w:tc>
          <w:tcPr>
            <w:tcW w:w="10773" w:type="dxa"/>
            <w:gridSpan w:val="2"/>
            <w:tcBorders>
              <w:bottom w:val="single" w:sz="4" w:space="0" w:color="auto"/>
            </w:tcBorders>
            <w:shd w:val="clear" w:color="auto" w:fill="365F91" w:themeFill="accent1" w:themeFillShade="BF"/>
          </w:tcPr>
          <w:p w14:paraId="5A891B93" w14:textId="77777777" w:rsidR="00C754A5" w:rsidRPr="00D24514" w:rsidRDefault="00C754A5" w:rsidP="004F5D9B">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t xml:space="preserve">Financovanie projektu </w:t>
            </w:r>
          </w:p>
        </w:tc>
      </w:tr>
      <w:tr w:rsidR="00C532E5" w:rsidRPr="00D24514" w14:paraId="0D9CA82D" w14:textId="77777777" w:rsidTr="00B21B61">
        <w:trPr>
          <w:trHeight w:val="4944"/>
        </w:trPr>
        <w:tc>
          <w:tcPr>
            <w:tcW w:w="10773" w:type="dxa"/>
            <w:gridSpan w:val="2"/>
            <w:tcBorders>
              <w:bottom w:val="single" w:sz="4" w:space="0" w:color="auto"/>
            </w:tcBorders>
            <w:shd w:val="clear" w:color="auto" w:fill="FFFFFF" w:themeFill="background1"/>
          </w:tcPr>
          <w:p w14:paraId="182D2728" w14:textId="19F346DA" w:rsidR="00C532E5" w:rsidRPr="00D24514" w:rsidRDefault="009C33EC" w:rsidP="00B21B61">
            <w:pPr>
              <w:autoSpaceDE w:val="0"/>
              <w:autoSpaceDN w:val="0"/>
              <w:adjustRightInd w:val="0"/>
              <w:spacing w:before="120" w:after="240"/>
              <w:jc w:val="both"/>
              <w:rPr>
                <w:rFonts w:ascii="Arial Narrow" w:hAnsi="Arial Narrow"/>
                <w:bCs/>
                <w:iCs/>
                <w:szCs w:val="22"/>
              </w:rPr>
            </w:pPr>
            <w:r w:rsidRPr="00D24514">
              <w:rPr>
                <w:rFonts w:ascii="Arial Narrow" w:hAnsi="Arial Narrow"/>
                <w:bCs/>
                <w:iCs/>
                <w:szCs w:val="22"/>
              </w:rPr>
              <w:t xml:space="preserve">Financovanie </w:t>
            </w:r>
            <w:r w:rsidR="00224CFE" w:rsidRPr="00D24514">
              <w:rPr>
                <w:rFonts w:ascii="Arial Narrow" w:hAnsi="Arial Narrow"/>
                <w:bCs/>
                <w:iCs/>
                <w:szCs w:val="22"/>
              </w:rPr>
              <w:t xml:space="preserve">celkových oprávnených výdavkov </w:t>
            </w:r>
            <w:r w:rsidRPr="00D24514">
              <w:rPr>
                <w:rFonts w:ascii="Arial Narrow" w:hAnsi="Arial Narrow"/>
                <w:bCs/>
                <w:iCs/>
                <w:szCs w:val="22"/>
              </w:rPr>
              <w:t>projektu bude v rámci tejto výzvy realizované v súlade s </w:t>
            </w:r>
            <w:r w:rsidR="00224CFE" w:rsidRPr="00D24514">
              <w:rPr>
                <w:rFonts w:ascii="Arial Narrow" w:hAnsi="Arial Narrow"/>
                <w:bCs/>
                <w:iCs/>
                <w:szCs w:val="22"/>
              </w:rPr>
              <w:t xml:space="preserve">pravidlami stanovenými v </w:t>
            </w:r>
            <w:r w:rsidRPr="00D24514">
              <w:rPr>
                <w:rFonts w:ascii="Arial Narrow" w:hAnsi="Arial Narrow"/>
                <w:bCs/>
                <w:iCs/>
                <w:szCs w:val="22"/>
              </w:rPr>
              <w:t>platn</w:t>
            </w:r>
            <w:r w:rsidR="00224CFE" w:rsidRPr="00D24514">
              <w:rPr>
                <w:rFonts w:ascii="Arial Narrow" w:hAnsi="Arial Narrow"/>
                <w:bCs/>
                <w:iCs/>
                <w:szCs w:val="22"/>
              </w:rPr>
              <w:t>ej</w:t>
            </w:r>
            <w:r w:rsidRPr="00D24514">
              <w:rPr>
                <w:rFonts w:ascii="Arial Narrow" w:hAnsi="Arial Narrow"/>
                <w:bCs/>
                <w:iCs/>
                <w:szCs w:val="22"/>
              </w:rPr>
              <w:t xml:space="preserve"> </w:t>
            </w:r>
            <w:r w:rsidR="00C532E5" w:rsidRPr="00D24514">
              <w:rPr>
                <w:rFonts w:ascii="Arial Narrow" w:hAnsi="Arial Narrow"/>
                <w:bCs/>
                <w:iCs/>
                <w:szCs w:val="22"/>
              </w:rPr>
              <w:t>Stratégi</w:t>
            </w:r>
            <w:r w:rsidR="00223BE1">
              <w:rPr>
                <w:rFonts w:ascii="Arial Narrow" w:hAnsi="Arial Narrow"/>
                <w:bCs/>
                <w:iCs/>
                <w:szCs w:val="22"/>
              </w:rPr>
              <w:t>i</w:t>
            </w:r>
            <w:r w:rsidR="00C532E5" w:rsidRPr="00D24514">
              <w:rPr>
                <w:rFonts w:ascii="Arial Narrow" w:hAnsi="Arial Narrow"/>
                <w:bCs/>
                <w:iCs/>
                <w:szCs w:val="22"/>
              </w:rPr>
              <w:t xml:space="preserve"> financovania </w:t>
            </w:r>
            <w:r w:rsidR="0079596A" w:rsidRPr="00D24514">
              <w:rPr>
                <w:rFonts w:ascii="Arial Narrow" w:hAnsi="Arial Narrow"/>
                <w:bCs/>
                <w:iCs/>
                <w:szCs w:val="22"/>
              </w:rPr>
              <w:t>EŠIF</w:t>
            </w:r>
            <w:r w:rsidR="00224CFE" w:rsidRPr="00D24514">
              <w:rPr>
                <w:rFonts w:ascii="Arial Narrow" w:hAnsi="Arial Narrow"/>
                <w:bCs/>
                <w:iCs/>
                <w:szCs w:val="22"/>
              </w:rPr>
              <w:t xml:space="preserve">, a to </w:t>
            </w:r>
            <w:r w:rsidR="00C532E5" w:rsidRPr="00D24514">
              <w:rPr>
                <w:rFonts w:ascii="Arial Narrow" w:hAnsi="Arial Narrow"/>
                <w:bCs/>
                <w:iCs/>
                <w:szCs w:val="22"/>
              </w:rPr>
              <w:t>nasledovne:</w:t>
            </w:r>
          </w:p>
          <w:tbl>
            <w:tblPr>
              <w:tblStyle w:val="Mriekatabuky"/>
              <w:tblW w:w="10519" w:type="dxa"/>
              <w:tblLook w:val="04A0" w:firstRow="1" w:lastRow="0" w:firstColumn="1" w:lastColumn="0" w:noHBand="0" w:noVBand="1"/>
            </w:tblPr>
            <w:tblGrid>
              <w:gridCol w:w="3006"/>
              <w:gridCol w:w="2977"/>
              <w:gridCol w:w="2551"/>
              <w:gridCol w:w="1985"/>
            </w:tblGrid>
            <w:tr w:rsidR="00B21B61" w:rsidRPr="00D24514" w14:paraId="1330E454" w14:textId="77777777" w:rsidTr="00B21B61">
              <w:trPr>
                <w:trHeight w:val="330"/>
              </w:trPr>
              <w:tc>
                <w:tcPr>
                  <w:tcW w:w="3006" w:type="dxa"/>
                  <w:shd w:val="clear" w:color="auto" w:fill="B8CCE4" w:themeFill="accent1" w:themeFillTint="66"/>
                  <w:vAlign w:val="center"/>
                </w:tcPr>
                <w:p w14:paraId="1743D54B" w14:textId="77777777" w:rsidR="000E35E7" w:rsidRPr="00D24514" w:rsidRDefault="000E35E7" w:rsidP="009C0CA0">
                  <w:pPr>
                    <w:spacing w:before="120"/>
                    <w:jc w:val="center"/>
                    <w:rPr>
                      <w:rFonts w:ascii="Arial Narrow" w:hAnsi="Arial Narrow"/>
                    </w:rPr>
                  </w:pPr>
                  <w:r w:rsidRPr="00D24514">
                    <w:rPr>
                      <w:rFonts w:ascii="Arial Narrow" w:hAnsi="Arial Narrow"/>
                    </w:rPr>
                    <w:t>Žiadateľ</w:t>
                  </w:r>
                </w:p>
              </w:tc>
              <w:tc>
                <w:tcPr>
                  <w:tcW w:w="2977" w:type="dxa"/>
                  <w:shd w:val="clear" w:color="auto" w:fill="B8CCE4" w:themeFill="accent1" w:themeFillTint="66"/>
                  <w:vAlign w:val="center"/>
                </w:tcPr>
                <w:p w14:paraId="205A54B9" w14:textId="77777777" w:rsidR="000E35E7" w:rsidRPr="00D24514" w:rsidRDefault="000E35E7" w:rsidP="009C0CA0">
                  <w:pPr>
                    <w:spacing w:before="120" w:after="120"/>
                    <w:jc w:val="center"/>
                    <w:rPr>
                      <w:rFonts w:ascii="Arial Narrow" w:hAnsi="Arial Narrow"/>
                    </w:rPr>
                  </w:pPr>
                  <w:r w:rsidRPr="00D24514">
                    <w:rPr>
                      <w:rFonts w:ascii="Arial Narrow" w:hAnsi="Arial Narrow"/>
                    </w:rPr>
                    <w:t>Zdroj financovania NFP</w:t>
                  </w:r>
                </w:p>
              </w:tc>
              <w:tc>
                <w:tcPr>
                  <w:tcW w:w="2551" w:type="dxa"/>
                  <w:shd w:val="clear" w:color="auto" w:fill="B8CCE4" w:themeFill="accent1" w:themeFillTint="66"/>
                  <w:vAlign w:val="center"/>
                </w:tcPr>
                <w:p w14:paraId="4470F2B5" w14:textId="4FB6F061" w:rsidR="000E35E7" w:rsidRPr="00D24514" w:rsidRDefault="000E35E7" w:rsidP="001D43AA">
                  <w:pPr>
                    <w:spacing w:before="120" w:after="120"/>
                    <w:jc w:val="center"/>
                    <w:rPr>
                      <w:rFonts w:ascii="Arial Narrow" w:hAnsi="Arial Narrow"/>
                    </w:rPr>
                  </w:pPr>
                  <w:r w:rsidRPr="00D24514">
                    <w:rPr>
                      <w:rFonts w:ascii="Arial Narrow" w:hAnsi="Arial Narrow"/>
                    </w:rPr>
                    <w:t>Výška príspevku zo zdrojov OP KŽP z celkových oprávnených výdavkov v % (NFP)</w:t>
                  </w:r>
                </w:p>
              </w:tc>
              <w:tc>
                <w:tcPr>
                  <w:tcW w:w="1985" w:type="dxa"/>
                  <w:shd w:val="clear" w:color="auto" w:fill="B8CCE4" w:themeFill="accent1" w:themeFillTint="66"/>
                  <w:vAlign w:val="center"/>
                </w:tcPr>
                <w:p w14:paraId="3C1BD7C1" w14:textId="77777777" w:rsidR="000E35E7" w:rsidRPr="00D24514" w:rsidRDefault="000E35E7" w:rsidP="009C0CA0">
                  <w:pPr>
                    <w:spacing w:before="120" w:after="120"/>
                    <w:jc w:val="center"/>
                    <w:rPr>
                      <w:rFonts w:ascii="Arial Narrow" w:hAnsi="Arial Narrow"/>
                    </w:rPr>
                  </w:pPr>
                  <w:r w:rsidRPr="00D24514">
                    <w:rPr>
                      <w:rFonts w:ascii="Arial Narrow" w:hAnsi="Arial Narrow"/>
                    </w:rPr>
                    <w:t>Výška spolufinancovania zo zdrojov prijímateľa v %</w:t>
                  </w:r>
                </w:p>
              </w:tc>
            </w:tr>
            <w:tr w:rsidR="00B21B61" w:rsidRPr="00D24514" w14:paraId="1AA4098F" w14:textId="77777777" w:rsidTr="00B21B61">
              <w:trPr>
                <w:trHeight w:val="330"/>
              </w:trPr>
              <w:tc>
                <w:tcPr>
                  <w:tcW w:w="3006" w:type="dxa"/>
                  <w:vAlign w:val="center"/>
                </w:tcPr>
                <w:p w14:paraId="55B41C7E" w14:textId="16970C49" w:rsidR="000E35E7" w:rsidRPr="002C781A" w:rsidRDefault="002C781A" w:rsidP="002C781A">
                  <w:pPr>
                    <w:pStyle w:val="Default"/>
                    <w:jc w:val="both"/>
                    <w:rPr>
                      <w:sz w:val="20"/>
                      <w:szCs w:val="20"/>
                    </w:rPr>
                  </w:pPr>
                  <w:r w:rsidRPr="002C781A">
                    <w:rPr>
                      <w:rFonts w:ascii="Arial Narrow" w:hAnsi="Arial Narrow" w:cs="Times New Roman"/>
                      <w:color w:val="auto"/>
                      <w:sz w:val="22"/>
                      <w:szCs w:val="22"/>
                      <w:lang w:eastAsia="en-US"/>
                    </w:rPr>
                    <w:t xml:space="preserve">právnická osoba poverená MŽP SR na zisťovanie množstva, režimu, kvality povrchových vôd a vplyvov pôsobiacich na kvalitu povrchových vôd </w:t>
                  </w:r>
                </w:p>
              </w:tc>
              <w:tc>
                <w:tcPr>
                  <w:tcW w:w="2977" w:type="dxa"/>
                  <w:vAlign w:val="center"/>
                </w:tcPr>
                <w:p w14:paraId="79B5ED87" w14:textId="77777777" w:rsidR="000E35E7" w:rsidRPr="00D24514" w:rsidRDefault="000E35E7" w:rsidP="009C0CA0">
                  <w:pPr>
                    <w:rPr>
                      <w:rFonts w:ascii="Arial Narrow" w:hAnsi="Arial Narrow"/>
                    </w:rPr>
                  </w:pPr>
                  <w:r w:rsidRPr="00D24514">
                    <w:rPr>
                      <w:rFonts w:ascii="Arial Narrow" w:hAnsi="Arial Narrow"/>
                    </w:rPr>
                    <w:t>Kohézny fond + štátny rozpočet</w:t>
                  </w:r>
                </w:p>
              </w:tc>
              <w:tc>
                <w:tcPr>
                  <w:tcW w:w="2551" w:type="dxa"/>
                  <w:vAlign w:val="center"/>
                </w:tcPr>
                <w:p w14:paraId="5366597D" w14:textId="08977D8D" w:rsidR="000E35E7" w:rsidRPr="00D24514" w:rsidRDefault="00D038C1" w:rsidP="00D038C1">
                  <w:pPr>
                    <w:jc w:val="center"/>
                    <w:rPr>
                      <w:rFonts w:ascii="Arial Narrow" w:hAnsi="Arial Narrow"/>
                    </w:rPr>
                  </w:pPr>
                  <w:r w:rsidRPr="00D24514">
                    <w:rPr>
                      <w:rFonts w:ascii="Arial Narrow" w:hAnsi="Arial Narrow"/>
                    </w:rPr>
                    <w:t>100</w:t>
                  </w:r>
                </w:p>
              </w:tc>
              <w:tc>
                <w:tcPr>
                  <w:tcW w:w="1985" w:type="dxa"/>
                  <w:vAlign w:val="center"/>
                </w:tcPr>
                <w:p w14:paraId="1883FD95" w14:textId="36B82F2A" w:rsidR="000E35E7" w:rsidRPr="00D24514" w:rsidRDefault="00D038C1" w:rsidP="00D038C1">
                  <w:pPr>
                    <w:jc w:val="center"/>
                    <w:rPr>
                      <w:rFonts w:ascii="Arial Narrow" w:hAnsi="Arial Narrow"/>
                    </w:rPr>
                  </w:pPr>
                  <w:r w:rsidRPr="00D24514">
                    <w:rPr>
                      <w:rFonts w:ascii="Arial Narrow" w:hAnsi="Arial Narrow"/>
                    </w:rPr>
                    <w:t>0</w:t>
                  </w:r>
                </w:p>
              </w:tc>
            </w:tr>
            <w:tr w:rsidR="00B21B61" w:rsidRPr="00D24514" w14:paraId="7D329058" w14:textId="77777777" w:rsidTr="00B21B61">
              <w:trPr>
                <w:trHeight w:val="330"/>
              </w:trPr>
              <w:tc>
                <w:tcPr>
                  <w:tcW w:w="3006" w:type="dxa"/>
                  <w:vAlign w:val="center"/>
                </w:tcPr>
                <w:p w14:paraId="220F70EB" w14:textId="097544B1" w:rsidR="002C781A" w:rsidRPr="002C781A" w:rsidRDefault="002C781A" w:rsidP="00084830">
                  <w:pPr>
                    <w:tabs>
                      <w:tab w:val="left" w:pos="0"/>
                    </w:tabs>
                    <w:jc w:val="both"/>
                    <w:rPr>
                      <w:rFonts w:ascii="Arial Narrow" w:hAnsi="Arial Narrow"/>
                      <w:b/>
                      <w:szCs w:val="22"/>
                    </w:rPr>
                  </w:pPr>
                  <w:r w:rsidRPr="002C781A">
                    <w:rPr>
                      <w:rFonts w:ascii="Arial Narrow" w:hAnsi="Arial Narrow"/>
                      <w:szCs w:val="22"/>
                    </w:rPr>
                    <w:t>právnická osoba poverená MŽP SR na zisťovanie výskytu, množstva, režimu a kvality podzemných vôd podľa vodného zákona</w:t>
                  </w:r>
                  <w:r w:rsidR="005B6F87">
                    <w:rPr>
                      <w:rStyle w:val="Odkaznapoznmkupodiarou"/>
                      <w:rFonts w:ascii="Arial Narrow" w:hAnsi="Arial Narrow"/>
                      <w:szCs w:val="22"/>
                    </w:rPr>
                    <w:footnoteReference w:id="5"/>
                  </w:r>
                </w:p>
              </w:tc>
              <w:tc>
                <w:tcPr>
                  <w:tcW w:w="2977" w:type="dxa"/>
                  <w:vAlign w:val="center"/>
                </w:tcPr>
                <w:p w14:paraId="456BA32A" w14:textId="77777777" w:rsidR="000E35E7" w:rsidRPr="00D24514" w:rsidRDefault="000E35E7" w:rsidP="009C0CA0">
                  <w:pPr>
                    <w:rPr>
                      <w:rFonts w:ascii="Arial Narrow" w:hAnsi="Arial Narrow"/>
                    </w:rPr>
                  </w:pPr>
                  <w:r w:rsidRPr="00D24514">
                    <w:rPr>
                      <w:rFonts w:ascii="Arial Narrow" w:hAnsi="Arial Narrow"/>
                    </w:rPr>
                    <w:t>Kohézny fond + štátny rozpočet</w:t>
                  </w:r>
                </w:p>
              </w:tc>
              <w:tc>
                <w:tcPr>
                  <w:tcW w:w="2551" w:type="dxa"/>
                  <w:vAlign w:val="center"/>
                </w:tcPr>
                <w:p w14:paraId="4D5F5A26" w14:textId="16AE80C3" w:rsidR="000E35E7" w:rsidRPr="00D24514" w:rsidRDefault="00D038C1" w:rsidP="00D038C1">
                  <w:pPr>
                    <w:jc w:val="center"/>
                    <w:rPr>
                      <w:rFonts w:ascii="Arial Narrow" w:hAnsi="Arial Narrow"/>
                    </w:rPr>
                  </w:pPr>
                  <w:r w:rsidRPr="00D24514">
                    <w:rPr>
                      <w:rFonts w:ascii="Arial Narrow" w:hAnsi="Arial Narrow"/>
                    </w:rPr>
                    <w:t>100</w:t>
                  </w:r>
                  <w:r w:rsidR="00855AD0" w:rsidRPr="00D24514">
                    <w:rPr>
                      <w:rFonts w:ascii="Arial Narrow" w:hAnsi="Arial Narrow"/>
                    </w:rPr>
                    <w:t xml:space="preserve">  </w:t>
                  </w:r>
                </w:p>
              </w:tc>
              <w:tc>
                <w:tcPr>
                  <w:tcW w:w="1985" w:type="dxa"/>
                  <w:vAlign w:val="center"/>
                </w:tcPr>
                <w:p w14:paraId="5E12401D" w14:textId="3F8E7D40" w:rsidR="000E35E7" w:rsidRPr="00D24514" w:rsidRDefault="00D038C1" w:rsidP="00D038C1">
                  <w:pPr>
                    <w:jc w:val="center"/>
                    <w:rPr>
                      <w:rFonts w:ascii="Arial Narrow" w:hAnsi="Arial Narrow"/>
                    </w:rPr>
                  </w:pPr>
                  <w:r w:rsidRPr="00D24514">
                    <w:rPr>
                      <w:rFonts w:ascii="Arial Narrow" w:hAnsi="Arial Narrow"/>
                    </w:rPr>
                    <w:t>0</w:t>
                  </w:r>
                  <w:r w:rsidR="00855AD0" w:rsidRPr="00D24514">
                    <w:rPr>
                      <w:rFonts w:ascii="Arial Narrow" w:hAnsi="Arial Narrow"/>
                    </w:rPr>
                    <w:t xml:space="preserve"> </w:t>
                  </w:r>
                </w:p>
              </w:tc>
            </w:tr>
            <w:tr w:rsidR="00B21B61" w:rsidRPr="00D24514" w14:paraId="61C3980A" w14:textId="77777777" w:rsidTr="00B21B61">
              <w:trPr>
                <w:trHeight w:val="330"/>
              </w:trPr>
              <w:tc>
                <w:tcPr>
                  <w:tcW w:w="3006" w:type="dxa"/>
                  <w:vAlign w:val="center"/>
                </w:tcPr>
                <w:p w14:paraId="7E90E347" w14:textId="568D5BEC" w:rsidR="002C781A" w:rsidRPr="00D24514" w:rsidRDefault="002C781A" w:rsidP="009B6D77">
                  <w:pPr>
                    <w:tabs>
                      <w:tab w:val="left" w:pos="0"/>
                    </w:tabs>
                    <w:jc w:val="both"/>
                    <w:rPr>
                      <w:rFonts w:ascii="Arial Narrow" w:hAnsi="Arial Narrow"/>
                      <w:b/>
                    </w:rPr>
                  </w:pPr>
                  <w:r w:rsidRPr="002C781A">
                    <w:rPr>
                      <w:rFonts w:ascii="Arial Narrow" w:hAnsi="Arial Narrow"/>
                      <w:szCs w:val="22"/>
                    </w:rPr>
                    <w:t>správca vodohospodársky významných vodných tokov podľa vodného zákona</w:t>
                  </w:r>
                </w:p>
              </w:tc>
              <w:tc>
                <w:tcPr>
                  <w:tcW w:w="2977" w:type="dxa"/>
                  <w:vAlign w:val="center"/>
                </w:tcPr>
                <w:p w14:paraId="176C0CD6" w14:textId="191D6CF6" w:rsidR="005F78DC" w:rsidRPr="00D24514" w:rsidRDefault="005F78DC" w:rsidP="009C0CA0">
                  <w:pPr>
                    <w:rPr>
                      <w:rFonts w:ascii="Arial Narrow" w:hAnsi="Arial Narrow"/>
                    </w:rPr>
                  </w:pPr>
                  <w:r w:rsidRPr="00D24514">
                    <w:rPr>
                      <w:rFonts w:ascii="Arial Narrow" w:hAnsi="Arial Narrow"/>
                    </w:rPr>
                    <w:t>Kohézny fond + štátny rozpočet</w:t>
                  </w:r>
                </w:p>
              </w:tc>
              <w:tc>
                <w:tcPr>
                  <w:tcW w:w="2551" w:type="dxa"/>
                  <w:vAlign w:val="center"/>
                </w:tcPr>
                <w:p w14:paraId="273532E7" w14:textId="18E9DBAE" w:rsidR="005F78DC" w:rsidRPr="00D24514" w:rsidRDefault="005F78DC" w:rsidP="00D038C1">
                  <w:pPr>
                    <w:jc w:val="center"/>
                    <w:rPr>
                      <w:rFonts w:ascii="Arial Narrow" w:hAnsi="Arial Narrow"/>
                    </w:rPr>
                  </w:pPr>
                  <w:r w:rsidRPr="00D24514">
                    <w:rPr>
                      <w:rFonts w:ascii="Arial Narrow" w:hAnsi="Arial Narrow"/>
                    </w:rPr>
                    <w:t xml:space="preserve">100  </w:t>
                  </w:r>
                </w:p>
              </w:tc>
              <w:tc>
                <w:tcPr>
                  <w:tcW w:w="1985" w:type="dxa"/>
                  <w:vAlign w:val="center"/>
                </w:tcPr>
                <w:p w14:paraId="3EEE947F" w14:textId="5E9D7288" w:rsidR="005F78DC" w:rsidRPr="00D24514" w:rsidRDefault="005F78DC" w:rsidP="00D038C1">
                  <w:pPr>
                    <w:jc w:val="center"/>
                    <w:rPr>
                      <w:rFonts w:ascii="Arial Narrow" w:hAnsi="Arial Narrow"/>
                    </w:rPr>
                  </w:pPr>
                  <w:r w:rsidRPr="00D24514">
                    <w:rPr>
                      <w:rFonts w:ascii="Arial Narrow" w:hAnsi="Arial Narrow"/>
                    </w:rPr>
                    <w:t xml:space="preserve">0 </w:t>
                  </w:r>
                </w:p>
              </w:tc>
            </w:tr>
          </w:tbl>
          <w:p w14:paraId="57C72328" w14:textId="77777777" w:rsidR="00082303" w:rsidRPr="00D24514" w:rsidRDefault="00082303" w:rsidP="002C781A">
            <w:pPr>
              <w:pStyle w:val="Default"/>
              <w:jc w:val="both"/>
              <w:rPr>
                <w:rFonts w:ascii="Arial Narrow" w:hAnsi="Arial Narrow"/>
                <w:b/>
                <w:color w:val="FFFFFF" w:themeColor="background1"/>
              </w:rPr>
            </w:pPr>
          </w:p>
        </w:tc>
      </w:tr>
      <w:tr w:rsidR="003D2344" w:rsidRPr="00D24514" w14:paraId="03862B47" w14:textId="77777777" w:rsidTr="00EB7CF3">
        <w:tc>
          <w:tcPr>
            <w:tcW w:w="10773" w:type="dxa"/>
            <w:gridSpan w:val="2"/>
            <w:shd w:val="clear" w:color="auto" w:fill="365F91" w:themeFill="accent1" w:themeFillShade="BF"/>
          </w:tcPr>
          <w:p w14:paraId="4DEC7660" w14:textId="77777777" w:rsidR="003D2344" w:rsidRPr="00D24514" w:rsidRDefault="003D2344" w:rsidP="00173196">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t>Časový harmonogram konania o</w:t>
            </w:r>
            <w:r w:rsidR="00173196" w:rsidRPr="00D24514">
              <w:rPr>
                <w:rFonts w:ascii="Arial Narrow" w:hAnsi="Arial Narrow"/>
                <w:b/>
                <w:color w:val="FFFFFF" w:themeColor="background1"/>
              </w:rPr>
              <w:t xml:space="preserve"> žiadosti </w:t>
            </w:r>
            <w:r w:rsidRPr="00D24514">
              <w:rPr>
                <w:rFonts w:ascii="Arial Narrow" w:hAnsi="Arial Narrow"/>
                <w:b/>
                <w:color w:val="FFFFFF" w:themeColor="background1"/>
              </w:rPr>
              <w:t>o</w:t>
            </w:r>
            <w:r w:rsidR="00173196" w:rsidRPr="00D24514">
              <w:rPr>
                <w:rFonts w:ascii="Arial Narrow" w:hAnsi="Arial Narrow"/>
                <w:b/>
                <w:color w:val="FFFFFF" w:themeColor="background1"/>
              </w:rPr>
              <w:t xml:space="preserve"> </w:t>
            </w:r>
            <w:r w:rsidRPr="00D24514">
              <w:rPr>
                <w:rFonts w:ascii="Arial Narrow" w:hAnsi="Arial Narrow"/>
                <w:b/>
                <w:color w:val="FFFFFF" w:themeColor="background1"/>
              </w:rPr>
              <w:t xml:space="preserve">NFP </w:t>
            </w:r>
          </w:p>
        </w:tc>
      </w:tr>
      <w:tr w:rsidR="00000A96" w:rsidRPr="00D24514" w14:paraId="7177A197" w14:textId="77777777" w:rsidTr="00EB7CF3">
        <w:tc>
          <w:tcPr>
            <w:tcW w:w="10773" w:type="dxa"/>
            <w:gridSpan w:val="2"/>
            <w:tcBorders>
              <w:bottom w:val="single" w:sz="4" w:space="0" w:color="auto"/>
            </w:tcBorders>
          </w:tcPr>
          <w:p w14:paraId="502B0B65" w14:textId="77777777" w:rsidR="005141BD" w:rsidRPr="00D24514" w:rsidRDefault="005141BD" w:rsidP="00B21B61">
            <w:pPr>
              <w:pStyle w:val="Default"/>
              <w:spacing w:before="120" w:after="240"/>
              <w:jc w:val="both"/>
              <w:rPr>
                <w:rFonts w:ascii="Arial Narrow" w:hAnsi="Arial Narrow" w:cs="Times New Roman"/>
                <w:color w:val="auto"/>
                <w:sz w:val="22"/>
                <w:szCs w:val="20"/>
                <w:lang w:eastAsia="en-US"/>
              </w:rPr>
            </w:pPr>
            <w:r w:rsidRPr="00D24514">
              <w:rPr>
                <w:rFonts w:ascii="Arial Narrow" w:hAnsi="Arial Narrow" w:cs="Times New Roman"/>
                <w:color w:val="auto"/>
                <w:sz w:val="22"/>
                <w:szCs w:val="20"/>
                <w:lang w:eastAsia="en-US"/>
              </w:rPr>
              <w:t>Schvaľovani</w:t>
            </w:r>
            <w:r w:rsidR="008B27BD" w:rsidRPr="00D24514">
              <w:rPr>
                <w:rFonts w:ascii="Arial Narrow" w:hAnsi="Arial Narrow" w:cs="Times New Roman"/>
                <w:color w:val="auto"/>
                <w:sz w:val="22"/>
                <w:szCs w:val="20"/>
                <w:lang w:eastAsia="en-US"/>
              </w:rPr>
              <w:t>e</w:t>
            </w:r>
            <w:r w:rsidRPr="00D24514">
              <w:rPr>
                <w:rFonts w:ascii="Arial Narrow" w:hAnsi="Arial Narrow" w:cs="Times New Roman"/>
                <w:color w:val="auto"/>
                <w:sz w:val="22"/>
                <w:szCs w:val="20"/>
                <w:lang w:eastAsia="en-US"/>
              </w:rPr>
              <w:t xml:space="preserve"> žiadostí o NFP prebieha systémom hodnotiacich kôl (alebo aj „posudzovaných časových období“). </w:t>
            </w:r>
          </w:p>
          <w:p w14:paraId="1E60F5FD" w14:textId="6E6E925F" w:rsidR="005141BD" w:rsidRPr="00D24514" w:rsidRDefault="005141BD" w:rsidP="00B21B61">
            <w:pPr>
              <w:spacing w:before="120" w:after="240"/>
              <w:jc w:val="both"/>
              <w:rPr>
                <w:rFonts w:ascii="Arial Narrow" w:hAnsi="Arial Narrow"/>
              </w:rPr>
            </w:pPr>
            <w:r w:rsidRPr="00D24514">
              <w:rPr>
                <w:rFonts w:ascii="Arial Narrow" w:hAnsi="Arial Narrow"/>
                <w:b/>
              </w:rPr>
              <w:t xml:space="preserve">Možnosť priebežného predkladania žiadostí o NFP nie je obmedzená stanovenými konečnými termínmi jednotlivých hodnotiacich kôl. Žiadateľ môže predložiť žiadosť o NFP na RO </w:t>
            </w:r>
            <w:del w:id="38" w:author="Autor">
              <w:r w:rsidRPr="00D24514" w:rsidDel="004F2695">
                <w:rPr>
                  <w:rFonts w:ascii="Arial Narrow" w:hAnsi="Arial Narrow"/>
                  <w:b/>
                </w:rPr>
                <w:delText xml:space="preserve">pre OP KŽP </w:delText>
              </w:r>
            </w:del>
            <w:r w:rsidRPr="00D24514">
              <w:rPr>
                <w:rFonts w:ascii="Arial Narrow" w:hAnsi="Arial Narrow"/>
                <w:b/>
              </w:rPr>
              <w:t>kedykoľvek počas trvania otvorenej výzvy.</w:t>
            </w:r>
            <w:r w:rsidRPr="00D24514">
              <w:rPr>
                <w:rFonts w:ascii="Arial Narrow" w:hAnsi="Arial Narrow"/>
              </w:rPr>
              <w:t xml:space="preserve"> Konečné termíny </w:t>
            </w:r>
            <w:r w:rsidR="001F283E">
              <w:rPr>
                <w:rFonts w:ascii="Arial Narrow" w:hAnsi="Arial Narrow"/>
              </w:rPr>
              <w:t xml:space="preserve">prvých dvoch </w:t>
            </w:r>
            <w:r w:rsidRPr="00D24514">
              <w:rPr>
                <w:rFonts w:ascii="Arial Narrow" w:hAnsi="Arial Narrow"/>
              </w:rPr>
              <w:t xml:space="preserve">hodnotiacich kôl </w:t>
            </w:r>
            <w:r w:rsidR="00BF4CD6" w:rsidRPr="00D24514">
              <w:rPr>
                <w:rFonts w:ascii="Arial Narrow" w:hAnsi="Arial Narrow"/>
              </w:rPr>
              <w:t>na</w:t>
            </w:r>
            <w:r w:rsidR="00AD0B91" w:rsidRPr="00D24514">
              <w:rPr>
                <w:rFonts w:ascii="Arial Narrow" w:hAnsi="Arial Narrow"/>
              </w:rPr>
              <w:t xml:space="preserve"> rok 201</w:t>
            </w:r>
            <w:r w:rsidR="001F283E">
              <w:rPr>
                <w:rFonts w:ascii="Arial Narrow" w:hAnsi="Arial Narrow"/>
              </w:rPr>
              <w:t>6</w:t>
            </w:r>
            <w:r w:rsidR="00AD0B91" w:rsidRPr="00D24514">
              <w:rPr>
                <w:rFonts w:ascii="Arial Narrow" w:hAnsi="Arial Narrow"/>
              </w:rPr>
              <w:t xml:space="preserve"> </w:t>
            </w:r>
            <w:r w:rsidRPr="00D24514">
              <w:rPr>
                <w:rFonts w:ascii="Arial Narrow" w:hAnsi="Arial Narrow"/>
              </w:rPr>
              <w:t xml:space="preserve">sú stanovené </w:t>
            </w:r>
            <w:r w:rsidR="00567AC2" w:rsidRPr="00D24514">
              <w:rPr>
                <w:rFonts w:ascii="Arial Narrow" w:hAnsi="Arial Narrow"/>
              </w:rPr>
              <w:t xml:space="preserve">v tabuľke nižšie. Následne budú konečné termíny pre ďalšie hodnotiace kolá v intervale </w:t>
            </w:r>
            <w:r w:rsidRPr="00D24514">
              <w:rPr>
                <w:rFonts w:ascii="Arial Narrow" w:hAnsi="Arial Narrow"/>
                <w:b/>
              </w:rPr>
              <w:t>2 mesiacov</w:t>
            </w:r>
            <w:r w:rsidRPr="00D24514">
              <w:rPr>
                <w:rFonts w:ascii="Arial Narrow" w:hAnsi="Arial Narrow"/>
              </w:rPr>
              <w:t>, pričom tento interval zohľadňuje predpokladaný počet prijatých žiadostí o NFP a primeraný časový limit na schvaľovanie žiadost</w:t>
            </w:r>
            <w:r w:rsidR="00551BBF" w:rsidRPr="00D24514">
              <w:rPr>
                <w:rFonts w:ascii="Arial Narrow" w:hAnsi="Arial Narrow"/>
              </w:rPr>
              <w:t>í</w:t>
            </w:r>
            <w:r w:rsidRPr="00D24514">
              <w:rPr>
                <w:rFonts w:ascii="Arial Narrow" w:hAnsi="Arial Narrow"/>
              </w:rPr>
              <w:t xml:space="preserve"> o NFP.</w:t>
            </w:r>
          </w:p>
          <w:p w14:paraId="3213558C" w14:textId="22F246F1" w:rsidR="00B21B61" w:rsidRDefault="005141BD" w:rsidP="00B21B61">
            <w:pPr>
              <w:spacing w:before="120" w:after="240"/>
              <w:jc w:val="both"/>
              <w:rPr>
                <w:rFonts w:ascii="Arial Narrow" w:hAnsi="Arial Narrow"/>
                <w:b/>
              </w:rPr>
            </w:pPr>
            <w:r w:rsidRPr="00D24514">
              <w:rPr>
                <w:rFonts w:ascii="Arial Narrow" w:hAnsi="Arial Narrow"/>
                <w:b/>
              </w:rPr>
              <w:lastRenderedPageBreak/>
              <w:t xml:space="preserve">S cieľom optimalizovať proces schvaľovania žiadostí o NFP si RO </w:t>
            </w:r>
            <w:del w:id="39" w:author="Autor">
              <w:r w:rsidRPr="00D24514" w:rsidDel="004F2695">
                <w:rPr>
                  <w:rFonts w:ascii="Arial Narrow" w:hAnsi="Arial Narrow"/>
                  <w:b/>
                </w:rPr>
                <w:delText xml:space="preserve">pre OP KŽP </w:delText>
              </w:r>
            </w:del>
            <w:r w:rsidRPr="000154EA">
              <w:rPr>
                <w:rFonts w:ascii="Arial Narrow" w:hAnsi="Arial Narrow"/>
                <w:b/>
              </w:rPr>
              <w:t>vyhradzuje právo</w:t>
            </w:r>
            <w:r w:rsidRPr="00D24514">
              <w:rPr>
                <w:rFonts w:ascii="Arial Narrow" w:hAnsi="Arial Narrow"/>
                <w:b/>
              </w:rPr>
              <w:t xml:space="preserve"> počas trvania výzvy aktualizovať konečné termíny jednotlivých hodnotiacich kôl</w:t>
            </w:r>
            <w:r w:rsidR="00AD0B91" w:rsidRPr="00D24514">
              <w:rPr>
                <w:rFonts w:ascii="Arial Narrow" w:hAnsi="Arial Narrow"/>
                <w:b/>
              </w:rPr>
              <w:t>, resp. upraviť interval pre</w:t>
            </w:r>
            <w:r w:rsidR="00B34FD7" w:rsidRPr="00D24514">
              <w:rPr>
                <w:rFonts w:ascii="Arial Narrow" w:hAnsi="Arial Narrow"/>
                <w:b/>
              </w:rPr>
              <w:t xml:space="preserve"> uzavretie hodnotiacich kôl</w:t>
            </w:r>
            <w:r w:rsidRPr="00D24514">
              <w:rPr>
                <w:rFonts w:ascii="Arial Narrow" w:hAnsi="Arial Narrow"/>
                <w:b/>
              </w:rPr>
              <w:t>. Aktualizácia hodnotiacich kôl sa nepovažuje za zmenu výzvy.</w:t>
            </w:r>
          </w:p>
          <w:p w14:paraId="2AC5AD62" w14:textId="77777777" w:rsidR="00B21B61" w:rsidRPr="00D24514" w:rsidRDefault="00B21B61" w:rsidP="00B21B61">
            <w:pPr>
              <w:spacing w:before="120" w:after="240"/>
              <w:jc w:val="both"/>
              <w:rPr>
                <w:rFonts w:ascii="Arial Narrow" w:hAnsi="Arial Narrow"/>
              </w:rPr>
            </w:pPr>
          </w:p>
          <w:p w14:paraId="6F9D3640" w14:textId="77777777" w:rsidR="009506CB" w:rsidRPr="00D24514" w:rsidRDefault="009506CB" w:rsidP="00B21B61">
            <w:pPr>
              <w:pStyle w:val="Default"/>
              <w:spacing w:before="240" w:after="240" w:line="360" w:lineRule="auto"/>
              <w:jc w:val="center"/>
              <w:rPr>
                <w:rFonts w:ascii="Arial Narrow" w:hAnsi="Arial Narrow"/>
                <w:b/>
              </w:rPr>
            </w:pPr>
            <w:r w:rsidRPr="00D24514">
              <w:rPr>
                <w:rFonts w:ascii="Arial Narrow" w:hAnsi="Arial Narrow"/>
                <w:b/>
              </w:rPr>
              <w:t>Harmonogram hodnotiacich kôl</w:t>
            </w:r>
          </w:p>
          <w:tbl>
            <w:tblPr>
              <w:tblW w:w="0" w:type="auto"/>
              <w:tblCellMar>
                <w:left w:w="0" w:type="dxa"/>
                <w:right w:w="0" w:type="dxa"/>
              </w:tblCellMar>
              <w:tblLook w:val="04A0" w:firstRow="1" w:lastRow="0" w:firstColumn="1" w:lastColumn="0" w:noHBand="0" w:noVBand="1"/>
            </w:tblPr>
            <w:tblGrid>
              <w:gridCol w:w="572"/>
              <w:gridCol w:w="9959"/>
            </w:tblGrid>
            <w:tr w:rsidR="004A0B01" w:rsidRPr="00D24514" w14:paraId="0D451504" w14:textId="77777777" w:rsidTr="00E85128">
              <w:trPr>
                <w:trHeight w:val="416"/>
              </w:trPr>
              <w:tc>
                <w:tcPr>
                  <w:tcW w:w="0" w:type="auto"/>
                  <w:vMerge w:val="restart"/>
                  <w:tcBorders>
                    <w:top w:val="single" w:sz="8" w:space="0" w:color="auto"/>
                    <w:left w:val="single" w:sz="8" w:space="0" w:color="auto"/>
                    <w:bottom w:val="single" w:sz="8" w:space="0" w:color="auto"/>
                    <w:right w:val="single" w:sz="8" w:space="0" w:color="auto"/>
                  </w:tcBorders>
                  <w:shd w:val="clear" w:color="auto" w:fill="A6A6A6"/>
                  <w:tcMar>
                    <w:top w:w="0" w:type="dxa"/>
                    <w:left w:w="108" w:type="dxa"/>
                    <w:bottom w:w="0" w:type="dxa"/>
                    <w:right w:w="108" w:type="dxa"/>
                  </w:tcMar>
                  <w:textDirection w:val="btLr"/>
                  <w:vAlign w:val="center"/>
                  <w:hideMark/>
                </w:tcPr>
                <w:p w14:paraId="7D371F6C" w14:textId="77777777" w:rsidR="004A0B01" w:rsidRPr="00D24514" w:rsidRDefault="004A0B01" w:rsidP="00B12657">
                  <w:pPr>
                    <w:spacing w:before="60" w:after="60"/>
                    <w:ind w:right="-164"/>
                    <w:jc w:val="center"/>
                    <w:rPr>
                      <w:rFonts w:ascii="Arial Narrow" w:eastAsiaTheme="minorHAnsi" w:hAnsi="Arial Narrow"/>
                      <w:b/>
                      <w:bCs/>
                      <w:sz w:val="20"/>
                    </w:rPr>
                  </w:pPr>
                  <w:r w:rsidRPr="00D24514">
                    <w:rPr>
                      <w:rFonts w:ascii="Arial Narrow" w:hAnsi="Arial Narrow"/>
                      <w:b/>
                      <w:bCs/>
                      <w:sz w:val="20"/>
                    </w:rPr>
                    <w:t>Rok</w:t>
                  </w:r>
                  <w:r w:rsidR="000E35E7" w:rsidRPr="00D24514">
                    <w:rPr>
                      <w:rFonts w:ascii="Arial Narrow" w:hAnsi="Arial Narrow"/>
                      <w:b/>
                      <w:bCs/>
                      <w:sz w:val="20"/>
                    </w:rPr>
                    <w:t xml:space="preserve"> n</w:t>
                  </w:r>
                </w:p>
              </w:tc>
              <w:tc>
                <w:tcPr>
                  <w:tcW w:w="9959" w:type="dxa"/>
                  <w:tcBorders>
                    <w:top w:val="single" w:sz="8" w:space="0" w:color="auto"/>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hideMark/>
                </w:tcPr>
                <w:p w14:paraId="46BD5AE9" w14:textId="77777777" w:rsidR="004A0B01" w:rsidRPr="00D24514" w:rsidRDefault="004A0B01">
                  <w:pPr>
                    <w:spacing w:before="60" w:after="60"/>
                    <w:ind w:right="-164"/>
                    <w:jc w:val="center"/>
                    <w:rPr>
                      <w:rFonts w:ascii="Arial Narrow" w:eastAsiaTheme="minorHAnsi" w:hAnsi="Arial Narrow"/>
                      <w:b/>
                      <w:bCs/>
                      <w:szCs w:val="22"/>
                    </w:rPr>
                  </w:pPr>
                  <w:r w:rsidRPr="00D24514">
                    <w:rPr>
                      <w:rFonts w:ascii="Arial Narrow" w:hAnsi="Arial Narrow"/>
                      <w:b/>
                      <w:bCs/>
                      <w:sz w:val="20"/>
                    </w:rPr>
                    <w:t>Hodnotiace kolo n</w:t>
                  </w:r>
                </w:p>
                <w:p w14:paraId="69556D0A" w14:textId="77777777" w:rsidR="004A0B01" w:rsidRPr="00D24514" w:rsidRDefault="004A0B01" w:rsidP="00D6796F">
                  <w:pPr>
                    <w:spacing w:before="60" w:after="60"/>
                    <w:ind w:right="-164"/>
                    <w:jc w:val="center"/>
                    <w:rPr>
                      <w:rFonts w:ascii="Arial Narrow" w:eastAsiaTheme="minorHAnsi" w:hAnsi="Arial Narrow"/>
                      <w:b/>
                      <w:bCs/>
                      <w:sz w:val="20"/>
                    </w:rPr>
                  </w:pPr>
                  <w:r w:rsidRPr="00D24514">
                    <w:rPr>
                      <w:rFonts w:ascii="Arial Narrow" w:hAnsi="Arial Narrow"/>
                      <w:i/>
                      <w:iCs/>
                      <w:sz w:val="20"/>
                    </w:rPr>
                    <w:t xml:space="preserve">(Uzavretie jednotlivých hodnotiacich kôl </w:t>
                  </w:r>
                  <w:r w:rsidR="00D6796F" w:rsidRPr="00D24514">
                    <w:rPr>
                      <w:rFonts w:ascii="Arial Narrow" w:hAnsi="Arial Narrow"/>
                      <w:i/>
                      <w:iCs/>
                      <w:sz w:val="20"/>
                    </w:rPr>
                    <w:t>v určenom intervale</w:t>
                  </w:r>
                  <w:r w:rsidRPr="00D24514">
                    <w:rPr>
                      <w:rFonts w:ascii="Arial Narrow" w:hAnsi="Arial Narrow"/>
                      <w:i/>
                      <w:iCs/>
                      <w:sz w:val="20"/>
                    </w:rPr>
                    <w:t>)</w:t>
                  </w:r>
                </w:p>
              </w:tc>
            </w:tr>
            <w:tr w:rsidR="004A0B01" w:rsidRPr="00D24514" w14:paraId="0670C799" w14:textId="77777777" w:rsidTr="00E85128">
              <w:trPr>
                <w:trHeight w:val="422"/>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E440203" w14:textId="77777777" w:rsidR="004A0B01" w:rsidRPr="00D24514" w:rsidRDefault="004A0B01">
                  <w:pPr>
                    <w:rPr>
                      <w:rFonts w:ascii="Arial Narrow" w:eastAsiaTheme="minorHAnsi" w:hAnsi="Arial Narrow"/>
                      <w:b/>
                      <w:bCs/>
                      <w:sz w:val="20"/>
                    </w:rPr>
                  </w:pPr>
                </w:p>
              </w:tc>
              <w:tc>
                <w:tcPr>
                  <w:tcW w:w="9959" w:type="dxa"/>
                  <w:tcBorders>
                    <w:top w:val="nil"/>
                    <w:left w:val="nil"/>
                    <w:bottom w:val="single" w:sz="8" w:space="0" w:color="auto"/>
                    <w:right w:val="single" w:sz="8" w:space="0" w:color="auto"/>
                  </w:tcBorders>
                  <w:tcMar>
                    <w:top w:w="0" w:type="dxa"/>
                    <w:left w:w="108" w:type="dxa"/>
                    <w:bottom w:w="0" w:type="dxa"/>
                    <w:right w:w="108" w:type="dxa"/>
                  </w:tcMar>
                  <w:hideMark/>
                </w:tcPr>
                <w:p w14:paraId="020DF27A" w14:textId="77777777" w:rsidR="004A0B01" w:rsidRPr="00D24514" w:rsidRDefault="004A0B01">
                  <w:pPr>
                    <w:spacing w:before="60" w:after="60"/>
                    <w:jc w:val="center"/>
                    <w:rPr>
                      <w:rFonts w:ascii="Arial Narrow" w:eastAsiaTheme="minorHAnsi" w:hAnsi="Arial Narrow"/>
                      <w:szCs w:val="22"/>
                    </w:rPr>
                  </w:pPr>
                  <w:r w:rsidRPr="00D24514">
                    <w:rPr>
                      <w:rFonts w:ascii="Arial Narrow" w:hAnsi="Arial Narrow"/>
                      <w:b/>
                      <w:bCs/>
                      <w:sz w:val="20"/>
                    </w:rPr>
                    <w:t>Konečný termín hodnotiaceho kola</w:t>
                  </w:r>
                  <w:r w:rsidRPr="00D24514">
                    <w:rPr>
                      <w:rFonts w:ascii="Arial Narrow" w:hAnsi="Arial Narrow"/>
                      <w:sz w:val="20"/>
                    </w:rPr>
                    <w:t xml:space="preserve"> </w:t>
                  </w:r>
                </w:p>
                <w:p w14:paraId="6C1BED70" w14:textId="0C8B35D5" w:rsidR="004A0B01" w:rsidRPr="00D24514" w:rsidRDefault="004A0B01" w:rsidP="006F50AF">
                  <w:pPr>
                    <w:spacing w:before="60" w:after="60"/>
                    <w:jc w:val="center"/>
                    <w:rPr>
                      <w:rFonts w:ascii="Arial Narrow" w:eastAsiaTheme="minorHAnsi" w:hAnsi="Arial Narrow"/>
                      <w:sz w:val="20"/>
                    </w:rPr>
                  </w:pPr>
                  <w:r w:rsidRPr="00D24514">
                    <w:rPr>
                      <w:rFonts w:ascii="Arial Narrow" w:hAnsi="Arial Narrow"/>
                      <w:sz w:val="20"/>
                    </w:rPr>
                    <w:t>(</w:t>
                  </w:r>
                  <w:r w:rsidRPr="00D24514">
                    <w:rPr>
                      <w:rFonts w:ascii="Arial Narrow" w:hAnsi="Arial Narrow"/>
                      <w:i/>
                      <w:iCs/>
                      <w:sz w:val="20"/>
                    </w:rPr>
                    <w:t xml:space="preserve">lehota </w:t>
                  </w:r>
                  <w:ins w:id="40" w:author="Autor">
                    <w:r w:rsidR="008516CD">
                      <w:rPr>
                        <w:rFonts w:ascii="Arial Narrow" w:hAnsi="Arial Narrow"/>
                        <w:i/>
                        <w:iCs/>
                        <w:sz w:val="20"/>
                      </w:rPr>
                      <w:t>70</w:t>
                    </w:r>
                  </w:ins>
                  <w:del w:id="41" w:author="Autor">
                    <w:r w:rsidRPr="00D24514" w:rsidDel="008516CD">
                      <w:rPr>
                        <w:rFonts w:ascii="Arial Narrow" w:hAnsi="Arial Narrow"/>
                        <w:i/>
                        <w:iCs/>
                        <w:sz w:val="20"/>
                      </w:rPr>
                      <w:delText>35</w:delText>
                    </w:r>
                  </w:del>
                  <w:r w:rsidRPr="00D24514">
                    <w:rPr>
                      <w:rFonts w:ascii="Arial Narrow" w:hAnsi="Arial Narrow"/>
                      <w:i/>
                      <w:iCs/>
                      <w:sz w:val="20"/>
                    </w:rPr>
                    <w:t xml:space="preserve"> pracovných dní na vydanie rozhodnutia o žiadosti o NFP začína </w:t>
                  </w:r>
                  <w:r w:rsidR="006F50AF" w:rsidRPr="00D24514">
                    <w:rPr>
                      <w:rFonts w:ascii="Arial Narrow" w:hAnsi="Arial Narrow"/>
                      <w:i/>
                      <w:iCs/>
                      <w:sz w:val="20"/>
                    </w:rPr>
                    <w:t xml:space="preserve">plynúť pracovným </w:t>
                  </w:r>
                  <w:r w:rsidRPr="00D24514">
                    <w:rPr>
                      <w:rFonts w:ascii="Arial Narrow" w:hAnsi="Arial Narrow"/>
                      <w:i/>
                      <w:iCs/>
                      <w:sz w:val="20"/>
                    </w:rPr>
                    <w:t>dňom nasledujúcim po konečnom termíne príslušného hodnotiaceho kola</w:t>
                  </w:r>
                  <w:r w:rsidRPr="00D24514">
                    <w:rPr>
                      <w:rFonts w:ascii="Arial Narrow" w:hAnsi="Arial Narrow"/>
                      <w:sz w:val="20"/>
                    </w:rPr>
                    <w:t>)</w:t>
                  </w:r>
                </w:p>
              </w:tc>
            </w:tr>
            <w:tr w:rsidR="004A0B01" w:rsidRPr="00D24514" w14:paraId="3DF166DF" w14:textId="77777777" w:rsidTr="00E85128">
              <w:trPr>
                <w:trHeight w:val="422"/>
              </w:trPr>
              <w:tc>
                <w:tcPr>
                  <w:tcW w:w="0" w:type="auto"/>
                  <w:shd w:val="clear" w:color="auto" w:fill="FFFFFF"/>
                  <w:tcMar>
                    <w:top w:w="0" w:type="dxa"/>
                    <w:left w:w="108" w:type="dxa"/>
                    <w:bottom w:w="0" w:type="dxa"/>
                    <w:right w:w="108" w:type="dxa"/>
                  </w:tcMar>
                  <w:textDirection w:val="btLr"/>
                </w:tcPr>
                <w:p w14:paraId="2FA5DDF9" w14:textId="77777777" w:rsidR="004A0B01" w:rsidRPr="00D24514" w:rsidRDefault="004A0B01">
                  <w:pPr>
                    <w:spacing w:before="60" w:after="60"/>
                    <w:ind w:left="113" w:right="113"/>
                    <w:jc w:val="right"/>
                    <w:rPr>
                      <w:rFonts w:ascii="Arial Narrow" w:eastAsiaTheme="minorHAnsi" w:hAnsi="Arial Narrow"/>
                      <w:b/>
                      <w:bCs/>
                      <w:sz w:val="20"/>
                    </w:rPr>
                  </w:pPr>
                </w:p>
              </w:tc>
              <w:tc>
                <w:tcPr>
                  <w:tcW w:w="9959" w:type="dxa"/>
                  <w:shd w:val="clear" w:color="auto" w:fill="FFFFFF"/>
                  <w:tcMar>
                    <w:top w:w="0" w:type="dxa"/>
                    <w:left w:w="108" w:type="dxa"/>
                    <w:bottom w:w="0" w:type="dxa"/>
                    <w:right w:w="108" w:type="dxa"/>
                  </w:tcMar>
                </w:tcPr>
                <w:p w14:paraId="09416570" w14:textId="7C03ED15" w:rsidR="004A0B01" w:rsidRPr="00D24514" w:rsidRDefault="00567AC2" w:rsidP="00E85128">
                  <w:pPr>
                    <w:spacing w:before="240" w:after="240"/>
                    <w:jc w:val="center"/>
                    <w:rPr>
                      <w:rFonts w:ascii="Arial Narrow" w:hAnsi="Arial Narrow" w:cs="Arial"/>
                      <w:b/>
                      <w:color w:val="000000"/>
                      <w:sz w:val="24"/>
                      <w:szCs w:val="24"/>
                      <w:lang w:eastAsia="en-AU"/>
                    </w:rPr>
                  </w:pPr>
                  <w:r w:rsidRPr="00D24514">
                    <w:rPr>
                      <w:rFonts w:ascii="Arial Narrow" w:hAnsi="Arial Narrow" w:cs="Arial"/>
                      <w:b/>
                      <w:color w:val="000000"/>
                      <w:sz w:val="24"/>
                      <w:szCs w:val="24"/>
                      <w:lang w:eastAsia="en-AU"/>
                    </w:rPr>
                    <w:t>Stanovené hodnotiace kolá</w:t>
                  </w:r>
                  <w:r w:rsidR="00B34FD7" w:rsidRPr="00D24514">
                    <w:rPr>
                      <w:rFonts w:ascii="Arial Narrow" w:hAnsi="Arial Narrow" w:cs="Arial"/>
                      <w:b/>
                      <w:color w:val="000000"/>
                      <w:sz w:val="24"/>
                      <w:szCs w:val="24"/>
                      <w:lang w:eastAsia="en-AU"/>
                    </w:rPr>
                    <w:t xml:space="preserve"> na</w:t>
                  </w:r>
                  <w:r w:rsidRPr="00D24514">
                    <w:rPr>
                      <w:rFonts w:ascii="Arial Narrow" w:hAnsi="Arial Narrow" w:cs="Arial"/>
                      <w:b/>
                      <w:color w:val="000000"/>
                      <w:sz w:val="24"/>
                      <w:szCs w:val="24"/>
                      <w:lang w:eastAsia="en-AU"/>
                    </w:rPr>
                    <w:t xml:space="preserve"> rok </w:t>
                  </w:r>
                  <w:r w:rsidR="00DE7A30">
                    <w:rPr>
                      <w:rFonts w:ascii="Arial Narrow" w:hAnsi="Arial Narrow" w:cs="Arial"/>
                      <w:b/>
                      <w:color w:val="000000"/>
                      <w:sz w:val="24"/>
                      <w:szCs w:val="24"/>
                      <w:lang w:eastAsia="en-AU"/>
                    </w:rPr>
                    <w:t>2016</w:t>
                  </w:r>
                </w:p>
                <w:tbl>
                  <w:tblPr>
                    <w:tblStyle w:val="Mriekatabuky"/>
                    <w:tblW w:w="0" w:type="auto"/>
                    <w:jc w:val="center"/>
                    <w:tblLook w:val="04A0" w:firstRow="1" w:lastRow="0" w:firstColumn="1" w:lastColumn="0" w:noHBand="0" w:noVBand="1"/>
                  </w:tblPr>
                  <w:tblGrid>
                    <w:gridCol w:w="2086"/>
                    <w:gridCol w:w="2126"/>
                    <w:gridCol w:w="2126"/>
                  </w:tblGrid>
                  <w:tr w:rsidR="00BB52E7" w:rsidRPr="00D24514" w14:paraId="696B607A" w14:textId="11FFE0FB" w:rsidTr="00BB52E7">
                    <w:trPr>
                      <w:jc w:val="center"/>
                    </w:trPr>
                    <w:tc>
                      <w:tcPr>
                        <w:tcW w:w="2086" w:type="dxa"/>
                        <w:shd w:val="clear" w:color="auto" w:fill="95B3D7" w:themeFill="accent1" w:themeFillTint="99"/>
                      </w:tcPr>
                      <w:p w14:paraId="3D28A9C6" w14:textId="6C403270" w:rsidR="00BB52E7" w:rsidRPr="00D24514" w:rsidRDefault="00BB52E7" w:rsidP="001F283E">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D24514">
                          <w:rPr>
                            <w:rFonts w:ascii="Arial Narrow" w:hAnsi="Arial Narrow"/>
                            <w:b/>
                            <w:bCs/>
                            <w:sz w:val="20"/>
                          </w:rPr>
                          <w:t>zavreti</w:t>
                        </w:r>
                        <w:r>
                          <w:rPr>
                            <w:rFonts w:ascii="Arial Narrow" w:hAnsi="Arial Narrow"/>
                            <w:b/>
                            <w:bCs/>
                            <w:sz w:val="20"/>
                          </w:rPr>
                          <w:t>a</w:t>
                        </w:r>
                        <w:r w:rsidRPr="00D24514">
                          <w:rPr>
                            <w:rFonts w:ascii="Arial Narrow" w:hAnsi="Arial Narrow"/>
                            <w:b/>
                            <w:bCs/>
                            <w:sz w:val="20"/>
                          </w:rPr>
                          <w:t xml:space="preserve"> hodnotiaceho kola 1</w:t>
                        </w:r>
                      </w:p>
                    </w:tc>
                    <w:tc>
                      <w:tcPr>
                        <w:tcW w:w="2126" w:type="dxa"/>
                        <w:shd w:val="clear" w:color="auto" w:fill="95B3D7" w:themeFill="accent1" w:themeFillTint="99"/>
                      </w:tcPr>
                      <w:p w14:paraId="5C05E692" w14:textId="10B195C9" w:rsidR="00BB52E7" w:rsidRPr="00D24514" w:rsidRDefault="00BB52E7" w:rsidP="001F283E">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D24514">
                          <w:rPr>
                            <w:rFonts w:ascii="Arial Narrow" w:hAnsi="Arial Narrow"/>
                            <w:b/>
                            <w:bCs/>
                            <w:sz w:val="20"/>
                          </w:rPr>
                          <w:t>zavreti</w:t>
                        </w:r>
                        <w:r>
                          <w:rPr>
                            <w:rFonts w:ascii="Arial Narrow" w:hAnsi="Arial Narrow"/>
                            <w:b/>
                            <w:bCs/>
                            <w:sz w:val="20"/>
                          </w:rPr>
                          <w:t>a</w:t>
                        </w:r>
                        <w:r w:rsidRPr="00D24514">
                          <w:rPr>
                            <w:rFonts w:ascii="Arial Narrow" w:hAnsi="Arial Narrow"/>
                            <w:b/>
                            <w:bCs/>
                            <w:sz w:val="20"/>
                          </w:rPr>
                          <w:t xml:space="preserve"> hodnotiaceho kola 2</w:t>
                        </w:r>
                      </w:p>
                    </w:tc>
                    <w:tc>
                      <w:tcPr>
                        <w:tcW w:w="2126" w:type="dxa"/>
                        <w:shd w:val="clear" w:color="auto" w:fill="95B3D7" w:themeFill="accent1" w:themeFillTint="99"/>
                      </w:tcPr>
                      <w:p w14:paraId="2066BDC6" w14:textId="033DFD5F" w:rsidR="00BB52E7" w:rsidRPr="00D24514" w:rsidRDefault="00BB52E7" w:rsidP="00535E93">
                        <w:pPr>
                          <w:spacing w:before="60" w:after="60"/>
                          <w:jc w:val="center"/>
                          <w:rPr>
                            <w:rFonts w:ascii="Arial Narrow" w:hAnsi="Arial Narrow"/>
                            <w:b/>
                            <w:bCs/>
                            <w:sz w:val="20"/>
                          </w:rPr>
                        </w:pPr>
                        <w:r>
                          <w:rPr>
                            <w:rFonts w:ascii="Arial Narrow" w:hAnsi="Arial Narrow"/>
                            <w:b/>
                            <w:bCs/>
                            <w:sz w:val="20"/>
                          </w:rPr>
                          <w:t>Termín u</w:t>
                        </w:r>
                        <w:r w:rsidRPr="00D24514">
                          <w:rPr>
                            <w:rFonts w:ascii="Arial Narrow" w:hAnsi="Arial Narrow"/>
                            <w:b/>
                            <w:bCs/>
                            <w:sz w:val="20"/>
                          </w:rPr>
                          <w:t>zavreti</w:t>
                        </w:r>
                        <w:r>
                          <w:rPr>
                            <w:rFonts w:ascii="Arial Narrow" w:hAnsi="Arial Narrow"/>
                            <w:b/>
                            <w:bCs/>
                            <w:sz w:val="20"/>
                          </w:rPr>
                          <w:t>a</w:t>
                        </w:r>
                        <w:r w:rsidRPr="00D24514">
                          <w:rPr>
                            <w:rFonts w:ascii="Arial Narrow" w:hAnsi="Arial Narrow"/>
                            <w:b/>
                            <w:bCs/>
                            <w:sz w:val="20"/>
                          </w:rPr>
                          <w:t xml:space="preserve"> hodnotiaceho kola </w:t>
                        </w:r>
                        <w:r w:rsidR="00535E93">
                          <w:rPr>
                            <w:rFonts w:ascii="Arial Narrow" w:hAnsi="Arial Narrow"/>
                            <w:b/>
                            <w:bCs/>
                            <w:sz w:val="20"/>
                          </w:rPr>
                          <w:t>n</w:t>
                        </w:r>
                      </w:p>
                    </w:tc>
                  </w:tr>
                  <w:tr w:rsidR="00BB52E7" w:rsidRPr="00D24514" w14:paraId="27C656A0" w14:textId="208B1E70" w:rsidTr="00BB52E7">
                    <w:trPr>
                      <w:trHeight w:val="580"/>
                      <w:jc w:val="center"/>
                    </w:trPr>
                    <w:tc>
                      <w:tcPr>
                        <w:tcW w:w="2086" w:type="dxa"/>
                        <w:vAlign w:val="center"/>
                      </w:tcPr>
                      <w:p w14:paraId="45622E18" w14:textId="737BF2F6" w:rsidR="00BB52E7" w:rsidRPr="00D24514" w:rsidRDefault="00BB52E7" w:rsidP="00BB52E7">
                        <w:pPr>
                          <w:spacing w:before="60" w:after="60"/>
                          <w:jc w:val="center"/>
                          <w:rPr>
                            <w:rFonts w:ascii="Arial Narrow" w:hAnsi="Arial Narrow" w:cs="Arial"/>
                            <w:color w:val="000000"/>
                            <w:sz w:val="24"/>
                            <w:szCs w:val="24"/>
                            <w:lang w:eastAsia="en-AU"/>
                          </w:rPr>
                        </w:pPr>
                        <w:r>
                          <w:rPr>
                            <w:rFonts w:ascii="Arial Narrow" w:hAnsi="Arial Narrow"/>
                            <w:bCs/>
                            <w:sz w:val="20"/>
                          </w:rPr>
                          <w:t>15</w:t>
                        </w:r>
                        <w:r w:rsidRPr="00D24514">
                          <w:rPr>
                            <w:rFonts w:ascii="Arial Narrow" w:hAnsi="Arial Narrow"/>
                            <w:bCs/>
                            <w:sz w:val="20"/>
                          </w:rPr>
                          <w:t>.</w:t>
                        </w:r>
                        <w:r>
                          <w:rPr>
                            <w:rFonts w:ascii="Arial Narrow" w:hAnsi="Arial Narrow"/>
                            <w:bCs/>
                            <w:sz w:val="20"/>
                          </w:rPr>
                          <w:t>02</w:t>
                        </w:r>
                        <w:r w:rsidRPr="00D24514">
                          <w:rPr>
                            <w:rFonts w:ascii="Arial Narrow" w:hAnsi="Arial Narrow"/>
                            <w:bCs/>
                            <w:sz w:val="20"/>
                          </w:rPr>
                          <w:t>.201</w:t>
                        </w:r>
                        <w:r>
                          <w:rPr>
                            <w:rFonts w:ascii="Arial Narrow" w:hAnsi="Arial Narrow"/>
                            <w:bCs/>
                            <w:sz w:val="20"/>
                          </w:rPr>
                          <w:t>6</w:t>
                        </w:r>
                      </w:p>
                    </w:tc>
                    <w:tc>
                      <w:tcPr>
                        <w:tcW w:w="2126" w:type="dxa"/>
                        <w:vAlign w:val="center"/>
                      </w:tcPr>
                      <w:p w14:paraId="628F1FDD" w14:textId="1B0C8BA0" w:rsidR="00BB52E7" w:rsidRPr="00D24514" w:rsidRDefault="00BB52E7" w:rsidP="00BB52E7">
                        <w:pPr>
                          <w:spacing w:before="60" w:after="60"/>
                          <w:jc w:val="center"/>
                          <w:rPr>
                            <w:rFonts w:ascii="Arial Narrow" w:hAnsi="Arial Narrow" w:cs="Arial"/>
                            <w:b/>
                            <w:color w:val="000000"/>
                            <w:sz w:val="24"/>
                            <w:szCs w:val="24"/>
                            <w:lang w:eastAsia="en-AU"/>
                          </w:rPr>
                        </w:pPr>
                        <w:r>
                          <w:rPr>
                            <w:rFonts w:ascii="Arial Narrow" w:hAnsi="Arial Narrow"/>
                            <w:bCs/>
                            <w:sz w:val="20"/>
                          </w:rPr>
                          <w:t>15</w:t>
                        </w:r>
                        <w:r w:rsidRPr="00D24514">
                          <w:rPr>
                            <w:rFonts w:ascii="Arial Narrow" w:hAnsi="Arial Narrow"/>
                            <w:bCs/>
                            <w:sz w:val="20"/>
                          </w:rPr>
                          <w:t>.</w:t>
                        </w:r>
                        <w:r>
                          <w:rPr>
                            <w:rFonts w:ascii="Arial Narrow" w:hAnsi="Arial Narrow"/>
                            <w:bCs/>
                            <w:sz w:val="20"/>
                          </w:rPr>
                          <w:t>04</w:t>
                        </w:r>
                        <w:r w:rsidRPr="00D24514">
                          <w:rPr>
                            <w:rFonts w:ascii="Arial Narrow" w:hAnsi="Arial Narrow"/>
                            <w:bCs/>
                            <w:sz w:val="20"/>
                          </w:rPr>
                          <w:t>.2016</w:t>
                        </w:r>
                      </w:p>
                    </w:tc>
                    <w:tc>
                      <w:tcPr>
                        <w:tcW w:w="2126" w:type="dxa"/>
                      </w:tcPr>
                      <w:p w14:paraId="141B696F" w14:textId="367900D2" w:rsidR="00BB52E7" w:rsidRPr="00BB52E7" w:rsidRDefault="00BB52E7" w:rsidP="00036F8E">
                        <w:pPr>
                          <w:spacing w:before="60" w:after="60"/>
                          <w:jc w:val="center"/>
                          <w:rPr>
                            <w:rFonts w:ascii="Arial Narrow" w:hAnsi="Arial Narrow"/>
                            <w:bCs/>
                            <w:sz w:val="20"/>
                          </w:rPr>
                        </w:pPr>
                        <w:r w:rsidRPr="00BB52E7">
                          <w:rPr>
                            <w:rFonts w:ascii="Arial Narrow" w:hAnsi="Arial Narrow"/>
                            <w:sz w:val="20"/>
                          </w:rPr>
                          <w:t xml:space="preserve">v intervale 2 mesiacov od termínu </w:t>
                        </w:r>
                        <w:r w:rsidR="00036F8E">
                          <w:rPr>
                            <w:rFonts w:ascii="Arial Narrow" w:hAnsi="Arial Narrow"/>
                            <w:sz w:val="20"/>
                          </w:rPr>
                          <w:t>uzavretia</w:t>
                        </w:r>
                        <w:r w:rsidRPr="00BB52E7">
                          <w:rPr>
                            <w:rFonts w:ascii="Arial Narrow" w:hAnsi="Arial Narrow"/>
                            <w:sz w:val="20"/>
                          </w:rPr>
                          <w:t xml:space="preserve"> predchádzajúceho hodnotiaceho kola</w:t>
                        </w:r>
                      </w:p>
                    </w:tc>
                  </w:tr>
                </w:tbl>
                <w:p w14:paraId="7EF5FCD5" w14:textId="77777777" w:rsidR="00F407E5" w:rsidRPr="00D24514" w:rsidRDefault="00F407E5">
                  <w:pPr>
                    <w:spacing w:before="60" w:after="60"/>
                    <w:jc w:val="center"/>
                    <w:rPr>
                      <w:rFonts w:ascii="Arial Narrow" w:hAnsi="Arial Narrow" w:cs="Arial"/>
                      <w:b/>
                      <w:color w:val="000000"/>
                      <w:sz w:val="24"/>
                      <w:szCs w:val="24"/>
                      <w:lang w:eastAsia="en-AU"/>
                    </w:rPr>
                  </w:pPr>
                </w:p>
              </w:tc>
            </w:tr>
          </w:tbl>
          <w:p w14:paraId="71045DA3" w14:textId="0F7A590D" w:rsidR="000557E5" w:rsidRPr="00D24514" w:rsidRDefault="000557E5" w:rsidP="00B21B61">
            <w:pPr>
              <w:spacing w:before="240" w:after="120"/>
              <w:ind w:firstLine="28"/>
              <w:jc w:val="both"/>
              <w:rPr>
                <w:rFonts w:ascii="Arial Narrow" w:hAnsi="Arial Narrow"/>
              </w:rPr>
            </w:pPr>
            <w:r w:rsidRPr="00D24514">
              <w:rPr>
                <w:rFonts w:ascii="Arial Narrow" w:hAnsi="Arial Narrow"/>
              </w:rPr>
              <w:t xml:space="preserve">Žiadateľ je o výsledku konania </w:t>
            </w:r>
            <w:r w:rsidR="00B70ADA" w:rsidRPr="00D24514">
              <w:rPr>
                <w:rFonts w:ascii="Arial Narrow" w:hAnsi="Arial Narrow"/>
              </w:rPr>
              <w:t xml:space="preserve">o </w:t>
            </w:r>
            <w:r w:rsidRPr="00D24514">
              <w:rPr>
                <w:rFonts w:ascii="Arial Narrow" w:hAnsi="Arial Narrow"/>
              </w:rPr>
              <w:t xml:space="preserve">predloženej žiadosti o NFP informovaný rozhodnutím RO </w:t>
            </w:r>
            <w:del w:id="42" w:author="Autor">
              <w:r w:rsidRPr="00D24514" w:rsidDel="004F2695">
                <w:rPr>
                  <w:rFonts w:ascii="Arial Narrow" w:hAnsi="Arial Narrow"/>
                </w:rPr>
                <w:delText>pre OP KŽP</w:delText>
              </w:r>
              <w:r w:rsidRPr="00D24514" w:rsidDel="004F2695">
                <w:rPr>
                  <w:rFonts w:ascii="Arial Narrow" w:hAnsi="Arial Narrow"/>
                  <w:b/>
                </w:rPr>
                <w:delText xml:space="preserve"> </w:delText>
              </w:r>
            </w:del>
            <w:r w:rsidRPr="00D24514">
              <w:rPr>
                <w:rFonts w:ascii="Arial Narrow" w:hAnsi="Arial Narrow"/>
                <w:b/>
              </w:rPr>
              <w:t>o schválení žiadosti o NFP,</w:t>
            </w:r>
            <w:ins w:id="43" w:author="Autor">
              <w:r w:rsidR="004F2695">
                <w:rPr>
                  <w:rFonts w:ascii="Arial Narrow" w:hAnsi="Arial Narrow"/>
                  <w:b/>
                </w:rPr>
                <w:t xml:space="preserve"> </w:t>
              </w:r>
            </w:ins>
            <w:del w:id="44" w:author="Autor">
              <w:r w:rsidRPr="00D24514" w:rsidDel="002B4317">
                <w:rPr>
                  <w:rFonts w:ascii="Arial Narrow" w:hAnsi="Arial Narrow"/>
                  <w:b/>
                </w:rPr>
                <w:delText xml:space="preserve"> </w:delText>
              </w:r>
            </w:del>
            <w:r w:rsidRPr="00D24514">
              <w:rPr>
                <w:rFonts w:ascii="Arial Narrow" w:hAnsi="Arial Narrow"/>
                <w:b/>
              </w:rPr>
              <w:t>o neschválení žiadosti o NFP</w:t>
            </w:r>
            <w:r w:rsidRPr="00D24514">
              <w:rPr>
                <w:rFonts w:ascii="Arial Narrow" w:hAnsi="Arial Narrow"/>
              </w:rPr>
              <w:t xml:space="preserve"> alebo rozhodnutím</w:t>
            </w:r>
            <w:r w:rsidRPr="00D24514">
              <w:rPr>
                <w:rFonts w:ascii="Arial Narrow" w:hAnsi="Arial Narrow"/>
                <w:b/>
              </w:rPr>
              <w:t xml:space="preserve"> o zastavení konania o žiadosti o NFP</w:t>
            </w:r>
            <w:r w:rsidRPr="00D24514">
              <w:rPr>
                <w:rFonts w:ascii="Arial Narrow" w:hAnsi="Arial Narrow"/>
              </w:rPr>
              <w:t xml:space="preserve">. </w:t>
            </w:r>
          </w:p>
          <w:p w14:paraId="4F89343E" w14:textId="5FBF1506" w:rsidR="00637EBF" w:rsidRPr="00D24514" w:rsidRDefault="000557E5" w:rsidP="00B21B61">
            <w:pPr>
              <w:pStyle w:val="Default"/>
              <w:spacing w:before="240" w:after="120"/>
              <w:jc w:val="both"/>
              <w:rPr>
                <w:rFonts w:ascii="Arial Narrow" w:hAnsi="Arial Narrow"/>
              </w:rPr>
            </w:pPr>
            <w:r w:rsidRPr="00D24514">
              <w:rPr>
                <w:rFonts w:ascii="Arial Narrow" w:hAnsi="Arial Narrow" w:cs="Times New Roman"/>
                <w:color w:val="auto"/>
                <w:sz w:val="22"/>
                <w:szCs w:val="20"/>
                <w:lang w:eastAsia="en-US"/>
              </w:rPr>
              <w:t xml:space="preserve">RO </w:t>
            </w:r>
            <w:del w:id="45" w:author="Autor">
              <w:r w:rsidRPr="00D24514" w:rsidDel="004F2695">
                <w:rPr>
                  <w:rFonts w:ascii="Arial Narrow" w:hAnsi="Arial Narrow" w:cs="Times New Roman"/>
                  <w:color w:val="auto"/>
                  <w:sz w:val="22"/>
                  <w:szCs w:val="20"/>
                  <w:lang w:eastAsia="en-US"/>
                </w:rPr>
                <w:delText xml:space="preserve">pre OP KŽP </w:delText>
              </w:r>
            </w:del>
            <w:r w:rsidRPr="00D24514">
              <w:rPr>
                <w:rFonts w:ascii="Arial Narrow" w:hAnsi="Arial Narrow" w:cs="Times New Roman"/>
                <w:color w:val="auto"/>
                <w:sz w:val="22"/>
                <w:szCs w:val="20"/>
                <w:lang w:eastAsia="en-US"/>
              </w:rPr>
              <w:t>zabezpečí pre všetky žiadosti o NFP schvaľované v rámci príslušného hodnotiaceho kola</w:t>
            </w:r>
            <w:r w:rsidR="00223BE1">
              <w:rPr>
                <w:rFonts w:ascii="Arial Narrow" w:hAnsi="Arial Narrow" w:cs="Times New Roman"/>
                <w:color w:val="auto"/>
                <w:sz w:val="22"/>
                <w:szCs w:val="20"/>
                <w:lang w:eastAsia="en-US"/>
              </w:rPr>
              <w:t>,</w:t>
            </w:r>
            <w:r w:rsidRPr="00D24514">
              <w:rPr>
                <w:rFonts w:ascii="Arial Narrow" w:hAnsi="Arial Narrow" w:cs="Times New Roman"/>
                <w:color w:val="auto"/>
                <w:sz w:val="22"/>
                <w:szCs w:val="20"/>
                <w:lang w:eastAsia="en-US"/>
              </w:rPr>
              <w:t xml:space="preserve"> vydanie rozhodnutia najneskôr v termíne do </w:t>
            </w:r>
            <w:ins w:id="46" w:author="Autor">
              <w:r w:rsidR="00AC217E">
                <w:rPr>
                  <w:rFonts w:ascii="Arial Narrow" w:hAnsi="Arial Narrow" w:cs="Times New Roman"/>
                  <w:b/>
                  <w:color w:val="auto"/>
                  <w:sz w:val="22"/>
                  <w:szCs w:val="20"/>
                  <w:lang w:eastAsia="en-US"/>
                </w:rPr>
                <w:t>70</w:t>
              </w:r>
            </w:ins>
            <w:del w:id="47" w:author="Autor">
              <w:r w:rsidRPr="00D24514" w:rsidDel="00AC217E">
                <w:rPr>
                  <w:rFonts w:ascii="Arial Narrow" w:hAnsi="Arial Narrow" w:cs="Times New Roman"/>
                  <w:b/>
                  <w:color w:val="auto"/>
                  <w:sz w:val="22"/>
                  <w:szCs w:val="20"/>
                  <w:lang w:eastAsia="en-US"/>
                </w:rPr>
                <w:delText>35</w:delText>
              </w:r>
            </w:del>
            <w:r w:rsidRPr="00D24514">
              <w:rPr>
                <w:rFonts w:ascii="Arial Narrow" w:hAnsi="Arial Narrow" w:cs="Times New Roman"/>
                <w:b/>
                <w:color w:val="auto"/>
                <w:sz w:val="22"/>
                <w:szCs w:val="20"/>
                <w:lang w:eastAsia="en-US"/>
              </w:rPr>
              <w:t xml:space="preserve"> pracovných dní</w:t>
            </w:r>
            <w:r w:rsidRPr="00D24514">
              <w:rPr>
                <w:rFonts w:ascii="Arial Narrow" w:hAnsi="Arial Narrow" w:cs="Times New Roman"/>
                <w:color w:val="auto"/>
                <w:sz w:val="22"/>
                <w:szCs w:val="20"/>
                <w:lang w:eastAsia="en-US"/>
              </w:rPr>
              <w:t xml:space="preserve"> </w:t>
            </w:r>
            <w:r w:rsidRPr="00D24514">
              <w:rPr>
                <w:rFonts w:ascii="Arial Narrow" w:hAnsi="Arial Narrow" w:cs="Times New Roman"/>
                <w:b/>
                <w:color w:val="auto"/>
                <w:sz w:val="22"/>
                <w:szCs w:val="20"/>
                <w:lang w:eastAsia="en-US"/>
              </w:rPr>
              <w:t>od konečného termínu príslušného hodnotiaceho kola</w:t>
            </w:r>
            <w:r w:rsidRPr="00D24514">
              <w:rPr>
                <w:rFonts w:ascii="Arial Narrow" w:hAnsi="Arial Narrow" w:cs="Times New Roman"/>
                <w:color w:val="auto"/>
                <w:sz w:val="22"/>
                <w:szCs w:val="20"/>
                <w:lang w:eastAsia="en-US"/>
              </w:rPr>
              <w:t xml:space="preserve"> (príklad priebehu zaraďovania priebežne predkladaných žiadostí o NFP do príslušných hodnotiacich kôl je uvedený v </w:t>
            </w:r>
            <w:r w:rsidRPr="00D24514">
              <w:rPr>
                <w:rFonts w:ascii="Arial Narrow" w:hAnsi="Arial Narrow" w:cs="Times New Roman"/>
                <w:i/>
                <w:color w:val="auto"/>
                <w:sz w:val="22"/>
                <w:szCs w:val="20"/>
                <w:lang w:eastAsia="en-US"/>
              </w:rPr>
              <w:t>Príručke pre žiadateľa o</w:t>
            </w:r>
            <w:r w:rsidR="006B4E74" w:rsidRPr="00D24514">
              <w:rPr>
                <w:rFonts w:ascii="Arial Narrow" w:hAnsi="Arial Narrow" w:cs="Times New Roman"/>
                <w:i/>
                <w:color w:val="auto"/>
                <w:sz w:val="22"/>
                <w:szCs w:val="20"/>
                <w:lang w:eastAsia="en-US"/>
              </w:rPr>
              <w:t> </w:t>
            </w:r>
            <w:r w:rsidRPr="00D24514">
              <w:rPr>
                <w:rFonts w:ascii="Arial Narrow" w:hAnsi="Arial Narrow" w:cs="Times New Roman"/>
                <w:i/>
                <w:color w:val="auto"/>
                <w:sz w:val="22"/>
                <w:szCs w:val="20"/>
                <w:lang w:eastAsia="en-US"/>
              </w:rPr>
              <w:t xml:space="preserve">nenávratný finančný príspevok v rámci výzvy na predkladanie žiadostí o NFP s kódom </w:t>
            </w:r>
            <w:r w:rsidRPr="00ED3269">
              <w:rPr>
                <w:rFonts w:ascii="Arial Narrow" w:hAnsi="Arial Narrow" w:cs="Times New Roman"/>
                <w:i/>
                <w:color w:val="auto"/>
                <w:sz w:val="22"/>
                <w:szCs w:val="20"/>
                <w:lang w:eastAsia="en-US"/>
              </w:rPr>
              <w:t>OPKZP-PO1-</w:t>
            </w:r>
            <w:r w:rsidR="006E07DC" w:rsidRPr="00ED3269">
              <w:rPr>
                <w:rFonts w:ascii="Arial Narrow" w:hAnsi="Arial Narrow" w:cs="Times New Roman"/>
                <w:i/>
                <w:color w:val="auto"/>
                <w:sz w:val="22"/>
                <w:szCs w:val="20"/>
                <w:lang w:eastAsia="en-US"/>
              </w:rPr>
              <w:t>S</w:t>
            </w:r>
            <w:r w:rsidRPr="00ED3269">
              <w:rPr>
                <w:rFonts w:ascii="Arial Narrow" w:hAnsi="Arial Narrow" w:cs="Times New Roman"/>
                <w:i/>
                <w:color w:val="auto"/>
                <w:sz w:val="22"/>
                <w:szCs w:val="20"/>
                <w:lang w:eastAsia="en-US"/>
              </w:rPr>
              <w:t>C12</w:t>
            </w:r>
            <w:r w:rsidR="00F734FC" w:rsidRPr="00ED3269">
              <w:rPr>
                <w:rFonts w:ascii="Arial Narrow" w:hAnsi="Arial Narrow" w:cs="Times New Roman"/>
                <w:i/>
                <w:color w:val="auto"/>
                <w:sz w:val="22"/>
                <w:szCs w:val="20"/>
                <w:lang w:eastAsia="en-US"/>
              </w:rPr>
              <w:t>3</w:t>
            </w:r>
            <w:r w:rsidRPr="00ED3269">
              <w:rPr>
                <w:rFonts w:ascii="Arial Narrow" w:hAnsi="Arial Narrow" w:cs="Times New Roman"/>
                <w:i/>
                <w:color w:val="auto"/>
                <w:sz w:val="22"/>
                <w:szCs w:val="20"/>
                <w:lang w:eastAsia="en-US"/>
              </w:rPr>
              <w:t>-</w:t>
            </w:r>
            <w:r w:rsidR="006E07DC" w:rsidRPr="00ED3269">
              <w:rPr>
                <w:rFonts w:ascii="Arial Narrow" w:hAnsi="Arial Narrow" w:cs="Times New Roman"/>
                <w:i/>
                <w:color w:val="auto"/>
                <w:sz w:val="22"/>
                <w:szCs w:val="20"/>
                <w:lang w:eastAsia="en-US"/>
              </w:rPr>
              <w:t>2015</w:t>
            </w:r>
            <w:r w:rsidR="001D43AA" w:rsidRPr="00ED3269">
              <w:rPr>
                <w:rFonts w:ascii="Arial Narrow" w:hAnsi="Arial Narrow" w:cs="Times New Roman"/>
                <w:i/>
                <w:color w:val="auto"/>
                <w:sz w:val="22"/>
                <w:szCs w:val="20"/>
                <w:lang w:eastAsia="en-US"/>
              </w:rPr>
              <w:t>-</w:t>
            </w:r>
            <w:r w:rsidR="00BB52E7" w:rsidRPr="00ED3269">
              <w:rPr>
                <w:rFonts w:ascii="Arial Narrow" w:hAnsi="Arial Narrow" w:cs="Times New Roman"/>
                <w:i/>
                <w:color w:val="auto"/>
                <w:sz w:val="22"/>
                <w:szCs w:val="20"/>
                <w:lang w:eastAsia="en-US"/>
              </w:rPr>
              <w:t>8</w:t>
            </w:r>
            <w:r w:rsidR="0079596A" w:rsidRPr="00D24514">
              <w:rPr>
                <w:rFonts w:ascii="Arial Narrow" w:hAnsi="Arial Narrow" w:cs="Times New Roman"/>
                <w:color w:val="auto"/>
                <w:sz w:val="22"/>
                <w:szCs w:val="20"/>
                <w:lang w:eastAsia="en-US"/>
              </w:rPr>
              <w:t>, ktorá tvorí prílohu č. 2 výzvy</w:t>
            </w:r>
            <w:r w:rsidRPr="00D24514">
              <w:rPr>
                <w:rFonts w:ascii="Arial Narrow" w:hAnsi="Arial Narrow" w:cs="Times New Roman"/>
                <w:color w:val="auto"/>
                <w:sz w:val="22"/>
                <w:szCs w:val="20"/>
                <w:lang w:eastAsia="en-US"/>
              </w:rPr>
              <w:t xml:space="preserve"> (ďalej len ,,Príručka pre žiadateľa“), </w:t>
            </w:r>
            <w:r w:rsidR="0079596A" w:rsidRPr="00D24514">
              <w:rPr>
                <w:rFonts w:ascii="Arial Narrow" w:hAnsi="Arial Narrow" w:cs="Times New Roman"/>
                <w:color w:val="auto"/>
                <w:sz w:val="22"/>
                <w:szCs w:val="20"/>
                <w:lang w:eastAsia="en-US"/>
              </w:rPr>
              <w:t>kapitola 4</w:t>
            </w:r>
            <w:r w:rsidRPr="00D24514">
              <w:rPr>
                <w:rFonts w:ascii="Arial Narrow" w:hAnsi="Arial Narrow" w:cs="Times New Roman"/>
                <w:color w:val="auto"/>
                <w:sz w:val="22"/>
                <w:szCs w:val="20"/>
                <w:lang w:eastAsia="en-US"/>
              </w:rPr>
              <w:t xml:space="preserve">). Do lehoty na vydanie rozhodnutia sa nezapočítava </w:t>
            </w:r>
            <w:ins w:id="48" w:author="Autor">
              <w:r w:rsidR="004F2695">
                <w:rPr>
                  <w:rFonts w:ascii="Arial Narrow" w:hAnsi="Arial Narrow" w:cs="Times New Roman"/>
                  <w:color w:val="auto"/>
                  <w:sz w:val="22"/>
                  <w:szCs w:val="20"/>
                  <w:lang w:eastAsia="en-US"/>
                </w:rPr>
                <w:t>doba</w:t>
              </w:r>
            </w:ins>
            <w:del w:id="49" w:author="Autor">
              <w:r w:rsidRPr="00D24514" w:rsidDel="004F2695">
                <w:rPr>
                  <w:rFonts w:ascii="Arial Narrow" w:hAnsi="Arial Narrow" w:cs="Times New Roman"/>
                  <w:color w:val="auto"/>
                  <w:sz w:val="22"/>
                  <w:szCs w:val="20"/>
                  <w:lang w:eastAsia="en-US"/>
                </w:rPr>
                <w:delText>lehota</w:delText>
              </w:r>
            </w:del>
            <w:r w:rsidRPr="00D24514">
              <w:rPr>
                <w:rFonts w:ascii="Arial Narrow" w:hAnsi="Arial Narrow" w:cs="Times New Roman"/>
                <w:color w:val="auto"/>
                <w:sz w:val="22"/>
                <w:szCs w:val="20"/>
                <w:lang w:eastAsia="en-US"/>
              </w:rPr>
              <w:t xml:space="preserve"> potrebná na predloženie chýbajúcich náležitostí zo strany žiadateľa</w:t>
            </w:r>
            <w:ins w:id="50" w:author="Autor">
              <w:r w:rsidR="004F2695">
                <w:rPr>
                  <w:rFonts w:ascii="Arial Narrow" w:hAnsi="Arial Narrow" w:cs="Times New Roman"/>
                  <w:color w:val="auto"/>
                  <w:sz w:val="22"/>
                  <w:szCs w:val="20"/>
                  <w:lang w:eastAsia="en-US"/>
                </w:rPr>
                <w:t xml:space="preserve"> ako aj </w:t>
              </w:r>
              <w:r w:rsidR="004F2695" w:rsidRPr="00093503">
                <w:rPr>
                  <w:rFonts w:ascii="Arial Narrow" w:hAnsi="Arial Narrow" w:cs="Times New Roman"/>
                  <w:color w:val="auto"/>
                  <w:sz w:val="22"/>
                  <w:szCs w:val="20"/>
                  <w:lang w:eastAsia="en-US"/>
                </w:rPr>
                <w:t>doba potrebná na overenie splnenia podmienky poskytnutia príspevku „</w:t>
              </w:r>
              <w:r w:rsidR="004F2695" w:rsidRPr="00A56405">
                <w:rPr>
                  <w:rFonts w:ascii="Arial Narrow" w:hAnsi="Arial Narrow" w:cs="Times New Roman"/>
                  <w:i/>
                  <w:color w:val="auto"/>
                  <w:sz w:val="22"/>
                  <w:szCs w:val="20"/>
                  <w:lang w:eastAsia="en-US"/>
                </w:rPr>
                <w:t>Oprávnenosť z</w:t>
              </w:r>
              <w:r w:rsidR="004F2695">
                <w:rPr>
                  <w:rFonts w:ascii="Arial Narrow" w:hAnsi="Arial Narrow" w:cs="Times New Roman"/>
                  <w:i/>
                  <w:color w:val="auto"/>
                  <w:sz w:val="22"/>
                  <w:szCs w:val="20"/>
                  <w:lang w:eastAsia="en-US"/>
                </w:rPr>
                <w:t> </w:t>
              </w:r>
              <w:r w:rsidR="004F2695" w:rsidRPr="00A56405">
                <w:rPr>
                  <w:rFonts w:ascii="Arial Narrow" w:hAnsi="Arial Narrow" w:cs="Times New Roman"/>
                  <w:i/>
                  <w:color w:val="auto"/>
                  <w:sz w:val="22"/>
                  <w:szCs w:val="20"/>
                  <w:lang w:eastAsia="en-US"/>
                </w:rPr>
                <w:t>hľadiska preukázania súladu s požiadavkami v oblasti posudzovania vplyvov navrhovanej činnosti na životné prostredie</w:t>
              </w:r>
              <w:r w:rsidR="004F2695" w:rsidRPr="00093503">
                <w:rPr>
                  <w:rFonts w:ascii="Arial Narrow" w:hAnsi="Arial Narrow" w:cs="Times New Roman"/>
                  <w:color w:val="auto"/>
                  <w:sz w:val="22"/>
                  <w:szCs w:val="20"/>
                  <w:lang w:eastAsia="en-US"/>
                </w:rPr>
                <w:t>“</w:t>
              </w:r>
            </w:ins>
            <w:r w:rsidRPr="00D24514">
              <w:rPr>
                <w:rFonts w:ascii="Arial Narrow" w:hAnsi="Arial Narrow" w:cs="Times New Roman"/>
                <w:color w:val="auto"/>
                <w:sz w:val="22"/>
                <w:szCs w:val="20"/>
                <w:lang w:eastAsia="en-US"/>
              </w:rPr>
              <w:t xml:space="preserve">. </w:t>
            </w:r>
            <w:del w:id="51" w:author="Autor">
              <w:r w:rsidR="000154EA" w:rsidRPr="000154EA" w:rsidDel="004F2695">
                <w:rPr>
                  <w:rFonts w:ascii="Arial Narrow" w:hAnsi="Arial Narrow" w:cs="Times New Roman"/>
                  <w:color w:val="auto"/>
                  <w:sz w:val="22"/>
                  <w:szCs w:val="20"/>
                  <w:lang w:eastAsia="en-US"/>
                </w:rPr>
                <w:delText>Prerušená lehota plynie ďalej dňom doručenia chýbajúcich náležitostí RO</w:delText>
              </w:r>
              <w:r w:rsidR="000154EA" w:rsidDel="004F2695">
                <w:rPr>
                  <w:rFonts w:ascii="Arial Narrow" w:hAnsi="Arial Narrow" w:cs="Times New Roman"/>
                  <w:color w:val="auto"/>
                  <w:sz w:val="22"/>
                  <w:szCs w:val="20"/>
                  <w:lang w:eastAsia="en-US"/>
                </w:rPr>
                <w:delText>.</w:delText>
              </w:r>
              <w:r w:rsidR="000154EA" w:rsidRPr="000154EA" w:rsidDel="004F2695">
                <w:rPr>
                  <w:rFonts w:ascii="Arial Narrow" w:hAnsi="Arial Narrow" w:cs="Times New Roman"/>
                  <w:color w:val="auto"/>
                  <w:sz w:val="22"/>
                  <w:szCs w:val="20"/>
                  <w:lang w:eastAsia="en-US"/>
                </w:rPr>
                <w:delText xml:space="preserve"> Uvedená </w:delText>
              </w:r>
            </w:del>
            <w:ins w:id="52" w:author="Autor">
              <w:r w:rsidR="004F2695">
                <w:rPr>
                  <w:rFonts w:ascii="Arial Narrow" w:hAnsi="Arial Narrow" w:cs="Times New Roman"/>
                  <w:color w:val="auto"/>
                  <w:sz w:val="22"/>
                  <w:szCs w:val="20"/>
                  <w:lang w:eastAsia="en-US"/>
                </w:rPr>
                <w:t>L</w:t>
              </w:r>
            </w:ins>
            <w:del w:id="53" w:author="Autor">
              <w:r w:rsidR="000154EA" w:rsidRPr="000154EA" w:rsidDel="004F2695">
                <w:rPr>
                  <w:rFonts w:ascii="Arial Narrow" w:hAnsi="Arial Narrow" w:cs="Times New Roman"/>
                  <w:color w:val="auto"/>
                  <w:sz w:val="22"/>
                  <w:szCs w:val="20"/>
                  <w:lang w:eastAsia="en-US"/>
                </w:rPr>
                <w:delText>l</w:delText>
              </w:r>
            </w:del>
            <w:r w:rsidR="000154EA" w:rsidRPr="000154EA">
              <w:rPr>
                <w:rFonts w:ascii="Arial Narrow" w:hAnsi="Arial Narrow" w:cs="Times New Roman"/>
                <w:color w:val="auto"/>
                <w:sz w:val="22"/>
                <w:szCs w:val="20"/>
                <w:lang w:eastAsia="en-US"/>
              </w:rPr>
              <w:t>ehota na vydanie rozhodnutia môže byť</w:t>
            </w:r>
            <w:ins w:id="54" w:author="Autor">
              <w:r w:rsidR="004F2695">
                <w:rPr>
                  <w:rFonts w:ascii="Arial Narrow" w:hAnsi="Arial Narrow" w:cs="Times New Roman"/>
                  <w:color w:val="auto"/>
                  <w:sz w:val="22"/>
                  <w:szCs w:val="20"/>
                  <w:lang w:eastAsia="en-US"/>
                </w:rPr>
                <w:t xml:space="preserve"> zároveň</w:t>
              </w:r>
            </w:ins>
            <w:r w:rsidR="000154EA" w:rsidRPr="000154EA">
              <w:rPr>
                <w:rFonts w:ascii="Arial Narrow" w:hAnsi="Arial Narrow" w:cs="Times New Roman"/>
                <w:color w:val="auto"/>
                <w:sz w:val="22"/>
                <w:szCs w:val="20"/>
                <w:lang w:eastAsia="en-US"/>
              </w:rPr>
              <w:t xml:space="preserve"> predĺžená v prípade udelenia výnimky zo Systému riadenia európskych štrukturálnych a investičných fondov Centrálnym koordinačným orgánom (ďalej len </w:t>
            </w:r>
            <w:r w:rsidR="00CB54DF">
              <w:rPr>
                <w:rFonts w:ascii="Arial Narrow" w:hAnsi="Arial Narrow" w:cs="Times New Roman"/>
                <w:color w:val="auto"/>
                <w:sz w:val="22"/>
                <w:szCs w:val="20"/>
                <w:lang w:eastAsia="en-US"/>
              </w:rPr>
              <w:t>„CKO“) v súlade s kapitolou 1.2</w:t>
            </w:r>
            <w:r w:rsidR="000154EA" w:rsidRPr="000154EA">
              <w:rPr>
                <w:rFonts w:ascii="Arial Narrow" w:hAnsi="Arial Narrow" w:cs="Times New Roman"/>
                <w:color w:val="auto"/>
                <w:sz w:val="22"/>
                <w:szCs w:val="20"/>
                <w:lang w:eastAsia="en-US"/>
              </w:rPr>
              <w:t xml:space="preserve"> ods. 3 písm. d).</w:t>
            </w:r>
            <w:ins w:id="55" w:author="Autor">
              <w:r w:rsidR="002B4317">
                <w:rPr>
                  <w:rFonts w:ascii="Arial Narrow" w:hAnsi="Arial Narrow" w:cs="Times New Roman"/>
                  <w:color w:val="auto"/>
                  <w:sz w:val="22"/>
                  <w:szCs w:val="20"/>
                  <w:lang w:eastAsia="en-US"/>
                </w:rPr>
                <w:t xml:space="preserve"> </w:t>
              </w:r>
              <w:r w:rsidR="002B4317" w:rsidRPr="005917AE">
                <w:rPr>
                  <w:rFonts w:ascii="Arial Narrow" w:hAnsi="Arial Narrow" w:cs="Times New Roman"/>
                  <w:color w:val="auto"/>
                  <w:sz w:val="22"/>
                  <w:szCs w:val="20"/>
                  <w:lang w:eastAsia="en-US"/>
                </w:rPr>
                <w:t xml:space="preserve">Informáciu o dôvodoch nedodržania termínu ako aj o novom predpokladanom termíne vydania rozhodnutia, </w:t>
              </w:r>
              <w:r w:rsidR="002B4317">
                <w:rPr>
                  <w:rFonts w:ascii="Arial Narrow" w:hAnsi="Arial Narrow" w:cs="Times New Roman"/>
                  <w:color w:val="auto"/>
                  <w:sz w:val="22"/>
                  <w:szCs w:val="20"/>
                  <w:lang w:eastAsia="en-US"/>
                </w:rPr>
                <w:t>R</w:t>
              </w:r>
              <w:r w:rsidR="002B4317" w:rsidRPr="005917AE">
                <w:rPr>
                  <w:rFonts w:ascii="Arial Narrow" w:hAnsi="Arial Narrow" w:cs="Times New Roman"/>
                  <w:color w:val="auto"/>
                  <w:sz w:val="22"/>
                  <w:szCs w:val="20"/>
                  <w:lang w:eastAsia="en-US"/>
                </w:rPr>
                <w:t xml:space="preserve">O zverejní na webovom sídle </w:t>
              </w:r>
              <w:r w:rsidR="002B4317">
                <w:fldChar w:fldCharType="begin"/>
              </w:r>
              <w:r w:rsidR="002B4317">
                <w:instrText xml:space="preserve"> HYPERLINK "http://www.op-kzp.sk" </w:instrText>
              </w:r>
              <w:r w:rsidR="002B4317">
                <w:fldChar w:fldCharType="separate"/>
              </w:r>
              <w:r w:rsidR="002B4317" w:rsidRPr="002E3DBD">
                <w:rPr>
                  <w:rFonts w:ascii="Arial Narrow" w:hAnsi="Arial Narrow" w:cs="Times New Roman"/>
                  <w:color w:val="auto"/>
                  <w:sz w:val="22"/>
                  <w:szCs w:val="20"/>
                  <w:lang w:eastAsia="en-US"/>
                </w:rPr>
                <w:t>www.op-kzp.sk</w:t>
              </w:r>
              <w:r w:rsidR="002B4317">
                <w:rPr>
                  <w:rFonts w:ascii="Arial Narrow" w:hAnsi="Arial Narrow" w:cs="Times New Roman"/>
                  <w:color w:val="auto"/>
                  <w:sz w:val="22"/>
                  <w:szCs w:val="20"/>
                  <w:lang w:eastAsia="en-US"/>
                </w:rPr>
                <w:fldChar w:fldCharType="end"/>
              </w:r>
              <w:r w:rsidR="002B4317" w:rsidRPr="002E3DBD">
                <w:rPr>
                  <w:rFonts w:ascii="Arial Narrow" w:hAnsi="Arial Narrow" w:cs="Times New Roman"/>
                  <w:color w:val="auto"/>
                  <w:sz w:val="22"/>
                  <w:szCs w:val="20"/>
                  <w:lang w:eastAsia="en-US"/>
                </w:rPr>
                <w:t>, v ITMS2014+ a zárove</w:t>
              </w:r>
              <w:r w:rsidR="002B4317" w:rsidRPr="005316F4">
                <w:rPr>
                  <w:rFonts w:ascii="Arial Narrow" w:hAnsi="Arial Narrow" w:cs="Times New Roman"/>
                  <w:color w:val="auto"/>
                  <w:sz w:val="22"/>
                  <w:szCs w:val="20"/>
                  <w:lang w:eastAsia="en-US"/>
                </w:rPr>
                <w:t>ň individuálne na kontaktné e-mailové</w:t>
              </w:r>
              <w:r w:rsidR="002B4317" w:rsidRPr="002E3DBD">
                <w:rPr>
                  <w:rFonts w:ascii="Arial Narrow" w:hAnsi="Arial Narrow" w:cs="Times New Roman"/>
                  <w:color w:val="auto"/>
                  <w:sz w:val="22"/>
                  <w:szCs w:val="20"/>
                  <w:lang w:eastAsia="en-US"/>
                </w:rPr>
                <w:t xml:space="preserve"> adres</w:t>
              </w:r>
              <w:r w:rsidR="002B4317" w:rsidRPr="005316F4">
                <w:rPr>
                  <w:rFonts w:ascii="Arial Narrow" w:hAnsi="Arial Narrow" w:cs="Times New Roman"/>
                  <w:color w:val="auto"/>
                  <w:sz w:val="22"/>
                  <w:szCs w:val="20"/>
                  <w:lang w:eastAsia="en-US"/>
                </w:rPr>
                <w:t>y žiadateľov</w:t>
              </w:r>
              <w:r w:rsidR="002B4317" w:rsidRPr="002E3DBD">
                <w:rPr>
                  <w:rFonts w:ascii="Arial Narrow" w:hAnsi="Arial Narrow" w:cs="Times New Roman"/>
                  <w:color w:val="auto"/>
                  <w:sz w:val="22"/>
                  <w:szCs w:val="20"/>
                  <w:lang w:eastAsia="en-US"/>
                </w:rPr>
                <w:t xml:space="preserve"> uv</w:t>
              </w:r>
              <w:r w:rsidR="002B4317" w:rsidRPr="005316F4">
                <w:rPr>
                  <w:rFonts w:ascii="Arial Narrow" w:hAnsi="Arial Narrow" w:cs="Times New Roman"/>
                  <w:color w:val="auto"/>
                  <w:sz w:val="22"/>
                  <w:szCs w:val="20"/>
                  <w:lang w:eastAsia="en-US"/>
                </w:rPr>
                <w:t>edené</w:t>
              </w:r>
              <w:r w:rsidR="002B4317" w:rsidRPr="002E3DBD">
                <w:rPr>
                  <w:rFonts w:ascii="Arial Narrow" w:hAnsi="Arial Narrow" w:cs="Times New Roman"/>
                  <w:color w:val="auto"/>
                  <w:sz w:val="22"/>
                  <w:szCs w:val="20"/>
                  <w:lang w:eastAsia="en-US"/>
                </w:rPr>
                <w:t xml:space="preserve"> v ŽoNFP. </w:t>
              </w:r>
              <w:r w:rsidR="002B4317" w:rsidRPr="005917AE">
                <w:rPr>
                  <w:rFonts w:ascii="Arial Narrow" w:hAnsi="Arial Narrow" w:cs="Times New Roman"/>
                  <w:color w:val="auto"/>
                  <w:sz w:val="22"/>
                  <w:szCs w:val="20"/>
                  <w:lang w:eastAsia="en-US"/>
                </w:rPr>
                <w:t>Pri nedodržaní ozná</w:t>
              </w:r>
              <w:r w:rsidR="002B4317">
                <w:rPr>
                  <w:rFonts w:ascii="Arial Narrow" w:hAnsi="Arial Narrow" w:cs="Times New Roman"/>
                  <w:color w:val="auto"/>
                  <w:sz w:val="22"/>
                  <w:szCs w:val="20"/>
                  <w:lang w:eastAsia="en-US"/>
                </w:rPr>
                <w:t>meného predpokladaného termínu R</w:t>
              </w:r>
              <w:r w:rsidR="002B4317" w:rsidRPr="005917AE">
                <w:rPr>
                  <w:rFonts w:ascii="Arial Narrow" w:hAnsi="Arial Narrow" w:cs="Times New Roman"/>
                  <w:color w:val="auto"/>
                  <w:sz w:val="22"/>
                  <w:szCs w:val="20"/>
                  <w:lang w:eastAsia="en-US"/>
                </w:rPr>
                <w:t>O opakovane za</w:t>
              </w:r>
              <w:r w:rsidR="002B4317">
                <w:rPr>
                  <w:rFonts w:ascii="Arial Narrow" w:hAnsi="Arial Narrow" w:cs="Times New Roman"/>
                  <w:color w:val="auto"/>
                  <w:sz w:val="22"/>
                  <w:szCs w:val="20"/>
                  <w:lang w:eastAsia="en-US"/>
                </w:rPr>
                <w:t>bezpečí informovanosť žiadateľov</w:t>
              </w:r>
              <w:r w:rsidR="002B4317" w:rsidRPr="005917AE">
                <w:rPr>
                  <w:rFonts w:ascii="Arial Narrow" w:hAnsi="Arial Narrow" w:cs="Times New Roman"/>
                  <w:color w:val="auto"/>
                  <w:sz w:val="22"/>
                  <w:szCs w:val="20"/>
                  <w:lang w:eastAsia="en-US"/>
                </w:rPr>
                <w:t xml:space="preserve"> za rovnakých podmienok.</w:t>
              </w:r>
            </w:ins>
            <w:r w:rsidRPr="00D24514">
              <w:rPr>
                <w:rFonts w:ascii="Arial Narrow" w:hAnsi="Arial Narrow" w:cs="Times New Roman"/>
                <w:color w:val="auto"/>
                <w:sz w:val="22"/>
                <w:szCs w:val="20"/>
                <w:lang w:eastAsia="en-US"/>
              </w:rPr>
              <w:t xml:space="preserve"> </w:t>
            </w:r>
            <w:del w:id="56" w:author="Autor">
              <w:r w:rsidRPr="00D24514" w:rsidDel="002B4317">
                <w:rPr>
                  <w:rFonts w:ascii="Arial Narrow" w:hAnsi="Arial Narrow" w:cs="Times New Roman"/>
                  <w:color w:val="auto"/>
                  <w:sz w:val="22"/>
                  <w:szCs w:val="20"/>
                  <w:lang w:eastAsia="en-US"/>
                </w:rPr>
                <w:delText xml:space="preserve">Informáciu o predĺžení lehoty na vydanie rozhodnutia o NFP </w:delText>
              </w:r>
              <w:r w:rsidR="00A26F74" w:rsidRPr="00D24514" w:rsidDel="002B4317">
                <w:rPr>
                  <w:rFonts w:ascii="Arial Narrow" w:hAnsi="Arial Narrow" w:cs="Times New Roman"/>
                  <w:color w:val="auto"/>
                  <w:sz w:val="22"/>
                  <w:szCs w:val="20"/>
                  <w:lang w:eastAsia="en-US"/>
                </w:rPr>
                <w:delText xml:space="preserve">RO </w:delText>
              </w:r>
              <w:r w:rsidR="00A26F74" w:rsidRPr="00D24514" w:rsidDel="004F2695">
                <w:rPr>
                  <w:rFonts w:ascii="Arial Narrow" w:hAnsi="Arial Narrow" w:cs="Times New Roman"/>
                  <w:color w:val="auto"/>
                  <w:sz w:val="22"/>
                  <w:szCs w:val="20"/>
                  <w:lang w:eastAsia="en-US"/>
                </w:rPr>
                <w:delText xml:space="preserve">pre OP KŽP </w:delText>
              </w:r>
              <w:r w:rsidRPr="00D24514" w:rsidDel="002B4317">
                <w:rPr>
                  <w:rFonts w:ascii="Arial Narrow" w:hAnsi="Arial Narrow" w:cs="Times New Roman"/>
                  <w:color w:val="auto"/>
                  <w:sz w:val="22"/>
                  <w:szCs w:val="20"/>
                  <w:lang w:eastAsia="en-US"/>
                </w:rPr>
                <w:delText>zverejní na svojom webovom</w:delText>
              </w:r>
              <w:r w:rsidR="002D7DB0" w:rsidRPr="00D24514" w:rsidDel="002B4317">
                <w:rPr>
                  <w:rFonts w:ascii="Arial Narrow" w:hAnsi="Arial Narrow" w:cs="Times New Roman"/>
                  <w:color w:val="auto"/>
                  <w:sz w:val="22"/>
                  <w:szCs w:val="20"/>
                  <w:lang w:eastAsia="en-US"/>
                </w:rPr>
                <w:delText xml:space="preserve"> sídle</w:delText>
              </w:r>
              <w:r w:rsidRPr="00D24514" w:rsidDel="002B4317">
                <w:rPr>
                  <w:rFonts w:ascii="Arial Narrow" w:hAnsi="Arial Narrow" w:cs="Times New Roman"/>
                  <w:color w:val="auto"/>
                  <w:sz w:val="22"/>
                  <w:szCs w:val="20"/>
                  <w:lang w:eastAsia="en-US"/>
                </w:rPr>
                <w:delText xml:space="preserve"> </w:delText>
              </w:r>
              <w:r w:rsidR="00EA55BE" w:rsidDel="002B4317">
                <w:fldChar w:fldCharType="begin"/>
              </w:r>
              <w:r w:rsidR="00EA55BE" w:rsidDel="002B4317">
                <w:delInstrText xml:space="preserve"> HYPERLINK "http://www.op-kzp.sk" </w:delInstrText>
              </w:r>
              <w:r w:rsidR="00EA55BE" w:rsidDel="002B4317">
                <w:fldChar w:fldCharType="separate"/>
              </w:r>
              <w:r w:rsidR="00637EBF" w:rsidRPr="00D24514" w:rsidDel="002B4317">
                <w:rPr>
                  <w:rStyle w:val="Hypertextovprepojenie"/>
                  <w:rFonts w:ascii="Arial Narrow" w:hAnsi="Arial Narrow" w:cs="Times New Roman"/>
                  <w:sz w:val="22"/>
                  <w:szCs w:val="20"/>
                  <w:lang w:eastAsia="en-US"/>
                </w:rPr>
                <w:delText>www.op-kzp.sk</w:delText>
              </w:r>
              <w:r w:rsidR="00EA55BE" w:rsidDel="002B4317">
                <w:rPr>
                  <w:rStyle w:val="Hypertextovprepojenie"/>
                  <w:rFonts w:ascii="Arial Narrow" w:hAnsi="Arial Narrow" w:cs="Times New Roman"/>
                  <w:sz w:val="22"/>
                  <w:szCs w:val="20"/>
                  <w:lang w:eastAsia="en-US"/>
                </w:rPr>
                <w:fldChar w:fldCharType="end"/>
              </w:r>
              <w:r w:rsidR="00637EBF" w:rsidRPr="00D24514" w:rsidDel="002B4317">
                <w:rPr>
                  <w:rFonts w:ascii="Arial Narrow" w:hAnsi="Arial Narrow" w:cs="Times New Roman"/>
                  <w:color w:val="auto"/>
                  <w:sz w:val="22"/>
                  <w:szCs w:val="20"/>
                  <w:lang w:eastAsia="en-US"/>
                </w:rPr>
                <w:delText>.</w:delText>
              </w:r>
              <w:r w:rsidRPr="00D24514" w:rsidDel="002B4317">
                <w:rPr>
                  <w:rFonts w:ascii="Arial Narrow" w:hAnsi="Arial Narrow" w:cs="Times New Roman"/>
                  <w:color w:val="auto"/>
                  <w:sz w:val="22"/>
                  <w:szCs w:val="20"/>
                  <w:lang w:eastAsia="en-US"/>
                </w:rPr>
                <w:delText xml:space="preserve"> </w:delText>
              </w:r>
            </w:del>
          </w:p>
          <w:p w14:paraId="5DA61C71" w14:textId="5C18AC07" w:rsidR="00E535EC" w:rsidRPr="00D24514" w:rsidRDefault="00E535EC" w:rsidP="009506CB">
            <w:pPr>
              <w:spacing w:before="120" w:after="120"/>
              <w:jc w:val="both"/>
              <w:rPr>
                <w:rFonts w:ascii="Arial Narrow" w:hAnsi="Arial Narrow"/>
              </w:rPr>
            </w:pPr>
            <w:r w:rsidRPr="00D24514">
              <w:rPr>
                <w:rFonts w:ascii="Arial Narrow" w:hAnsi="Arial Narrow"/>
              </w:rPr>
              <w:t>Podrobnosti o procese schvaľovania žiadost</w:t>
            </w:r>
            <w:r w:rsidR="0079596A" w:rsidRPr="00D24514">
              <w:rPr>
                <w:rFonts w:ascii="Arial Narrow" w:hAnsi="Arial Narrow"/>
              </w:rPr>
              <w:t>í</w:t>
            </w:r>
            <w:r w:rsidRPr="00D24514">
              <w:rPr>
                <w:rFonts w:ascii="Arial Narrow" w:hAnsi="Arial Narrow"/>
              </w:rPr>
              <w:t xml:space="preserve"> o</w:t>
            </w:r>
            <w:del w:id="57" w:author="Autor">
              <w:r w:rsidRPr="00D24514" w:rsidDel="004F2695">
                <w:rPr>
                  <w:rFonts w:ascii="Arial Narrow" w:hAnsi="Arial Narrow"/>
                </w:rPr>
                <w:delText> </w:delText>
              </w:r>
            </w:del>
            <w:ins w:id="58" w:author="Autor">
              <w:r w:rsidR="004F2695">
                <w:rPr>
                  <w:rFonts w:ascii="Arial Narrow" w:hAnsi="Arial Narrow"/>
                </w:rPr>
                <w:t> </w:t>
              </w:r>
            </w:ins>
            <w:r w:rsidRPr="00D24514">
              <w:rPr>
                <w:rFonts w:ascii="Arial Narrow" w:hAnsi="Arial Narrow"/>
              </w:rPr>
              <w:t>NFP</w:t>
            </w:r>
            <w:ins w:id="59" w:author="Autor">
              <w:r w:rsidR="004F2695">
                <w:rPr>
                  <w:rFonts w:ascii="Arial Narrow" w:hAnsi="Arial Narrow"/>
                </w:rPr>
                <w:t xml:space="preserve"> </w:t>
              </w:r>
              <w:r w:rsidR="004F2695">
                <w:rPr>
                  <w:rFonts w:ascii="Arial Narrow" w:hAnsi="Arial Narrow"/>
                  <w:szCs w:val="22"/>
                </w:rPr>
                <w:t xml:space="preserve">(vrátane plynutia a prerušovania lehôt) </w:t>
              </w:r>
            </w:ins>
            <w:del w:id="60" w:author="Autor">
              <w:r w:rsidRPr="00D24514" w:rsidDel="004F2695">
                <w:rPr>
                  <w:rFonts w:ascii="Arial Narrow" w:hAnsi="Arial Narrow"/>
                </w:rPr>
                <w:delText xml:space="preserve"> </w:delText>
              </w:r>
            </w:del>
            <w:r w:rsidRPr="00D24514">
              <w:rPr>
                <w:rFonts w:ascii="Arial Narrow" w:hAnsi="Arial Narrow"/>
              </w:rPr>
              <w:t xml:space="preserve">sú uvedené v Príručke pre žiadateľa. </w:t>
            </w:r>
          </w:p>
          <w:p w14:paraId="489E06CC" w14:textId="77777777" w:rsidR="00000A96" w:rsidRPr="00D24514" w:rsidRDefault="00077103" w:rsidP="00B21B61">
            <w:pPr>
              <w:spacing w:before="240" w:after="120"/>
              <w:jc w:val="both"/>
              <w:rPr>
                <w:rFonts w:ascii="Arial Narrow" w:hAnsi="Arial Narrow"/>
                <w:b/>
              </w:rPr>
            </w:pPr>
            <w:r w:rsidRPr="00D24514">
              <w:rPr>
                <w:rFonts w:ascii="Arial Narrow" w:hAnsi="Arial Narrow"/>
                <w:b/>
              </w:rPr>
              <w:t>N</w:t>
            </w:r>
            <w:r w:rsidR="009506CB" w:rsidRPr="00D24514">
              <w:rPr>
                <w:rFonts w:ascii="Arial Narrow" w:hAnsi="Arial Narrow"/>
                <w:b/>
              </w:rPr>
              <w:t xml:space="preserve">a webovom sídle </w:t>
            </w:r>
            <w:hyperlink r:id="rId13" w:history="1">
              <w:r w:rsidR="00637EBF" w:rsidRPr="00D24514">
                <w:rPr>
                  <w:rStyle w:val="Hypertextovprepojenie"/>
                  <w:rFonts w:ascii="Arial Narrow" w:hAnsi="Arial Narrow"/>
                </w:rPr>
                <w:t>www.op-kzp.sk</w:t>
              </w:r>
            </w:hyperlink>
            <w:r w:rsidR="00B44438" w:rsidRPr="00D24514">
              <w:rPr>
                <w:rFonts w:ascii="Arial Narrow" w:hAnsi="Arial Narrow"/>
                <w:b/>
              </w:rPr>
              <w:t xml:space="preserve"> </w:t>
            </w:r>
            <w:r w:rsidR="00670A3D" w:rsidRPr="00D24514">
              <w:rPr>
                <w:rFonts w:ascii="Arial Narrow" w:hAnsi="Arial Narrow"/>
                <w:b/>
              </w:rPr>
              <w:t>je</w:t>
            </w:r>
            <w:r w:rsidRPr="00D24514">
              <w:rPr>
                <w:rFonts w:ascii="Arial Narrow" w:hAnsi="Arial Narrow"/>
                <w:b/>
              </w:rPr>
              <w:t xml:space="preserve"> </w:t>
            </w:r>
            <w:r w:rsidR="00C94896" w:rsidRPr="00D24514">
              <w:rPr>
                <w:rFonts w:ascii="Arial Narrow" w:hAnsi="Arial Narrow"/>
                <w:b/>
              </w:rPr>
              <w:t xml:space="preserve">počas trvania výzvy </w:t>
            </w:r>
            <w:r w:rsidRPr="00D24514">
              <w:rPr>
                <w:rFonts w:ascii="Arial Narrow" w:hAnsi="Arial Narrow"/>
                <w:b/>
              </w:rPr>
              <w:t>zverejnen</w:t>
            </w:r>
            <w:r w:rsidR="00670A3D" w:rsidRPr="00D24514">
              <w:rPr>
                <w:rFonts w:ascii="Arial Narrow" w:hAnsi="Arial Narrow"/>
                <w:b/>
              </w:rPr>
              <w:t>á</w:t>
            </w:r>
            <w:r w:rsidRPr="00D24514">
              <w:rPr>
                <w:rFonts w:ascii="Arial Narrow" w:hAnsi="Arial Narrow"/>
                <w:b/>
              </w:rPr>
              <w:t xml:space="preserve"> aktuálne </w:t>
            </w:r>
            <w:r w:rsidR="009506CB" w:rsidRPr="00D24514">
              <w:rPr>
                <w:rFonts w:ascii="Arial Narrow" w:hAnsi="Arial Narrow"/>
                <w:b/>
              </w:rPr>
              <w:t>disponibiln</w:t>
            </w:r>
            <w:r w:rsidR="00670A3D" w:rsidRPr="00D24514">
              <w:rPr>
                <w:rFonts w:ascii="Arial Narrow" w:hAnsi="Arial Narrow"/>
                <w:b/>
              </w:rPr>
              <w:t>á</w:t>
            </w:r>
            <w:r w:rsidR="00076EC1" w:rsidRPr="00D24514">
              <w:rPr>
                <w:rFonts w:ascii="Arial Narrow" w:hAnsi="Arial Narrow"/>
                <w:b/>
              </w:rPr>
              <w:t xml:space="preserve"> indikatívna</w:t>
            </w:r>
            <w:r w:rsidR="009506CB" w:rsidRPr="00D24514">
              <w:rPr>
                <w:rFonts w:ascii="Arial Narrow" w:hAnsi="Arial Narrow"/>
                <w:b/>
              </w:rPr>
              <w:t xml:space="preserve"> </w:t>
            </w:r>
            <w:r w:rsidR="00DA381E" w:rsidRPr="00D24514">
              <w:rPr>
                <w:rFonts w:ascii="Arial Narrow" w:hAnsi="Arial Narrow"/>
                <w:b/>
              </w:rPr>
              <w:t>výška</w:t>
            </w:r>
            <w:r w:rsidR="009506CB" w:rsidRPr="00D24514">
              <w:rPr>
                <w:rFonts w:ascii="Arial Narrow" w:hAnsi="Arial Narrow"/>
                <w:b/>
              </w:rPr>
              <w:t xml:space="preserve"> finančných prostriedkov</w:t>
            </w:r>
            <w:r w:rsidRPr="00D24514">
              <w:rPr>
                <w:rFonts w:ascii="Arial Narrow" w:hAnsi="Arial Narrow"/>
                <w:b/>
              </w:rPr>
              <w:t xml:space="preserve"> </w:t>
            </w:r>
            <w:r w:rsidR="00076EC1" w:rsidRPr="00D24514">
              <w:rPr>
                <w:rFonts w:ascii="Arial Narrow" w:hAnsi="Arial Narrow"/>
                <w:b/>
              </w:rPr>
              <w:t>vyčlenených</w:t>
            </w:r>
            <w:r w:rsidRPr="00D24514">
              <w:rPr>
                <w:rFonts w:ascii="Arial Narrow" w:hAnsi="Arial Narrow"/>
                <w:b/>
              </w:rPr>
              <w:t xml:space="preserve"> na </w:t>
            </w:r>
            <w:r w:rsidR="00076EC1" w:rsidRPr="00D24514">
              <w:rPr>
                <w:rFonts w:ascii="Arial Narrow" w:hAnsi="Arial Narrow"/>
                <w:b/>
              </w:rPr>
              <w:t>výzvu</w:t>
            </w:r>
            <w:r w:rsidRPr="00D24514">
              <w:rPr>
                <w:rFonts w:ascii="Arial Narrow" w:hAnsi="Arial Narrow"/>
                <w:b/>
              </w:rPr>
              <w:t xml:space="preserve"> a</w:t>
            </w:r>
            <w:r w:rsidR="00670A3D" w:rsidRPr="00D24514">
              <w:rPr>
                <w:rFonts w:ascii="Arial Narrow" w:hAnsi="Arial Narrow"/>
                <w:b/>
              </w:rPr>
              <w:t> aktuálne platný h</w:t>
            </w:r>
            <w:r w:rsidRPr="00D24514">
              <w:rPr>
                <w:rFonts w:ascii="Arial Narrow" w:hAnsi="Arial Narrow"/>
                <w:b/>
              </w:rPr>
              <w:t>armonogram hodnotiacich kôl</w:t>
            </w:r>
            <w:r w:rsidR="009506CB" w:rsidRPr="00D24514">
              <w:rPr>
                <w:rFonts w:ascii="Arial Narrow" w:hAnsi="Arial Narrow"/>
                <w:b/>
              </w:rPr>
              <w:t>.</w:t>
            </w:r>
            <w:r w:rsidR="00670A3D" w:rsidRPr="00D24514">
              <w:rPr>
                <w:rFonts w:ascii="Arial Narrow" w:hAnsi="Arial Narrow"/>
                <w:b/>
              </w:rPr>
              <w:t xml:space="preserve"> </w:t>
            </w:r>
          </w:p>
        </w:tc>
      </w:tr>
      <w:tr w:rsidR="00AD2EBE" w:rsidRPr="00D24514" w14:paraId="44C00484" w14:textId="77777777" w:rsidTr="00EB7CF3">
        <w:tc>
          <w:tcPr>
            <w:tcW w:w="10773" w:type="dxa"/>
            <w:gridSpan w:val="2"/>
            <w:shd w:val="clear" w:color="auto" w:fill="365F91" w:themeFill="accent1" w:themeFillShade="BF"/>
          </w:tcPr>
          <w:p w14:paraId="157F03C3" w14:textId="77777777" w:rsidR="00AD2EBE" w:rsidRPr="00D24514" w:rsidRDefault="00AD2EBE" w:rsidP="004F5D9B">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lastRenderedPageBreak/>
              <w:t xml:space="preserve">Miesto a spôsob podania ŽoNFP </w:t>
            </w:r>
          </w:p>
        </w:tc>
      </w:tr>
      <w:tr w:rsidR="00AD2EBE" w:rsidRPr="00D24514" w14:paraId="2970FD79" w14:textId="77777777" w:rsidTr="00EB7CF3">
        <w:tc>
          <w:tcPr>
            <w:tcW w:w="10773" w:type="dxa"/>
            <w:gridSpan w:val="2"/>
            <w:tcBorders>
              <w:bottom w:val="single" w:sz="4" w:space="0" w:color="auto"/>
            </w:tcBorders>
          </w:tcPr>
          <w:p w14:paraId="51CAD694" w14:textId="7C575BBA" w:rsidR="00FA4E0C" w:rsidRDefault="00CA42F0" w:rsidP="00FA4E0C">
            <w:pPr>
              <w:spacing w:before="120" w:after="120"/>
              <w:jc w:val="both"/>
              <w:rPr>
                <w:rFonts w:ascii="Arial Narrow" w:hAnsi="Arial Narrow"/>
                <w:szCs w:val="22"/>
              </w:rPr>
            </w:pPr>
            <w:r w:rsidRPr="00D24514">
              <w:rPr>
                <w:rFonts w:ascii="Arial Narrow" w:hAnsi="Arial Narrow"/>
                <w:szCs w:val="22"/>
              </w:rPr>
              <w:t>Žiadateľ predkladá</w:t>
            </w:r>
            <w:r w:rsidR="004E211F" w:rsidRPr="00D24514">
              <w:rPr>
                <w:rFonts w:ascii="Arial Narrow" w:hAnsi="Arial Narrow"/>
                <w:szCs w:val="22"/>
              </w:rPr>
              <w:t xml:space="preserve"> formulár</w:t>
            </w:r>
            <w:r w:rsidRPr="00D24514">
              <w:rPr>
                <w:rFonts w:ascii="Arial Narrow" w:hAnsi="Arial Narrow"/>
                <w:szCs w:val="22"/>
              </w:rPr>
              <w:t xml:space="preserve"> </w:t>
            </w:r>
            <w:r w:rsidR="00FA4E2D" w:rsidRPr="00D24514">
              <w:rPr>
                <w:rFonts w:ascii="Arial Narrow" w:hAnsi="Arial Narrow"/>
                <w:szCs w:val="22"/>
              </w:rPr>
              <w:t xml:space="preserve">žiadosti </w:t>
            </w:r>
            <w:r w:rsidRPr="00D24514">
              <w:rPr>
                <w:rFonts w:ascii="Arial Narrow" w:hAnsi="Arial Narrow"/>
                <w:szCs w:val="22"/>
              </w:rPr>
              <w:t xml:space="preserve">o NFP na RO </w:t>
            </w:r>
            <w:del w:id="61" w:author="Autor">
              <w:r w:rsidRPr="00D24514" w:rsidDel="004F2695">
                <w:rPr>
                  <w:rFonts w:ascii="Arial Narrow" w:hAnsi="Arial Narrow"/>
                  <w:szCs w:val="22"/>
                </w:rPr>
                <w:delText>pre OP KŽP</w:delText>
              </w:r>
              <w:r w:rsidR="00A26F74" w:rsidRPr="00D24514" w:rsidDel="004F2695">
                <w:rPr>
                  <w:rFonts w:ascii="Arial Narrow" w:hAnsi="Arial Narrow"/>
                  <w:szCs w:val="22"/>
                </w:rPr>
                <w:delText xml:space="preserve"> </w:delText>
              </w:r>
            </w:del>
            <w:r w:rsidR="00A26F74" w:rsidRPr="00D24514">
              <w:rPr>
                <w:rFonts w:ascii="Arial Narrow" w:hAnsi="Arial Narrow"/>
                <w:szCs w:val="22"/>
              </w:rPr>
              <w:t>a </w:t>
            </w:r>
            <w:r w:rsidR="00FA4E0C">
              <w:rPr>
                <w:rFonts w:ascii="Arial Narrow" w:hAnsi="Arial Narrow"/>
                <w:szCs w:val="22"/>
              </w:rPr>
              <w:t>všetky</w:t>
            </w:r>
            <w:r w:rsidR="00FA4E0C" w:rsidRPr="00D24514">
              <w:rPr>
                <w:rFonts w:ascii="Arial Narrow" w:hAnsi="Arial Narrow"/>
                <w:szCs w:val="22"/>
              </w:rPr>
              <w:t xml:space="preserve"> </w:t>
            </w:r>
            <w:r w:rsidR="00A26F74" w:rsidRPr="00D24514">
              <w:rPr>
                <w:rFonts w:ascii="Arial Narrow" w:hAnsi="Arial Narrow"/>
                <w:szCs w:val="22"/>
              </w:rPr>
              <w:t xml:space="preserve">prílohy </w:t>
            </w:r>
            <w:r w:rsidR="00FA4E0C" w:rsidRPr="00FA4E0C">
              <w:rPr>
                <w:rFonts w:ascii="Arial Narrow" w:hAnsi="Arial Narrow"/>
                <w:szCs w:val="22"/>
              </w:rPr>
              <w:t>(s výnimkou tých, ktoré z technických príčin, napr. z dôvodu obmedzení veľkosti predkladaných príloh, nie je možné predložiť)</w:t>
            </w:r>
            <w:r w:rsidR="00FA4E0C">
              <w:rPr>
                <w:rFonts w:ascii="Arial Narrow" w:hAnsi="Arial Narrow"/>
                <w:szCs w:val="22"/>
              </w:rPr>
              <w:t xml:space="preserve"> </w:t>
            </w:r>
            <w:r w:rsidRPr="00D24514">
              <w:rPr>
                <w:rFonts w:ascii="Arial Narrow" w:hAnsi="Arial Narrow"/>
                <w:szCs w:val="22"/>
              </w:rPr>
              <w:t xml:space="preserve"> elektronicky prostredníctvom verejnej časti ITMS</w:t>
            </w:r>
            <w:del w:id="62" w:author="Autor">
              <w:r w:rsidR="00FA4E0C" w:rsidDel="00936337">
                <w:rPr>
                  <w:rFonts w:ascii="Arial Narrow" w:hAnsi="Arial Narrow"/>
                  <w:szCs w:val="22"/>
                </w:rPr>
                <w:delText xml:space="preserve"> </w:delText>
              </w:r>
            </w:del>
            <w:r w:rsidRPr="00D24514">
              <w:rPr>
                <w:rFonts w:ascii="Arial Narrow" w:hAnsi="Arial Narrow"/>
                <w:szCs w:val="22"/>
              </w:rPr>
              <w:t>2014+ a</w:t>
            </w:r>
            <w:r w:rsidR="008636A7" w:rsidRPr="00D24514">
              <w:rPr>
                <w:rFonts w:ascii="Arial Narrow" w:hAnsi="Arial Narrow"/>
                <w:szCs w:val="22"/>
              </w:rPr>
              <w:t xml:space="preserve"> zároveň </w:t>
            </w:r>
            <w:r w:rsidR="00FA4E0C">
              <w:rPr>
                <w:rFonts w:ascii="Arial Narrow" w:hAnsi="Arial Narrow"/>
                <w:szCs w:val="22"/>
              </w:rPr>
              <w:t xml:space="preserve">predkladá formulár ŽoNFP </w:t>
            </w:r>
            <w:r w:rsidR="00FA4E0C" w:rsidRPr="00D41BD1">
              <w:rPr>
                <w:rFonts w:ascii="Arial Narrow" w:hAnsi="Arial Narrow"/>
                <w:szCs w:val="22"/>
              </w:rPr>
              <w:t>(po jeho odoslaní spolu s prílohami prostredníctvom ITMS2014+):</w:t>
            </w:r>
            <w:r w:rsidR="00FA4E0C" w:rsidRPr="00D24514">
              <w:rPr>
                <w:rFonts w:ascii="Arial Narrow" w:hAnsi="Arial Narrow"/>
                <w:szCs w:val="22"/>
              </w:rPr>
              <w:t xml:space="preserve"> </w:t>
            </w:r>
          </w:p>
          <w:p w14:paraId="6D96DA5B" w14:textId="6F711751" w:rsidR="00FA4E0C" w:rsidRPr="00D41BD1" w:rsidRDefault="00FA4E0C" w:rsidP="00FA4E0C">
            <w:pPr>
              <w:pStyle w:val="Odsekzoznamu"/>
              <w:numPr>
                <w:ilvl w:val="0"/>
                <w:numId w:val="53"/>
              </w:numPr>
              <w:spacing w:before="120" w:after="120"/>
              <w:contextualSpacing w:val="0"/>
              <w:jc w:val="both"/>
              <w:rPr>
                <w:rFonts w:ascii="Arial Narrow" w:hAnsi="Arial Narrow" w:cs="Arial"/>
                <w:color w:val="000000"/>
                <w:szCs w:val="22"/>
              </w:rPr>
            </w:pPr>
            <w:r w:rsidRPr="00D41BD1">
              <w:rPr>
                <w:rFonts w:ascii="Arial Narrow" w:hAnsi="Arial Narrow"/>
                <w:b/>
                <w:szCs w:val="22"/>
              </w:rPr>
              <w:t>prostredníctvom e-schránky</w:t>
            </w:r>
            <w:r w:rsidRPr="00D41BD1">
              <w:rPr>
                <w:rStyle w:val="Odkaznapoznmkupodiarou"/>
                <w:rFonts w:ascii="Arial Narrow" w:hAnsi="Arial Narrow"/>
                <w:szCs w:val="22"/>
              </w:rPr>
              <w:footnoteReference w:id="6"/>
            </w:r>
            <w:r w:rsidRPr="00D41BD1">
              <w:rPr>
                <w:rFonts w:ascii="Arial Narrow" w:hAnsi="Arial Narrow"/>
                <w:szCs w:val="22"/>
              </w:rPr>
              <w:t xml:space="preserve"> a prílohy ŽoNFP</w:t>
            </w:r>
            <w:r>
              <w:rPr>
                <w:rFonts w:ascii="Arial Narrow" w:hAnsi="Arial Narrow"/>
                <w:szCs w:val="22"/>
              </w:rPr>
              <w:t>,</w:t>
            </w:r>
            <w:r w:rsidRPr="00D41BD1">
              <w:rPr>
                <w:rFonts w:ascii="Arial Narrow" w:hAnsi="Arial Narrow"/>
                <w:szCs w:val="22"/>
              </w:rPr>
              <w:t xml:space="preserve"> ktoré z technických príčin nie je možné predložiť elektronicky prostredníctvom ITMS2014+</w:t>
            </w:r>
            <w:r>
              <w:rPr>
                <w:rFonts w:ascii="Arial Narrow" w:hAnsi="Arial Narrow"/>
                <w:szCs w:val="22"/>
              </w:rPr>
              <w:t>,</w:t>
            </w:r>
            <w:r w:rsidRPr="00D41BD1">
              <w:rPr>
                <w:rFonts w:ascii="Arial Narrow" w:hAnsi="Arial Narrow"/>
                <w:szCs w:val="22"/>
              </w:rPr>
              <w:t xml:space="preserve"> v listinnej podobe na doručovaciu adresu uvedenú nižšie alebo </w:t>
            </w:r>
          </w:p>
          <w:p w14:paraId="4F43D928" w14:textId="60987C27" w:rsidR="00FA4E0C" w:rsidRPr="00D41BD1" w:rsidRDefault="00FA4E0C" w:rsidP="00FA4E0C">
            <w:pPr>
              <w:pStyle w:val="Odsekzoznamu"/>
              <w:numPr>
                <w:ilvl w:val="0"/>
                <w:numId w:val="53"/>
              </w:numPr>
              <w:spacing w:before="120" w:after="120"/>
              <w:contextualSpacing w:val="0"/>
              <w:jc w:val="both"/>
              <w:rPr>
                <w:rFonts w:ascii="Arial Narrow" w:hAnsi="Arial Narrow" w:cs="Arial"/>
                <w:color w:val="000000"/>
                <w:szCs w:val="22"/>
              </w:rPr>
            </w:pPr>
            <w:r w:rsidRPr="00D41BD1">
              <w:rPr>
                <w:rFonts w:ascii="Arial Narrow" w:hAnsi="Arial Narrow"/>
                <w:b/>
                <w:szCs w:val="22"/>
              </w:rPr>
              <w:lastRenderedPageBreak/>
              <w:t xml:space="preserve">v listinnej podobe </w:t>
            </w:r>
            <w:r w:rsidRPr="00D41BD1">
              <w:rPr>
                <w:rFonts w:ascii="Arial Narrow" w:hAnsi="Arial Narrow"/>
                <w:szCs w:val="22"/>
              </w:rPr>
              <w:t>spolu s prílohami ŽoNFP</w:t>
            </w:r>
            <w:r>
              <w:rPr>
                <w:rFonts w:ascii="Arial Narrow" w:hAnsi="Arial Narrow"/>
                <w:szCs w:val="22"/>
              </w:rPr>
              <w:t>,</w:t>
            </w:r>
            <w:r w:rsidRPr="00D41BD1">
              <w:rPr>
                <w:rFonts w:ascii="Arial Narrow" w:hAnsi="Arial Narrow"/>
                <w:szCs w:val="22"/>
              </w:rPr>
              <w:t xml:space="preserve"> ktoré z technických príčin nie je možné predložiť elektronicky prostredníctvom ITMS2014+) na doručovaciu adresu uvedenú nižšie.</w:t>
            </w:r>
          </w:p>
          <w:p w14:paraId="78EEB65C" w14:textId="77777777" w:rsidR="00FA4E0C" w:rsidRPr="00D41BD1" w:rsidRDefault="00FA4E0C" w:rsidP="00FA4E0C">
            <w:pPr>
              <w:spacing w:before="120" w:after="120"/>
              <w:jc w:val="both"/>
              <w:rPr>
                <w:rFonts w:ascii="Arial Narrow" w:hAnsi="Arial Narrow" w:cs="Arial"/>
                <w:color w:val="000000"/>
                <w:szCs w:val="22"/>
              </w:rPr>
            </w:pPr>
            <w:r w:rsidRPr="00D41BD1">
              <w:rPr>
                <w:rFonts w:ascii="Arial Narrow" w:hAnsi="Arial Narrow" w:cs="Arial"/>
                <w:color w:val="000000"/>
                <w:szCs w:val="22"/>
              </w:rPr>
              <w:t>Adresa na doručovanie dokumentov v listinnej podobe:</w:t>
            </w:r>
          </w:p>
          <w:p w14:paraId="05DF92BA" w14:textId="77777777" w:rsidR="00CA42F0" w:rsidRPr="00D24514" w:rsidRDefault="00CA42F0" w:rsidP="00CA42F0">
            <w:pPr>
              <w:rPr>
                <w:rFonts w:ascii="Arial Narrow" w:hAnsi="Arial Narrow" w:cs="Arial"/>
                <w:b/>
                <w:i/>
                <w:color w:val="000000"/>
                <w:szCs w:val="22"/>
              </w:rPr>
            </w:pPr>
            <w:r w:rsidRPr="00D24514">
              <w:rPr>
                <w:rFonts w:ascii="Arial Narrow" w:hAnsi="Arial Narrow" w:cs="Arial"/>
                <w:b/>
                <w:i/>
                <w:color w:val="000000"/>
                <w:szCs w:val="22"/>
              </w:rPr>
              <w:t>Ministerstvo životného prostredia Slovenskej republiky</w:t>
            </w:r>
          </w:p>
          <w:p w14:paraId="6D0C976D" w14:textId="77777777" w:rsidR="00C300DB" w:rsidRPr="00D24514" w:rsidRDefault="00C300DB" w:rsidP="00C300DB">
            <w:pPr>
              <w:jc w:val="both"/>
              <w:rPr>
                <w:rFonts w:ascii="Arial Narrow" w:hAnsi="Arial Narrow" w:cs="Arial"/>
                <w:b/>
                <w:i/>
                <w:color w:val="000000"/>
                <w:szCs w:val="22"/>
              </w:rPr>
            </w:pPr>
            <w:r w:rsidRPr="00D24514">
              <w:rPr>
                <w:rFonts w:ascii="Arial Narrow" w:hAnsi="Arial Narrow" w:cs="Arial"/>
                <w:b/>
                <w:i/>
                <w:color w:val="000000"/>
                <w:szCs w:val="22"/>
              </w:rPr>
              <w:t xml:space="preserve">Sekcia environmentálnych programov a projektov </w:t>
            </w:r>
          </w:p>
          <w:p w14:paraId="171A10BC" w14:textId="77777777" w:rsidR="00B951C6" w:rsidRPr="00D24514" w:rsidRDefault="00B951C6" w:rsidP="00CA42F0">
            <w:pPr>
              <w:rPr>
                <w:rFonts w:ascii="Arial Narrow" w:hAnsi="Arial Narrow" w:cs="Arial"/>
                <w:color w:val="000000"/>
                <w:szCs w:val="22"/>
              </w:rPr>
            </w:pPr>
            <w:r w:rsidRPr="00D24514">
              <w:rPr>
                <w:rFonts w:ascii="Arial Narrow" w:hAnsi="Arial Narrow" w:cs="Arial"/>
                <w:b/>
                <w:i/>
                <w:color w:val="000000"/>
                <w:szCs w:val="22"/>
              </w:rPr>
              <w:t>Odbor posudzovania projektov</w:t>
            </w:r>
          </w:p>
          <w:p w14:paraId="5E00B192" w14:textId="77777777" w:rsidR="00FF4B21" w:rsidRPr="00D24514" w:rsidRDefault="00FF4B21" w:rsidP="00FF4B21">
            <w:pPr>
              <w:rPr>
                <w:rFonts w:ascii="Arial Narrow" w:hAnsi="Arial Narrow" w:cs="Arial"/>
                <w:b/>
                <w:i/>
                <w:color w:val="000000"/>
                <w:szCs w:val="22"/>
              </w:rPr>
            </w:pPr>
            <w:r w:rsidRPr="00D24514">
              <w:rPr>
                <w:rFonts w:ascii="Arial Narrow" w:hAnsi="Arial Narrow" w:cs="Arial"/>
                <w:b/>
                <w:i/>
                <w:color w:val="000000"/>
                <w:szCs w:val="22"/>
              </w:rPr>
              <w:t>Karloveská 2</w:t>
            </w:r>
          </w:p>
          <w:p w14:paraId="5BA90D7F" w14:textId="77777777" w:rsidR="00FF4B21" w:rsidRPr="00D24514" w:rsidRDefault="00FF4B21" w:rsidP="00FF4B21">
            <w:pPr>
              <w:rPr>
                <w:rFonts w:ascii="Arial Narrow" w:hAnsi="Arial Narrow" w:cs="Arial"/>
                <w:b/>
                <w:i/>
                <w:color w:val="000000"/>
                <w:szCs w:val="22"/>
              </w:rPr>
            </w:pPr>
            <w:r w:rsidRPr="00D24514">
              <w:rPr>
                <w:rFonts w:ascii="Arial Narrow" w:hAnsi="Arial Narrow" w:cs="Arial"/>
                <w:b/>
                <w:i/>
                <w:color w:val="000000"/>
                <w:szCs w:val="22"/>
              </w:rPr>
              <w:t>841 04 Bratislava</w:t>
            </w:r>
          </w:p>
          <w:p w14:paraId="7F77AAB5" w14:textId="77777777" w:rsidR="00CA42F0" w:rsidRPr="003B09A1" w:rsidRDefault="00CA42F0" w:rsidP="00CA42F0">
            <w:pPr>
              <w:pStyle w:val="slovanzoznam"/>
              <w:tabs>
                <w:tab w:val="left" w:pos="708"/>
              </w:tabs>
              <w:spacing w:after="0" w:line="240" w:lineRule="auto"/>
              <w:ind w:left="0" w:firstLine="0"/>
              <w:rPr>
                <w:rFonts w:ascii="Arial Narrow" w:hAnsi="Arial Narrow"/>
                <w:sz w:val="22"/>
                <w:szCs w:val="22"/>
                <w:lang w:val="sk-SK"/>
              </w:rPr>
            </w:pPr>
          </w:p>
          <w:p w14:paraId="04889229" w14:textId="77777777" w:rsidR="00B615C9" w:rsidRDefault="00011464"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011464">
              <w:rPr>
                <w:rFonts w:ascii="Arial Narrow" w:hAnsi="Arial Narrow"/>
                <w:sz w:val="22"/>
                <w:szCs w:val="22"/>
                <w:lang w:val="sk-SK"/>
              </w:rPr>
              <w:t>Dokumenty predkladané v listinnej podobe je možné predložiť na vyššie uvedenú adresu jedným z nasledovných spôsobov:</w:t>
            </w:r>
            <w:r>
              <w:rPr>
                <w:rFonts w:ascii="Arial Narrow" w:hAnsi="Arial Narrow"/>
                <w:sz w:val="22"/>
                <w:szCs w:val="22"/>
                <w:lang w:val="sk-SK"/>
              </w:rPr>
              <w:t xml:space="preserve"> </w:t>
            </w:r>
          </w:p>
          <w:p w14:paraId="3070AA34" w14:textId="77777777" w:rsidR="00CA42F0" w:rsidRPr="00D24514" w:rsidRDefault="00CA42F0"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D24514">
              <w:rPr>
                <w:rFonts w:ascii="Arial Narrow" w:hAnsi="Arial Narrow"/>
                <w:sz w:val="22"/>
                <w:szCs w:val="22"/>
                <w:lang w:val="sk-SK"/>
              </w:rPr>
              <w:t xml:space="preserve">osobne v pracovné dni v čase </w:t>
            </w:r>
            <w:r w:rsidR="008A70F3" w:rsidRPr="00D24514">
              <w:rPr>
                <w:rFonts w:ascii="Arial Narrow" w:hAnsi="Arial Narrow"/>
                <w:sz w:val="22"/>
                <w:szCs w:val="22"/>
                <w:lang w:val="sk-SK"/>
              </w:rPr>
              <w:t>8</w:t>
            </w:r>
            <w:r w:rsidRPr="00D24514">
              <w:rPr>
                <w:rFonts w:ascii="Arial Narrow" w:hAnsi="Arial Narrow"/>
                <w:sz w:val="22"/>
                <w:szCs w:val="22"/>
                <w:lang w:val="sk-SK"/>
              </w:rPr>
              <w:t>:30 – 12:00 a 12:30 – 15:00,</w:t>
            </w:r>
          </w:p>
          <w:p w14:paraId="6D3E5D10" w14:textId="77777777" w:rsidR="00CA42F0" w:rsidRPr="00D24514" w:rsidRDefault="00CA42F0"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D24514">
              <w:rPr>
                <w:rFonts w:ascii="Arial Narrow" w:hAnsi="Arial Narrow"/>
                <w:sz w:val="22"/>
                <w:szCs w:val="22"/>
                <w:lang w:val="sk-SK"/>
              </w:rPr>
              <w:t>doporučenou poštou,</w:t>
            </w:r>
          </w:p>
          <w:p w14:paraId="0C85164B" w14:textId="77777777" w:rsidR="00CA42F0" w:rsidRPr="00D24514" w:rsidRDefault="00CA42F0"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D24514">
              <w:rPr>
                <w:rFonts w:ascii="Arial Narrow" w:hAnsi="Arial Narrow"/>
                <w:sz w:val="22"/>
                <w:szCs w:val="22"/>
                <w:lang w:val="sk-SK"/>
              </w:rPr>
              <w:t>kuriérskou službou.</w:t>
            </w:r>
          </w:p>
          <w:p w14:paraId="68B4E8E0" w14:textId="746FC979" w:rsidR="00CA42F0" w:rsidRPr="00D24514" w:rsidRDefault="00CA42F0" w:rsidP="00CA42F0">
            <w:pPr>
              <w:spacing w:before="120" w:after="120"/>
              <w:jc w:val="both"/>
              <w:rPr>
                <w:rFonts w:ascii="Arial Narrow" w:hAnsi="Arial Narrow" w:cs="Arial"/>
                <w:color w:val="000000"/>
                <w:szCs w:val="22"/>
              </w:rPr>
            </w:pPr>
            <w:r w:rsidRPr="00D24514">
              <w:rPr>
                <w:rFonts w:ascii="Arial Narrow" w:hAnsi="Arial Narrow" w:cs="Arial"/>
                <w:color w:val="000000"/>
                <w:szCs w:val="22"/>
              </w:rPr>
              <w:t xml:space="preserve">Žiadateľ je v zmysle § 19 zákona o príspevku z EŠIF povinný predložiť žiadosť o NFP </w:t>
            </w:r>
            <w:r w:rsidRPr="00D24514">
              <w:rPr>
                <w:rFonts w:ascii="Arial Narrow" w:hAnsi="Arial Narrow" w:cs="Arial"/>
                <w:color w:val="000000"/>
                <w:szCs w:val="22"/>
                <w:u w:val="single"/>
              </w:rPr>
              <w:t>riadne</w:t>
            </w:r>
            <w:r w:rsidRPr="00D24514">
              <w:rPr>
                <w:rFonts w:ascii="Arial Narrow" w:hAnsi="Arial Narrow" w:cs="Arial"/>
                <w:color w:val="000000"/>
                <w:szCs w:val="22"/>
              </w:rPr>
              <w:t xml:space="preserve">, </w:t>
            </w:r>
            <w:r w:rsidRPr="00D24514">
              <w:rPr>
                <w:rFonts w:ascii="Arial Narrow" w:hAnsi="Arial Narrow" w:cs="Arial"/>
                <w:color w:val="000000"/>
                <w:szCs w:val="22"/>
                <w:u w:val="single"/>
              </w:rPr>
              <w:t>včas</w:t>
            </w:r>
            <w:r w:rsidRPr="00D24514">
              <w:rPr>
                <w:rFonts w:ascii="Arial Narrow" w:hAnsi="Arial Narrow" w:cs="Arial"/>
                <w:color w:val="000000"/>
                <w:szCs w:val="22"/>
              </w:rPr>
              <w:t xml:space="preserve"> a </w:t>
            </w:r>
            <w:r w:rsidRPr="00D24514">
              <w:rPr>
                <w:rFonts w:ascii="Arial Narrow" w:hAnsi="Arial Narrow" w:cs="Arial"/>
                <w:color w:val="000000"/>
                <w:szCs w:val="22"/>
                <w:u w:val="single"/>
              </w:rPr>
              <w:t>vo forme určenej RO</w:t>
            </w:r>
            <w:del w:id="63" w:author="Autor">
              <w:r w:rsidRPr="00D24514" w:rsidDel="004F2695">
                <w:rPr>
                  <w:rFonts w:ascii="Arial Narrow" w:hAnsi="Arial Narrow" w:cs="Arial"/>
                  <w:color w:val="000000"/>
                  <w:szCs w:val="22"/>
                  <w:u w:val="single"/>
                </w:rPr>
                <w:delText xml:space="preserve"> pre OP KŽP</w:delText>
              </w:r>
            </w:del>
            <w:r w:rsidRPr="00D24514">
              <w:rPr>
                <w:rFonts w:ascii="Arial Narrow" w:hAnsi="Arial Narrow" w:cs="Arial"/>
                <w:color w:val="000000"/>
                <w:szCs w:val="22"/>
              </w:rPr>
              <w:t xml:space="preserve">. </w:t>
            </w:r>
          </w:p>
          <w:p w14:paraId="7F56CAF6" w14:textId="7F91170C" w:rsidR="00CA42F0" w:rsidRPr="00D24514" w:rsidRDefault="00CA42F0" w:rsidP="00CA42F0">
            <w:pPr>
              <w:jc w:val="both"/>
              <w:rPr>
                <w:rFonts w:ascii="Arial Narrow" w:hAnsi="Arial Narrow"/>
                <w:szCs w:val="22"/>
                <w:u w:val="single"/>
              </w:rPr>
            </w:pPr>
            <w:r w:rsidRPr="00D24514">
              <w:rPr>
                <w:rFonts w:ascii="Arial Narrow" w:hAnsi="Arial Narrow" w:cs="Arial"/>
                <w:color w:val="000000"/>
                <w:szCs w:val="22"/>
              </w:rPr>
              <w:t>Podmienky, ktoré musí žiadateľ splniť na to, aby bola žiadosť o NFP predložená riadne, včas a vo forme určenej RO</w:t>
            </w:r>
            <w:del w:id="64" w:author="Autor">
              <w:r w:rsidRPr="00D24514" w:rsidDel="004F2695">
                <w:rPr>
                  <w:rFonts w:ascii="Arial Narrow" w:hAnsi="Arial Narrow" w:cs="Arial"/>
                  <w:color w:val="000000"/>
                  <w:szCs w:val="22"/>
                </w:rPr>
                <w:delText xml:space="preserve"> pre OP KŽP</w:delText>
              </w:r>
            </w:del>
            <w:r w:rsidR="002D7DB0" w:rsidRPr="00D24514">
              <w:rPr>
                <w:rFonts w:ascii="Arial Narrow" w:hAnsi="Arial Narrow" w:cs="Arial"/>
                <w:color w:val="000000"/>
                <w:szCs w:val="22"/>
              </w:rPr>
              <w:t>,</w:t>
            </w:r>
            <w:r w:rsidRPr="00D24514">
              <w:rPr>
                <w:rFonts w:ascii="Arial Narrow" w:hAnsi="Arial Narrow" w:cs="Arial"/>
                <w:color w:val="000000"/>
                <w:szCs w:val="22"/>
              </w:rPr>
              <w:t xml:space="preserve"> vrátane presného procesného postupu a technicko-organizačných náležitost</w:t>
            </w:r>
            <w:r w:rsidR="0079596A" w:rsidRPr="00D24514">
              <w:rPr>
                <w:rFonts w:ascii="Arial Narrow" w:hAnsi="Arial Narrow" w:cs="Arial"/>
                <w:color w:val="000000"/>
                <w:szCs w:val="22"/>
              </w:rPr>
              <w:t>í</w:t>
            </w:r>
            <w:r w:rsidRPr="00D24514">
              <w:rPr>
                <w:rFonts w:ascii="Arial Narrow" w:hAnsi="Arial Narrow" w:cs="Arial"/>
                <w:color w:val="000000"/>
                <w:szCs w:val="22"/>
              </w:rPr>
              <w:t xml:space="preserve"> pri predkladaní žiadosti o</w:t>
            </w:r>
            <w:r w:rsidR="0079596A" w:rsidRPr="00D24514">
              <w:rPr>
                <w:rFonts w:ascii="Arial Narrow" w:hAnsi="Arial Narrow" w:cs="Arial"/>
                <w:color w:val="000000"/>
                <w:szCs w:val="22"/>
              </w:rPr>
              <w:t> </w:t>
            </w:r>
            <w:r w:rsidRPr="00D24514">
              <w:rPr>
                <w:rFonts w:ascii="Arial Narrow" w:hAnsi="Arial Narrow" w:cs="Arial"/>
                <w:color w:val="000000"/>
                <w:szCs w:val="22"/>
              </w:rPr>
              <w:t>NFP</w:t>
            </w:r>
            <w:r w:rsidR="0079596A" w:rsidRPr="00D24514">
              <w:rPr>
                <w:rFonts w:ascii="Arial Narrow" w:hAnsi="Arial Narrow" w:cs="Arial"/>
                <w:color w:val="000000"/>
                <w:szCs w:val="22"/>
              </w:rPr>
              <w:t>,</w:t>
            </w:r>
            <w:r w:rsidRPr="00D24514">
              <w:rPr>
                <w:rFonts w:ascii="Arial Narrow" w:hAnsi="Arial Narrow" w:cs="Arial"/>
                <w:color w:val="000000"/>
                <w:szCs w:val="22"/>
              </w:rPr>
              <w:t xml:space="preserve"> ako aj postup pri</w:t>
            </w:r>
            <w:r w:rsidR="006B4E74" w:rsidRPr="00D24514">
              <w:rPr>
                <w:rFonts w:ascii="Arial Narrow" w:hAnsi="Arial Narrow" w:cs="Arial"/>
                <w:color w:val="000000"/>
                <w:szCs w:val="22"/>
              </w:rPr>
              <w:t> </w:t>
            </w:r>
            <w:r w:rsidRPr="00D24514">
              <w:rPr>
                <w:rFonts w:ascii="Arial Narrow" w:hAnsi="Arial Narrow" w:cs="Arial"/>
                <w:color w:val="000000"/>
                <w:szCs w:val="22"/>
              </w:rPr>
              <w:t>získavaní prístupu žiadateľa do verejnej časti ITMS2014+, sú bližšie špecifikované v Príručke pre žiadateľa (</w:t>
            </w:r>
            <w:r w:rsidR="0079596A" w:rsidRPr="00D24514">
              <w:rPr>
                <w:rFonts w:ascii="Arial Narrow" w:hAnsi="Arial Narrow" w:cs="Arial"/>
                <w:color w:val="000000"/>
                <w:szCs w:val="22"/>
              </w:rPr>
              <w:t>kapitola 2)</w:t>
            </w:r>
            <w:r w:rsidRPr="00D24514">
              <w:rPr>
                <w:rFonts w:ascii="Arial Narrow" w:hAnsi="Arial Narrow" w:cs="Arial"/>
                <w:color w:val="000000"/>
                <w:szCs w:val="22"/>
              </w:rPr>
              <w:t>.</w:t>
            </w:r>
          </w:p>
          <w:p w14:paraId="3FB54DA8" w14:textId="7C2E1D5E" w:rsidR="008E66BF" w:rsidRPr="00D24514" w:rsidRDefault="00CA42F0" w:rsidP="004F2695">
            <w:pPr>
              <w:spacing w:before="120" w:after="240"/>
              <w:jc w:val="both"/>
              <w:rPr>
                <w:rFonts w:ascii="Arial Narrow" w:hAnsi="Arial Narrow" w:cs="Arial"/>
                <w:color w:val="000000"/>
                <w:szCs w:val="22"/>
              </w:rPr>
            </w:pPr>
            <w:r w:rsidRPr="00D24514">
              <w:rPr>
                <w:rFonts w:ascii="Arial Narrow" w:hAnsi="Arial Narrow"/>
                <w:szCs w:val="22"/>
                <w:u w:val="single"/>
              </w:rPr>
              <w:t>V prípade, ak žiadateľ nepredloží žiadosť o NFP riadne, včas a v určenej forme v zmysle inštrukcií uvedených v Príručke pre</w:t>
            </w:r>
            <w:r w:rsidR="006B4E74" w:rsidRPr="00D24514">
              <w:rPr>
                <w:rFonts w:ascii="Arial Narrow" w:hAnsi="Arial Narrow"/>
                <w:szCs w:val="22"/>
                <w:u w:val="single"/>
              </w:rPr>
              <w:t> </w:t>
            </w:r>
            <w:r w:rsidRPr="00D24514">
              <w:rPr>
                <w:rFonts w:ascii="Arial Narrow" w:hAnsi="Arial Narrow"/>
                <w:szCs w:val="22"/>
                <w:u w:val="single"/>
              </w:rPr>
              <w:t xml:space="preserve">žiadateľa, RO </w:t>
            </w:r>
            <w:del w:id="65" w:author="Autor">
              <w:r w:rsidRPr="00D24514" w:rsidDel="004F2695">
                <w:rPr>
                  <w:rFonts w:ascii="Arial Narrow" w:hAnsi="Arial Narrow"/>
                  <w:szCs w:val="22"/>
                  <w:u w:val="single"/>
                </w:rPr>
                <w:delText xml:space="preserve">pre OP KŽP </w:delText>
              </w:r>
            </w:del>
            <w:r w:rsidRPr="00D24514">
              <w:rPr>
                <w:rFonts w:ascii="Arial Narrow" w:hAnsi="Arial Narrow"/>
                <w:szCs w:val="22"/>
                <w:u w:val="single"/>
              </w:rPr>
              <w:t>zastaví konanie o žiadosti.</w:t>
            </w:r>
          </w:p>
        </w:tc>
      </w:tr>
      <w:tr w:rsidR="00AD2EBE" w:rsidRPr="00D24514" w14:paraId="4608D976" w14:textId="77777777" w:rsidTr="00EB7CF3">
        <w:tc>
          <w:tcPr>
            <w:tcW w:w="10773" w:type="dxa"/>
            <w:gridSpan w:val="2"/>
            <w:shd w:val="clear" w:color="auto" w:fill="365F91" w:themeFill="accent1" w:themeFillShade="BF"/>
          </w:tcPr>
          <w:p w14:paraId="6EB8E3D2" w14:textId="77777777" w:rsidR="00AD2EBE" w:rsidRPr="00D24514" w:rsidRDefault="00AD2EBE" w:rsidP="004F5D9B">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lastRenderedPageBreak/>
              <w:t xml:space="preserve">Kontaktné údaje poskytovateľa a spôsob komunikácie s poskytovateľom </w:t>
            </w:r>
          </w:p>
        </w:tc>
      </w:tr>
      <w:tr w:rsidR="00AD2EBE" w:rsidRPr="00D24514" w14:paraId="1AA8C1A1" w14:textId="77777777" w:rsidTr="00EB7CF3">
        <w:tc>
          <w:tcPr>
            <w:tcW w:w="10773" w:type="dxa"/>
            <w:gridSpan w:val="2"/>
          </w:tcPr>
          <w:p w14:paraId="5C8B6C8A" w14:textId="77777777" w:rsidR="00CA42F0" w:rsidRPr="00D24514" w:rsidRDefault="00CA42F0" w:rsidP="00CA42F0">
            <w:pPr>
              <w:spacing w:before="120" w:after="120"/>
              <w:jc w:val="both"/>
              <w:rPr>
                <w:rFonts w:ascii="Arial Narrow" w:hAnsi="Arial Narrow" w:cs="Arial"/>
                <w:color w:val="000000"/>
                <w:szCs w:val="22"/>
              </w:rPr>
            </w:pPr>
            <w:r w:rsidRPr="00D24514">
              <w:rPr>
                <w:rFonts w:ascii="Arial Narrow" w:hAnsi="Arial Narrow" w:cs="Arial"/>
                <w:color w:val="000000"/>
                <w:szCs w:val="22"/>
              </w:rPr>
              <w:t>Informácie týkajúce sa tejto výzvy je možné získať</w:t>
            </w:r>
            <w:r w:rsidR="00717ABB" w:rsidRPr="00D24514">
              <w:rPr>
                <w:rFonts w:ascii="Arial Narrow" w:hAnsi="Arial Narrow" w:cs="Arial"/>
                <w:color w:val="000000"/>
                <w:szCs w:val="22"/>
              </w:rPr>
              <w:t xml:space="preserve"> na webovom sídle</w:t>
            </w:r>
            <w:r w:rsidR="00303021" w:rsidRPr="00D24514">
              <w:rPr>
                <w:rFonts w:ascii="Arial Narrow" w:hAnsi="Arial Narrow" w:cs="Arial"/>
                <w:color w:val="000000"/>
                <w:szCs w:val="22"/>
              </w:rPr>
              <w:t xml:space="preserve"> </w:t>
            </w:r>
            <w:hyperlink r:id="rId14" w:history="1">
              <w:r w:rsidR="00717ABB" w:rsidRPr="00D24514">
                <w:rPr>
                  <w:rStyle w:val="Hypertextovprepojenie"/>
                  <w:rFonts w:ascii="Arial Narrow" w:hAnsi="Arial Narrow"/>
                </w:rPr>
                <w:t>www.op-kzp.sk</w:t>
              </w:r>
            </w:hyperlink>
            <w:r w:rsidR="00717ABB" w:rsidRPr="00D24514">
              <w:rPr>
                <w:rFonts w:ascii="Arial Narrow" w:hAnsi="Arial Narrow"/>
              </w:rPr>
              <w:t xml:space="preserve"> a zároveň</w:t>
            </w:r>
            <w:r w:rsidR="00717ABB" w:rsidRPr="00D24514">
              <w:rPr>
                <w:rFonts w:ascii="Arial Narrow" w:hAnsi="Arial Narrow" w:cs="Arial"/>
                <w:color w:val="000000"/>
                <w:szCs w:val="22"/>
              </w:rPr>
              <w:t xml:space="preserve"> </w:t>
            </w:r>
            <w:r w:rsidRPr="00D24514">
              <w:rPr>
                <w:rFonts w:ascii="Arial Narrow" w:hAnsi="Arial Narrow" w:cs="Arial"/>
                <w:color w:val="000000"/>
                <w:szCs w:val="22"/>
              </w:rPr>
              <w:t xml:space="preserve"> jednou z nasledovných foriem:</w:t>
            </w:r>
          </w:p>
          <w:p w14:paraId="6BCFE0D1" w14:textId="7D838E95" w:rsidR="00CA42F0" w:rsidRPr="00D24514" w:rsidRDefault="00831D03" w:rsidP="00CA42F0">
            <w:pPr>
              <w:spacing w:before="120" w:after="120"/>
              <w:jc w:val="both"/>
              <w:rPr>
                <w:rFonts w:ascii="Arial Narrow" w:hAnsi="Arial Narrow" w:cs="Arial"/>
                <w:color w:val="000000"/>
                <w:szCs w:val="22"/>
              </w:rPr>
            </w:pPr>
            <w:r>
              <w:rPr>
                <w:rFonts w:ascii="Arial Narrow" w:hAnsi="Arial Narrow" w:cs="Arial"/>
                <w:b/>
                <w:color w:val="000000"/>
                <w:szCs w:val="22"/>
              </w:rPr>
              <w:t>Listinnou</w:t>
            </w:r>
            <w:r w:rsidRPr="00D24514">
              <w:rPr>
                <w:rFonts w:ascii="Arial Narrow" w:hAnsi="Arial Narrow" w:cs="Arial"/>
                <w:b/>
                <w:color w:val="000000"/>
                <w:szCs w:val="22"/>
              </w:rPr>
              <w:t xml:space="preserve"> </w:t>
            </w:r>
            <w:r w:rsidR="00CA42F0" w:rsidRPr="00D24514">
              <w:rPr>
                <w:rFonts w:ascii="Arial Narrow" w:hAnsi="Arial Narrow" w:cs="Arial"/>
                <w:b/>
                <w:color w:val="000000"/>
                <w:szCs w:val="22"/>
              </w:rPr>
              <w:t>formou na adrese RO</w:t>
            </w:r>
            <w:del w:id="66" w:author="Autor">
              <w:r w:rsidR="00CA42F0" w:rsidRPr="00D24514" w:rsidDel="004F2695">
                <w:rPr>
                  <w:rFonts w:ascii="Arial Narrow" w:hAnsi="Arial Narrow" w:cs="Arial"/>
                  <w:b/>
                  <w:color w:val="000000"/>
                  <w:szCs w:val="22"/>
                </w:rPr>
                <w:delText xml:space="preserve"> pre OP KŽP</w:delText>
              </w:r>
            </w:del>
            <w:r w:rsidR="00CA42F0" w:rsidRPr="00D24514">
              <w:rPr>
                <w:rFonts w:ascii="Arial Narrow" w:hAnsi="Arial Narrow" w:cs="Arial"/>
                <w:b/>
                <w:color w:val="000000"/>
                <w:szCs w:val="22"/>
              </w:rPr>
              <w:t>:</w:t>
            </w:r>
          </w:p>
          <w:p w14:paraId="20F0A757" w14:textId="77777777" w:rsidR="00CA42F0" w:rsidRPr="00D24514" w:rsidRDefault="00CA42F0" w:rsidP="00CA42F0">
            <w:pPr>
              <w:jc w:val="both"/>
              <w:rPr>
                <w:rFonts w:ascii="Arial Narrow" w:hAnsi="Arial Narrow" w:cs="Arial"/>
                <w:i/>
                <w:color w:val="000000"/>
                <w:szCs w:val="22"/>
              </w:rPr>
            </w:pPr>
            <w:r w:rsidRPr="00D24514">
              <w:rPr>
                <w:rFonts w:ascii="Arial Narrow" w:hAnsi="Arial Narrow" w:cs="Arial"/>
                <w:i/>
                <w:color w:val="000000"/>
                <w:szCs w:val="22"/>
              </w:rPr>
              <w:t>Ministerstvo životného prostredia Slovenskej republiky</w:t>
            </w:r>
          </w:p>
          <w:p w14:paraId="4B50805C" w14:textId="77777777" w:rsidR="00CA42F0" w:rsidRPr="00D24514" w:rsidRDefault="00CA42F0" w:rsidP="00CA42F0">
            <w:pPr>
              <w:jc w:val="both"/>
              <w:rPr>
                <w:rFonts w:ascii="Arial Narrow" w:hAnsi="Arial Narrow" w:cs="Arial"/>
                <w:i/>
                <w:color w:val="000000"/>
                <w:szCs w:val="22"/>
              </w:rPr>
            </w:pPr>
            <w:r w:rsidRPr="00D24514">
              <w:rPr>
                <w:rFonts w:ascii="Arial Narrow" w:hAnsi="Arial Narrow" w:cs="Arial"/>
                <w:i/>
                <w:color w:val="000000"/>
                <w:szCs w:val="22"/>
              </w:rPr>
              <w:t xml:space="preserve">Sekcia environmentálnych programov a projektov </w:t>
            </w:r>
          </w:p>
          <w:p w14:paraId="6A591566" w14:textId="77777777" w:rsidR="00CA42F0" w:rsidRPr="00D24514" w:rsidRDefault="004E5160" w:rsidP="00CA42F0">
            <w:pPr>
              <w:jc w:val="both"/>
              <w:rPr>
                <w:rFonts w:ascii="Arial Narrow" w:hAnsi="Arial Narrow" w:cs="Arial"/>
                <w:i/>
                <w:color w:val="000000"/>
                <w:szCs w:val="22"/>
              </w:rPr>
            </w:pPr>
            <w:r w:rsidRPr="00D24514">
              <w:rPr>
                <w:rFonts w:ascii="Arial Narrow" w:hAnsi="Arial Narrow" w:cs="Arial"/>
                <w:i/>
                <w:color w:val="000000"/>
                <w:szCs w:val="22"/>
              </w:rPr>
              <w:t>Karloveská 2</w:t>
            </w:r>
          </w:p>
          <w:p w14:paraId="7696CAEF" w14:textId="77777777" w:rsidR="00CA42F0" w:rsidRPr="00D24514" w:rsidRDefault="00CA42F0" w:rsidP="00CA42F0">
            <w:pPr>
              <w:jc w:val="both"/>
              <w:rPr>
                <w:rFonts w:ascii="Arial Narrow" w:hAnsi="Arial Narrow" w:cs="Arial"/>
                <w:i/>
                <w:color w:val="000000"/>
                <w:szCs w:val="22"/>
              </w:rPr>
            </w:pPr>
            <w:r w:rsidRPr="00D24514">
              <w:rPr>
                <w:rFonts w:ascii="Arial Narrow" w:hAnsi="Arial Narrow" w:cs="Arial"/>
                <w:i/>
                <w:color w:val="000000"/>
                <w:szCs w:val="22"/>
              </w:rPr>
              <w:t>8</w:t>
            </w:r>
            <w:r w:rsidR="004E5160" w:rsidRPr="00D24514">
              <w:rPr>
                <w:rFonts w:ascii="Arial Narrow" w:hAnsi="Arial Narrow" w:cs="Arial"/>
                <w:i/>
                <w:color w:val="000000"/>
                <w:szCs w:val="22"/>
              </w:rPr>
              <w:t>4</w:t>
            </w:r>
            <w:r w:rsidRPr="00D24514">
              <w:rPr>
                <w:rFonts w:ascii="Arial Narrow" w:hAnsi="Arial Narrow" w:cs="Arial"/>
                <w:i/>
                <w:color w:val="000000"/>
                <w:szCs w:val="22"/>
              </w:rPr>
              <w:t xml:space="preserve">1 </w:t>
            </w:r>
            <w:r w:rsidR="004E5160" w:rsidRPr="00D24514">
              <w:rPr>
                <w:rFonts w:ascii="Arial Narrow" w:hAnsi="Arial Narrow" w:cs="Arial"/>
                <w:i/>
                <w:color w:val="000000"/>
                <w:szCs w:val="22"/>
              </w:rPr>
              <w:t>04</w:t>
            </w:r>
            <w:r w:rsidRPr="00D24514">
              <w:rPr>
                <w:rFonts w:ascii="Arial Narrow" w:hAnsi="Arial Narrow" w:cs="Arial"/>
                <w:i/>
                <w:color w:val="000000"/>
                <w:szCs w:val="22"/>
              </w:rPr>
              <w:t xml:space="preserve"> Bratislava</w:t>
            </w:r>
          </w:p>
          <w:p w14:paraId="11F42DB6" w14:textId="77777777" w:rsidR="00C06E94" w:rsidRPr="00D24514" w:rsidRDefault="00CA42F0" w:rsidP="00E85128">
            <w:pPr>
              <w:spacing w:before="120" w:after="120"/>
              <w:jc w:val="both"/>
              <w:rPr>
                <w:rFonts w:ascii="Arial Narrow" w:hAnsi="Arial Narrow"/>
              </w:rPr>
            </w:pPr>
            <w:r w:rsidRPr="00D24514">
              <w:rPr>
                <w:rFonts w:ascii="Arial Narrow" w:hAnsi="Arial Narrow" w:cs="Arial"/>
                <w:b/>
                <w:color w:val="000000"/>
                <w:szCs w:val="22"/>
              </w:rPr>
              <w:t>Elektronickou formou na e-mailov</w:t>
            </w:r>
            <w:r w:rsidR="00717ABB" w:rsidRPr="00D24514">
              <w:rPr>
                <w:rFonts w:ascii="Arial Narrow" w:hAnsi="Arial Narrow" w:cs="Arial"/>
                <w:b/>
                <w:color w:val="000000"/>
                <w:szCs w:val="22"/>
              </w:rPr>
              <w:t>ej</w:t>
            </w:r>
            <w:r w:rsidRPr="00D24514">
              <w:rPr>
                <w:rFonts w:ascii="Arial Narrow" w:hAnsi="Arial Narrow" w:cs="Arial"/>
                <w:b/>
                <w:color w:val="000000"/>
                <w:szCs w:val="22"/>
              </w:rPr>
              <w:t xml:space="preserve"> adres</w:t>
            </w:r>
            <w:r w:rsidR="00717ABB" w:rsidRPr="00D24514">
              <w:rPr>
                <w:rFonts w:ascii="Arial Narrow" w:hAnsi="Arial Narrow" w:cs="Arial"/>
                <w:b/>
                <w:color w:val="000000"/>
                <w:szCs w:val="22"/>
              </w:rPr>
              <w:t>e</w:t>
            </w:r>
            <w:r w:rsidRPr="00D24514">
              <w:rPr>
                <w:rFonts w:ascii="Arial Narrow" w:hAnsi="Arial Narrow" w:cs="Arial"/>
                <w:b/>
                <w:color w:val="000000"/>
                <w:szCs w:val="22"/>
              </w:rPr>
              <w:t>:</w:t>
            </w:r>
            <w:r w:rsidR="009A31D7" w:rsidRPr="00D24514">
              <w:rPr>
                <w:rFonts w:ascii="Arial Narrow" w:hAnsi="Arial Narrow"/>
              </w:rPr>
              <w:t xml:space="preserve"> </w:t>
            </w:r>
            <w:hyperlink r:id="rId15" w:history="1">
              <w:r w:rsidR="00C06E94" w:rsidRPr="00D24514">
                <w:rPr>
                  <w:rStyle w:val="Hypertextovprepojenie"/>
                  <w:rFonts w:ascii="Arial Narrow" w:hAnsi="Arial Narrow"/>
                </w:rPr>
                <w:t>vyzvy.opkzp@enviro.gov.sk</w:t>
              </w:r>
            </w:hyperlink>
          </w:p>
          <w:p w14:paraId="7276BF3F" w14:textId="77777777" w:rsidR="00820A57" w:rsidRDefault="00820A57" w:rsidP="00820A57">
            <w:pPr>
              <w:spacing w:before="120" w:after="120"/>
              <w:jc w:val="both"/>
              <w:rPr>
                <w:rFonts w:ascii="Arial Narrow" w:hAnsi="Arial Narrow"/>
                <w:szCs w:val="22"/>
              </w:rPr>
            </w:pPr>
            <w:r>
              <w:rPr>
                <w:rFonts w:ascii="Arial Narrow" w:hAnsi="Arial Narrow" w:cs="Arial"/>
                <w:b/>
                <w:color w:val="000000"/>
                <w:szCs w:val="22"/>
              </w:rPr>
              <w:t xml:space="preserve">Telefonicky na </w:t>
            </w:r>
            <w:del w:id="67" w:author="Autor">
              <w:r w:rsidDel="004F2695">
                <w:rPr>
                  <w:rFonts w:ascii="Arial Narrow" w:hAnsi="Arial Narrow" w:cs="Arial"/>
                  <w:b/>
                  <w:color w:val="000000"/>
                  <w:szCs w:val="22"/>
                </w:rPr>
                <w:delText xml:space="preserve">telefónnom </w:delText>
              </w:r>
            </w:del>
            <w:r>
              <w:rPr>
                <w:rFonts w:ascii="Arial Narrow" w:hAnsi="Arial Narrow" w:cs="Arial"/>
                <w:b/>
                <w:color w:val="000000"/>
                <w:szCs w:val="22"/>
              </w:rPr>
              <w:t>čísle</w:t>
            </w:r>
            <w:r>
              <w:rPr>
                <w:rFonts w:ascii="Arial Narrow" w:hAnsi="Arial Narrow"/>
              </w:rPr>
              <w:t xml:space="preserve"> +</w:t>
            </w:r>
            <w:r>
              <w:rPr>
                <w:rFonts w:ascii="Arial Narrow" w:hAnsi="Arial Narrow" w:cs="Arial"/>
                <w:color w:val="000000"/>
                <w:szCs w:val="22"/>
              </w:rPr>
              <w:t>421 </w:t>
            </w:r>
            <w:r>
              <w:rPr>
                <w:rFonts w:ascii="Arial Narrow" w:hAnsi="Arial Narrow"/>
                <w:lang w:val="en-US"/>
              </w:rPr>
              <w:t>906 314 282</w:t>
            </w:r>
            <w:r>
              <w:rPr>
                <w:rFonts w:ascii="Arial Narrow" w:hAnsi="Arial Narrow" w:cs="Arial"/>
                <w:color w:val="000000"/>
                <w:szCs w:val="22"/>
                <w:lang w:val="en-US"/>
              </w:rPr>
              <w:t xml:space="preserve"> </w:t>
            </w:r>
            <w:r>
              <w:rPr>
                <w:rFonts w:ascii="Arial Narrow" w:hAnsi="Arial Narrow"/>
                <w:szCs w:val="22"/>
              </w:rPr>
              <w:t>v nasledovných dňoch:</w:t>
            </w:r>
          </w:p>
          <w:p w14:paraId="5093BA03" w14:textId="77777777" w:rsidR="00820A57" w:rsidRDefault="00820A57" w:rsidP="00820A57">
            <w:pPr>
              <w:spacing w:before="120" w:after="120"/>
              <w:jc w:val="both"/>
              <w:rPr>
                <w:rFonts w:ascii="Arial Narrow" w:hAnsi="Arial Narrow"/>
                <w:szCs w:val="22"/>
              </w:rPr>
            </w:pPr>
            <w:r>
              <w:rPr>
                <w:rFonts w:ascii="Arial Narrow" w:hAnsi="Arial Narrow"/>
                <w:szCs w:val="22"/>
              </w:rPr>
              <w:t xml:space="preserve">                                                                       </w:t>
            </w:r>
            <w:r>
              <w:rPr>
                <w:rFonts w:ascii="Arial Narrow" w:hAnsi="Arial Narrow" w:cs="Arial"/>
                <w:b/>
                <w:color w:val="000000"/>
                <w:szCs w:val="22"/>
              </w:rPr>
              <w:t xml:space="preserve">Pondelok, streda, piatok </w:t>
            </w:r>
            <w:r>
              <w:rPr>
                <w:rFonts w:ascii="Arial Narrow" w:hAnsi="Arial Narrow"/>
                <w:szCs w:val="22"/>
              </w:rPr>
              <w:t>v čase od 8:30 – 12:30</w:t>
            </w:r>
            <w:r>
              <w:rPr>
                <w:rFonts w:ascii="Arial Narrow" w:hAnsi="Arial Narrow" w:cs="Arial"/>
                <w:b/>
                <w:color w:val="000000"/>
                <w:szCs w:val="22"/>
              </w:rPr>
              <w:t xml:space="preserve"> </w:t>
            </w:r>
          </w:p>
          <w:p w14:paraId="4E53F51B" w14:textId="3EAB5236" w:rsidR="00820A57" w:rsidRDefault="00820A57" w:rsidP="00820A57">
            <w:pPr>
              <w:spacing w:before="120" w:after="120"/>
              <w:jc w:val="both"/>
              <w:rPr>
                <w:rFonts w:ascii="Arial Narrow" w:hAnsi="Arial Narrow"/>
                <w:szCs w:val="22"/>
              </w:rPr>
            </w:pPr>
            <w:r>
              <w:rPr>
                <w:rFonts w:ascii="Arial Narrow" w:hAnsi="Arial Narrow" w:cs="Arial"/>
                <w:b/>
                <w:color w:val="000000"/>
                <w:szCs w:val="22"/>
              </w:rPr>
              <w:t xml:space="preserve">                                                                       Utorok, štvrtok</w:t>
            </w:r>
            <w:r>
              <w:rPr>
                <w:b/>
                <w:bCs/>
                <w:szCs w:val="22"/>
              </w:rPr>
              <w:t xml:space="preserve"> </w:t>
            </w:r>
            <w:r>
              <w:rPr>
                <w:rFonts w:ascii="Arial Narrow" w:hAnsi="Arial Narrow"/>
                <w:szCs w:val="22"/>
              </w:rPr>
              <w:t>v čase od 11:30 – 15:30.</w:t>
            </w:r>
          </w:p>
          <w:p w14:paraId="3EFE0D37" w14:textId="1029A2A7" w:rsidR="00CA42F0" w:rsidRPr="00D24514" w:rsidRDefault="00CA42F0" w:rsidP="00B21B61">
            <w:pPr>
              <w:spacing w:before="240" w:after="120"/>
              <w:jc w:val="both"/>
              <w:rPr>
                <w:rFonts w:ascii="Arial Narrow" w:hAnsi="Arial Narrow" w:cs="Arial"/>
                <w:color w:val="000000"/>
                <w:szCs w:val="22"/>
              </w:rPr>
            </w:pPr>
            <w:r w:rsidRPr="00D24514">
              <w:rPr>
                <w:rFonts w:ascii="Arial Narrow" w:hAnsi="Arial Narrow" w:cs="Arial"/>
                <w:color w:val="000000"/>
                <w:szCs w:val="22"/>
              </w:rPr>
              <w:t xml:space="preserve">RO </w:t>
            </w:r>
            <w:del w:id="68" w:author="Autor">
              <w:r w:rsidRPr="00D24514" w:rsidDel="004F2695">
                <w:rPr>
                  <w:rFonts w:ascii="Arial Narrow" w:hAnsi="Arial Narrow" w:cs="Arial"/>
                  <w:color w:val="000000"/>
                  <w:szCs w:val="22"/>
                </w:rPr>
                <w:delText xml:space="preserve">pre OP KŽP </w:delText>
              </w:r>
            </w:del>
            <w:r w:rsidRPr="00D24514">
              <w:rPr>
                <w:rFonts w:ascii="Arial Narrow" w:hAnsi="Arial Narrow" w:cs="Arial"/>
                <w:color w:val="000000"/>
                <w:szCs w:val="22"/>
              </w:rPr>
              <w:t xml:space="preserve">zároveň zverejňuje na svojom webovom sídle </w:t>
            </w:r>
            <w:hyperlink r:id="rId16" w:history="1">
              <w:r w:rsidR="00637EBF" w:rsidRPr="00D24514">
                <w:rPr>
                  <w:rStyle w:val="Hypertextovprepojenie"/>
                  <w:rFonts w:ascii="Arial Narrow" w:hAnsi="Arial Narrow"/>
                </w:rPr>
                <w:t>www.op-kzp.sk</w:t>
              </w:r>
            </w:hyperlink>
            <w:r w:rsidRPr="00D24514">
              <w:rPr>
                <w:rFonts w:ascii="Arial Narrow" w:hAnsi="Arial Narrow" w:cs="Arial"/>
                <w:color w:val="000000"/>
                <w:szCs w:val="22"/>
              </w:rPr>
              <w:t xml:space="preserve"> často kladené otázky žiadateľov všeobecného charakteru</w:t>
            </w:r>
            <w:r w:rsidR="0079596A" w:rsidRPr="00D24514">
              <w:rPr>
                <w:rFonts w:ascii="Arial Narrow" w:hAnsi="Arial Narrow" w:cs="Arial"/>
                <w:color w:val="000000"/>
                <w:szCs w:val="22"/>
              </w:rPr>
              <w:t>,</w:t>
            </w:r>
            <w:r w:rsidRPr="00D24514">
              <w:rPr>
                <w:rFonts w:ascii="Arial Narrow" w:hAnsi="Arial Narrow" w:cs="Arial"/>
                <w:color w:val="000000"/>
                <w:szCs w:val="22"/>
              </w:rPr>
              <w:t xml:space="preserve"> spolu s príslušnými odpoveďami (v kategórii:</w:t>
            </w:r>
            <w:r w:rsidR="00642A1E" w:rsidRPr="00D24514">
              <w:rPr>
                <w:rFonts w:ascii="Arial Narrow" w:hAnsi="Arial Narrow" w:cs="Arial"/>
                <w:color w:val="000000"/>
                <w:szCs w:val="22"/>
              </w:rPr>
              <w:t xml:space="preserve"> </w:t>
            </w:r>
            <w:r w:rsidRPr="00D24514">
              <w:rPr>
                <w:rFonts w:ascii="Arial Narrow" w:hAnsi="Arial Narrow" w:cs="Arial"/>
                <w:color w:val="000000"/>
                <w:szCs w:val="22"/>
              </w:rPr>
              <w:t>„často kladené otázky“).</w:t>
            </w:r>
          </w:p>
          <w:p w14:paraId="334DC821" w14:textId="3B01DAAC" w:rsidR="006C2953" w:rsidRPr="00D24514" w:rsidRDefault="006C2953" w:rsidP="00E85128">
            <w:pPr>
              <w:jc w:val="both"/>
              <w:rPr>
                <w:rFonts w:ascii="Arial Narrow" w:hAnsi="Arial Narrow" w:cs="Arial"/>
                <w:color w:val="000000"/>
                <w:szCs w:val="22"/>
              </w:rPr>
            </w:pPr>
            <w:r w:rsidRPr="00D24514">
              <w:rPr>
                <w:rFonts w:ascii="Arial Narrow" w:hAnsi="Arial Narrow" w:cs="Arial"/>
                <w:color w:val="000000"/>
                <w:szCs w:val="22"/>
              </w:rPr>
              <w:t xml:space="preserve">Záväzný charakter majú informácie zverejnené na webovom sídle </w:t>
            </w:r>
            <w:hyperlink r:id="rId17" w:history="1">
              <w:r w:rsidRPr="00D24514">
                <w:rPr>
                  <w:rStyle w:val="Hypertextovprepojenie"/>
                  <w:rFonts w:ascii="Arial Narrow" w:hAnsi="Arial Narrow" w:cs="Arial"/>
                  <w:szCs w:val="22"/>
                </w:rPr>
                <w:t>www.op-kzp.sk</w:t>
              </w:r>
            </w:hyperlink>
            <w:r w:rsidRPr="00D24514">
              <w:rPr>
                <w:rFonts w:ascii="Arial Narrow" w:hAnsi="Arial Narrow" w:cs="Arial"/>
                <w:color w:val="000000"/>
                <w:szCs w:val="22"/>
              </w:rPr>
              <w:t>, ako aj informácie poskytnuté elektronickou a </w:t>
            </w:r>
            <w:r w:rsidR="006172CA">
              <w:rPr>
                <w:rFonts w:ascii="Arial Narrow" w:hAnsi="Arial Narrow" w:cs="Arial"/>
                <w:color w:val="000000"/>
                <w:szCs w:val="22"/>
              </w:rPr>
              <w:t>listinnou</w:t>
            </w:r>
            <w:r w:rsidR="006172CA" w:rsidRPr="00D24514">
              <w:rPr>
                <w:rFonts w:ascii="Arial Narrow" w:hAnsi="Arial Narrow" w:cs="Arial"/>
                <w:color w:val="000000"/>
                <w:szCs w:val="22"/>
              </w:rPr>
              <w:t xml:space="preserve"> </w:t>
            </w:r>
            <w:r w:rsidRPr="00D24514">
              <w:rPr>
                <w:rFonts w:ascii="Arial Narrow" w:hAnsi="Arial Narrow" w:cs="Arial"/>
                <w:color w:val="000000"/>
                <w:szCs w:val="22"/>
              </w:rPr>
              <w:t>formou. Informácie poskytnuté telefonicky alebo ústne nie je možné považovať za záväzné a odvolávať sa na ne.</w:t>
            </w:r>
          </w:p>
          <w:p w14:paraId="4A0368F6" w14:textId="28518BC1" w:rsidR="00CA42F0" w:rsidRPr="00D24514" w:rsidRDefault="00CA42F0" w:rsidP="00CA42F0">
            <w:pPr>
              <w:spacing w:before="120" w:after="120"/>
              <w:jc w:val="both"/>
              <w:rPr>
                <w:rFonts w:ascii="Arial Narrow" w:hAnsi="Arial Narrow" w:cs="Arial"/>
                <w:color w:val="000000"/>
                <w:szCs w:val="22"/>
              </w:rPr>
            </w:pPr>
            <w:r w:rsidRPr="00D24514">
              <w:rPr>
                <w:rFonts w:ascii="Arial Narrow" w:hAnsi="Arial Narrow" w:cs="Arial"/>
                <w:color w:val="000000"/>
                <w:szCs w:val="22"/>
              </w:rPr>
              <w:t xml:space="preserve">Ďalšie informačné kanály pre poskytovanie doplnkových informácií k výzve, ktoré môže RO </w:t>
            </w:r>
            <w:del w:id="69" w:author="Autor">
              <w:r w:rsidRPr="00D24514" w:rsidDel="004F2695">
                <w:rPr>
                  <w:rFonts w:ascii="Arial Narrow" w:hAnsi="Arial Narrow" w:cs="Arial"/>
                  <w:color w:val="000000"/>
                  <w:szCs w:val="22"/>
                </w:rPr>
                <w:delText xml:space="preserve">pre OP KŽP </w:delText>
              </w:r>
            </w:del>
            <w:r w:rsidRPr="00D24514">
              <w:rPr>
                <w:rFonts w:ascii="Arial Narrow" w:hAnsi="Arial Narrow" w:cs="Arial"/>
                <w:color w:val="000000"/>
                <w:szCs w:val="22"/>
              </w:rPr>
              <w:t>využiť</w:t>
            </w:r>
            <w:r w:rsidR="00223BE1">
              <w:rPr>
                <w:rFonts w:ascii="Arial Narrow" w:hAnsi="Arial Narrow" w:cs="Arial"/>
                <w:color w:val="000000"/>
                <w:szCs w:val="22"/>
              </w:rPr>
              <w:t>,</w:t>
            </w:r>
            <w:r w:rsidRPr="00D24514">
              <w:rPr>
                <w:rFonts w:ascii="Arial Narrow" w:hAnsi="Arial Narrow" w:cs="Arial"/>
                <w:color w:val="000000"/>
                <w:szCs w:val="22"/>
              </w:rPr>
              <w:t xml:space="preserve"> sú najmä nasledovné: </w:t>
            </w:r>
          </w:p>
          <w:p w14:paraId="6E1ED6A0" w14:textId="4D7DC605" w:rsidR="000B4F30" w:rsidRDefault="002D451A" w:rsidP="00CA42F0">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Pr>
                <w:rFonts w:ascii="Arial Narrow" w:hAnsi="Arial Narrow" w:cs="Arial"/>
                <w:color w:val="000000"/>
                <w:szCs w:val="22"/>
              </w:rPr>
              <w:t xml:space="preserve">informačný </w:t>
            </w:r>
            <w:r w:rsidR="00803C87">
              <w:rPr>
                <w:rFonts w:ascii="Arial Narrow" w:hAnsi="Arial Narrow" w:cs="Arial"/>
                <w:color w:val="000000"/>
                <w:szCs w:val="22"/>
              </w:rPr>
              <w:t>seminár</w:t>
            </w:r>
            <w:r w:rsidR="00E42FD3">
              <w:rPr>
                <w:rFonts w:ascii="Arial Narrow" w:hAnsi="Arial Narrow" w:cs="Arial"/>
                <w:color w:val="000000"/>
                <w:szCs w:val="22"/>
              </w:rPr>
              <w:t xml:space="preserve"> pre potenciálnych žiadateľov o NFP</w:t>
            </w:r>
            <w:r w:rsidR="00803C87">
              <w:rPr>
                <w:rFonts w:ascii="Arial Narrow" w:hAnsi="Arial Narrow" w:cs="Arial"/>
                <w:color w:val="000000"/>
                <w:szCs w:val="22"/>
              </w:rPr>
              <w:t xml:space="preserve">, </w:t>
            </w:r>
          </w:p>
          <w:p w14:paraId="1858082F" w14:textId="301CB21C" w:rsidR="00CA42F0" w:rsidRPr="00D24514" w:rsidRDefault="00CF3483" w:rsidP="00CA42F0">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D24514">
              <w:rPr>
                <w:rFonts w:ascii="Arial Narrow" w:hAnsi="Arial Narrow" w:cs="Arial"/>
                <w:color w:val="000000"/>
                <w:szCs w:val="22"/>
              </w:rPr>
              <w:t>i</w:t>
            </w:r>
            <w:r w:rsidR="00CA42F0" w:rsidRPr="00D24514">
              <w:rPr>
                <w:rFonts w:ascii="Arial Narrow" w:hAnsi="Arial Narrow" w:cs="Arial"/>
                <w:color w:val="000000"/>
                <w:szCs w:val="22"/>
              </w:rPr>
              <w:t>nformačné a propagačné materiály (plagáty, letáky, informačné panely, publikácie,  tlačové informácie</w:t>
            </w:r>
            <w:r w:rsidR="009E15A4" w:rsidRPr="00D24514">
              <w:rPr>
                <w:rFonts w:ascii="Arial Narrow" w:hAnsi="Arial Narrow" w:cs="Arial"/>
                <w:color w:val="000000"/>
                <w:szCs w:val="22"/>
              </w:rPr>
              <w:t xml:space="preserve"> </w:t>
            </w:r>
            <w:r w:rsidR="002D7944" w:rsidRPr="00D24514">
              <w:rPr>
                <w:rFonts w:ascii="Arial Narrow" w:hAnsi="Arial Narrow" w:cs="Arial"/>
                <w:color w:val="000000"/>
                <w:szCs w:val="22"/>
              </w:rPr>
              <w:t>a pod.)</w:t>
            </w:r>
            <w:r w:rsidR="00C665A4" w:rsidRPr="00D24514">
              <w:rPr>
                <w:rFonts w:ascii="Arial Narrow" w:hAnsi="Arial Narrow" w:cs="Arial"/>
                <w:color w:val="000000"/>
                <w:szCs w:val="22"/>
              </w:rPr>
              <w:t>,</w:t>
            </w:r>
          </w:p>
          <w:p w14:paraId="043EB158" w14:textId="0854539C" w:rsidR="00CA42F0" w:rsidRPr="00D24514" w:rsidRDefault="00CA42F0" w:rsidP="00CA42F0">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D24514">
              <w:rPr>
                <w:rFonts w:ascii="Arial Narrow" w:hAnsi="Arial Narrow" w:cs="Arial"/>
                <w:color w:val="000000"/>
                <w:szCs w:val="22"/>
              </w:rPr>
              <w:t xml:space="preserve">tlačové konferencie, prezentácie, </w:t>
            </w:r>
            <w:r w:rsidR="00EA0A6D" w:rsidRPr="00D24514">
              <w:rPr>
                <w:rFonts w:ascii="Arial Narrow" w:hAnsi="Arial Narrow" w:cs="Arial"/>
                <w:color w:val="000000"/>
                <w:szCs w:val="22"/>
              </w:rPr>
              <w:t xml:space="preserve">informácie </w:t>
            </w:r>
            <w:r w:rsidR="00610CD4" w:rsidRPr="00D24514">
              <w:rPr>
                <w:rFonts w:ascii="Arial Narrow" w:hAnsi="Arial Narrow" w:cs="Arial"/>
                <w:color w:val="000000"/>
                <w:szCs w:val="22"/>
              </w:rPr>
              <w:t>v</w:t>
            </w:r>
            <w:r w:rsidR="00EA0A6D" w:rsidRPr="00D24514">
              <w:rPr>
                <w:rFonts w:ascii="Arial Narrow" w:hAnsi="Arial Narrow" w:cs="Arial"/>
                <w:color w:val="000000"/>
                <w:szCs w:val="22"/>
              </w:rPr>
              <w:t> </w:t>
            </w:r>
            <w:r w:rsidR="00610CD4" w:rsidRPr="00D24514">
              <w:rPr>
                <w:rFonts w:ascii="Arial Narrow" w:hAnsi="Arial Narrow" w:cs="Arial"/>
                <w:color w:val="000000"/>
                <w:szCs w:val="22"/>
              </w:rPr>
              <w:t>novinách</w:t>
            </w:r>
            <w:r w:rsidR="00EA0A6D" w:rsidRPr="00D24514">
              <w:rPr>
                <w:rFonts w:ascii="Arial Narrow" w:hAnsi="Arial Narrow" w:cs="Arial"/>
                <w:color w:val="000000"/>
                <w:szCs w:val="22"/>
              </w:rPr>
              <w:t xml:space="preserve">, </w:t>
            </w:r>
            <w:r w:rsidR="00610CD4" w:rsidRPr="00D24514">
              <w:rPr>
                <w:rFonts w:ascii="Arial Narrow" w:hAnsi="Arial Narrow" w:cs="Arial"/>
                <w:color w:val="000000"/>
                <w:szCs w:val="22"/>
              </w:rPr>
              <w:t xml:space="preserve">časopisoch, </w:t>
            </w:r>
            <w:r w:rsidR="00EA0A6D" w:rsidRPr="00D24514">
              <w:rPr>
                <w:rFonts w:ascii="Arial Narrow" w:hAnsi="Arial Narrow" w:cs="Arial"/>
                <w:color w:val="000000"/>
                <w:szCs w:val="22"/>
              </w:rPr>
              <w:t>TV a rozhlase, internetových portáloch.</w:t>
            </w:r>
          </w:p>
          <w:p w14:paraId="74262E45" w14:textId="5B6B2F99" w:rsidR="006C2953" w:rsidRPr="00D24514" w:rsidRDefault="00CA42F0" w:rsidP="006C2953">
            <w:pPr>
              <w:spacing w:before="120" w:after="120"/>
              <w:jc w:val="both"/>
              <w:rPr>
                <w:rFonts w:ascii="Arial Narrow" w:hAnsi="Arial Narrow" w:cs="Arial"/>
                <w:b/>
                <w:color w:val="000000"/>
                <w:szCs w:val="22"/>
              </w:rPr>
            </w:pPr>
            <w:r w:rsidRPr="00D24514">
              <w:rPr>
                <w:rFonts w:ascii="Arial Narrow" w:hAnsi="Arial Narrow" w:cs="Arial"/>
                <w:color w:val="000000"/>
                <w:szCs w:val="22"/>
              </w:rPr>
              <w:t xml:space="preserve">Konkrétne informačné aktivity vo vzťahu k tejto výzve zverejní RO </w:t>
            </w:r>
            <w:del w:id="70" w:author="Autor">
              <w:r w:rsidRPr="00D24514" w:rsidDel="004F2695">
                <w:rPr>
                  <w:rFonts w:ascii="Arial Narrow" w:hAnsi="Arial Narrow" w:cs="Arial"/>
                  <w:color w:val="000000"/>
                  <w:szCs w:val="22"/>
                </w:rPr>
                <w:delText xml:space="preserve">pre OP KŽP </w:delText>
              </w:r>
            </w:del>
            <w:r w:rsidRPr="00D24514">
              <w:rPr>
                <w:rFonts w:ascii="Arial Narrow" w:hAnsi="Arial Narrow" w:cs="Arial"/>
                <w:color w:val="000000"/>
                <w:szCs w:val="22"/>
              </w:rPr>
              <w:t>na svojom webovom sídle</w:t>
            </w:r>
            <w:r w:rsidRPr="00D24514">
              <w:rPr>
                <w:rFonts w:ascii="Arial Narrow" w:hAnsi="Arial Narrow"/>
              </w:rPr>
              <w:t xml:space="preserve"> </w:t>
            </w:r>
            <w:hyperlink r:id="rId18" w:history="1">
              <w:r w:rsidRPr="00D24514">
                <w:rPr>
                  <w:rStyle w:val="Hypertextovprepojenie"/>
                  <w:rFonts w:ascii="Arial Narrow" w:hAnsi="Arial Narrow"/>
                </w:rPr>
                <w:t>www.op-kzp.sk</w:t>
              </w:r>
            </w:hyperlink>
            <w:r w:rsidRPr="00D24514">
              <w:rPr>
                <w:rStyle w:val="Hypertextovprepojenie"/>
                <w:rFonts w:ascii="Arial Narrow" w:hAnsi="Arial Narrow"/>
              </w:rPr>
              <w:t>.</w:t>
            </w:r>
            <w:r w:rsidRPr="00D24514">
              <w:rPr>
                <w:rStyle w:val="Hypertextovprepojenie"/>
                <w:rFonts w:ascii="Arial Narrow" w:hAnsi="Arial Narrow"/>
                <w:u w:val="none"/>
              </w:rPr>
              <w:t xml:space="preserve"> </w:t>
            </w:r>
          </w:p>
          <w:p w14:paraId="77C9FAD5" w14:textId="77777777" w:rsidR="00510DF2" w:rsidRPr="00D24514" w:rsidRDefault="006C2953" w:rsidP="00B21B61">
            <w:pPr>
              <w:spacing w:after="120"/>
              <w:jc w:val="both"/>
              <w:rPr>
                <w:rFonts w:ascii="Arial Narrow" w:hAnsi="Arial Narrow" w:cs="Arial"/>
                <w:color w:val="000000"/>
                <w:szCs w:val="22"/>
              </w:rPr>
            </w:pPr>
            <w:r w:rsidRPr="00D24514">
              <w:rPr>
                <w:rFonts w:ascii="Arial Narrow" w:hAnsi="Arial Narrow" w:cs="Arial"/>
                <w:b/>
                <w:color w:val="000000"/>
                <w:szCs w:val="22"/>
              </w:rPr>
              <w:t xml:space="preserve">Upozorňujeme žiadateľov, aby priebežne sledovali webové sídlo </w:t>
            </w:r>
            <w:hyperlink r:id="rId19" w:history="1">
              <w:r w:rsidRPr="00D24514">
                <w:rPr>
                  <w:rStyle w:val="Hypertextovprepojenie"/>
                  <w:rFonts w:ascii="Arial Narrow" w:hAnsi="Arial Narrow"/>
                </w:rPr>
                <w:t>www.op-kzp.sk</w:t>
              </w:r>
            </w:hyperlink>
            <w:r w:rsidRPr="00D24514">
              <w:rPr>
                <w:rFonts w:ascii="Arial Narrow" w:hAnsi="Arial Narrow" w:cs="Arial"/>
                <w:b/>
                <w:color w:val="000000"/>
                <w:szCs w:val="22"/>
              </w:rPr>
              <w:t>, kde budú v prípade potreby zverejňované aktuálne informácie súvisiace s vyhlásenou výzvou.</w:t>
            </w:r>
          </w:p>
        </w:tc>
      </w:tr>
    </w:tbl>
    <w:p w14:paraId="571907E4" w14:textId="77777777" w:rsidR="000A6236" w:rsidRPr="00D24514" w:rsidRDefault="000A6236">
      <w:pPr>
        <w:rPr>
          <w:rFonts w:ascii="Arial Narrow" w:hAnsi="Arial Narrow"/>
        </w:rPr>
      </w:pPr>
    </w:p>
    <w:tbl>
      <w:tblPr>
        <w:tblStyle w:val="Mriekatabuky"/>
        <w:tblW w:w="10773" w:type="dxa"/>
        <w:tblInd w:w="-459" w:type="dxa"/>
        <w:tblLayout w:type="fixed"/>
        <w:tblLook w:val="04A0" w:firstRow="1" w:lastRow="0" w:firstColumn="1" w:lastColumn="0" w:noHBand="0" w:noVBand="1"/>
      </w:tblPr>
      <w:tblGrid>
        <w:gridCol w:w="425"/>
        <w:gridCol w:w="3403"/>
        <w:gridCol w:w="6945"/>
      </w:tblGrid>
      <w:tr w:rsidR="00825DF1" w:rsidRPr="00D24514" w14:paraId="0DC3AC5B" w14:textId="77777777" w:rsidTr="00577C93">
        <w:trPr>
          <w:trHeight w:val="158"/>
        </w:trPr>
        <w:tc>
          <w:tcPr>
            <w:tcW w:w="10773" w:type="dxa"/>
            <w:gridSpan w:val="3"/>
            <w:tcBorders>
              <w:bottom w:val="single" w:sz="4" w:space="0" w:color="auto"/>
            </w:tcBorders>
            <w:shd w:val="clear" w:color="auto" w:fill="17365D" w:themeFill="text2" w:themeFillShade="BF"/>
          </w:tcPr>
          <w:p w14:paraId="76509DD3" w14:textId="77777777" w:rsidR="00825DF1" w:rsidRPr="00D24514" w:rsidRDefault="005D4125" w:rsidP="00466BF1">
            <w:pPr>
              <w:pStyle w:val="Odsekzoznamu"/>
              <w:numPr>
                <w:ilvl w:val="0"/>
                <w:numId w:val="11"/>
              </w:numPr>
              <w:spacing w:before="120" w:after="120"/>
              <w:ind w:left="284" w:hanging="284"/>
              <w:contextualSpacing w:val="0"/>
              <w:rPr>
                <w:rFonts w:ascii="Arial Narrow" w:hAnsi="Arial Narrow"/>
                <w:b/>
                <w:color w:val="FFFFFF" w:themeColor="background1"/>
                <w:sz w:val="28"/>
                <w:szCs w:val="28"/>
              </w:rPr>
            </w:pPr>
            <w:r w:rsidRPr="00D24514">
              <w:rPr>
                <w:rFonts w:ascii="Arial Narrow" w:hAnsi="Arial Narrow"/>
                <w:b/>
                <w:color w:val="FFFFFF" w:themeColor="background1"/>
                <w:sz w:val="28"/>
                <w:szCs w:val="28"/>
              </w:rPr>
              <w:t>PODMIENKY POSKYTNUTIA PRÍSPEVKU</w:t>
            </w:r>
          </w:p>
        </w:tc>
      </w:tr>
      <w:tr w:rsidR="00825DF1" w:rsidRPr="00D24514" w14:paraId="44A112B2" w14:textId="77777777" w:rsidTr="00577C93">
        <w:trPr>
          <w:trHeight w:val="158"/>
        </w:trPr>
        <w:tc>
          <w:tcPr>
            <w:tcW w:w="10773" w:type="dxa"/>
            <w:gridSpan w:val="3"/>
            <w:tcBorders>
              <w:bottom w:val="single" w:sz="4" w:space="0" w:color="auto"/>
            </w:tcBorders>
            <w:shd w:val="clear" w:color="auto" w:fill="FFFFFF" w:themeFill="background1"/>
          </w:tcPr>
          <w:p w14:paraId="26B7C68C" w14:textId="409DF19D" w:rsidR="00CA42F0" w:rsidRPr="00D24514" w:rsidRDefault="00CA42F0" w:rsidP="00A54EC9">
            <w:pPr>
              <w:pStyle w:val="Default"/>
              <w:spacing w:before="120" w:after="120"/>
              <w:jc w:val="both"/>
              <w:rPr>
                <w:rFonts w:ascii="Arial Narrow" w:hAnsi="Arial Narrow"/>
                <w:sz w:val="22"/>
                <w:szCs w:val="22"/>
                <w:lang w:eastAsia="en-US"/>
              </w:rPr>
            </w:pPr>
            <w:r w:rsidRPr="00D24514">
              <w:rPr>
                <w:rFonts w:ascii="Arial Narrow" w:hAnsi="Arial Narrow"/>
                <w:sz w:val="22"/>
                <w:szCs w:val="22"/>
                <w:lang w:eastAsia="en-US"/>
              </w:rPr>
              <w:lastRenderedPageBreak/>
              <w:t xml:space="preserve">Podmienky poskytnutia príspevku predstavujú súbor podmienok overovaných </w:t>
            </w:r>
            <w:r w:rsidR="008636A7" w:rsidRPr="00D24514">
              <w:rPr>
                <w:rFonts w:ascii="Arial Narrow" w:hAnsi="Arial Narrow"/>
                <w:sz w:val="22"/>
                <w:szCs w:val="22"/>
                <w:lang w:eastAsia="en-US"/>
              </w:rPr>
              <w:t xml:space="preserve">RO </w:t>
            </w:r>
            <w:del w:id="71" w:author="Autor">
              <w:r w:rsidR="008636A7" w:rsidRPr="00D24514" w:rsidDel="004F2695">
                <w:rPr>
                  <w:rFonts w:ascii="Arial Narrow" w:hAnsi="Arial Narrow"/>
                  <w:sz w:val="22"/>
                  <w:szCs w:val="22"/>
                  <w:lang w:eastAsia="en-US"/>
                </w:rPr>
                <w:delText>pre OP KŽP</w:delText>
              </w:r>
              <w:r w:rsidRPr="00D24514" w:rsidDel="004F2695">
                <w:rPr>
                  <w:rFonts w:ascii="Arial Narrow" w:hAnsi="Arial Narrow"/>
                  <w:sz w:val="22"/>
                  <w:szCs w:val="22"/>
                  <w:lang w:eastAsia="en-US"/>
                </w:rPr>
                <w:delText xml:space="preserve"> </w:delText>
              </w:r>
            </w:del>
            <w:r w:rsidRPr="00D24514">
              <w:rPr>
                <w:rFonts w:ascii="Arial Narrow" w:hAnsi="Arial Narrow"/>
                <w:sz w:val="22"/>
                <w:szCs w:val="22"/>
                <w:lang w:eastAsia="en-US"/>
              </w:rPr>
              <w:t xml:space="preserve">v procese schvaľovania žiadosti o NFP (konanie o žiadosti podľa § 19 zákona o príspevku z EŠIF), ale aj počas platnosti a účinnosti Zmluvy o poskytnutí NFP, ktoré musí žiadateľ/prijímateľ splniť na to, aby mu bol schválený a následne vyplatený príslušný nenávratný finančný príspevok (ďalej len „NFP“). </w:t>
            </w:r>
          </w:p>
          <w:p w14:paraId="51BCF27A" w14:textId="7DFD180D" w:rsidR="00EB2F85" w:rsidRPr="00D24514" w:rsidRDefault="00EB2F85" w:rsidP="00A54EC9">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 xml:space="preserve">Ak v čase medzi vydaním rozhodnutia o schválení žiadosti o NFP a uzavretím Zmluvy o poskytnutí NFP RO </w:t>
            </w:r>
            <w:del w:id="72" w:author="Autor">
              <w:r w:rsidRPr="00D24514" w:rsidDel="004F2695">
                <w:rPr>
                  <w:rFonts w:ascii="Arial Narrow" w:hAnsi="Arial Narrow" w:cs="Arial"/>
                  <w:color w:val="000000"/>
                  <w:szCs w:val="22"/>
                </w:rPr>
                <w:delText xml:space="preserve">pre OP KŽP </w:delText>
              </w:r>
            </w:del>
            <w:r w:rsidRPr="00D24514">
              <w:rPr>
                <w:rFonts w:ascii="Arial Narrow" w:hAnsi="Arial Narrow" w:cs="Arial"/>
                <w:color w:val="000000"/>
                <w:szCs w:val="22"/>
              </w:rPr>
              <w:t xml:space="preserve">zistí, že niektorá z podmienok poskytnutia príspevku nie je splnená, pristúpi k informovaniu štatutárneho orgánu RO </w:t>
            </w:r>
            <w:del w:id="73" w:author="Autor">
              <w:r w:rsidRPr="00D24514" w:rsidDel="004F2695">
                <w:rPr>
                  <w:rFonts w:ascii="Arial Narrow" w:hAnsi="Arial Narrow" w:cs="Arial"/>
                  <w:color w:val="000000"/>
                  <w:szCs w:val="22"/>
                </w:rPr>
                <w:delText xml:space="preserve">pre OP KŽP </w:delText>
              </w:r>
            </w:del>
            <w:r w:rsidRPr="00D24514">
              <w:rPr>
                <w:rFonts w:ascii="Arial Narrow" w:hAnsi="Arial Narrow" w:cs="Arial"/>
                <w:color w:val="000000"/>
                <w:szCs w:val="22"/>
              </w:rPr>
              <w:t>o potrebe uplatnenia mimoriadneho opravného prostriedku v súlade s § 24 zákona o príspevku z EŠIF.</w:t>
            </w:r>
          </w:p>
          <w:p w14:paraId="7348B821" w14:textId="578C85BD" w:rsidR="00CA42F0" w:rsidRPr="00D24514" w:rsidRDefault="0084290F" w:rsidP="00A54EC9">
            <w:pPr>
              <w:spacing w:before="120" w:after="120"/>
              <w:jc w:val="both"/>
              <w:rPr>
                <w:rFonts w:ascii="Arial Narrow" w:hAnsi="Arial Narrow" w:cs="Arial"/>
                <w:color w:val="000000"/>
                <w:szCs w:val="22"/>
              </w:rPr>
            </w:pPr>
            <w:r w:rsidRPr="00D24514">
              <w:rPr>
                <w:rFonts w:ascii="Arial Narrow" w:hAnsi="Arial Narrow" w:cs="Arial"/>
                <w:color w:val="000000"/>
                <w:szCs w:val="22"/>
              </w:rPr>
              <w:t>Ak</w:t>
            </w:r>
            <w:r w:rsidR="00CA42F0" w:rsidRPr="00D24514">
              <w:rPr>
                <w:rFonts w:ascii="Arial Narrow" w:hAnsi="Arial Narrow" w:cs="Arial"/>
                <w:color w:val="000000"/>
                <w:szCs w:val="22"/>
              </w:rPr>
              <w:t xml:space="preserve"> počas trvania zmluvného vzťahu medzi RO </w:t>
            </w:r>
            <w:del w:id="74" w:author="Autor">
              <w:r w:rsidR="00CA42F0" w:rsidRPr="00D24514" w:rsidDel="004F2695">
                <w:rPr>
                  <w:rFonts w:ascii="Arial Narrow" w:hAnsi="Arial Narrow" w:cs="Arial"/>
                  <w:color w:val="000000"/>
                  <w:szCs w:val="22"/>
                </w:rPr>
                <w:delText xml:space="preserve">pre OP KŽP </w:delText>
              </w:r>
            </w:del>
            <w:r w:rsidR="00CA42F0" w:rsidRPr="00D24514">
              <w:rPr>
                <w:rFonts w:ascii="Arial Narrow" w:hAnsi="Arial Narrow" w:cs="Arial"/>
                <w:color w:val="000000"/>
                <w:szCs w:val="22"/>
              </w:rPr>
              <w:t>a prijímateľom (na základe uzavretej Zmluvy o poskytnutí NFP) dôjde k</w:t>
            </w:r>
            <w:r w:rsidR="006B4E74" w:rsidRPr="00D24514">
              <w:rPr>
                <w:rFonts w:ascii="Arial Narrow" w:hAnsi="Arial Narrow" w:cs="Arial"/>
                <w:color w:val="000000"/>
                <w:szCs w:val="22"/>
              </w:rPr>
              <w:t> </w:t>
            </w:r>
            <w:r w:rsidR="00CA42F0" w:rsidRPr="00D24514">
              <w:rPr>
                <w:rFonts w:ascii="Arial Narrow" w:hAnsi="Arial Narrow" w:cs="Arial"/>
                <w:color w:val="000000"/>
                <w:szCs w:val="22"/>
              </w:rPr>
              <w:t xml:space="preserve">zisteniu, že niektorá z podmienok poskytnutia príspevku nie je splnená, </w:t>
            </w:r>
            <w:r w:rsidRPr="00D24514">
              <w:rPr>
                <w:rFonts w:ascii="Arial Narrow" w:hAnsi="Arial Narrow" w:cs="Arial"/>
                <w:color w:val="000000"/>
                <w:szCs w:val="22"/>
              </w:rPr>
              <w:t xml:space="preserve">RO </w:t>
            </w:r>
            <w:del w:id="75" w:author="Autor">
              <w:r w:rsidRPr="00D24514" w:rsidDel="004F2695">
                <w:rPr>
                  <w:rFonts w:ascii="Arial Narrow" w:hAnsi="Arial Narrow" w:cs="Arial"/>
                  <w:color w:val="000000"/>
                  <w:szCs w:val="22"/>
                </w:rPr>
                <w:delText xml:space="preserve">pre OP KŽP </w:delText>
              </w:r>
            </w:del>
            <w:r w:rsidRPr="00D24514">
              <w:rPr>
                <w:rFonts w:ascii="Arial Narrow" w:hAnsi="Arial Narrow" w:cs="Arial"/>
                <w:color w:val="000000"/>
                <w:szCs w:val="22"/>
              </w:rPr>
              <w:t>je oprávnený vyvodiť právne dôsledky vo</w:t>
            </w:r>
            <w:r w:rsidR="006B4E74" w:rsidRPr="00D24514">
              <w:rPr>
                <w:rFonts w:ascii="Arial Narrow" w:hAnsi="Arial Narrow" w:cs="Arial"/>
                <w:color w:val="000000"/>
                <w:szCs w:val="22"/>
              </w:rPr>
              <w:t> </w:t>
            </w:r>
            <w:r w:rsidRPr="00D24514">
              <w:rPr>
                <w:rFonts w:ascii="Arial Narrow" w:hAnsi="Arial Narrow" w:cs="Arial"/>
                <w:color w:val="000000"/>
                <w:szCs w:val="22"/>
              </w:rPr>
              <w:t>vzťahu k prijímateľovi v súlade s príslušnými ustanoveniami uzavretej Zmluvy o poskytnutí NFP</w:t>
            </w:r>
            <w:r w:rsidR="00CA42F0" w:rsidRPr="00D24514">
              <w:rPr>
                <w:rFonts w:ascii="Arial Narrow" w:hAnsi="Arial Narrow" w:cs="Arial"/>
                <w:color w:val="000000"/>
                <w:szCs w:val="22"/>
              </w:rPr>
              <w:t xml:space="preserve">. </w:t>
            </w:r>
          </w:p>
          <w:p w14:paraId="7B389460" w14:textId="44F38298" w:rsidR="00C665A4" w:rsidRPr="00D24514" w:rsidRDefault="00CA42F0" w:rsidP="004F2695">
            <w:pPr>
              <w:pStyle w:val="Bezriadkovania"/>
              <w:spacing w:before="120" w:after="120"/>
              <w:jc w:val="both"/>
              <w:rPr>
                <w:rFonts w:ascii="Arial Narrow" w:hAnsi="Arial Narrow" w:cs="Arial"/>
                <w:b/>
                <w:color w:val="000000"/>
                <w:szCs w:val="22"/>
                <w:lang w:val="sk-SK"/>
              </w:rPr>
            </w:pPr>
            <w:r w:rsidRPr="00D24514">
              <w:rPr>
                <w:rFonts w:ascii="Arial Narrow" w:hAnsi="Arial Narrow"/>
                <w:szCs w:val="22"/>
                <w:lang w:val="sk-SK"/>
              </w:rPr>
              <w:t xml:space="preserve">V nasledujúcej tabuľke je uvedené znenie a stručný popis podmienok poskytnutia príspevku. Podrobnejšia špecifikácia jednotlivých podmienok poskytnutia príspevku, ako aj spôsob preukázania ich splnenia a spôsob ich overovania </w:t>
            </w:r>
            <w:r w:rsidR="00FF6566" w:rsidRPr="00D24514">
              <w:rPr>
                <w:rFonts w:ascii="Arial Narrow" w:hAnsi="Arial Narrow"/>
                <w:szCs w:val="22"/>
                <w:lang w:val="sk-SK"/>
              </w:rPr>
              <w:t xml:space="preserve">zo strany </w:t>
            </w:r>
            <w:r w:rsidRPr="00D24514">
              <w:rPr>
                <w:rFonts w:ascii="Arial Narrow" w:hAnsi="Arial Narrow"/>
                <w:szCs w:val="22"/>
                <w:lang w:val="sk-SK"/>
              </w:rPr>
              <w:t>RO</w:t>
            </w:r>
            <w:del w:id="76" w:author="Autor">
              <w:r w:rsidRPr="00D24514" w:rsidDel="004F2695">
                <w:rPr>
                  <w:rFonts w:ascii="Arial Narrow" w:hAnsi="Arial Narrow"/>
                  <w:szCs w:val="22"/>
                  <w:lang w:val="sk-SK"/>
                </w:rPr>
                <w:delText xml:space="preserve"> pre OP KŽP</w:delText>
              </w:r>
            </w:del>
            <w:r w:rsidR="00A26F74" w:rsidRPr="00D24514">
              <w:rPr>
                <w:rFonts w:ascii="Arial Narrow" w:hAnsi="Arial Narrow"/>
                <w:szCs w:val="22"/>
                <w:lang w:val="sk-SK"/>
              </w:rPr>
              <w:t>, vrátane presnej špecifikácie požiadaviek na predloženie povinných príloh žiadosti o</w:t>
            </w:r>
            <w:r w:rsidR="00223BE1">
              <w:rPr>
                <w:rFonts w:ascii="Arial Narrow" w:hAnsi="Arial Narrow"/>
                <w:szCs w:val="22"/>
                <w:lang w:val="sk-SK"/>
              </w:rPr>
              <w:t> </w:t>
            </w:r>
            <w:r w:rsidR="00A26F74" w:rsidRPr="00D24514">
              <w:rPr>
                <w:rFonts w:ascii="Arial Narrow" w:hAnsi="Arial Narrow"/>
                <w:szCs w:val="22"/>
                <w:lang w:val="sk-SK"/>
              </w:rPr>
              <w:t>NFP</w:t>
            </w:r>
            <w:r w:rsidR="00223BE1">
              <w:rPr>
                <w:rFonts w:ascii="Arial Narrow" w:hAnsi="Arial Narrow"/>
                <w:szCs w:val="22"/>
                <w:lang w:val="sk-SK"/>
              </w:rPr>
              <w:t>,</w:t>
            </w:r>
            <w:r w:rsidRPr="00D24514">
              <w:rPr>
                <w:rFonts w:ascii="Arial Narrow" w:hAnsi="Arial Narrow"/>
                <w:szCs w:val="22"/>
                <w:lang w:val="sk-SK"/>
              </w:rPr>
              <w:t xml:space="preserve"> sú bližšie definované v</w:t>
            </w:r>
            <w:r w:rsidRPr="00D24514">
              <w:rPr>
                <w:rFonts w:ascii="Arial Narrow" w:hAnsi="Arial Narrow"/>
                <w:b/>
                <w:szCs w:val="22"/>
                <w:lang w:val="sk-SK"/>
              </w:rPr>
              <w:t xml:space="preserve"> </w:t>
            </w:r>
            <w:r w:rsidRPr="00D24514">
              <w:rPr>
                <w:rFonts w:ascii="Arial Narrow" w:hAnsi="Arial Narrow"/>
                <w:szCs w:val="22"/>
                <w:lang w:val="sk-SK"/>
              </w:rPr>
              <w:t>Príručk</w:t>
            </w:r>
            <w:r w:rsidR="00B26ECF" w:rsidRPr="00D24514">
              <w:rPr>
                <w:rFonts w:ascii="Arial Narrow" w:hAnsi="Arial Narrow"/>
                <w:szCs w:val="22"/>
                <w:lang w:val="sk-SK"/>
              </w:rPr>
              <w:t>e</w:t>
            </w:r>
            <w:r w:rsidRPr="00D24514">
              <w:rPr>
                <w:rFonts w:ascii="Arial Narrow" w:hAnsi="Arial Narrow"/>
                <w:szCs w:val="22"/>
                <w:lang w:val="sk-SK"/>
              </w:rPr>
              <w:t xml:space="preserve"> pre žiadateľa</w:t>
            </w:r>
            <w:r w:rsidR="00B26ECF" w:rsidRPr="00D24514">
              <w:rPr>
                <w:rFonts w:ascii="Arial Narrow" w:hAnsi="Arial Narrow"/>
                <w:szCs w:val="22"/>
                <w:lang w:val="sk-SK"/>
              </w:rPr>
              <w:t>.</w:t>
            </w:r>
          </w:p>
        </w:tc>
      </w:tr>
      <w:tr w:rsidR="00825DF1" w:rsidRPr="00D24514" w14:paraId="13545D31" w14:textId="77777777" w:rsidTr="00577C93">
        <w:trPr>
          <w:trHeight w:val="157"/>
        </w:trPr>
        <w:tc>
          <w:tcPr>
            <w:tcW w:w="10773" w:type="dxa"/>
            <w:gridSpan w:val="3"/>
            <w:shd w:val="clear" w:color="auto" w:fill="17365D" w:themeFill="text2" w:themeFillShade="BF"/>
          </w:tcPr>
          <w:p w14:paraId="72571F30" w14:textId="77777777" w:rsidR="00825DF1" w:rsidRPr="00D24514" w:rsidRDefault="00825DF1" w:rsidP="004F5D9B">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OPRÁVNENOSŤ ŽIADATEĽA</w:t>
            </w:r>
          </w:p>
        </w:tc>
      </w:tr>
      <w:tr w:rsidR="00825DF1" w:rsidRPr="00D24514" w14:paraId="15A6D280" w14:textId="77777777" w:rsidTr="00577C93">
        <w:trPr>
          <w:trHeight w:val="157"/>
        </w:trPr>
        <w:tc>
          <w:tcPr>
            <w:tcW w:w="425" w:type="dxa"/>
            <w:tcBorders>
              <w:bottom w:val="single" w:sz="4" w:space="0" w:color="auto"/>
            </w:tcBorders>
            <w:shd w:val="clear" w:color="auto" w:fill="365F91" w:themeFill="accent1" w:themeFillShade="BF"/>
          </w:tcPr>
          <w:p w14:paraId="2687D1E1" w14:textId="77777777" w:rsidR="00825DF1" w:rsidRPr="00D24514" w:rsidRDefault="00825DF1" w:rsidP="002F3C7D">
            <w:pPr>
              <w:rPr>
                <w:rFonts w:ascii="Arial Narrow" w:hAnsi="Arial Narrow"/>
                <w:color w:val="FFFFFF" w:themeColor="background1"/>
                <w:sz w:val="21"/>
                <w:szCs w:val="21"/>
              </w:rPr>
            </w:pPr>
            <w:r w:rsidRPr="00D24514">
              <w:rPr>
                <w:rFonts w:ascii="Arial Narrow" w:hAnsi="Arial Narrow"/>
                <w:color w:val="FFFFFF" w:themeColor="background1"/>
                <w:sz w:val="21"/>
                <w:szCs w:val="21"/>
              </w:rPr>
              <w:t>P.č.</w:t>
            </w:r>
          </w:p>
        </w:tc>
        <w:tc>
          <w:tcPr>
            <w:tcW w:w="3403" w:type="dxa"/>
            <w:tcBorders>
              <w:bottom w:val="single" w:sz="4" w:space="0" w:color="auto"/>
            </w:tcBorders>
            <w:shd w:val="clear" w:color="auto" w:fill="365F91" w:themeFill="accent1" w:themeFillShade="BF"/>
          </w:tcPr>
          <w:p w14:paraId="438B7D9A" w14:textId="77777777" w:rsidR="00825DF1" w:rsidRPr="00D24514" w:rsidRDefault="00825DF1" w:rsidP="00923A77">
            <w:pPr>
              <w:spacing w:before="120" w:after="120"/>
              <w:jc w:val="center"/>
              <w:rPr>
                <w:rFonts w:ascii="Arial Narrow" w:hAnsi="Arial Narrow"/>
                <w:color w:val="FFFFFF" w:themeColor="background1"/>
                <w:sz w:val="21"/>
                <w:szCs w:val="21"/>
              </w:rPr>
            </w:pPr>
            <w:r w:rsidRPr="00D24514">
              <w:rPr>
                <w:rFonts w:ascii="Arial Narrow" w:hAnsi="Arial Narrow"/>
                <w:color w:val="FFFFFF" w:themeColor="background1"/>
                <w:sz w:val="21"/>
                <w:szCs w:val="21"/>
              </w:rPr>
              <w:t>Znenie podmienky poskytnutia príspevku</w:t>
            </w:r>
          </w:p>
        </w:tc>
        <w:tc>
          <w:tcPr>
            <w:tcW w:w="6945" w:type="dxa"/>
            <w:shd w:val="clear" w:color="auto" w:fill="365F91" w:themeFill="accent1" w:themeFillShade="BF"/>
            <w:vAlign w:val="center"/>
          </w:tcPr>
          <w:p w14:paraId="595E671E" w14:textId="77777777" w:rsidR="00825DF1" w:rsidRPr="00D24514" w:rsidRDefault="00825DF1" w:rsidP="00AF0A58">
            <w:pPr>
              <w:rPr>
                <w:rFonts w:ascii="Arial Narrow" w:hAnsi="Arial Narrow"/>
                <w:color w:val="FFFFFF" w:themeColor="background1"/>
                <w:sz w:val="21"/>
                <w:szCs w:val="21"/>
              </w:rPr>
            </w:pPr>
            <w:r w:rsidRPr="00D24514">
              <w:rPr>
                <w:rFonts w:ascii="Arial Narrow" w:hAnsi="Arial Narrow"/>
                <w:color w:val="FFFFFF" w:themeColor="background1"/>
                <w:sz w:val="21"/>
                <w:szCs w:val="21"/>
              </w:rPr>
              <w:t>Stručný popis podmienky poskytnutia príspevku</w:t>
            </w:r>
          </w:p>
        </w:tc>
      </w:tr>
      <w:tr w:rsidR="00825DF1" w:rsidRPr="00D24514" w14:paraId="72CE0809" w14:textId="77777777" w:rsidTr="00577C93">
        <w:tc>
          <w:tcPr>
            <w:tcW w:w="425" w:type="dxa"/>
            <w:shd w:val="clear" w:color="auto" w:fill="DBE5F1" w:themeFill="accent1" w:themeFillTint="33"/>
          </w:tcPr>
          <w:p w14:paraId="3BE641DB" w14:textId="77777777" w:rsidR="00825DF1" w:rsidRPr="00D24514" w:rsidRDefault="003217C2" w:rsidP="00940B0F">
            <w:pPr>
              <w:spacing w:before="120" w:after="120"/>
              <w:rPr>
                <w:rFonts w:ascii="Arial Narrow" w:hAnsi="Arial Narrow"/>
                <w:b/>
                <w:sz w:val="21"/>
                <w:szCs w:val="21"/>
              </w:rPr>
            </w:pPr>
            <w:r w:rsidRPr="00D24514">
              <w:rPr>
                <w:rFonts w:ascii="Arial Narrow" w:hAnsi="Arial Narrow"/>
                <w:b/>
                <w:sz w:val="21"/>
                <w:szCs w:val="21"/>
              </w:rPr>
              <w:t>1</w:t>
            </w:r>
          </w:p>
        </w:tc>
        <w:tc>
          <w:tcPr>
            <w:tcW w:w="3403" w:type="dxa"/>
            <w:shd w:val="clear" w:color="auto" w:fill="DBE5F1" w:themeFill="accent1" w:themeFillTint="33"/>
          </w:tcPr>
          <w:p w14:paraId="0B7941BC" w14:textId="512ECBBB" w:rsidR="00825DF1" w:rsidRPr="00D24514" w:rsidRDefault="0018645D" w:rsidP="00CC0594">
            <w:pPr>
              <w:spacing w:before="120" w:after="120"/>
              <w:rPr>
                <w:rFonts w:ascii="Arial Narrow" w:hAnsi="Arial Narrow"/>
                <w:b/>
              </w:rPr>
            </w:pPr>
            <w:r>
              <w:rPr>
                <w:rFonts w:ascii="Arial Narrow" w:hAnsi="Arial Narrow"/>
                <w:b/>
              </w:rPr>
              <w:t>Právna forma</w:t>
            </w:r>
          </w:p>
        </w:tc>
        <w:tc>
          <w:tcPr>
            <w:tcW w:w="6945" w:type="dxa"/>
          </w:tcPr>
          <w:p w14:paraId="45DB6E3D" w14:textId="77777777" w:rsidR="00825DF1" w:rsidRPr="00D24514" w:rsidRDefault="00825DF1" w:rsidP="000C510B">
            <w:pPr>
              <w:spacing w:before="120" w:after="120"/>
              <w:ind w:left="33"/>
              <w:jc w:val="both"/>
              <w:rPr>
                <w:rFonts w:ascii="Arial Narrow" w:hAnsi="Arial Narrow"/>
              </w:rPr>
            </w:pPr>
            <w:r w:rsidRPr="00D24514">
              <w:rPr>
                <w:rFonts w:ascii="Arial Narrow" w:hAnsi="Arial Narrow"/>
              </w:rPr>
              <w:t>V rámci tejto výzvy sú oprávnenými žiadateľmi nasledujúce subjekty:</w:t>
            </w:r>
          </w:p>
          <w:p w14:paraId="0A77EC13" w14:textId="63056F52" w:rsidR="000B4F30" w:rsidRPr="000B4F30" w:rsidRDefault="000B4F30" w:rsidP="005668B9">
            <w:pPr>
              <w:pStyle w:val="Default"/>
              <w:numPr>
                <w:ilvl w:val="0"/>
                <w:numId w:val="51"/>
              </w:numPr>
              <w:ind w:left="317" w:hanging="284"/>
              <w:jc w:val="both"/>
              <w:rPr>
                <w:rFonts w:ascii="Arial Narrow" w:hAnsi="Arial Narrow"/>
                <w:sz w:val="22"/>
                <w:szCs w:val="22"/>
                <w:lang w:eastAsia="en-US"/>
              </w:rPr>
            </w:pPr>
            <w:r w:rsidRPr="000B4F30">
              <w:rPr>
                <w:rFonts w:ascii="Arial Narrow" w:hAnsi="Arial Narrow"/>
                <w:sz w:val="22"/>
                <w:szCs w:val="22"/>
              </w:rPr>
              <w:t>právnická osoba poverená MŽP SR na zisťovanie množstva, režimu, kvality povrchových vôd a vplyvov pôsobiacich na kvalitu povrchových vôd</w:t>
            </w:r>
            <w:r w:rsidR="00264776">
              <w:rPr>
                <w:rStyle w:val="Odkaznapoznmkupodiarou"/>
                <w:rFonts w:ascii="Arial Narrow" w:hAnsi="Arial Narrow"/>
                <w:sz w:val="22"/>
                <w:szCs w:val="22"/>
              </w:rPr>
              <w:footnoteReference w:id="7"/>
            </w:r>
            <w:r w:rsidR="00B21B61">
              <w:rPr>
                <w:rFonts w:ascii="Arial Narrow" w:hAnsi="Arial Narrow"/>
                <w:sz w:val="22"/>
                <w:szCs w:val="22"/>
              </w:rPr>
              <w:t>,</w:t>
            </w:r>
            <w:r w:rsidRPr="000B4F30">
              <w:rPr>
                <w:rFonts w:ascii="Arial Narrow" w:hAnsi="Arial Narrow"/>
                <w:sz w:val="22"/>
                <w:szCs w:val="22"/>
              </w:rPr>
              <w:t xml:space="preserve"> </w:t>
            </w:r>
          </w:p>
          <w:p w14:paraId="35A846BB" w14:textId="628C79A0" w:rsidR="000B4F30" w:rsidRPr="000B4F30" w:rsidRDefault="000B4F30" w:rsidP="005668B9">
            <w:pPr>
              <w:pStyle w:val="Default"/>
              <w:numPr>
                <w:ilvl w:val="0"/>
                <w:numId w:val="51"/>
              </w:numPr>
              <w:ind w:left="317" w:hanging="284"/>
              <w:jc w:val="both"/>
              <w:rPr>
                <w:rFonts w:ascii="Arial Narrow" w:hAnsi="Arial Narrow"/>
                <w:sz w:val="22"/>
                <w:szCs w:val="22"/>
                <w:lang w:eastAsia="en-US"/>
              </w:rPr>
            </w:pPr>
            <w:r w:rsidRPr="000B4F30">
              <w:rPr>
                <w:rFonts w:ascii="Arial Narrow" w:hAnsi="Arial Narrow"/>
                <w:sz w:val="22"/>
                <w:szCs w:val="22"/>
              </w:rPr>
              <w:t>právnická osoba poverená MŽP SR na zisťovanie výskytu, množstva, režimu a kvality podzemných vôd</w:t>
            </w:r>
            <w:r w:rsidR="00264776">
              <w:rPr>
                <w:rStyle w:val="Odkaznapoznmkupodiarou"/>
                <w:rFonts w:ascii="Arial Narrow" w:hAnsi="Arial Narrow"/>
                <w:sz w:val="22"/>
                <w:szCs w:val="22"/>
              </w:rPr>
              <w:footnoteReference w:id="8"/>
            </w:r>
            <w:r w:rsidR="00B21B61">
              <w:rPr>
                <w:rFonts w:ascii="Arial Narrow" w:hAnsi="Arial Narrow"/>
                <w:sz w:val="22"/>
                <w:szCs w:val="22"/>
              </w:rPr>
              <w:t>,</w:t>
            </w:r>
          </w:p>
          <w:p w14:paraId="079178A5" w14:textId="4222CAFD" w:rsidR="00CC0594" w:rsidRPr="000B4F30" w:rsidRDefault="000B4F30" w:rsidP="005668B9">
            <w:pPr>
              <w:pStyle w:val="Default"/>
              <w:numPr>
                <w:ilvl w:val="0"/>
                <w:numId w:val="51"/>
              </w:numPr>
              <w:ind w:left="317" w:hanging="284"/>
              <w:jc w:val="both"/>
              <w:rPr>
                <w:rFonts w:ascii="Arial Narrow" w:hAnsi="Arial Narrow"/>
                <w:sz w:val="22"/>
                <w:szCs w:val="22"/>
                <w:lang w:eastAsia="en-US"/>
              </w:rPr>
            </w:pPr>
            <w:r w:rsidRPr="000B4F30">
              <w:rPr>
                <w:rFonts w:ascii="Arial Narrow" w:hAnsi="Arial Narrow"/>
                <w:sz w:val="22"/>
                <w:szCs w:val="22"/>
              </w:rPr>
              <w:t>správca vodohospodársky významných vodných tokov</w:t>
            </w:r>
            <w:r w:rsidR="009B6D77">
              <w:rPr>
                <w:rStyle w:val="Odkaznapoznmkupodiarou"/>
                <w:rFonts w:ascii="Arial Narrow" w:hAnsi="Arial Narrow"/>
                <w:sz w:val="22"/>
                <w:szCs w:val="22"/>
              </w:rPr>
              <w:footnoteReference w:id="9"/>
            </w:r>
            <w:r w:rsidR="00B21B61">
              <w:rPr>
                <w:rFonts w:ascii="Arial Narrow" w:hAnsi="Arial Narrow"/>
                <w:sz w:val="22"/>
                <w:szCs w:val="22"/>
              </w:rPr>
              <w:t>.</w:t>
            </w:r>
          </w:p>
        </w:tc>
      </w:tr>
      <w:tr w:rsidR="00825DF1" w:rsidRPr="00D24514" w14:paraId="35130311" w14:textId="77777777" w:rsidTr="00577C93">
        <w:tc>
          <w:tcPr>
            <w:tcW w:w="425" w:type="dxa"/>
            <w:shd w:val="clear" w:color="auto" w:fill="DBE5F1" w:themeFill="accent1" w:themeFillTint="33"/>
          </w:tcPr>
          <w:p w14:paraId="65174704" w14:textId="49B75478" w:rsidR="00825DF1" w:rsidRPr="00D24514" w:rsidRDefault="003217C2" w:rsidP="002313A9">
            <w:pPr>
              <w:spacing w:before="120" w:after="120"/>
              <w:rPr>
                <w:rFonts w:ascii="Arial Narrow" w:hAnsi="Arial Narrow"/>
                <w:b/>
                <w:sz w:val="21"/>
                <w:szCs w:val="21"/>
              </w:rPr>
            </w:pPr>
            <w:r w:rsidRPr="00D24514">
              <w:rPr>
                <w:rFonts w:ascii="Arial Narrow" w:hAnsi="Arial Narrow"/>
                <w:b/>
                <w:sz w:val="21"/>
                <w:szCs w:val="21"/>
              </w:rPr>
              <w:t>2</w:t>
            </w:r>
          </w:p>
        </w:tc>
        <w:tc>
          <w:tcPr>
            <w:tcW w:w="3403" w:type="dxa"/>
            <w:shd w:val="clear" w:color="auto" w:fill="DBE5F1" w:themeFill="accent1" w:themeFillTint="33"/>
          </w:tcPr>
          <w:p w14:paraId="490C4722" w14:textId="2A0C6224" w:rsidR="00510DF2" w:rsidRPr="00D24514" w:rsidDel="009F05D4" w:rsidRDefault="00825DF1" w:rsidP="009F05D4">
            <w:pPr>
              <w:autoSpaceDE w:val="0"/>
              <w:autoSpaceDN w:val="0"/>
              <w:adjustRightInd w:val="0"/>
              <w:spacing w:before="120"/>
              <w:rPr>
                <w:del w:id="77" w:author="Autor"/>
                <w:rFonts w:ascii="Arial Narrow" w:eastAsia="Calibri" w:hAnsi="Arial Narrow"/>
                <w:b/>
                <w:color w:val="000000"/>
                <w:szCs w:val="22"/>
              </w:rPr>
            </w:pPr>
            <w:r w:rsidRPr="00D24514">
              <w:rPr>
                <w:rFonts w:ascii="Arial Narrow" w:eastAsia="Calibri" w:hAnsi="Arial Narrow"/>
                <w:b/>
                <w:color w:val="000000"/>
                <w:szCs w:val="22"/>
              </w:rPr>
              <w:t>Podmienka</w:t>
            </w:r>
            <w:ins w:id="78" w:author="Autor">
              <w:r w:rsidR="009F05D4">
                <w:rPr>
                  <w:rFonts w:ascii="Arial Narrow" w:eastAsia="Calibri" w:hAnsi="Arial Narrow"/>
                  <w:b/>
                  <w:color w:val="000000"/>
                  <w:szCs w:val="22"/>
                </w:rPr>
                <w:t xml:space="preserve"> nebyť</w:t>
              </w:r>
            </w:ins>
            <w:del w:id="79" w:author="Autor">
              <w:r w:rsidRPr="00D24514" w:rsidDel="009F05D4">
                <w:rPr>
                  <w:rFonts w:ascii="Arial Narrow" w:eastAsia="Calibri" w:hAnsi="Arial Narrow"/>
                  <w:b/>
                  <w:color w:val="000000"/>
                  <w:szCs w:val="22"/>
                </w:rPr>
                <w:delText xml:space="preserve">, že žiadateľ </w:delText>
              </w:r>
            </w:del>
          </w:p>
          <w:p w14:paraId="7711C5A8" w14:textId="4CF6B6B3" w:rsidR="00825DF1" w:rsidRPr="00D24514" w:rsidRDefault="00825DF1" w:rsidP="009F05D4">
            <w:pPr>
              <w:autoSpaceDE w:val="0"/>
              <w:autoSpaceDN w:val="0"/>
              <w:adjustRightInd w:val="0"/>
              <w:spacing w:before="120"/>
              <w:rPr>
                <w:rFonts w:ascii="Arial Narrow" w:hAnsi="Arial Narrow"/>
                <w:i/>
              </w:rPr>
            </w:pPr>
            <w:del w:id="80" w:author="Autor">
              <w:r w:rsidRPr="00D24514" w:rsidDel="009F05D4">
                <w:rPr>
                  <w:rFonts w:ascii="Arial Narrow" w:eastAsia="Calibri" w:hAnsi="Arial Narrow"/>
                  <w:b/>
                  <w:color w:val="000000"/>
                  <w:szCs w:val="22"/>
                </w:rPr>
                <w:delText>nie je</w:delText>
              </w:r>
            </w:del>
            <w:r w:rsidRPr="00D24514">
              <w:rPr>
                <w:rFonts w:ascii="Arial Narrow" w:eastAsia="Calibri" w:hAnsi="Arial Narrow"/>
                <w:b/>
                <w:color w:val="000000"/>
                <w:szCs w:val="22"/>
              </w:rPr>
              <w:t xml:space="preserve"> dlžníkom na daniach</w:t>
            </w:r>
            <w:ins w:id="81" w:author="Autor">
              <w:r w:rsidR="009F05D4">
                <w:rPr>
                  <w:rFonts w:ascii="Arial Narrow" w:eastAsia="Calibri" w:hAnsi="Arial Narrow"/>
                  <w:b/>
                  <w:color w:val="000000"/>
                  <w:szCs w:val="22"/>
                </w:rPr>
                <w:t>,</w:t>
              </w:r>
            </w:ins>
            <w:r w:rsidR="00831D03">
              <w:rPr>
                <w:rFonts w:ascii="Arial Narrow" w:eastAsia="Calibri" w:hAnsi="Arial Narrow"/>
                <w:b/>
                <w:color w:val="000000"/>
                <w:szCs w:val="22"/>
              </w:rPr>
              <w:t xml:space="preserve"> vedený</w:t>
            </w:r>
            <w:ins w:id="82" w:author="Autor">
              <w:r w:rsidR="00815A3B">
                <w:rPr>
                  <w:rFonts w:ascii="Arial Narrow" w:eastAsia="Calibri" w:hAnsi="Arial Narrow"/>
                  <w:b/>
                  <w:color w:val="000000"/>
                  <w:szCs w:val="22"/>
                </w:rPr>
                <w:t>m</w:t>
              </w:r>
            </w:ins>
            <w:del w:id="83" w:author="Autor">
              <w:r w:rsidR="00831D03" w:rsidDel="00815A3B">
                <w:rPr>
                  <w:rFonts w:ascii="Arial Narrow" w:eastAsia="Calibri" w:hAnsi="Arial Narrow"/>
                  <w:b/>
                  <w:color w:val="000000"/>
                  <w:szCs w:val="22"/>
                </w:rPr>
                <w:delText>ch</w:delText>
              </w:r>
            </w:del>
            <w:r w:rsidR="00831D03">
              <w:rPr>
                <w:rFonts w:ascii="Arial Narrow" w:eastAsia="Calibri" w:hAnsi="Arial Narrow"/>
                <w:b/>
                <w:color w:val="000000"/>
                <w:szCs w:val="22"/>
              </w:rPr>
              <w:t xml:space="preserve"> miestne príslušným daňovým úradom</w:t>
            </w:r>
          </w:p>
        </w:tc>
        <w:tc>
          <w:tcPr>
            <w:tcW w:w="6945" w:type="dxa"/>
          </w:tcPr>
          <w:p w14:paraId="7FD8A3DB" w14:textId="77777777" w:rsidR="00825DF1" w:rsidRPr="00D24514" w:rsidRDefault="00825DF1" w:rsidP="000C510B">
            <w:pPr>
              <w:spacing w:before="120" w:after="120"/>
              <w:jc w:val="both"/>
              <w:rPr>
                <w:rFonts w:ascii="Arial Narrow" w:hAnsi="Arial Narrow"/>
              </w:rPr>
            </w:pPr>
            <w:r w:rsidRPr="00D24514">
              <w:rPr>
                <w:rFonts w:ascii="Arial Narrow" w:hAnsi="Arial Narrow"/>
              </w:rPr>
              <w:t xml:space="preserve">Žiadateľ </w:t>
            </w:r>
            <w:r w:rsidR="000C510B" w:rsidRPr="00D24514">
              <w:rPr>
                <w:rFonts w:ascii="Arial Narrow" w:hAnsi="Arial Narrow"/>
              </w:rPr>
              <w:t>nesmie byť dlžníkom na daniach</w:t>
            </w:r>
            <w:r w:rsidRPr="00D24514">
              <w:rPr>
                <w:rFonts w:ascii="Arial Narrow" w:hAnsi="Arial Narrow"/>
              </w:rPr>
              <w:t>.</w:t>
            </w:r>
          </w:p>
        </w:tc>
      </w:tr>
      <w:tr w:rsidR="00825DF1" w:rsidRPr="00D24514" w14:paraId="6AD14B0E" w14:textId="77777777" w:rsidTr="00577C93">
        <w:tc>
          <w:tcPr>
            <w:tcW w:w="425" w:type="dxa"/>
            <w:shd w:val="clear" w:color="auto" w:fill="DBE5F1" w:themeFill="accent1" w:themeFillTint="33"/>
          </w:tcPr>
          <w:p w14:paraId="35697C6B" w14:textId="77777777" w:rsidR="00825DF1" w:rsidRPr="00D24514" w:rsidRDefault="003217C2" w:rsidP="002313A9">
            <w:pPr>
              <w:spacing w:before="120" w:after="120"/>
              <w:rPr>
                <w:rFonts w:ascii="Arial Narrow" w:hAnsi="Arial Narrow"/>
                <w:b/>
                <w:sz w:val="21"/>
                <w:szCs w:val="21"/>
              </w:rPr>
            </w:pPr>
            <w:r w:rsidRPr="00D24514">
              <w:rPr>
                <w:rFonts w:ascii="Arial Narrow" w:hAnsi="Arial Narrow"/>
                <w:b/>
                <w:sz w:val="21"/>
                <w:szCs w:val="21"/>
              </w:rPr>
              <w:t>3</w:t>
            </w:r>
          </w:p>
        </w:tc>
        <w:tc>
          <w:tcPr>
            <w:tcW w:w="3403" w:type="dxa"/>
            <w:shd w:val="clear" w:color="auto" w:fill="DBE5F1" w:themeFill="accent1" w:themeFillTint="33"/>
          </w:tcPr>
          <w:p w14:paraId="2AD6D529" w14:textId="4523CC0C" w:rsidR="00825DF1" w:rsidRPr="00D24514" w:rsidRDefault="00825DF1" w:rsidP="00326E97">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Podmienka</w:t>
            </w:r>
            <w:ins w:id="84" w:author="Autor">
              <w:r w:rsidR="00326E97">
                <w:rPr>
                  <w:rFonts w:ascii="Arial Narrow" w:eastAsia="Calibri" w:hAnsi="Arial Narrow"/>
                  <w:b/>
                  <w:color w:val="000000"/>
                  <w:szCs w:val="22"/>
                </w:rPr>
                <w:t xml:space="preserve"> nebyť</w:t>
              </w:r>
            </w:ins>
            <w:del w:id="85" w:author="Autor">
              <w:r w:rsidRPr="00D24514" w:rsidDel="00326E97">
                <w:rPr>
                  <w:rFonts w:ascii="Arial Narrow" w:eastAsia="Calibri" w:hAnsi="Arial Narrow"/>
                  <w:b/>
                  <w:color w:val="000000"/>
                  <w:szCs w:val="22"/>
                </w:rPr>
                <w:delText>, že žiadateľ nie je</w:delText>
              </w:r>
            </w:del>
            <w:r w:rsidRPr="00D24514">
              <w:rPr>
                <w:rFonts w:ascii="Arial Narrow" w:eastAsia="Calibri" w:hAnsi="Arial Narrow"/>
                <w:b/>
                <w:color w:val="000000"/>
                <w:szCs w:val="22"/>
              </w:rPr>
              <w:t xml:space="preserve"> dlžníkom poistného na zdravotnom poistení</w:t>
            </w:r>
          </w:p>
        </w:tc>
        <w:tc>
          <w:tcPr>
            <w:tcW w:w="6945" w:type="dxa"/>
          </w:tcPr>
          <w:p w14:paraId="0EBC59E4" w14:textId="77777777" w:rsidR="00825DF1" w:rsidRPr="00D24514" w:rsidRDefault="00F72937" w:rsidP="00020DE2">
            <w:pPr>
              <w:spacing w:before="120" w:after="120"/>
              <w:jc w:val="both"/>
              <w:rPr>
                <w:rFonts w:ascii="Arial Narrow" w:hAnsi="Arial Narrow"/>
              </w:rPr>
            </w:pPr>
            <w:r w:rsidRPr="00D24514">
              <w:rPr>
                <w:rFonts w:ascii="Arial Narrow" w:hAnsi="Arial Narrow"/>
              </w:rPr>
              <w:t xml:space="preserve">Žiadateľ nesmie byť dlžníkom poistného na zdravotnom poistení v žiadnej zdravotnej poisťovni poskytujúcej verejné zdravotné poistenie v </w:t>
            </w:r>
            <w:r w:rsidR="00A03E68" w:rsidRPr="00D24514">
              <w:rPr>
                <w:rFonts w:ascii="Arial Narrow" w:hAnsi="Arial Narrow"/>
              </w:rPr>
              <w:t>SR</w:t>
            </w:r>
            <w:r w:rsidRPr="00D24514">
              <w:rPr>
                <w:rFonts w:ascii="Arial Narrow" w:hAnsi="Arial Narrow"/>
              </w:rPr>
              <w:t>.</w:t>
            </w:r>
          </w:p>
        </w:tc>
      </w:tr>
      <w:tr w:rsidR="00825DF1" w:rsidRPr="00D24514" w14:paraId="04F78D1E" w14:textId="77777777" w:rsidTr="00577C93">
        <w:tc>
          <w:tcPr>
            <w:tcW w:w="425" w:type="dxa"/>
            <w:shd w:val="clear" w:color="auto" w:fill="DBE5F1" w:themeFill="accent1" w:themeFillTint="33"/>
          </w:tcPr>
          <w:p w14:paraId="7A394002" w14:textId="77777777" w:rsidR="00825DF1" w:rsidRPr="00D24514" w:rsidRDefault="003217C2" w:rsidP="002313A9">
            <w:pPr>
              <w:spacing w:before="120" w:after="120"/>
              <w:rPr>
                <w:rFonts w:ascii="Arial Narrow" w:hAnsi="Arial Narrow"/>
                <w:b/>
                <w:sz w:val="21"/>
                <w:szCs w:val="21"/>
              </w:rPr>
            </w:pPr>
            <w:r w:rsidRPr="00D24514">
              <w:rPr>
                <w:rFonts w:ascii="Arial Narrow" w:hAnsi="Arial Narrow"/>
                <w:b/>
                <w:sz w:val="21"/>
                <w:szCs w:val="21"/>
              </w:rPr>
              <w:t>4</w:t>
            </w:r>
          </w:p>
        </w:tc>
        <w:tc>
          <w:tcPr>
            <w:tcW w:w="3403" w:type="dxa"/>
            <w:shd w:val="clear" w:color="auto" w:fill="DBE5F1" w:themeFill="accent1" w:themeFillTint="33"/>
          </w:tcPr>
          <w:p w14:paraId="01598A89" w14:textId="6A24C348" w:rsidR="00825DF1" w:rsidRPr="00D24514" w:rsidRDefault="00825DF1" w:rsidP="008A642E">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Podmienka</w:t>
            </w:r>
            <w:ins w:id="86" w:author="Autor">
              <w:r w:rsidR="00326E97">
                <w:rPr>
                  <w:rFonts w:ascii="Arial Narrow" w:eastAsia="Calibri" w:hAnsi="Arial Narrow"/>
                  <w:b/>
                  <w:color w:val="000000"/>
                  <w:szCs w:val="22"/>
                </w:rPr>
                <w:t xml:space="preserve"> nebyť</w:t>
              </w:r>
            </w:ins>
            <w:del w:id="87" w:author="Autor">
              <w:r w:rsidRPr="00D24514" w:rsidDel="008A642E">
                <w:rPr>
                  <w:rFonts w:ascii="Arial Narrow" w:eastAsia="Calibri" w:hAnsi="Arial Narrow"/>
                  <w:b/>
                  <w:color w:val="000000"/>
                  <w:szCs w:val="22"/>
                </w:rPr>
                <w:delText>, že žiadateľ nie je</w:delText>
              </w:r>
            </w:del>
            <w:r w:rsidRPr="00D24514">
              <w:rPr>
                <w:rFonts w:ascii="Arial Narrow" w:eastAsia="Calibri" w:hAnsi="Arial Narrow"/>
                <w:b/>
                <w:color w:val="000000"/>
                <w:szCs w:val="22"/>
              </w:rPr>
              <w:t xml:space="preserve"> dlžníkom na sociálnom poistení</w:t>
            </w:r>
          </w:p>
        </w:tc>
        <w:tc>
          <w:tcPr>
            <w:tcW w:w="6945" w:type="dxa"/>
          </w:tcPr>
          <w:p w14:paraId="63245C58" w14:textId="77777777" w:rsidR="00825DF1" w:rsidRPr="00D24514" w:rsidRDefault="00F72937" w:rsidP="0057361B">
            <w:pPr>
              <w:spacing w:before="120" w:after="120"/>
              <w:jc w:val="both"/>
              <w:rPr>
                <w:rFonts w:ascii="Arial Narrow" w:hAnsi="Arial Narrow"/>
              </w:rPr>
            </w:pPr>
            <w:r w:rsidRPr="00D24514">
              <w:rPr>
                <w:rFonts w:ascii="Arial Narrow" w:hAnsi="Arial Narrow"/>
              </w:rPr>
              <w:t>Žiadateľ nesmie byť dlžníkom na sociálnom poistení.</w:t>
            </w:r>
          </w:p>
        </w:tc>
      </w:tr>
      <w:tr w:rsidR="00F530F0" w:rsidRPr="00D24514" w14:paraId="04226764" w14:textId="77777777" w:rsidTr="00577C93">
        <w:tc>
          <w:tcPr>
            <w:tcW w:w="425" w:type="dxa"/>
            <w:shd w:val="clear" w:color="auto" w:fill="DBE5F1" w:themeFill="accent1" w:themeFillTint="33"/>
          </w:tcPr>
          <w:p w14:paraId="11B78176" w14:textId="36E518B5" w:rsidR="00F530F0" w:rsidRPr="00D24514" w:rsidRDefault="00F530F0" w:rsidP="002313A9">
            <w:pPr>
              <w:spacing w:before="120" w:after="120"/>
              <w:rPr>
                <w:rFonts w:ascii="Arial Narrow" w:hAnsi="Arial Narrow"/>
                <w:b/>
                <w:sz w:val="21"/>
                <w:szCs w:val="21"/>
              </w:rPr>
            </w:pPr>
            <w:r>
              <w:rPr>
                <w:rFonts w:ascii="Arial Narrow" w:hAnsi="Arial Narrow"/>
                <w:b/>
                <w:sz w:val="21"/>
                <w:szCs w:val="21"/>
              </w:rPr>
              <w:t>5</w:t>
            </w:r>
          </w:p>
        </w:tc>
        <w:tc>
          <w:tcPr>
            <w:tcW w:w="3403" w:type="dxa"/>
            <w:shd w:val="clear" w:color="auto" w:fill="DBE5F1" w:themeFill="accent1" w:themeFillTint="33"/>
          </w:tcPr>
          <w:p w14:paraId="47EE3993" w14:textId="3D439505" w:rsidR="00F530F0" w:rsidRPr="00D24514" w:rsidRDefault="00F530F0" w:rsidP="00E85128">
            <w:pPr>
              <w:autoSpaceDE w:val="0"/>
              <w:autoSpaceDN w:val="0"/>
              <w:adjustRightInd w:val="0"/>
              <w:spacing w:before="120" w:after="120"/>
              <w:rPr>
                <w:rFonts w:ascii="Arial Narrow" w:eastAsia="Calibri" w:hAnsi="Arial Narrow"/>
                <w:b/>
                <w:color w:val="000000"/>
                <w:szCs w:val="22"/>
              </w:rPr>
            </w:pPr>
            <w:r w:rsidRPr="00F530F0">
              <w:rPr>
                <w:rFonts w:ascii="Arial Narrow" w:eastAsia="Calibri" w:hAnsi="Arial Narrow"/>
                <w:b/>
                <w:color w:val="000000"/>
                <w:szCs w:val="22"/>
              </w:rPr>
              <w:t xml:space="preserve">Podmienka, že voči žiadateľovi nie je vedené konkurzné konanie, reštrukturalizačné konanie, nie je v konkurze alebo v reštrukturalizácii </w:t>
            </w:r>
          </w:p>
        </w:tc>
        <w:tc>
          <w:tcPr>
            <w:tcW w:w="6945" w:type="dxa"/>
          </w:tcPr>
          <w:p w14:paraId="456B9EE7" w14:textId="77777777" w:rsidR="00F530F0" w:rsidRPr="00F530F0" w:rsidRDefault="00F530F0" w:rsidP="00F530F0">
            <w:pPr>
              <w:spacing w:before="120" w:after="120"/>
              <w:jc w:val="both"/>
              <w:rPr>
                <w:rFonts w:ascii="Arial Narrow" w:hAnsi="Arial Narrow"/>
              </w:rPr>
            </w:pPr>
            <w:r w:rsidRPr="00F530F0">
              <w:rPr>
                <w:rFonts w:ascii="Arial Narrow" w:hAnsi="Arial Narrow"/>
              </w:rPr>
              <w:t xml:space="preserve">Voči žiadateľovi nesmie byť vedené konkurzné konanie ani reštrukturalizačné konanie, žiadateľ nesmie byť v konkurze alebo v reštrukturalizácii. </w:t>
            </w:r>
          </w:p>
          <w:p w14:paraId="19238E9A" w14:textId="574D9510" w:rsidR="00F530F0" w:rsidRPr="00C85E65" w:rsidRDefault="001B7B74" w:rsidP="00C85E65">
            <w:pPr>
              <w:spacing w:after="120"/>
              <w:jc w:val="both"/>
              <w:rPr>
                <w:sz w:val="24"/>
                <w:szCs w:val="24"/>
                <w:lang w:eastAsia="sk-SK"/>
              </w:rPr>
            </w:pPr>
            <w:r w:rsidRPr="001B7B74">
              <w:rPr>
                <w:rFonts w:ascii="Arial Narrow" w:hAnsi="Arial Narrow"/>
              </w:rPr>
              <w:t>Podmienka sa nevzťahuje na subjekty podľa § 2 zákona o konkurze a</w:t>
            </w:r>
            <w:r>
              <w:rPr>
                <w:rFonts w:ascii="Arial Narrow" w:hAnsi="Arial Narrow"/>
              </w:rPr>
              <w:t> </w:t>
            </w:r>
            <w:r w:rsidRPr="001B7B74">
              <w:rPr>
                <w:rFonts w:ascii="Arial Narrow" w:hAnsi="Arial Narrow"/>
              </w:rPr>
              <w:t>reštrukturalizácii</w:t>
            </w:r>
            <w:r>
              <w:rPr>
                <w:rStyle w:val="Odkaznapoznmkupodiarou"/>
                <w:rFonts w:ascii="Arial Narrow" w:hAnsi="Arial Narrow"/>
              </w:rPr>
              <w:footnoteReference w:id="10"/>
            </w:r>
            <w:r>
              <w:rPr>
                <w:rFonts w:ascii="Arial Narrow" w:hAnsi="Arial Narrow"/>
              </w:rPr>
              <w:t>.</w:t>
            </w:r>
          </w:p>
        </w:tc>
      </w:tr>
      <w:tr w:rsidR="00825DF1" w:rsidRPr="00D24514" w14:paraId="0D02B24C" w14:textId="77777777" w:rsidTr="00577C93">
        <w:tc>
          <w:tcPr>
            <w:tcW w:w="425" w:type="dxa"/>
            <w:shd w:val="clear" w:color="auto" w:fill="DBE5F1" w:themeFill="accent1" w:themeFillTint="33"/>
          </w:tcPr>
          <w:p w14:paraId="2B97060E" w14:textId="579B22ED" w:rsidR="00825DF1" w:rsidRPr="00D24514" w:rsidRDefault="00C85E65" w:rsidP="002313A9">
            <w:pPr>
              <w:spacing w:before="120" w:after="120"/>
              <w:rPr>
                <w:rFonts w:ascii="Arial Narrow" w:hAnsi="Arial Narrow"/>
                <w:b/>
                <w:sz w:val="21"/>
                <w:szCs w:val="21"/>
              </w:rPr>
            </w:pPr>
            <w:r>
              <w:rPr>
                <w:rFonts w:ascii="Arial Narrow" w:hAnsi="Arial Narrow"/>
                <w:b/>
                <w:sz w:val="21"/>
                <w:szCs w:val="21"/>
              </w:rPr>
              <w:t>6</w:t>
            </w:r>
          </w:p>
        </w:tc>
        <w:tc>
          <w:tcPr>
            <w:tcW w:w="3403" w:type="dxa"/>
            <w:shd w:val="clear" w:color="auto" w:fill="DBE5F1" w:themeFill="accent1" w:themeFillTint="33"/>
          </w:tcPr>
          <w:p w14:paraId="5BD00CFE" w14:textId="4BA63214" w:rsidR="00825DF1" w:rsidRPr="00D24514" w:rsidRDefault="002313A9" w:rsidP="00326E97">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Podmienka</w:t>
            </w:r>
            <w:ins w:id="88" w:author="Autor">
              <w:r w:rsidR="00326E97">
                <w:rPr>
                  <w:rFonts w:ascii="Arial Narrow" w:eastAsia="Calibri" w:hAnsi="Arial Narrow"/>
                  <w:b/>
                  <w:color w:val="000000"/>
                  <w:szCs w:val="22"/>
                </w:rPr>
                <w:t xml:space="preserve"> zákazu</w:t>
              </w:r>
            </w:ins>
            <w:del w:id="89" w:author="Autor">
              <w:r w:rsidRPr="00D24514" w:rsidDel="00326E97">
                <w:rPr>
                  <w:rFonts w:ascii="Arial Narrow" w:eastAsia="Calibri" w:hAnsi="Arial Narrow"/>
                  <w:b/>
                  <w:color w:val="000000"/>
                  <w:szCs w:val="22"/>
                </w:rPr>
                <w:delText>, že voči žiadateľovi nie je vedený</w:delText>
              </w:r>
            </w:del>
            <w:r w:rsidRPr="00D24514">
              <w:rPr>
                <w:rFonts w:ascii="Arial Narrow" w:eastAsia="Calibri" w:hAnsi="Arial Narrow"/>
                <w:b/>
                <w:color w:val="000000"/>
                <w:szCs w:val="22"/>
              </w:rPr>
              <w:t xml:space="preserve"> </w:t>
            </w:r>
            <w:ins w:id="90" w:author="Autor">
              <w:r w:rsidR="00326E97">
                <w:rPr>
                  <w:rFonts w:ascii="Arial Narrow" w:eastAsia="Calibri" w:hAnsi="Arial Narrow"/>
                  <w:b/>
                  <w:color w:val="000000"/>
                  <w:szCs w:val="22"/>
                </w:rPr>
                <w:t xml:space="preserve">vedenia </w:t>
              </w:r>
            </w:ins>
            <w:r w:rsidRPr="00D24514">
              <w:rPr>
                <w:rFonts w:ascii="Arial Narrow" w:eastAsia="Calibri" w:hAnsi="Arial Narrow"/>
                <w:b/>
                <w:color w:val="000000"/>
                <w:szCs w:val="22"/>
              </w:rPr>
              <w:t>výkon</w:t>
            </w:r>
            <w:ins w:id="91" w:author="Autor">
              <w:r w:rsidR="00326E97">
                <w:rPr>
                  <w:rFonts w:ascii="Arial Narrow" w:eastAsia="Calibri" w:hAnsi="Arial Narrow"/>
                  <w:b/>
                  <w:color w:val="000000"/>
                  <w:szCs w:val="22"/>
                </w:rPr>
                <w:t>u</w:t>
              </w:r>
            </w:ins>
            <w:r w:rsidRPr="00D24514">
              <w:rPr>
                <w:rFonts w:ascii="Arial Narrow" w:eastAsia="Calibri" w:hAnsi="Arial Narrow"/>
                <w:b/>
                <w:color w:val="000000"/>
                <w:szCs w:val="22"/>
              </w:rPr>
              <w:t xml:space="preserve"> rozhodnutia</w:t>
            </w:r>
            <w:ins w:id="92" w:author="Autor">
              <w:r w:rsidR="00326E97">
                <w:rPr>
                  <w:rFonts w:ascii="Arial Narrow" w:eastAsia="Calibri" w:hAnsi="Arial Narrow"/>
                  <w:b/>
                  <w:color w:val="000000"/>
                  <w:szCs w:val="22"/>
                </w:rPr>
                <w:t xml:space="preserve"> voči žiadateľovi</w:t>
              </w:r>
            </w:ins>
          </w:p>
        </w:tc>
        <w:tc>
          <w:tcPr>
            <w:tcW w:w="6945" w:type="dxa"/>
          </w:tcPr>
          <w:p w14:paraId="578F582B" w14:textId="54F106B9" w:rsidR="00825DF1" w:rsidRPr="00D24514" w:rsidRDefault="00825DF1" w:rsidP="0057361B">
            <w:pPr>
              <w:spacing w:before="120" w:after="120"/>
              <w:jc w:val="both"/>
              <w:rPr>
                <w:rFonts w:ascii="Arial Narrow" w:hAnsi="Arial Narrow"/>
              </w:rPr>
            </w:pPr>
            <w:r w:rsidRPr="00D24514">
              <w:rPr>
                <w:rFonts w:ascii="Arial Narrow" w:hAnsi="Arial Narrow"/>
              </w:rPr>
              <w:t>Voči žiadateľovi nesmie byť vedený výkon rozhodnutia</w:t>
            </w:r>
            <w:ins w:id="93" w:author="Autor">
              <w:r w:rsidR="002D7323">
                <w:rPr>
                  <w:rStyle w:val="Odkaznapoznmkupodiarou"/>
                  <w:rFonts w:ascii="Arial Narrow" w:hAnsi="Arial Narrow"/>
                </w:rPr>
                <w:footnoteReference w:id="11"/>
              </w:r>
            </w:ins>
            <w:r w:rsidRPr="00D24514">
              <w:rPr>
                <w:rFonts w:ascii="Arial Narrow" w:hAnsi="Arial Narrow"/>
              </w:rPr>
              <w:t>.</w:t>
            </w:r>
          </w:p>
          <w:p w14:paraId="3136590A" w14:textId="677377A8" w:rsidR="00825DF1" w:rsidRPr="00D24514" w:rsidRDefault="002D7323" w:rsidP="00BA5FB9">
            <w:pPr>
              <w:spacing w:before="120" w:after="120"/>
              <w:jc w:val="both"/>
              <w:rPr>
                <w:rFonts w:ascii="Arial Narrow" w:hAnsi="Arial Narrow"/>
              </w:rPr>
            </w:pPr>
            <w:ins w:id="99" w:author="Autor">
              <w:r w:rsidRPr="0007274E">
                <w:rPr>
                  <w:rFonts w:ascii="Arial Narrow" w:hAnsi="Arial Narrow"/>
                </w:rPr>
                <w:t>Podmienka sa netýka výkonu rozhodnutia voči členom riadiacich a dozorných orgánov žiadateľa, ale je relevantná vo vzťahu k subjektu žiadateľa.</w:t>
              </w:r>
            </w:ins>
          </w:p>
        </w:tc>
      </w:tr>
      <w:tr w:rsidR="00825DF1" w:rsidRPr="00D24514" w14:paraId="34D7A9F1" w14:textId="77777777" w:rsidTr="00E85128">
        <w:tc>
          <w:tcPr>
            <w:tcW w:w="425" w:type="dxa"/>
            <w:tcBorders>
              <w:bottom w:val="single" w:sz="4" w:space="0" w:color="auto"/>
            </w:tcBorders>
            <w:shd w:val="clear" w:color="auto" w:fill="DBE5F1" w:themeFill="accent1" w:themeFillTint="33"/>
          </w:tcPr>
          <w:p w14:paraId="3B7EC309" w14:textId="7597AFFE" w:rsidR="00825DF1" w:rsidRPr="00D24514" w:rsidRDefault="00C85E65" w:rsidP="002313A9">
            <w:pPr>
              <w:spacing w:before="120" w:after="120"/>
              <w:rPr>
                <w:rFonts w:ascii="Arial Narrow" w:hAnsi="Arial Narrow"/>
                <w:b/>
                <w:sz w:val="21"/>
                <w:szCs w:val="21"/>
              </w:rPr>
            </w:pPr>
            <w:r>
              <w:rPr>
                <w:rFonts w:ascii="Arial Narrow" w:hAnsi="Arial Narrow"/>
                <w:b/>
                <w:sz w:val="21"/>
                <w:szCs w:val="21"/>
              </w:rPr>
              <w:lastRenderedPageBreak/>
              <w:t>7</w:t>
            </w:r>
          </w:p>
        </w:tc>
        <w:tc>
          <w:tcPr>
            <w:tcW w:w="3403" w:type="dxa"/>
            <w:tcBorders>
              <w:bottom w:val="single" w:sz="4" w:space="0" w:color="auto"/>
            </w:tcBorders>
            <w:shd w:val="clear" w:color="auto" w:fill="DBE5F1" w:themeFill="accent1" w:themeFillTint="33"/>
          </w:tcPr>
          <w:p w14:paraId="090CF74E" w14:textId="77777777" w:rsidR="00825DF1" w:rsidRPr="00D24514" w:rsidRDefault="002313A9" w:rsidP="00E85128">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 xml:space="preserve">Podmienka, že žiadateľ nie je podnikom v ťažkostiach  </w:t>
            </w:r>
          </w:p>
        </w:tc>
        <w:tc>
          <w:tcPr>
            <w:tcW w:w="6945" w:type="dxa"/>
          </w:tcPr>
          <w:p w14:paraId="7A3D46B6" w14:textId="2761C2ED" w:rsidR="00B75662" w:rsidRDefault="00B75662" w:rsidP="00961CBC">
            <w:pPr>
              <w:pStyle w:val="Odsekzoznamu"/>
              <w:spacing w:before="120" w:after="120"/>
              <w:ind w:left="0"/>
              <w:contextualSpacing w:val="0"/>
              <w:jc w:val="both"/>
              <w:rPr>
                <w:rFonts w:ascii="Arial Narrow" w:hAnsi="Arial Narrow"/>
              </w:rPr>
            </w:pPr>
            <w:r>
              <w:rPr>
                <w:rFonts w:ascii="Arial Narrow" w:hAnsi="Arial Narrow"/>
              </w:rPr>
              <w:t>Žiadateľmi nemôžu byť v súlade s čl. 2 ods. 2, písm. e) nariadenia o KF</w:t>
            </w:r>
            <w:r>
              <w:rPr>
                <w:rStyle w:val="Odkaznapoznmkupodiarou"/>
                <w:rFonts w:ascii="Arial Narrow" w:hAnsi="Arial Narrow"/>
              </w:rPr>
              <w:footnoteReference w:id="12"/>
            </w:r>
            <w:r>
              <w:rPr>
                <w:rFonts w:ascii="Arial Narrow" w:hAnsi="Arial Narrow"/>
              </w:rPr>
              <w:t xml:space="preserve"> podniky v ťažkostiach „</w:t>
            </w:r>
            <w:r>
              <w:rPr>
                <w:rFonts w:ascii="Arial Narrow" w:hAnsi="Arial Narrow"/>
                <w:i/>
              </w:rPr>
              <w:t>ako sú vymedzené v právnych predpisoch Únie o štátnej pomoci</w:t>
            </w:r>
            <w:r>
              <w:rPr>
                <w:rFonts w:ascii="Arial Narrow" w:hAnsi="Arial Narrow"/>
              </w:rPr>
              <w:t>“.</w:t>
            </w:r>
          </w:p>
          <w:p w14:paraId="62059543" w14:textId="072ECA30" w:rsidR="00B75662" w:rsidRPr="00EE13DB" w:rsidRDefault="00906D8C" w:rsidP="00961CBC">
            <w:pPr>
              <w:pStyle w:val="Odsekzoznamu"/>
              <w:spacing w:before="120" w:after="120"/>
              <w:ind w:left="0"/>
              <w:contextualSpacing w:val="0"/>
              <w:jc w:val="both"/>
              <w:rPr>
                <w:rFonts w:ascii="Arial Narrow" w:hAnsi="Arial Narrow"/>
              </w:rPr>
            </w:pPr>
            <w:r w:rsidRPr="00D24514">
              <w:rPr>
                <w:rFonts w:ascii="Arial Narrow" w:hAnsi="Arial Narrow"/>
              </w:rPr>
              <w:t xml:space="preserve">Bližšie </w:t>
            </w:r>
            <w:del w:id="100" w:author="Autor">
              <w:r w:rsidRPr="00D24514" w:rsidDel="00F71248">
                <w:rPr>
                  <w:rFonts w:ascii="Arial Narrow" w:hAnsi="Arial Narrow"/>
                </w:rPr>
                <w:delText xml:space="preserve">sú </w:delText>
              </w:r>
            </w:del>
            <w:r w:rsidRPr="00D24514">
              <w:rPr>
                <w:rFonts w:ascii="Arial Narrow" w:hAnsi="Arial Narrow"/>
              </w:rPr>
              <w:t>podmienky pre určenie splnenia podmienky p</w:t>
            </w:r>
            <w:r w:rsidR="00A03E68" w:rsidRPr="00D24514">
              <w:rPr>
                <w:rFonts w:ascii="Arial Narrow" w:hAnsi="Arial Narrow"/>
              </w:rPr>
              <w:t>oskytnutia</w:t>
            </w:r>
            <w:r w:rsidRPr="00D24514">
              <w:rPr>
                <w:rFonts w:ascii="Arial Narrow" w:hAnsi="Arial Narrow"/>
              </w:rPr>
              <w:t xml:space="preserve"> príspevku</w:t>
            </w:r>
            <w:ins w:id="101" w:author="Autor">
              <w:r w:rsidR="00F71248">
                <w:rPr>
                  <w:rFonts w:ascii="Arial Narrow" w:hAnsi="Arial Narrow"/>
                </w:rPr>
                <w:t xml:space="preserve"> sú</w:t>
              </w:r>
            </w:ins>
            <w:r w:rsidRPr="00D24514">
              <w:rPr>
                <w:rFonts w:ascii="Arial Narrow" w:hAnsi="Arial Narrow"/>
              </w:rPr>
              <w:t xml:space="preserve"> upravené v </w:t>
            </w:r>
            <w:r w:rsidRPr="00D24514">
              <w:rPr>
                <w:rFonts w:ascii="Arial Narrow" w:hAnsi="Arial Narrow" w:cs="Arial"/>
                <w:szCs w:val="22"/>
              </w:rPr>
              <w:t xml:space="preserve">dokumente </w:t>
            </w:r>
            <w:hyperlink r:id="rId20" w:history="1">
              <w:r w:rsidR="00201A54">
                <w:rPr>
                  <w:rStyle w:val="Hypertextovprepojenie"/>
                  <w:rFonts w:ascii="Arial Narrow" w:hAnsi="Arial Narrow" w:cs="Arial"/>
                  <w:b/>
                  <w:i/>
                  <w:szCs w:val="22"/>
                </w:rPr>
                <w:t>Inštrukcia k určeniu podniku v ťažkostiach</w:t>
              </w:r>
            </w:hyperlink>
            <w:r w:rsidR="00201A54">
              <w:rPr>
                <w:rStyle w:val="Odkaznapoznmkupodiarou"/>
                <w:rFonts w:ascii="Arial Narrow" w:hAnsi="Arial Narrow"/>
                <w:color w:val="0000FF" w:themeColor="hyperlink"/>
                <w:szCs w:val="22"/>
                <w:u w:val="single"/>
              </w:rPr>
              <w:footnoteReference w:id="13"/>
            </w:r>
            <w:r w:rsidR="006B4E74" w:rsidRPr="00D24514">
              <w:rPr>
                <w:rStyle w:val="Hypertextovprepojenie"/>
                <w:rFonts w:ascii="Arial Narrow" w:hAnsi="Arial Narrow"/>
                <w:szCs w:val="22"/>
              </w:rPr>
              <w:t>.</w:t>
            </w:r>
          </w:p>
          <w:p w14:paraId="1C95AB41" w14:textId="087A0EDB" w:rsidR="00E87AF6" w:rsidRPr="00D24514" w:rsidRDefault="00637EBF" w:rsidP="009E6462">
            <w:pPr>
              <w:pStyle w:val="Odsekzoznamu"/>
              <w:spacing w:before="120" w:after="120"/>
              <w:ind w:left="0"/>
              <w:contextualSpacing w:val="0"/>
              <w:jc w:val="both"/>
              <w:rPr>
                <w:rFonts w:ascii="Arial Narrow" w:hAnsi="Arial Narrow"/>
              </w:rPr>
            </w:pPr>
            <w:r w:rsidRPr="00D24514">
              <w:rPr>
                <w:rFonts w:ascii="Arial Narrow" w:hAnsi="Arial Narrow"/>
                <w:szCs w:val="22"/>
              </w:rPr>
              <w:t xml:space="preserve">Pre účely tejto výzvy sa podnikom v ťažkostiach rozumie aj </w:t>
            </w:r>
            <w:r w:rsidR="009E6462" w:rsidRPr="00D24514">
              <w:rPr>
                <w:rFonts w:ascii="Arial Narrow" w:hAnsi="Arial Narrow"/>
                <w:szCs w:val="22"/>
              </w:rPr>
              <w:t>štátna príspevková organizácia</w:t>
            </w:r>
            <w:r w:rsidR="00ED45AC" w:rsidRPr="00D24514">
              <w:rPr>
                <w:rFonts w:ascii="Arial Narrow" w:hAnsi="Arial Narrow"/>
                <w:szCs w:val="22"/>
              </w:rPr>
              <w:t xml:space="preserve">. </w:t>
            </w:r>
            <w:r w:rsidR="00CA42F0" w:rsidRPr="00D24514">
              <w:rPr>
                <w:rFonts w:ascii="Arial Narrow" w:hAnsi="Arial Narrow"/>
                <w:szCs w:val="22"/>
              </w:rPr>
              <w:t xml:space="preserve"> </w:t>
            </w:r>
          </w:p>
        </w:tc>
      </w:tr>
      <w:tr w:rsidR="00825DF1" w:rsidRPr="00D24514" w14:paraId="0B66F02D" w14:textId="77777777" w:rsidTr="00577C93">
        <w:tc>
          <w:tcPr>
            <w:tcW w:w="425" w:type="dxa"/>
            <w:tcBorders>
              <w:bottom w:val="single" w:sz="4" w:space="0" w:color="auto"/>
            </w:tcBorders>
            <w:shd w:val="clear" w:color="auto" w:fill="DBE5F1" w:themeFill="accent1" w:themeFillTint="33"/>
          </w:tcPr>
          <w:p w14:paraId="0046CCCC" w14:textId="57479191" w:rsidR="00825DF1" w:rsidRPr="00D24514" w:rsidRDefault="00C85E65" w:rsidP="009E6462">
            <w:pPr>
              <w:spacing w:before="120" w:after="120"/>
              <w:rPr>
                <w:rFonts w:ascii="Arial Narrow" w:hAnsi="Arial Narrow"/>
                <w:b/>
                <w:sz w:val="21"/>
                <w:szCs w:val="21"/>
              </w:rPr>
            </w:pPr>
            <w:r>
              <w:rPr>
                <w:rFonts w:ascii="Arial Narrow" w:hAnsi="Arial Narrow"/>
                <w:b/>
                <w:sz w:val="21"/>
                <w:szCs w:val="21"/>
              </w:rPr>
              <w:t>8</w:t>
            </w:r>
          </w:p>
        </w:tc>
        <w:tc>
          <w:tcPr>
            <w:tcW w:w="3403" w:type="dxa"/>
            <w:tcBorders>
              <w:bottom w:val="single" w:sz="4" w:space="0" w:color="auto"/>
            </w:tcBorders>
            <w:shd w:val="clear" w:color="auto" w:fill="DBE5F1" w:themeFill="accent1" w:themeFillTint="33"/>
          </w:tcPr>
          <w:p w14:paraId="2B4FA6A1" w14:textId="77777777" w:rsidR="00815A3B" w:rsidRDefault="00815A3B" w:rsidP="00E85128">
            <w:pPr>
              <w:spacing w:before="120" w:after="120"/>
              <w:rPr>
                <w:ins w:id="102" w:author="Autor"/>
                <w:rFonts w:ascii="Roboto" w:hAnsi="Roboto"/>
                <w:sz w:val="14"/>
                <w:szCs w:val="14"/>
              </w:rPr>
            </w:pPr>
            <w:ins w:id="103" w:author="Autor">
              <w:r w:rsidRPr="00815A3B">
                <w:rPr>
                  <w:rFonts w:ascii="Arial Narrow" w:eastAsia="Calibri" w:hAnsi="Arial Narrow"/>
                  <w:b/>
                  <w:color w:val="000000"/>
                  <w:szCs w:val="22"/>
                </w:rPr>
                <w:t>Podmienka, že štatutárny orgán žiadateľa, ani žiadny člen štatutárneho orgánu, ani prokurista/i, ani osoba splnomocnená zastupovať žiadateľa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p>
          <w:p w14:paraId="372B70DF" w14:textId="29B84A80" w:rsidR="002313A9" w:rsidRPr="00D24514" w:rsidDel="00815A3B" w:rsidRDefault="002313A9" w:rsidP="00E85128">
            <w:pPr>
              <w:spacing w:before="120" w:after="120"/>
              <w:rPr>
                <w:del w:id="104" w:author="Autor"/>
                <w:rFonts w:ascii="Arial Narrow" w:eastAsia="Calibri" w:hAnsi="Arial Narrow"/>
                <w:b/>
                <w:color w:val="000000"/>
                <w:szCs w:val="22"/>
              </w:rPr>
            </w:pPr>
            <w:del w:id="105" w:author="Autor">
              <w:r w:rsidRPr="00D24514" w:rsidDel="00815A3B">
                <w:rPr>
                  <w:rFonts w:ascii="Arial Narrow" w:eastAsia="Calibri" w:hAnsi="Arial Narrow"/>
                  <w:b/>
                  <w:color w:val="000000"/>
                  <w:szCs w:val="22"/>
                </w:rPr>
                <w:delText xml:space="preserve">Podmienka, že </w:delText>
              </w:r>
              <w:r w:rsidRPr="00D24514" w:rsidDel="00F71248">
                <w:rPr>
                  <w:rFonts w:ascii="Arial Narrow" w:eastAsia="Calibri" w:hAnsi="Arial Narrow"/>
                  <w:b/>
                  <w:color w:val="000000"/>
                  <w:szCs w:val="22"/>
                </w:rPr>
                <w:delText xml:space="preserve">žiadateľ ani jeho </w:delText>
              </w:r>
              <w:r w:rsidRPr="00D24514" w:rsidDel="00815A3B">
                <w:rPr>
                  <w:rFonts w:ascii="Arial Narrow" w:eastAsia="Calibri" w:hAnsi="Arial Narrow"/>
                  <w:b/>
                  <w:color w:val="000000"/>
                  <w:szCs w:val="22"/>
                </w:rPr>
                <w:delText>štatutárny orgán, ani žiadny člen štatutárneho orgánu, ani prokurista/i, ani  osoba splnomocnená zastupovať žiadateľa v konaní  o ŽoNFP  neboli právoplatne odsúdení za niektorý z nasledujúcich trestných činov:</w:delText>
              </w:r>
            </w:del>
          </w:p>
          <w:p w14:paraId="1895EEC9" w14:textId="2BD0BC6B" w:rsidR="002313A9" w:rsidRPr="00D24514" w:rsidDel="00815A3B" w:rsidRDefault="002313A9" w:rsidP="00E85128">
            <w:pPr>
              <w:rPr>
                <w:del w:id="106" w:author="Autor"/>
                <w:rFonts w:ascii="Arial Narrow" w:eastAsia="Calibri" w:hAnsi="Arial Narrow"/>
                <w:b/>
                <w:color w:val="000000"/>
                <w:szCs w:val="22"/>
              </w:rPr>
            </w:pPr>
            <w:del w:id="107" w:author="Autor">
              <w:r w:rsidRPr="00D24514" w:rsidDel="00815A3B">
                <w:rPr>
                  <w:rFonts w:ascii="Arial Narrow" w:eastAsia="Calibri" w:hAnsi="Arial Narrow"/>
                  <w:b/>
                  <w:color w:val="000000"/>
                  <w:szCs w:val="22"/>
                </w:rPr>
                <w:delText>a) trestný čin poškodzovania finančných záujmov E</w:delText>
              </w:r>
              <w:r w:rsidR="0035100D" w:rsidDel="00815A3B">
                <w:rPr>
                  <w:rFonts w:ascii="Arial Narrow" w:eastAsia="Calibri" w:hAnsi="Arial Narrow"/>
                  <w:b/>
                  <w:color w:val="000000"/>
                  <w:szCs w:val="22"/>
                </w:rPr>
                <w:delText>urópskej únie</w:delText>
              </w:r>
              <w:r w:rsidRPr="00D24514" w:rsidDel="00815A3B">
                <w:rPr>
                  <w:rFonts w:ascii="Arial Narrow" w:eastAsia="Calibri" w:hAnsi="Arial Narrow"/>
                  <w:b/>
                  <w:color w:val="000000"/>
                  <w:szCs w:val="22"/>
                </w:rPr>
                <w:delText xml:space="preserve"> (§261-§263 Trestného zákona) </w:delText>
              </w:r>
            </w:del>
          </w:p>
          <w:p w14:paraId="4AF659BA" w14:textId="03213675" w:rsidR="002313A9" w:rsidRPr="00D24514" w:rsidDel="00815A3B" w:rsidRDefault="002313A9" w:rsidP="00E85128">
            <w:pPr>
              <w:rPr>
                <w:del w:id="108" w:author="Autor"/>
                <w:rFonts w:ascii="Arial Narrow" w:eastAsia="Calibri" w:hAnsi="Arial Narrow"/>
                <w:b/>
                <w:color w:val="000000"/>
                <w:szCs w:val="22"/>
              </w:rPr>
            </w:pPr>
            <w:del w:id="109" w:author="Autor">
              <w:r w:rsidRPr="00D24514" w:rsidDel="00815A3B">
                <w:rPr>
                  <w:rFonts w:ascii="Arial Narrow" w:eastAsia="Calibri" w:hAnsi="Arial Narrow"/>
                  <w:b/>
                  <w:color w:val="000000"/>
                  <w:szCs w:val="22"/>
                </w:rPr>
                <w:delText xml:space="preserve">b) niektorý z trestných činov korupcie (§328 - § 336 Trestného zákona) </w:delText>
              </w:r>
            </w:del>
          </w:p>
          <w:p w14:paraId="67DD2410" w14:textId="0D8897DB" w:rsidR="002313A9" w:rsidRPr="00D24514" w:rsidDel="00815A3B" w:rsidRDefault="002313A9" w:rsidP="00E85128">
            <w:pPr>
              <w:rPr>
                <w:del w:id="110" w:author="Autor"/>
                <w:rFonts w:ascii="Arial Narrow" w:eastAsia="Calibri" w:hAnsi="Arial Narrow"/>
                <w:b/>
                <w:color w:val="000000"/>
                <w:szCs w:val="22"/>
              </w:rPr>
            </w:pPr>
            <w:del w:id="111" w:author="Autor">
              <w:r w:rsidRPr="00D24514" w:rsidDel="00815A3B">
                <w:rPr>
                  <w:rFonts w:ascii="Arial Narrow" w:eastAsia="Calibri" w:hAnsi="Arial Narrow"/>
                  <w:b/>
                  <w:color w:val="000000"/>
                  <w:szCs w:val="22"/>
                </w:rPr>
                <w:delText xml:space="preserve">c) trestný čin legalizácie príjmu z trestnej činnosti (§ 233 - § 234 Trestného zákona) </w:delText>
              </w:r>
            </w:del>
          </w:p>
          <w:p w14:paraId="29BD5E71" w14:textId="5DBE630D" w:rsidR="002313A9" w:rsidRPr="00D24514" w:rsidDel="00815A3B" w:rsidRDefault="002313A9" w:rsidP="00E85128">
            <w:pPr>
              <w:rPr>
                <w:del w:id="112" w:author="Autor"/>
                <w:rFonts w:ascii="Arial Narrow" w:eastAsia="Calibri" w:hAnsi="Arial Narrow"/>
                <w:b/>
                <w:color w:val="000000"/>
                <w:szCs w:val="22"/>
              </w:rPr>
            </w:pPr>
            <w:del w:id="113" w:author="Autor">
              <w:r w:rsidRPr="00D24514" w:rsidDel="00815A3B">
                <w:rPr>
                  <w:rFonts w:ascii="Arial Narrow" w:eastAsia="Calibri" w:hAnsi="Arial Narrow"/>
                  <w:b/>
                  <w:color w:val="000000"/>
                  <w:szCs w:val="22"/>
                </w:rPr>
                <w:delText xml:space="preserve">d) trestný čin založenia, zosnovania a podporovania zločineckej skupiny (§296 Trestného zákona) </w:delText>
              </w:r>
            </w:del>
          </w:p>
          <w:p w14:paraId="60DCECB7" w14:textId="6BEAD445" w:rsidR="00825DF1" w:rsidRPr="00D24514" w:rsidRDefault="002313A9" w:rsidP="00E85128">
            <w:pPr>
              <w:autoSpaceDE w:val="0"/>
              <w:autoSpaceDN w:val="0"/>
              <w:adjustRightInd w:val="0"/>
              <w:rPr>
                <w:rFonts w:ascii="Arial Narrow" w:hAnsi="Arial Narrow"/>
                <w:i/>
              </w:rPr>
            </w:pPr>
            <w:del w:id="114" w:author="Autor">
              <w:r w:rsidRPr="00D24514" w:rsidDel="00815A3B">
                <w:rPr>
                  <w:rFonts w:ascii="Arial Narrow" w:eastAsia="Calibri" w:hAnsi="Arial Narrow"/>
                  <w:b/>
                  <w:color w:val="000000"/>
                  <w:szCs w:val="22"/>
                </w:rPr>
                <w:delText>e) machinácie pri verejnom obstarávaní a verejnej dražbe (§ 266 až § 268 Trestného zákona)</w:delText>
              </w:r>
            </w:del>
          </w:p>
        </w:tc>
        <w:tc>
          <w:tcPr>
            <w:tcW w:w="6945" w:type="dxa"/>
            <w:tcBorders>
              <w:bottom w:val="single" w:sz="4" w:space="0" w:color="auto"/>
            </w:tcBorders>
          </w:tcPr>
          <w:p w14:paraId="16721641" w14:textId="63909BE0" w:rsidR="00825DF1" w:rsidRPr="00D24514" w:rsidRDefault="00B905C3" w:rsidP="00B905C3">
            <w:pPr>
              <w:autoSpaceDE w:val="0"/>
              <w:autoSpaceDN w:val="0"/>
              <w:adjustRightInd w:val="0"/>
              <w:spacing w:before="120" w:after="120"/>
              <w:jc w:val="both"/>
              <w:rPr>
                <w:rFonts w:ascii="Arial Narrow" w:hAnsi="Arial Narrow"/>
              </w:rPr>
            </w:pPr>
            <w:del w:id="115" w:author="Autor">
              <w:r w:rsidRPr="00D24514" w:rsidDel="00F71248">
                <w:rPr>
                  <w:rFonts w:ascii="Arial Narrow" w:hAnsi="Arial Narrow"/>
                </w:rPr>
                <w:delText>Žiadateľ ani jeho š</w:delText>
              </w:r>
            </w:del>
            <w:ins w:id="116" w:author="Autor">
              <w:r w:rsidR="00F71248">
                <w:rPr>
                  <w:rFonts w:ascii="Arial Narrow" w:hAnsi="Arial Narrow"/>
                </w:rPr>
                <w:t>Š</w:t>
              </w:r>
            </w:ins>
            <w:r w:rsidRPr="00D24514">
              <w:rPr>
                <w:rFonts w:ascii="Arial Narrow" w:hAnsi="Arial Narrow"/>
              </w:rPr>
              <w:t>tatutárny orgán</w:t>
            </w:r>
            <w:ins w:id="117" w:author="Autor">
              <w:r w:rsidR="00F71248">
                <w:rPr>
                  <w:rFonts w:ascii="Arial Narrow" w:hAnsi="Arial Narrow"/>
                </w:rPr>
                <w:t xml:space="preserve"> žiadateľa</w:t>
              </w:r>
            </w:ins>
            <w:r w:rsidRPr="00D24514">
              <w:rPr>
                <w:rFonts w:ascii="Arial Narrow" w:hAnsi="Arial Narrow"/>
              </w:rPr>
              <w:t>, ani žiadny člen štatutárneho orgánu, ani prokurista/i, ani  osoba splnomocnená zastupovať žiadateľa v konaní  o žiadosti o NFP nemôžu byť právoplatne odsúdení za trestný čin korupcie, za trestný čin poškodzovania finančných záujmov Európsk</w:t>
            </w:r>
            <w:r w:rsidR="0035100D">
              <w:rPr>
                <w:rFonts w:ascii="Arial Narrow" w:hAnsi="Arial Narrow"/>
              </w:rPr>
              <w:t>ej</w:t>
            </w:r>
            <w:r w:rsidR="009D0176" w:rsidRPr="00D24514">
              <w:rPr>
                <w:rFonts w:ascii="Arial Narrow" w:hAnsi="Arial Narrow"/>
              </w:rPr>
              <w:t xml:space="preserve"> </w:t>
            </w:r>
            <w:r w:rsidR="0035100D">
              <w:rPr>
                <w:rFonts w:ascii="Arial Narrow" w:hAnsi="Arial Narrow"/>
              </w:rPr>
              <w:t>únie</w:t>
            </w:r>
            <w:r w:rsidRPr="00D24514">
              <w:rPr>
                <w:rFonts w:ascii="Arial Narrow" w:hAnsi="Arial Narrow"/>
              </w:rPr>
              <w:t>, za trestný čin legalizácie príjmu z trestnej činnosti, za trestný čin založenia, zosnovania a podporovania zločineckej skupiny, alebo za trestný čin machinácie pri verejnom obstarávaní a verejnej dražbe.</w:t>
            </w:r>
          </w:p>
          <w:p w14:paraId="31CC7310" w14:textId="77777777" w:rsidR="00825DF1" w:rsidRPr="00D24514" w:rsidRDefault="00825DF1" w:rsidP="0057361B">
            <w:pPr>
              <w:autoSpaceDE w:val="0"/>
              <w:autoSpaceDN w:val="0"/>
              <w:adjustRightInd w:val="0"/>
              <w:spacing w:before="120" w:after="120"/>
              <w:rPr>
                <w:rFonts w:ascii="Arial Narrow" w:hAnsi="Arial Narrow"/>
              </w:rPr>
            </w:pPr>
          </w:p>
        </w:tc>
      </w:tr>
      <w:tr w:rsidR="00497D17" w:rsidRPr="00D24514" w14:paraId="09506E8B" w14:textId="77777777" w:rsidTr="00577C93">
        <w:tc>
          <w:tcPr>
            <w:tcW w:w="425" w:type="dxa"/>
            <w:tcBorders>
              <w:bottom w:val="single" w:sz="4" w:space="0" w:color="auto"/>
            </w:tcBorders>
            <w:shd w:val="clear" w:color="auto" w:fill="DBE5F1" w:themeFill="accent1" w:themeFillTint="33"/>
          </w:tcPr>
          <w:p w14:paraId="384F5B27" w14:textId="6DAD6E9C" w:rsidR="00497D17" w:rsidRDefault="00497D17" w:rsidP="009E6462">
            <w:pPr>
              <w:spacing w:before="120" w:after="120"/>
              <w:rPr>
                <w:rFonts w:ascii="Arial Narrow" w:hAnsi="Arial Narrow"/>
                <w:b/>
                <w:sz w:val="21"/>
                <w:szCs w:val="21"/>
              </w:rPr>
            </w:pPr>
            <w:r>
              <w:rPr>
                <w:rFonts w:ascii="Arial Narrow" w:hAnsi="Arial Narrow"/>
                <w:b/>
                <w:sz w:val="21"/>
                <w:szCs w:val="21"/>
              </w:rPr>
              <w:t>9</w:t>
            </w:r>
          </w:p>
        </w:tc>
        <w:tc>
          <w:tcPr>
            <w:tcW w:w="3403" w:type="dxa"/>
            <w:tcBorders>
              <w:bottom w:val="single" w:sz="4" w:space="0" w:color="auto"/>
            </w:tcBorders>
            <w:shd w:val="clear" w:color="auto" w:fill="DBE5F1" w:themeFill="accent1" w:themeFillTint="33"/>
          </w:tcPr>
          <w:p w14:paraId="5768C042" w14:textId="1BC09EA1" w:rsidR="00497D17" w:rsidRPr="00D24514" w:rsidRDefault="00497D17" w:rsidP="00E85128">
            <w:pPr>
              <w:spacing w:before="120" w:after="120"/>
              <w:rPr>
                <w:rFonts w:ascii="Arial Narrow" w:eastAsia="Calibri" w:hAnsi="Arial Narrow"/>
                <w:b/>
                <w:color w:val="000000"/>
                <w:szCs w:val="22"/>
              </w:rPr>
            </w:pPr>
            <w:r w:rsidRPr="002E335C">
              <w:rPr>
                <w:rFonts w:ascii="Arial Narrow" w:hAnsi="Arial Narrow"/>
                <w:b/>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945" w:type="dxa"/>
            <w:tcBorders>
              <w:bottom w:val="single" w:sz="4" w:space="0" w:color="auto"/>
            </w:tcBorders>
          </w:tcPr>
          <w:p w14:paraId="68A47CB1" w14:textId="78D5AECA" w:rsidR="00497D17" w:rsidRPr="00D24514" w:rsidRDefault="00497D17" w:rsidP="00B905C3">
            <w:pPr>
              <w:autoSpaceDE w:val="0"/>
              <w:autoSpaceDN w:val="0"/>
              <w:adjustRightInd w:val="0"/>
              <w:spacing w:before="120" w:after="120"/>
              <w:jc w:val="both"/>
              <w:rPr>
                <w:rFonts w:ascii="Arial Narrow" w:hAnsi="Arial Narrow"/>
              </w:rPr>
            </w:pPr>
            <w:r w:rsidRPr="002E335C">
              <w:rPr>
                <w:rFonts w:ascii="Arial Narrow" w:hAnsi="Arial Narrow"/>
                <w:szCs w:val="22"/>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w:t>
            </w:r>
            <w:r>
              <w:rPr>
                <w:rFonts w:ascii="Arial Narrow" w:hAnsi="Arial Narrow"/>
                <w:szCs w:val="22"/>
              </w:rPr>
              <w:t>u</w:t>
            </w:r>
            <w:r>
              <w:rPr>
                <w:rStyle w:val="Odkaznapoznmkupodiarou"/>
                <w:rFonts w:ascii="Arial Narrow" w:hAnsi="Arial Narrow"/>
                <w:szCs w:val="22"/>
              </w:rPr>
              <w:footnoteReference w:id="14"/>
            </w:r>
            <w:r>
              <w:rPr>
                <w:rFonts w:ascii="Arial Narrow" w:hAnsi="Arial Narrow"/>
                <w:szCs w:val="22"/>
              </w:rPr>
              <w:t>.</w:t>
            </w:r>
          </w:p>
        </w:tc>
      </w:tr>
      <w:tr w:rsidR="00F60AC1" w:rsidRPr="00D24514" w:rsidDel="00B8608C" w14:paraId="7ADC9FDC" w14:textId="0427C929" w:rsidTr="00577C93">
        <w:trPr>
          <w:del w:id="118" w:author="Autor"/>
        </w:trPr>
        <w:tc>
          <w:tcPr>
            <w:tcW w:w="425" w:type="dxa"/>
            <w:tcBorders>
              <w:bottom w:val="single" w:sz="4" w:space="0" w:color="auto"/>
            </w:tcBorders>
            <w:shd w:val="clear" w:color="auto" w:fill="DBE5F1" w:themeFill="accent1" w:themeFillTint="33"/>
          </w:tcPr>
          <w:p w14:paraId="5DCA8B2F" w14:textId="499D24AB" w:rsidR="00F60AC1" w:rsidDel="00B8608C" w:rsidRDefault="00F60AC1" w:rsidP="009E6462">
            <w:pPr>
              <w:spacing w:before="120" w:after="120"/>
              <w:rPr>
                <w:del w:id="119" w:author="Autor"/>
                <w:rFonts w:ascii="Arial Narrow" w:hAnsi="Arial Narrow"/>
                <w:b/>
                <w:sz w:val="21"/>
                <w:szCs w:val="21"/>
              </w:rPr>
            </w:pPr>
            <w:del w:id="120" w:author="Autor">
              <w:r w:rsidDel="00B8608C">
                <w:rPr>
                  <w:rFonts w:ascii="Arial Narrow" w:hAnsi="Arial Narrow"/>
                  <w:b/>
                  <w:sz w:val="21"/>
                  <w:szCs w:val="21"/>
                </w:rPr>
                <w:delText>10</w:delText>
              </w:r>
            </w:del>
          </w:p>
        </w:tc>
        <w:tc>
          <w:tcPr>
            <w:tcW w:w="3403" w:type="dxa"/>
            <w:tcBorders>
              <w:bottom w:val="single" w:sz="4" w:space="0" w:color="auto"/>
            </w:tcBorders>
            <w:shd w:val="clear" w:color="auto" w:fill="DBE5F1" w:themeFill="accent1" w:themeFillTint="33"/>
          </w:tcPr>
          <w:p w14:paraId="3E4A60FE" w14:textId="5A4AA5B6" w:rsidR="00F60AC1" w:rsidRPr="002E335C" w:rsidDel="00B8608C" w:rsidRDefault="00F60AC1" w:rsidP="00E85128">
            <w:pPr>
              <w:spacing w:before="120" w:after="120"/>
              <w:rPr>
                <w:del w:id="121" w:author="Autor"/>
                <w:rFonts w:ascii="Arial Narrow" w:hAnsi="Arial Narrow"/>
                <w:b/>
                <w:szCs w:val="22"/>
              </w:rPr>
            </w:pPr>
            <w:del w:id="122" w:author="Autor">
              <w:r w:rsidDel="00B8608C">
                <w:rPr>
                  <w:rFonts w:ascii="Arial Narrow" w:hAnsi="Arial Narrow"/>
                  <w:b/>
                  <w:szCs w:val="22"/>
                </w:rPr>
                <w:delText>Podmienka, že žiadateľ je zapísaný v registri partnerov verejného sektora podľa osobitného predpisu</w:delText>
              </w:r>
            </w:del>
          </w:p>
        </w:tc>
        <w:tc>
          <w:tcPr>
            <w:tcW w:w="6945" w:type="dxa"/>
            <w:tcBorders>
              <w:bottom w:val="single" w:sz="4" w:space="0" w:color="auto"/>
            </w:tcBorders>
          </w:tcPr>
          <w:p w14:paraId="4677BEB9" w14:textId="15449C2B" w:rsidR="00F60AC1" w:rsidRPr="002E335C" w:rsidDel="00B8608C" w:rsidRDefault="00F60AC1" w:rsidP="00612D0B">
            <w:pPr>
              <w:autoSpaceDE w:val="0"/>
              <w:autoSpaceDN w:val="0"/>
              <w:adjustRightInd w:val="0"/>
              <w:spacing w:before="120" w:after="120"/>
              <w:jc w:val="both"/>
              <w:rPr>
                <w:del w:id="123" w:author="Autor"/>
                <w:rFonts w:ascii="Arial Narrow" w:hAnsi="Arial Narrow"/>
                <w:szCs w:val="22"/>
              </w:rPr>
            </w:pPr>
            <w:del w:id="124" w:author="Autor">
              <w:r w:rsidRPr="00756DDA" w:rsidDel="00B8608C">
                <w:rPr>
                  <w:rFonts w:ascii="Arial Narrow" w:hAnsi="Arial Narrow"/>
                  <w:szCs w:val="22"/>
                </w:rPr>
                <w:delText>Žiadateľ musí byť zapísaný v registri partnerov verejného sektora</w:delText>
              </w:r>
              <w:r w:rsidR="00612D0B" w:rsidRPr="00756DDA" w:rsidDel="00B8608C">
                <w:rPr>
                  <w:rFonts w:ascii="Arial Narrow" w:hAnsi="Arial Narrow"/>
                  <w:szCs w:val="22"/>
                </w:rPr>
                <w:delText>, ak je to relevantné</w:delText>
              </w:r>
              <w:r w:rsidRPr="00756DDA" w:rsidDel="00B8608C">
                <w:rPr>
                  <w:rFonts w:ascii="Arial Narrow" w:hAnsi="Arial Narrow"/>
                  <w:szCs w:val="22"/>
                </w:rPr>
                <w:delText xml:space="preserve"> </w:delText>
              </w:r>
              <w:r w:rsidR="00612D0B" w:rsidRPr="00756DDA" w:rsidDel="00B8608C">
                <w:rPr>
                  <w:rFonts w:ascii="Arial Narrow" w:hAnsi="Arial Narrow"/>
                  <w:szCs w:val="22"/>
                </w:rPr>
                <w:delText xml:space="preserve">v zmysle </w:delText>
              </w:r>
              <w:r w:rsidRPr="00756DDA" w:rsidDel="00B8608C">
                <w:rPr>
                  <w:rFonts w:ascii="Arial Narrow" w:hAnsi="Arial Narrow"/>
                  <w:szCs w:val="22"/>
                </w:rPr>
                <w:delText>osobitného predpisu.</w:delText>
              </w:r>
              <w:r w:rsidRPr="00756DDA" w:rsidDel="00B8608C">
                <w:rPr>
                  <w:rStyle w:val="Odkaznapoznmkupodiarou"/>
                  <w:rFonts w:ascii="Arial Narrow" w:hAnsi="Arial Narrow"/>
                  <w:szCs w:val="22"/>
                </w:rPr>
                <w:footnoteReference w:id="15"/>
              </w:r>
            </w:del>
          </w:p>
        </w:tc>
      </w:tr>
      <w:tr w:rsidR="004E7FDD" w:rsidRPr="00D24514" w14:paraId="58B6F9CB" w14:textId="77777777" w:rsidTr="00577C93">
        <w:tc>
          <w:tcPr>
            <w:tcW w:w="10773" w:type="dxa"/>
            <w:gridSpan w:val="3"/>
            <w:shd w:val="clear" w:color="auto" w:fill="17365D" w:themeFill="text2" w:themeFillShade="BF"/>
          </w:tcPr>
          <w:p w14:paraId="0718AD24" w14:textId="77777777" w:rsidR="004E7FDD" w:rsidRPr="00D24514" w:rsidRDefault="004E7FDD" w:rsidP="00E85128">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 xml:space="preserve">Kategória podmienok poskytnutia príspevku: </w:t>
            </w:r>
            <w:r w:rsidRPr="00D24514">
              <w:rPr>
                <w:rFonts w:ascii="Arial Narrow" w:hAnsi="Arial Narrow"/>
                <w:b/>
                <w:color w:val="FFFFFF" w:themeColor="background1"/>
              </w:rPr>
              <w:t xml:space="preserve">OPRÁVNENOSŤ AKTIVÍT REALIZÁCIE PROJEKTU </w:t>
            </w:r>
          </w:p>
        </w:tc>
      </w:tr>
      <w:tr w:rsidR="00825DF1" w:rsidRPr="00D24514" w14:paraId="78670103" w14:textId="77777777" w:rsidTr="00577C93">
        <w:trPr>
          <w:trHeight w:val="371"/>
        </w:trPr>
        <w:tc>
          <w:tcPr>
            <w:tcW w:w="425" w:type="dxa"/>
            <w:tcBorders>
              <w:bottom w:val="single" w:sz="4" w:space="0" w:color="auto"/>
            </w:tcBorders>
            <w:shd w:val="clear" w:color="auto" w:fill="DBE5F1" w:themeFill="accent1" w:themeFillTint="33"/>
          </w:tcPr>
          <w:p w14:paraId="7E99D807" w14:textId="055CCB77" w:rsidR="00825DF1" w:rsidRPr="00D24514" w:rsidRDefault="00497D17" w:rsidP="00F60AC1">
            <w:pPr>
              <w:spacing w:before="120" w:after="120"/>
              <w:jc w:val="both"/>
              <w:rPr>
                <w:rFonts w:ascii="Arial Narrow" w:hAnsi="Arial Narrow"/>
                <w:b/>
              </w:rPr>
            </w:pPr>
            <w:r>
              <w:rPr>
                <w:rFonts w:ascii="Arial Narrow" w:hAnsi="Arial Narrow"/>
                <w:b/>
              </w:rPr>
              <w:t>1</w:t>
            </w:r>
            <w:ins w:id="127" w:author="Autor">
              <w:r w:rsidR="00B8608C">
                <w:rPr>
                  <w:rFonts w:ascii="Arial Narrow" w:hAnsi="Arial Narrow"/>
                  <w:b/>
                </w:rPr>
                <w:t>0</w:t>
              </w:r>
            </w:ins>
            <w:del w:id="128" w:author="Autor">
              <w:r w:rsidR="00F60AC1" w:rsidDel="00B8608C">
                <w:rPr>
                  <w:rFonts w:ascii="Arial Narrow" w:hAnsi="Arial Narrow"/>
                  <w:b/>
                </w:rPr>
                <w:delText>1</w:delText>
              </w:r>
            </w:del>
          </w:p>
        </w:tc>
        <w:tc>
          <w:tcPr>
            <w:tcW w:w="3403" w:type="dxa"/>
            <w:tcBorders>
              <w:bottom w:val="single" w:sz="4" w:space="0" w:color="auto"/>
            </w:tcBorders>
            <w:shd w:val="clear" w:color="auto" w:fill="DBE5F1" w:themeFill="accent1" w:themeFillTint="33"/>
          </w:tcPr>
          <w:p w14:paraId="6F018B56" w14:textId="4814F14C" w:rsidR="00825DF1" w:rsidRPr="00D24514" w:rsidRDefault="00825DF1" w:rsidP="000B562B">
            <w:pPr>
              <w:spacing w:before="120" w:after="120"/>
              <w:rPr>
                <w:rFonts w:ascii="Arial Narrow" w:hAnsi="Arial Narrow"/>
                <w:b/>
              </w:rPr>
            </w:pPr>
            <w:r w:rsidRPr="00D24514">
              <w:rPr>
                <w:rFonts w:ascii="Arial Narrow" w:hAnsi="Arial Narrow"/>
                <w:b/>
              </w:rPr>
              <w:t>Podmienka</w:t>
            </w:r>
            <w:ins w:id="129" w:author="Autor">
              <w:r w:rsidR="000B562B">
                <w:rPr>
                  <w:rFonts w:ascii="Arial Narrow" w:hAnsi="Arial Narrow"/>
                  <w:b/>
                </w:rPr>
                <w:t xml:space="preserve"> oprávnenosti aktivít projektu</w:t>
              </w:r>
            </w:ins>
            <w:del w:id="130" w:author="Autor">
              <w:r w:rsidRPr="00D24514" w:rsidDel="000B562B">
                <w:rPr>
                  <w:rFonts w:ascii="Arial Narrow" w:hAnsi="Arial Narrow"/>
                  <w:b/>
                </w:rPr>
                <w:delText>, že hlavné aktivity projektu sú</w:delText>
              </w:r>
              <w:r w:rsidR="009F7103" w:rsidRPr="00D24514" w:rsidDel="000B562B">
                <w:rPr>
                  <w:rFonts w:ascii="Arial Narrow" w:hAnsi="Arial Narrow"/>
                  <w:b/>
                </w:rPr>
                <w:delText xml:space="preserve"> vo vecnom súlade s oprávnenými</w:delText>
              </w:r>
              <w:r w:rsidRPr="00D24514" w:rsidDel="000B562B">
                <w:rPr>
                  <w:rFonts w:ascii="Arial Narrow" w:hAnsi="Arial Narrow"/>
                  <w:b/>
                </w:rPr>
                <w:delText xml:space="preserve"> aktiv</w:delText>
              </w:r>
              <w:r w:rsidR="009F7103" w:rsidRPr="00D24514" w:rsidDel="000B562B">
                <w:rPr>
                  <w:rFonts w:ascii="Arial Narrow" w:hAnsi="Arial Narrow"/>
                  <w:b/>
                </w:rPr>
                <w:delText>itami</w:delText>
              </w:r>
              <w:r w:rsidRPr="00D24514" w:rsidDel="000B562B">
                <w:rPr>
                  <w:rFonts w:ascii="Arial Narrow" w:hAnsi="Arial Narrow"/>
                  <w:b/>
                </w:rPr>
                <w:delText xml:space="preserve"> OP KŽP</w:delText>
              </w:r>
            </w:del>
          </w:p>
        </w:tc>
        <w:tc>
          <w:tcPr>
            <w:tcW w:w="6945" w:type="dxa"/>
            <w:tcBorders>
              <w:bottom w:val="single" w:sz="4" w:space="0" w:color="auto"/>
            </w:tcBorders>
          </w:tcPr>
          <w:p w14:paraId="294B59C1" w14:textId="539ECAB5" w:rsidR="009F7103" w:rsidRPr="00D24514" w:rsidRDefault="009F7103" w:rsidP="00E745AE">
            <w:pPr>
              <w:spacing w:before="120" w:after="120"/>
              <w:jc w:val="both"/>
              <w:rPr>
                <w:rFonts w:ascii="Arial Narrow" w:hAnsi="Arial Narrow"/>
              </w:rPr>
            </w:pPr>
            <w:r w:rsidRPr="00D24514">
              <w:rPr>
                <w:rFonts w:ascii="Arial Narrow" w:hAnsi="Arial Narrow"/>
              </w:rPr>
              <w:t>Hlavné aktivity projektu musia byť vo vecnom súlade s</w:t>
            </w:r>
            <w:r w:rsidR="00CC7294" w:rsidRPr="00D24514">
              <w:rPr>
                <w:rFonts w:ascii="Arial Narrow" w:hAnsi="Arial Narrow"/>
              </w:rPr>
              <w:t xml:space="preserve"> typmi oprávnených aktivít </w:t>
            </w:r>
            <w:r w:rsidRPr="00D24514">
              <w:rPr>
                <w:rFonts w:ascii="Arial Narrow" w:hAnsi="Arial Narrow"/>
              </w:rPr>
              <w:t>OP KŽP</w:t>
            </w:r>
            <w:r w:rsidR="00223BE1">
              <w:rPr>
                <w:rFonts w:ascii="Arial Narrow" w:hAnsi="Arial Narrow"/>
              </w:rPr>
              <w:t>,</w:t>
            </w:r>
            <w:r w:rsidR="00CC7294" w:rsidRPr="00D24514">
              <w:rPr>
                <w:rFonts w:ascii="Arial Narrow" w:hAnsi="Arial Narrow"/>
              </w:rPr>
              <w:t xml:space="preserve"> na realizáciu ktorých je vyhlásená táto </w:t>
            </w:r>
            <w:r w:rsidR="000E20F3" w:rsidRPr="00D24514">
              <w:rPr>
                <w:rFonts w:ascii="Arial Narrow" w:hAnsi="Arial Narrow"/>
              </w:rPr>
              <w:t>výzva</w:t>
            </w:r>
            <w:r w:rsidRPr="00D24514">
              <w:rPr>
                <w:rFonts w:ascii="Arial Narrow" w:hAnsi="Arial Narrow"/>
              </w:rPr>
              <w:t>.</w:t>
            </w:r>
          </w:p>
          <w:p w14:paraId="73080570" w14:textId="531D73BB" w:rsidR="005F78DC" w:rsidRDefault="00825DF1" w:rsidP="005F78DC">
            <w:pPr>
              <w:spacing w:before="120" w:after="120"/>
              <w:jc w:val="both"/>
              <w:rPr>
                <w:rFonts w:ascii="Arial Narrow" w:hAnsi="Arial Narrow"/>
                <w:b/>
              </w:rPr>
            </w:pPr>
            <w:r w:rsidRPr="00D24514">
              <w:rPr>
                <w:rFonts w:ascii="Arial Narrow" w:hAnsi="Arial Narrow"/>
                <w:b/>
              </w:rPr>
              <w:t>V rámci špecifického cieľa 1.2</w:t>
            </w:r>
            <w:r w:rsidR="00CC0594">
              <w:rPr>
                <w:rFonts w:ascii="Arial Narrow" w:hAnsi="Arial Narrow"/>
                <w:b/>
              </w:rPr>
              <w:t>.3</w:t>
            </w:r>
            <w:r w:rsidRPr="00D24514">
              <w:rPr>
                <w:rFonts w:ascii="Arial Narrow" w:hAnsi="Arial Narrow"/>
                <w:b/>
              </w:rPr>
              <w:t xml:space="preserve"> </w:t>
            </w:r>
            <w:r w:rsidR="005F78DC" w:rsidRPr="005F78DC">
              <w:rPr>
                <w:rFonts w:ascii="Arial Narrow" w:hAnsi="Arial Narrow"/>
                <w:b/>
              </w:rPr>
              <w:t xml:space="preserve">Vytvorenie východísk pre stanovenie opatrení smerujúcich k dosiahnutiu dobrého stavu podzemných a povrchových vôd </w:t>
            </w:r>
            <w:r w:rsidR="005576F8" w:rsidRPr="00292E71">
              <w:rPr>
                <w:rFonts w:ascii="Arial Narrow" w:hAnsi="Arial Narrow"/>
                <w:b/>
              </w:rPr>
              <w:t xml:space="preserve">je pre túto výzvu </w:t>
            </w:r>
            <w:r w:rsidR="00C03F06" w:rsidRPr="00292E71">
              <w:rPr>
                <w:rFonts w:ascii="Arial Narrow" w:hAnsi="Arial Narrow"/>
                <w:b/>
              </w:rPr>
              <w:t>oprávnená nasledovná aktivita:</w:t>
            </w:r>
          </w:p>
          <w:p w14:paraId="4F6D661F" w14:textId="1429F3A4" w:rsidR="005F78DC" w:rsidRPr="000B4F30" w:rsidRDefault="000B4F30" w:rsidP="005F78DC">
            <w:pPr>
              <w:spacing w:before="120" w:after="120"/>
              <w:jc w:val="both"/>
              <w:rPr>
                <w:rFonts w:ascii="Arial Narrow" w:hAnsi="Arial Narrow"/>
                <w:b/>
              </w:rPr>
            </w:pPr>
            <w:r>
              <w:rPr>
                <w:rFonts w:ascii="Arial Narrow" w:hAnsi="Arial Narrow"/>
                <w:b/>
              </w:rPr>
              <w:t>A</w:t>
            </w:r>
            <w:r w:rsidR="005F78DC">
              <w:rPr>
                <w:rFonts w:ascii="Arial Narrow" w:hAnsi="Arial Narrow"/>
                <w:b/>
              </w:rPr>
              <w:t xml:space="preserve">. </w:t>
            </w:r>
            <w:r w:rsidRPr="000B4F30">
              <w:rPr>
                <w:rFonts w:ascii="Arial Narrow" w:hAnsi="Arial Narrow"/>
                <w:b/>
              </w:rPr>
              <w:t>Monitorovanie a hodnotenie vôd, vrátane skvalitňovania monitorovacej siete</w:t>
            </w:r>
            <w:r w:rsidR="005576F8">
              <w:rPr>
                <w:rFonts w:ascii="Arial Narrow" w:hAnsi="Arial Narrow"/>
                <w:b/>
              </w:rPr>
              <w:t>.</w:t>
            </w:r>
            <w:r w:rsidRPr="000B4F30">
              <w:rPr>
                <w:rFonts w:ascii="Arial Narrow" w:hAnsi="Arial Narrow"/>
                <w:b/>
              </w:rPr>
              <w:t xml:space="preserve"> </w:t>
            </w:r>
          </w:p>
          <w:p w14:paraId="4487DD9A" w14:textId="77777777" w:rsidR="00C03F06" w:rsidRPr="00D24514" w:rsidRDefault="00C03F06" w:rsidP="00C03F06">
            <w:pPr>
              <w:spacing w:before="120" w:after="120"/>
              <w:jc w:val="both"/>
              <w:rPr>
                <w:rFonts w:ascii="Arial Narrow" w:hAnsi="Arial Narrow"/>
              </w:rPr>
            </w:pPr>
            <w:r w:rsidRPr="00D24514">
              <w:rPr>
                <w:rFonts w:ascii="Arial Narrow" w:hAnsi="Arial Narrow"/>
              </w:rPr>
              <w:t>V rámci uvedenej aktivity bude</w:t>
            </w:r>
            <w:r>
              <w:rPr>
                <w:rFonts w:ascii="Arial Narrow" w:hAnsi="Arial Narrow"/>
              </w:rPr>
              <w:t xml:space="preserve"> </w:t>
            </w:r>
            <w:r w:rsidRPr="00D24514">
              <w:rPr>
                <w:rFonts w:ascii="Arial Narrow" w:hAnsi="Arial Narrow"/>
              </w:rPr>
              <w:t>podpor</w:t>
            </w:r>
            <w:r>
              <w:rPr>
                <w:rFonts w:ascii="Arial Narrow" w:hAnsi="Arial Narrow"/>
              </w:rPr>
              <w:t>a zameraná na</w:t>
            </w:r>
            <w:r w:rsidRPr="00D24514">
              <w:rPr>
                <w:rFonts w:ascii="Arial Narrow" w:hAnsi="Arial Narrow"/>
              </w:rPr>
              <w:t xml:space="preserve">: </w:t>
            </w:r>
          </w:p>
          <w:p w14:paraId="57F4EBFB" w14:textId="4CAB9757" w:rsidR="00155794" w:rsidRDefault="00DD62EF" w:rsidP="00DD62EF">
            <w:pPr>
              <w:pStyle w:val="Odsekzoznamu"/>
              <w:numPr>
                <w:ilvl w:val="0"/>
                <w:numId w:val="50"/>
              </w:numPr>
              <w:spacing w:before="120" w:after="120"/>
              <w:jc w:val="both"/>
              <w:rPr>
                <w:rFonts w:ascii="Arial Narrow" w:hAnsi="Arial Narrow"/>
                <w:b/>
              </w:rPr>
            </w:pPr>
            <w:r w:rsidRPr="00DD62EF">
              <w:rPr>
                <w:rFonts w:ascii="Arial Narrow" w:hAnsi="Arial Narrow"/>
                <w:b/>
              </w:rPr>
              <w:t>Sledovanie a hodnotenie kvality, stavu a kvantity povrchových</w:t>
            </w:r>
            <w:r w:rsidR="00155794">
              <w:rPr>
                <w:rFonts w:ascii="Arial Narrow" w:hAnsi="Arial Narrow"/>
                <w:b/>
              </w:rPr>
              <w:t xml:space="preserve"> vôd</w:t>
            </w:r>
          </w:p>
          <w:p w14:paraId="1C18B23E" w14:textId="3450E700" w:rsidR="005F78DC" w:rsidRPr="00DD62EF" w:rsidRDefault="00155794" w:rsidP="00DD62EF">
            <w:pPr>
              <w:pStyle w:val="Odsekzoznamu"/>
              <w:numPr>
                <w:ilvl w:val="0"/>
                <w:numId w:val="50"/>
              </w:numPr>
              <w:spacing w:before="120" w:after="120"/>
              <w:jc w:val="both"/>
              <w:rPr>
                <w:rFonts w:ascii="Arial Narrow" w:hAnsi="Arial Narrow"/>
                <w:b/>
              </w:rPr>
            </w:pPr>
            <w:r w:rsidRPr="00DD62EF">
              <w:rPr>
                <w:rFonts w:ascii="Arial Narrow" w:hAnsi="Arial Narrow"/>
                <w:b/>
              </w:rPr>
              <w:t>Sledovanie a hodnotenie kvality, stavu a kvantity</w:t>
            </w:r>
            <w:r w:rsidR="00DD62EF" w:rsidRPr="00DD62EF">
              <w:rPr>
                <w:rFonts w:ascii="Arial Narrow" w:hAnsi="Arial Narrow"/>
                <w:b/>
              </w:rPr>
              <w:t xml:space="preserve"> podzemných vôd</w:t>
            </w:r>
          </w:p>
          <w:p w14:paraId="55B1DB6B" w14:textId="1EBAAAB1" w:rsidR="00DD62EF" w:rsidRDefault="00DD62EF" w:rsidP="00DD62EF">
            <w:pPr>
              <w:pStyle w:val="Odsekzoznamu"/>
              <w:numPr>
                <w:ilvl w:val="0"/>
                <w:numId w:val="50"/>
              </w:numPr>
              <w:spacing w:before="120" w:after="120"/>
              <w:jc w:val="both"/>
              <w:rPr>
                <w:rFonts w:ascii="Arial Narrow" w:hAnsi="Arial Narrow"/>
                <w:b/>
              </w:rPr>
            </w:pPr>
            <w:r w:rsidRPr="00DD62EF">
              <w:rPr>
                <w:rFonts w:ascii="Arial Narrow" w:hAnsi="Arial Narrow"/>
                <w:b/>
              </w:rPr>
              <w:lastRenderedPageBreak/>
              <w:t>Skvalitnenie monitorovacej siete povrchových</w:t>
            </w:r>
            <w:r w:rsidR="00155794">
              <w:rPr>
                <w:rFonts w:ascii="Arial Narrow" w:hAnsi="Arial Narrow"/>
                <w:b/>
              </w:rPr>
              <w:t xml:space="preserve"> </w:t>
            </w:r>
            <w:r w:rsidRPr="00DD62EF">
              <w:rPr>
                <w:rFonts w:ascii="Arial Narrow" w:hAnsi="Arial Narrow"/>
                <w:b/>
              </w:rPr>
              <w:t>vôd</w:t>
            </w:r>
          </w:p>
          <w:p w14:paraId="6BBBE654" w14:textId="6C45F319" w:rsidR="00155794" w:rsidRDefault="00155794" w:rsidP="00DD62EF">
            <w:pPr>
              <w:pStyle w:val="Odsekzoznamu"/>
              <w:numPr>
                <w:ilvl w:val="0"/>
                <w:numId w:val="50"/>
              </w:numPr>
              <w:spacing w:before="120" w:after="120"/>
              <w:jc w:val="both"/>
              <w:rPr>
                <w:rFonts w:ascii="Arial Narrow" w:hAnsi="Arial Narrow"/>
                <w:b/>
              </w:rPr>
            </w:pPr>
            <w:r w:rsidRPr="00DD62EF">
              <w:rPr>
                <w:rFonts w:ascii="Arial Narrow" w:hAnsi="Arial Narrow"/>
                <w:b/>
              </w:rPr>
              <w:t>Skvalitnenie monitorovacej siete</w:t>
            </w:r>
            <w:r>
              <w:rPr>
                <w:rFonts w:ascii="Arial Narrow" w:hAnsi="Arial Narrow"/>
                <w:b/>
              </w:rPr>
              <w:t xml:space="preserve"> podzemných vôd</w:t>
            </w:r>
          </w:p>
          <w:p w14:paraId="1E7B39D9" w14:textId="4BD219E9" w:rsidR="00637EBF" w:rsidRPr="006B0604" w:rsidRDefault="00637EBF" w:rsidP="002D451A">
            <w:pPr>
              <w:spacing w:before="120" w:after="120"/>
              <w:jc w:val="both"/>
              <w:rPr>
                <w:rFonts w:ascii="Arial Narrow" w:hAnsi="Arial Narrow"/>
                <w:b/>
              </w:rPr>
            </w:pPr>
            <w:r w:rsidRPr="00CC0594">
              <w:rPr>
                <w:rFonts w:ascii="Arial Narrow" w:hAnsi="Arial Narrow"/>
              </w:rPr>
              <w:t>Oprávnené na poskytnutie príspevku budú výlučne projekty</w:t>
            </w:r>
            <w:r w:rsidR="00825DF1" w:rsidRPr="00D24514">
              <w:rPr>
                <w:rFonts w:ascii="Arial Narrow" w:hAnsi="Arial Narrow"/>
              </w:rPr>
              <w:t>, ktoré</w:t>
            </w:r>
            <w:r w:rsidR="00E93850">
              <w:rPr>
                <w:rFonts w:ascii="Arial Narrow" w:hAnsi="Arial Narrow"/>
              </w:rPr>
              <w:t xml:space="preserve"> </w:t>
            </w:r>
            <w:r w:rsidR="00F76FCD" w:rsidRPr="00E93850">
              <w:rPr>
                <w:rFonts w:ascii="Arial Narrow" w:hAnsi="Arial Narrow"/>
              </w:rPr>
              <w:t>svojimi aktivitami spadajú do vyššie definovaného rámca oprávnen</w:t>
            </w:r>
            <w:r w:rsidR="00233E7A" w:rsidRPr="00E93850">
              <w:rPr>
                <w:rFonts w:ascii="Arial Narrow" w:hAnsi="Arial Narrow"/>
              </w:rPr>
              <w:t>ej</w:t>
            </w:r>
            <w:r w:rsidR="00F76FCD" w:rsidRPr="00E93850">
              <w:rPr>
                <w:rFonts w:ascii="Arial Narrow" w:hAnsi="Arial Narrow"/>
              </w:rPr>
              <w:t xml:space="preserve"> aktiv</w:t>
            </w:r>
            <w:r w:rsidR="00CC0594" w:rsidRPr="00E93850">
              <w:rPr>
                <w:rFonts w:ascii="Arial Narrow" w:hAnsi="Arial Narrow"/>
              </w:rPr>
              <w:t>i</w:t>
            </w:r>
            <w:r w:rsidR="00F76FCD" w:rsidRPr="00E93850">
              <w:rPr>
                <w:rFonts w:ascii="Arial Narrow" w:hAnsi="Arial Narrow"/>
              </w:rPr>
              <w:t>t</w:t>
            </w:r>
            <w:r w:rsidR="00233E7A" w:rsidRPr="00E93850">
              <w:rPr>
                <w:rFonts w:ascii="Arial Narrow" w:hAnsi="Arial Narrow"/>
              </w:rPr>
              <w:t>y</w:t>
            </w:r>
            <w:r w:rsidR="00394463">
              <w:rPr>
                <w:rFonts w:ascii="Arial Narrow" w:hAnsi="Arial Narrow"/>
              </w:rPr>
              <w:t>,</w:t>
            </w:r>
            <w:r w:rsidR="00F76FCD" w:rsidRPr="00E93850">
              <w:rPr>
                <w:rFonts w:ascii="Arial Narrow" w:hAnsi="Arial Narrow"/>
              </w:rPr>
              <w:t xml:space="preserve"> </w:t>
            </w:r>
            <w:r w:rsidR="00E93850" w:rsidRPr="00E93850">
              <w:rPr>
                <w:rFonts w:ascii="Arial Narrow" w:hAnsi="Arial Narrow"/>
              </w:rPr>
              <w:t> </w:t>
            </w:r>
            <w:r w:rsidR="00EC3D27" w:rsidRPr="00E93850">
              <w:rPr>
                <w:rFonts w:ascii="Arial Narrow" w:hAnsi="Arial Narrow"/>
                <w:b/>
                <w:color w:val="000000"/>
                <w:sz w:val="23"/>
                <w:szCs w:val="23"/>
                <w:lang w:eastAsia="en-AU"/>
              </w:rPr>
              <w:t>a ktoré sú zároveň</w:t>
            </w:r>
            <w:r w:rsidR="008E364D">
              <w:rPr>
                <w:rFonts w:ascii="Arial Narrow" w:hAnsi="Arial Narrow"/>
                <w:b/>
                <w:color w:val="000000"/>
                <w:sz w:val="23"/>
                <w:szCs w:val="23"/>
                <w:lang w:eastAsia="en-AU"/>
              </w:rPr>
              <w:t xml:space="preserve"> v súlade s</w:t>
            </w:r>
            <w:r w:rsidR="00394463">
              <w:rPr>
                <w:rFonts w:ascii="Arial Narrow" w:hAnsi="Arial Narrow"/>
                <w:color w:val="000000"/>
                <w:szCs w:val="22"/>
                <w:lang w:eastAsia="en-AU"/>
              </w:rPr>
              <w:t xml:space="preserve"> </w:t>
            </w:r>
            <w:r w:rsidR="00DD62EF" w:rsidRPr="0042392E">
              <w:rPr>
                <w:rFonts w:ascii="Arial Narrow" w:hAnsi="Arial Narrow"/>
                <w:color w:val="000000"/>
                <w:szCs w:val="22"/>
                <w:lang w:eastAsia="en-AU"/>
              </w:rPr>
              <w:t xml:space="preserve">vodným </w:t>
            </w:r>
            <w:r w:rsidR="00DD62EF" w:rsidRPr="00657D12">
              <w:rPr>
                <w:rFonts w:ascii="Arial Narrow" w:hAnsi="Arial Narrow"/>
                <w:color w:val="000000"/>
                <w:szCs w:val="22"/>
                <w:lang w:eastAsia="en-AU"/>
              </w:rPr>
              <w:t>zákonom</w:t>
            </w:r>
            <w:r w:rsidR="00CD6AD7" w:rsidRPr="00657D12">
              <w:rPr>
                <w:rFonts w:ascii="Arial Narrow" w:hAnsi="Arial Narrow"/>
                <w:color w:val="000000"/>
                <w:szCs w:val="22"/>
                <w:lang w:eastAsia="en-AU"/>
              </w:rPr>
              <w:t> a</w:t>
            </w:r>
            <w:r w:rsidR="00CD6AD7">
              <w:rPr>
                <w:rFonts w:ascii="Arial Narrow" w:hAnsi="Arial Narrow"/>
                <w:color w:val="000000"/>
                <w:szCs w:val="22"/>
                <w:lang w:eastAsia="en-AU"/>
              </w:rPr>
              <w:t xml:space="preserve"> </w:t>
            </w:r>
            <w:r w:rsidR="00BE0E9D" w:rsidRPr="0042392E">
              <w:rPr>
                <w:rFonts w:ascii="Arial Narrow" w:hAnsi="Arial Narrow"/>
                <w:color w:val="000000"/>
                <w:szCs w:val="22"/>
                <w:lang w:eastAsia="en-AU"/>
              </w:rPr>
              <w:t>súvisiacou vyhláškou</w:t>
            </w:r>
            <w:r w:rsidR="00657D12">
              <w:rPr>
                <w:rStyle w:val="Odkaznapoznmkupodiarou"/>
                <w:rFonts w:ascii="Arial Narrow" w:hAnsi="Arial Narrow"/>
                <w:color w:val="000000"/>
                <w:szCs w:val="22"/>
                <w:lang w:eastAsia="en-AU"/>
              </w:rPr>
              <w:footnoteReference w:id="16"/>
            </w:r>
            <w:r w:rsidR="00DD62EF" w:rsidRPr="00DD62EF">
              <w:rPr>
                <w:rFonts w:ascii="Arial Narrow" w:hAnsi="Arial Narrow"/>
                <w:color w:val="000000"/>
                <w:sz w:val="23"/>
                <w:szCs w:val="23"/>
                <w:lang w:eastAsia="en-AU"/>
              </w:rPr>
              <w:t xml:space="preserve"> </w:t>
            </w:r>
            <w:r w:rsidR="006B0604" w:rsidRPr="0042392E">
              <w:rPr>
                <w:rFonts w:ascii="Arial Narrow" w:hAnsi="Arial Narrow"/>
                <w:b/>
                <w:color w:val="000000"/>
                <w:szCs w:val="22"/>
                <w:lang w:eastAsia="en-AU"/>
              </w:rPr>
              <w:t xml:space="preserve">a </w:t>
            </w:r>
            <w:r w:rsidR="00DD62EF" w:rsidRPr="0042392E">
              <w:rPr>
                <w:rFonts w:ascii="Arial Narrow" w:hAnsi="Arial Narrow"/>
                <w:b/>
                <w:color w:val="000000"/>
                <w:szCs w:val="22"/>
                <w:lang w:eastAsia="en-AU"/>
              </w:rPr>
              <w:t>prispievajú k plneniu záväzkov</w:t>
            </w:r>
            <w:r w:rsidR="00DD62EF" w:rsidRPr="0042392E">
              <w:rPr>
                <w:rFonts w:ascii="Arial Narrow" w:hAnsi="Arial Narrow"/>
                <w:color w:val="000000"/>
                <w:szCs w:val="22"/>
                <w:lang w:eastAsia="en-AU"/>
              </w:rPr>
              <w:t xml:space="preserve"> v oblasti monitorovania a hodnotenia kvality vôd vyplývajúcich z Rámcovej smernice o vodách</w:t>
            </w:r>
            <w:r w:rsidR="00657D12">
              <w:rPr>
                <w:rStyle w:val="Odkaznapoznmkupodiarou"/>
                <w:rFonts w:ascii="Arial Narrow" w:hAnsi="Arial Narrow"/>
                <w:color w:val="000000"/>
                <w:szCs w:val="22"/>
                <w:lang w:eastAsia="en-AU"/>
              </w:rPr>
              <w:footnoteReference w:id="17"/>
            </w:r>
            <w:r w:rsidR="00657D12">
              <w:rPr>
                <w:rFonts w:ascii="Arial Narrow" w:hAnsi="Arial Narrow"/>
                <w:color w:val="000000"/>
                <w:szCs w:val="22"/>
                <w:lang w:eastAsia="en-AU"/>
              </w:rPr>
              <w:t>.</w:t>
            </w:r>
          </w:p>
        </w:tc>
      </w:tr>
      <w:tr w:rsidR="00825DF1" w:rsidRPr="00D24514" w14:paraId="4CBA8121" w14:textId="77777777" w:rsidTr="00577C93">
        <w:trPr>
          <w:trHeight w:val="675"/>
        </w:trPr>
        <w:tc>
          <w:tcPr>
            <w:tcW w:w="425" w:type="dxa"/>
            <w:tcBorders>
              <w:bottom w:val="single" w:sz="4" w:space="0" w:color="auto"/>
            </w:tcBorders>
            <w:shd w:val="clear" w:color="auto" w:fill="DBE5F1" w:themeFill="accent1" w:themeFillTint="33"/>
          </w:tcPr>
          <w:p w14:paraId="229EBF5C" w14:textId="53F65617" w:rsidR="00825DF1" w:rsidRPr="00D24514" w:rsidRDefault="00C85E65" w:rsidP="00F60AC1">
            <w:pPr>
              <w:spacing w:before="120" w:after="120"/>
              <w:jc w:val="both"/>
              <w:rPr>
                <w:rFonts w:ascii="Arial Narrow" w:hAnsi="Arial Narrow"/>
                <w:b/>
              </w:rPr>
            </w:pPr>
            <w:r>
              <w:rPr>
                <w:rFonts w:ascii="Arial Narrow" w:hAnsi="Arial Narrow"/>
                <w:b/>
              </w:rPr>
              <w:lastRenderedPageBreak/>
              <w:t>1</w:t>
            </w:r>
            <w:ins w:id="131" w:author="Autor">
              <w:r w:rsidR="00B8608C">
                <w:rPr>
                  <w:rFonts w:ascii="Arial Narrow" w:hAnsi="Arial Narrow"/>
                  <w:b/>
                </w:rPr>
                <w:t>1</w:t>
              </w:r>
            </w:ins>
            <w:del w:id="132" w:author="Autor">
              <w:r w:rsidR="00F60AC1" w:rsidDel="00B8608C">
                <w:rPr>
                  <w:rFonts w:ascii="Arial Narrow" w:hAnsi="Arial Narrow"/>
                  <w:b/>
                </w:rPr>
                <w:delText>2</w:delText>
              </w:r>
            </w:del>
          </w:p>
        </w:tc>
        <w:tc>
          <w:tcPr>
            <w:tcW w:w="3403" w:type="dxa"/>
            <w:tcBorders>
              <w:bottom w:val="single" w:sz="4" w:space="0" w:color="auto"/>
            </w:tcBorders>
            <w:shd w:val="clear" w:color="auto" w:fill="DBE5F1" w:themeFill="accent1" w:themeFillTint="33"/>
          </w:tcPr>
          <w:p w14:paraId="3F1FFC39" w14:textId="63AF07F5" w:rsidR="00825DF1" w:rsidRPr="00D24514" w:rsidRDefault="00825DF1" w:rsidP="000D1E0B">
            <w:pPr>
              <w:spacing w:before="120" w:after="120"/>
              <w:rPr>
                <w:rFonts w:ascii="Arial Narrow" w:hAnsi="Arial Narrow"/>
                <w:b/>
              </w:rPr>
            </w:pPr>
            <w:r w:rsidRPr="00D24514">
              <w:rPr>
                <w:rFonts w:ascii="Arial Narrow" w:hAnsi="Arial Narrow"/>
                <w:b/>
              </w:rPr>
              <w:t xml:space="preserve">Podmienka, že žiadateľ neukončil fyzickú realizáciu </w:t>
            </w:r>
            <w:r w:rsidR="000D1E0B">
              <w:rPr>
                <w:rFonts w:ascii="Arial Narrow" w:hAnsi="Arial Narrow"/>
                <w:b/>
              </w:rPr>
              <w:t xml:space="preserve">hlavnej aktivity </w:t>
            </w:r>
            <w:r w:rsidRPr="00D24514">
              <w:rPr>
                <w:rFonts w:ascii="Arial Narrow" w:hAnsi="Arial Narrow"/>
                <w:b/>
              </w:rPr>
              <w:t>projektu pred predložením ŽoNFP</w:t>
            </w:r>
          </w:p>
        </w:tc>
        <w:tc>
          <w:tcPr>
            <w:tcW w:w="6945" w:type="dxa"/>
            <w:tcBorders>
              <w:bottom w:val="single" w:sz="4" w:space="0" w:color="auto"/>
            </w:tcBorders>
          </w:tcPr>
          <w:p w14:paraId="491BDB57" w14:textId="3C68888C" w:rsidR="00825DF1" w:rsidRPr="00D24514" w:rsidRDefault="004E7F63" w:rsidP="002D7323">
            <w:pPr>
              <w:pStyle w:val="CM1"/>
              <w:spacing w:before="120" w:after="120"/>
              <w:jc w:val="both"/>
              <w:rPr>
                <w:rFonts w:cs="EUAlbertina"/>
                <w:color w:val="000000"/>
              </w:rPr>
            </w:pPr>
            <w:r w:rsidRPr="00D24514">
              <w:rPr>
                <w:rFonts w:ascii="Arial Narrow" w:hAnsi="Arial Narrow"/>
                <w:sz w:val="22"/>
                <w:szCs w:val="20"/>
                <w:lang w:eastAsia="en-US"/>
              </w:rPr>
              <w:t>Žiadateľ nesmie ukončiť fyzickú realizáciu</w:t>
            </w:r>
            <w:r w:rsidR="00FF4DAC" w:rsidRPr="00D24514">
              <w:rPr>
                <w:rFonts w:ascii="Arial Narrow" w:hAnsi="Arial Narrow"/>
                <w:sz w:val="22"/>
                <w:szCs w:val="20"/>
                <w:lang w:eastAsia="en-US"/>
              </w:rPr>
              <w:t xml:space="preserve"> </w:t>
            </w:r>
            <w:r w:rsidR="00A03AFD" w:rsidRPr="00D24514">
              <w:rPr>
                <w:rFonts w:ascii="Arial Narrow" w:hAnsi="Arial Narrow"/>
                <w:sz w:val="22"/>
                <w:szCs w:val="20"/>
                <w:lang w:eastAsia="en-US"/>
              </w:rPr>
              <w:t xml:space="preserve">všetkých hlavných aktivít </w:t>
            </w:r>
            <w:r w:rsidR="00FF4DAC" w:rsidRPr="00D24514">
              <w:rPr>
                <w:rFonts w:ascii="Arial Narrow" w:hAnsi="Arial Narrow"/>
                <w:sz w:val="22"/>
                <w:szCs w:val="20"/>
                <w:lang w:eastAsia="en-US"/>
              </w:rPr>
              <w:t xml:space="preserve">projektu, t.j. </w:t>
            </w:r>
            <w:r w:rsidR="00BE722A" w:rsidRPr="00D24514">
              <w:rPr>
                <w:rFonts w:ascii="Arial Narrow" w:hAnsi="Arial Narrow"/>
                <w:sz w:val="22"/>
                <w:szCs w:val="20"/>
                <w:lang w:eastAsia="en-US"/>
              </w:rPr>
              <w:t xml:space="preserve">plne zrealizovať </w:t>
            </w:r>
            <w:r w:rsidR="00FF4DAC" w:rsidRPr="00D24514">
              <w:rPr>
                <w:rFonts w:ascii="Arial Narrow" w:hAnsi="Arial Narrow"/>
                <w:sz w:val="22"/>
                <w:szCs w:val="20"/>
                <w:lang w:eastAsia="en-US"/>
              </w:rPr>
              <w:t>všetk</w:t>
            </w:r>
            <w:r w:rsidR="00BE722A" w:rsidRPr="00D24514">
              <w:rPr>
                <w:rFonts w:ascii="Arial Narrow" w:hAnsi="Arial Narrow"/>
                <w:sz w:val="22"/>
                <w:szCs w:val="20"/>
                <w:lang w:eastAsia="en-US"/>
              </w:rPr>
              <w:t xml:space="preserve">y </w:t>
            </w:r>
            <w:r w:rsidR="009D795C" w:rsidRPr="00D24514">
              <w:rPr>
                <w:rFonts w:ascii="Arial Narrow" w:hAnsi="Arial Narrow"/>
                <w:sz w:val="22"/>
                <w:szCs w:val="20"/>
                <w:lang w:eastAsia="en-US"/>
              </w:rPr>
              <w:t xml:space="preserve">hlavné </w:t>
            </w:r>
            <w:r w:rsidR="00BE722A" w:rsidRPr="00D24514">
              <w:rPr>
                <w:rFonts w:ascii="Arial Narrow" w:hAnsi="Arial Narrow"/>
                <w:sz w:val="22"/>
                <w:szCs w:val="20"/>
                <w:lang w:eastAsia="en-US"/>
              </w:rPr>
              <w:t>aktivity</w:t>
            </w:r>
            <w:r w:rsidR="00FF4DAC" w:rsidRPr="00D24514">
              <w:rPr>
                <w:rFonts w:ascii="Arial Narrow" w:hAnsi="Arial Narrow"/>
                <w:sz w:val="22"/>
                <w:szCs w:val="20"/>
                <w:lang w:eastAsia="en-US"/>
              </w:rPr>
              <w:t xml:space="preserve"> projektu, </w:t>
            </w:r>
            <w:r w:rsidRPr="00D24514">
              <w:rPr>
                <w:rFonts w:ascii="Arial Narrow" w:hAnsi="Arial Narrow"/>
                <w:sz w:val="22"/>
                <w:szCs w:val="20"/>
                <w:lang w:eastAsia="en-US"/>
              </w:rPr>
              <w:t>pred predložením ŽoNFP</w:t>
            </w:r>
            <w:r w:rsidR="00BE722A" w:rsidRPr="00D24514">
              <w:rPr>
                <w:rFonts w:ascii="Arial Narrow" w:hAnsi="Arial Narrow"/>
                <w:sz w:val="22"/>
                <w:szCs w:val="20"/>
                <w:lang w:eastAsia="en-US"/>
              </w:rPr>
              <w:t xml:space="preserve"> na RO</w:t>
            </w:r>
            <w:del w:id="133" w:author="Autor">
              <w:r w:rsidR="00BE722A" w:rsidRPr="00D24514" w:rsidDel="002D7323">
                <w:rPr>
                  <w:rFonts w:ascii="Arial Narrow" w:hAnsi="Arial Narrow"/>
                  <w:sz w:val="22"/>
                  <w:szCs w:val="20"/>
                  <w:lang w:eastAsia="en-US"/>
                </w:rPr>
                <w:delText xml:space="preserve"> pre OP KŽP</w:delText>
              </w:r>
            </w:del>
            <w:r w:rsidRPr="00D24514">
              <w:rPr>
                <w:rFonts w:ascii="Arial Narrow" w:hAnsi="Arial Narrow"/>
                <w:sz w:val="22"/>
                <w:szCs w:val="20"/>
                <w:lang w:eastAsia="en-US"/>
              </w:rPr>
              <w:t xml:space="preserve">. </w:t>
            </w:r>
            <w:r w:rsidR="00825DF1" w:rsidRPr="00D24514">
              <w:rPr>
                <w:rFonts w:ascii="Arial Narrow" w:hAnsi="Arial Narrow"/>
                <w:sz w:val="22"/>
                <w:szCs w:val="20"/>
                <w:lang w:eastAsia="en-US"/>
              </w:rPr>
              <w:t xml:space="preserve"> </w:t>
            </w:r>
          </w:p>
        </w:tc>
      </w:tr>
      <w:tr w:rsidR="001310BF" w:rsidRPr="00D24514" w14:paraId="480AE700" w14:textId="77777777" w:rsidTr="00577C93">
        <w:trPr>
          <w:trHeight w:val="334"/>
        </w:trPr>
        <w:tc>
          <w:tcPr>
            <w:tcW w:w="10773" w:type="dxa"/>
            <w:gridSpan w:val="3"/>
            <w:tcBorders>
              <w:bottom w:val="single" w:sz="4" w:space="0" w:color="auto"/>
            </w:tcBorders>
            <w:shd w:val="clear" w:color="auto" w:fill="17365D" w:themeFill="text2" w:themeFillShade="BF"/>
          </w:tcPr>
          <w:p w14:paraId="5E10DD69" w14:textId="77777777" w:rsidR="001310BF" w:rsidRPr="00D24514" w:rsidRDefault="001310BF" w:rsidP="00D2225F">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OPRÁVNENOSŤ VÝDAVKOV REALIZÁCIE PROJEKTU </w:t>
            </w:r>
          </w:p>
        </w:tc>
      </w:tr>
      <w:tr w:rsidR="001310BF" w:rsidRPr="00D24514" w14:paraId="13A5C2EB" w14:textId="77777777" w:rsidTr="00577C93">
        <w:trPr>
          <w:trHeight w:val="675"/>
        </w:trPr>
        <w:tc>
          <w:tcPr>
            <w:tcW w:w="425" w:type="dxa"/>
            <w:tcBorders>
              <w:bottom w:val="single" w:sz="4" w:space="0" w:color="auto"/>
            </w:tcBorders>
            <w:shd w:val="clear" w:color="auto" w:fill="DBE5F1" w:themeFill="accent1" w:themeFillTint="33"/>
          </w:tcPr>
          <w:p w14:paraId="654CCD61" w14:textId="2C51A399" w:rsidR="001310BF" w:rsidRPr="00D24514" w:rsidRDefault="00701F5C" w:rsidP="00F60AC1">
            <w:pPr>
              <w:spacing w:before="120" w:after="120"/>
              <w:jc w:val="both"/>
              <w:rPr>
                <w:rFonts w:ascii="Arial Narrow" w:hAnsi="Arial Narrow"/>
                <w:b/>
              </w:rPr>
            </w:pPr>
            <w:r w:rsidRPr="00D24514">
              <w:rPr>
                <w:rFonts w:ascii="Arial Narrow" w:hAnsi="Arial Narrow"/>
                <w:b/>
              </w:rPr>
              <w:t>1</w:t>
            </w:r>
            <w:ins w:id="134" w:author="Autor">
              <w:r w:rsidR="00B8608C">
                <w:rPr>
                  <w:rFonts w:ascii="Arial Narrow" w:hAnsi="Arial Narrow"/>
                  <w:b/>
                </w:rPr>
                <w:t>2</w:t>
              </w:r>
            </w:ins>
            <w:del w:id="135" w:author="Autor">
              <w:r w:rsidR="00F60AC1" w:rsidDel="00B8608C">
                <w:rPr>
                  <w:rFonts w:ascii="Arial Narrow" w:hAnsi="Arial Narrow"/>
                  <w:b/>
                </w:rPr>
                <w:delText>3</w:delText>
              </w:r>
            </w:del>
          </w:p>
        </w:tc>
        <w:tc>
          <w:tcPr>
            <w:tcW w:w="3403" w:type="dxa"/>
            <w:tcBorders>
              <w:bottom w:val="single" w:sz="4" w:space="0" w:color="auto"/>
            </w:tcBorders>
            <w:shd w:val="clear" w:color="auto" w:fill="DBE5F1" w:themeFill="accent1" w:themeFillTint="33"/>
          </w:tcPr>
          <w:p w14:paraId="4E6FEF09" w14:textId="586FA914" w:rsidR="001310BF" w:rsidRPr="00D24514" w:rsidRDefault="001310BF" w:rsidP="00A865DB">
            <w:pPr>
              <w:spacing w:before="120" w:after="120"/>
              <w:rPr>
                <w:rFonts w:ascii="Arial Narrow" w:hAnsi="Arial Narrow"/>
                <w:b/>
              </w:rPr>
            </w:pPr>
            <w:r w:rsidRPr="00D24514">
              <w:rPr>
                <w:rFonts w:ascii="Arial Narrow" w:hAnsi="Arial Narrow"/>
                <w:b/>
              </w:rPr>
              <w:t xml:space="preserve">Podmienka, že výdavky projektu sú oprávnené </w:t>
            </w:r>
            <w:del w:id="136" w:author="Autor">
              <w:r w:rsidRPr="00D24514" w:rsidDel="00A865DB">
                <w:rPr>
                  <w:rFonts w:ascii="Arial Narrow" w:hAnsi="Arial Narrow"/>
                  <w:b/>
                </w:rPr>
                <w:delText>a nárokovaná výška výdavkov je oprávnená na financovanie z OP KŽP</w:delText>
              </w:r>
            </w:del>
          </w:p>
        </w:tc>
        <w:tc>
          <w:tcPr>
            <w:tcW w:w="6945" w:type="dxa"/>
            <w:tcBorders>
              <w:bottom w:val="single" w:sz="4" w:space="0" w:color="auto"/>
            </w:tcBorders>
          </w:tcPr>
          <w:p w14:paraId="3731FC38" w14:textId="0955F455" w:rsidR="001310BF" w:rsidRPr="00D24514" w:rsidRDefault="001310BF" w:rsidP="00390767">
            <w:pPr>
              <w:spacing w:before="120" w:after="120"/>
              <w:jc w:val="both"/>
              <w:rPr>
                <w:rFonts w:ascii="Arial Narrow" w:hAnsi="Arial Narrow"/>
              </w:rPr>
            </w:pPr>
            <w:r w:rsidRPr="00D24514">
              <w:rPr>
                <w:rFonts w:ascii="Arial Narrow" w:hAnsi="Arial Narrow"/>
              </w:rPr>
              <w:t xml:space="preserve">Výdavky projektu musia byť preukázateľne oprávnené na financovanie z OP KŽP, </w:t>
            </w:r>
            <w:r w:rsidR="00853A0D">
              <w:rPr>
                <w:rFonts w:ascii="Arial Narrow" w:hAnsi="Arial Narrow"/>
              </w:rPr>
              <w:t>č</w:t>
            </w:r>
            <w:r w:rsidRPr="00D24514">
              <w:rPr>
                <w:rFonts w:ascii="Arial Narrow" w:hAnsi="Arial Narrow"/>
              </w:rPr>
              <w:t>o znamená</w:t>
            </w:r>
            <w:r w:rsidR="00853A0D">
              <w:rPr>
                <w:rFonts w:ascii="Arial Narrow" w:hAnsi="Arial Narrow"/>
              </w:rPr>
              <w:t>,</w:t>
            </w:r>
            <w:r w:rsidRPr="00D24514">
              <w:rPr>
                <w:rFonts w:ascii="Arial Narrow" w:hAnsi="Arial Narrow"/>
              </w:rPr>
              <w:t xml:space="preserve"> že sú v súlade s podmienkami oprávnenosti </w:t>
            </w:r>
            <w:ins w:id="137" w:author="Autor">
              <w:r w:rsidR="00390767">
                <w:rPr>
                  <w:rFonts w:ascii="Arial Narrow" w:hAnsi="Arial Narrow"/>
                </w:rPr>
                <w:t xml:space="preserve">výdavkov </w:t>
              </w:r>
            </w:ins>
            <w:r w:rsidRPr="00D24514">
              <w:rPr>
                <w:rFonts w:ascii="Arial Narrow" w:hAnsi="Arial Narrow"/>
              </w:rPr>
              <w:t xml:space="preserve">podrobne definovanými v dokumente </w:t>
            </w:r>
            <w:hyperlink r:id="rId21" w:history="1">
              <w:r w:rsidR="00201A54" w:rsidRPr="00853A0D">
                <w:rPr>
                  <w:rStyle w:val="Hypertextovprepojenie"/>
                  <w:rFonts w:ascii="Arial Narrow" w:hAnsi="Arial Narrow"/>
                  <w:b/>
                  <w:i/>
                </w:rPr>
                <w:t>Príručka k oprávnenosti výdavkov pre dopytovo orientované projekty</w:t>
              </w:r>
              <w:r w:rsidR="00201A54" w:rsidRPr="00251850">
                <w:rPr>
                  <w:rStyle w:val="Hypertextovprepojenie"/>
                  <w:rFonts w:ascii="Arial Narrow" w:hAnsi="Arial Narrow"/>
                  <w:b/>
                </w:rPr>
                <w:t xml:space="preserve"> OP KŽP</w:t>
              </w:r>
            </w:hyperlink>
            <w:r w:rsidR="00390767" w:rsidRPr="00853A0D">
              <w:rPr>
                <w:rStyle w:val="Odkaznapoznmkupodiarou"/>
                <w:rFonts w:ascii="Arial Narrow" w:hAnsi="Arial Narrow"/>
              </w:rPr>
              <w:footnoteReference w:id="18"/>
            </w:r>
            <w:r w:rsidR="00201A54">
              <w:rPr>
                <w:rFonts w:ascii="Arial Narrow" w:hAnsi="Arial Narrow"/>
              </w:rPr>
              <w:t xml:space="preserve"> </w:t>
            </w:r>
            <w:r w:rsidR="00201A54" w:rsidRPr="00853A0D">
              <w:rPr>
                <w:rFonts w:ascii="Arial Narrow" w:hAnsi="Arial Narrow"/>
              </w:rPr>
              <w:t>(ďalej</w:t>
            </w:r>
            <w:r w:rsidR="00201A54" w:rsidRPr="00853A0D">
              <w:rPr>
                <w:rStyle w:val="Hypertextovprepojenie"/>
                <w:rFonts w:ascii="Arial Narrow" w:hAnsi="Arial Narrow"/>
                <w:color w:val="auto"/>
                <w:u w:val="none"/>
              </w:rPr>
              <w:t xml:space="preserve"> len „</w:t>
            </w:r>
            <w:r w:rsidR="00201A54" w:rsidRPr="00853A0D">
              <w:rPr>
                <w:rStyle w:val="Hypertextovprepojenie"/>
                <w:rFonts w:ascii="Arial Narrow" w:hAnsi="Arial Narrow"/>
                <w:i/>
                <w:color w:val="auto"/>
                <w:u w:val="none"/>
              </w:rPr>
              <w:t>Príručka k oprávnenosti výdavkov</w:t>
            </w:r>
            <w:del w:id="142" w:author="Autor">
              <w:r w:rsidR="00201A54" w:rsidRPr="00853A0D" w:rsidDel="00390767">
                <w:rPr>
                  <w:rStyle w:val="Hypertextovprepojenie"/>
                  <w:rFonts w:ascii="Arial Narrow" w:hAnsi="Arial Narrow"/>
                  <w:i/>
                  <w:color w:val="auto"/>
                  <w:u w:val="none"/>
                </w:rPr>
                <w:delText xml:space="preserve"> pre dopytovo orientované projekty</w:delText>
              </w:r>
            </w:del>
            <w:r w:rsidR="00201A54" w:rsidRPr="00853A0D">
              <w:rPr>
                <w:rStyle w:val="Hypertextovprepojenie"/>
                <w:rFonts w:ascii="Arial Narrow" w:hAnsi="Arial Narrow"/>
                <w:color w:val="auto"/>
                <w:u w:val="none"/>
              </w:rPr>
              <w:t>“)</w:t>
            </w:r>
            <w:ins w:id="143" w:author="Autor">
              <w:r w:rsidR="00390767">
                <w:rPr>
                  <w:rStyle w:val="Hypertextovprepojenie"/>
                  <w:rFonts w:ascii="Arial Narrow" w:hAnsi="Arial Narrow"/>
                  <w:color w:val="auto"/>
                  <w:u w:val="none"/>
                </w:rPr>
                <w:t>,</w:t>
              </w:r>
            </w:ins>
            <w:r w:rsidR="00853A0D" w:rsidRPr="00853A0D">
              <w:rPr>
                <w:rStyle w:val="Hypertextovprepojenie"/>
                <w:rFonts w:ascii="Arial Narrow" w:hAnsi="Arial Narrow"/>
                <w:color w:val="auto"/>
                <w:u w:val="none"/>
              </w:rPr>
              <w:t xml:space="preserve"> </w:t>
            </w:r>
            <w:r w:rsidRPr="00853A0D">
              <w:rPr>
                <w:rFonts w:ascii="Arial Narrow" w:hAnsi="Arial Narrow"/>
              </w:rPr>
              <w:t>a</w:t>
            </w:r>
            <w:ins w:id="144" w:author="Autor">
              <w:r w:rsidR="00390767">
                <w:rPr>
                  <w:rFonts w:ascii="Arial Narrow" w:hAnsi="Arial Narrow"/>
                </w:rPr>
                <w:t>ko aj</w:t>
              </w:r>
            </w:ins>
            <w:del w:id="145" w:author="Autor">
              <w:r w:rsidRPr="00853A0D" w:rsidDel="00390767">
                <w:rPr>
                  <w:rFonts w:ascii="Arial Narrow" w:hAnsi="Arial Narrow"/>
                </w:rPr>
                <w:delText xml:space="preserve"> sú v súlade s</w:delText>
              </w:r>
            </w:del>
            <w:r w:rsidRPr="00853A0D">
              <w:rPr>
                <w:rFonts w:ascii="Arial Narrow" w:hAnsi="Arial Narrow"/>
              </w:rPr>
              <w:t xml:space="preserve"> podmienkami upravenými v </w:t>
            </w:r>
            <w:del w:id="146" w:author="Autor">
              <w:r w:rsidRPr="00853A0D" w:rsidDel="00390767">
                <w:rPr>
                  <w:rFonts w:ascii="Arial Narrow" w:hAnsi="Arial Narrow"/>
                </w:rPr>
                <w:delText>dokumente</w:delText>
              </w:r>
            </w:del>
            <w:ins w:id="147" w:author="Autor">
              <w:r w:rsidR="00390767" w:rsidRPr="00644FBB">
                <w:rPr>
                  <w:rFonts w:ascii="Arial Narrow" w:hAnsi="Arial Narrow"/>
                </w:rPr>
                <w:t>príloh</w:t>
              </w:r>
              <w:r w:rsidR="00390767">
                <w:rPr>
                  <w:rFonts w:ascii="Arial Narrow" w:hAnsi="Arial Narrow"/>
                </w:rPr>
                <w:t>e</w:t>
              </w:r>
              <w:r w:rsidR="00390767" w:rsidRPr="00644FBB">
                <w:rPr>
                  <w:rFonts w:ascii="Arial Narrow" w:hAnsi="Arial Narrow"/>
                </w:rPr>
                <w:t xml:space="preserve"> č. 4 výzvy</w:t>
              </w:r>
              <w:r w:rsidR="00390767">
                <w:rPr>
                  <w:rFonts w:ascii="Arial Narrow" w:hAnsi="Arial Narrow"/>
                </w:rPr>
                <w:t xml:space="preserve"> -</w:t>
              </w:r>
            </w:ins>
            <w:r w:rsidRPr="00853A0D">
              <w:rPr>
                <w:rFonts w:ascii="Arial Narrow" w:hAnsi="Arial Narrow"/>
              </w:rPr>
              <w:t xml:space="preserve"> </w:t>
            </w:r>
            <w:r w:rsidR="00446D92" w:rsidRPr="00853A0D">
              <w:rPr>
                <w:rFonts w:ascii="Arial Narrow" w:hAnsi="Arial Narrow"/>
                <w:b/>
                <w:i/>
                <w:szCs w:val="22"/>
              </w:rPr>
              <w:t>Osobitné podmienky oprávnenosti výdavkov</w:t>
            </w:r>
            <w:del w:id="148" w:author="Autor">
              <w:r w:rsidRPr="00853A0D" w:rsidDel="00390767">
                <w:rPr>
                  <w:rFonts w:ascii="Arial Narrow" w:hAnsi="Arial Narrow"/>
                </w:rPr>
                <w:delText>, ktorý tvorí prílohu č. 4 výzvy</w:delText>
              </w:r>
            </w:del>
            <w:r w:rsidRPr="00853A0D">
              <w:rPr>
                <w:rFonts w:ascii="Arial Narrow" w:hAnsi="Arial Narrow"/>
              </w:rPr>
              <w:t>.</w:t>
            </w:r>
          </w:p>
        </w:tc>
      </w:tr>
      <w:tr w:rsidR="001310BF" w:rsidRPr="00D24514" w14:paraId="4D7DBEB8" w14:textId="77777777" w:rsidTr="00577C93">
        <w:trPr>
          <w:trHeight w:val="344"/>
        </w:trPr>
        <w:tc>
          <w:tcPr>
            <w:tcW w:w="10773" w:type="dxa"/>
            <w:gridSpan w:val="3"/>
            <w:shd w:val="clear" w:color="auto" w:fill="17365D" w:themeFill="text2" w:themeFillShade="BF"/>
          </w:tcPr>
          <w:p w14:paraId="26D827DB" w14:textId="77777777" w:rsidR="001310BF" w:rsidRPr="00D24514" w:rsidRDefault="001310BF" w:rsidP="00222FD9">
            <w:pPr>
              <w:autoSpaceDE w:val="0"/>
              <w:autoSpaceDN w:val="0"/>
              <w:adjustRightInd w:val="0"/>
              <w:spacing w:before="120" w:after="120"/>
              <w:rPr>
                <w:rFonts w:ascii="Arial Narrow" w:hAnsi="Arial Narrow"/>
                <w:b/>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OPRÁVNENOSŤ MIESTA REALIZÁCIE PROJEKTU </w:t>
            </w:r>
          </w:p>
        </w:tc>
      </w:tr>
      <w:tr w:rsidR="001310BF" w:rsidRPr="00D24514" w14:paraId="33AE2CE4" w14:textId="77777777" w:rsidTr="00577C93">
        <w:trPr>
          <w:trHeight w:val="278"/>
        </w:trPr>
        <w:tc>
          <w:tcPr>
            <w:tcW w:w="425" w:type="dxa"/>
            <w:tcBorders>
              <w:bottom w:val="single" w:sz="4" w:space="0" w:color="auto"/>
            </w:tcBorders>
            <w:shd w:val="clear" w:color="auto" w:fill="DBE5F1" w:themeFill="accent1" w:themeFillTint="33"/>
          </w:tcPr>
          <w:p w14:paraId="6C0A8197" w14:textId="52FDE5FE" w:rsidR="001310BF" w:rsidRPr="00D24514" w:rsidRDefault="001310BF" w:rsidP="00F60AC1">
            <w:pPr>
              <w:spacing w:before="120" w:after="120"/>
              <w:jc w:val="both"/>
              <w:rPr>
                <w:rFonts w:ascii="Arial Narrow" w:hAnsi="Arial Narrow"/>
                <w:b/>
              </w:rPr>
            </w:pPr>
            <w:r w:rsidRPr="00D24514">
              <w:rPr>
                <w:rFonts w:ascii="Arial Narrow" w:hAnsi="Arial Narrow"/>
                <w:b/>
              </w:rPr>
              <w:t>1</w:t>
            </w:r>
            <w:ins w:id="149" w:author="Autor">
              <w:r w:rsidR="00B8608C">
                <w:rPr>
                  <w:rFonts w:ascii="Arial Narrow" w:hAnsi="Arial Narrow"/>
                  <w:b/>
                </w:rPr>
                <w:t>3</w:t>
              </w:r>
            </w:ins>
            <w:del w:id="150" w:author="Autor">
              <w:r w:rsidR="00F60AC1" w:rsidDel="00B8608C">
                <w:rPr>
                  <w:rFonts w:ascii="Arial Narrow" w:hAnsi="Arial Narrow"/>
                  <w:b/>
                </w:rPr>
                <w:delText>4</w:delText>
              </w:r>
            </w:del>
          </w:p>
        </w:tc>
        <w:tc>
          <w:tcPr>
            <w:tcW w:w="3403" w:type="dxa"/>
            <w:tcBorders>
              <w:bottom w:val="single" w:sz="4" w:space="0" w:color="auto"/>
            </w:tcBorders>
            <w:shd w:val="clear" w:color="auto" w:fill="DBE5F1" w:themeFill="accent1" w:themeFillTint="33"/>
          </w:tcPr>
          <w:p w14:paraId="6A1A7B82" w14:textId="77777777" w:rsidR="001310BF" w:rsidRPr="00D24514" w:rsidRDefault="001310BF" w:rsidP="00E85128">
            <w:pPr>
              <w:spacing w:before="120" w:after="120"/>
              <w:rPr>
                <w:b/>
              </w:rPr>
            </w:pPr>
            <w:r w:rsidRPr="00D24514">
              <w:rPr>
                <w:rFonts w:ascii="Arial Narrow" w:hAnsi="Arial Narrow"/>
                <w:b/>
              </w:rPr>
              <w:t>Podmienka, že projekt je realizovaný na oprávnenom území</w:t>
            </w:r>
          </w:p>
        </w:tc>
        <w:tc>
          <w:tcPr>
            <w:tcW w:w="6945" w:type="dxa"/>
            <w:tcBorders>
              <w:bottom w:val="single" w:sz="4" w:space="0" w:color="auto"/>
            </w:tcBorders>
          </w:tcPr>
          <w:p w14:paraId="15011B99" w14:textId="77777777" w:rsidR="001310BF" w:rsidRPr="00D24514" w:rsidRDefault="001310BF" w:rsidP="00E85128">
            <w:pPr>
              <w:spacing w:before="120" w:after="120"/>
              <w:jc w:val="both"/>
              <w:rPr>
                <w:rFonts w:ascii="Arial Narrow" w:hAnsi="Arial Narrow"/>
              </w:rPr>
            </w:pPr>
            <w:r w:rsidRPr="00D24514">
              <w:rPr>
                <w:rFonts w:ascii="Arial Narrow" w:hAnsi="Arial Narrow"/>
              </w:rPr>
              <w:t xml:space="preserve">Žiadateľ je povinný realizovať projekt na oprávnenom území. </w:t>
            </w:r>
          </w:p>
          <w:p w14:paraId="668C693D" w14:textId="77777777" w:rsidR="001310BF" w:rsidRPr="00D24514" w:rsidRDefault="001310BF" w:rsidP="00E85128">
            <w:pPr>
              <w:spacing w:before="120" w:after="120"/>
              <w:jc w:val="both"/>
            </w:pPr>
            <w:r w:rsidRPr="00D24514">
              <w:rPr>
                <w:rFonts w:ascii="Arial Narrow" w:hAnsi="Arial Narrow"/>
              </w:rPr>
              <w:t xml:space="preserve">Pre túto výzvu je oprávneným miestom realizácie projektu celé územie Slovenskej republiky (celý región NUTS I). </w:t>
            </w:r>
          </w:p>
        </w:tc>
      </w:tr>
      <w:tr w:rsidR="001310BF" w:rsidRPr="00D24514" w14:paraId="59FA6781" w14:textId="77777777" w:rsidTr="00577C93">
        <w:tc>
          <w:tcPr>
            <w:tcW w:w="10773" w:type="dxa"/>
            <w:gridSpan w:val="3"/>
            <w:shd w:val="clear" w:color="auto" w:fill="17365D" w:themeFill="text2" w:themeFillShade="BF"/>
          </w:tcPr>
          <w:p w14:paraId="3600DBBB" w14:textId="77777777" w:rsidR="001310BF" w:rsidRPr="00D24514" w:rsidRDefault="001310BF" w:rsidP="00222FD9">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KRITÉRIÁ PRE VÝBER PROJEKTOV </w:t>
            </w:r>
          </w:p>
        </w:tc>
      </w:tr>
      <w:tr w:rsidR="001310BF" w:rsidRPr="00D24514" w14:paraId="2BB9D81C" w14:textId="77777777" w:rsidTr="00DF7C4E">
        <w:trPr>
          <w:trHeight w:val="1363"/>
        </w:trPr>
        <w:tc>
          <w:tcPr>
            <w:tcW w:w="425" w:type="dxa"/>
            <w:tcBorders>
              <w:bottom w:val="single" w:sz="4" w:space="0" w:color="auto"/>
            </w:tcBorders>
            <w:shd w:val="clear" w:color="auto" w:fill="DBE5F1" w:themeFill="accent1" w:themeFillTint="33"/>
          </w:tcPr>
          <w:p w14:paraId="7661A025" w14:textId="716D3110" w:rsidR="001310BF" w:rsidRPr="00D24514" w:rsidRDefault="001310BF" w:rsidP="00F60AC1">
            <w:pPr>
              <w:pStyle w:val="Odsekzoznamu"/>
              <w:tabs>
                <w:tab w:val="left" w:pos="0"/>
              </w:tabs>
              <w:spacing w:before="120" w:after="120"/>
              <w:ind w:left="33" w:hanging="33"/>
              <w:contextualSpacing w:val="0"/>
              <w:jc w:val="both"/>
              <w:rPr>
                <w:rFonts w:ascii="Arial Narrow" w:hAnsi="Arial Narrow"/>
                <w:b/>
              </w:rPr>
            </w:pPr>
            <w:r w:rsidRPr="00D24514">
              <w:rPr>
                <w:rFonts w:ascii="Arial Narrow" w:hAnsi="Arial Narrow"/>
                <w:b/>
              </w:rPr>
              <w:t>1</w:t>
            </w:r>
            <w:ins w:id="151" w:author="Autor">
              <w:r w:rsidR="00B8608C">
                <w:rPr>
                  <w:rFonts w:ascii="Arial Narrow" w:hAnsi="Arial Narrow"/>
                  <w:b/>
                </w:rPr>
                <w:t>4</w:t>
              </w:r>
            </w:ins>
            <w:del w:id="152" w:author="Autor">
              <w:r w:rsidR="00F60AC1" w:rsidDel="00B8608C">
                <w:rPr>
                  <w:rFonts w:ascii="Arial Narrow" w:hAnsi="Arial Narrow"/>
                  <w:b/>
                </w:rPr>
                <w:delText>5</w:delText>
              </w:r>
            </w:del>
          </w:p>
        </w:tc>
        <w:tc>
          <w:tcPr>
            <w:tcW w:w="3403" w:type="dxa"/>
            <w:tcBorders>
              <w:bottom w:val="single" w:sz="4" w:space="0" w:color="auto"/>
            </w:tcBorders>
            <w:shd w:val="clear" w:color="auto" w:fill="DBE5F1" w:themeFill="accent1" w:themeFillTint="33"/>
          </w:tcPr>
          <w:p w14:paraId="1A4994F1" w14:textId="77777777" w:rsidR="001310BF" w:rsidRPr="00D24514" w:rsidRDefault="001310BF" w:rsidP="00E85128">
            <w:pPr>
              <w:pStyle w:val="Odsekzoznamu"/>
              <w:tabs>
                <w:tab w:val="left" w:pos="0"/>
              </w:tabs>
              <w:spacing w:before="120" w:after="120"/>
              <w:ind w:left="33" w:hanging="33"/>
              <w:contextualSpacing w:val="0"/>
              <w:rPr>
                <w:rFonts w:ascii="Arial Narrow" w:hAnsi="Arial Narrow"/>
                <w:b/>
              </w:rPr>
            </w:pPr>
            <w:r w:rsidRPr="00D24514">
              <w:rPr>
                <w:rFonts w:ascii="Arial Narrow" w:hAnsi="Arial Narrow"/>
                <w:b/>
              </w:rPr>
              <w:t>Podmienka splnenia hodnotiacich kritérií</w:t>
            </w:r>
          </w:p>
        </w:tc>
        <w:tc>
          <w:tcPr>
            <w:tcW w:w="6945" w:type="dxa"/>
            <w:tcBorders>
              <w:bottom w:val="single" w:sz="4" w:space="0" w:color="auto"/>
            </w:tcBorders>
          </w:tcPr>
          <w:p w14:paraId="6436D76C" w14:textId="0F4D463A" w:rsidR="001310BF" w:rsidRDefault="001310BF" w:rsidP="001749B5">
            <w:pPr>
              <w:autoSpaceDE w:val="0"/>
              <w:autoSpaceDN w:val="0"/>
              <w:adjustRightInd w:val="0"/>
              <w:spacing w:before="120" w:after="120"/>
              <w:jc w:val="both"/>
              <w:rPr>
                <w:rStyle w:val="Hypertextovprepojenie"/>
                <w:rFonts w:ascii="Arial Narrow" w:hAnsi="Arial Narrow"/>
                <w:szCs w:val="22"/>
              </w:rPr>
            </w:pPr>
            <w:r w:rsidRPr="00D24514">
              <w:rPr>
                <w:rFonts w:ascii="Arial Narrow" w:hAnsi="Arial Narrow"/>
              </w:rPr>
              <w:t xml:space="preserve">Prostredníctvom hodnotiacich kritérií posudzuje RO </w:t>
            </w:r>
            <w:del w:id="153" w:author="Autor">
              <w:r w:rsidRPr="00D24514" w:rsidDel="002D7323">
                <w:rPr>
                  <w:rFonts w:ascii="Arial Narrow" w:hAnsi="Arial Narrow"/>
                </w:rPr>
                <w:delText xml:space="preserve">pre OP KŽP </w:delText>
              </w:r>
            </w:del>
            <w:r w:rsidRPr="00D24514">
              <w:rPr>
                <w:rFonts w:ascii="Arial Narrow" w:hAnsi="Arial Narrow"/>
              </w:rPr>
              <w:t>kvalitatívnu úroveň projektu predloženého prostredníctvom žiadosti o NFP. Hodnotiace kritériá, ich kategorizácia do hodnotiacich oblastí, ako aj spôsob ich aplikácie je uvedený v dokumente „</w:t>
            </w:r>
            <w:r w:rsidR="006C4C74" w:rsidRPr="006C4C74">
              <w:rPr>
                <w:rFonts w:ascii="Arial Narrow" w:hAnsi="Arial Narrow"/>
                <w:b/>
                <w:i/>
              </w:rPr>
              <w:t>Kritériá pre výber projektov OP KŽP</w:t>
            </w:r>
            <w:r w:rsidR="00743C8A">
              <w:rPr>
                <w:rFonts w:ascii="Arial Narrow" w:hAnsi="Arial Narrow"/>
                <w:b/>
                <w:i/>
              </w:rPr>
              <w:t>, verzia 1.0</w:t>
            </w:r>
            <w:r w:rsidRPr="00D24514">
              <w:rPr>
                <w:rFonts w:ascii="Arial Narrow" w:hAnsi="Arial Narrow"/>
              </w:rPr>
              <w:t xml:space="preserve">“, ktorý je zverejnený na webovom sídle </w:t>
            </w:r>
            <w:hyperlink r:id="rId22" w:history="1">
              <w:r w:rsidR="006C4C74" w:rsidRPr="006C4C74">
                <w:rPr>
                  <w:rStyle w:val="Hypertextovprepojenie"/>
                  <w:rFonts w:ascii="Arial Narrow" w:hAnsi="Arial Narrow"/>
                </w:rPr>
                <w:t>www.op-kzp.sk</w:t>
              </w:r>
            </w:hyperlink>
            <w:r w:rsidRPr="00D24514">
              <w:rPr>
                <w:rStyle w:val="Hypertextovprepojenie"/>
                <w:rFonts w:ascii="Arial Narrow" w:hAnsi="Arial Narrow"/>
                <w:szCs w:val="22"/>
              </w:rPr>
              <w:t>.</w:t>
            </w:r>
          </w:p>
          <w:p w14:paraId="26F33EE6" w14:textId="5E7D95E6" w:rsidR="005967EC" w:rsidRDefault="005967EC" w:rsidP="005967EC">
            <w:pPr>
              <w:spacing w:before="120" w:after="120"/>
              <w:jc w:val="both"/>
              <w:rPr>
                <w:rFonts w:ascii="Arial Narrow" w:hAnsi="Arial Narrow"/>
              </w:rPr>
            </w:pPr>
            <w:r w:rsidRPr="00D24514">
              <w:rPr>
                <w:rFonts w:ascii="Arial Narrow" w:hAnsi="Arial Narrow"/>
              </w:rPr>
              <w:t>V rámci hodnotiacich kritérií bol</w:t>
            </w:r>
            <w:r>
              <w:rPr>
                <w:rFonts w:ascii="Arial Narrow" w:hAnsi="Arial Narrow"/>
              </w:rPr>
              <w:t>a</w:t>
            </w:r>
            <w:r w:rsidRPr="00D24514">
              <w:rPr>
                <w:rFonts w:ascii="Arial Narrow" w:hAnsi="Arial Narrow"/>
              </w:rPr>
              <w:t xml:space="preserve"> zohľadnen</w:t>
            </w:r>
            <w:r>
              <w:rPr>
                <w:rFonts w:ascii="Arial Narrow" w:hAnsi="Arial Narrow"/>
              </w:rPr>
              <w:t>á aj nasledujúca usmerňujúc</w:t>
            </w:r>
            <w:r w:rsidR="002D451A">
              <w:rPr>
                <w:rFonts w:ascii="Arial Narrow" w:hAnsi="Arial Narrow"/>
              </w:rPr>
              <w:t>a</w:t>
            </w:r>
            <w:r>
              <w:rPr>
                <w:rFonts w:ascii="Arial Narrow" w:hAnsi="Arial Narrow"/>
              </w:rPr>
              <w:t xml:space="preserve"> zásada</w:t>
            </w:r>
            <w:r w:rsidRPr="00D24514">
              <w:rPr>
                <w:rFonts w:ascii="Arial Narrow" w:hAnsi="Arial Narrow"/>
              </w:rPr>
              <w:t xml:space="preserve"> výberu projektov definovan</w:t>
            </w:r>
            <w:r w:rsidR="002D451A">
              <w:rPr>
                <w:rFonts w:ascii="Arial Narrow" w:hAnsi="Arial Narrow"/>
              </w:rPr>
              <w:t>á</w:t>
            </w:r>
            <w:r w:rsidRPr="00D24514">
              <w:rPr>
                <w:rFonts w:ascii="Arial Narrow" w:hAnsi="Arial Narrow"/>
              </w:rPr>
              <w:t xml:space="preserve"> v OP KŽP:</w:t>
            </w:r>
          </w:p>
          <w:p w14:paraId="5E5B6EE6" w14:textId="74BA443E" w:rsidR="003F4245" w:rsidRPr="002A4FEE" w:rsidRDefault="00394463" w:rsidP="002A4FEE">
            <w:pPr>
              <w:spacing w:before="120" w:after="120"/>
              <w:jc w:val="both"/>
              <w:rPr>
                <w:rFonts w:ascii="Arial Narrow" w:hAnsi="Arial Narrow"/>
              </w:rPr>
            </w:pPr>
            <w:r w:rsidRPr="00D24E7D">
              <w:rPr>
                <w:rFonts w:ascii="Arial Narrow" w:hAnsi="Arial Narrow"/>
                <w:szCs w:val="22"/>
              </w:rPr>
              <w:t>Projekty budú podporované v zmysle Programu monitorovania vôd pre SR, ktorý sa každoročne aktualizuje</w:t>
            </w:r>
            <w:r w:rsidR="002D451A">
              <w:rPr>
                <w:rFonts w:ascii="Arial Narrow" w:hAnsi="Arial Narrow"/>
                <w:szCs w:val="22"/>
              </w:rPr>
              <w:t>. U</w:t>
            </w:r>
            <w:r w:rsidRPr="00D24E7D">
              <w:rPr>
                <w:rFonts w:ascii="Arial Narrow" w:hAnsi="Arial Narrow"/>
                <w:szCs w:val="22"/>
              </w:rPr>
              <w:t xml:space="preserve">smerňujúca zásada znamená, že projekt musí byť v súlade s </w:t>
            </w:r>
            <w:r w:rsidRPr="00D24E7D">
              <w:rPr>
                <w:rFonts w:ascii="Arial Narrow" w:hAnsi="Arial Narrow"/>
                <w:color w:val="000000"/>
                <w:szCs w:val="22"/>
                <w:lang w:eastAsia="en-AU"/>
              </w:rPr>
              <w:t>Rámcovým programom monitorovania stavu vôd</w:t>
            </w:r>
            <w:r w:rsidRPr="00D24E7D">
              <w:rPr>
                <w:rStyle w:val="Odkaznapoznmkupodiarou"/>
                <w:rFonts w:ascii="Arial Narrow" w:hAnsi="Arial Narrow"/>
                <w:color w:val="000000"/>
                <w:szCs w:val="22"/>
                <w:lang w:eastAsia="en-AU"/>
              </w:rPr>
              <w:footnoteReference w:id="19"/>
            </w:r>
            <w:r>
              <w:rPr>
                <w:rFonts w:ascii="Arial Narrow" w:hAnsi="Arial Narrow"/>
                <w:color w:val="000000"/>
                <w:szCs w:val="22"/>
                <w:lang w:eastAsia="en-AU"/>
              </w:rPr>
              <w:t xml:space="preserve"> </w:t>
            </w:r>
            <w:r w:rsidRPr="00D24E7D">
              <w:rPr>
                <w:rFonts w:ascii="Arial Narrow" w:hAnsi="Arial Narrow"/>
                <w:color w:val="000000"/>
                <w:szCs w:val="22"/>
                <w:lang w:eastAsia="en-AU"/>
              </w:rPr>
              <w:t>a Programom monitorovania stavu vôd na príslušný rok</w:t>
            </w:r>
            <w:r w:rsidRPr="00D24E7D">
              <w:rPr>
                <w:rStyle w:val="Odkaznapoznmkupodiarou"/>
                <w:rFonts w:ascii="Arial Narrow" w:hAnsi="Arial Narrow"/>
                <w:color w:val="000000"/>
                <w:szCs w:val="22"/>
                <w:lang w:eastAsia="en-AU"/>
              </w:rPr>
              <w:footnoteReference w:id="20"/>
            </w:r>
            <w:r>
              <w:rPr>
                <w:rFonts w:ascii="Arial Narrow" w:hAnsi="Arial Narrow"/>
                <w:color w:val="000000"/>
                <w:szCs w:val="22"/>
                <w:lang w:eastAsia="en-AU"/>
              </w:rPr>
              <w:t>.</w:t>
            </w:r>
          </w:p>
        </w:tc>
      </w:tr>
      <w:tr w:rsidR="001310BF" w:rsidRPr="00D24514" w14:paraId="16FB32F6" w14:textId="77777777" w:rsidTr="00577C93">
        <w:tc>
          <w:tcPr>
            <w:tcW w:w="425" w:type="dxa"/>
            <w:tcBorders>
              <w:bottom w:val="single" w:sz="4" w:space="0" w:color="auto"/>
            </w:tcBorders>
            <w:shd w:val="clear" w:color="auto" w:fill="DBE5F1" w:themeFill="accent1" w:themeFillTint="33"/>
          </w:tcPr>
          <w:p w14:paraId="13A46C90" w14:textId="05003352" w:rsidR="001310BF" w:rsidRPr="00D24514" w:rsidRDefault="001310BF" w:rsidP="00F60AC1">
            <w:pPr>
              <w:pStyle w:val="Odsekzoznamu"/>
              <w:tabs>
                <w:tab w:val="left" w:pos="0"/>
              </w:tabs>
              <w:spacing w:before="120" w:after="120"/>
              <w:ind w:left="33" w:hanging="33"/>
              <w:contextualSpacing w:val="0"/>
              <w:jc w:val="both"/>
              <w:rPr>
                <w:rFonts w:ascii="Arial Narrow" w:hAnsi="Arial Narrow"/>
                <w:b/>
              </w:rPr>
            </w:pPr>
            <w:r w:rsidRPr="00D24514">
              <w:rPr>
                <w:rFonts w:ascii="Arial Narrow" w:hAnsi="Arial Narrow"/>
                <w:b/>
              </w:rPr>
              <w:t>1</w:t>
            </w:r>
            <w:ins w:id="154" w:author="Autor">
              <w:r w:rsidR="00B8608C">
                <w:rPr>
                  <w:rFonts w:ascii="Arial Narrow" w:hAnsi="Arial Narrow"/>
                  <w:b/>
                </w:rPr>
                <w:t>5</w:t>
              </w:r>
            </w:ins>
            <w:del w:id="155" w:author="Autor">
              <w:r w:rsidR="00F60AC1" w:rsidDel="00B8608C">
                <w:rPr>
                  <w:rFonts w:ascii="Arial Narrow" w:hAnsi="Arial Narrow"/>
                  <w:b/>
                </w:rPr>
                <w:delText>6</w:delText>
              </w:r>
            </w:del>
          </w:p>
        </w:tc>
        <w:tc>
          <w:tcPr>
            <w:tcW w:w="3403" w:type="dxa"/>
            <w:tcBorders>
              <w:bottom w:val="single" w:sz="4" w:space="0" w:color="auto"/>
            </w:tcBorders>
            <w:shd w:val="clear" w:color="auto" w:fill="DBE5F1" w:themeFill="accent1" w:themeFillTint="33"/>
          </w:tcPr>
          <w:p w14:paraId="25E5813E" w14:textId="77777777" w:rsidR="001310BF" w:rsidRPr="00D24514" w:rsidRDefault="001310BF" w:rsidP="00E85128">
            <w:pPr>
              <w:pStyle w:val="Odsekzoznamu"/>
              <w:tabs>
                <w:tab w:val="left" w:pos="0"/>
              </w:tabs>
              <w:spacing w:before="120" w:after="120"/>
              <w:ind w:left="33" w:hanging="33"/>
              <w:contextualSpacing w:val="0"/>
              <w:rPr>
                <w:rFonts w:ascii="Arial Narrow" w:hAnsi="Arial Narrow"/>
                <w:b/>
              </w:rPr>
            </w:pPr>
            <w:r w:rsidRPr="00D24514">
              <w:rPr>
                <w:rFonts w:ascii="Arial Narrow" w:hAnsi="Arial Narrow"/>
                <w:b/>
              </w:rPr>
              <w:t>Podmienka splnenia výberových kritérií</w:t>
            </w:r>
          </w:p>
        </w:tc>
        <w:tc>
          <w:tcPr>
            <w:tcW w:w="6945" w:type="dxa"/>
            <w:tcBorders>
              <w:bottom w:val="single" w:sz="4" w:space="0" w:color="auto"/>
            </w:tcBorders>
          </w:tcPr>
          <w:p w14:paraId="709BF273" w14:textId="6ABFA385" w:rsidR="001310BF" w:rsidRPr="00D24514" w:rsidRDefault="001310BF" w:rsidP="00F0476B">
            <w:pPr>
              <w:autoSpaceDE w:val="0"/>
              <w:autoSpaceDN w:val="0"/>
              <w:adjustRightInd w:val="0"/>
              <w:spacing w:before="120" w:after="120"/>
              <w:jc w:val="both"/>
              <w:rPr>
                <w:rFonts w:ascii="Arial Narrow" w:hAnsi="Arial Narrow"/>
              </w:rPr>
            </w:pPr>
            <w:r w:rsidRPr="00D24514">
              <w:rPr>
                <w:rFonts w:ascii="Arial Narrow" w:hAnsi="Arial Narrow"/>
              </w:rPr>
              <w:t xml:space="preserve">RO </w:t>
            </w:r>
            <w:del w:id="156" w:author="Autor">
              <w:r w:rsidRPr="00D24514" w:rsidDel="002D7323">
                <w:rPr>
                  <w:rFonts w:ascii="Arial Narrow" w:hAnsi="Arial Narrow"/>
                </w:rPr>
                <w:delText xml:space="preserve">pre OP KŽP </w:delText>
              </w:r>
            </w:del>
            <w:r w:rsidRPr="00D24514">
              <w:rPr>
                <w:rFonts w:ascii="Arial Narrow" w:hAnsi="Arial Narrow"/>
              </w:rPr>
              <w:t xml:space="preserve">využíva výberové kritériá iba v prípade, keď z disponibilnej alokácie určenej na výzvu nie je možné podporiť všetky žiadosti o NFP, ktoré splnili kritériá odborného </w:t>
            </w:r>
            <w:r w:rsidRPr="00D24514">
              <w:rPr>
                <w:rFonts w:ascii="Arial Narrow" w:hAnsi="Arial Narrow"/>
              </w:rPr>
              <w:lastRenderedPageBreak/>
              <w:t xml:space="preserve">hodnotenia v príslušnom hodnotiacom kole. Na základe výberových kritérií RO </w:t>
            </w:r>
            <w:del w:id="157" w:author="Autor">
              <w:r w:rsidRPr="00D24514" w:rsidDel="002D7323">
                <w:rPr>
                  <w:rFonts w:ascii="Arial Narrow" w:hAnsi="Arial Narrow"/>
                </w:rPr>
                <w:delText xml:space="preserve">pre OP KŽP </w:delText>
              </w:r>
            </w:del>
            <w:r w:rsidRPr="00D24514">
              <w:rPr>
                <w:rFonts w:ascii="Arial Narrow" w:hAnsi="Arial Narrow"/>
              </w:rPr>
              <w:t xml:space="preserve">vyberá žiadosti o NFP, ktoré sú najvhodnejšie z pohľadu napĺňania stratégie OP. </w:t>
            </w:r>
          </w:p>
          <w:p w14:paraId="29B11832" w14:textId="0CF964F6" w:rsidR="001310BF" w:rsidRPr="00D24514" w:rsidRDefault="001310BF" w:rsidP="00F0476B">
            <w:pPr>
              <w:autoSpaceDE w:val="0"/>
              <w:autoSpaceDN w:val="0"/>
              <w:adjustRightInd w:val="0"/>
              <w:spacing w:before="120" w:after="120"/>
              <w:jc w:val="both"/>
              <w:rPr>
                <w:rFonts w:ascii="Arial Narrow" w:hAnsi="Arial Narrow"/>
              </w:rPr>
            </w:pPr>
            <w:r w:rsidRPr="00D24514">
              <w:rPr>
                <w:rFonts w:ascii="Arial Narrow" w:hAnsi="Arial Narrow"/>
              </w:rPr>
              <w:t xml:space="preserve">Výberové kritériá, vrátane spôsobu ich aplikácie, sú uvedené v dokumente </w:t>
            </w:r>
            <w:r w:rsidRPr="00D24514">
              <w:rPr>
                <w:rFonts w:ascii="Arial Narrow" w:hAnsi="Arial Narrow"/>
                <w:b/>
                <w:i/>
              </w:rPr>
              <w:t>Kritériá pre výber projektov OP KŽP</w:t>
            </w:r>
            <w:r w:rsidRPr="00D24514">
              <w:rPr>
                <w:rFonts w:ascii="Arial Narrow" w:hAnsi="Arial Narrow"/>
              </w:rPr>
              <w:t xml:space="preserve">, ktorý je zverejnený na webovom sídle </w:t>
            </w:r>
            <w:r w:rsidRPr="00D24514">
              <w:rPr>
                <w:rFonts w:ascii="Arial Narrow" w:hAnsi="Arial Narrow"/>
              </w:rPr>
              <w:br/>
            </w:r>
            <w:hyperlink r:id="rId23" w:history="1">
              <w:r w:rsidRPr="00D24514">
                <w:rPr>
                  <w:rStyle w:val="Hypertextovprepojenie"/>
                  <w:rFonts w:ascii="Arial Narrow" w:hAnsi="Arial Narrow"/>
                  <w:szCs w:val="22"/>
                </w:rPr>
                <w:t>www.op-kzp.sk</w:t>
              </w:r>
            </w:hyperlink>
            <w:r w:rsidRPr="00D24514">
              <w:rPr>
                <w:rStyle w:val="Hypertextovprepojenie"/>
                <w:rFonts w:ascii="Arial Narrow" w:hAnsi="Arial Narrow"/>
                <w:szCs w:val="22"/>
              </w:rPr>
              <w:t>.</w:t>
            </w:r>
          </w:p>
          <w:p w14:paraId="74CDD1EC" w14:textId="77777777" w:rsidR="001310BF" w:rsidRPr="00D24514" w:rsidRDefault="001310BF" w:rsidP="00AA0307">
            <w:pPr>
              <w:autoSpaceDE w:val="0"/>
              <w:autoSpaceDN w:val="0"/>
              <w:adjustRightInd w:val="0"/>
              <w:spacing w:before="120" w:after="120"/>
              <w:jc w:val="both"/>
              <w:rPr>
                <w:rFonts w:ascii="Arial Narrow" w:hAnsi="Arial Narrow"/>
              </w:rPr>
            </w:pPr>
            <w:r w:rsidRPr="00D24514">
              <w:rPr>
                <w:rFonts w:ascii="Arial Narrow" w:hAnsi="Arial Narrow"/>
              </w:rPr>
              <w:t xml:space="preserve">V prípade dostatočnej alokácie v rámci príslušného hodnotiaceho kola sa pri schvaľovaní žiadosti o NFP výberové kritériá neuplatňujú. </w:t>
            </w:r>
          </w:p>
        </w:tc>
      </w:tr>
      <w:tr w:rsidR="001310BF" w:rsidRPr="00D24514" w14:paraId="2884162C" w14:textId="77777777" w:rsidTr="00577C93">
        <w:tc>
          <w:tcPr>
            <w:tcW w:w="10773" w:type="dxa"/>
            <w:gridSpan w:val="3"/>
            <w:shd w:val="clear" w:color="auto" w:fill="17365D" w:themeFill="text2" w:themeFillShade="BF"/>
          </w:tcPr>
          <w:p w14:paraId="3DDED452" w14:textId="77777777" w:rsidR="001310BF" w:rsidRPr="00D24514" w:rsidRDefault="001310BF" w:rsidP="007B6A64">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lastRenderedPageBreak/>
              <w:t>Kategória podmienok poskytnutia príspevku:</w:t>
            </w:r>
            <w:r w:rsidRPr="00D24514">
              <w:rPr>
                <w:rFonts w:ascii="Arial Narrow" w:hAnsi="Arial Narrow"/>
                <w:b/>
                <w:color w:val="FFFFFF" w:themeColor="background1"/>
              </w:rPr>
              <w:t xml:space="preserve"> SPÔSOB FINANCOVANIA </w:t>
            </w:r>
            <w:r w:rsidRPr="00D24514">
              <w:rPr>
                <w:rFonts w:ascii="Arial Narrow" w:hAnsi="Arial Narrow"/>
                <w:color w:val="FFFFFF" w:themeColor="background1"/>
              </w:rPr>
              <w:tab/>
            </w:r>
          </w:p>
        </w:tc>
      </w:tr>
      <w:tr w:rsidR="001310BF" w:rsidRPr="00D24514" w14:paraId="5829FBDB" w14:textId="77777777" w:rsidTr="00577C93">
        <w:tc>
          <w:tcPr>
            <w:tcW w:w="425" w:type="dxa"/>
            <w:tcBorders>
              <w:bottom w:val="single" w:sz="4" w:space="0" w:color="auto"/>
            </w:tcBorders>
            <w:shd w:val="clear" w:color="auto" w:fill="DBE5F1" w:themeFill="accent1" w:themeFillTint="33"/>
          </w:tcPr>
          <w:p w14:paraId="6E535B4A" w14:textId="73BD71AE" w:rsidR="001310BF" w:rsidRPr="00D24514" w:rsidRDefault="00701F5C" w:rsidP="00F60AC1">
            <w:pPr>
              <w:spacing w:before="120" w:after="120"/>
              <w:jc w:val="both"/>
              <w:rPr>
                <w:rFonts w:ascii="Arial Narrow" w:hAnsi="Arial Narrow"/>
                <w:b/>
              </w:rPr>
            </w:pPr>
            <w:r w:rsidRPr="00D24514">
              <w:rPr>
                <w:rFonts w:ascii="Arial Narrow" w:hAnsi="Arial Narrow"/>
                <w:b/>
              </w:rPr>
              <w:t>1</w:t>
            </w:r>
            <w:ins w:id="158" w:author="Autor">
              <w:r w:rsidR="00B8608C">
                <w:rPr>
                  <w:rFonts w:ascii="Arial Narrow" w:hAnsi="Arial Narrow"/>
                  <w:b/>
                </w:rPr>
                <w:t>6</w:t>
              </w:r>
            </w:ins>
            <w:del w:id="159" w:author="Autor">
              <w:r w:rsidR="00F60AC1" w:rsidDel="00B8608C">
                <w:rPr>
                  <w:rFonts w:ascii="Arial Narrow" w:hAnsi="Arial Narrow"/>
                  <w:b/>
                </w:rPr>
                <w:delText>7</w:delText>
              </w:r>
            </w:del>
          </w:p>
        </w:tc>
        <w:tc>
          <w:tcPr>
            <w:tcW w:w="3403" w:type="dxa"/>
            <w:tcBorders>
              <w:bottom w:val="single" w:sz="4" w:space="0" w:color="auto"/>
            </w:tcBorders>
            <w:shd w:val="clear" w:color="auto" w:fill="DBE5F1" w:themeFill="accent1" w:themeFillTint="33"/>
          </w:tcPr>
          <w:p w14:paraId="0EE226C3" w14:textId="75480A36" w:rsidR="001310BF" w:rsidRPr="00D24514" w:rsidRDefault="001310BF" w:rsidP="00E85128">
            <w:pPr>
              <w:spacing w:before="120" w:after="120"/>
              <w:rPr>
                <w:rFonts w:ascii="Arial Narrow" w:hAnsi="Arial Narrow"/>
                <w:b/>
              </w:rPr>
            </w:pPr>
            <w:r w:rsidRPr="00D24514">
              <w:rPr>
                <w:rFonts w:ascii="Arial Narrow" w:hAnsi="Arial Narrow"/>
                <w:b/>
              </w:rPr>
              <w:t>Podmienka</w:t>
            </w:r>
            <w:ins w:id="160" w:author="Autor">
              <w:r w:rsidR="00A865DB">
                <w:rPr>
                  <w:rFonts w:ascii="Arial Narrow" w:hAnsi="Arial Narrow"/>
                  <w:b/>
                </w:rPr>
                <w:t xml:space="preserve"> relevantného</w:t>
              </w:r>
            </w:ins>
            <w:r w:rsidRPr="00D24514">
              <w:rPr>
                <w:rFonts w:ascii="Arial Narrow" w:hAnsi="Arial Narrow"/>
                <w:b/>
              </w:rPr>
              <w:t xml:space="preserve"> spôsobu financovania</w:t>
            </w:r>
            <w:ins w:id="161" w:author="Autor">
              <w:r w:rsidR="00A865DB">
                <w:rPr>
                  <w:rFonts w:ascii="Arial Narrow" w:hAnsi="Arial Narrow"/>
                  <w:b/>
                </w:rPr>
                <w:t xml:space="preserve"> </w:t>
              </w:r>
              <w:r w:rsidR="00A865DB" w:rsidRPr="00227CF7">
                <w:rPr>
                  <w:rFonts w:ascii="Arial Narrow" w:hAnsi="Arial Narrow"/>
                  <w:b/>
                  <w:szCs w:val="22"/>
                </w:rPr>
                <w:t>– predfinancovanie, zálohové platby, refundácia</w:t>
              </w:r>
            </w:ins>
          </w:p>
        </w:tc>
        <w:tc>
          <w:tcPr>
            <w:tcW w:w="6945" w:type="dxa"/>
            <w:tcBorders>
              <w:bottom w:val="single" w:sz="4" w:space="0" w:color="auto"/>
            </w:tcBorders>
          </w:tcPr>
          <w:p w14:paraId="14F5CA81" w14:textId="77777777" w:rsidR="001310BF" w:rsidRPr="00D24514" w:rsidRDefault="001310BF" w:rsidP="00C5150E">
            <w:pPr>
              <w:spacing w:before="120" w:after="120"/>
              <w:jc w:val="both"/>
              <w:rPr>
                <w:rFonts w:ascii="Arial Narrow" w:hAnsi="Arial Narrow"/>
              </w:rPr>
            </w:pPr>
            <w:r w:rsidRPr="00D24514">
              <w:rPr>
                <w:rFonts w:ascii="Arial Narrow" w:hAnsi="Arial Narrow"/>
              </w:rPr>
              <w:t xml:space="preserve">Spôsob financovania jednotlivých prijímateľov, t.j. predfinancovanie, zálohové platby a refundácia, sa stanovuje v súlade s platným Systémom finančného riadenia štrukturálnych fondov, Kohézneho fondu a Európskeho námorného a rybárskeho fondu na programové obdobie 2014 – 2020, ktorý je zverejnený na internetovej stránke </w:t>
            </w:r>
            <w:hyperlink r:id="rId24" w:history="1">
              <w:r w:rsidRPr="00D24514">
                <w:rPr>
                  <w:rStyle w:val="Hypertextovprepojenie"/>
                  <w:rFonts w:ascii="Arial Narrow" w:hAnsi="Arial Narrow"/>
                </w:rPr>
                <w:t>http://www.finance.gov.sk/Default.aspx?CatID=9348</w:t>
              </w:r>
            </w:hyperlink>
            <w:r w:rsidRPr="00D24514">
              <w:rPr>
                <w:rStyle w:val="Hypertextovprepojenie"/>
                <w:rFonts w:ascii="Arial Narrow" w:hAnsi="Arial Narrow"/>
              </w:rPr>
              <w:t>.</w:t>
            </w:r>
            <w:r w:rsidRPr="00D24514">
              <w:rPr>
                <w:rFonts w:ascii="Arial Narrow" w:hAnsi="Arial Narrow"/>
              </w:rPr>
              <w:t xml:space="preserve"> </w:t>
            </w:r>
          </w:p>
          <w:p w14:paraId="34666B2A" w14:textId="77777777" w:rsidR="001310BF" w:rsidRPr="00D24514" w:rsidRDefault="001310BF" w:rsidP="00C5150E">
            <w:pPr>
              <w:spacing w:before="120" w:after="120"/>
              <w:jc w:val="both"/>
              <w:rPr>
                <w:rFonts w:ascii="Arial Narrow" w:hAnsi="Arial Narrow"/>
              </w:rPr>
            </w:pPr>
            <w:r w:rsidRPr="00D24514">
              <w:rPr>
                <w:rFonts w:ascii="Arial Narrow" w:hAnsi="Arial Narrow"/>
              </w:rPr>
              <w:t>Forma poskytovaného príspevku: nenávratný finančný príspevok.</w:t>
            </w:r>
          </w:p>
        </w:tc>
      </w:tr>
      <w:tr w:rsidR="001310BF" w:rsidRPr="00D24514" w14:paraId="3D3DB988" w14:textId="77777777" w:rsidTr="00577C93">
        <w:tc>
          <w:tcPr>
            <w:tcW w:w="10773" w:type="dxa"/>
            <w:gridSpan w:val="3"/>
            <w:shd w:val="clear" w:color="auto" w:fill="17365D" w:themeFill="text2" w:themeFillShade="BF"/>
          </w:tcPr>
          <w:p w14:paraId="5DAFD2FA" w14:textId="77777777" w:rsidR="001310BF" w:rsidRPr="00D24514" w:rsidRDefault="001310BF" w:rsidP="00E85128">
            <w:pPr>
              <w:tabs>
                <w:tab w:val="left" w:pos="3436"/>
              </w:tabs>
              <w:autoSpaceDE w:val="0"/>
              <w:autoSpaceDN w:val="0"/>
              <w:adjustRightInd w:val="0"/>
              <w:spacing w:before="120" w:after="120"/>
              <w:ind w:left="3436" w:hanging="3436"/>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b/>
                <w:color w:val="FFFFFF" w:themeColor="background1"/>
              </w:rPr>
              <w:t xml:space="preserve"> PODMIENKY POSKYTNUTIA PRÍSPEVKU VYPLÝVAJÚCE Z OSOBITNÝCH PREDPISOV </w:t>
            </w:r>
          </w:p>
        </w:tc>
      </w:tr>
      <w:tr w:rsidR="001310BF" w:rsidRPr="00D24514" w14:paraId="5969ECEA" w14:textId="77777777" w:rsidTr="00EB7CF3">
        <w:tc>
          <w:tcPr>
            <w:tcW w:w="425" w:type="dxa"/>
            <w:tcBorders>
              <w:bottom w:val="single" w:sz="4" w:space="0" w:color="auto"/>
            </w:tcBorders>
            <w:shd w:val="clear" w:color="auto" w:fill="DBE5F1" w:themeFill="accent1" w:themeFillTint="33"/>
          </w:tcPr>
          <w:p w14:paraId="040361CA" w14:textId="45BF1673" w:rsidR="001310BF" w:rsidRPr="00D24514" w:rsidRDefault="00701F5C" w:rsidP="00F60AC1">
            <w:pPr>
              <w:pStyle w:val="Default"/>
              <w:spacing w:before="120" w:after="120"/>
              <w:rPr>
                <w:rFonts w:ascii="Arial Narrow" w:hAnsi="Arial Narrow"/>
                <w:b/>
                <w:color w:val="auto"/>
                <w:sz w:val="22"/>
                <w:szCs w:val="20"/>
                <w:lang w:eastAsia="en-US"/>
              </w:rPr>
            </w:pPr>
            <w:r w:rsidRPr="00D24514">
              <w:rPr>
                <w:rFonts w:ascii="Arial Narrow" w:hAnsi="Arial Narrow"/>
                <w:b/>
                <w:color w:val="auto"/>
                <w:sz w:val="22"/>
                <w:szCs w:val="20"/>
                <w:lang w:eastAsia="en-US"/>
              </w:rPr>
              <w:t>1</w:t>
            </w:r>
            <w:ins w:id="162" w:author="Autor">
              <w:r w:rsidR="00B8608C">
                <w:rPr>
                  <w:rFonts w:ascii="Arial Narrow" w:hAnsi="Arial Narrow"/>
                  <w:b/>
                  <w:color w:val="auto"/>
                  <w:sz w:val="22"/>
                  <w:szCs w:val="20"/>
                  <w:lang w:eastAsia="en-US"/>
                </w:rPr>
                <w:t>7</w:t>
              </w:r>
            </w:ins>
            <w:del w:id="163" w:author="Autor">
              <w:r w:rsidR="00F60AC1" w:rsidDel="00B8608C">
                <w:rPr>
                  <w:rFonts w:ascii="Arial Narrow" w:hAnsi="Arial Narrow"/>
                  <w:b/>
                  <w:color w:val="auto"/>
                  <w:sz w:val="22"/>
                  <w:szCs w:val="20"/>
                  <w:lang w:eastAsia="en-US"/>
                </w:rPr>
                <w:delText>8</w:delText>
              </w:r>
            </w:del>
          </w:p>
        </w:tc>
        <w:tc>
          <w:tcPr>
            <w:tcW w:w="3403" w:type="dxa"/>
            <w:tcBorders>
              <w:bottom w:val="single" w:sz="4" w:space="0" w:color="auto"/>
            </w:tcBorders>
            <w:shd w:val="clear" w:color="auto" w:fill="DBE5F1" w:themeFill="accent1" w:themeFillTint="33"/>
          </w:tcPr>
          <w:p w14:paraId="10CB2B86" w14:textId="77777777" w:rsidR="001310BF" w:rsidRPr="00D24514" w:rsidRDefault="001310BF">
            <w:pPr>
              <w:pStyle w:val="Default"/>
              <w:spacing w:before="120" w:after="120"/>
              <w:rPr>
                <w:rFonts w:ascii="Arial Narrow" w:hAnsi="Arial Narrow" w:cs="Times New Roman"/>
                <w:b/>
                <w:color w:val="auto"/>
                <w:sz w:val="22"/>
                <w:szCs w:val="20"/>
                <w:lang w:eastAsia="en-US"/>
              </w:rPr>
            </w:pPr>
            <w:r w:rsidRPr="00D24514">
              <w:rPr>
                <w:rFonts w:ascii="Arial Narrow" w:hAnsi="Arial Narrow" w:cs="Times New Roman"/>
                <w:b/>
                <w:color w:val="auto"/>
                <w:sz w:val="22"/>
                <w:szCs w:val="20"/>
                <w:lang w:eastAsia="en-US"/>
              </w:rPr>
              <w:t xml:space="preserve">Podmienky týkajúce sa štátnej pomoci a vyplývajúce zo schém štátnej pomoci/pomoci de minimis </w:t>
            </w:r>
          </w:p>
          <w:p w14:paraId="5D515C70" w14:textId="77777777" w:rsidR="001310BF" w:rsidRPr="00D24514" w:rsidRDefault="001310BF">
            <w:pPr>
              <w:pStyle w:val="Default"/>
              <w:tabs>
                <w:tab w:val="left" w:pos="1605"/>
              </w:tabs>
              <w:spacing w:before="120" w:after="120"/>
              <w:ind w:left="-392" w:firstLine="392"/>
            </w:pPr>
          </w:p>
        </w:tc>
        <w:tc>
          <w:tcPr>
            <w:tcW w:w="6945" w:type="dxa"/>
          </w:tcPr>
          <w:p w14:paraId="15542DB3" w14:textId="548C77C5" w:rsidR="001310BF" w:rsidRPr="00D24514" w:rsidRDefault="0088530A" w:rsidP="001749B5">
            <w:pPr>
              <w:tabs>
                <w:tab w:val="left" w:pos="172"/>
              </w:tabs>
              <w:spacing w:before="120" w:after="120"/>
              <w:jc w:val="both"/>
              <w:rPr>
                <w:sz w:val="23"/>
                <w:szCs w:val="23"/>
              </w:rPr>
            </w:pPr>
            <w:r w:rsidRPr="00D24514">
              <w:rPr>
                <w:rFonts w:ascii="Arial Narrow" w:hAnsi="Arial Narrow"/>
              </w:rPr>
              <w:t>Oprávnené aktivity tak, ako sú stanovené touto výzvou</w:t>
            </w:r>
            <w:r w:rsidR="001749B5">
              <w:rPr>
                <w:rFonts w:ascii="Arial Narrow" w:hAnsi="Arial Narrow"/>
              </w:rPr>
              <w:t>,</w:t>
            </w:r>
            <w:r w:rsidRPr="00D24514">
              <w:rPr>
                <w:rFonts w:ascii="Arial Narrow" w:hAnsi="Arial Narrow"/>
              </w:rPr>
              <w:t xml:space="preserve"> nie sú poskytovaním štátnej pomoci </w:t>
            </w:r>
            <w:r w:rsidR="00EE13DB" w:rsidRPr="00EE13DB">
              <w:rPr>
                <w:rFonts w:ascii="Arial Narrow" w:hAnsi="Arial Narrow"/>
              </w:rPr>
              <w:t>(ani pomoci de minimis)</w:t>
            </w:r>
            <w:r w:rsidR="000154EA">
              <w:rPr>
                <w:rFonts w:ascii="Arial Narrow" w:hAnsi="Arial Narrow"/>
              </w:rPr>
              <w:t>,</w:t>
            </w:r>
            <w:r w:rsidR="00EE13DB" w:rsidRPr="00EE13DB">
              <w:rPr>
                <w:rFonts w:ascii="Arial Narrow" w:hAnsi="Arial Narrow"/>
              </w:rPr>
              <w:t xml:space="preserve"> </w:t>
            </w:r>
            <w:r w:rsidRPr="00D24514">
              <w:rPr>
                <w:rFonts w:ascii="Arial Narrow" w:hAnsi="Arial Narrow"/>
              </w:rPr>
              <w:t>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tc>
      </w:tr>
      <w:tr w:rsidR="001310BF" w:rsidRPr="00D24514" w14:paraId="23C74511" w14:textId="77777777" w:rsidTr="00577C93">
        <w:tc>
          <w:tcPr>
            <w:tcW w:w="425" w:type="dxa"/>
            <w:tcBorders>
              <w:bottom w:val="single" w:sz="4" w:space="0" w:color="auto"/>
            </w:tcBorders>
            <w:shd w:val="clear" w:color="auto" w:fill="DBE5F1" w:themeFill="accent1" w:themeFillTint="33"/>
          </w:tcPr>
          <w:p w14:paraId="4FB2B263" w14:textId="4ECD0587" w:rsidR="001310BF" w:rsidRPr="00D24514" w:rsidRDefault="00701F5C" w:rsidP="00F60AC1">
            <w:pPr>
              <w:autoSpaceDE w:val="0"/>
              <w:autoSpaceDN w:val="0"/>
              <w:adjustRightInd w:val="0"/>
              <w:spacing w:before="120" w:after="120"/>
              <w:rPr>
                <w:rFonts w:ascii="Arial Narrow" w:hAnsi="Arial Narrow" w:cs="Arial"/>
                <w:b/>
              </w:rPr>
            </w:pPr>
            <w:r w:rsidRPr="00D24514">
              <w:rPr>
                <w:rFonts w:ascii="Arial Narrow" w:hAnsi="Arial Narrow" w:cs="Arial"/>
                <w:b/>
              </w:rPr>
              <w:t>1</w:t>
            </w:r>
            <w:ins w:id="164" w:author="Autor">
              <w:r w:rsidR="00B8608C">
                <w:rPr>
                  <w:rFonts w:ascii="Arial Narrow" w:hAnsi="Arial Narrow" w:cs="Arial"/>
                  <w:b/>
                </w:rPr>
                <w:t>8</w:t>
              </w:r>
            </w:ins>
            <w:del w:id="165" w:author="Autor">
              <w:r w:rsidR="00F60AC1" w:rsidDel="00B8608C">
                <w:rPr>
                  <w:rFonts w:ascii="Arial Narrow" w:hAnsi="Arial Narrow" w:cs="Arial"/>
                  <w:b/>
                </w:rPr>
                <w:delText>9</w:delText>
              </w:r>
            </w:del>
          </w:p>
        </w:tc>
        <w:tc>
          <w:tcPr>
            <w:tcW w:w="3403" w:type="dxa"/>
            <w:tcBorders>
              <w:bottom w:val="single" w:sz="4" w:space="0" w:color="auto"/>
            </w:tcBorders>
            <w:shd w:val="clear" w:color="auto" w:fill="DBE5F1" w:themeFill="accent1" w:themeFillTint="33"/>
          </w:tcPr>
          <w:p w14:paraId="15725097" w14:textId="5989ACC7" w:rsidR="001310BF" w:rsidRPr="00D24514" w:rsidRDefault="001310BF" w:rsidP="00A865DB">
            <w:pPr>
              <w:autoSpaceDE w:val="0"/>
              <w:autoSpaceDN w:val="0"/>
              <w:adjustRightInd w:val="0"/>
              <w:spacing w:before="120" w:after="120"/>
              <w:rPr>
                <w:rFonts w:ascii="Arial Narrow" w:hAnsi="Arial Narrow" w:cs="Arial"/>
                <w:b/>
              </w:rPr>
            </w:pPr>
            <w:del w:id="166" w:author="Autor">
              <w:r w:rsidRPr="00D24514" w:rsidDel="003417A2">
                <w:rPr>
                  <w:rFonts w:ascii="Arial Narrow" w:hAnsi="Arial Narrow" w:cs="Arial"/>
                  <w:b/>
                </w:rPr>
                <w:delText>Podmienka, že žiadateľ neporušil zákaz nelegálnej práce a nelegálneho zamestnávania</w:delText>
              </w:r>
            </w:del>
            <w:ins w:id="167" w:author="Autor">
              <w:r w:rsidR="003417A2">
                <w:rPr>
                  <w:rFonts w:ascii="Arial Narrow" w:hAnsi="Arial Narrow" w:cs="Arial"/>
                  <w:b/>
                </w:rPr>
                <w:t xml:space="preserve">Podmienka neporušenia zákazu nelegálneho zamestnávania </w:t>
              </w:r>
            </w:ins>
            <w:del w:id="168" w:author="Autor">
              <w:r w:rsidRPr="00D24514" w:rsidDel="003417A2">
                <w:rPr>
                  <w:rFonts w:ascii="Arial Narrow" w:hAnsi="Arial Narrow" w:cs="Arial"/>
                  <w:b/>
                </w:rPr>
                <w:delText xml:space="preserve"> </w:delText>
              </w:r>
            </w:del>
            <w:ins w:id="169" w:author="Autor">
              <w:r w:rsidR="003417A2" w:rsidRPr="003417A2">
                <w:rPr>
                  <w:rFonts w:ascii="Arial Narrow" w:hAnsi="Arial Narrow" w:cs="Arial"/>
                  <w:b/>
                </w:rPr>
                <w:t xml:space="preserve">štátneho príslušníka tretej krajiny </w:t>
              </w:r>
              <w:r w:rsidR="00EA55BE" w:rsidRPr="00F660E7">
                <w:rPr>
                  <w:rFonts w:ascii="Arial Narrow" w:hAnsi="Arial Narrow" w:cs="Arial"/>
                  <w:b/>
                </w:rPr>
                <w:t>za obdobie 5 rokov predchádzajúcich podaniu ŽoNFP</w:t>
              </w:r>
            </w:ins>
          </w:p>
        </w:tc>
        <w:tc>
          <w:tcPr>
            <w:tcW w:w="6945" w:type="dxa"/>
            <w:tcBorders>
              <w:bottom w:val="single" w:sz="4" w:space="0" w:color="auto"/>
            </w:tcBorders>
          </w:tcPr>
          <w:p w14:paraId="5D8A756A" w14:textId="1F0A2A56" w:rsidR="001310BF" w:rsidRPr="00D24514" w:rsidRDefault="001310BF" w:rsidP="003417A2">
            <w:pPr>
              <w:spacing w:before="120" w:after="120"/>
              <w:jc w:val="both"/>
              <w:rPr>
                <w:rFonts w:ascii="Arial Narrow" w:hAnsi="Arial Narrow"/>
              </w:rPr>
            </w:pPr>
            <w:r w:rsidRPr="00D24514">
              <w:rPr>
                <w:rFonts w:ascii="Arial Narrow" w:hAnsi="Arial Narrow"/>
              </w:rPr>
              <w:t xml:space="preserve">Žiadateľ nesmie porušiť zákaz </w:t>
            </w:r>
            <w:del w:id="170" w:author="Autor">
              <w:r w:rsidRPr="00D24514" w:rsidDel="003417A2">
                <w:rPr>
                  <w:rFonts w:ascii="Arial Narrow" w:hAnsi="Arial Narrow"/>
                </w:rPr>
                <w:delText xml:space="preserve">nelegálnej práce a </w:delText>
              </w:r>
            </w:del>
            <w:r w:rsidRPr="00D24514">
              <w:rPr>
                <w:rFonts w:ascii="Arial Narrow" w:hAnsi="Arial Narrow"/>
              </w:rPr>
              <w:t>nelegálneho zamestnávania podľa osobitného predpisu</w:t>
            </w:r>
            <w:r w:rsidRPr="00D24514">
              <w:rPr>
                <w:rStyle w:val="Odkaznapoznmkupodiarou"/>
                <w:rFonts w:ascii="Arial Narrow" w:hAnsi="Arial Narrow"/>
              </w:rPr>
              <w:footnoteReference w:id="21"/>
            </w:r>
            <w:r w:rsidRPr="00D24514">
              <w:rPr>
                <w:rFonts w:ascii="Arial Narrow" w:hAnsi="Arial Narrow"/>
              </w:rPr>
              <w:t xml:space="preserve"> </w:t>
            </w:r>
            <w:ins w:id="171" w:author="Autor">
              <w:r w:rsidR="003417A2" w:rsidRPr="00CE0231">
                <w:rPr>
                  <w:rFonts w:ascii="Arial Narrow" w:hAnsi="Arial Narrow"/>
                </w:rPr>
                <w:t xml:space="preserve">štátneho príslušníka tretej krajiny </w:t>
              </w:r>
            </w:ins>
            <w:r w:rsidRPr="00D24514">
              <w:rPr>
                <w:rFonts w:ascii="Arial Narrow" w:hAnsi="Arial Narrow"/>
              </w:rPr>
              <w:t xml:space="preserve">za obdobie 5 rokov predchádzajúcich podaniu žiadosti o NFP. </w:t>
            </w:r>
          </w:p>
        </w:tc>
      </w:tr>
      <w:tr w:rsidR="001310BF" w:rsidRPr="00D24514" w14:paraId="664A077D" w14:textId="77777777" w:rsidTr="00577C93">
        <w:tc>
          <w:tcPr>
            <w:tcW w:w="10773" w:type="dxa"/>
            <w:gridSpan w:val="3"/>
            <w:shd w:val="clear" w:color="auto" w:fill="17365D" w:themeFill="text2" w:themeFillShade="BF"/>
          </w:tcPr>
          <w:p w14:paraId="2EB163AF" w14:textId="77777777" w:rsidR="001310BF" w:rsidRPr="00D24514" w:rsidRDefault="001310BF" w:rsidP="00C33FA9">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b/>
                <w:color w:val="FFFFFF" w:themeColor="background1"/>
              </w:rPr>
              <w:t xml:space="preserve"> ĎALŠIE PODMIENKY POSKYTNUTIA PRÍSPEVKU </w:t>
            </w:r>
          </w:p>
        </w:tc>
      </w:tr>
      <w:tr w:rsidR="001310BF" w:rsidRPr="00D24514" w14:paraId="7FB8D5DD" w14:textId="77777777" w:rsidTr="00577C93">
        <w:tc>
          <w:tcPr>
            <w:tcW w:w="425" w:type="dxa"/>
            <w:tcBorders>
              <w:bottom w:val="single" w:sz="4" w:space="0" w:color="auto"/>
            </w:tcBorders>
            <w:shd w:val="clear" w:color="auto" w:fill="DBE5F1" w:themeFill="accent1" w:themeFillTint="33"/>
          </w:tcPr>
          <w:p w14:paraId="097371B4" w14:textId="2A59FE63" w:rsidR="001310BF" w:rsidRPr="00D24514" w:rsidRDefault="00B8608C" w:rsidP="00F60AC1">
            <w:pPr>
              <w:autoSpaceDE w:val="0"/>
              <w:autoSpaceDN w:val="0"/>
              <w:adjustRightInd w:val="0"/>
              <w:spacing w:before="120" w:after="120"/>
              <w:jc w:val="both"/>
              <w:rPr>
                <w:rFonts w:ascii="Arial Narrow" w:hAnsi="Arial Narrow" w:cs="Arial"/>
                <w:b/>
              </w:rPr>
            </w:pPr>
            <w:ins w:id="172" w:author="Autor">
              <w:r>
                <w:rPr>
                  <w:rFonts w:ascii="Arial Narrow" w:hAnsi="Arial Narrow" w:cs="Arial"/>
                  <w:b/>
                </w:rPr>
                <w:t>19</w:t>
              </w:r>
            </w:ins>
            <w:del w:id="173" w:author="Autor">
              <w:r w:rsidR="00EA2100" w:rsidDel="00B8608C">
                <w:rPr>
                  <w:rFonts w:ascii="Arial Narrow" w:hAnsi="Arial Narrow" w:cs="Arial"/>
                  <w:b/>
                </w:rPr>
                <w:delText>20</w:delText>
              </w:r>
            </w:del>
          </w:p>
        </w:tc>
        <w:tc>
          <w:tcPr>
            <w:tcW w:w="3403" w:type="dxa"/>
            <w:tcBorders>
              <w:bottom w:val="single" w:sz="4" w:space="0" w:color="auto"/>
            </w:tcBorders>
            <w:shd w:val="clear" w:color="auto" w:fill="DBE5F1" w:themeFill="accent1" w:themeFillTint="33"/>
          </w:tcPr>
          <w:p w14:paraId="4EFCE4AB" w14:textId="7CE45816" w:rsidR="001310BF" w:rsidRPr="00D24514" w:rsidRDefault="00EA2100" w:rsidP="00387C74">
            <w:pPr>
              <w:autoSpaceDE w:val="0"/>
              <w:autoSpaceDN w:val="0"/>
              <w:adjustRightInd w:val="0"/>
              <w:spacing w:before="120" w:after="120"/>
              <w:rPr>
                <w:rFonts w:ascii="Arial Narrow" w:hAnsi="Arial Narrow" w:cs="Arial"/>
                <w:i/>
              </w:rPr>
            </w:pPr>
            <w:r w:rsidRPr="00EA2100">
              <w:rPr>
                <w:rFonts w:ascii="Arial Narrow" w:hAnsi="Arial Narrow" w:cs="Arial"/>
                <w:b/>
              </w:rPr>
              <w:t>Oprávnenosť z hľadiska VO na hlavné aktivity projektu</w:t>
            </w:r>
          </w:p>
        </w:tc>
        <w:tc>
          <w:tcPr>
            <w:tcW w:w="6945" w:type="dxa"/>
          </w:tcPr>
          <w:p w14:paraId="70EEC1BC" w14:textId="564CEFC0" w:rsidR="00D64432" w:rsidRPr="00FE448B" w:rsidRDefault="00D64432" w:rsidP="00D64432">
            <w:pPr>
              <w:spacing w:before="120" w:after="120"/>
              <w:jc w:val="both"/>
              <w:rPr>
                <w:rFonts w:ascii="Arial Narrow" w:hAnsi="Arial Narrow"/>
                <w:szCs w:val="22"/>
                <w:lang w:eastAsia="cs-CZ"/>
              </w:rPr>
            </w:pPr>
            <w:r w:rsidRPr="00FE448B">
              <w:rPr>
                <w:rFonts w:ascii="Arial Narrow" w:hAnsi="Arial Narrow"/>
                <w:szCs w:val="22"/>
                <w:lang w:eastAsia="cs-CZ"/>
              </w:rPr>
              <w:t xml:space="preserve">Žiadateľ je povinný (okrem výnimiek uvedených vo výzve) </w:t>
            </w:r>
            <w:r w:rsidRPr="00FE448B">
              <w:rPr>
                <w:rFonts w:ascii="Arial Narrow" w:hAnsi="Arial Narrow"/>
                <w:b/>
                <w:szCs w:val="22"/>
                <w:lang w:eastAsia="cs-CZ"/>
              </w:rPr>
              <w:t xml:space="preserve">mať najneskôr ku dňu </w:t>
            </w:r>
            <w:r w:rsidR="00475519">
              <w:rPr>
                <w:rFonts w:ascii="Arial Narrow" w:hAnsi="Arial Narrow"/>
                <w:b/>
                <w:szCs w:val="22"/>
                <w:lang w:eastAsia="cs-CZ"/>
              </w:rPr>
              <w:t>predloženia</w:t>
            </w:r>
            <w:r w:rsidRPr="00FE448B">
              <w:rPr>
                <w:rFonts w:ascii="Arial Narrow" w:hAnsi="Arial Narrow"/>
                <w:b/>
                <w:szCs w:val="22"/>
                <w:lang w:eastAsia="cs-CZ"/>
              </w:rPr>
              <w:t xml:space="preserve"> ŽoNFP vyhlásené</w:t>
            </w:r>
            <w:r w:rsidRPr="00FE448B">
              <w:rPr>
                <w:rStyle w:val="Odkaznapoznmkupodiarou"/>
                <w:rFonts w:ascii="Arial Narrow" w:hAnsi="Arial Narrow"/>
                <w:b/>
                <w:szCs w:val="22"/>
                <w:lang w:eastAsia="cs-CZ"/>
              </w:rPr>
              <w:footnoteReference w:id="22"/>
            </w:r>
            <w:r w:rsidRPr="00FE448B">
              <w:rPr>
                <w:rFonts w:ascii="Arial Narrow" w:hAnsi="Arial Narrow"/>
                <w:b/>
                <w:szCs w:val="22"/>
                <w:lang w:eastAsia="cs-CZ"/>
              </w:rPr>
              <w:t xml:space="preserve"> verejné obstarávanie/-a na všetky oprávnené </w:t>
            </w:r>
            <w:r w:rsidRPr="00FE448B">
              <w:rPr>
                <w:rFonts w:ascii="Arial Narrow" w:hAnsi="Arial Narrow"/>
                <w:b/>
                <w:szCs w:val="22"/>
                <w:lang w:eastAsia="cs-CZ"/>
              </w:rPr>
              <w:lastRenderedPageBreak/>
              <w:t>výdavky projektu</w:t>
            </w:r>
            <w:r w:rsidRPr="00FE448B">
              <w:rPr>
                <w:rFonts w:ascii="Arial Narrow" w:hAnsi="Arial Narrow"/>
                <w:szCs w:val="22"/>
                <w:lang w:eastAsia="cs-CZ"/>
              </w:rPr>
              <w:t xml:space="preserve">, ktoré budú realizované dodávateľsky (uskutočnenie stavebných prác, dodanie tovaru, poskytnutie služieb). </w:t>
            </w:r>
          </w:p>
          <w:p w14:paraId="128B4109" w14:textId="77777777" w:rsidR="00D64432" w:rsidRPr="00FE448B" w:rsidRDefault="00D64432" w:rsidP="00D64432">
            <w:pPr>
              <w:spacing w:before="120" w:after="120"/>
              <w:jc w:val="both"/>
              <w:rPr>
                <w:rFonts w:ascii="Arial Narrow" w:hAnsi="Arial Narrow"/>
                <w:szCs w:val="22"/>
                <w:lang w:eastAsia="cs-CZ"/>
              </w:rPr>
            </w:pPr>
            <w:r w:rsidRPr="00FE448B">
              <w:rPr>
                <w:rFonts w:ascii="Arial Narrow" w:hAnsi="Arial Narrow"/>
                <w:szCs w:val="22"/>
                <w:lang w:eastAsia="cs-CZ"/>
              </w:rPr>
              <w:t xml:space="preserve">Žiadateľ </w:t>
            </w:r>
            <w:r w:rsidRPr="00FE448B">
              <w:rPr>
                <w:rFonts w:ascii="Arial Narrow" w:hAnsi="Arial Narrow"/>
                <w:szCs w:val="22"/>
                <w:u w:val="single"/>
                <w:lang w:eastAsia="cs-CZ"/>
              </w:rPr>
              <w:t>nie je povinný</w:t>
            </w:r>
            <w:r w:rsidRPr="00FE448B">
              <w:rPr>
                <w:rFonts w:ascii="Arial Narrow" w:hAnsi="Arial Narrow"/>
                <w:szCs w:val="22"/>
                <w:lang w:eastAsia="cs-CZ"/>
              </w:rPr>
              <w:t xml:space="preserve"> mať najneskôr ku dňu doplnenia chýbajúcich náležitostí ŽoNFP v rámci administratívneho overenia</w:t>
            </w:r>
            <w:r w:rsidRPr="00FE448B" w:rsidDel="001F05AE">
              <w:rPr>
                <w:rFonts w:ascii="Arial Narrow" w:hAnsi="Arial Narrow"/>
                <w:szCs w:val="22"/>
                <w:lang w:eastAsia="cs-CZ"/>
              </w:rPr>
              <w:t xml:space="preserve"> </w:t>
            </w:r>
            <w:r w:rsidRPr="00FE448B">
              <w:rPr>
                <w:rFonts w:ascii="Arial Narrow" w:hAnsi="Arial Narrow"/>
                <w:szCs w:val="22"/>
                <w:lang w:eastAsia="cs-CZ"/>
              </w:rPr>
              <w:t>vyhlásené verejné obstarávanie:</w:t>
            </w:r>
          </w:p>
          <w:p w14:paraId="034AB3F1" w14:textId="77777777" w:rsidR="00D64432" w:rsidRPr="00FE448B" w:rsidRDefault="00D64432" w:rsidP="00D64432">
            <w:pPr>
              <w:pStyle w:val="Odsekzoznamu"/>
              <w:numPr>
                <w:ilvl w:val="0"/>
                <w:numId w:val="52"/>
              </w:numPr>
              <w:spacing w:before="120" w:after="120"/>
              <w:ind w:left="459"/>
              <w:jc w:val="both"/>
              <w:rPr>
                <w:rFonts w:ascii="Arial Narrow" w:hAnsi="Arial Narrow"/>
                <w:lang w:eastAsia="cs-CZ"/>
              </w:rPr>
            </w:pPr>
            <w:r w:rsidRPr="00FE448B">
              <w:rPr>
                <w:rFonts w:ascii="Arial Narrow" w:hAnsi="Arial Narrow"/>
                <w:lang w:eastAsia="cs-CZ"/>
              </w:rPr>
              <w:t>na podlimitné zákazky na dodanie tovaru alebo poskytnutie služieb bežne dostupných na trhu, ktoré bude realizovať prostredníctvom elektronického trhoviska,</w:t>
            </w:r>
          </w:p>
          <w:p w14:paraId="63E5C478" w14:textId="4EF8845A" w:rsidR="00D64432" w:rsidRPr="00FE448B" w:rsidRDefault="00D64432" w:rsidP="00D64432">
            <w:pPr>
              <w:pStyle w:val="Odsekzoznamu"/>
              <w:numPr>
                <w:ilvl w:val="0"/>
                <w:numId w:val="52"/>
              </w:numPr>
              <w:spacing w:before="120" w:after="120"/>
              <w:ind w:left="459"/>
              <w:jc w:val="both"/>
              <w:rPr>
                <w:rFonts w:ascii="Arial Narrow" w:hAnsi="Arial Narrow"/>
                <w:lang w:eastAsia="cs-CZ"/>
              </w:rPr>
            </w:pPr>
            <w:r w:rsidRPr="00FE448B">
              <w:rPr>
                <w:rFonts w:ascii="Arial Narrow" w:hAnsi="Arial Narrow"/>
                <w:lang w:eastAsia="cs-CZ"/>
              </w:rPr>
              <w:t xml:space="preserve">na zákazky s nízkou hodnotou podľa </w:t>
            </w:r>
            <w:r w:rsidR="007157CA">
              <w:rPr>
                <w:rFonts w:ascii="Arial Narrow" w:hAnsi="Arial Narrow"/>
                <w:lang w:eastAsia="cs-CZ"/>
              </w:rPr>
              <w:t xml:space="preserve">§ </w:t>
            </w:r>
            <w:r w:rsidRPr="00FE448B">
              <w:rPr>
                <w:rFonts w:ascii="Arial Narrow" w:hAnsi="Arial Narrow"/>
                <w:lang w:eastAsia="cs-CZ"/>
              </w:rPr>
              <w:t>117 zákona č. 343/2015 Z. z. o verejnom obstarávaní a o zmene a doplnení niektorých zákonov v znení neskorších predpisov (ďalej len „zákon o verejnom obstarávaní“)</w:t>
            </w:r>
            <w:r w:rsidRPr="00FE448B">
              <w:rPr>
                <w:rStyle w:val="Odkaznapoznmkupodiarou"/>
                <w:rFonts w:ascii="Arial Narrow" w:hAnsi="Arial Narrow"/>
                <w:lang w:eastAsia="cs-CZ"/>
              </w:rPr>
              <w:footnoteReference w:id="23"/>
            </w:r>
            <w:r w:rsidRPr="00FE448B">
              <w:rPr>
                <w:rFonts w:ascii="Arial Narrow" w:hAnsi="Arial Narrow"/>
                <w:vertAlign w:val="superscript"/>
                <w:lang w:eastAsia="cs-CZ"/>
              </w:rPr>
              <w:t>,</w:t>
            </w:r>
            <w:r w:rsidRPr="00FE448B">
              <w:rPr>
                <w:rFonts w:ascii="Arial Narrow" w:hAnsi="Arial Narrow"/>
                <w:lang w:eastAsia="cs-CZ"/>
              </w:rPr>
              <w:t xml:space="preserve"> ,</w:t>
            </w:r>
          </w:p>
          <w:p w14:paraId="114424D6" w14:textId="77777777" w:rsidR="001310BF" w:rsidRPr="00EA55BE" w:rsidRDefault="00D64432" w:rsidP="00533C49">
            <w:pPr>
              <w:pStyle w:val="Odsekzoznamu"/>
              <w:numPr>
                <w:ilvl w:val="0"/>
                <w:numId w:val="52"/>
              </w:numPr>
              <w:spacing w:before="120" w:after="120"/>
              <w:ind w:left="459"/>
              <w:jc w:val="both"/>
              <w:rPr>
                <w:ins w:id="174" w:author="Autor"/>
                <w:rFonts w:ascii="Arial Narrow" w:hAnsi="Arial Narrow"/>
                <w:b/>
                <w:i/>
                <w:rPrChange w:id="175" w:author="Autor">
                  <w:rPr>
                    <w:ins w:id="176" w:author="Autor"/>
                    <w:rFonts w:ascii="Arial Narrow" w:hAnsi="Arial Narrow"/>
                    <w:lang w:eastAsia="cs-CZ"/>
                  </w:rPr>
                </w:rPrChange>
              </w:rPr>
            </w:pPr>
            <w:r w:rsidRPr="00FE448B">
              <w:rPr>
                <w:rFonts w:ascii="Arial Narrow" w:hAnsi="Arial Narrow"/>
                <w:lang w:eastAsia="cs-CZ"/>
              </w:rPr>
              <w:t>na zákazky, ktoré podliehajú výnimke v zmysle § 1 ods. 2 až 1</w:t>
            </w:r>
            <w:ins w:id="177" w:author="Autor">
              <w:r w:rsidR="00CB00EF">
                <w:rPr>
                  <w:rFonts w:ascii="Arial Narrow" w:hAnsi="Arial Narrow"/>
                  <w:lang w:eastAsia="cs-CZ"/>
                </w:rPr>
                <w:t>3</w:t>
              </w:r>
            </w:ins>
            <w:del w:id="178" w:author="Autor">
              <w:r w:rsidRPr="00FE448B" w:rsidDel="00CB00EF">
                <w:rPr>
                  <w:rFonts w:ascii="Arial Narrow" w:hAnsi="Arial Narrow"/>
                  <w:lang w:eastAsia="cs-CZ"/>
                </w:rPr>
                <w:delText>2</w:delText>
              </w:r>
            </w:del>
            <w:r w:rsidRPr="00FE448B">
              <w:rPr>
                <w:rFonts w:ascii="Arial Narrow" w:hAnsi="Arial Narrow"/>
                <w:lang w:eastAsia="cs-CZ"/>
              </w:rPr>
              <w:t xml:space="preserve"> zákona o verejnom obstarávaní.</w:t>
            </w:r>
          </w:p>
          <w:p w14:paraId="5EBC7A9E" w14:textId="5E9DAF01" w:rsidR="00EA55BE" w:rsidRPr="00EA55BE" w:rsidRDefault="00EA55BE" w:rsidP="00EA55BE">
            <w:pPr>
              <w:spacing w:before="120" w:after="120"/>
              <w:jc w:val="both"/>
              <w:rPr>
                <w:rFonts w:ascii="Arial Narrow" w:hAnsi="Arial Narrow"/>
                <w:b/>
                <w:i/>
              </w:rPr>
            </w:pPr>
            <w:ins w:id="179" w:author="Autor">
              <w:r w:rsidRPr="00E848B9">
                <w:rPr>
                  <w:rFonts w:ascii="Arial Narrow" w:hAnsi="Arial Narrow"/>
                  <w:szCs w:val="22"/>
                  <w:lang w:eastAsia="cs-CZ"/>
                </w:rPr>
                <w:t xml:space="preserve">Žiadateľ zároveň </w:t>
              </w:r>
              <w:r w:rsidRPr="00E848B9">
                <w:rPr>
                  <w:rFonts w:ascii="Arial Narrow" w:hAnsi="Arial Narrow"/>
                  <w:szCs w:val="22"/>
                  <w:u w:val="single"/>
                  <w:lang w:eastAsia="cs-CZ"/>
                </w:rPr>
                <w:t>nie je povinný</w:t>
              </w:r>
              <w:r w:rsidRPr="00E848B9">
                <w:rPr>
                  <w:rFonts w:ascii="Arial Narrow" w:hAnsi="Arial Narrow"/>
                  <w:szCs w:val="22"/>
                  <w:lang w:eastAsia="cs-CZ"/>
                </w:rPr>
                <w:t xml:space="preserve"> mať </w:t>
              </w:r>
              <w:r>
                <w:rPr>
                  <w:rFonts w:ascii="Arial Narrow" w:hAnsi="Arial Narrow"/>
                  <w:szCs w:val="22"/>
                  <w:lang w:eastAsia="cs-CZ"/>
                </w:rPr>
                <w:t>vyhlásené</w:t>
              </w:r>
              <w:r w:rsidRPr="00E848B9">
                <w:rPr>
                  <w:rFonts w:ascii="Arial Narrow" w:hAnsi="Arial Narrow"/>
                  <w:szCs w:val="22"/>
                  <w:lang w:eastAsia="cs-CZ"/>
                </w:rPr>
                <w:t xml:space="preserve"> VO na podporné aktivity projektu.</w:t>
              </w:r>
            </w:ins>
          </w:p>
        </w:tc>
      </w:tr>
      <w:tr w:rsidR="00EA2100" w:rsidRPr="00D24514" w14:paraId="4AFD20AE" w14:textId="77777777" w:rsidTr="00577C93">
        <w:tc>
          <w:tcPr>
            <w:tcW w:w="425" w:type="dxa"/>
            <w:tcBorders>
              <w:bottom w:val="single" w:sz="4" w:space="0" w:color="auto"/>
            </w:tcBorders>
            <w:shd w:val="clear" w:color="auto" w:fill="DBE5F1" w:themeFill="accent1" w:themeFillTint="33"/>
          </w:tcPr>
          <w:p w14:paraId="2D59A5E8" w14:textId="5980D67C" w:rsidR="00EA2100" w:rsidRPr="00D24514" w:rsidDel="00F60AC1" w:rsidRDefault="00D64432" w:rsidP="00EA2100">
            <w:pPr>
              <w:autoSpaceDE w:val="0"/>
              <w:autoSpaceDN w:val="0"/>
              <w:adjustRightInd w:val="0"/>
              <w:spacing w:before="120" w:after="120"/>
              <w:jc w:val="both"/>
              <w:rPr>
                <w:rFonts w:ascii="Arial Narrow" w:hAnsi="Arial Narrow" w:cs="Arial"/>
                <w:b/>
              </w:rPr>
            </w:pPr>
            <w:r>
              <w:rPr>
                <w:rFonts w:ascii="Arial Narrow" w:hAnsi="Arial Narrow" w:cs="Arial"/>
                <w:b/>
              </w:rPr>
              <w:lastRenderedPageBreak/>
              <w:t>2</w:t>
            </w:r>
            <w:ins w:id="180" w:author="Autor">
              <w:r w:rsidR="00B8608C">
                <w:rPr>
                  <w:rFonts w:ascii="Arial Narrow" w:hAnsi="Arial Narrow" w:cs="Arial"/>
                  <w:b/>
                </w:rPr>
                <w:t>0</w:t>
              </w:r>
            </w:ins>
            <w:del w:id="181" w:author="Autor">
              <w:r w:rsidR="00EA2100" w:rsidDel="00B8608C">
                <w:rPr>
                  <w:rFonts w:ascii="Arial Narrow" w:hAnsi="Arial Narrow" w:cs="Arial"/>
                  <w:b/>
                </w:rPr>
                <w:delText>1</w:delText>
              </w:r>
            </w:del>
          </w:p>
        </w:tc>
        <w:tc>
          <w:tcPr>
            <w:tcW w:w="3403" w:type="dxa"/>
            <w:tcBorders>
              <w:bottom w:val="single" w:sz="4" w:space="0" w:color="auto"/>
            </w:tcBorders>
            <w:shd w:val="clear" w:color="auto" w:fill="DBE5F1" w:themeFill="accent1" w:themeFillTint="33"/>
          </w:tcPr>
          <w:p w14:paraId="633E8B5F" w14:textId="1B9661BE" w:rsidR="00EA2100" w:rsidRPr="00D24514" w:rsidRDefault="00EA2100" w:rsidP="00A865DB">
            <w:pPr>
              <w:autoSpaceDE w:val="0"/>
              <w:autoSpaceDN w:val="0"/>
              <w:adjustRightInd w:val="0"/>
              <w:spacing w:before="120" w:after="120"/>
              <w:rPr>
                <w:rFonts w:ascii="Arial Narrow" w:hAnsi="Arial Narrow" w:cs="Arial"/>
                <w:b/>
              </w:rPr>
            </w:pPr>
            <w:r w:rsidRPr="00D24514">
              <w:rPr>
                <w:rFonts w:ascii="Arial Narrow" w:hAnsi="Arial Narrow" w:cs="Arial"/>
                <w:b/>
              </w:rPr>
              <w:t>Podmienka</w:t>
            </w:r>
            <w:ins w:id="182" w:author="Autor">
              <w:r w:rsidR="00A865DB">
                <w:rPr>
                  <w:rFonts w:ascii="Arial Narrow" w:hAnsi="Arial Narrow" w:cs="Arial"/>
                  <w:b/>
                </w:rPr>
                <w:t xml:space="preserve"> </w:t>
              </w:r>
            </w:ins>
            <w:del w:id="183" w:author="Autor">
              <w:r w:rsidRPr="00D24514" w:rsidDel="00A865DB">
                <w:rPr>
                  <w:rFonts w:ascii="Arial Narrow" w:hAnsi="Arial Narrow" w:cs="Arial"/>
                  <w:b/>
                </w:rPr>
                <w:delText>, že žiadateľ má</w:delText>
              </w:r>
            </w:del>
            <w:ins w:id="184" w:author="Autor">
              <w:r w:rsidR="00A865DB">
                <w:rPr>
                  <w:rFonts w:ascii="Arial Narrow" w:hAnsi="Arial Narrow" w:cs="Arial"/>
                  <w:b/>
                </w:rPr>
                <w:t>mať</w:t>
              </w:r>
              <w:r w:rsidR="00FD0803">
                <w:rPr>
                  <w:rFonts w:ascii="Arial Narrow" w:hAnsi="Arial Narrow" w:cs="Arial"/>
                  <w:b/>
                </w:rPr>
                <w:t xml:space="preserve"> </w:t>
              </w:r>
            </w:ins>
            <w:del w:id="185" w:author="Autor">
              <w:r w:rsidRPr="00D24514" w:rsidDel="00A865DB">
                <w:rPr>
                  <w:rFonts w:ascii="Arial Narrow" w:hAnsi="Arial Narrow" w:cs="Arial"/>
                  <w:b/>
                </w:rPr>
                <w:delText xml:space="preserve"> </w:delText>
              </w:r>
            </w:del>
            <w:r w:rsidRPr="00D24514">
              <w:rPr>
                <w:rFonts w:ascii="Arial Narrow" w:hAnsi="Arial Narrow" w:cs="Arial"/>
                <w:b/>
              </w:rPr>
              <w:t xml:space="preserve">vysporiadané majetkovo-právne vzťahy </w:t>
            </w:r>
            <w:r>
              <w:rPr>
                <w:rFonts w:ascii="Arial Narrow" w:hAnsi="Arial Narrow" w:cs="Arial"/>
                <w:b/>
              </w:rPr>
              <w:t>a povolenia na realizáciu aktivít projektu</w:t>
            </w:r>
          </w:p>
        </w:tc>
        <w:tc>
          <w:tcPr>
            <w:tcW w:w="6945" w:type="dxa"/>
          </w:tcPr>
          <w:p w14:paraId="40B8156D" w14:textId="77777777" w:rsidR="00EA2100" w:rsidRPr="00394463" w:rsidRDefault="00EA2100" w:rsidP="00EA2100">
            <w:pPr>
              <w:pStyle w:val="StylStyl1"/>
              <w:spacing w:before="120" w:after="120"/>
              <w:rPr>
                <w:rFonts w:ascii="Arial Narrow" w:hAnsi="Arial Narrow"/>
                <w:b w:val="0"/>
                <w:i w:val="0"/>
                <w:spacing w:val="0"/>
                <w:sz w:val="22"/>
                <w:lang w:eastAsia="en-US"/>
              </w:rPr>
            </w:pPr>
            <w:r w:rsidRPr="00394463">
              <w:rPr>
                <w:rFonts w:ascii="Arial Narrow" w:hAnsi="Arial Narrow"/>
                <w:i w:val="0"/>
                <w:spacing w:val="0"/>
                <w:sz w:val="22"/>
                <w:lang w:eastAsia="en-US"/>
              </w:rPr>
              <w:t>Podmienka mať vysporiadané majetkovo-právne vzťahy</w:t>
            </w:r>
            <w:r w:rsidRPr="00394463">
              <w:rPr>
                <w:rFonts w:ascii="Arial Narrow" w:hAnsi="Arial Narrow"/>
                <w:b w:val="0"/>
                <w:i w:val="0"/>
                <w:spacing w:val="0"/>
                <w:sz w:val="22"/>
                <w:lang w:eastAsia="en-US"/>
              </w:rPr>
              <w:t>:</w:t>
            </w:r>
          </w:p>
          <w:p w14:paraId="711AC352" w14:textId="77777777" w:rsidR="00EA2100" w:rsidRPr="00394463" w:rsidRDefault="00EA2100" w:rsidP="00EA2100">
            <w:pPr>
              <w:pStyle w:val="StylStyl1"/>
              <w:spacing w:before="120" w:after="120"/>
              <w:rPr>
                <w:rFonts w:ascii="Arial Narrow" w:hAnsi="Arial Narrow"/>
                <w:b w:val="0"/>
                <w:i w:val="0"/>
                <w:spacing w:val="0"/>
                <w:sz w:val="22"/>
                <w:lang w:eastAsia="en-US"/>
              </w:rPr>
            </w:pPr>
            <w:r w:rsidRPr="00394463">
              <w:rPr>
                <w:rFonts w:ascii="Arial Narrow" w:hAnsi="Arial Narrow"/>
                <w:b w:val="0"/>
                <w:i w:val="0"/>
                <w:spacing w:val="0"/>
                <w:sz w:val="22"/>
                <w:lang w:eastAsia="en-US"/>
              </w:rPr>
              <w:t>Žiadateľ je povinný mať vysporiadané majetkovo-právne vzťahy vo vzťahu k nehnuteľnostiam/hnuteľným veciam, na ktorých bude dochádzať k realizácii aktivít projektu.</w:t>
            </w:r>
          </w:p>
          <w:p w14:paraId="2AC420FE" w14:textId="77777777" w:rsidR="00EA2100" w:rsidRPr="00394463" w:rsidRDefault="00EA2100" w:rsidP="00EA2100">
            <w:pPr>
              <w:pStyle w:val="StylStyl1"/>
              <w:spacing w:before="120" w:after="120"/>
              <w:rPr>
                <w:rFonts w:ascii="Arial Narrow" w:hAnsi="Arial Narrow"/>
                <w:i w:val="0"/>
                <w:spacing w:val="0"/>
                <w:sz w:val="22"/>
                <w:lang w:eastAsia="en-US"/>
              </w:rPr>
            </w:pPr>
            <w:r w:rsidRPr="00394463">
              <w:rPr>
                <w:rFonts w:ascii="Arial Narrow" w:hAnsi="Arial Narrow"/>
                <w:i w:val="0"/>
                <w:spacing w:val="0"/>
                <w:sz w:val="22"/>
                <w:lang w:eastAsia="en-US"/>
              </w:rPr>
              <w:t>Podmienka mať povolenie na realizáciu aktivít projektu:</w:t>
            </w:r>
          </w:p>
          <w:p w14:paraId="7175B066" w14:textId="41328205" w:rsidR="00EA2100" w:rsidRPr="00394463" w:rsidRDefault="00EA2100" w:rsidP="00EA2100">
            <w:pPr>
              <w:pStyle w:val="StylStyl1"/>
              <w:spacing w:before="120" w:after="120"/>
              <w:rPr>
                <w:rFonts w:ascii="Arial Narrow" w:hAnsi="Arial Narrow"/>
                <w:i w:val="0"/>
                <w:spacing w:val="0"/>
                <w:sz w:val="22"/>
                <w:lang w:eastAsia="en-US"/>
              </w:rPr>
            </w:pPr>
            <w:r w:rsidRPr="00394463">
              <w:rPr>
                <w:rFonts w:ascii="Arial Narrow" w:hAnsi="Arial Narrow"/>
                <w:b w:val="0"/>
                <w:i w:val="0"/>
                <w:spacing w:val="0"/>
                <w:sz w:val="22"/>
                <w:lang w:eastAsia="en-US"/>
              </w:rPr>
              <w:t>Ak v rámci realizácie projektu bude dochádzať aj k realizácii stavieb, resp. objektov podliehajúcich osobitnému povoľovaciemu konaniu</w:t>
            </w:r>
            <w:r w:rsidRPr="00394463">
              <w:rPr>
                <w:rStyle w:val="Odkaznapoznmkupodiarou"/>
                <w:rFonts w:ascii="Arial Narrow" w:hAnsi="Arial Narrow"/>
                <w:b w:val="0"/>
                <w:i w:val="0"/>
                <w:spacing w:val="0"/>
                <w:sz w:val="22"/>
                <w:lang w:eastAsia="en-US"/>
              </w:rPr>
              <w:footnoteReference w:id="24"/>
            </w:r>
            <w:r w:rsidRPr="00394463">
              <w:rPr>
                <w:rFonts w:ascii="Arial Narrow" w:hAnsi="Arial Narrow"/>
                <w:b w:val="0"/>
                <w:i w:val="0"/>
                <w:spacing w:val="0"/>
                <w:sz w:val="22"/>
                <w:lang w:eastAsia="en-US"/>
              </w:rPr>
              <w:t xml:space="preserve">, žiadateľ je povinný disponovať právoplatným povolením na realizáciu projektu vydaným príslušným povoľovacím orgánom (napr. stavebné povolenie, ohlásenie drobnej stavby), vrátane príslušnej projektovej dokumentácie.  </w:t>
            </w:r>
          </w:p>
        </w:tc>
      </w:tr>
      <w:tr w:rsidR="001310BF" w:rsidRPr="00D24514" w14:paraId="34B203DC" w14:textId="77777777" w:rsidTr="00577C93">
        <w:tc>
          <w:tcPr>
            <w:tcW w:w="425" w:type="dxa"/>
            <w:tcBorders>
              <w:bottom w:val="single" w:sz="4" w:space="0" w:color="auto"/>
            </w:tcBorders>
            <w:shd w:val="clear" w:color="auto" w:fill="DBE5F1" w:themeFill="accent1" w:themeFillTint="33"/>
          </w:tcPr>
          <w:p w14:paraId="70F187A7" w14:textId="3EB12791" w:rsidR="001310BF" w:rsidRPr="00D64665" w:rsidRDefault="00497D17" w:rsidP="00D64432">
            <w:pPr>
              <w:autoSpaceDE w:val="0"/>
              <w:autoSpaceDN w:val="0"/>
              <w:adjustRightInd w:val="0"/>
              <w:spacing w:before="120" w:after="120"/>
              <w:jc w:val="both"/>
              <w:rPr>
                <w:rFonts w:ascii="Arial Narrow" w:hAnsi="Arial Narrow" w:cs="Arial"/>
                <w:b/>
              </w:rPr>
            </w:pPr>
            <w:r>
              <w:rPr>
                <w:rFonts w:ascii="Arial Narrow" w:hAnsi="Arial Narrow" w:cs="Arial"/>
                <w:b/>
              </w:rPr>
              <w:t>2</w:t>
            </w:r>
            <w:ins w:id="186" w:author="Autor">
              <w:r w:rsidR="00B8608C">
                <w:rPr>
                  <w:rFonts w:ascii="Arial Narrow" w:hAnsi="Arial Narrow" w:cs="Arial"/>
                  <w:b/>
                </w:rPr>
                <w:t>1</w:t>
              </w:r>
            </w:ins>
            <w:del w:id="187" w:author="Autor">
              <w:r w:rsidR="00D64432" w:rsidDel="00B8608C">
                <w:rPr>
                  <w:rFonts w:ascii="Arial Narrow" w:hAnsi="Arial Narrow" w:cs="Arial"/>
                  <w:b/>
                </w:rPr>
                <w:delText>2</w:delText>
              </w:r>
            </w:del>
          </w:p>
        </w:tc>
        <w:tc>
          <w:tcPr>
            <w:tcW w:w="3403" w:type="dxa"/>
            <w:tcBorders>
              <w:bottom w:val="single" w:sz="4" w:space="0" w:color="auto"/>
            </w:tcBorders>
            <w:shd w:val="clear" w:color="auto" w:fill="DBE5F1" w:themeFill="accent1" w:themeFillTint="33"/>
          </w:tcPr>
          <w:p w14:paraId="7CEE01FB" w14:textId="1B2729D5" w:rsidR="001310BF" w:rsidRPr="00D315EA" w:rsidRDefault="00A865DB" w:rsidP="00E85128">
            <w:pPr>
              <w:autoSpaceDE w:val="0"/>
              <w:autoSpaceDN w:val="0"/>
              <w:adjustRightInd w:val="0"/>
              <w:spacing w:before="120" w:after="120"/>
              <w:rPr>
                <w:rFonts w:ascii="Arial Narrow" w:hAnsi="Arial Narrow" w:cs="Arial"/>
                <w:b/>
              </w:rPr>
            </w:pPr>
            <w:ins w:id="188" w:author="Autor">
              <w:r>
                <w:rPr>
                  <w:rFonts w:ascii="Arial Narrow" w:hAnsi="Arial Narrow" w:cs="Arial"/>
                  <w:b/>
                </w:rPr>
                <w:t>O</w:t>
              </w:r>
            </w:ins>
            <w:del w:id="189" w:author="Autor">
              <w:r w:rsidR="001310BF" w:rsidRPr="00D315EA" w:rsidDel="00A865DB">
                <w:rPr>
                  <w:rFonts w:ascii="Arial Narrow" w:hAnsi="Arial Narrow" w:cs="Arial"/>
                  <w:b/>
                </w:rPr>
                <w:delText>Podmienka o</w:delText>
              </w:r>
            </w:del>
            <w:r w:rsidR="001310BF" w:rsidRPr="00D315EA">
              <w:rPr>
                <w:rFonts w:ascii="Arial Narrow" w:hAnsi="Arial Narrow" w:cs="Arial"/>
                <w:b/>
              </w:rPr>
              <w:t>právnenos</w:t>
            </w:r>
            <w:ins w:id="190" w:author="Autor">
              <w:r>
                <w:rPr>
                  <w:rFonts w:ascii="Arial Narrow" w:hAnsi="Arial Narrow" w:cs="Arial"/>
                  <w:b/>
                </w:rPr>
                <w:t>ť</w:t>
              </w:r>
            </w:ins>
            <w:del w:id="191" w:author="Autor">
              <w:r w:rsidR="001310BF" w:rsidRPr="00D315EA" w:rsidDel="00A865DB">
                <w:rPr>
                  <w:rFonts w:ascii="Arial Narrow" w:hAnsi="Arial Narrow" w:cs="Arial"/>
                  <w:b/>
                </w:rPr>
                <w:delText>ti</w:delText>
              </w:r>
            </w:del>
            <w:r w:rsidR="001310BF" w:rsidRPr="00D315EA">
              <w:rPr>
                <w:rFonts w:ascii="Arial Narrow" w:hAnsi="Arial Narrow" w:cs="Arial"/>
                <w:b/>
              </w:rPr>
              <w:t xml:space="preserve"> z</w:t>
            </w:r>
            <w:del w:id="192" w:author="Autor">
              <w:r w:rsidR="001310BF" w:rsidRPr="00D315EA" w:rsidDel="00A865DB">
                <w:rPr>
                  <w:rFonts w:ascii="Arial Narrow" w:hAnsi="Arial Narrow" w:cs="Arial"/>
                  <w:b/>
                </w:rPr>
                <w:delText xml:space="preserve"> </w:delText>
              </w:r>
            </w:del>
            <w:ins w:id="193" w:author="Autor">
              <w:r>
                <w:rPr>
                  <w:rFonts w:ascii="Arial Narrow" w:hAnsi="Arial Narrow" w:cs="Arial"/>
                  <w:b/>
                </w:rPr>
                <w:t> </w:t>
              </w:r>
            </w:ins>
            <w:r w:rsidR="001310BF" w:rsidRPr="00D315EA">
              <w:rPr>
                <w:rFonts w:ascii="Arial Narrow" w:hAnsi="Arial Narrow" w:cs="Arial"/>
                <w:b/>
              </w:rPr>
              <w:t>hľadiska</w:t>
            </w:r>
            <w:ins w:id="194" w:author="Autor">
              <w:r>
                <w:rPr>
                  <w:rFonts w:ascii="Arial Narrow" w:hAnsi="Arial Narrow" w:cs="Arial"/>
                  <w:b/>
                </w:rPr>
                <w:t xml:space="preserve"> preukázania súladu</w:t>
              </w:r>
            </w:ins>
            <w:r w:rsidR="001310BF" w:rsidRPr="00D315EA">
              <w:rPr>
                <w:rFonts w:ascii="Arial Narrow" w:hAnsi="Arial Narrow" w:cs="Arial"/>
                <w:b/>
              </w:rPr>
              <w:t xml:space="preserve"> </w:t>
            </w:r>
            <w:ins w:id="195" w:author="Autor">
              <w:r>
                <w:rPr>
                  <w:rFonts w:ascii="Arial Narrow" w:hAnsi="Arial Narrow" w:cs="Arial"/>
                  <w:b/>
                </w:rPr>
                <w:t>s</w:t>
              </w:r>
              <w:r w:rsidR="00FD0803">
                <w:rPr>
                  <w:rFonts w:ascii="Arial Narrow" w:hAnsi="Arial Narrow" w:cs="Arial"/>
                  <w:b/>
                </w:rPr>
                <w:t xml:space="preserve"> </w:t>
              </w:r>
            </w:ins>
            <w:del w:id="196" w:author="Autor">
              <w:r w:rsidR="001310BF" w:rsidRPr="00D315EA" w:rsidDel="00A865DB">
                <w:rPr>
                  <w:rFonts w:ascii="Arial Narrow" w:hAnsi="Arial Narrow" w:cs="Arial"/>
                  <w:b/>
                </w:rPr>
                <w:delText xml:space="preserve">plnenia </w:delText>
              </w:r>
            </w:del>
            <w:r w:rsidR="001310BF" w:rsidRPr="00D315EA">
              <w:rPr>
                <w:rFonts w:ascii="Arial Narrow" w:hAnsi="Arial Narrow" w:cs="Arial"/>
                <w:b/>
              </w:rPr>
              <w:t>požiadav</w:t>
            </w:r>
            <w:ins w:id="197" w:author="Autor">
              <w:r w:rsidR="00FD0803">
                <w:rPr>
                  <w:rFonts w:ascii="Arial Narrow" w:hAnsi="Arial Narrow" w:cs="Arial"/>
                  <w:b/>
                </w:rPr>
                <w:t>kami</w:t>
              </w:r>
            </w:ins>
            <w:del w:id="198" w:author="Autor">
              <w:r w:rsidR="001310BF" w:rsidRPr="00D315EA" w:rsidDel="00A865DB">
                <w:rPr>
                  <w:rFonts w:ascii="Arial Narrow" w:hAnsi="Arial Narrow" w:cs="Arial"/>
                  <w:b/>
                </w:rPr>
                <w:delText>iek</w:delText>
              </w:r>
            </w:del>
            <w:r w:rsidR="001310BF" w:rsidRPr="00D315EA">
              <w:rPr>
                <w:rFonts w:ascii="Arial Narrow" w:hAnsi="Arial Narrow" w:cs="Arial"/>
                <w:b/>
              </w:rPr>
              <w:t xml:space="preserve"> v oblasti posudzovania vplyvov</w:t>
            </w:r>
            <w:ins w:id="199" w:author="Autor">
              <w:r w:rsidR="00FD0803" w:rsidRPr="00FD0803">
                <w:rPr>
                  <w:sz w:val="20"/>
                  <w:lang w:eastAsia="sk-SK"/>
                </w:rPr>
                <w:t xml:space="preserve"> </w:t>
              </w:r>
              <w:r w:rsidR="00FD0803" w:rsidRPr="00FD0803">
                <w:rPr>
                  <w:rFonts w:ascii="Arial Narrow" w:hAnsi="Arial Narrow" w:cs="Arial"/>
                  <w:b/>
                </w:rPr>
                <w:t>navrhovanej činnosti</w:t>
              </w:r>
            </w:ins>
            <w:r w:rsidR="001310BF" w:rsidRPr="00D315EA">
              <w:rPr>
                <w:rFonts w:ascii="Arial Narrow" w:hAnsi="Arial Narrow" w:cs="Arial"/>
                <w:b/>
              </w:rPr>
              <w:t xml:space="preserve"> na životné prostredie </w:t>
            </w:r>
          </w:p>
          <w:p w14:paraId="51CF052D" w14:textId="77777777" w:rsidR="001310BF" w:rsidRPr="00D315EA" w:rsidRDefault="001310BF">
            <w:pPr>
              <w:pStyle w:val="Default"/>
              <w:spacing w:before="120" w:after="120"/>
            </w:pPr>
          </w:p>
        </w:tc>
        <w:tc>
          <w:tcPr>
            <w:tcW w:w="6945" w:type="dxa"/>
          </w:tcPr>
          <w:p w14:paraId="0E066718" w14:textId="0DD37453" w:rsidR="001310BF" w:rsidRPr="00D64665" w:rsidRDefault="001310BF">
            <w:pPr>
              <w:autoSpaceDE w:val="0"/>
              <w:autoSpaceDN w:val="0"/>
              <w:adjustRightInd w:val="0"/>
              <w:spacing w:before="120" w:after="120"/>
              <w:jc w:val="both"/>
              <w:rPr>
                <w:rFonts w:ascii="Arial Narrow" w:hAnsi="Arial Narrow"/>
              </w:rPr>
            </w:pPr>
            <w:r w:rsidRPr="00D315EA">
              <w:rPr>
                <w:rFonts w:ascii="Arial Narrow" w:hAnsi="Arial Narrow"/>
              </w:rPr>
              <w:t>Projekt, ktorý je predmetom ŽoNFP</w:t>
            </w:r>
            <w:r w:rsidR="00223BE1">
              <w:rPr>
                <w:rFonts w:ascii="Arial Narrow" w:hAnsi="Arial Narrow"/>
              </w:rPr>
              <w:t>,</w:t>
            </w:r>
            <w:r w:rsidRPr="00D315EA">
              <w:rPr>
                <w:rFonts w:ascii="Arial Narrow" w:hAnsi="Arial Narrow"/>
              </w:rPr>
              <w:t xml:space="preserve"> musí byť z hľadiska navrhovanej činnosti v súlade s požiadavkami v oblasti posudzovania vplyvov navrhovanej činnosti v súlade so zákonom o posudzovaní vplyvov</w:t>
            </w:r>
            <w:r w:rsidRPr="00D64665">
              <w:rPr>
                <w:rStyle w:val="Odkaznapoznmkupodiarou"/>
                <w:rFonts w:ascii="Arial Narrow" w:hAnsi="Arial Narrow"/>
              </w:rPr>
              <w:footnoteReference w:id="25"/>
            </w:r>
            <w:r w:rsidRPr="00D64665">
              <w:rPr>
                <w:rFonts w:ascii="Arial Narrow" w:hAnsi="Arial Narrow"/>
              </w:rPr>
              <w:t xml:space="preserve">. </w:t>
            </w:r>
          </w:p>
          <w:p w14:paraId="5C675F3E" w14:textId="77777777" w:rsidR="001310BF" w:rsidRDefault="001310BF" w:rsidP="004779BF">
            <w:pPr>
              <w:autoSpaceDE w:val="0"/>
              <w:autoSpaceDN w:val="0"/>
              <w:adjustRightInd w:val="0"/>
              <w:spacing w:before="120" w:after="120"/>
              <w:jc w:val="both"/>
              <w:rPr>
                <w:rFonts w:ascii="Arial Narrow" w:hAnsi="Arial Narrow"/>
              </w:rPr>
            </w:pPr>
            <w:r w:rsidRPr="00D315EA">
              <w:rPr>
                <w:rFonts w:ascii="Arial Narrow" w:hAnsi="Arial Narrow"/>
              </w:rPr>
              <w:t>V prípade, ak v rámci navrhovanej činnosti došlo k zmene, zmena navrhovanej činnosti musí byť rovnako v súlade s požiadavkami v oblasti posudzovania vplyvu navrhovanej činnosti v súlade so zákonom o posudzovaní vplyvov.</w:t>
            </w:r>
          </w:p>
          <w:p w14:paraId="6FA1FE9F" w14:textId="04BDBF58" w:rsidR="006E0691" w:rsidRPr="00D315EA" w:rsidRDefault="006E0691" w:rsidP="004779BF">
            <w:pPr>
              <w:autoSpaceDE w:val="0"/>
              <w:autoSpaceDN w:val="0"/>
              <w:adjustRightInd w:val="0"/>
              <w:spacing w:before="120" w:after="120"/>
              <w:jc w:val="both"/>
              <w:rPr>
                <w:rFonts w:ascii="Arial Narrow" w:hAnsi="Arial Narrow"/>
              </w:rPr>
            </w:pPr>
            <w:r w:rsidRPr="005668B9">
              <w:rPr>
                <w:rFonts w:ascii="Arial Narrow" w:hAnsi="Arial Narrow"/>
                <w:szCs w:val="22"/>
              </w:rPr>
              <w:t>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 ak sa takéto povolenie na realizáciu projektu vyžaduje.</w:t>
            </w:r>
          </w:p>
        </w:tc>
      </w:tr>
      <w:tr w:rsidR="001310BF" w:rsidRPr="00D24514" w14:paraId="605A4945" w14:textId="77777777" w:rsidTr="00577C93">
        <w:tc>
          <w:tcPr>
            <w:tcW w:w="425" w:type="dxa"/>
            <w:tcBorders>
              <w:bottom w:val="single" w:sz="4" w:space="0" w:color="auto"/>
            </w:tcBorders>
            <w:shd w:val="clear" w:color="auto" w:fill="DBE5F1" w:themeFill="accent1" w:themeFillTint="33"/>
          </w:tcPr>
          <w:p w14:paraId="2C4AF08E" w14:textId="2D47BB52" w:rsidR="001310BF" w:rsidRPr="00D64665" w:rsidRDefault="00C85E65" w:rsidP="00F60AC1">
            <w:pPr>
              <w:autoSpaceDE w:val="0"/>
              <w:autoSpaceDN w:val="0"/>
              <w:adjustRightInd w:val="0"/>
              <w:spacing w:before="120" w:after="120"/>
              <w:jc w:val="both"/>
              <w:rPr>
                <w:rFonts w:ascii="Arial Narrow" w:hAnsi="Arial Narrow" w:cs="Arial"/>
                <w:b/>
              </w:rPr>
            </w:pPr>
            <w:r>
              <w:rPr>
                <w:rFonts w:ascii="Arial Narrow" w:hAnsi="Arial Narrow" w:cs="Arial"/>
                <w:b/>
              </w:rPr>
              <w:t>2</w:t>
            </w:r>
            <w:ins w:id="200" w:author="Autor">
              <w:r w:rsidR="00B8608C">
                <w:rPr>
                  <w:rFonts w:ascii="Arial Narrow" w:hAnsi="Arial Narrow" w:cs="Arial"/>
                  <w:b/>
                </w:rPr>
                <w:t>2</w:t>
              </w:r>
            </w:ins>
            <w:del w:id="201" w:author="Autor">
              <w:r w:rsidR="00EA2100" w:rsidDel="00B8608C">
                <w:rPr>
                  <w:rFonts w:ascii="Arial Narrow" w:hAnsi="Arial Narrow" w:cs="Arial"/>
                  <w:b/>
                </w:rPr>
                <w:delText>3</w:delText>
              </w:r>
            </w:del>
          </w:p>
        </w:tc>
        <w:tc>
          <w:tcPr>
            <w:tcW w:w="3403" w:type="dxa"/>
            <w:tcBorders>
              <w:bottom w:val="single" w:sz="4" w:space="0" w:color="auto"/>
            </w:tcBorders>
            <w:shd w:val="clear" w:color="auto" w:fill="DBE5F1" w:themeFill="accent1" w:themeFillTint="33"/>
          </w:tcPr>
          <w:p w14:paraId="51FB4510" w14:textId="60487762" w:rsidR="001310BF" w:rsidRPr="00D315EA" w:rsidRDefault="00FD0803" w:rsidP="00E85128">
            <w:pPr>
              <w:autoSpaceDE w:val="0"/>
              <w:autoSpaceDN w:val="0"/>
              <w:adjustRightInd w:val="0"/>
              <w:spacing w:before="120" w:after="120"/>
              <w:rPr>
                <w:rFonts w:ascii="Arial Narrow" w:hAnsi="Arial Narrow" w:cs="Arial"/>
                <w:b/>
              </w:rPr>
            </w:pPr>
            <w:ins w:id="202" w:author="Autor">
              <w:r>
                <w:rPr>
                  <w:rFonts w:ascii="Arial Narrow" w:hAnsi="Arial Narrow" w:cs="Arial"/>
                  <w:b/>
                </w:rPr>
                <w:t>O</w:t>
              </w:r>
            </w:ins>
            <w:del w:id="203" w:author="Autor">
              <w:r w:rsidR="001310BF" w:rsidRPr="00D64665" w:rsidDel="00FD0803">
                <w:rPr>
                  <w:rFonts w:ascii="Arial Narrow" w:hAnsi="Arial Narrow" w:cs="Arial"/>
                  <w:b/>
                </w:rPr>
                <w:delText>Podmienka o</w:delText>
              </w:r>
            </w:del>
            <w:r w:rsidR="001310BF" w:rsidRPr="00D64665">
              <w:rPr>
                <w:rFonts w:ascii="Arial Narrow" w:hAnsi="Arial Narrow" w:cs="Arial"/>
                <w:b/>
              </w:rPr>
              <w:t>právnenos</w:t>
            </w:r>
            <w:ins w:id="204" w:author="Autor">
              <w:r>
                <w:rPr>
                  <w:rFonts w:ascii="Arial Narrow" w:hAnsi="Arial Narrow" w:cs="Arial"/>
                  <w:b/>
                </w:rPr>
                <w:t>ť</w:t>
              </w:r>
            </w:ins>
            <w:del w:id="205" w:author="Autor">
              <w:r w:rsidR="001310BF" w:rsidRPr="00D64665" w:rsidDel="00FD0803">
                <w:rPr>
                  <w:rFonts w:ascii="Arial Narrow" w:hAnsi="Arial Narrow" w:cs="Arial"/>
                  <w:b/>
                </w:rPr>
                <w:delText>ti</w:delText>
              </w:r>
            </w:del>
            <w:r w:rsidR="001310BF" w:rsidRPr="00D64665">
              <w:rPr>
                <w:rFonts w:ascii="Arial Narrow" w:hAnsi="Arial Narrow" w:cs="Arial"/>
                <w:b/>
              </w:rPr>
              <w:t xml:space="preserve"> z hľadiska preukázania súladu s požiadavkami v oblasti dopadu plánov a projektov na územia sústavy NATURA 2000 </w:t>
            </w:r>
          </w:p>
        </w:tc>
        <w:tc>
          <w:tcPr>
            <w:tcW w:w="6945" w:type="dxa"/>
          </w:tcPr>
          <w:p w14:paraId="2F95499C" w14:textId="04223D38" w:rsidR="001310BF" w:rsidRPr="00D315EA" w:rsidRDefault="001310BF">
            <w:pPr>
              <w:pStyle w:val="Default"/>
              <w:spacing w:before="120" w:after="120"/>
              <w:jc w:val="both"/>
              <w:rPr>
                <w:rFonts w:ascii="Arial Narrow" w:hAnsi="Arial Narrow" w:cs="Times New Roman"/>
                <w:color w:val="auto"/>
                <w:sz w:val="22"/>
                <w:szCs w:val="20"/>
                <w:lang w:eastAsia="en-US"/>
              </w:rPr>
            </w:pPr>
            <w:r w:rsidRPr="00D315EA">
              <w:rPr>
                <w:rFonts w:ascii="Arial Narrow" w:hAnsi="Arial Narrow" w:cs="Times New Roman"/>
                <w:color w:val="auto"/>
                <w:sz w:val="22"/>
                <w:szCs w:val="20"/>
                <w:lang w:eastAsia="en-US"/>
              </w:rPr>
              <w:t>Projekt, ktorý je predmetom ŽoNFP</w:t>
            </w:r>
            <w:r w:rsidR="00223BE1">
              <w:rPr>
                <w:rFonts w:ascii="Arial Narrow" w:hAnsi="Arial Narrow" w:cs="Times New Roman"/>
                <w:color w:val="auto"/>
                <w:sz w:val="22"/>
                <w:szCs w:val="20"/>
                <w:lang w:eastAsia="en-US"/>
              </w:rPr>
              <w:t>,</w:t>
            </w:r>
            <w:r w:rsidRPr="00D315EA">
              <w:rPr>
                <w:rFonts w:ascii="Arial Narrow" w:hAnsi="Arial Narrow" w:cs="Times New Roman"/>
                <w:color w:val="auto"/>
                <w:sz w:val="22"/>
                <w:szCs w:val="20"/>
                <w:lang w:eastAsia="en-US"/>
              </w:rPr>
              <w:t xml:space="preserve"> nesmie mať pravdepodobne významný nepriaznivý vplyv na územia sústavy NATURA 2000.</w:t>
            </w:r>
          </w:p>
          <w:p w14:paraId="0D35B480" w14:textId="77777777" w:rsidR="001310BF" w:rsidRPr="00D315EA" w:rsidRDefault="001310BF">
            <w:pPr>
              <w:pStyle w:val="Default"/>
              <w:spacing w:before="120" w:after="120"/>
              <w:jc w:val="both"/>
              <w:rPr>
                <w:sz w:val="20"/>
                <w:szCs w:val="20"/>
              </w:rPr>
            </w:pPr>
          </w:p>
        </w:tc>
      </w:tr>
      <w:tr w:rsidR="001310BF" w:rsidRPr="00D24514" w14:paraId="6C142109" w14:textId="77777777" w:rsidTr="00577C93">
        <w:tc>
          <w:tcPr>
            <w:tcW w:w="425" w:type="dxa"/>
            <w:shd w:val="clear" w:color="auto" w:fill="DBE5F1" w:themeFill="accent1" w:themeFillTint="33"/>
          </w:tcPr>
          <w:p w14:paraId="02B9D3CE" w14:textId="33EA03DE" w:rsidR="001310BF" w:rsidRPr="00D24514" w:rsidRDefault="001310BF" w:rsidP="00F60AC1">
            <w:pPr>
              <w:autoSpaceDE w:val="0"/>
              <w:autoSpaceDN w:val="0"/>
              <w:adjustRightInd w:val="0"/>
              <w:spacing w:before="120" w:after="120"/>
              <w:jc w:val="both"/>
              <w:rPr>
                <w:rFonts w:ascii="Arial Narrow" w:hAnsi="Arial Narrow" w:cs="Arial"/>
                <w:b/>
              </w:rPr>
            </w:pPr>
            <w:r w:rsidRPr="00D24514">
              <w:rPr>
                <w:rFonts w:ascii="Arial Narrow" w:hAnsi="Arial Narrow" w:cs="Arial"/>
                <w:b/>
              </w:rPr>
              <w:t>2</w:t>
            </w:r>
            <w:ins w:id="206" w:author="Autor">
              <w:r w:rsidR="00B8608C">
                <w:rPr>
                  <w:rFonts w:ascii="Arial Narrow" w:hAnsi="Arial Narrow" w:cs="Arial"/>
                  <w:b/>
                </w:rPr>
                <w:t>3</w:t>
              </w:r>
            </w:ins>
            <w:del w:id="207" w:author="Autor">
              <w:r w:rsidR="00EA2100" w:rsidDel="00B8608C">
                <w:rPr>
                  <w:rFonts w:ascii="Arial Narrow" w:hAnsi="Arial Narrow" w:cs="Arial"/>
                  <w:b/>
                </w:rPr>
                <w:delText>4</w:delText>
              </w:r>
            </w:del>
          </w:p>
        </w:tc>
        <w:tc>
          <w:tcPr>
            <w:tcW w:w="3403" w:type="dxa"/>
            <w:shd w:val="clear" w:color="auto" w:fill="DBE5F1" w:themeFill="accent1" w:themeFillTint="33"/>
          </w:tcPr>
          <w:p w14:paraId="2DFF435A" w14:textId="77777777" w:rsidR="001310BF" w:rsidRPr="00D24514" w:rsidRDefault="001310BF" w:rsidP="00E85128">
            <w:pPr>
              <w:autoSpaceDE w:val="0"/>
              <w:autoSpaceDN w:val="0"/>
              <w:adjustRightInd w:val="0"/>
              <w:spacing w:before="120" w:after="120"/>
              <w:rPr>
                <w:rFonts w:ascii="Arial Narrow" w:hAnsi="Arial Narrow" w:cs="Arial"/>
                <w:b/>
              </w:rPr>
            </w:pPr>
            <w:r w:rsidRPr="00D24514">
              <w:rPr>
                <w:rFonts w:ascii="Arial Narrow" w:hAnsi="Arial Narrow" w:cs="Arial"/>
                <w:b/>
              </w:rPr>
              <w:t xml:space="preserve">Podmienka oprávnenosti z hľadiska súladu s horizontálnymi princípmi </w:t>
            </w:r>
          </w:p>
        </w:tc>
        <w:tc>
          <w:tcPr>
            <w:tcW w:w="6945" w:type="dxa"/>
          </w:tcPr>
          <w:p w14:paraId="34C7B268" w14:textId="30932F23" w:rsidR="001310BF" w:rsidRPr="00D24514" w:rsidRDefault="001310BF">
            <w:pPr>
              <w:spacing w:before="120" w:after="120"/>
              <w:jc w:val="both"/>
              <w:rPr>
                <w:sz w:val="23"/>
                <w:szCs w:val="23"/>
              </w:rPr>
            </w:pPr>
            <w:r w:rsidRPr="00D24514">
              <w:rPr>
                <w:rFonts w:ascii="Arial Narrow" w:hAnsi="Arial Narrow" w:cs="EUAlbertina-Bold"/>
                <w:bCs/>
                <w:szCs w:val="22"/>
              </w:rPr>
              <w:t>Projekt, ktorý je predmetom ŽoNFP</w:t>
            </w:r>
            <w:r w:rsidR="00223BE1">
              <w:rPr>
                <w:rFonts w:ascii="Arial Narrow" w:hAnsi="Arial Narrow" w:cs="EUAlbertina-Bold"/>
                <w:bCs/>
                <w:szCs w:val="22"/>
              </w:rPr>
              <w:t>,</w:t>
            </w:r>
            <w:r w:rsidRPr="00D24514">
              <w:rPr>
                <w:rFonts w:ascii="Arial Narrow" w:hAnsi="Arial Narrow" w:cs="EUAlbertina-Bold"/>
                <w:bCs/>
                <w:szCs w:val="22"/>
              </w:rPr>
              <w:t xml:space="preserve"> musí byť v súlade s horizontálnymi princípmi udržateľný rozvoj, podpora rovnosti mužov a žien a nediskriminácia, ktoré sú </w:t>
            </w:r>
            <w:r w:rsidRPr="00D24514">
              <w:rPr>
                <w:rFonts w:ascii="Arial Narrow" w:hAnsi="Arial Narrow" w:cs="EUAlbertina-Bold"/>
                <w:bCs/>
                <w:szCs w:val="22"/>
              </w:rPr>
              <w:lastRenderedPageBreak/>
              <w:t>definované v Partnerskej dohode na roky 2014 – 2020 a v čl. 7 a 8 všeobecného nariadenia</w:t>
            </w:r>
            <w:r w:rsidRPr="00D24514">
              <w:rPr>
                <w:rStyle w:val="Odkaznapoznmkupodiarou"/>
                <w:rFonts w:ascii="Arial Narrow" w:hAnsi="Arial Narrow"/>
                <w:bCs/>
                <w:szCs w:val="22"/>
              </w:rPr>
              <w:footnoteReference w:id="26"/>
            </w:r>
            <w:r w:rsidRPr="00D24514">
              <w:rPr>
                <w:rFonts w:ascii="Arial Narrow" w:hAnsi="Arial Narrow" w:cs="EUAlbertina-Bold"/>
                <w:bCs/>
                <w:szCs w:val="22"/>
              </w:rPr>
              <w:t>.</w:t>
            </w:r>
          </w:p>
        </w:tc>
      </w:tr>
      <w:tr w:rsidR="001310BF" w:rsidRPr="00D24514" w14:paraId="7AB2A137" w14:textId="77777777" w:rsidTr="00577C93">
        <w:tc>
          <w:tcPr>
            <w:tcW w:w="425" w:type="dxa"/>
            <w:shd w:val="clear" w:color="auto" w:fill="DBE5F1" w:themeFill="accent1" w:themeFillTint="33"/>
          </w:tcPr>
          <w:p w14:paraId="5B444DA1" w14:textId="33A335A3" w:rsidR="001310BF" w:rsidRPr="00D24514" w:rsidRDefault="00701F5C" w:rsidP="00F60AC1">
            <w:pPr>
              <w:autoSpaceDE w:val="0"/>
              <w:autoSpaceDN w:val="0"/>
              <w:adjustRightInd w:val="0"/>
              <w:spacing w:before="120" w:after="120"/>
              <w:jc w:val="both"/>
              <w:rPr>
                <w:rFonts w:ascii="Arial Narrow" w:hAnsi="Arial Narrow" w:cs="Arial"/>
                <w:b/>
              </w:rPr>
            </w:pPr>
            <w:r w:rsidRPr="00D24514">
              <w:rPr>
                <w:rFonts w:ascii="Arial Narrow" w:hAnsi="Arial Narrow" w:cs="Arial"/>
                <w:b/>
              </w:rPr>
              <w:lastRenderedPageBreak/>
              <w:t>2</w:t>
            </w:r>
            <w:ins w:id="209" w:author="Autor">
              <w:r w:rsidR="00B8608C">
                <w:rPr>
                  <w:rFonts w:ascii="Arial Narrow" w:hAnsi="Arial Narrow" w:cs="Arial"/>
                  <w:b/>
                </w:rPr>
                <w:t>4</w:t>
              </w:r>
            </w:ins>
            <w:del w:id="210" w:author="Autor">
              <w:r w:rsidR="00EA2100" w:rsidDel="00B8608C">
                <w:rPr>
                  <w:rFonts w:ascii="Arial Narrow" w:hAnsi="Arial Narrow" w:cs="Arial"/>
                  <w:b/>
                </w:rPr>
                <w:delText>5</w:delText>
              </w:r>
            </w:del>
          </w:p>
        </w:tc>
        <w:tc>
          <w:tcPr>
            <w:tcW w:w="3403" w:type="dxa"/>
            <w:shd w:val="clear" w:color="auto" w:fill="DBE5F1" w:themeFill="accent1" w:themeFillTint="33"/>
          </w:tcPr>
          <w:p w14:paraId="666300F6" w14:textId="781E0D61" w:rsidR="001310BF" w:rsidRPr="00D24514" w:rsidRDefault="001310BF" w:rsidP="004E0B76">
            <w:pPr>
              <w:autoSpaceDE w:val="0"/>
              <w:autoSpaceDN w:val="0"/>
              <w:adjustRightInd w:val="0"/>
              <w:spacing w:before="120" w:after="120"/>
              <w:rPr>
                <w:rFonts w:ascii="Arial Narrow" w:hAnsi="Arial Narrow" w:cs="Arial"/>
                <w:b/>
              </w:rPr>
            </w:pPr>
            <w:r w:rsidRPr="00D24514">
              <w:rPr>
                <w:rFonts w:ascii="Arial Narrow" w:hAnsi="Arial Narrow" w:cs="Arial"/>
                <w:b/>
              </w:rPr>
              <w:t xml:space="preserve">Maximálna a minimálna výška </w:t>
            </w:r>
            <w:r w:rsidR="004E0B76" w:rsidRPr="00D24514">
              <w:rPr>
                <w:rFonts w:ascii="Arial Narrow" w:hAnsi="Arial Narrow" w:cs="Arial"/>
                <w:b/>
              </w:rPr>
              <w:t>p</w:t>
            </w:r>
            <w:r w:rsidR="004E0B76">
              <w:rPr>
                <w:rFonts w:ascii="Arial Narrow" w:hAnsi="Arial Narrow" w:cs="Arial"/>
                <w:b/>
              </w:rPr>
              <w:t>ríspevku</w:t>
            </w:r>
          </w:p>
        </w:tc>
        <w:tc>
          <w:tcPr>
            <w:tcW w:w="6945" w:type="dxa"/>
          </w:tcPr>
          <w:p w14:paraId="7F28D7A6" w14:textId="77777777" w:rsidR="001310BF" w:rsidRPr="00D24514" w:rsidRDefault="001310BF">
            <w:pPr>
              <w:spacing w:before="120" w:after="120"/>
              <w:jc w:val="both"/>
              <w:rPr>
                <w:rFonts w:ascii="Arial Narrow" w:hAnsi="Arial Narrow" w:cs="EUAlbertina-Bold"/>
                <w:bCs/>
                <w:szCs w:val="22"/>
              </w:rPr>
            </w:pPr>
            <w:r w:rsidRPr="00D24514">
              <w:rPr>
                <w:rFonts w:ascii="Arial Narrow" w:hAnsi="Arial Narrow" w:cs="EUAlbertina-Bold"/>
                <w:bCs/>
                <w:szCs w:val="22"/>
              </w:rPr>
              <w:t>Minimálna výška príspevku na projekt sa nestanovuje.</w:t>
            </w:r>
          </w:p>
          <w:p w14:paraId="5CE5E5ED" w14:textId="77777777" w:rsidR="001310BF" w:rsidRPr="00D24514" w:rsidRDefault="001310BF">
            <w:pPr>
              <w:spacing w:before="120" w:after="120"/>
              <w:jc w:val="both"/>
              <w:rPr>
                <w:rFonts w:ascii="Arial Narrow" w:hAnsi="Arial Narrow" w:cs="EUAlbertina-Bold"/>
                <w:bCs/>
                <w:szCs w:val="22"/>
              </w:rPr>
            </w:pPr>
            <w:r w:rsidRPr="00D24514">
              <w:rPr>
                <w:rFonts w:ascii="Arial Narrow" w:hAnsi="Arial Narrow" w:cs="EUAlbertina-Bold"/>
                <w:bCs/>
                <w:szCs w:val="22"/>
              </w:rPr>
              <w:t>Maximálna výška celkových oprávnených výdavkov projektu nesmie prekročiť sumu 50 mil. EUR.</w:t>
            </w:r>
          </w:p>
        </w:tc>
      </w:tr>
      <w:tr w:rsidR="00641D7E" w:rsidRPr="00D24514" w14:paraId="2777AA9A" w14:textId="77777777" w:rsidTr="00577C93">
        <w:tc>
          <w:tcPr>
            <w:tcW w:w="425" w:type="dxa"/>
            <w:shd w:val="clear" w:color="auto" w:fill="DBE5F1" w:themeFill="accent1" w:themeFillTint="33"/>
          </w:tcPr>
          <w:p w14:paraId="31DFBF4E" w14:textId="174D8DD3" w:rsidR="00641D7E" w:rsidRPr="00D24514" w:rsidRDefault="00701F5C" w:rsidP="00F60AC1">
            <w:pPr>
              <w:autoSpaceDE w:val="0"/>
              <w:autoSpaceDN w:val="0"/>
              <w:adjustRightInd w:val="0"/>
              <w:spacing w:before="120" w:after="120"/>
              <w:jc w:val="both"/>
              <w:rPr>
                <w:rFonts w:ascii="Arial Narrow" w:hAnsi="Arial Narrow" w:cs="Arial"/>
                <w:b/>
              </w:rPr>
            </w:pPr>
            <w:r w:rsidRPr="00D24514">
              <w:rPr>
                <w:rFonts w:ascii="Arial Narrow" w:hAnsi="Arial Narrow"/>
                <w:b/>
              </w:rPr>
              <w:t>2</w:t>
            </w:r>
            <w:ins w:id="211" w:author="Autor">
              <w:r w:rsidR="00B8608C">
                <w:rPr>
                  <w:rFonts w:ascii="Arial Narrow" w:hAnsi="Arial Narrow"/>
                  <w:b/>
                </w:rPr>
                <w:t>5</w:t>
              </w:r>
            </w:ins>
            <w:del w:id="212" w:author="Autor">
              <w:r w:rsidR="00EA2100" w:rsidDel="00B8608C">
                <w:rPr>
                  <w:rFonts w:ascii="Arial Narrow" w:hAnsi="Arial Narrow"/>
                  <w:b/>
                </w:rPr>
                <w:delText>6</w:delText>
              </w:r>
            </w:del>
          </w:p>
        </w:tc>
        <w:tc>
          <w:tcPr>
            <w:tcW w:w="3403" w:type="dxa"/>
            <w:shd w:val="clear" w:color="auto" w:fill="DBE5F1" w:themeFill="accent1" w:themeFillTint="33"/>
          </w:tcPr>
          <w:p w14:paraId="6FBAE4C8" w14:textId="496F00AF" w:rsidR="00641D7E" w:rsidRPr="00D24514" w:rsidRDefault="00FD0803" w:rsidP="00E85128">
            <w:pPr>
              <w:autoSpaceDE w:val="0"/>
              <w:autoSpaceDN w:val="0"/>
              <w:adjustRightInd w:val="0"/>
              <w:spacing w:before="120" w:after="120"/>
              <w:rPr>
                <w:rFonts w:ascii="Arial Narrow" w:hAnsi="Arial Narrow" w:cs="Arial"/>
                <w:b/>
              </w:rPr>
            </w:pPr>
            <w:ins w:id="213" w:author="Autor">
              <w:r w:rsidRPr="00FD0803">
                <w:rPr>
                  <w:rFonts w:ascii="Arial Narrow" w:hAnsi="Arial Narrow"/>
                  <w:b/>
                  <w:iCs/>
                </w:rPr>
                <w:t>Časová oprávnenosť realizácie projektu</w:t>
              </w:r>
            </w:ins>
            <w:del w:id="214" w:author="Autor">
              <w:r w:rsidR="00641D7E" w:rsidRPr="00D24514" w:rsidDel="00FD0803">
                <w:rPr>
                  <w:rFonts w:ascii="Arial Narrow" w:hAnsi="Arial Narrow"/>
                  <w:b/>
                </w:rPr>
                <w:delText>Podmienka vo vzťahu k dĺžke realizácie projektu</w:delText>
              </w:r>
            </w:del>
          </w:p>
        </w:tc>
        <w:tc>
          <w:tcPr>
            <w:tcW w:w="6945" w:type="dxa"/>
          </w:tcPr>
          <w:p w14:paraId="6FE7B780" w14:textId="6D5B65B2" w:rsidR="00641D7E" w:rsidRPr="00D24514" w:rsidRDefault="00641D7E" w:rsidP="00390767">
            <w:pPr>
              <w:spacing w:before="120" w:after="120"/>
              <w:jc w:val="both"/>
              <w:rPr>
                <w:rFonts w:ascii="Arial Narrow" w:hAnsi="Arial Narrow" w:cs="EUAlbertina-Bold"/>
                <w:bCs/>
                <w:szCs w:val="22"/>
              </w:rPr>
            </w:pPr>
            <w:r w:rsidRPr="00D24514">
              <w:rPr>
                <w:rFonts w:ascii="Arial Narrow" w:hAnsi="Arial Narrow"/>
              </w:rPr>
              <w:t xml:space="preserve">V rámci výzvy nie je stanovená maximálna ani minimálna dĺžka realizácie projektu, pri dodržaní časovej oprávnenosti výdavkov </w:t>
            </w:r>
            <w:del w:id="215" w:author="Autor">
              <w:r w:rsidRPr="00D24514" w:rsidDel="00390767">
                <w:rPr>
                  <w:rFonts w:ascii="Arial Narrow" w:hAnsi="Arial Narrow"/>
                </w:rPr>
                <w:delText>projektu, ktorá je uvedená</w:delText>
              </w:r>
            </w:del>
            <w:ins w:id="216" w:author="Autor">
              <w:r w:rsidR="00390767">
                <w:rPr>
                  <w:rFonts w:ascii="Arial Narrow" w:hAnsi="Arial Narrow"/>
                </w:rPr>
                <w:t>definovanej</w:t>
              </w:r>
            </w:ins>
            <w:r w:rsidR="00F12BCA">
              <w:rPr>
                <w:rFonts w:ascii="Arial Narrow" w:hAnsi="Arial Narrow"/>
              </w:rPr>
              <w:t xml:space="preserve"> v</w:t>
            </w:r>
            <w:r w:rsidRPr="00D24514">
              <w:rPr>
                <w:rFonts w:ascii="Arial Narrow" w:hAnsi="Arial Narrow"/>
              </w:rPr>
              <w:t xml:space="preserve"> </w:t>
            </w:r>
            <w:r w:rsidR="00A20BAB">
              <w:fldChar w:fldCharType="begin"/>
            </w:r>
            <w:r w:rsidR="00A20BAB">
              <w:instrText xml:space="preserve"> HYPERLINK "http://www.op-kzp.sk/obsah-dokumenty/prirucka-k-opravnenosti-vydavkov/" </w:instrText>
            </w:r>
            <w:r w:rsidR="00A20BAB">
              <w:fldChar w:fldCharType="separate"/>
            </w:r>
            <w:r w:rsidR="00F12BCA" w:rsidRPr="00853A0D">
              <w:rPr>
                <w:rStyle w:val="Hypertextovprepojenie"/>
                <w:rFonts w:ascii="Arial Narrow" w:hAnsi="Arial Narrow"/>
                <w:i/>
              </w:rPr>
              <w:t>Príručke k oprávnenosti výdavkov</w:t>
            </w:r>
            <w:del w:id="217" w:author="Autor">
              <w:r w:rsidR="00F12BCA" w:rsidRPr="00853A0D" w:rsidDel="00390767">
                <w:rPr>
                  <w:rStyle w:val="Hypertextovprepojenie"/>
                  <w:rFonts w:ascii="Arial Narrow" w:hAnsi="Arial Narrow"/>
                  <w:i/>
                </w:rPr>
                <w:delText xml:space="preserve"> pre dopytovo orientované projekty</w:delText>
              </w:r>
            </w:del>
            <w:r w:rsidR="00A20BAB">
              <w:rPr>
                <w:rStyle w:val="Hypertextovprepojenie"/>
                <w:rFonts w:ascii="Arial Narrow" w:hAnsi="Arial Narrow"/>
                <w:i/>
              </w:rPr>
              <w:fldChar w:fldCharType="end"/>
            </w:r>
            <w:r w:rsidRPr="00D24514">
              <w:rPr>
                <w:rFonts w:ascii="Arial Narrow" w:hAnsi="Arial Narrow"/>
              </w:rPr>
              <w:t>.</w:t>
            </w:r>
          </w:p>
        </w:tc>
      </w:tr>
      <w:tr w:rsidR="001310BF" w:rsidRPr="00D24514" w14:paraId="41A3AF5B" w14:textId="77777777" w:rsidTr="00577C93">
        <w:tc>
          <w:tcPr>
            <w:tcW w:w="425" w:type="dxa"/>
            <w:tcBorders>
              <w:bottom w:val="single" w:sz="4" w:space="0" w:color="auto"/>
            </w:tcBorders>
            <w:shd w:val="clear" w:color="auto" w:fill="DBE5F1" w:themeFill="accent1" w:themeFillTint="33"/>
          </w:tcPr>
          <w:p w14:paraId="34D8AE96" w14:textId="1546A8CD" w:rsidR="001310BF" w:rsidRPr="00D24514" w:rsidRDefault="00701F5C" w:rsidP="00F60AC1">
            <w:pPr>
              <w:pStyle w:val="Default"/>
              <w:spacing w:before="120" w:after="120"/>
              <w:jc w:val="both"/>
              <w:rPr>
                <w:rFonts w:ascii="Arial Narrow" w:hAnsi="Arial Narrow"/>
                <w:b/>
                <w:color w:val="auto"/>
                <w:sz w:val="22"/>
                <w:szCs w:val="20"/>
                <w:lang w:eastAsia="en-US"/>
              </w:rPr>
            </w:pPr>
            <w:r w:rsidRPr="00D24514">
              <w:rPr>
                <w:rFonts w:ascii="Arial Narrow" w:hAnsi="Arial Narrow"/>
                <w:b/>
                <w:color w:val="auto"/>
                <w:sz w:val="22"/>
                <w:szCs w:val="20"/>
                <w:lang w:eastAsia="en-US"/>
              </w:rPr>
              <w:t>2</w:t>
            </w:r>
            <w:ins w:id="218" w:author="Autor">
              <w:r w:rsidR="00B8608C">
                <w:rPr>
                  <w:rFonts w:ascii="Arial Narrow" w:hAnsi="Arial Narrow"/>
                  <w:b/>
                  <w:color w:val="auto"/>
                  <w:sz w:val="22"/>
                  <w:szCs w:val="20"/>
                  <w:lang w:eastAsia="en-US"/>
                </w:rPr>
                <w:t>6</w:t>
              </w:r>
            </w:ins>
            <w:del w:id="219" w:author="Autor">
              <w:r w:rsidR="00EA2100" w:rsidDel="00B8608C">
                <w:rPr>
                  <w:rFonts w:ascii="Arial Narrow" w:hAnsi="Arial Narrow"/>
                  <w:b/>
                  <w:color w:val="auto"/>
                  <w:sz w:val="22"/>
                  <w:szCs w:val="20"/>
                  <w:lang w:eastAsia="en-US"/>
                </w:rPr>
                <w:delText>7</w:delText>
              </w:r>
            </w:del>
          </w:p>
        </w:tc>
        <w:tc>
          <w:tcPr>
            <w:tcW w:w="3403" w:type="dxa"/>
            <w:tcBorders>
              <w:bottom w:val="single" w:sz="4" w:space="0" w:color="auto"/>
            </w:tcBorders>
            <w:shd w:val="clear" w:color="auto" w:fill="DBE5F1" w:themeFill="accent1" w:themeFillTint="33"/>
          </w:tcPr>
          <w:p w14:paraId="77AE85C2" w14:textId="39D89C87" w:rsidR="001310BF" w:rsidRPr="00D24514" w:rsidRDefault="001310BF" w:rsidP="00E85128">
            <w:pPr>
              <w:pStyle w:val="Default"/>
              <w:spacing w:before="120" w:after="120"/>
              <w:rPr>
                <w:rFonts w:ascii="Times New Roman" w:hAnsi="Times New Roman" w:cs="Times New Roman"/>
                <w:b/>
              </w:rPr>
            </w:pPr>
            <w:r w:rsidRPr="00D24514">
              <w:rPr>
                <w:rFonts w:ascii="Arial Narrow" w:hAnsi="Arial Narrow"/>
                <w:b/>
                <w:color w:val="auto"/>
                <w:sz w:val="22"/>
                <w:szCs w:val="20"/>
                <w:lang w:eastAsia="en-US"/>
              </w:rPr>
              <w:t xml:space="preserve">Podmienka </w:t>
            </w:r>
            <w:ins w:id="220" w:author="Autor">
              <w:r w:rsidR="00F71248">
                <w:rPr>
                  <w:rFonts w:ascii="Arial Narrow" w:hAnsi="Arial Narrow"/>
                  <w:b/>
                  <w:color w:val="auto"/>
                  <w:sz w:val="22"/>
                  <w:szCs w:val="20"/>
                  <w:lang w:eastAsia="en-US"/>
                </w:rPr>
                <w:t xml:space="preserve">poskytnutia príspevku z hľadiska </w:t>
              </w:r>
            </w:ins>
            <w:del w:id="221" w:author="Autor">
              <w:r w:rsidRPr="00D24514" w:rsidDel="00F71248">
                <w:rPr>
                  <w:rFonts w:ascii="Arial Narrow" w:hAnsi="Arial Narrow"/>
                  <w:b/>
                  <w:color w:val="auto"/>
                  <w:sz w:val="22"/>
                  <w:szCs w:val="20"/>
                  <w:lang w:eastAsia="en-US"/>
                </w:rPr>
                <w:delText xml:space="preserve">povinného </w:delText>
              </w:r>
            </w:del>
            <w:r w:rsidRPr="00D24514">
              <w:rPr>
                <w:rFonts w:ascii="Arial Narrow" w:hAnsi="Arial Narrow"/>
                <w:b/>
                <w:color w:val="auto"/>
                <w:sz w:val="22"/>
                <w:szCs w:val="20"/>
                <w:lang w:eastAsia="en-US"/>
              </w:rPr>
              <w:t xml:space="preserve">definovania merateľných ukazovateľov projektu </w:t>
            </w:r>
          </w:p>
        </w:tc>
        <w:tc>
          <w:tcPr>
            <w:tcW w:w="6945" w:type="dxa"/>
          </w:tcPr>
          <w:p w14:paraId="7D4E5870" w14:textId="1984287C" w:rsidR="001310BF" w:rsidRPr="00D24514" w:rsidRDefault="001310BF">
            <w:pPr>
              <w:spacing w:before="120" w:after="120"/>
              <w:jc w:val="both"/>
              <w:rPr>
                <w:rFonts w:ascii="Arial Narrow" w:hAnsi="Arial Narrow" w:cs="EUAlbertina-Bold"/>
                <w:bCs/>
                <w:szCs w:val="22"/>
              </w:rPr>
            </w:pPr>
            <w:r w:rsidRPr="00D24514">
              <w:rPr>
                <w:rFonts w:ascii="Arial Narrow" w:hAnsi="Arial Narrow" w:cs="EUAlbertina-Bold"/>
                <w:bCs/>
                <w:szCs w:val="22"/>
              </w:rPr>
              <w:t>Výstupy/výsledky, ktoré majú byť dosiahnuté realizáciou aktivít projektu</w:t>
            </w:r>
            <w:r w:rsidR="00223BE1">
              <w:rPr>
                <w:rFonts w:ascii="Arial Narrow" w:hAnsi="Arial Narrow" w:cs="EUAlbertina-Bold"/>
                <w:bCs/>
                <w:szCs w:val="22"/>
              </w:rPr>
              <w:t>,</w:t>
            </w:r>
            <w:r w:rsidRPr="00D24514">
              <w:rPr>
                <w:rFonts w:ascii="Arial Narrow" w:hAnsi="Arial Narrow" w:cs="EUAlbertina-Bold"/>
                <w:bCs/>
                <w:szCs w:val="22"/>
              </w:rPr>
              <w:t xml:space="preserve"> musia byť kvantifikované prostredníctvom merateľných ukazovateľov definovaných </w:t>
            </w:r>
            <w:r w:rsidRPr="00D24514">
              <w:rPr>
                <w:rFonts w:ascii="Arial Narrow" w:hAnsi="Arial Narrow" w:cs="EUAlbertina-Bold"/>
                <w:bCs/>
                <w:szCs w:val="22"/>
              </w:rPr>
              <w:br/>
              <w:t xml:space="preserve">v dokumente </w:t>
            </w:r>
            <w:r w:rsidRPr="00163D27">
              <w:rPr>
                <w:rFonts w:ascii="Arial Narrow" w:hAnsi="Arial Narrow" w:cs="EUAlbertina-Bold"/>
                <w:bCs/>
                <w:i/>
                <w:szCs w:val="22"/>
              </w:rPr>
              <w:t>Zoznam povinných merateľných ukazovateľov, vrátane ukazovateľov relevantných k HP</w:t>
            </w:r>
            <w:r w:rsidRPr="00163D27">
              <w:rPr>
                <w:rFonts w:ascii="Arial Narrow" w:hAnsi="Arial Narrow" w:cs="EUAlbertina-Bold"/>
                <w:bCs/>
                <w:szCs w:val="22"/>
              </w:rPr>
              <w:t>, ktorý tvorí prílohu č. 3 výzvy</w:t>
            </w:r>
            <w:r w:rsidRPr="00D24514">
              <w:rPr>
                <w:rFonts w:ascii="Arial Narrow" w:hAnsi="Arial Narrow" w:cs="EUAlbertina-Bold"/>
                <w:bCs/>
                <w:szCs w:val="22"/>
              </w:rPr>
              <w:t xml:space="preserve">. </w:t>
            </w:r>
          </w:p>
        </w:tc>
      </w:tr>
      <w:tr w:rsidR="001310BF" w:rsidRPr="00D24514" w14:paraId="7C67F8B1" w14:textId="77777777" w:rsidTr="00577C93">
        <w:tc>
          <w:tcPr>
            <w:tcW w:w="425" w:type="dxa"/>
            <w:shd w:val="clear" w:color="auto" w:fill="DBE5F1" w:themeFill="accent1" w:themeFillTint="33"/>
          </w:tcPr>
          <w:p w14:paraId="3F8B1AD6" w14:textId="52C68F72" w:rsidR="001310BF" w:rsidRPr="00D24514" w:rsidRDefault="00701F5C" w:rsidP="00F60AC1">
            <w:pPr>
              <w:autoSpaceDE w:val="0"/>
              <w:autoSpaceDN w:val="0"/>
              <w:adjustRightInd w:val="0"/>
              <w:spacing w:before="120" w:after="120"/>
              <w:jc w:val="both"/>
              <w:rPr>
                <w:rFonts w:ascii="Arial Narrow" w:hAnsi="Arial Narrow"/>
                <w:b/>
                <w:szCs w:val="22"/>
              </w:rPr>
            </w:pPr>
            <w:r w:rsidRPr="00D24514">
              <w:rPr>
                <w:rFonts w:ascii="Arial Narrow" w:hAnsi="Arial Narrow"/>
                <w:b/>
                <w:szCs w:val="22"/>
              </w:rPr>
              <w:t>2</w:t>
            </w:r>
            <w:ins w:id="222" w:author="Autor">
              <w:r w:rsidR="00B8608C">
                <w:rPr>
                  <w:rFonts w:ascii="Arial Narrow" w:hAnsi="Arial Narrow"/>
                  <w:b/>
                  <w:szCs w:val="22"/>
                </w:rPr>
                <w:t>7</w:t>
              </w:r>
            </w:ins>
            <w:del w:id="223" w:author="Autor">
              <w:r w:rsidR="00EA2100" w:rsidDel="00B8608C">
                <w:rPr>
                  <w:rFonts w:ascii="Arial Narrow" w:hAnsi="Arial Narrow"/>
                  <w:b/>
                  <w:szCs w:val="22"/>
                </w:rPr>
                <w:delText>8</w:delText>
              </w:r>
            </w:del>
          </w:p>
        </w:tc>
        <w:tc>
          <w:tcPr>
            <w:tcW w:w="3403" w:type="dxa"/>
            <w:shd w:val="clear" w:color="auto" w:fill="DBE5F1" w:themeFill="accent1" w:themeFillTint="33"/>
          </w:tcPr>
          <w:p w14:paraId="56916958" w14:textId="2BEAF75B" w:rsidR="001310BF" w:rsidRPr="00D24514" w:rsidRDefault="000139F6" w:rsidP="001325A0">
            <w:pPr>
              <w:autoSpaceDE w:val="0"/>
              <w:autoSpaceDN w:val="0"/>
              <w:adjustRightInd w:val="0"/>
              <w:spacing w:before="120" w:after="120"/>
              <w:rPr>
                <w:b/>
                <w:color w:val="000000"/>
                <w:sz w:val="24"/>
                <w:szCs w:val="24"/>
                <w:lang w:eastAsia="en-AU"/>
              </w:rPr>
            </w:pPr>
            <w:r w:rsidRPr="00D24514">
              <w:rPr>
                <w:rFonts w:ascii="Arial Narrow" w:hAnsi="Arial Narrow"/>
                <w:b/>
                <w:szCs w:val="22"/>
              </w:rPr>
              <w:t>Podmienka  zákazu</w:t>
            </w:r>
            <w:ins w:id="224" w:author="Autor">
              <w:r w:rsidR="00FD0803">
                <w:rPr>
                  <w:rFonts w:ascii="Arial Narrow" w:hAnsi="Arial Narrow"/>
                  <w:b/>
                  <w:szCs w:val="22"/>
                </w:rPr>
                <w:t xml:space="preserve"> opätovného</w:t>
              </w:r>
            </w:ins>
            <w:r w:rsidRPr="00D24514">
              <w:rPr>
                <w:rFonts w:ascii="Arial Narrow" w:hAnsi="Arial Narrow"/>
                <w:b/>
                <w:szCs w:val="22"/>
              </w:rPr>
              <w:t xml:space="preserve"> predloženia tej istej ŽoNFP v prípade neukončenia schvaľovacieho procesu</w:t>
            </w:r>
          </w:p>
        </w:tc>
        <w:tc>
          <w:tcPr>
            <w:tcW w:w="6945" w:type="dxa"/>
          </w:tcPr>
          <w:p w14:paraId="23833A80" w14:textId="1091F672" w:rsidR="001310BF" w:rsidRPr="00D24514" w:rsidRDefault="00871C84" w:rsidP="0095430E">
            <w:pPr>
              <w:spacing w:before="120" w:after="120"/>
              <w:jc w:val="both"/>
              <w:rPr>
                <w:rFonts w:ascii="Arial Narrow" w:hAnsi="Arial Narrow" w:cs="Arial"/>
                <w:color w:val="000000"/>
                <w:szCs w:val="22"/>
              </w:rPr>
            </w:pPr>
            <w:r w:rsidRPr="00871C84">
              <w:rPr>
                <w:rFonts w:ascii="Arial Narrow" w:hAnsi="Arial Narrow" w:cs="Arial"/>
                <w:color w:val="000000"/>
                <w:szCs w:val="22"/>
              </w:rPr>
              <w:t>Žiadateľ nie je oprávnený predložiť ŽoNFP v rámci výzvy v prípade,</w:t>
            </w:r>
            <w:r>
              <w:rPr>
                <w:rFonts w:ascii="Arial Narrow" w:hAnsi="Arial Narrow" w:cs="Arial"/>
                <w:color w:val="000000"/>
                <w:szCs w:val="22"/>
              </w:rPr>
              <w:t xml:space="preserve"> ak tá istá </w:t>
            </w:r>
            <w:r w:rsidRPr="00871C84">
              <w:rPr>
                <w:rFonts w:ascii="Arial Narrow" w:hAnsi="Arial Narrow" w:cs="Arial"/>
                <w:color w:val="000000"/>
                <w:szCs w:val="22"/>
              </w:rPr>
              <w:t>ŽoNFP s rovnakým predmetom projektu už bola sch</w:t>
            </w:r>
            <w:r>
              <w:rPr>
                <w:rFonts w:ascii="Arial Narrow" w:hAnsi="Arial Narrow" w:cs="Arial"/>
                <w:color w:val="000000"/>
                <w:szCs w:val="22"/>
              </w:rPr>
              <w:t xml:space="preserve">válená v rámci tejto alebo inej </w:t>
            </w:r>
            <w:r w:rsidRPr="00871C84">
              <w:rPr>
                <w:rFonts w:ascii="Arial Narrow" w:hAnsi="Arial Narrow" w:cs="Arial"/>
                <w:color w:val="000000"/>
                <w:szCs w:val="22"/>
              </w:rPr>
              <w:t>výzvy OP KŽP, alebo ak schvaľovanie tej iste</w:t>
            </w:r>
            <w:r>
              <w:rPr>
                <w:rFonts w:ascii="Arial Narrow" w:hAnsi="Arial Narrow" w:cs="Arial"/>
                <w:color w:val="000000"/>
                <w:szCs w:val="22"/>
              </w:rPr>
              <w:t xml:space="preserve">j ŽoNFP, ktorú žiadateľ plánuje </w:t>
            </w:r>
            <w:r w:rsidRPr="00871C84">
              <w:rPr>
                <w:rFonts w:ascii="Arial Narrow" w:hAnsi="Arial Narrow" w:cs="Arial"/>
                <w:color w:val="000000"/>
                <w:szCs w:val="22"/>
              </w:rPr>
              <w:t>predložiť ešte nebolo ukončené právoplat</w:t>
            </w:r>
            <w:r>
              <w:rPr>
                <w:rFonts w:ascii="Arial Narrow" w:hAnsi="Arial Narrow" w:cs="Arial"/>
                <w:color w:val="000000"/>
                <w:szCs w:val="22"/>
              </w:rPr>
              <w:t xml:space="preserve">ným rozhodnutím o ŽoNFP a stále </w:t>
            </w:r>
            <w:r w:rsidRPr="00871C84">
              <w:rPr>
                <w:rFonts w:ascii="Arial Narrow" w:hAnsi="Arial Narrow" w:cs="Arial"/>
                <w:color w:val="000000"/>
                <w:szCs w:val="22"/>
              </w:rPr>
              <w:t>prebieha konanie o predmetnej ŽoNFP (t.j</w:t>
            </w:r>
            <w:r>
              <w:rPr>
                <w:rFonts w:ascii="Arial Narrow" w:hAnsi="Arial Narrow" w:cs="Arial"/>
                <w:color w:val="000000"/>
                <w:szCs w:val="22"/>
              </w:rPr>
              <w:t xml:space="preserve">. uvedené obmedzenie sa týka aj </w:t>
            </w:r>
            <w:r w:rsidRPr="00871C84">
              <w:rPr>
                <w:rFonts w:ascii="Arial Narrow" w:hAnsi="Arial Narrow" w:cs="Arial"/>
                <w:color w:val="000000"/>
                <w:szCs w:val="22"/>
              </w:rPr>
              <w:t>prípadov, kedy voči vydanému rozhodnutiu bolo p</w:t>
            </w:r>
            <w:r>
              <w:rPr>
                <w:rFonts w:ascii="Arial Narrow" w:hAnsi="Arial Narrow" w:cs="Arial"/>
                <w:color w:val="000000"/>
                <w:szCs w:val="22"/>
              </w:rPr>
              <w:t xml:space="preserve">odané odvolanie v súlade s § 22 </w:t>
            </w:r>
            <w:r w:rsidRPr="00871C84">
              <w:rPr>
                <w:rFonts w:ascii="Arial Narrow" w:hAnsi="Arial Narrow" w:cs="Arial"/>
                <w:color w:val="000000"/>
                <w:szCs w:val="22"/>
              </w:rPr>
              <w:t>zákona o príspevku z EŠIF a rozhodnutie nenadobudlo právoplatnosť)</w:t>
            </w:r>
            <w:r>
              <w:rPr>
                <w:rFonts w:ascii="Arial Narrow" w:hAnsi="Arial Narrow" w:cs="Arial"/>
                <w:color w:val="000000"/>
                <w:szCs w:val="22"/>
              </w:rPr>
              <w:t>.</w:t>
            </w:r>
          </w:p>
        </w:tc>
      </w:tr>
    </w:tbl>
    <w:p w14:paraId="5F4C5745" w14:textId="128ABA13" w:rsidR="00D315EA" w:rsidRPr="00D24514" w:rsidRDefault="00D315EA">
      <w:pPr>
        <w:rPr>
          <w:rFonts w:ascii="Arial Narrow" w:hAnsi="Arial Narrow"/>
        </w:rPr>
      </w:pPr>
    </w:p>
    <w:tbl>
      <w:tblPr>
        <w:tblStyle w:val="Mriekatabuky"/>
        <w:tblW w:w="10773" w:type="dxa"/>
        <w:tblInd w:w="-459" w:type="dxa"/>
        <w:tblLook w:val="04A0" w:firstRow="1" w:lastRow="0" w:firstColumn="1" w:lastColumn="0" w:noHBand="0" w:noVBand="1"/>
      </w:tblPr>
      <w:tblGrid>
        <w:gridCol w:w="10773"/>
      </w:tblGrid>
      <w:tr w:rsidR="00E80AD8" w:rsidRPr="00D24514" w14:paraId="19A8EC21" w14:textId="77777777" w:rsidTr="00EB7CF3">
        <w:tc>
          <w:tcPr>
            <w:tcW w:w="10773" w:type="dxa"/>
            <w:shd w:val="clear" w:color="auto" w:fill="244061" w:themeFill="accent1" w:themeFillShade="80"/>
          </w:tcPr>
          <w:p w14:paraId="4F6CBD59" w14:textId="77777777" w:rsidR="00A67BCB" w:rsidRPr="00D24514" w:rsidRDefault="00A67BCB" w:rsidP="00E80AD8">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b/>
                <w:color w:val="FFFFFF" w:themeColor="background1"/>
                <w:sz w:val="28"/>
                <w:szCs w:val="28"/>
              </w:rPr>
              <w:t>3.</w:t>
            </w:r>
            <w:r w:rsidRPr="00D24514">
              <w:rPr>
                <w:b/>
                <w:bCs/>
                <w:color w:val="FFFFFF" w:themeColor="background1"/>
                <w:sz w:val="28"/>
                <w:szCs w:val="28"/>
                <w:lang w:eastAsia="en-AU"/>
              </w:rPr>
              <w:t xml:space="preserve"> </w:t>
            </w:r>
            <w:r w:rsidR="003A271E" w:rsidRPr="00D24514">
              <w:rPr>
                <w:rFonts w:ascii="Arial Narrow" w:hAnsi="Arial Narrow"/>
                <w:b/>
                <w:color w:val="FFFFFF" w:themeColor="background1"/>
                <w:sz w:val="28"/>
                <w:szCs w:val="28"/>
              </w:rPr>
              <w:t xml:space="preserve">OVEROVANIE PODMIENOK POSKYTNUTIA PRÍSPEVKU A ĎALŠIE INFORMÁCIE K VÝZVE </w:t>
            </w:r>
          </w:p>
        </w:tc>
      </w:tr>
      <w:tr w:rsidR="00F90A12" w:rsidRPr="00D24514" w14:paraId="7F1AF5AD" w14:textId="77777777" w:rsidTr="00EB7CF3">
        <w:tc>
          <w:tcPr>
            <w:tcW w:w="10773" w:type="dxa"/>
            <w:tcBorders>
              <w:bottom w:val="single" w:sz="4" w:space="0" w:color="auto"/>
            </w:tcBorders>
          </w:tcPr>
          <w:p w14:paraId="00777DF1" w14:textId="77777777" w:rsidR="00F90A12" w:rsidRPr="00D24514" w:rsidRDefault="00F90A12">
            <w:pPr>
              <w:rPr>
                <w:rFonts w:ascii="Arial Narrow" w:hAnsi="Arial Narrow"/>
              </w:rPr>
            </w:pPr>
          </w:p>
          <w:p w14:paraId="032732C3" w14:textId="77777777" w:rsidR="002509F8" w:rsidRPr="00D24514" w:rsidRDefault="002509F8" w:rsidP="00EB7CF3">
            <w:pPr>
              <w:keepNext/>
              <w:spacing w:line="320" w:lineRule="exact"/>
              <w:jc w:val="both"/>
              <w:outlineLvl w:val="1"/>
              <w:rPr>
                <w:rFonts w:ascii="Arial Narrow" w:hAnsi="Arial Narrow"/>
                <w:b/>
                <w:u w:val="single"/>
              </w:rPr>
            </w:pPr>
            <w:r w:rsidRPr="00D24514">
              <w:rPr>
                <w:rFonts w:ascii="Arial Narrow" w:hAnsi="Arial Narrow"/>
                <w:b/>
                <w:u w:val="single"/>
              </w:rPr>
              <w:t>Overovanie podmienok poskytnutia príspevku:</w:t>
            </w:r>
          </w:p>
          <w:p w14:paraId="11D31CC4" w14:textId="6E9E189C" w:rsidR="002509F8" w:rsidRPr="00D24514" w:rsidRDefault="002509F8" w:rsidP="0072090C">
            <w:pPr>
              <w:spacing w:before="120" w:after="120"/>
              <w:jc w:val="both"/>
              <w:rPr>
                <w:rFonts w:ascii="Arial Narrow" w:hAnsi="Arial Narrow"/>
              </w:rPr>
            </w:pPr>
            <w:r w:rsidRPr="00D24514">
              <w:rPr>
                <w:rFonts w:ascii="Arial Narrow" w:hAnsi="Arial Narrow"/>
              </w:rPr>
              <w:t xml:space="preserve">RO  </w:t>
            </w:r>
            <w:del w:id="225" w:author="Autor">
              <w:r w:rsidRPr="00D24514" w:rsidDel="002D7323">
                <w:rPr>
                  <w:rFonts w:ascii="Arial Narrow" w:hAnsi="Arial Narrow"/>
                </w:rPr>
                <w:delText xml:space="preserve">pre OP KŽP </w:delText>
              </w:r>
            </w:del>
            <w:r w:rsidRPr="00D24514">
              <w:rPr>
                <w:rFonts w:ascii="Arial Narrow" w:hAnsi="Arial Narrow"/>
              </w:rPr>
              <w:t>v konaní o ŽoNFP overuje splnenie podmienok poskytnutia príspevku v súlade s výzvou</w:t>
            </w:r>
            <w:r w:rsidR="00C27A32" w:rsidRPr="00D24514">
              <w:rPr>
                <w:rFonts w:ascii="Arial Narrow" w:hAnsi="Arial Narrow"/>
              </w:rPr>
              <w:t xml:space="preserve"> </w:t>
            </w:r>
            <w:r w:rsidRPr="00D24514">
              <w:rPr>
                <w:rFonts w:ascii="Arial Narrow" w:hAnsi="Arial Narrow"/>
              </w:rPr>
              <w:t xml:space="preserve">a dokumentmi, na ktoré sa výzva odvoláva. Konanie o ŽoNFP </w:t>
            </w:r>
            <w:r w:rsidR="00ED2C2E" w:rsidRPr="00ED2C2E">
              <w:rPr>
                <w:rFonts w:ascii="Arial Narrow" w:hAnsi="Arial Narrow"/>
              </w:rPr>
              <w:t xml:space="preserve">začína doručením ŽoNFP na adresu </w:t>
            </w:r>
            <w:del w:id="226" w:author="Autor">
              <w:r w:rsidR="00ED2C2E" w:rsidRPr="00ED2C2E" w:rsidDel="002D7323">
                <w:rPr>
                  <w:rFonts w:ascii="Arial Narrow" w:hAnsi="Arial Narrow"/>
                </w:rPr>
                <w:delText>poskytovateľa</w:delText>
              </w:r>
            </w:del>
            <w:ins w:id="227" w:author="Autor">
              <w:r w:rsidR="002D7323">
                <w:rPr>
                  <w:rFonts w:ascii="Arial Narrow" w:hAnsi="Arial Narrow"/>
                </w:rPr>
                <w:t>RO</w:t>
              </w:r>
            </w:ins>
            <w:r w:rsidR="00ED2C2E" w:rsidRPr="00ED2C2E">
              <w:rPr>
                <w:rFonts w:ascii="Arial Narrow" w:hAnsi="Arial Narrow"/>
              </w:rPr>
              <w:t xml:space="preserve">, resp. </w:t>
            </w:r>
            <w:ins w:id="228" w:author="Autor">
              <w:r w:rsidR="002D7323">
                <w:rPr>
                  <w:rFonts w:ascii="Arial Narrow" w:hAnsi="Arial Narrow"/>
                </w:rPr>
                <w:t>uložením</w:t>
              </w:r>
            </w:ins>
            <w:del w:id="229" w:author="Autor">
              <w:r w:rsidR="00ED2C2E" w:rsidRPr="00ED2C2E" w:rsidDel="002D7323">
                <w:rPr>
                  <w:rFonts w:ascii="Arial Narrow" w:hAnsi="Arial Narrow"/>
                </w:rPr>
                <w:delText xml:space="preserve">odoslaním </w:delText>
              </w:r>
            </w:del>
            <w:r w:rsidR="00ED2C2E" w:rsidRPr="00ED2C2E">
              <w:rPr>
                <w:rFonts w:ascii="Arial Narrow" w:hAnsi="Arial Narrow"/>
              </w:rPr>
              <w:t xml:space="preserve">ŽoNFP do e-schránky </w:t>
            </w:r>
            <w:del w:id="230" w:author="Autor">
              <w:r w:rsidR="00ED2C2E" w:rsidRPr="00ED2C2E" w:rsidDel="002D7323">
                <w:rPr>
                  <w:rFonts w:ascii="Arial Narrow" w:hAnsi="Arial Narrow"/>
                </w:rPr>
                <w:delText>poskytovateľa</w:delText>
              </w:r>
              <w:r w:rsidR="00ED2C2E" w:rsidDel="002D7323">
                <w:rPr>
                  <w:rFonts w:ascii="Arial Narrow" w:hAnsi="Arial Narrow"/>
                </w:rPr>
                <w:delText xml:space="preserve"> </w:delText>
              </w:r>
            </w:del>
            <w:ins w:id="231" w:author="Autor">
              <w:r w:rsidR="002D7323">
                <w:rPr>
                  <w:rFonts w:ascii="Arial Narrow" w:hAnsi="Arial Narrow"/>
                </w:rPr>
                <w:t xml:space="preserve">RO </w:t>
              </w:r>
            </w:ins>
            <w:r w:rsidR="00ED2C2E">
              <w:rPr>
                <w:rFonts w:ascii="Arial Narrow" w:hAnsi="Arial Narrow"/>
              </w:rPr>
              <w:t xml:space="preserve">a </w:t>
            </w:r>
            <w:r w:rsidRPr="00D24514">
              <w:rPr>
                <w:rFonts w:ascii="Arial Narrow" w:hAnsi="Arial Narrow"/>
              </w:rPr>
              <w:t>prebieha v rámci nasledujúcich základných fáz:</w:t>
            </w:r>
          </w:p>
          <w:p w14:paraId="6B033379" w14:textId="77777777" w:rsidR="002509F8" w:rsidRPr="00D24514" w:rsidRDefault="002509F8" w:rsidP="00E85128">
            <w:pPr>
              <w:pStyle w:val="Odsekzoznamu"/>
              <w:numPr>
                <w:ilvl w:val="0"/>
                <w:numId w:val="45"/>
              </w:numPr>
              <w:jc w:val="both"/>
              <w:rPr>
                <w:rFonts w:ascii="Arial Narrow" w:hAnsi="Arial Narrow"/>
              </w:rPr>
            </w:pPr>
            <w:r w:rsidRPr="00D24514">
              <w:rPr>
                <w:rFonts w:ascii="Arial Narrow" w:hAnsi="Arial Narrow"/>
              </w:rPr>
              <w:t>Administratívne overenie</w:t>
            </w:r>
          </w:p>
          <w:p w14:paraId="74DA9736" w14:textId="77777777" w:rsidR="002509F8" w:rsidRPr="00D24514" w:rsidRDefault="002509F8" w:rsidP="00E85128">
            <w:pPr>
              <w:pStyle w:val="Odsekzoznamu"/>
              <w:numPr>
                <w:ilvl w:val="0"/>
                <w:numId w:val="45"/>
              </w:numPr>
              <w:jc w:val="both"/>
              <w:rPr>
                <w:rFonts w:ascii="Arial Narrow" w:hAnsi="Arial Narrow"/>
              </w:rPr>
            </w:pPr>
            <w:r w:rsidRPr="00D24514">
              <w:rPr>
                <w:rFonts w:ascii="Arial Narrow" w:hAnsi="Arial Narrow"/>
              </w:rPr>
              <w:t xml:space="preserve">Odborné hodnotenie a výber </w:t>
            </w:r>
          </w:p>
          <w:p w14:paraId="00E7EA95" w14:textId="77777777" w:rsidR="00C507DC" w:rsidRPr="00D24514" w:rsidRDefault="002509F8" w:rsidP="00E85128">
            <w:pPr>
              <w:pStyle w:val="Odsekzoznamu"/>
              <w:numPr>
                <w:ilvl w:val="0"/>
                <w:numId w:val="45"/>
              </w:numPr>
              <w:jc w:val="both"/>
              <w:rPr>
                <w:rFonts w:ascii="Arial Narrow" w:hAnsi="Arial Narrow"/>
              </w:rPr>
            </w:pPr>
            <w:r w:rsidRPr="00D24514">
              <w:rPr>
                <w:rFonts w:ascii="Arial Narrow" w:hAnsi="Arial Narrow"/>
              </w:rPr>
              <w:t>Opravné prostriedky (nepovinná časť konania).</w:t>
            </w:r>
          </w:p>
          <w:p w14:paraId="5C1F0243" w14:textId="422317D3" w:rsidR="00416D7D" w:rsidRPr="00D24514" w:rsidRDefault="00C507DC" w:rsidP="00EB7CF3">
            <w:pPr>
              <w:spacing w:before="120" w:after="120"/>
              <w:jc w:val="both"/>
              <w:rPr>
                <w:rFonts w:ascii="Arial Narrow" w:hAnsi="Arial Narrow"/>
              </w:rPr>
            </w:pPr>
            <w:r w:rsidRPr="00D24514">
              <w:rPr>
                <w:rFonts w:ascii="Arial Narrow" w:hAnsi="Arial Narrow"/>
              </w:rPr>
              <w:t xml:space="preserve">RO </w:t>
            </w:r>
            <w:del w:id="232" w:author="Autor">
              <w:r w:rsidRPr="00D24514" w:rsidDel="002D7323">
                <w:rPr>
                  <w:rFonts w:ascii="Arial Narrow" w:hAnsi="Arial Narrow"/>
                </w:rPr>
                <w:delText xml:space="preserve">pre OP KŽP </w:delText>
              </w:r>
            </w:del>
            <w:r w:rsidRPr="00D24514">
              <w:rPr>
                <w:rFonts w:ascii="Arial Narrow" w:hAnsi="Arial Narrow"/>
              </w:rPr>
              <w:t xml:space="preserve">je oprávnený overiť podmienky poskytnutia príspevku alebo niektoré z podmienok poskytnutia príspevku v rámci konania o ŽoNFP priamo </w:t>
            </w:r>
            <w:r w:rsidR="00C237FE" w:rsidRPr="00D24514">
              <w:rPr>
                <w:rFonts w:ascii="Arial Narrow" w:hAnsi="Arial Narrow"/>
              </w:rPr>
              <w:t>na mieste u žiadateľa</w:t>
            </w:r>
            <w:r w:rsidRPr="00D24514">
              <w:rPr>
                <w:rFonts w:ascii="Arial Narrow" w:hAnsi="Arial Narrow"/>
              </w:rPr>
              <w:t xml:space="preserve">.  </w:t>
            </w:r>
          </w:p>
          <w:p w14:paraId="2CA69DA8" w14:textId="1F1A36F1" w:rsidR="002509F8" w:rsidRPr="00D24514" w:rsidRDefault="002509F8" w:rsidP="0072090C">
            <w:pPr>
              <w:spacing w:before="120" w:after="120"/>
              <w:jc w:val="both"/>
              <w:rPr>
                <w:rFonts w:ascii="Arial Narrow" w:hAnsi="Arial Narrow"/>
              </w:rPr>
            </w:pPr>
            <w:r w:rsidRPr="00D24514">
              <w:rPr>
                <w:rFonts w:ascii="Arial Narrow" w:hAnsi="Arial Narrow"/>
              </w:rPr>
              <w:t xml:space="preserve">Bližšie informácie o postupe RO </w:t>
            </w:r>
            <w:del w:id="233" w:author="Autor">
              <w:r w:rsidRPr="00D24514" w:rsidDel="002D7323">
                <w:rPr>
                  <w:rFonts w:ascii="Arial Narrow" w:hAnsi="Arial Narrow"/>
                </w:rPr>
                <w:delText xml:space="preserve">pre OP KŽP </w:delText>
              </w:r>
            </w:del>
            <w:r w:rsidRPr="00D24514">
              <w:rPr>
                <w:rFonts w:ascii="Arial Narrow" w:hAnsi="Arial Narrow"/>
              </w:rPr>
              <w:t xml:space="preserve">v rámci jednotlivých fáz konania sú dostupné v Príručke pre žiadateľa, </w:t>
            </w:r>
            <w:r w:rsidR="00C27A32" w:rsidRPr="00D24514">
              <w:rPr>
                <w:rFonts w:ascii="Arial Narrow" w:hAnsi="Arial Narrow"/>
              </w:rPr>
              <w:t>kapitola 4.</w:t>
            </w:r>
          </w:p>
          <w:p w14:paraId="0EFB08C1" w14:textId="77777777" w:rsidR="002509F8" w:rsidRPr="00D24514" w:rsidRDefault="003862ED" w:rsidP="0072090C">
            <w:pPr>
              <w:spacing w:before="120" w:after="120"/>
              <w:jc w:val="both"/>
              <w:rPr>
                <w:rFonts w:ascii="Arial Narrow" w:hAnsi="Arial Narrow"/>
              </w:rPr>
            </w:pPr>
            <w:r w:rsidRPr="00D24514">
              <w:rPr>
                <w:rFonts w:ascii="Arial Narrow" w:hAnsi="Arial Narrow"/>
              </w:rPr>
              <w:t>O</w:t>
            </w:r>
            <w:r w:rsidR="002509F8" w:rsidRPr="00D24514">
              <w:rPr>
                <w:rFonts w:ascii="Arial Narrow" w:hAnsi="Arial Narrow"/>
              </w:rPr>
              <w:t> žiadosti o NFP môže byť v súlade so zákonom o príspevku z EŠIF rozhodnuté nasledovne:</w:t>
            </w:r>
          </w:p>
          <w:p w14:paraId="3852E479" w14:textId="0CAC96BF" w:rsidR="002D7323" w:rsidRPr="00EA55BE" w:rsidDel="00EA55BE" w:rsidRDefault="003862ED" w:rsidP="00EA55BE">
            <w:pPr>
              <w:pStyle w:val="Odsekzoznamu"/>
              <w:numPr>
                <w:ilvl w:val="0"/>
                <w:numId w:val="47"/>
              </w:numPr>
              <w:jc w:val="both"/>
              <w:rPr>
                <w:del w:id="234" w:author="Autor"/>
                <w:rFonts w:ascii="Arial Narrow" w:hAnsi="Arial Narrow"/>
              </w:rPr>
            </w:pPr>
            <w:r w:rsidRPr="00EA55BE">
              <w:rPr>
                <w:rFonts w:ascii="Arial Narrow" w:hAnsi="Arial Narrow"/>
              </w:rPr>
              <w:t>v</w:t>
            </w:r>
            <w:r w:rsidR="002509F8" w:rsidRPr="00EA55BE">
              <w:rPr>
                <w:rFonts w:ascii="Arial Narrow" w:hAnsi="Arial Narrow"/>
              </w:rPr>
              <w:t>ydaním rozhodnutia o schválení žiadosti o</w:t>
            </w:r>
            <w:r w:rsidRPr="00EA55BE">
              <w:rPr>
                <w:rFonts w:ascii="Arial Narrow" w:hAnsi="Arial Narrow"/>
              </w:rPr>
              <w:t> </w:t>
            </w:r>
            <w:r w:rsidR="002509F8" w:rsidRPr="00EA55BE">
              <w:rPr>
                <w:rFonts w:ascii="Arial Narrow" w:hAnsi="Arial Narrow"/>
              </w:rPr>
              <w:t>NFP</w:t>
            </w:r>
            <w:r w:rsidRPr="00EA55BE">
              <w:rPr>
                <w:rFonts w:ascii="Arial Narrow" w:hAnsi="Arial Narrow"/>
              </w:rPr>
              <w:t>,</w:t>
            </w:r>
            <w:r w:rsidR="002509F8" w:rsidRPr="00EA55BE">
              <w:rPr>
                <w:rFonts w:ascii="Arial Narrow" w:hAnsi="Arial Narrow"/>
              </w:rPr>
              <w:t xml:space="preserve"> </w:t>
            </w:r>
          </w:p>
          <w:p w14:paraId="39EB5A5A" w14:textId="77777777" w:rsidR="002509F8" w:rsidRPr="00D24514" w:rsidRDefault="003862ED" w:rsidP="00E85128">
            <w:pPr>
              <w:pStyle w:val="Odsekzoznamu"/>
              <w:numPr>
                <w:ilvl w:val="0"/>
                <w:numId w:val="47"/>
              </w:numPr>
              <w:jc w:val="both"/>
              <w:rPr>
                <w:rFonts w:ascii="Arial Narrow" w:hAnsi="Arial Narrow"/>
              </w:rPr>
            </w:pPr>
            <w:r w:rsidRPr="00D24514">
              <w:rPr>
                <w:rFonts w:ascii="Arial Narrow" w:hAnsi="Arial Narrow"/>
              </w:rPr>
              <w:t>v</w:t>
            </w:r>
            <w:r w:rsidR="002509F8" w:rsidRPr="00D24514">
              <w:rPr>
                <w:rFonts w:ascii="Arial Narrow" w:hAnsi="Arial Narrow"/>
              </w:rPr>
              <w:t>ydaním rozhodnutia o neschválení žiadosti o</w:t>
            </w:r>
            <w:r w:rsidRPr="00D24514">
              <w:rPr>
                <w:rFonts w:ascii="Arial Narrow" w:hAnsi="Arial Narrow"/>
              </w:rPr>
              <w:t> </w:t>
            </w:r>
            <w:r w:rsidR="002509F8" w:rsidRPr="00D24514">
              <w:rPr>
                <w:rFonts w:ascii="Arial Narrow" w:hAnsi="Arial Narrow"/>
              </w:rPr>
              <w:t>NFP</w:t>
            </w:r>
            <w:r w:rsidRPr="00D24514">
              <w:rPr>
                <w:rFonts w:ascii="Arial Narrow" w:hAnsi="Arial Narrow"/>
              </w:rPr>
              <w:t>,</w:t>
            </w:r>
          </w:p>
          <w:p w14:paraId="14F5FFB2" w14:textId="77777777" w:rsidR="00C2590F" w:rsidRPr="00D24514" w:rsidRDefault="003862ED" w:rsidP="00E85128">
            <w:pPr>
              <w:pStyle w:val="Odsekzoznamu"/>
              <w:numPr>
                <w:ilvl w:val="0"/>
                <w:numId w:val="47"/>
              </w:numPr>
              <w:jc w:val="both"/>
              <w:rPr>
                <w:rFonts w:ascii="Arial Narrow" w:hAnsi="Arial Narrow"/>
              </w:rPr>
            </w:pPr>
            <w:r w:rsidRPr="00D24514">
              <w:rPr>
                <w:rFonts w:ascii="Arial Narrow" w:hAnsi="Arial Narrow"/>
              </w:rPr>
              <w:t>v</w:t>
            </w:r>
            <w:r w:rsidR="002509F8" w:rsidRPr="00D24514">
              <w:rPr>
                <w:rFonts w:ascii="Arial Narrow" w:hAnsi="Arial Narrow"/>
              </w:rPr>
              <w:t>ydaním rozhodnutia o zastavení konania o žiadosti o</w:t>
            </w:r>
            <w:r w:rsidRPr="00D24514">
              <w:rPr>
                <w:rFonts w:ascii="Arial Narrow" w:hAnsi="Arial Narrow"/>
              </w:rPr>
              <w:t> </w:t>
            </w:r>
            <w:r w:rsidR="002509F8" w:rsidRPr="00D24514">
              <w:rPr>
                <w:rFonts w:ascii="Arial Narrow" w:hAnsi="Arial Narrow"/>
              </w:rPr>
              <w:t>NFP</w:t>
            </w:r>
            <w:r w:rsidRPr="00D24514">
              <w:rPr>
                <w:rFonts w:ascii="Arial Narrow" w:hAnsi="Arial Narrow"/>
              </w:rPr>
              <w:t>.</w:t>
            </w:r>
          </w:p>
          <w:p w14:paraId="3C5F10B4" w14:textId="46709114" w:rsidR="002509F8" w:rsidRPr="00D24514" w:rsidRDefault="002509F8" w:rsidP="002509F8">
            <w:pPr>
              <w:spacing w:before="240" w:after="240"/>
              <w:jc w:val="both"/>
              <w:rPr>
                <w:rFonts w:ascii="Arial Narrow" w:hAnsi="Arial Narrow"/>
                <w:b/>
                <w:szCs w:val="22"/>
                <w:u w:val="single"/>
              </w:rPr>
            </w:pPr>
            <w:r w:rsidRPr="00D24514">
              <w:rPr>
                <w:rFonts w:ascii="Arial Narrow" w:hAnsi="Arial Narrow"/>
                <w:b/>
                <w:szCs w:val="22"/>
                <w:u w:val="single"/>
              </w:rPr>
              <w:t>Využitie zásobníka ŽoNFP (</w:t>
            </w:r>
            <w:del w:id="235" w:author="Autor">
              <w:r w:rsidRPr="00D24514" w:rsidDel="00936337">
                <w:rPr>
                  <w:rFonts w:ascii="Arial Narrow" w:hAnsi="Arial Narrow"/>
                  <w:b/>
                  <w:szCs w:val="22"/>
                  <w:u w:val="single"/>
                </w:rPr>
                <w:delText xml:space="preserve"> </w:delText>
              </w:r>
            </w:del>
            <w:r w:rsidRPr="00D24514">
              <w:rPr>
                <w:rFonts w:ascii="Arial Narrow" w:hAnsi="Arial Narrow"/>
                <w:b/>
                <w:szCs w:val="22"/>
                <w:u w:val="single"/>
              </w:rPr>
              <w:t>v súlade s § 21 zákona o príspevku z EŠIF)</w:t>
            </w:r>
          </w:p>
          <w:p w14:paraId="26109658" w14:textId="240BB924" w:rsidR="002509F8" w:rsidRPr="00D24514" w:rsidRDefault="002509F8" w:rsidP="002509F8">
            <w:pPr>
              <w:spacing w:before="120" w:after="120"/>
              <w:jc w:val="both"/>
              <w:rPr>
                <w:rFonts w:ascii="Arial Narrow" w:hAnsi="Arial Narrow"/>
                <w:szCs w:val="22"/>
              </w:rPr>
            </w:pPr>
            <w:r w:rsidRPr="00D24514">
              <w:rPr>
                <w:rFonts w:ascii="Arial Narrow" w:hAnsi="Arial Narrow"/>
                <w:szCs w:val="22"/>
              </w:rPr>
              <w:t xml:space="preserve">V rámci tejto výzvy RO </w:t>
            </w:r>
            <w:del w:id="236" w:author="Autor">
              <w:r w:rsidRPr="00D24514" w:rsidDel="002D7323">
                <w:rPr>
                  <w:rFonts w:ascii="Arial Narrow" w:hAnsi="Arial Narrow"/>
                  <w:szCs w:val="22"/>
                </w:rPr>
                <w:delText xml:space="preserve">pre OP KŽP </w:delText>
              </w:r>
            </w:del>
            <w:r w:rsidRPr="00D24514">
              <w:rPr>
                <w:rFonts w:ascii="Arial Narrow" w:hAnsi="Arial Narrow"/>
                <w:szCs w:val="22"/>
              </w:rPr>
              <w:t>môže zmeniť právoplatné rozhodnutie o neschválení žiadosti o NFP a rozhodnúť o schválení žiadosti o NFP (tzv. zásobník projektov) za predpokladu, že budú splnené všetky nasledovné podmienky:</w:t>
            </w:r>
          </w:p>
          <w:p w14:paraId="65647659" w14:textId="6C69BC74" w:rsidR="002509F8" w:rsidRPr="00D24514" w:rsidRDefault="002509F8" w:rsidP="008E6F96">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t>rozhodnutie o neschválení žiadosti o NFP bolo vydané len z dôvodu nedostatku finančných prostriedkov určených vo výzve a dôvod neschválenia bol explicitne uvedený v rozhodnutí o neschválení žiadosti o</w:t>
            </w:r>
            <w:r w:rsidR="002C2DE8" w:rsidRPr="00D24514">
              <w:rPr>
                <w:rFonts w:ascii="Arial Narrow" w:hAnsi="Arial Narrow" w:cs="Arial"/>
                <w:color w:val="000000"/>
                <w:szCs w:val="22"/>
              </w:rPr>
              <w:t> </w:t>
            </w:r>
            <w:r w:rsidRPr="00D24514">
              <w:rPr>
                <w:rFonts w:ascii="Arial Narrow" w:hAnsi="Arial Narrow" w:cs="Arial"/>
                <w:color w:val="000000"/>
                <w:szCs w:val="22"/>
              </w:rPr>
              <w:t>NFP,</w:t>
            </w:r>
          </w:p>
          <w:p w14:paraId="5A1D2001" w14:textId="1D51F5BF" w:rsidR="002509F8" w:rsidRPr="00D24514" w:rsidRDefault="002509F8" w:rsidP="002509F8">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lastRenderedPageBreak/>
              <w:t xml:space="preserve">riadiaci orgán  disponuje dostatočnými finančnými prostriedkami určenými na zabezpečenie financovania projektu, ktorý je predmetom žiadosti o NFP, </w:t>
            </w:r>
          </w:p>
          <w:p w14:paraId="2A61A0E1" w14:textId="06221857" w:rsidR="002509F8" w:rsidRPr="00D24514" w:rsidRDefault="002509F8" w:rsidP="002509F8">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t xml:space="preserve">žiadateľ preukázateľne spĺňa podmienky poskytnutia príspevku určené vo výzve </w:t>
            </w:r>
            <w:r w:rsidRPr="00D24514">
              <w:rPr>
                <w:rFonts w:ascii="Arial Narrow" w:hAnsi="Arial Narrow"/>
                <w:szCs w:val="22"/>
              </w:rPr>
              <w:t>– overenie podmienok poskytnutia príspevku je predpokladom zmeny rozhodnutia o neschválení žiadosti o NFP</w:t>
            </w:r>
            <w:r w:rsidRPr="00D24514">
              <w:rPr>
                <w:rFonts w:ascii="Arial Narrow" w:hAnsi="Arial Narrow" w:cs="Arial"/>
                <w:color w:val="000000"/>
                <w:szCs w:val="22"/>
              </w:rPr>
              <w:t xml:space="preserve">, </w:t>
            </w:r>
          </w:p>
          <w:p w14:paraId="7E659B65" w14:textId="4B9D2121" w:rsidR="002509F8" w:rsidRPr="00D24514" w:rsidRDefault="002509F8" w:rsidP="002509F8">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t xml:space="preserve">žiadateľ so zmenou rozhodnutia súhlasí – nakoľko </w:t>
            </w:r>
            <w:r w:rsidRPr="00D24514">
              <w:rPr>
                <w:rFonts w:ascii="Arial Narrow" w:hAnsi="Arial Narrow"/>
                <w:szCs w:val="22"/>
              </w:rPr>
              <w:t xml:space="preserve">od vydania rozhodnutia mohol uplynúť dlhší čas a žiadateľ nemusí mať už záujem na schválení </w:t>
            </w:r>
            <w:r w:rsidR="00033385" w:rsidRPr="00D24514">
              <w:rPr>
                <w:rFonts w:ascii="Arial Narrow" w:hAnsi="Arial Narrow"/>
                <w:szCs w:val="22"/>
              </w:rPr>
              <w:t xml:space="preserve">žiadosti </w:t>
            </w:r>
            <w:r w:rsidRPr="00D24514">
              <w:rPr>
                <w:rFonts w:ascii="Arial Narrow" w:hAnsi="Arial Narrow"/>
                <w:szCs w:val="22"/>
              </w:rPr>
              <w:t>o</w:t>
            </w:r>
            <w:r w:rsidR="00033385" w:rsidRPr="00D24514">
              <w:rPr>
                <w:rFonts w:ascii="Arial Narrow" w:hAnsi="Arial Narrow"/>
                <w:szCs w:val="22"/>
              </w:rPr>
              <w:t xml:space="preserve"> </w:t>
            </w:r>
            <w:r w:rsidRPr="00D24514">
              <w:rPr>
                <w:rFonts w:ascii="Arial Narrow" w:hAnsi="Arial Narrow"/>
                <w:szCs w:val="22"/>
              </w:rPr>
              <w:t>NFP, je podmienkou zmeny rozhodnutia aj súhlas žiadateľa so zmenou rozhodnutia</w:t>
            </w:r>
            <w:r w:rsidRPr="00D24514">
              <w:rPr>
                <w:rFonts w:ascii="Arial Narrow" w:hAnsi="Arial Narrow" w:cs="Arial"/>
                <w:color w:val="000000"/>
                <w:szCs w:val="22"/>
              </w:rPr>
              <w:t xml:space="preserve">. </w:t>
            </w:r>
          </w:p>
          <w:p w14:paraId="1B0772B8" w14:textId="70CA6993" w:rsidR="00182FBC" w:rsidRPr="00D24514" w:rsidRDefault="00182FBC" w:rsidP="00182FBC">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 xml:space="preserve">RO </w:t>
            </w:r>
            <w:del w:id="237" w:author="Autor">
              <w:r w:rsidRPr="00D24514" w:rsidDel="002D7323">
                <w:rPr>
                  <w:rFonts w:ascii="Arial Narrow" w:hAnsi="Arial Narrow" w:cs="Arial"/>
                  <w:color w:val="000000"/>
                  <w:szCs w:val="22"/>
                </w:rPr>
                <w:delText xml:space="preserve">pre OP KŽP </w:delText>
              </w:r>
            </w:del>
            <w:r w:rsidRPr="00D24514">
              <w:rPr>
                <w:rFonts w:ascii="Arial Narrow" w:hAnsi="Arial Narrow" w:cs="Arial"/>
                <w:color w:val="000000"/>
                <w:szCs w:val="22"/>
              </w:rPr>
              <w:t>je pri rozhodovaní o zmene rozhodnutia o neschválení žiadosti o NFP na rozhodnutie o schválení žiadosti o NFP viazaný dodržaním poradia žiadostí o NFP určeného na základe aplikácie kritérií pre výber projektov v konaní o</w:t>
            </w:r>
            <w:r w:rsidR="00CB1C0F" w:rsidRPr="00D24514">
              <w:rPr>
                <w:rFonts w:ascii="Arial Narrow" w:hAnsi="Arial Narrow" w:cs="Arial"/>
                <w:color w:val="000000"/>
                <w:szCs w:val="22"/>
              </w:rPr>
              <w:t> </w:t>
            </w:r>
            <w:r w:rsidRPr="00D24514">
              <w:rPr>
                <w:rFonts w:ascii="Arial Narrow" w:hAnsi="Arial Narrow" w:cs="Arial"/>
                <w:color w:val="000000"/>
                <w:szCs w:val="22"/>
              </w:rPr>
              <w:t>žiadosti</w:t>
            </w:r>
            <w:r w:rsidR="00CB1C0F" w:rsidRPr="00D24514">
              <w:rPr>
                <w:rFonts w:ascii="Arial Narrow" w:hAnsi="Arial Narrow" w:cs="Arial"/>
                <w:color w:val="000000"/>
                <w:szCs w:val="22"/>
              </w:rPr>
              <w:t xml:space="preserve"> o NFP</w:t>
            </w:r>
            <w:r w:rsidRPr="00D24514">
              <w:rPr>
                <w:rFonts w:ascii="Arial Narrow" w:hAnsi="Arial Narrow" w:cs="Arial"/>
                <w:color w:val="000000"/>
                <w:szCs w:val="22"/>
              </w:rPr>
              <w:t xml:space="preserve">, pričom najprv koná o žiadosti o NFP, ktorá dosiahla najvyššie umiestnenie spomedzi žiadostí o NFP, ktoré nebolo možné schváliť z dôvodu nedostatku finančných prostriedkov určených vo výzve. </w:t>
            </w:r>
          </w:p>
          <w:p w14:paraId="07C8CE98" w14:textId="7DBDFA78" w:rsidR="003469F5" w:rsidRDefault="003469F5" w:rsidP="002509F8">
            <w:pPr>
              <w:autoSpaceDE w:val="0"/>
              <w:autoSpaceDN w:val="0"/>
              <w:adjustRightInd w:val="0"/>
              <w:spacing w:before="120" w:after="120"/>
              <w:jc w:val="both"/>
              <w:rPr>
                <w:ins w:id="238" w:author="Autor"/>
                <w:rFonts w:ascii="Arial Narrow" w:hAnsi="Arial Narrow" w:cs="Arial"/>
                <w:color w:val="000000"/>
                <w:szCs w:val="22"/>
              </w:rPr>
            </w:pPr>
            <w:r w:rsidRPr="00D24514">
              <w:rPr>
                <w:rFonts w:ascii="Arial Narrow" w:hAnsi="Arial Narrow" w:cs="Arial"/>
                <w:color w:val="000000"/>
                <w:szCs w:val="22"/>
              </w:rPr>
              <w:t>Využitie zásobník</w:t>
            </w:r>
            <w:r w:rsidR="00182FBC" w:rsidRPr="00D24514">
              <w:rPr>
                <w:rFonts w:ascii="Arial Narrow" w:hAnsi="Arial Narrow" w:cs="Arial"/>
                <w:color w:val="000000"/>
                <w:szCs w:val="22"/>
              </w:rPr>
              <w:t>a</w:t>
            </w:r>
            <w:r w:rsidRPr="00D24514">
              <w:rPr>
                <w:rFonts w:ascii="Arial Narrow" w:hAnsi="Arial Narrow" w:cs="Arial"/>
                <w:color w:val="000000"/>
                <w:szCs w:val="22"/>
              </w:rPr>
              <w:t xml:space="preserve"> projektov je na výlučnom rozhodnutí RO </w:t>
            </w:r>
            <w:del w:id="239" w:author="Autor">
              <w:r w:rsidRPr="00D24514" w:rsidDel="002D7323">
                <w:rPr>
                  <w:rFonts w:ascii="Arial Narrow" w:hAnsi="Arial Narrow" w:cs="Arial"/>
                  <w:color w:val="000000"/>
                  <w:szCs w:val="22"/>
                </w:rPr>
                <w:delText xml:space="preserve">pre OP KŽP </w:delText>
              </w:r>
            </w:del>
            <w:r w:rsidRPr="00D24514">
              <w:rPr>
                <w:rFonts w:ascii="Arial Narrow" w:hAnsi="Arial Narrow" w:cs="Arial"/>
                <w:color w:val="000000"/>
                <w:szCs w:val="22"/>
              </w:rPr>
              <w:t xml:space="preserve">a aj v prípade získania dodatočných finančných prostriedkov nie je RO </w:t>
            </w:r>
            <w:del w:id="240" w:author="Autor">
              <w:r w:rsidR="00182FBC" w:rsidRPr="00D24514" w:rsidDel="002D7323">
                <w:rPr>
                  <w:rFonts w:ascii="Arial Narrow" w:hAnsi="Arial Narrow" w:cs="Arial"/>
                  <w:color w:val="000000"/>
                  <w:szCs w:val="22"/>
                </w:rPr>
                <w:delText xml:space="preserve">pre OP KŽP </w:delText>
              </w:r>
            </w:del>
            <w:r w:rsidRPr="00D24514">
              <w:rPr>
                <w:rFonts w:ascii="Arial Narrow" w:hAnsi="Arial Narrow" w:cs="Arial"/>
                <w:color w:val="000000"/>
                <w:szCs w:val="22"/>
              </w:rPr>
              <w:t>povinný zmeniť rozhodnutie podľa predchádzajúceho odseku a</w:t>
            </w:r>
            <w:r w:rsidR="00AA2039" w:rsidRPr="00D24514">
              <w:rPr>
                <w:rFonts w:ascii="Arial Narrow" w:hAnsi="Arial Narrow" w:cs="Arial"/>
                <w:color w:val="000000"/>
                <w:szCs w:val="22"/>
              </w:rPr>
              <w:t xml:space="preserve"> môže </w:t>
            </w:r>
            <w:r w:rsidRPr="00D24514">
              <w:rPr>
                <w:rFonts w:ascii="Arial Narrow" w:hAnsi="Arial Narrow" w:cs="Arial"/>
                <w:color w:val="000000"/>
                <w:szCs w:val="22"/>
              </w:rPr>
              <w:t xml:space="preserve">rozhodnúť o alokovaní </w:t>
            </w:r>
            <w:r w:rsidR="00CB1C0F" w:rsidRPr="00D24514">
              <w:rPr>
                <w:rFonts w:ascii="Arial Narrow" w:hAnsi="Arial Narrow" w:cs="Arial"/>
                <w:color w:val="000000"/>
                <w:szCs w:val="22"/>
              </w:rPr>
              <w:t xml:space="preserve">dodatočných finančných prostriedkov </w:t>
            </w:r>
            <w:r w:rsidRPr="00D24514">
              <w:rPr>
                <w:rFonts w:ascii="Arial Narrow" w:hAnsi="Arial Narrow" w:cs="Arial"/>
                <w:color w:val="000000"/>
                <w:szCs w:val="22"/>
              </w:rPr>
              <w:t>na relevantné projekty iným spôsobom (napr. vyhlásiť novú výzvu).</w:t>
            </w:r>
          </w:p>
          <w:p w14:paraId="126C65C9" w14:textId="126AC159" w:rsidR="002D7323" w:rsidRPr="00D24514" w:rsidRDefault="002D7323" w:rsidP="002509F8">
            <w:pPr>
              <w:autoSpaceDE w:val="0"/>
              <w:autoSpaceDN w:val="0"/>
              <w:adjustRightInd w:val="0"/>
              <w:spacing w:before="120" w:after="120"/>
              <w:jc w:val="both"/>
              <w:rPr>
                <w:rFonts w:ascii="Arial Narrow" w:hAnsi="Arial Narrow" w:cs="Arial"/>
                <w:color w:val="000000"/>
                <w:szCs w:val="22"/>
              </w:rPr>
            </w:pPr>
            <w:ins w:id="241" w:author="Autor">
              <w:r>
                <w:rPr>
                  <w:rFonts w:ascii="Arial Narrow" w:hAnsi="Arial Narrow" w:cs="Arial"/>
                  <w:color w:val="000000"/>
                  <w:szCs w:val="22"/>
                </w:rPr>
                <w:t xml:space="preserve">Aplikácia </w:t>
              </w:r>
              <w:r w:rsidRPr="0076767C">
                <w:rPr>
                  <w:rFonts w:ascii="Arial Narrow" w:hAnsi="Arial Narrow" w:cs="Arial"/>
                  <w:color w:val="000000"/>
                  <w:szCs w:val="22"/>
                </w:rPr>
                <w:t xml:space="preserve">zásobníka projektov </w:t>
              </w:r>
              <w:r>
                <w:rPr>
                  <w:rFonts w:ascii="Arial Narrow" w:hAnsi="Arial Narrow" w:cs="Arial"/>
                  <w:color w:val="000000"/>
                  <w:szCs w:val="22"/>
                </w:rPr>
                <w:t xml:space="preserve">je </w:t>
              </w:r>
              <w:r w:rsidRPr="0076767C">
                <w:rPr>
                  <w:rFonts w:ascii="Arial Narrow" w:hAnsi="Arial Narrow" w:cs="Arial"/>
                  <w:color w:val="000000"/>
                  <w:szCs w:val="22"/>
                </w:rPr>
                <w:t>možn</w:t>
              </w:r>
              <w:r>
                <w:rPr>
                  <w:rFonts w:ascii="Arial Narrow" w:hAnsi="Arial Narrow" w:cs="Arial"/>
                  <w:color w:val="000000"/>
                  <w:szCs w:val="22"/>
                </w:rPr>
                <w:t xml:space="preserve">á </w:t>
              </w:r>
              <w:r w:rsidRPr="00F509D5">
                <w:rPr>
                  <w:rFonts w:ascii="Arial Narrow" w:hAnsi="Arial Narrow" w:cs="Arial"/>
                  <w:color w:val="000000"/>
                  <w:szCs w:val="22"/>
                </w:rPr>
                <w:t>na rozhodnutia o neschválení vydané v rámci niekoľkých ostatných posudzovaných období výzvy. RO postupuje pri aplikácii zásobníka postupne, a to od najstaršieho posudzovaného časového obdobia výzvy,</w:t>
              </w:r>
              <w:r w:rsidR="00F13F0E">
                <w:rPr>
                  <w:rFonts w:ascii="Arial Narrow" w:hAnsi="Arial Narrow" w:cs="Arial"/>
                  <w:color w:val="000000"/>
                  <w:szCs w:val="22"/>
                </w:rPr>
                <w:t xml:space="preserve"> v ktorom došlo k neschváleniu žiadosti </w:t>
              </w:r>
              <w:r w:rsidRPr="00F509D5">
                <w:rPr>
                  <w:rFonts w:ascii="Arial Narrow" w:hAnsi="Arial Narrow" w:cs="Arial"/>
                  <w:color w:val="000000"/>
                  <w:szCs w:val="22"/>
                </w:rPr>
                <w:t>o</w:t>
              </w:r>
              <w:r w:rsidR="00F13F0E">
                <w:rPr>
                  <w:rFonts w:ascii="Arial Narrow" w:hAnsi="Arial Narrow" w:cs="Arial"/>
                  <w:color w:val="000000"/>
                  <w:szCs w:val="22"/>
                </w:rPr>
                <w:t xml:space="preserve"> </w:t>
              </w:r>
              <w:r w:rsidRPr="00F509D5">
                <w:rPr>
                  <w:rFonts w:ascii="Arial Narrow" w:hAnsi="Arial Narrow" w:cs="Arial"/>
                  <w:color w:val="000000"/>
                  <w:szCs w:val="22"/>
                </w:rPr>
                <w:t>NFP z dôvodu vyčerpania finančných prostriedkov na výzvu.</w:t>
              </w:r>
            </w:ins>
          </w:p>
          <w:p w14:paraId="4AE0A316" w14:textId="77777777" w:rsidR="00F078D6" w:rsidRPr="00D24514" w:rsidRDefault="00F078D6" w:rsidP="00F078D6">
            <w:pPr>
              <w:spacing w:before="240" w:after="240"/>
              <w:jc w:val="both"/>
              <w:rPr>
                <w:rFonts w:ascii="Arial Narrow" w:hAnsi="Arial Narrow"/>
                <w:b/>
                <w:szCs w:val="22"/>
                <w:u w:val="single"/>
              </w:rPr>
            </w:pPr>
            <w:r w:rsidRPr="00D24514">
              <w:rPr>
                <w:rFonts w:ascii="Arial Narrow" w:hAnsi="Arial Narrow"/>
                <w:b/>
                <w:szCs w:val="22"/>
                <w:u w:val="single"/>
              </w:rPr>
              <w:t>Zverejňovanie informácií:</w:t>
            </w:r>
          </w:p>
          <w:p w14:paraId="26DD4F1F" w14:textId="0274702D" w:rsidR="00972C51" w:rsidRDefault="00972C51" w:rsidP="00E85128">
            <w:pPr>
              <w:spacing w:before="120" w:after="120"/>
              <w:jc w:val="both"/>
              <w:rPr>
                <w:rFonts w:ascii="Arial Narrow" w:hAnsi="Arial Narrow"/>
                <w:szCs w:val="22"/>
              </w:rPr>
            </w:pPr>
            <w:r w:rsidRPr="00D24514">
              <w:rPr>
                <w:rFonts w:ascii="Arial Narrow" w:hAnsi="Arial Narrow"/>
                <w:szCs w:val="22"/>
              </w:rPr>
              <w:t xml:space="preserve">RO </w:t>
            </w:r>
            <w:del w:id="242" w:author="Autor">
              <w:r w:rsidRPr="00D24514" w:rsidDel="006F260D">
                <w:rPr>
                  <w:rFonts w:ascii="Arial Narrow" w:hAnsi="Arial Narrow"/>
                  <w:szCs w:val="22"/>
                </w:rPr>
                <w:delText xml:space="preserve">pre OP KŽP </w:delText>
              </w:r>
            </w:del>
            <w:r w:rsidRPr="00D24514">
              <w:rPr>
                <w:rFonts w:ascii="Arial Narrow" w:hAnsi="Arial Narrow"/>
                <w:szCs w:val="22"/>
              </w:rPr>
              <w:t xml:space="preserve">zverejní na svojom webovom sídle </w:t>
            </w:r>
            <w:hyperlink r:id="rId25" w:history="1">
              <w:r w:rsidR="00303021" w:rsidRPr="00D24514">
                <w:rPr>
                  <w:rStyle w:val="Hypertextovprepojenie"/>
                  <w:rFonts w:ascii="Arial Narrow" w:hAnsi="Arial Narrow"/>
                  <w:szCs w:val="22"/>
                </w:rPr>
                <w:t>www.op-kzp.sk</w:t>
              </w:r>
            </w:hyperlink>
            <w:r w:rsidR="00303021" w:rsidRPr="00D24514">
              <w:rPr>
                <w:rFonts w:ascii="Arial Narrow" w:hAnsi="Arial Narrow"/>
                <w:szCs w:val="22"/>
              </w:rPr>
              <w:t xml:space="preserve"> </w:t>
            </w:r>
            <w:r w:rsidR="00555FBD" w:rsidRPr="00D24514">
              <w:rPr>
                <w:rFonts w:ascii="Arial Narrow" w:hAnsi="Arial Narrow"/>
                <w:szCs w:val="22"/>
              </w:rPr>
              <w:t xml:space="preserve">najneskôr </w:t>
            </w:r>
            <w:r w:rsidRPr="00D24514">
              <w:rPr>
                <w:rFonts w:ascii="Arial Narrow" w:hAnsi="Arial Narrow"/>
                <w:szCs w:val="22"/>
              </w:rPr>
              <w:t xml:space="preserve">do 60 pracovných dní od skončenia rozhodovania o žiadostiach o NFP v rámci každého hodnotiaceho kola </w:t>
            </w:r>
            <w:r w:rsidRPr="00D24514">
              <w:rPr>
                <w:rFonts w:ascii="Arial Narrow" w:hAnsi="Arial Narrow"/>
                <w:b/>
                <w:szCs w:val="22"/>
              </w:rPr>
              <w:t>Zoznam schválených žiadostí o NFP</w:t>
            </w:r>
            <w:r w:rsidRPr="00D24514">
              <w:rPr>
                <w:rFonts w:ascii="Arial Narrow" w:hAnsi="Arial Narrow"/>
                <w:szCs w:val="22"/>
              </w:rPr>
              <w:t xml:space="preserve"> a </w:t>
            </w:r>
            <w:r w:rsidRPr="00D24514">
              <w:rPr>
                <w:rFonts w:ascii="Arial Narrow" w:hAnsi="Arial Narrow"/>
                <w:b/>
                <w:szCs w:val="22"/>
              </w:rPr>
              <w:t>Zoznam neschválených žiadostí o NFP</w:t>
            </w:r>
            <w:r w:rsidRPr="00D24514">
              <w:rPr>
                <w:rFonts w:ascii="Arial Narrow" w:hAnsi="Arial Narrow"/>
                <w:szCs w:val="22"/>
              </w:rPr>
              <w:t xml:space="preserve"> v poradí určenom na základe aplikácii kritérií pre výber projektov. V zozname schválených a neschválených ŽoNFP sa zverejňujú údaje v rozsahu podľa § 48 ods.1 a ods. 2 zákona o príspevku z EŠIF.</w:t>
            </w:r>
          </w:p>
          <w:p w14:paraId="216C081F" w14:textId="39A22F58" w:rsidR="00ED2C2E" w:rsidRPr="00D24514" w:rsidRDefault="00ED2C2E" w:rsidP="00E85128">
            <w:pPr>
              <w:spacing w:before="120" w:after="120"/>
              <w:jc w:val="both"/>
              <w:rPr>
                <w:rFonts w:ascii="Arial Narrow" w:hAnsi="Arial Narrow"/>
                <w:szCs w:val="22"/>
              </w:rPr>
            </w:pPr>
            <w:r w:rsidRPr="00ED2C2E">
              <w:rPr>
                <w:rFonts w:ascii="Arial Narrow" w:hAnsi="Arial Narrow"/>
                <w:szCs w:val="22"/>
              </w:rPr>
              <w:t>Poskytovateľ zverejní dokumenty z procesu odborného hodnotenia v rámci verejnej časti ITMS2014+ pre každú výzvu, resp. každé hodnotiace kolo výzvy.</w:t>
            </w:r>
          </w:p>
          <w:p w14:paraId="133120B8" w14:textId="0FAD3370" w:rsidR="00972C51" w:rsidRPr="00D24514" w:rsidRDefault="00972C51" w:rsidP="00E85128">
            <w:pPr>
              <w:spacing w:before="120" w:after="120"/>
              <w:jc w:val="both"/>
              <w:rPr>
                <w:rFonts w:ascii="Arial Narrow" w:hAnsi="Arial Narrow"/>
                <w:i/>
                <w:szCs w:val="22"/>
              </w:rPr>
            </w:pPr>
            <w:r w:rsidRPr="00D24514">
              <w:rPr>
                <w:rFonts w:ascii="Arial Narrow" w:hAnsi="Arial Narrow"/>
                <w:szCs w:val="22"/>
              </w:rPr>
              <w:t xml:space="preserve">Zároveň </w:t>
            </w:r>
            <w:del w:id="243" w:author="Autor">
              <w:r w:rsidRPr="00D24514" w:rsidDel="006F260D">
                <w:rPr>
                  <w:rFonts w:ascii="Arial Narrow" w:hAnsi="Arial Narrow"/>
                  <w:szCs w:val="22"/>
                </w:rPr>
                <w:delText>Centrálny koordinačný orgán</w:delText>
              </w:r>
            </w:del>
            <w:ins w:id="244" w:author="Autor">
              <w:r w:rsidR="006F260D">
                <w:rPr>
                  <w:rFonts w:ascii="Arial Narrow" w:hAnsi="Arial Narrow"/>
                  <w:szCs w:val="22"/>
                </w:rPr>
                <w:t>CKO</w:t>
              </w:r>
            </w:ins>
            <w:r w:rsidRPr="00D24514">
              <w:rPr>
                <w:rFonts w:ascii="Arial Narrow" w:hAnsi="Arial Narrow"/>
                <w:szCs w:val="22"/>
              </w:rPr>
              <w:t xml:space="preserve"> zverejňuje na svojom webovom sídle údaje o zmluvách, ktoré nadobudli účinnosť, </w:t>
            </w:r>
            <w:r w:rsidR="00D24514">
              <w:rPr>
                <w:rFonts w:ascii="Arial Narrow" w:hAnsi="Arial Narrow"/>
                <w:szCs w:val="22"/>
              </w:rPr>
              <w:t>resp.</w:t>
            </w:r>
            <w:r w:rsidR="007B75DC" w:rsidRPr="00D24514">
              <w:rPr>
                <w:rFonts w:ascii="Arial Narrow" w:hAnsi="Arial Narrow"/>
                <w:szCs w:val="22"/>
              </w:rPr>
              <w:t xml:space="preserve"> o právoplatných rozhodnutiach podľa § 16 ods. 2 zákona o príspevku z EŠIF, </w:t>
            </w:r>
            <w:r w:rsidRPr="00D24514">
              <w:rPr>
                <w:rFonts w:ascii="Arial Narrow" w:hAnsi="Arial Narrow"/>
                <w:szCs w:val="22"/>
              </w:rPr>
              <w:t>v rozsahu podľa § 48 ods. 5 zákona o príspevku z EŠIF.</w:t>
            </w:r>
          </w:p>
          <w:p w14:paraId="5EC0FF1F" w14:textId="0F2E7B6F" w:rsidR="00972C51" w:rsidRPr="00D24514" w:rsidRDefault="00972C51" w:rsidP="00E85128">
            <w:pPr>
              <w:spacing w:before="120" w:after="120"/>
              <w:jc w:val="both"/>
              <w:rPr>
                <w:rFonts w:ascii="Arial Narrow" w:hAnsi="Arial Narrow"/>
                <w:szCs w:val="22"/>
              </w:rPr>
            </w:pPr>
            <w:r w:rsidRPr="00D24514">
              <w:rPr>
                <w:rFonts w:ascii="Arial Narrow" w:hAnsi="Arial Narrow"/>
                <w:szCs w:val="22"/>
              </w:rPr>
              <w:t>Žiadateľ berie na vedomie, že zverejňované informácie, ktoré sú považované za osobné údaje</w:t>
            </w:r>
            <w:r w:rsidR="00223BE1">
              <w:rPr>
                <w:rFonts w:ascii="Arial Narrow" w:hAnsi="Arial Narrow"/>
                <w:szCs w:val="22"/>
              </w:rPr>
              <w:t>,</w:t>
            </w:r>
            <w:r w:rsidRPr="00D24514">
              <w:rPr>
                <w:rFonts w:ascii="Arial Narrow" w:hAnsi="Arial Narrow"/>
                <w:szCs w:val="22"/>
              </w:rPr>
              <w:t xml:space="preserve"> sú RO </w:t>
            </w:r>
            <w:del w:id="245" w:author="Autor">
              <w:r w:rsidRPr="00D24514" w:rsidDel="006F260D">
                <w:rPr>
                  <w:rFonts w:ascii="Arial Narrow" w:hAnsi="Arial Narrow"/>
                  <w:szCs w:val="22"/>
                </w:rPr>
                <w:delText xml:space="preserve">pre OP KŽP </w:delText>
              </w:r>
            </w:del>
            <w:r w:rsidRPr="00D24514">
              <w:rPr>
                <w:rFonts w:ascii="Arial Narrow" w:hAnsi="Arial Narrow"/>
                <w:szCs w:val="22"/>
              </w:rPr>
              <w:t>a </w:t>
            </w:r>
            <w:del w:id="246" w:author="Autor">
              <w:r w:rsidRPr="00D24514" w:rsidDel="006F260D">
                <w:rPr>
                  <w:rFonts w:ascii="Arial Narrow" w:hAnsi="Arial Narrow"/>
                  <w:szCs w:val="22"/>
                </w:rPr>
                <w:delText>Centrálny koordinačný orgán</w:delText>
              </w:r>
            </w:del>
            <w:ins w:id="247" w:author="Autor">
              <w:r w:rsidR="006F260D">
                <w:rPr>
                  <w:rFonts w:ascii="Arial Narrow" w:hAnsi="Arial Narrow"/>
                  <w:szCs w:val="22"/>
                </w:rPr>
                <w:t>CKO</w:t>
              </w:r>
            </w:ins>
            <w:r w:rsidRPr="00D24514">
              <w:rPr>
                <w:rFonts w:ascii="Arial Narrow" w:hAnsi="Arial Narrow"/>
                <w:szCs w:val="22"/>
              </w:rPr>
              <w:t xml:space="preserve"> oprávnení  zverejniť </w:t>
            </w:r>
            <w:r w:rsidR="004447E5" w:rsidRPr="00D24514">
              <w:rPr>
                <w:rFonts w:ascii="Arial Narrow" w:hAnsi="Arial Narrow"/>
                <w:szCs w:val="22"/>
              </w:rPr>
              <w:t xml:space="preserve">aj </w:t>
            </w:r>
            <w:r w:rsidRPr="00D24514">
              <w:rPr>
                <w:rFonts w:ascii="Arial Narrow" w:hAnsi="Arial Narrow"/>
                <w:szCs w:val="22"/>
              </w:rPr>
              <w:t>bez osobitného súhlasu žiadateľa v súlade s § 47 zákona o príspevku z EŠIF.</w:t>
            </w:r>
          </w:p>
          <w:p w14:paraId="2D081EA8" w14:textId="285D3228" w:rsidR="00F54480" w:rsidRPr="00D24514" w:rsidRDefault="00F54480" w:rsidP="00F54480">
            <w:pPr>
              <w:rPr>
                <w:rFonts w:ascii="Arial Narrow" w:hAnsi="Arial Narrow"/>
                <w:b/>
                <w:u w:val="single"/>
              </w:rPr>
            </w:pPr>
            <w:r w:rsidRPr="00D24514">
              <w:rPr>
                <w:rFonts w:ascii="Arial Narrow" w:hAnsi="Arial Narrow"/>
                <w:b/>
                <w:u w:val="single"/>
              </w:rPr>
              <w:t xml:space="preserve">Uzavretie </w:t>
            </w:r>
            <w:r w:rsidR="00B17CB2" w:rsidRPr="00D24514">
              <w:rPr>
                <w:rFonts w:ascii="Arial Narrow" w:hAnsi="Arial Narrow"/>
                <w:b/>
                <w:u w:val="single"/>
              </w:rPr>
              <w:t>Z</w:t>
            </w:r>
            <w:r w:rsidRPr="00D24514">
              <w:rPr>
                <w:rFonts w:ascii="Arial Narrow" w:hAnsi="Arial Narrow"/>
                <w:b/>
                <w:u w:val="single"/>
              </w:rPr>
              <w:t>mluvy o poskytnutí NFP:</w:t>
            </w:r>
          </w:p>
          <w:p w14:paraId="2B8CD711" w14:textId="69B1722A" w:rsidR="00AA2039" w:rsidRPr="00D24514" w:rsidRDefault="00F54480" w:rsidP="002509F8">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Po schválení ŽoNFP zašle sprostredkovateľský orgán</w:t>
            </w:r>
            <w:del w:id="248" w:author="Autor">
              <w:r w:rsidRPr="00D24514" w:rsidDel="00936337">
                <w:rPr>
                  <w:rFonts w:ascii="Arial Narrow" w:hAnsi="Arial Narrow" w:cs="Arial"/>
                  <w:color w:val="000000"/>
                  <w:szCs w:val="22"/>
                </w:rPr>
                <w:delText xml:space="preserve"> RO </w:delText>
              </w:r>
            </w:del>
            <w:r w:rsidRPr="00D24514">
              <w:rPr>
                <w:rFonts w:ascii="Arial Narrow" w:hAnsi="Arial Narrow" w:cs="Arial"/>
                <w:color w:val="000000"/>
                <w:szCs w:val="22"/>
              </w:rPr>
              <w:t>pre OP KŽP – Slovenská agentúra životného prostredia</w:t>
            </w:r>
            <w:r w:rsidR="00810CBB" w:rsidRPr="00D24514">
              <w:rPr>
                <w:rStyle w:val="Odkaznapoznmkupodiarou"/>
                <w:rFonts w:ascii="Arial Narrow" w:hAnsi="Arial Narrow"/>
                <w:color w:val="000000"/>
                <w:szCs w:val="22"/>
              </w:rPr>
              <w:footnoteReference w:id="27"/>
            </w:r>
            <w:r w:rsidRPr="00D24514">
              <w:rPr>
                <w:rFonts w:ascii="Arial Narrow" w:hAnsi="Arial Narrow" w:cs="Arial"/>
                <w:color w:val="000000"/>
                <w:szCs w:val="22"/>
              </w:rPr>
              <w:t xml:space="preserve"> písomný návrh na uzavretie </w:t>
            </w:r>
            <w:r w:rsidR="00B17CB2" w:rsidRPr="00D24514">
              <w:rPr>
                <w:rFonts w:ascii="Arial Narrow" w:hAnsi="Arial Narrow" w:cs="Arial"/>
                <w:color w:val="000000"/>
                <w:szCs w:val="22"/>
              </w:rPr>
              <w:t>Z</w:t>
            </w:r>
            <w:r w:rsidRPr="00D24514">
              <w:rPr>
                <w:rFonts w:ascii="Arial Narrow" w:hAnsi="Arial Narrow" w:cs="Arial"/>
                <w:color w:val="000000"/>
                <w:szCs w:val="22"/>
              </w:rPr>
              <w:t>mluvy o poskytnutí NFP žiadateľovi:</w:t>
            </w:r>
          </w:p>
          <w:p w14:paraId="55237E51" w14:textId="77777777" w:rsidR="00F54480" w:rsidRPr="00D24514" w:rsidRDefault="00F54480" w:rsidP="00840B29">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D24514">
              <w:rPr>
                <w:rFonts w:ascii="Arial Narrow" w:hAnsi="Arial Narrow" w:cs="Arial"/>
                <w:color w:val="000000"/>
                <w:szCs w:val="22"/>
              </w:rPr>
              <w:t>ktorému rozhodnutie o schválení ŽoNFP nadobudlo právoplatnosť a</w:t>
            </w:r>
          </w:p>
          <w:p w14:paraId="4DB1CCC8" w14:textId="08E35628" w:rsidR="00F54480" w:rsidRPr="00D24514" w:rsidRDefault="00F54480" w:rsidP="00840B29">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D24514">
              <w:rPr>
                <w:rFonts w:ascii="Arial Narrow" w:hAnsi="Arial Narrow" w:cs="Arial"/>
                <w:color w:val="000000"/>
                <w:szCs w:val="22"/>
              </w:rPr>
              <w:t xml:space="preserve">ktorý poskytol súčinnosť potrebnú na uzavretie </w:t>
            </w:r>
            <w:r w:rsidR="00B17CB2" w:rsidRPr="00D24514">
              <w:rPr>
                <w:rFonts w:ascii="Arial Narrow" w:hAnsi="Arial Narrow" w:cs="Arial"/>
                <w:color w:val="000000"/>
                <w:szCs w:val="22"/>
              </w:rPr>
              <w:t>Z</w:t>
            </w:r>
            <w:r w:rsidRPr="00D24514">
              <w:rPr>
                <w:rFonts w:ascii="Arial Narrow" w:hAnsi="Arial Narrow" w:cs="Arial"/>
                <w:color w:val="000000"/>
                <w:szCs w:val="22"/>
              </w:rPr>
              <w:t>mluvy o poskytnutí NFP.</w:t>
            </w:r>
          </w:p>
          <w:p w14:paraId="2746C627" w14:textId="4CDB20BF" w:rsidR="000738ED" w:rsidRDefault="000738ED" w:rsidP="000738ED">
            <w:pPr>
              <w:spacing w:before="120" w:after="120"/>
              <w:jc w:val="both"/>
              <w:rPr>
                <w:ins w:id="250" w:author="Autor"/>
                <w:rFonts w:ascii="Arial Narrow" w:hAnsi="Arial Narrow" w:cs="Arial"/>
                <w:color w:val="000000"/>
                <w:szCs w:val="22"/>
              </w:rPr>
            </w:pPr>
            <w:ins w:id="251" w:author="Autor">
              <w:r>
                <w:rPr>
                  <w:rFonts w:ascii="Arial Narrow" w:hAnsi="Arial Narrow" w:cs="Arial"/>
                  <w:color w:val="000000"/>
                  <w:szCs w:val="22"/>
                </w:rPr>
                <w:t>Zákonným predpokladom</w:t>
              </w:r>
              <w:r w:rsidRPr="00260923">
                <w:rPr>
                  <w:rFonts w:ascii="Arial Narrow" w:hAnsi="Arial Narrow" w:cs="Arial"/>
                  <w:color w:val="000000"/>
                  <w:szCs w:val="22"/>
                </w:rPr>
                <w:t xml:space="preserve"> na uzavretie </w:t>
              </w:r>
              <w:r>
                <w:rPr>
                  <w:rFonts w:ascii="Arial Narrow" w:hAnsi="Arial Narrow" w:cs="Arial"/>
                  <w:color w:val="000000"/>
                  <w:szCs w:val="22"/>
                </w:rPr>
                <w:t>Z</w:t>
              </w:r>
              <w:r w:rsidRPr="00260923">
                <w:rPr>
                  <w:rFonts w:ascii="Arial Narrow" w:hAnsi="Arial Narrow" w:cs="Arial"/>
                  <w:color w:val="000000"/>
                  <w:szCs w:val="22"/>
                </w:rPr>
                <w:t>mluvy o</w:t>
              </w:r>
              <w:r>
                <w:rPr>
                  <w:rFonts w:ascii="Arial Narrow" w:hAnsi="Arial Narrow" w:cs="Arial"/>
                  <w:color w:val="000000"/>
                  <w:szCs w:val="22"/>
                </w:rPr>
                <w:t> poskytnutí </w:t>
              </w:r>
              <w:r w:rsidRPr="00260923">
                <w:rPr>
                  <w:rFonts w:ascii="Arial Narrow" w:hAnsi="Arial Narrow" w:cs="Arial"/>
                  <w:color w:val="000000"/>
                  <w:szCs w:val="22"/>
                </w:rPr>
                <w:t>NFP</w:t>
              </w:r>
              <w:r>
                <w:rPr>
                  <w:rFonts w:ascii="Arial Narrow" w:hAnsi="Arial Narrow" w:cs="Arial"/>
                  <w:color w:val="000000"/>
                  <w:szCs w:val="22"/>
                </w:rPr>
                <w:t xml:space="preserve"> je zápis žiadateľa v registri partnerov verejného sektora v zmysle osobitného predpisu</w:t>
              </w:r>
              <w:r>
                <w:rPr>
                  <w:rStyle w:val="Odkaznapoznmkupodiarou"/>
                  <w:rFonts w:ascii="Arial Narrow" w:hAnsi="Arial Narrow"/>
                  <w:color w:val="000000"/>
                  <w:szCs w:val="22"/>
                </w:rPr>
                <w:footnoteReference w:id="28"/>
              </w:r>
              <w:r>
                <w:rPr>
                  <w:rFonts w:ascii="Arial Narrow" w:hAnsi="Arial Narrow" w:cs="Arial"/>
                  <w:color w:val="000000"/>
                  <w:szCs w:val="22"/>
                </w:rPr>
                <w:t>. Poskytovateľ</w:t>
              </w:r>
              <w:r w:rsidRPr="00260923">
                <w:rPr>
                  <w:rFonts w:ascii="Arial Narrow" w:hAnsi="Arial Narrow" w:cs="Arial"/>
                  <w:color w:val="000000"/>
                  <w:szCs w:val="22"/>
                </w:rPr>
                <w:t xml:space="preserve"> takúto skutočnosť overí pred zaslaním návrhu </w:t>
              </w:r>
              <w:r>
                <w:rPr>
                  <w:rFonts w:ascii="Arial Narrow" w:hAnsi="Arial Narrow" w:cs="Arial"/>
                  <w:color w:val="000000"/>
                  <w:szCs w:val="22"/>
                </w:rPr>
                <w:t>Z</w:t>
              </w:r>
              <w:r w:rsidRPr="00260923">
                <w:rPr>
                  <w:rFonts w:ascii="Arial Narrow" w:hAnsi="Arial Narrow" w:cs="Arial"/>
                  <w:color w:val="000000"/>
                  <w:szCs w:val="22"/>
                </w:rPr>
                <w:t>mluvy o</w:t>
              </w:r>
              <w:r>
                <w:rPr>
                  <w:rFonts w:ascii="Arial Narrow" w:hAnsi="Arial Narrow" w:cs="Arial"/>
                  <w:color w:val="000000"/>
                  <w:szCs w:val="22"/>
                </w:rPr>
                <w:t xml:space="preserve"> poskytnutí</w:t>
              </w:r>
              <w:r w:rsidRPr="00260923">
                <w:rPr>
                  <w:rFonts w:ascii="Arial Narrow" w:hAnsi="Arial Narrow" w:cs="Arial"/>
                  <w:color w:val="000000"/>
                  <w:szCs w:val="22"/>
                </w:rPr>
                <w:t> NFP žiadateľovi</w:t>
              </w:r>
              <w:r>
                <w:rPr>
                  <w:rFonts w:ascii="Arial Narrow" w:hAnsi="Arial Narrow" w:cs="Arial"/>
                  <w:color w:val="000000"/>
                  <w:szCs w:val="22"/>
                </w:rPr>
                <w:t xml:space="preserve"> na webovom </w:t>
              </w:r>
              <w:r w:rsidRPr="00260923">
                <w:rPr>
                  <w:rFonts w:ascii="Arial Narrow" w:hAnsi="Arial Narrow" w:cs="Arial"/>
                  <w:color w:val="000000"/>
                  <w:szCs w:val="22"/>
                </w:rPr>
                <w:t xml:space="preserve">sídle </w:t>
              </w:r>
              <w:r>
                <w:fldChar w:fldCharType="begin"/>
              </w:r>
              <w:r>
                <w:instrText xml:space="preserve"> HYPERLINK "https://rpvs.gov.sk/rpvs/" </w:instrText>
              </w:r>
              <w:r>
                <w:fldChar w:fldCharType="separate"/>
              </w:r>
              <w:r w:rsidRPr="00260923">
                <w:rPr>
                  <w:rStyle w:val="Hypertextovprepojenie"/>
                  <w:rFonts w:ascii="Arial Narrow" w:hAnsi="Arial Narrow" w:cs="Arial"/>
                  <w:szCs w:val="22"/>
                </w:rPr>
                <w:t>https://rpvs.gov.sk/rpvs/</w:t>
              </w:r>
              <w:r>
                <w:rPr>
                  <w:rStyle w:val="Hypertextovprepojenie"/>
                  <w:rFonts w:ascii="Arial Narrow" w:hAnsi="Arial Narrow" w:cs="Arial"/>
                  <w:szCs w:val="22"/>
                </w:rPr>
                <w:fldChar w:fldCharType="end"/>
              </w:r>
              <w:r w:rsidRPr="00260923">
                <w:rPr>
                  <w:rFonts w:ascii="Arial Narrow" w:hAnsi="Arial Narrow" w:cs="Arial"/>
                  <w:color w:val="000000"/>
                  <w:szCs w:val="22"/>
                </w:rPr>
                <w:t xml:space="preserve">. Podmienka zápisu sa nevzťahuje na tie fyzické osoby a právnické osoby, ktoré by ani po nadobudnutí účinnosti </w:t>
              </w:r>
              <w:r>
                <w:rPr>
                  <w:rFonts w:ascii="Arial Narrow" w:hAnsi="Arial Narrow" w:cs="Arial"/>
                  <w:color w:val="000000"/>
                  <w:szCs w:val="22"/>
                </w:rPr>
                <w:t>Z</w:t>
              </w:r>
              <w:r w:rsidRPr="00260923">
                <w:rPr>
                  <w:rFonts w:ascii="Arial Narrow" w:hAnsi="Arial Narrow" w:cs="Arial"/>
                  <w:color w:val="000000"/>
                  <w:szCs w:val="22"/>
                </w:rPr>
                <w:t>mluvy o</w:t>
              </w:r>
              <w:r>
                <w:rPr>
                  <w:rFonts w:ascii="Arial Narrow" w:hAnsi="Arial Narrow" w:cs="Arial"/>
                  <w:color w:val="000000"/>
                  <w:szCs w:val="22"/>
                </w:rPr>
                <w:t xml:space="preserve"> poskytnutí </w:t>
              </w:r>
              <w:r w:rsidRPr="00260923">
                <w:rPr>
                  <w:rFonts w:ascii="Arial Narrow" w:hAnsi="Arial Narrow" w:cs="Arial"/>
                  <w:color w:val="000000"/>
                  <w:szCs w:val="22"/>
                </w:rPr>
                <w:t xml:space="preserve">NFP neboli partnerom verejného sektora podľa § 2 zákona o registri partnerov verejného sektora. </w:t>
              </w:r>
            </w:ins>
          </w:p>
          <w:p w14:paraId="0C31FB81" w14:textId="5F72574C" w:rsidR="00976FCC" w:rsidRPr="00976FCC" w:rsidRDefault="00976FCC" w:rsidP="00976FCC">
            <w:pPr>
              <w:widowControl w:val="0"/>
              <w:spacing w:before="120" w:after="120" w:line="259" w:lineRule="auto"/>
              <w:jc w:val="both"/>
              <w:rPr>
                <w:ins w:id="254" w:author="Autor"/>
                <w:rFonts w:ascii="Arial Narrow" w:hAnsi="Arial Narrow"/>
              </w:rPr>
            </w:pPr>
            <w:ins w:id="255" w:author="Autor">
              <w:r w:rsidRPr="00F660E7">
                <w:rPr>
                  <w:rFonts w:ascii="Arial Narrow" w:hAnsi="Arial Narrow"/>
                </w:rPr>
                <w:t xml:space="preserve">Bližšie podrobnosti a procesný postup pri uzatváraní </w:t>
              </w:r>
              <w:r>
                <w:rPr>
                  <w:rFonts w:ascii="Arial Narrow" w:hAnsi="Arial Narrow"/>
                </w:rPr>
                <w:t>z</w:t>
              </w:r>
              <w:r w:rsidRPr="00F660E7">
                <w:rPr>
                  <w:rFonts w:ascii="Arial Narrow" w:hAnsi="Arial Narrow"/>
                </w:rPr>
                <w:t>mluvy o NFP je uvedený v </w:t>
              </w:r>
              <w:r w:rsidRPr="00516740">
                <w:rPr>
                  <w:rFonts w:ascii="Arial Narrow" w:hAnsi="Arial Narrow"/>
                  <w:b/>
                </w:rPr>
                <w:t>Príručke pre žiadateľa</w:t>
              </w:r>
              <w:r w:rsidRPr="00F660E7">
                <w:rPr>
                  <w:rFonts w:ascii="Arial Narrow" w:hAnsi="Arial Narrow"/>
                </w:rPr>
                <w:t xml:space="preserve">, </w:t>
              </w:r>
              <w:r w:rsidRPr="00F660E7">
                <w:rPr>
                  <w:rFonts w:ascii="Arial Narrow" w:hAnsi="Arial Narrow" w:cstheme="minorBidi"/>
                </w:rPr>
                <w:t>v kapitole 5.</w:t>
              </w:r>
            </w:ins>
          </w:p>
          <w:p w14:paraId="4C3A9961" w14:textId="77777777" w:rsidR="00E22C3D" w:rsidRPr="00D24514" w:rsidRDefault="008D6F22" w:rsidP="00B21B61">
            <w:pPr>
              <w:spacing w:after="120"/>
              <w:jc w:val="both"/>
              <w:rPr>
                <w:rFonts w:ascii="Arial Narrow" w:hAnsi="Arial Narrow"/>
                <w:b/>
              </w:rPr>
            </w:pPr>
            <w:r w:rsidRPr="00D24514">
              <w:rPr>
                <w:rFonts w:ascii="Arial Narrow" w:hAnsi="Arial Narrow"/>
                <w:b/>
              </w:rPr>
              <w:t>Podmienky poskytnutia príspevku stanovené v tejto výzve sú predmetom overovania v konaní o žiadosti o NFP a musia byť splnené bez ohľadu na skutočnosť, či ich úplné znenie je priamo uvedené v texte výzvy alebo je uvádzané, resp.  bližšie popísané v dokumente/dokumentoch, na ktoré sa táto výzva odvoláva.</w:t>
            </w:r>
          </w:p>
        </w:tc>
      </w:tr>
      <w:tr w:rsidR="009702F8" w:rsidRPr="00D24514" w14:paraId="3D46DC3A" w14:textId="77777777" w:rsidTr="00EB7CF3">
        <w:tc>
          <w:tcPr>
            <w:tcW w:w="10773" w:type="dxa"/>
            <w:tcBorders>
              <w:left w:val="nil"/>
              <w:right w:val="nil"/>
            </w:tcBorders>
          </w:tcPr>
          <w:p w14:paraId="484FED13" w14:textId="77777777" w:rsidR="00706872" w:rsidRPr="00D24514" w:rsidRDefault="00706872">
            <w:pPr>
              <w:rPr>
                <w:rFonts w:ascii="Arial Narrow" w:hAnsi="Arial Narrow"/>
              </w:rPr>
            </w:pPr>
          </w:p>
        </w:tc>
      </w:tr>
      <w:tr w:rsidR="00E80AD8" w:rsidRPr="00D24514" w14:paraId="341ACB00" w14:textId="77777777" w:rsidTr="00EB7CF3">
        <w:tc>
          <w:tcPr>
            <w:tcW w:w="10773" w:type="dxa"/>
            <w:shd w:val="clear" w:color="auto" w:fill="244061" w:themeFill="accent1" w:themeFillShade="80"/>
          </w:tcPr>
          <w:p w14:paraId="627B6D3E" w14:textId="77777777" w:rsidR="00A67BCB" w:rsidRPr="00D24514" w:rsidRDefault="00E80AD8" w:rsidP="00E80AD8">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b/>
                <w:color w:val="FFFFFF" w:themeColor="background1"/>
                <w:sz w:val="28"/>
                <w:szCs w:val="28"/>
              </w:rPr>
              <w:t xml:space="preserve">4. </w:t>
            </w:r>
            <w:r w:rsidR="00A560C8" w:rsidRPr="00D24514">
              <w:rPr>
                <w:rFonts w:ascii="Arial Narrow" w:hAnsi="Arial Narrow"/>
                <w:b/>
                <w:color w:val="FFFFFF" w:themeColor="background1"/>
                <w:sz w:val="28"/>
                <w:szCs w:val="28"/>
              </w:rPr>
              <w:t xml:space="preserve">ZMENA A ZRUŠENIE VÝZVY </w:t>
            </w:r>
          </w:p>
        </w:tc>
      </w:tr>
      <w:tr w:rsidR="00A67BCB" w:rsidRPr="00D24514" w14:paraId="649BA4EC" w14:textId="77777777" w:rsidTr="00A173C8">
        <w:trPr>
          <w:trHeight w:val="512"/>
        </w:trPr>
        <w:tc>
          <w:tcPr>
            <w:tcW w:w="10773" w:type="dxa"/>
          </w:tcPr>
          <w:p w14:paraId="02EA92EC" w14:textId="520106AA" w:rsidR="00CD5655" w:rsidRPr="00D24514" w:rsidRDefault="00185B7F">
            <w:pPr>
              <w:autoSpaceDE w:val="0"/>
              <w:autoSpaceDN w:val="0"/>
              <w:adjustRightInd w:val="0"/>
              <w:spacing w:before="120" w:after="120"/>
              <w:jc w:val="both"/>
              <w:rPr>
                <w:rFonts w:ascii="Arial Narrow" w:hAnsi="Arial Narrow"/>
              </w:rPr>
            </w:pPr>
            <w:r w:rsidRPr="00D24514">
              <w:rPr>
                <w:rFonts w:ascii="Arial Narrow" w:hAnsi="Arial Narrow"/>
              </w:rPr>
              <w:lastRenderedPageBreak/>
              <w:t>R</w:t>
            </w:r>
            <w:r w:rsidR="00AF694F" w:rsidRPr="00D24514">
              <w:rPr>
                <w:rFonts w:ascii="Arial Narrow" w:hAnsi="Arial Narrow"/>
              </w:rPr>
              <w:t xml:space="preserve">O </w:t>
            </w:r>
            <w:del w:id="256" w:author="Autor">
              <w:r w:rsidR="00AF694F" w:rsidRPr="00D24514" w:rsidDel="006F260D">
                <w:rPr>
                  <w:rFonts w:ascii="Arial Narrow" w:hAnsi="Arial Narrow"/>
                </w:rPr>
                <w:delText>pre OP KŽP</w:delText>
              </w:r>
              <w:r w:rsidR="00EA5D11" w:rsidRPr="00D24514" w:rsidDel="006F260D">
                <w:rPr>
                  <w:rFonts w:ascii="Arial Narrow" w:hAnsi="Arial Narrow"/>
                </w:rPr>
                <w:delText xml:space="preserve"> </w:delText>
              </w:r>
            </w:del>
            <w:r w:rsidRPr="00D24514">
              <w:rPr>
                <w:rFonts w:ascii="Arial Narrow" w:hAnsi="Arial Narrow"/>
              </w:rPr>
              <w:t xml:space="preserve">je </w:t>
            </w:r>
            <w:r w:rsidR="00AF694F" w:rsidRPr="00D24514">
              <w:rPr>
                <w:rFonts w:ascii="Arial Narrow" w:hAnsi="Arial Narrow"/>
              </w:rPr>
              <w:t xml:space="preserve">v súlade s § 17 ods. 6, 7 a 8 zákona o príspevku z EŠIF </w:t>
            </w:r>
            <w:r w:rsidRPr="00D24514">
              <w:rPr>
                <w:rFonts w:ascii="Arial Narrow" w:hAnsi="Arial Narrow"/>
              </w:rPr>
              <w:t xml:space="preserve">oprávnený výzvu zmeniť alebo zrušiť a to v prípadoch, kedy nie je možné konať o žiadostiach o NFP predložených na základe pôvodne vyhlásenej výzvy alebo je zmena výzvy potrebná za účelom jej optimalizácie, resp. vhodnejšieho nastavenia. </w:t>
            </w:r>
          </w:p>
          <w:p w14:paraId="7C132BFE" w14:textId="0E2B1CA4" w:rsidR="008E2385" w:rsidRPr="00D24514" w:rsidRDefault="008E2385">
            <w:pPr>
              <w:autoSpaceDE w:val="0"/>
              <w:autoSpaceDN w:val="0"/>
              <w:adjustRightInd w:val="0"/>
              <w:spacing w:before="120" w:after="120"/>
              <w:jc w:val="both"/>
              <w:rPr>
                <w:rFonts w:ascii="Arial Narrow" w:hAnsi="Arial Narrow"/>
              </w:rPr>
            </w:pPr>
            <w:r w:rsidRPr="00D24514">
              <w:rPr>
                <w:rFonts w:ascii="Arial Narrow" w:hAnsi="Arial Narrow"/>
              </w:rPr>
              <w:t xml:space="preserve">RO </w:t>
            </w:r>
            <w:del w:id="257" w:author="Autor">
              <w:r w:rsidRPr="00D24514" w:rsidDel="006F260D">
                <w:rPr>
                  <w:rFonts w:ascii="Arial Narrow" w:hAnsi="Arial Narrow"/>
                </w:rPr>
                <w:delText xml:space="preserve">pre OP KŽP </w:delText>
              </w:r>
            </w:del>
            <w:r w:rsidRPr="00D24514">
              <w:rPr>
                <w:rFonts w:ascii="Arial Narrow" w:hAnsi="Arial Narrow"/>
              </w:rPr>
              <w:t xml:space="preserve">je oprávnený vykonať </w:t>
            </w:r>
            <w:r w:rsidRPr="00D24514">
              <w:rPr>
                <w:rFonts w:ascii="Arial Narrow" w:hAnsi="Arial Narrow"/>
                <w:b/>
              </w:rPr>
              <w:t>zmeny formálnych náležitostí</w:t>
            </w:r>
            <w:r w:rsidRPr="00D24514">
              <w:rPr>
                <w:rFonts w:ascii="Arial Narrow" w:hAnsi="Arial Narrow"/>
              </w:rPr>
              <w:t xml:space="preserve"> výzvy (§ 17 od</w:t>
            </w:r>
            <w:r w:rsidR="00DA0925" w:rsidRPr="00D24514">
              <w:rPr>
                <w:rFonts w:ascii="Arial Narrow" w:hAnsi="Arial Narrow"/>
              </w:rPr>
              <w:t>s. 2 zákona o príspevku z EŠIF)</w:t>
            </w:r>
            <w:r w:rsidRPr="00D24514">
              <w:rPr>
                <w:rFonts w:ascii="Arial Narrow" w:hAnsi="Arial Narrow"/>
              </w:rPr>
              <w:t>. Zmeny formálnych náležitost</w:t>
            </w:r>
            <w:r w:rsidR="00DA0925" w:rsidRPr="00D24514">
              <w:rPr>
                <w:rFonts w:ascii="Arial Narrow" w:hAnsi="Arial Narrow"/>
              </w:rPr>
              <w:t>í</w:t>
            </w:r>
            <w:r w:rsidRPr="00D24514">
              <w:rPr>
                <w:rFonts w:ascii="Arial Narrow" w:hAnsi="Arial Narrow"/>
              </w:rPr>
              <w:t xml:space="preserve"> výzvy, medzi ktoré patrí aj </w:t>
            </w:r>
            <w:r w:rsidRPr="00D24514">
              <w:rPr>
                <w:rFonts w:ascii="Arial Narrow" w:hAnsi="Arial Narrow"/>
                <w:u w:val="single"/>
              </w:rPr>
              <w:t xml:space="preserve">indikatívna výška alokácie finančných prostriedkov určených na výzvu, je RO </w:t>
            </w:r>
            <w:del w:id="258" w:author="Autor">
              <w:r w:rsidRPr="00D24514" w:rsidDel="006F260D">
                <w:rPr>
                  <w:rFonts w:ascii="Arial Narrow" w:hAnsi="Arial Narrow"/>
                  <w:u w:val="single"/>
                </w:rPr>
                <w:delText xml:space="preserve">pre OP KŽP </w:delText>
              </w:r>
            </w:del>
            <w:r w:rsidRPr="00D24514">
              <w:rPr>
                <w:rFonts w:ascii="Arial Narrow" w:hAnsi="Arial Narrow"/>
                <w:u w:val="single"/>
              </w:rPr>
              <w:t>oprávnený vykonať aj po uzavretí výzvy</w:t>
            </w:r>
            <w:r w:rsidR="00B20F2C" w:rsidRPr="00D24514">
              <w:rPr>
                <w:rFonts w:ascii="Arial Narrow" w:hAnsi="Arial Narrow"/>
                <w:u w:val="single"/>
              </w:rPr>
              <w:t xml:space="preserve">. </w:t>
            </w:r>
            <w:r w:rsidR="00B20F2C" w:rsidRPr="00D24514">
              <w:rPr>
                <w:rFonts w:ascii="Arial Narrow" w:hAnsi="Arial Narrow"/>
              </w:rPr>
              <w:t xml:space="preserve">RO </w:t>
            </w:r>
            <w:del w:id="259" w:author="Autor">
              <w:r w:rsidR="00B20F2C" w:rsidRPr="00D24514" w:rsidDel="006F260D">
                <w:rPr>
                  <w:rFonts w:ascii="Arial Narrow" w:hAnsi="Arial Narrow"/>
                </w:rPr>
                <w:delText xml:space="preserve">pre OP KŽP </w:delText>
              </w:r>
            </w:del>
            <w:r w:rsidR="00B20F2C" w:rsidRPr="00D24514">
              <w:rPr>
                <w:rFonts w:ascii="Arial Narrow" w:hAnsi="Arial Narrow"/>
              </w:rPr>
              <w:t>v prípade vykonania zmien formálnych náležitostí výzvy po</w:t>
            </w:r>
            <w:r w:rsidRPr="00D24514">
              <w:rPr>
                <w:rFonts w:ascii="Arial Narrow" w:hAnsi="Arial Narrow"/>
              </w:rPr>
              <w:t>sudzuje ich dopad z hľadiska zachovania princípov transparentnosti, rovnakého zaobchádzania a</w:t>
            </w:r>
            <w:r w:rsidR="006B69AD" w:rsidRPr="00D24514">
              <w:rPr>
                <w:rFonts w:ascii="Arial Narrow" w:hAnsi="Arial Narrow"/>
              </w:rPr>
              <w:t> </w:t>
            </w:r>
            <w:r w:rsidRPr="00D24514">
              <w:rPr>
                <w:rFonts w:ascii="Arial Narrow" w:hAnsi="Arial Narrow"/>
              </w:rPr>
              <w:t>primeranosti</w:t>
            </w:r>
            <w:r w:rsidR="006B69AD" w:rsidRPr="00D24514">
              <w:rPr>
                <w:rFonts w:ascii="Arial Narrow" w:hAnsi="Arial Narrow"/>
              </w:rPr>
              <w:t>.</w:t>
            </w:r>
          </w:p>
          <w:p w14:paraId="068B9B54" w14:textId="1B52AA1A" w:rsidR="00685578" w:rsidRPr="00D24514" w:rsidRDefault="00685578">
            <w:pPr>
              <w:autoSpaceDE w:val="0"/>
              <w:autoSpaceDN w:val="0"/>
              <w:adjustRightInd w:val="0"/>
              <w:spacing w:before="120" w:after="120"/>
              <w:jc w:val="both"/>
              <w:rPr>
                <w:rFonts w:ascii="Arial Narrow" w:hAnsi="Arial Narrow"/>
              </w:rPr>
            </w:pPr>
            <w:r w:rsidRPr="00D24514">
              <w:rPr>
                <w:rFonts w:ascii="Arial Narrow" w:hAnsi="Arial Narrow"/>
              </w:rPr>
              <w:t xml:space="preserve">RO </w:t>
            </w:r>
            <w:del w:id="260" w:author="Autor">
              <w:r w:rsidRPr="00D24514" w:rsidDel="006F260D">
                <w:rPr>
                  <w:rFonts w:ascii="Arial Narrow" w:hAnsi="Arial Narrow"/>
                </w:rPr>
                <w:delText xml:space="preserve">pre OP KŽP </w:delText>
              </w:r>
            </w:del>
            <w:r w:rsidRPr="00D24514">
              <w:rPr>
                <w:rFonts w:ascii="Arial Narrow" w:hAnsi="Arial Narrow"/>
              </w:rPr>
              <w:t xml:space="preserve">je oprávnený výzvu </w:t>
            </w:r>
            <w:r w:rsidRPr="00D24514">
              <w:rPr>
                <w:rFonts w:ascii="Arial Narrow" w:hAnsi="Arial Narrow"/>
                <w:b/>
              </w:rPr>
              <w:t>zmeniť</w:t>
            </w:r>
            <w:r w:rsidRPr="00D24514">
              <w:rPr>
                <w:rFonts w:ascii="Arial Narrow" w:hAnsi="Arial Narrow"/>
              </w:rPr>
              <w:t xml:space="preserve"> do uzavretia výzvy, ak sa zmenou podstatným spôsobom nezmenia podmienky poskytnutia príspevku určené vo výzve (povolenou zmenou je napr. zmena formy preukazovania podmienky poskytnutia príspevku). RO </w:t>
            </w:r>
            <w:del w:id="261" w:author="Autor">
              <w:r w:rsidRPr="00D24514" w:rsidDel="006F260D">
                <w:rPr>
                  <w:rFonts w:ascii="Arial Narrow" w:hAnsi="Arial Narrow"/>
                </w:rPr>
                <w:delText xml:space="preserve">pre OP KŽP </w:delText>
              </w:r>
            </w:del>
            <w:r w:rsidRPr="00D24514">
              <w:rPr>
                <w:rFonts w:ascii="Arial Narrow" w:hAnsi="Arial Narrow"/>
              </w:rPr>
              <w:t>umožní žiadateľom v primeranej lehote zmeniť ŽoNFP predložené do termínu zmeny výzvy o ktorých RO</w:t>
            </w:r>
            <w:del w:id="262" w:author="Autor">
              <w:r w:rsidRPr="00D24514" w:rsidDel="006F260D">
                <w:rPr>
                  <w:rFonts w:ascii="Arial Narrow" w:hAnsi="Arial Narrow"/>
                </w:rPr>
                <w:delText xml:space="preserve"> pre OP KŽP nerozhodol</w:delText>
              </w:r>
            </w:del>
            <w:r w:rsidRPr="00D24514">
              <w:rPr>
                <w:rFonts w:ascii="Arial Narrow" w:hAnsi="Arial Narrow"/>
              </w:rPr>
              <w:t>, ak ide o takú zmenu, ktorou môžu byť skôr predložené ŽoNFP dotknuté</w:t>
            </w:r>
            <w:r w:rsidR="00BD57B6" w:rsidRPr="00D24514">
              <w:rPr>
                <w:rFonts w:ascii="Arial Narrow" w:hAnsi="Arial Narrow"/>
              </w:rPr>
              <w:t xml:space="preserve"> a zároveň sa zmena výzvy týka aj ŽoNFP, ktoré boli predložené pred vykonaním zmeny ale pred rozhodnutím o ŽoNFP</w:t>
            </w:r>
            <w:r w:rsidRPr="00D24514">
              <w:rPr>
                <w:rFonts w:ascii="Arial Narrow" w:hAnsi="Arial Narrow"/>
              </w:rPr>
              <w:t xml:space="preserve">. </w:t>
            </w:r>
          </w:p>
          <w:p w14:paraId="34D286DC" w14:textId="3B0B008F" w:rsidR="00947C77" w:rsidRPr="00D24514" w:rsidRDefault="00685578">
            <w:pPr>
              <w:autoSpaceDE w:val="0"/>
              <w:autoSpaceDN w:val="0"/>
              <w:adjustRightInd w:val="0"/>
              <w:spacing w:before="120" w:after="120"/>
              <w:jc w:val="both"/>
              <w:rPr>
                <w:rFonts w:ascii="Arial Narrow" w:hAnsi="Arial Narrow"/>
              </w:rPr>
            </w:pPr>
            <w:r w:rsidRPr="00D24514">
              <w:rPr>
                <w:rFonts w:ascii="Arial Narrow" w:hAnsi="Arial Narrow"/>
              </w:rPr>
              <w:t>V prípade legislatívnych zmien, ktoré majú alebo môžu mať vplyv na zmenu podmienok poskytnutia príspevku</w:t>
            </w:r>
            <w:r w:rsidR="00AF3CC4" w:rsidRPr="00D24514">
              <w:rPr>
                <w:rFonts w:ascii="Arial Narrow" w:hAnsi="Arial Narrow"/>
              </w:rPr>
              <w:t>,</w:t>
            </w:r>
            <w:r w:rsidR="00947C77" w:rsidRPr="00D24514">
              <w:rPr>
                <w:rFonts w:ascii="Arial Narrow" w:hAnsi="Arial Narrow"/>
              </w:rPr>
              <w:t xml:space="preserve"> taká</w:t>
            </w:r>
            <w:r w:rsidRPr="00D24514">
              <w:rPr>
                <w:rFonts w:ascii="Arial Narrow" w:hAnsi="Arial Narrow"/>
              </w:rPr>
              <w:t>to zme</w:t>
            </w:r>
            <w:r w:rsidR="00947C77" w:rsidRPr="00D24514">
              <w:rPr>
                <w:rFonts w:ascii="Arial Narrow" w:hAnsi="Arial Narrow"/>
              </w:rPr>
              <w:t>n</w:t>
            </w:r>
            <w:r w:rsidRPr="00D24514">
              <w:rPr>
                <w:rFonts w:ascii="Arial Narrow" w:hAnsi="Arial Narrow"/>
              </w:rPr>
              <w:t>a nepredstavuje zmenu výzvy za predpokladu, že novelizáci</w:t>
            </w:r>
            <w:r w:rsidR="00947C77" w:rsidRPr="00D24514">
              <w:rPr>
                <w:rFonts w:ascii="Arial Narrow" w:hAnsi="Arial Narrow"/>
              </w:rPr>
              <w:t>o</w:t>
            </w:r>
            <w:r w:rsidRPr="00D24514">
              <w:rPr>
                <w:rFonts w:ascii="Arial Narrow" w:hAnsi="Arial Narrow"/>
              </w:rPr>
              <w:t xml:space="preserve">u alebo vydaním nového všeobecne záväzného právneho predpisu nedôjde k zmene vecnej podstaty podmienky poskytnutia príspevku. RO </w:t>
            </w:r>
            <w:del w:id="263" w:author="Autor">
              <w:r w:rsidRPr="00D24514" w:rsidDel="006F260D">
                <w:rPr>
                  <w:rFonts w:ascii="Arial Narrow" w:hAnsi="Arial Narrow"/>
                </w:rPr>
                <w:delText xml:space="preserve">pre OP KŽP </w:delText>
              </w:r>
            </w:del>
            <w:r w:rsidRPr="00D24514">
              <w:rPr>
                <w:rFonts w:ascii="Arial Narrow" w:hAnsi="Arial Narrow"/>
              </w:rPr>
              <w:t>v takom prípade posudzuje žiadosti o NFP podľa aktuálne platného právneho predpisu, rešpektujúc prechodné ustanovenia vo vzťahu k jeho účinnosti. V prípade, ak legislatívne zmeny vy</w:t>
            </w:r>
            <w:r w:rsidR="00947C77" w:rsidRPr="00D24514">
              <w:rPr>
                <w:rFonts w:ascii="Arial Narrow" w:hAnsi="Arial Narrow"/>
              </w:rPr>
              <w:t xml:space="preserve">volajú potrebu zmeny v podmienkach poskytnutia príspevku, RO </w:t>
            </w:r>
            <w:del w:id="264" w:author="Autor">
              <w:r w:rsidR="00947C77" w:rsidRPr="00D24514" w:rsidDel="006F260D">
                <w:rPr>
                  <w:rFonts w:ascii="Arial Narrow" w:hAnsi="Arial Narrow"/>
                </w:rPr>
                <w:delText xml:space="preserve">pre OP KŽP </w:delText>
              </w:r>
            </w:del>
            <w:r w:rsidR="00947C77" w:rsidRPr="00D24514">
              <w:rPr>
                <w:rFonts w:ascii="Arial Narrow" w:hAnsi="Arial Narrow"/>
              </w:rPr>
              <w:t>v nadväznosti na ich posúdenie rozhodne o potrebe zmeny alebo zrušenia výzvy.</w:t>
            </w:r>
          </w:p>
          <w:p w14:paraId="0B8C793F" w14:textId="30213C67" w:rsidR="005550A2" w:rsidRDefault="005550A2">
            <w:pPr>
              <w:autoSpaceDE w:val="0"/>
              <w:autoSpaceDN w:val="0"/>
              <w:adjustRightInd w:val="0"/>
              <w:spacing w:before="120" w:after="120"/>
              <w:jc w:val="both"/>
              <w:rPr>
                <w:rFonts w:ascii="Arial Narrow" w:hAnsi="Arial Narrow"/>
              </w:rPr>
            </w:pPr>
            <w:r w:rsidRPr="00D24514">
              <w:rPr>
                <w:rFonts w:ascii="Arial Narrow" w:hAnsi="Arial Narrow"/>
              </w:rPr>
              <w:t>V prípade zmien spojených s predkladaním žiadosti o</w:t>
            </w:r>
            <w:r w:rsidR="00D870E2" w:rsidRPr="00D24514">
              <w:rPr>
                <w:rFonts w:ascii="Arial Narrow" w:hAnsi="Arial Narrow"/>
              </w:rPr>
              <w:t> </w:t>
            </w:r>
            <w:r w:rsidRPr="00D24514">
              <w:rPr>
                <w:rFonts w:ascii="Arial Narrow" w:hAnsi="Arial Narrow"/>
              </w:rPr>
              <w:t>NFP</w:t>
            </w:r>
            <w:r w:rsidR="00D870E2" w:rsidRPr="00D24514">
              <w:rPr>
                <w:rFonts w:ascii="Arial Narrow" w:hAnsi="Arial Narrow"/>
              </w:rPr>
              <w:t xml:space="preserve"> </w:t>
            </w:r>
            <w:r w:rsidRPr="00D24514">
              <w:rPr>
                <w:rFonts w:ascii="Arial Narrow" w:hAnsi="Arial Narrow"/>
              </w:rPr>
              <w:t xml:space="preserve">prostredníctvom ITMS2014+ (napr. zmeny v technickom spôsobe vypĺňania jednotlivých častí žiadosti o NFP), takéto zmeny nepredstavujú zmenu výzvy a o relevantných technických postupoch bude RO </w:t>
            </w:r>
            <w:del w:id="265" w:author="Autor">
              <w:r w:rsidRPr="00D24514" w:rsidDel="006F260D">
                <w:rPr>
                  <w:rFonts w:ascii="Arial Narrow" w:hAnsi="Arial Narrow"/>
                </w:rPr>
                <w:delText xml:space="preserve">pre OPKŽP </w:delText>
              </w:r>
            </w:del>
            <w:r w:rsidRPr="00D24514">
              <w:rPr>
                <w:rFonts w:ascii="Arial Narrow" w:hAnsi="Arial Narrow"/>
              </w:rPr>
              <w:t xml:space="preserve">žiadateľov informovať. </w:t>
            </w:r>
          </w:p>
          <w:p w14:paraId="1628B68D" w14:textId="7578094E" w:rsidR="00871C84" w:rsidRPr="00D24514" w:rsidRDefault="00871C84">
            <w:pPr>
              <w:autoSpaceDE w:val="0"/>
              <w:autoSpaceDN w:val="0"/>
              <w:adjustRightInd w:val="0"/>
              <w:spacing w:before="120" w:after="120"/>
              <w:jc w:val="both"/>
              <w:rPr>
                <w:rFonts w:ascii="Arial Narrow" w:hAnsi="Arial Narrow"/>
              </w:rPr>
            </w:pPr>
            <w:r w:rsidRPr="00E345C4">
              <w:rPr>
                <w:rFonts w:ascii="Arial Narrow" w:hAnsi="Arial Narrow"/>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a o vykonaných opravách/úpravách RO </w:t>
            </w:r>
            <w:del w:id="266" w:author="Autor">
              <w:r w:rsidRPr="00E345C4" w:rsidDel="006F260D">
                <w:rPr>
                  <w:rFonts w:ascii="Arial Narrow" w:hAnsi="Arial Narrow"/>
                </w:rPr>
                <w:delText>pre OP</w:delText>
              </w:r>
              <w:r w:rsidDel="006F260D">
                <w:rPr>
                  <w:rFonts w:ascii="Arial Narrow" w:hAnsi="Arial Narrow"/>
                </w:rPr>
                <w:delText xml:space="preserve"> </w:delText>
              </w:r>
              <w:r w:rsidRPr="00E345C4" w:rsidDel="006F260D">
                <w:rPr>
                  <w:rFonts w:ascii="Arial Narrow" w:hAnsi="Arial Narrow"/>
                </w:rPr>
                <w:delText>KŽ</w:delText>
              </w:r>
              <w:r w:rsidDel="006F260D">
                <w:rPr>
                  <w:rFonts w:ascii="Arial Narrow" w:hAnsi="Arial Narrow"/>
                </w:rPr>
                <w:delText>P</w:delText>
              </w:r>
              <w:r w:rsidRPr="00E345C4" w:rsidDel="006F260D">
                <w:rPr>
                  <w:rFonts w:ascii="Arial Narrow" w:hAnsi="Arial Narrow"/>
                </w:rPr>
                <w:delText xml:space="preserve"> </w:delText>
              </w:r>
            </w:del>
            <w:r w:rsidRPr="00E345C4">
              <w:rPr>
                <w:rFonts w:ascii="Arial Narrow" w:hAnsi="Arial Narrow"/>
              </w:rPr>
              <w:t xml:space="preserve">informuje žiadateľov zverejnením na webovom sídle </w:t>
            </w:r>
            <w:hyperlink r:id="rId26" w:history="1">
              <w:r w:rsidRPr="00E345C4">
                <w:rPr>
                  <w:rStyle w:val="Hypertextovprepojenie"/>
                  <w:rFonts w:ascii="Arial Narrow" w:hAnsi="Arial Narrow"/>
                </w:rPr>
                <w:t>www.op-kzp.sk</w:t>
              </w:r>
            </w:hyperlink>
            <w:r w:rsidRPr="00E345C4">
              <w:rPr>
                <w:rFonts w:ascii="Arial Narrow" w:hAnsi="Arial Narrow"/>
              </w:rPr>
              <w:t xml:space="preserve"> (vrátane prípadného zverejnenia dokumentu s odstránenou technickou chybou).</w:t>
            </w:r>
          </w:p>
          <w:p w14:paraId="271418C4" w14:textId="0B309630" w:rsidR="00CD5655" w:rsidRPr="00D24514" w:rsidRDefault="004447E5">
            <w:pPr>
              <w:autoSpaceDE w:val="0"/>
              <w:autoSpaceDN w:val="0"/>
              <w:adjustRightInd w:val="0"/>
              <w:spacing w:before="120" w:after="120"/>
              <w:jc w:val="both"/>
              <w:rPr>
                <w:rFonts w:ascii="Arial Narrow" w:hAnsi="Arial Narrow"/>
              </w:rPr>
            </w:pPr>
            <w:r w:rsidRPr="00D24514">
              <w:rPr>
                <w:rFonts w:ascii="Arial Narrow" w:hAnsi="Arial Narrow"/>
              </w:rPr>
              <w:t>Ak</w:t>
            </w:r>
            <w:r w:rsidR="008E2385" w:rsidRPr="00D24514">
              <w:rPr>
                <w:rFonts w:ascii="Arial Narrow" w:hAnsi="Arial Narrow"/>
              </w:rPr>
              <w:t xml:space="preserve"> dôjde k podstatnej zmene podmienok poskytnutia príspevku, alebo ak z objektívnych dôvodov nie je možné financovať projekty na základe výzvy, RO </w:t>
            </w:r>
            <w:del w:id="267" w:author="Autor">
              <w:r w:rsidR="008E2385" w:rsidRPr="00D24514" w:rsidDel="00C756E0">
                <w:rPr>
                  <w:rFonts w:ascii="Arial Narrow" w:hAnsi="Arial Narrow"/>
                </w:rPr>
                <w:delText xml:space="preserve">pre OP KŽP </w:delText>
              </w:r>
            </w:del>
            <w:r w:rsidR="008E2385" w:rsidRPr="00D24514">
              <w:rPr>
                <w:rFonts w:ascii="Arial Narrow" w:hAnsi="Arial Narrow"/>
              </w:rPr>
              <w:t xml:space="preserve">výzvu </w:t>
            </w:r>
            <w:r w:rsidR="008E2385" w:rsidRPr="00D24514">
              <w:rPr>
                <w:rFonts w:ascii="Arial Narrow" w:hAnsi="Arial Narrow"/>
                <w:b/>
              </w:rPr>
              <w:t>zruší</w:t>
            </w:r>
            <w:r w:rsidR="008E2385" w:rsidRPr="00D24514">
              <w:rPr>
                <w:rFonts w:ascii="Arial Narrow" w:hAnsi="Arial Narrow"/>
              </w:rPr>
              <w:t>. ŽoNFP predložené do dátumu zrušenia výzvy</w:t>
            </w:r>
            <w:r w:rsidR="00223BE1">
              <w:rPr>
                <w:rFonts w:ascii="Arial Narrow" w:hAnsi="Arial Narrow"/>
              </w:rPr>
              <w:t>,</w:t>
            </w:r>
            <w:r w:rsidR="008E2385" w:rsidRPr="00D24514">
              <w:rPr>
                <w:rFonts w:ascii="Arial Narrow" w:hAnsi="Arial Narrow"/>
              </w:rPr>
              <w:t xml:space="preserve"> o ktorých RO </w:t>
            </w:r>
            <w:del w:id="268" w:author="Autor">
              <w:r w:rsidR="008E2385" w:rsidRPr="00D24514" w:rsidDel="00C756E0">
                <w:rPr>
                  <w:rFonts w:ascii="Arial Narrow" w:hAnsi="Arial Narrow"/>
                </w:rPr>
                <w:delText xml:space="preserve">pre OP KŽP </w:delText>
              </w:r>
            </w:del>
            <w:r w:rsidR="008E2385" w:rsidRPr="00D24514">
              <w:rPr>
                <w:rFonts w:ascii="Arial Narrow" w:hAnsi="Arial Narrow"/>
              </w:rPr>
              <w:t>nerozhodol, vráti žiadateľom alebo o ŽoNFP rozhodne</w:t>
            </w:r>
            <w:r w:rsidR="003C00A6" w:rsidRPr="00D24514">
              <w:rPr>
                <w:rFonts w:ascii="Arial Narrow" w:hAnsi="Arial Narrow"/>
              </w:rPr>
              <w:t xml:space="preserve">, ak je možné rozhodnúť o ŽoNFP podľa podmienok poskytnutia príspevku platných ku dňu predloženia ŽoNFP. </w:t>
            </w:r>
          </w:p>
          <w:p w14:paraId="4906D77E" w14:textId="77777777" w:rsidR="00E55CC6" w:rsidRPr="00D24514" w:rsidRDefault="00E55CC6">
            <w:pPr>
              <w:autoSpaceDE w:val="0"/>
              <w:autoSpaceDN w:val="0"/>
              <w:adjustRightInd w:val="0"/>
              <w:spacing w:before="120" w:after="120"/>
              <w:jc w:val="both"/>
              <w:rPr>
                <w:rFonts w:ascii="Arial Narrow" w:hAnsi="Arial Narrow"/>
              </w:rPr>
            </w:pPr>
            <w:r w:rsidRPr="00D24514">
              <w:rPr>
                <w:rFonts w:ascii="Arial Narrow" w:hAnsi="Arial Narrow"/>
              </w:rPr>
              <w:t>Pravidlá pre zmenu/zrušenie výzvy sa rovnako aplikujú na prípad zmien v dokumentoch, na ktoré sa výzva odvoláva a takéto zmeny majú vplyv na zmenu podmienok poskytnutia príspevku.</w:t>
            </w:r>
          </w:p>
          <w:p w14:paraId="2685D0C5" w14:textId="1E35A461" w:rsidR="00DC5806" w:rsidRPr="00D24514" w:rsidRDefault="00D52080">
            <w:pPr>
              <w:autoSpaceDE w:val="0"/>
              <w:autoSpaceDN w:val="0"/>
              <w:adjustRightInd w:val="0"/>
              <w:spacing w:before="120" w:after="120"/>
              <w:jc w:val="both"/>
              <w:rPr>
                <w:rFonts w:ascii="Arial Narrow" w:hAnsi="Arial Narrow"/>
              </w:rPr>
            </w:pPr>
            <w:r w:rsidRPr="00D24514">
              <w:rPr>
                <w:rFonts w:ascii="Arial Narrow" w:hAnsi="Arial Narrow"/>
              </w:rPr>
              <w:t>Zmena</w:t>
            </w:r>
            <w:r w:rsidR="00185B7F" w:rsidRPr="00D24514">
              <w:rPr>
                <w:rFonts w:ascii="Arial Narrow" w:hAnsi="Arial Narrow"/>
              </w:rPr>
              <w:t xml:space="preserve"> </w:t>
            </w:r>
            <w:r w:rsidRPr="00D24514">
              <w:rPr>
                <w:rFonts w:ascii="Arial Narrow" w:hAnsi="Arial Narrow"/>
              </w:rPr>
              <w:t xml:space="preserve">výzvy </w:t>
            </w:r>
            <w:r w:rsidR="00723FF8" w:rsidRPr="00D24514">
              <w:rPr>
                <w:rFonts w:ascii="Arial Narrow" w:hAnsi="Arial Narrow"/>
              </w:rPr>
              <w:t>je</w:t>
            </w:r>
            <w:r w:rsidRPr="00D24514">
              <w:rPr>
                <w:rFonts w:ascii="Arial Narrow" w:hAnsi="Arial Narrow"/>
              </w:rPr>
              <w:t xml:space="preserve"> realizovan</w:t>
            </w:r>
            <w:r w:rsidR="00723FF8" w:rsidRPr="00D24514">
              <w:rPr>
                <w:rFonts w:ascii="Arial Narrow" w:hAnsi="Arial Narrow"/>
              </w:rPr>
              <w:t>á</w:t>
            </w:r>
            <w:r w:rsidRPr="00D24514">
              <w:rPr>
                <w:rFonts w:ascii="Arial Narrow" w:hAnsi="Arial Narrow"/>
              </w:rPr>
              <w:t xml:space="preserve"> </w:t>
            </w:r>
            <w:r w:rsidR="00281E1D" w:rsidRPr="00D24514">
              <w:rPr>
                <w:rFonts w:ascii="Arial Narrow" w:hAnsi="Arial Narrow"/>
                <w:b/>
              </w:rPr>
              <w:t>formou</w:t>
            </w:r>
            <w:r w:rsidRPr="00D24514">
              <w:rPr>
                <w:rFonts w:ascii="Arial Narrow" w:hAnsi="Arial Narrow"/>
                <w:b/>
              </w:rPr>
              <w:t xml:space="preserve"> usmernenia</w:t>
            </w:r>
            <w:r w:rsidR="0052606C" w:rsidRPr="00D24514">
              <w:rPr>
                <w:rFonts w:ascii="Arial Narrow" w:hAnsi="Arial Narrow"/>
                <w:b/>
              </w:rPr>
              <w:t xml:space="preserve"> k</w:t>
            </w:r>
            <w:r w:rsidR="00F85BBA" w:rsidRPr="00D24514">
              <w:rPr>
                <w:rFonts w:ascii="Arial Narrow" w:hAnsi="Arial Narrow"/>
                <w:b/>
              </w:rPr>
              <w:t> </w:t>
            </w:r>
            <w:r w:rsidR="0052606C" w:rsidRPr="00D24514">
              <w:rPr>
                <w:rFonts w:ascii="Arial Narrow" w:hAnsi="Arial Narrow"/>
                <w:b/>
              </w:rPr>
              <w:t>výzve</w:t>
            </w:r>
            <w:r w:rsidR="00F85BBA" w:rsidRPr="00D24514">
              <w:rPr>
                <w:rFonts w:ascii="Arial Narrow" w:hAnsi="Arial Narrow"/>
                <w:b/>
              </w:rPr>
              <w:t xml:space="preserve">, </w:t>
            </w:r>
            <w:r w:rsidR="00F85BBA" w:rsidRPr="00D24514">
              <w:rPr>
                <w:rFonts w:ascii="Arial Narrow" w:hAnsi="Arial Narrow"/>
              </w:rPr>
              <w:t xml:space="preserve">ktoré RO </w:t>
            </w:r>
            <w:del w:id="269" w:author="Autor">
              <w:r w:rsidR="00F85BBA" w:rsidRPr="00D24514" w:rsidDel="00C756E0">
                <w:rPr>
                  <w:rFonts w:ascii="Arial Narrow" w:hAnsi="Arial Narrow"/>
                </w:rPr>
                <w:delText xml:space="preserve">pre OP KŽP </w:delText>
              </w:r>
            </w:del>
            <w:r w:rsidR="00F85BBA" w:rsidRPr="00D24514">
              <w:rPr>
                <w:rFonts w:ascii="Arial Narrow" w:hAnsi="Arial Narrow"/>
              </w:rPr>
              <w:t>zverejňuje na svojom webovom sídle</w:t>
            </w:r>
            <w:r w:rsidR="00303021" w:rsidRPr="00D24514">
              <w:rPr>
                <w:rFonts w:ascii="Arial Narrow" w:hAnsi="Arial Narrow"/>
                <w:b/>
              </w:rPr>
              <w:t xml:space="preserve"> </w:t>
            </w:r>
            <w:r w:rsidR="00B71DCE" w:rsidRPr="00D24514">
              <w:rPr>
                <w:rFonts w:ascii="Arial Narrow" w:hAnsi="Arial Narrow"/>
                <w:b/>
              </w:rPr>
              <w:br/>
            </w:r>
            <w:hyperlink r:id="rId27" w:history="1">
              <w:r w:rsidR="007A3355" w:rsidRPr="00D24514">
                <w:rPr>
                  <w:rStyle w:val="Hypertextovprepojenie"/>
                  <w:rFonts w:ascii="Arial Narrow" w:hAnsi="Arial Narrow"/>
                  <w:szCs w:val="22"/>
                </w:rPr>
                <w:t>www.op-kzp.sk</w:t>
              </w:r>
            </w:hyperlink>
            <w:r w:rsidR="00076EC1" w:rsidRPr="00D24514">
              <w:rPr>
                <w:rFonts w:ascii="Arial Narrow" w:hAnsi="Arial Narrow"/>
              </w:rPr>
              <w:t>.</w:t>
            </w:r>
            <w:r w:rsidR="00723FF8" w:rsidRPr="00D24514">
              <w:rPr>
                <w:rFonts w:ascii="Arial Narrow" w:hAnsi="Arial Narrow"/>
              </w:rPr>
              <w:t xml:space="preserve"> Zrušenie výzvy je re</w:t>
            </w:r>
            <w:r w:rsidR="00D55169" w:rsidRPr="00D24514">
              <w:rPr>
                <w:rFonts w:ascii="Arial Narrow" w:hAnsi="Arial Narrow"/>
              </w:rPr>
              <w:t>a</w:t>
            </w:r>
            <w:r w:rsidR="00723FF8" w:rsidRPr="00D24514">
              <w:rPr>
                <w:rFonts w:ascii="Arial Narrow" w:hAnsi="Arial Narrow"/>
              </w:rPr>
              <w:t>lizo</w:t>
            </w:r>
            <w:r w:rsidR="00D55169" w:rsidRPr="00D24514">
              <w:rPr>
                <w:rFonts w:ascii="Arial Narrow" w:hAnsi="Arial Narrow"/>
              </w:rPr>
              <w:t>vané</w:t>
            </w:r>
            <w:r w:rsidR="00723FF8" w:rsidRPr="00D24514">
              <w:rPr>
                <w:rFonts w:ascii="Arial Narrow" w:hAnsi="Arial Narrow"/>
              </w:rPr>
              <w:t xml:space="preserve"> </w:t>
            </w:r>
            <w:r w:rsidR="00D55169" w:rsidRPr="00D24514">
              <w:rPr>
                <w:rFonts w:ascii="Arial Narrow" w:hAnsi="Arial Narrow"/>
                <w:b/>
              </w:rPr>
              <w:t>formou</w:t>
            </w:r>
            <w:r w:rsidR="00723FF8" w:rsidRPr="00D24514">
              <w:rPr>
                <w:rFonts w:ascii="Arial Narrow" w:hAnsi="Arial Narrow"/>
                <w:b/>
              </w:rPr>
              <w:t xml:space="preserve"> informácie o zrušení výzvy, </w:t>
            </w:r>
            <w:r w:rsidR="00723FF8" w:rsidRPr="00D24514">
              <w:rPr>
                <w:rFonts w:ascii="Arial Narrow" w:hAnsi="Arial Narrow"/>
              </w:rPr>
              <w:t xml:space="preserve">ktoré RO </w:t>
            </w:r>
            <w:del w:id="270" w:author="Autor">
              <w:r w:rsidR="00723FF8" w:rsidRPr="00D24514" w:rsidDel="00C756E0">
                <w:rPr>
                  <w:rFonts w:ascii="Arial Narrow" w:hAnsi="Arial Narrow"/>
                </w:rPr>
                <w:delText>pre OP KŽP</w:delText>
              </w:r>
              <w:r w:rsidR="00076EC1" w:rsidRPr="00D24514" w:rsidDel="00C756E0">
                <w:rPr>
                  <w:rFonts w:ascii="Arial Narrow" w:hAnsi="Arial Narrow"/>
                </w:rPr>
                <w:delText xml:space="preserve"> </w:delText>
              </w:r>
            </w:del>
            <w:r w:rsidR="00D55169" w:rsidRPr="00D24514">
              <w:rPr>
                <w:rFonts w:ascii="Arial Narrow" w:hAnsi="Arial Narrow"/>
              </w:rPr>
              <w:t>zverejňuje na svojom webovom sídle</w:t>
            </w:r>
            <w:r w:rsidR="00D55169" w:rsidRPr="00D24514">
              <w:rPr>
                <w:rFonts w:ascii="Arial Narrow" w:hAnsi="Arial Narrow"/>
                <w:b/>
              </w:rPr>
              <w:t xml:space="preserve"> </w:t>
            </w:r>
            <w:hyperlink r:id="rId28" w:history="1">
              <w:r w:rsidR="007A3355" w:rsidRPr="00D24514">
                <w:rPr>
                  <w:rStyle w:val="Hypertextovprepojenie"/>
                  <w:rFonts w:ascii="Arial Narrow" w:hAnsi="Arial Narrow"/>
                  <w:szCs w:val="22"/>
                </w:rPr>
                <w:t>www.op-kzp.sk</w:t>
              </w:r>
            </w:hyperlink>
            <w:r w:rsidR="00303021" w:rsidRPr="00D24514">
              <w:rPr>
                <w:rFonts w:ascii="Arial Narrow" w:hAnsi="Arial Narrow"/>
                <w:b/>
              </w:rPr>
              <w:t xml:space="preserve"> </w:t>
            </w:r>
            <w:r w:rsidR="00BD57B6" w:rsidRPr="00D24514">
              <w:rPr>
                <w:rFonts w:ascii="Arial Narrow" w:hAnsi="Arial Narrow"/>
              </w:rPr>
              <w:t xml:space="preserve">V usmernení </w:t>
            </w:r>
            <w:r w:rsidR="00D55169" w:rsidRPr="00D24514">
              <w:rPr>
                <w:rFonts w:ascii="Arial Narrow" w:hAnsi="Arial Narrow"/>
              </w:rPr>
              <w:t xml:space="preserve">/informácii </w:t>
            </w:r>
            <w:r w:rsidR="00BD57B6" w:rsidRPr="00D24514">
              <w:rPr>
                <w:rFonts w:ascii="Arial Narrow" w:hAnsi="Arial Narrow"/>
              </w:rPr>
              <w:t xml:space="preserve">RO </w:t>
            </w:r>
            <w:del w:id="271" w:author="Autor">
              <w:r w:rsidR="00BD57B6" w:rsidRPr="00D24514" w:rsidDel="00C756E0">
                <w:rPr>
                  <w:rFonts w:ascii="Arial Narrow" w:hAnsi="Arial Narrow"/>
                </w:rPr>
                <w:delText xml:space="preserve">pre OP KŽP </w:delText>
              </w:r>
            </w:del>
            <w:r w:rsidR="00BD57B6" w:rsidRPr="00D24514">
              <w:rPr>
                <w:rFonts w:ascii="Arial Narrow" w:hAnsi="Arial Narrow"/>
              </w:rPr>
              <w:t>zároveň</w:t>
            </w:r>
            <w:r w:rsidR="00723FF8" w:rsidRPr="00D24514">
              <w:rPr>
                <w:rFonts w:ascii="Arial Narrow" w:hAnsi="Arial Narrow"/>
              </w:rPr>
              <w:t xml:space="preserve"> definuje, na aké ŽoNFP sa zmena vzťahuje, resp. či o ŽoNFP predložených do zrušenia </w:t>
            </w:r>
            <w:r w:rsidR="00D55169" w:rsidRPr="00D24514">
              <w:rPr>
                <w:rFonts w:ascii="Arial Narrow" w:hAnsi="Arial Narrow"/>
              </w:rPr>
              <w:t>výzvy</w:t>
            </w:r>
            <w:r w:rsidR="00723FF8" w:rsidRPr="00D24514">
              <w:rPr>
                <w:rFonts w:ascii="Arial Narrow" w:hAnsi="Arial Narrow"/>
              </w:rPr>
              <w:t xml:space="preserve"> rozhodne </w:t>
            </w:r>
            <w:r w:rsidR="007A3355" w:rsidRPr="00D24514">
              <w:rPr>
                <w:rFonts w:ascii="Arial Narrow" w:hAnsi="Arial Narrow"/>
              </w:rPr>
              <w:t xml:space="preserve">RO </w:t>
            </w:r>
            <w:del w:id="272" w:author="Autor">
              <w:r w:rsidR="007A3355" w:rsidRPr="00D24514" w:rsidDel="00C756E0">
                <w:rPr>
                  <w:rFonts w:ascii="Arial Narrow" w:hAnsi="Arial Narrow"/>
                </w:rPr>
                <w:delText xml:space="preserve">pre OP KŽP </w:delText>
              </w:r>
            </w:del>
            <w:r w:rsidR="00723FF8" w:rsidRPr="00D24514">
              <w:rPr>
                <w:rFonts w:ascii="Arial Narrow" w:hAnsi="Arial Narrow"/>
              </w:rPr>
              <w:t>podľa podmienok platných ku dňu predloženia ŽoNFP alebo ich vráti žiadateľovi</w:t>
            </w:r>
            <w:r w:rsidR="00DC5806" w:rsidRPr="00D24514">
              <w:rPr>
                <w:rFonts w:ascii="Arial Narrow" w:hAnsi="Arial Narrow"/>
              </w:rPr>
              <w:t>.</w:t>
            </w:r>
            <w:r w:rsidR="007E6021">
              <w:rPr>
                <w:rFonts w:ascii="Arial Narrow" w:hAnsi="Arial Narrow"/>
              </w:rPr>
              <w:t xml:space="preserve"> </w:t>
            </w:r>
            <w:r w:rsidR="007E6021" w:rsidRPr="007E6021">
              <w:rPr>
                <w:rFonts w:ascii="Arial Narrow" w:hAnsi="Arial Narrow"/>
              </w:rPr>
              <w:t xml:space="preserve">Zmeny formálnych náležitostí </w:t>
            </w:r>
            <w:del w:id="273" w:author="Autor">
              <w:r w:rsidR="007E6021" w:rsidRPr="007E6021" w:rsidDel="00AA0E45">
                <w:rPr>
                  <w:rFonts w:ascii="Arial Narrow" w:hAnsi="Arial Narrow"/>
                </w:rPr>
                <w:delText xml:space="preserve">po uzavretí výzvy </w:delText>
              </w:r>
            </w:del>
            <w:r w:rsidR="007E6021" w:rsidRPr="007E6021">
              <w:rPr>
                <w:rFonts w:ascii="Arial Narrow" w:hAnsi="Arial Narrow"/>
              </w:rPr>
              <w:t xml:space="preserve">a ostatné úpravy, ktoré nepredstavujú zmenu, sú realizované </w:t>
            </w:r>
            <w:r w:rsidR="007E6021" w:rsidRPr="007E6021">
              <w:rPr>
                <w:rFonts w:ascii="Arial Narrow" w:hAnsi="Arial Narrow"/>
                <w:b/>
                <w:bCs/>
              </w:rPr>
              <w:t>formou informácie</w:t>
            </w:r>
            <w:r w:rsidR="007E6021" w:rsidRPr="007E6021">
              <w:rPr>
                <w:rFonts w:ascii="Arial Narrow" w:hAnsi="Arial Narrow"/>
              </w:rPr>
              <w:t>.</w:t>
            </w:r>
          </w:p>
          <w:p w14:paraId="76A6E0CB" w14:textId="71154265" w:rsidR="005A2784" w:rsidRPr="00D24514" w:rsidRDefault="00723FF8">
            <w:pPr>
              <w:autoSpaceDE w:val="0"/>
              <w:autoSpaceDN w:val="0"/>
              <w:adjustRightInd w:val="0"/>
              <w:spacing w:before="120" w:after="120"/>
              <w:jc w:val="both"/>
              <w:rPr>
                <w:rFonts w:ascii="Arial Narrow" w:hAnsi="Arial Narrow"/>
              </w:rPr>
            </w:pPr>
            <w:r w:rsidRPr="00D24514">
              <w:rPr>
                <w:rFonts w:ascii="Arial Narrow" w:hAnsi="Arial Narrow"/>
                <w:b/>
              </w:rPr>
              <w:t>Každé u</w:t>
            </w:r>
            <w:r w:rsidR="00185B7F" w:rsidRPr="00D24514">
              <w:rPr>
                <w:rFonts w:ascii="Arial Narrow" w:hAnsi="Arial Narrow"/>
                <w:b/>
              </w:rPr>
              <w:t>smernenie k</w:t>
            </w:r>
            <w:del w:id="274" w:author="Autor">
              <w:r w:rsidR="00D55169" w:rsidRPr="00D24514" w:rsidDel="00C756E0">
                <w:rPr>
                  <w:rFonts w:ascii="Arial Narrow" w:hAnsi="Arial Narrow"/>
                  <w:b/>
                </w:rPr>
                <w:delText> </w:delText>
              </w:r>
            </w:del>
            <w:ins w:id="275" w:author="Autor">
              <w:r w:rsidR="00C756E0">
                <w:rPr>
                  <w:rFonts w:ascii="Arial Narrow" w:hAnsi="Arial Narrow"/>
                  <w:b/>
                </w:rPr>
                <w:t> </w:t>
              </w:r>
            </w:ins>
            <w:r w:rsidR="00185B7F" w:rsidRPr="00D24514">
              <w:rPr>
                <w:rFonts w:ascii="Arial Narrow" w:hAnsi="Arial Narrow"/>
                <w:b/>
              </w:rPr>
              <w:t>výzv</w:t>
            </w:r>
            <w:r w:rsidR="007B2493" w:rsidRPr="00D24514">
              <w:rPr>
                <w:rFonts w:ascii="Arial Narrow" w:hAnsi="Arial Narrow"/>
                <w:b/>
              </w:rPr>
              <w:t>e</w:t>
            </w:r>
            <w:ins w:id="276" w:author="Autor">
              <w:r w:rsidR="00C756E0">
                <w:rPr>
                  <w:rFonts w:ascii="Arial Narrow" w:hAnsi="Arial Narrow"/>
                  <w:b/>
                </w:rPr>
                <w:t xml:space="preserve">, </w:t>
              </w:r>
            </w:ins>
            <w:del w:id="277" w:author="Autor">
              <w:r w:rsidR="00D55169" w:rsidRPr="00D24514" w:rsidDel="00C756E0">
                <w:rPr>
                  <w:rFonts w:ascii="Arial Narrow" w:hAnsi="Arial Narrow"/>
                  <w:b/>
                </w:rPr>
                <w:delText>/</w:delText>
              </w:r>
            </w:del>
            <w:r w:rsidR="00D55169" w:rsidRPr="00D24514">
              <w:rPr>
                <w:rFonts w:ascii="Arial Narrow" w:hAnsi="Arial Narrow"/>
                <w:b/>
              </w:rPr>
              <w:t>informácia</w:t>
            </w:r>
            <w:ins w:id="278" w:author="Autor">
              <w:r w:rsidR="00C756E0">
                <w:rPr>
                  <w:rFonts w:ascii="Arial Narrow" w:hAnsi="Arial Narrow"/>
                  <w:b/>
                </w:rPr>
                <w:t xml:space="preserve"> k výzve </w:t>
              </w:r>
              <w:r w:rsidR="00C756E0" w:rsidRPr="00F14F9F">
                <w:rPr>
                  <w:rFonts w:ascii="Arial Narrow" w:hAnsi="Arial Narrow"/>
                </w:rPr>
                <w:t>alebo</w:t>
              </w:r>
              <w:r w:rsidR="00C756E0">
                <w:rPr>
                  <w:rFonts w:ascii="Arial Narrow" w:hAnsi="Arial Narrow"/>
                  <w:b/>
                </w:rPr>
                <w:t xml:space="preserve"> informácia</w:t>
              </w:r>
            </w:ins>
            <w:r w:rsidR="00D55169" w:rsidRPr="00D24514">
              <w:rPr>
                <w:rFonts w:ascii="Arial Narrow" w:hAnsi="Arial Narrow"/>
                <w:b/>
              </w:rPr>
              <w:t xml:space="preserve"> o zrušení výzvy</w:t>
            </w:r>
            <w:r w:rsidR="00F85BBA" w:rsidRPr="00D24514">
              <w:rPr>
                <w:rFonts w:ascii="Arial Narrow" w:hAnsi="Arial Narrow"/>
              </w:rPr>
              <w:t xml:space="preserve"> </w:t>
            </w:r>
            <w:r w:rsidR="00D52080" w:rsidRPr="00D24514">
              <w:rPr>
                <w:rFonts w:ascii="Arial Narrow" w:hAnsi="Arial Narrow"/>
              </w:rPr>
              <w:t xml:space="preserve">jasným spôsobom identifikuje </w:t>
            </w:r>
            <w:r w:rsidR="00F85BBA" w:rsidRPr="00D24514">
              <w:rPr>
                <w:rFonts w:ascii="Arial Narrow" w:hAnsi="Arial Narrow"/>
              </w:rPr>
              <w:t>zmeny výzvy vrátane zdôvodnenia ich vykonania</w:t>
            </w:r>
            <w:r w:rsidR="00072B39" w:rsidRPr="00D24514">
              <w:rPr>
                <w:rFonts w:ascii="Arial Narrow" w:hAnsi="Arial Narrow"/>
              </w:rPr>
              <w:t>, resp. zdôvodnenie zrušenia výzvy</w:t>
            </w:r>
            <w:r w:rsidR="00595E98" w:rsidRPr="00D24514">
              <w:rPr>
                <w:rFonts w:ascii="Arial Narrow" w:hAnsi="Arial Narrow"/>
              </w:rPr>
              <w:t>,</w:t>
            </w:r>
            <w:r w:rsidR="00F85BBA" w:rsidRPr="00D24514">
              <w:rPr>
                <w:rFonts w:ascii="Arial Narrow" w:hAnsi="Arial Narrow"/>
              </w:rPr>
              <w:t xml:space="preserve"> </w:t>
            </w:r>
            <w:r w:rsidR="00072B39" w:rsidRPr="00D24514">
              <w:rPr>
                <w:rFonts w:ascii="Arial Narrow" w:hAnsi="Arial Narrow"/>
              </w:rPr>
              <w:t xml:space="preserve">ďalej </w:t>
            </w:r>
            <w:r w:rsidR="00F85BBA" w:rsidRPr="00D24514">
              <w:rPr>
                <w:rFonts w:ascii="Arial Narrow" w:hAnsi="Arial Narrow"/>
              </w:rPr>
              <w:t xml:space="preserve">dokumentáciu </w:t>
            </w:r>
            <w:r w:rsidR="005A2784" w:rsidRPr="00D24514">
              <w:rPr>
                <w:rFonts w:ascii="Arial Narrow" w:hAnsi="Arial Narrow"/>
              </w:rPr>
              <w:t>výzvy</w:t>
            </w:r>
            <w:r w:rsidR="00D52080" w:rsidRPr="00D24514">
              <w:rPr>
                <w:rFonts w:ascii="Arial Narrow" w:hAnsi="Arial Narrow"/>
              </w:rPr>
              <w:t>, ktor</w:t>
            </w:r>
            <w:r w:rsidR="00F85BBA" w:rsidRPr="00D24514">
              <w:rPr>
                <w:rFonts w:ascii="Arial Narrow" w:hAnsi="Arial Narrow"/>
              </w:rPr>
              <w:t>á</w:t>
            </w:r>
            <w:r w:rsidR="00D52080" w:rsidRPr="00D24514">
              <w:rPr>
                <w:rFonts w:ascii="Arial Narrow" w:hAnsi="Arial Narrow"/>
              </w:rPr>
              <w:t xml:space="preserve"> </w:t>
            </w:r>
            <w:r w:rsidR="00F85BBA" w:rsidRPr="00D24514">
              <w:rPr>
                <w:rFonts w:ascii="Arial Narrow" w:hAnsi="Arial Narrow"/>
              </w:rPr>
              <w:t>je</w:t>
            </w:r>
            <w:r w:rsidR="00D52080" w:rsidRPr="00D24514">
              <w:rPr>
                <w:rFonts w:ascii="Arial Narrow" w:hAnsi="Arial Narrow"/>
              </w:rPr>
              <w:t xml:space="preserve"> zmenou </w:t>
            </w:r>
            <w:r w:rsidR="00185B7F" w:rsidRPr="00D24514">
              <w:rPr>
                <w:rFonts w:ascii="Arial Narrow" w:hAnsi="Arial Narrow"/>
              </w:rPr>
              <w:t xml:space="preserve">výzvy </w:t>
            </w:r>
            <w:r w:rsidR="00D52080" w:rsidRPr="00D24514">
              <w:rPr>
                <w:rFonts w:ascii="Arial Narrow" w:hAnsi="Arial Narrow"/>
              </w:rPr>
              <w:t>dotknut</w:t>
            </w:r>
            <w:r w:rsidR="00F85BBA" w:rsidRPr="00D24514">
              <w:rPr>
                <w:rFonts w:ascii="Arial Narrow" w:hAnsi="Arial Narrow"/>
              </w:rPr>
              <w:t>á</w:t>
            </w:r>
            <w:r w:rsidR="00595E98" w:rsidRPr="00D24514">
              <w:rPr>
                <w:rFonts w:ascii="Arial Narrow" w:hAnsi="Arial Narrow"/>
              </w:rPr>
              <w:t xml:space="preserve"> a ŽoNFP, ktorých sa zmena výzvy týka</w:t>
            </w:r>
            <w:r w:rsidR="00D52080" w:rsidRPr="00D24514">
              <w:rPr>
                <w:rFonts w:ascii="Arial Narrow" w:hAnsi="Arial Narrow"/>
              </w:rPr>
              <w:t xml:space="preserve">. </w:t>
            </w:r>
            <w:r w:rsidR="005A2784" w:rsidRPr="00D24514">
              <w:rPr>
                <w:rFonts w:ascii="Arial Narrow" w:hAnsi="Arial Narrow"/>
              </w:rPr>
              <w:t xml:space="preserve">RO </w:t>
            </w:r>
            <w:del w:id="279" w:author="Autor">
              <w:r w:rsidR="005A2784" w:rsidRPr="00D24514" w:rsidDel="00C756E0">
                <w:rPr>
                  <w:rFonts w:ascii="Arial Narrow" w:hAnsi="Arial Narrow"/>
                </w:rPr>
                <w:delText xml:space="preserve">pre OP KŽP </w:delText>
              </w:r>
            </w:del>
            <w:r w:rsidR="005A2784" w:rsidRPr="00D24514">
              <w:rPr>
                <w:rFonts w:ascii="Arial Narrow" w:hAnsi="Arial Narrow"/>
              </w:rPr>
              <w:t xml:space="preserve">zverejňuje spolu s usmernením k výzve aj </w:t>
            </w:r>
            <w:r w:rsidR="00D313A1" w:rsidRPr="00D24514">
              <w:rPr>
                <w:rFonts w:ascii="Arial Narrow" w:hAnsi="Arial Narrow"/>
              </w:rPr>
              <w:t>zmenou dotknuté príslušné dokumenty výzvy</w:t>
            </w:r>
            <w:r w:rsidR="004447E5" w:rsidRPr="00D24514">
              <w:rPr>
                <w:rFonts w:ascii="Arial Narrow" w:hAnsi="Arial Narrow"/>
              </w:rPr>
              <w:t>,</w:t>
            </w:r>
            <w:r w:rsidR="005A2784" w:rsidRPr="00D24514">
              <w:rPr>
                <w:rFonts w:ascii="Arial Narrow" w:hAnsi="Arial Narrow"/>
              </w:rPr>
              <w:t> </w:t>
            </w:r>
            <w:r w:rsidR="00D313A1" w:rsidRPr="00D24514">
              <w:rPr>
                <w:rFonts w:ascii="Arial Narrow" w:hAnsi="Arial Narrow"/>
              </w:rPr>
              <w:t xml:space="preserve">v </w:t>
            </w:r>
            <w:r w:rsidR="005A2784" w:rsidRPr="00D24514">
              <w:rPr>
                <w:rFonts w:ascii="Arial Narrow" w:hAnsi="Arial Narrow"/>
              </w:rPr>
              <w:t xml:space="preserve">ktorých </w:t>
            </w:r>
            <w:r w:rsidR="00D313A1" w:rsidRPr="00D24514">
              <w:rPr>
                <w:rFonts w:ascii="Arial Narrow" w:hAnsi="Arial Narrow"/>
              </w:rPr>
              <w:t>sú zmeny vykonané</w:t>
            </w:r>
            <w:r w:rsidR="005A2784" w:rsidRPr="00D24514">
              <w:rPr>
                <w:rFonts w:ascii="Arial Narrow" w:hAnsi="Arial Narrow"/>
              </w:rPr>
              <w:t xml:space="preserve"> formou sledovania zmien.</w:t>
            </w:r>
          </w:p>
          <w:p w14:paraId="7B0AB3AB" w14:textId="77777777" w:rsidR="008E66BF" w:rsidRPr="00D24514" w:rsidRDefault="00D52080">
            <w:pPr>
              <w:autoSpaceDE w:val="0"/>
              <w:autoSpaceDN w:val="0"/>
              <w:adjustRightInd w:val="0"/>
              <w:spacing w:before="120" w:after="120"/>
              <w:jc w:val="both"/>
              <w:rPr>
                <w:rFonts w:ascii="Arial Narrow" w:hAnsi="Arial Narrow"/>
              </w:rPr>
            </w:pPr>
            <w:r w:rsidRPr="00D24514">
              <w:rPr>
                <w:rFonts w:ascii="Arial Narrow" w:hAnsi="Arial Narrow"/>
              </w:rPr>
              <w:t>Zmena</w:t>
            </w:r>
            <w:r w:rsidR="00185B7F" w:rsidRPr="00D24514">
              <w:rPr>
                <w:rFonts w:ascii="Arial Narrow" w:hAnsi="Arial Narrow"/>
              </w:rPr>
              <w:t xml:space="preserve"> </w:t>
            </w:r>
            <w:r w:rsidRPr="00D24514">
              <w:rPr>
                <w:rFonts w:ascii="Arial Narrow" w:hAnsi="Arial Narrow"/>
              </w:rPr>
              <w:t>výzvy</w:t>
            </w:r>
            <w:r w:rsidR="009C34B5" w:rsidRPr="00D24514">
              <w:rPr>
                <w:rFonts w:ascii="Arial Narrow" w:hAnsi="Arial Narrow"/>
              </w:rPr>
              <w:t>, resp. zrušenie výzvy je účinné v súlade s informáciou uvedenou v usmernení/informácii o zrušení výzvy, najskôr však</w:t>
            </w:r>
            <w:r w:rsidRPr="00D24514">
              <w:rPr>
                <w:rFonts w:ascii="Arial Narrow" w:hAnsi="Arial Narrow"/>
              </w:rPr>
              <w:t xml:space="preserve"> </w:t>
            </w:r>
            <w:r w:rsidR="00185B7F" w:rsidRPr="00D24514">
              <w:rPr>
                <w:rFonts w:ascii="Arial Narrow" w:hAnsi="Arial Narrow"/>
              </w:rPr>
              <w:t xml:space="preserve">dňom zverejnenia </w:t>
            </w:r>
            <w:r w:rsidRPr="00D24514">
              <w:rPr>
                <w:rFonts w:ascii="Arial Narrow" w:hAnsi="Arial Narrow"/>
              </w:rPr>
              <w:t xml:space="preserve">na webovom sídle </w:t>
            </w:r>
            <w:hyperlink r:id="rId29" w:history="1">
              <w:r w:rsidR="007A3355" w:rsidRPr="00D24514">
                <w:rPr>
                  <w:rStyle w:val="Hypertextovprepojenie"/>
                  <w:rFonts w:ascii="Arial Narrow" w:hAnsi="Arial Narrow"/>
                  <w:szCs w:val="22"/>
                </w:rPr>
                <w:t>www.op-kzp.sk</w:t>
              </w:r>
            </w:hyperlink>
            <w:r w:rsidR="009C34B5" w:rsidRPr="00D24514">
              <w:rPr>
                <w:rFonts w:ascii="Arial Narrow" w:hAnsi="Arial Narrow"/>
              </w:rPr>
              <w:t>.</w:t>
            </w:r>
            <w:r w:rsidR="00D55169" w:rsidRPr="00D24514">
              <w:rPr>
                <w:rFonts w:ascii="Arial Narrow" w:hAnsi="Arial Narrow"/>
              </w:rPr>
              <w:t xml:space="preserve"> </w:t>
            </w:r>
          </w:p>
        </w:tc>
      </w:tr>
    </w:tbl>
    <w:p w14:paraId="4212F10A" w14:textId="77777777" w:rsidR="0070263F" w:rsidRPr="00D24514" w:rsidRDefault="0070263F" w:rsidP="0070263F">
      <w:pPr>
        <w:rPr>
          <w:rFonts w:ascii="Arial Narrow" w:hAnsi="Arial Narrow"/>
        </w:rPr>
      </w:pPr>
    </w:p>
    <w:tbl>
      <w:tblPr>
        <w:tblStyle w:val="Mriekatabuky1"/>
        <w:tblW w:w="10773" w:type="dxa"/>
        <w:tblInd w:w="-459" w:type="dxa"/>
        <w:tblLayout w:type="fixed"/>
        <w:tblLook w:val="04A0" w:firstRow="1" w:lastRow="0" w:firstColumn="1" w:lastColumn="0" w:noHBand="0" w:noVBand="1"/>
      </w:tblPr>
      <w:tblGrid>
        <w:gridCol w:w="425"/>
        <w:gridCol w:w="10348"/>
      </w:tblGrid>
      <w:tr w:rsidR="0070263F" w:rsidRPr="00D24514" w14:paraId="3A15BBA0" w14:textId="77777777" w:rsidTr="00EB7CF3">
        <w:tc>
          <w:tcPr>
            <w:tcW w:w="10773" w:type="dxa"/>
            <w:gridSpan w:val="2"/>
            <w:shd w:val="clear" w:color="auto" w:fill="17365D" w:themeFill="text2" w:themeFillShade="BF"/>
          </w:tcPr>
          <w:p w14:paraId="6BB5D769" w14:textId="77777777" w:rsidR="0070263F" w:rsidRPr="00D24514" w:rsidRDefault="0070263F" w:rsidP="0070263F">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b/>
                <w:color w:val="FFFFFF" w:themeColor="background1"/>
                <w:sz w:val="28"/>
                <w:szCs w:val="28"/>
              </w:rPr>
              <w:t xml:space="preserve">5. PRÍLOHY VÝZVY </w:t>
            </w:r>
          </w:p>
        </w:tc>
      </w:tr>
      <w:tr w:rsidR="0070263F" w:rsidRPr="00D24514" w14:paraId="5D2D7734" w14:textId="77777777" w:rsidTr="00E85128">
        <w:tc>
          <w:tcPr>
            <w:tcW w:w="425" w:type="dxa"/>
            <w:vAlign w:val="center"/>
          </w:tcPr>
          <w:p w14:paraId="6ECBB2ED"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1.</w:t>
            </w:r>
          </w:p>
        </w:tc>
        <w:tc>
          <w:tcPr>
            <w:tcW w:w="10348" w:type="dxa"/>
          </w:tcPr>
          <w:p w14:paraId="179C2B15" w14:textId="77777777" w:rsidR="0070263F" w:rsidRPr="00D24514" w:rsidRDefault="0070263F">
            <w:pPr>
              <w:autoSpaceDE w:val="0"/>
              <w:autoSpaceDN w:val="0"/>
              <w:adjustRightInd w:val="0"/>
              <w:spacing w:before="120" w:after="120"/>
              <w:rPr>
                <w:rFonts w:ascii="Arial Narrow" w:hAnsi="Arial Narrow"/>
              </w:rPr>
            </w:pPr>
            <w:r w:rsidRPr="00D24514">
              <w:rPr>
                <w:rFonts w:ascii="Arial Narrow" w:hAnsi="Arial Narrow"/>
              </w:rPr>
              <w:t xml:space="preserve">Formulár ŽoNFP  </w:t>
            </w:r>
          </w:p>
        </w:tc>
      </w:tr>
      <w:tr w:rsidR="0070263F" w:rsidRPr="00D24514" w14:paraId="4892E9B2" w14:textId="77777777" w:rsidTr="00E85128">
        <w:tc>
          <w:tcPr>
            <w:tcW w:w="425" w:type="dxa"/>
            <w:vAlign w:val="center"/>
          </w:tcPr>
          <w:p w14:paraId="3442F709"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2.</w:t>
            </w:r>
          </w:p>
        </w:tc>
        <w:tc>
          <w:tcPr>
            <w:tcW w:w="10348" w:type="dxa"/>
          </w:tcPr>
          <w:p w14:paraId="080BD264" w14:textId="77777777" w:rsidR="0070263F" w:rsidRPr="00D24514" w:rsidRDefault="0070263F">
            <w:pPr>
              <w:autoSpaceDE w:val="0"/>
              <w:autoSpaceDN w:val="0"/>
              <w:adjustRightInd w:val="0"/>
              <w:spacing w:before="120" w:after="120"/>
              <w:rPr>
                <w:rFonts w:ascii="Arial Narrow" w:hAnsi="Arial Narrow"/>
              </w:rPr>
            </w:pPr>
            <w:r w:rsidRPr="00D24514">
              <w:rPr>
                <w:rFonts w:ascii="Arial Narrow" w:hAnsi="Arial Narrow"/>
              </w:rPr>
              <w:t xml:space="preserve">Príručka pre žiadateľa </w:t>
            </w:r>
          </w:p>
        </w:tc>
      </w:tr>
      <w:tr w:rsidR="0070263F" w:rsidRPr="00D24514" w14:paraId="5BE7B107" w14:textId="77777777" w:rsidTr="00E85128">
        <w:tc>
          <w:tcPr>
            <w:tcW w:w="425" w:type="dxa"/>
            <w:vAlign w:val="center"/>
          </w:tcPr>
          <w:p w14:paraId="471C2150"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3.</w:t>
            </w:r>
          </w:p>
        </w:tc>
        <w:tc>
          <w:tcPr>
            <w:tcW w:w="10348" w:type="dxa"/>
          </w:tcPr>
          <w:p w14:paraId="1D36D720" w14:textId="77777777" w:rsidR="0070263F" w:rsidRPr="00D24514" w:rsidRDefault="0070263F">
            <w:pPr>
              <w:autoSpaceDE w:val="0"/>
              <w:autoSpaceDN w:val="0"/>
              <w:adjustRightInd w:val="0"/>
              <w:spacing w:before="120" w:after="120"/>
              <w:rPr>
                <w:rFonts w:ascii="Arial Narrow" w:hAnsi="Arial Narrow"/>
              </w:rPr>
            </w:pPr>
            <w:r w:rsidRPr="00D24514">
              <w:rPr>
                <w:rFonts w:ascii="Arial Narrow" w:hAnsi="Arial Narrow"/>
              </w:rPr>
              <w:t>Zoznam</w:t>
            </w:r>
            <w:r w:rsidR="00B746A0" w:rsidRPr="00D24514">
              <w:rPr>
                <w:rFonts w:ascii="Arial Narrow" w:hAnsi="Arial Narrow"/>
              </w:rPr>
              <w:t xml:space="preserve"> povinných</w:t>
            </w:r>
            <w:r w:rsidRPr="00D24514">
              <w:rPr>
                <w:rFonts w:ascii="Arial Narrow" w:hAnsi="Arial Narrow"/>
              </w:rPr>
              <w:t xml:space="preserve"> merateľných ukazovateľov</w:t>
            </w:r>
            <w:r w:rsidR="003B68A9" w:rsidRPr="00D24514">
              <w:rPr>
                <w:rFonts w:ascii="Arial Narrow" w:hAnsi="Arial Narrow"/>
              </w:rPr>
              <w:t xml:space="preserve"> projektu</w:t>
            </w:r>
            <w:r w:rsidRPr="00D24514">
              <w:rPr>
                <w:rFonts w:ascii="Arial Narrow" w:hAnsi="Arial Narrow"/>
              </w:rPr>
              <w:t>, vrátane ukazovateľov relevantných k HP</w:t>
            </w:r>
          </w:p>
        </w:tc>
      </w:tr>
      <w:tr w:rsidR="0070263F" w:rsidRPr="00D24514" w14:paraId="3EBD6C28" w14:textId="77777777" w:rsidTr="00E85128">
        <w:tc>
          <w:tcPr>
            <w:tcW w:w="425" w:type="dxa"/>
            <w:vAlign w:val="center"/>
          </w:tcPr>
          <w:p w14:paraId="627F418B"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lastRenderedPageBreak/>
              <w:t>4.</w:t>
            </w:r>
          </w:p>
        </w:tc>
        <w:tc>
          <w:tcPr>
            <w:tcW w:w="10348" w:type="dxa"/>
          </w:tcPr>
          <w:p w14:paraId="47024FD5" w14:textId="3FE57FB4" w:rsidR="0070263F" w:rsidRPr="00D24514" w:rsidRDefault="001325A0" w:rsidP="00C122AD">
            <w:pPr>
              <w:autoSpaceDE w:val="0"/>
              <w:autoSpaceDN w:val="0"/>
              <w:adjustRightInd w:val="0"/>
              <w:spacing w:before="120" w:after="120"/>
              <w:rPr>
                <w:rFonts w:ascii="Arial Narrow" w:hAnsi="Arial Narrow"/>
              </w:rPr>
            </w:pPr>
            <w:r w:rsidRPr="00D24514">
              <w:rPr>
                <w:rFonts w:ascii="Arial Narrow" w:hAnsi="Arial Narrow"/>
              </w:rPr>
              <w:t>Osobitné podmienky oprávnenosti</w:t>
            </w:r>
            <w:r w:rsidR="00C85BEE" w:rsidRPr="00D24514">
              <w:rPr>
                <w:rFonts w:ascii="Arial Narrow" w:hAnsi="Arial Narrow"/>
              </w:rPr>
              <w:t xml:space="preserve"> výdavkov </w:t>
            </w:r>
          </w:p>
        </w:tc>
      </w:tr>
      <w:tr w:rsidR="0070263F" w:rsidRPr="00D24514" w14:paraId="38F5E40D" w14:textId="77777777" w:rsidTr="00E85128">
        <w:tc>
          <w:tcPr>
            <w:tcW w:w="425" w:type="dxa"/>
            <w:vAlign w:val="center"/>
          </w:tcPr>
          <w:p w14:paraId="03EB02D7"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5.</w:t>
            </w:r>
          </w:p>
        </w:tc>
        <w:tc>
          <w:tcPr>
            <w:tcW w:w="10348" w:type="dxa"/>
          </w:tcPr>
          <w:p w14:paraId="69D8B072" w14:textId="78F95417" w:rsidR="0070263F" w:rsidRPr="00D24514" w:rsidRDefault="0070263F" w:rsidP="004222A2">
            <w:pPr>
              <w:autoSpaceDE w:val="0"/>
              <w:autoSpaceDN w:val="0"/>
              <w:adjustRightInd w:val="0"/>
              <w:spacing w:before="120" w:after="120"/>
              <w:rPr>
                <w:rFonts w:ascii="Arial Narrow" w:hAnsi="Arial Narrow"/>
              </w:rPr>
            </w:pPr>
            <w:r w:rsidRPr="00D24514">
              <w:rPr>
                <w:rFonts w:ascii="Arial Narrow" w:hAnsi="Arial Narrow"/>
              </w:rPr>
              <w:t xml:space="preserve">Predbežná informácia pre žiadateľov </w:t>
            </w:r>
          </w:p>
        </w:tc>
      </w:tr>
      <w:tr w:rsidR="0070263F" w:rsidRPr="0070263F" w14:paraId="6B0C6CD8" w14:textId="77777777" w:rsidTr="00E85128">
        <w:tc>
          <w:tcPr>
            <w:tcW w:w="425" w:type="dxa"/>
            <w:vAlign w:val="center"/>
          </w:tcPr>
          <w:p w14:paraId="4C3A8A02"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6.</w:t>
            </w:r>
          </w:p>
        </w:tc>
        <w:tc>
          <w:tcPr>
            <w:tcW w:w="10348" w:type="dxa"/>
          </w:tcPr>
          <w:p w14:paraId="7CCD4CE8" w14:textId="77777777" w:rsidR="0070263F" w:rsidRPr="0070263F" w:rsidRDefault="0070263F">
            <w:pPr>
              <w:autoSpaceDE w:val="0"/>
              <w:autoSpaceDN w:val="0"/>
              <w:adjustRightInd w:val="0"/>
              <w:spacing w:before="120" w:after="120"/>
              <w:jc w:val="both"/>
              <w:rPr>
                <w:rFonts w:ascii="Arial Narrow" w:hAnsi="Arial Narrow"/>
              </w:rPr>
            </w:pPr>
            <w:r w:rsidRPr="00D24514">
              <w:rPr>
                <w:rFonts w:ascii="Arial Narrow" w:hAnsi="Arial Narrow"/>
              </w:rPr>
              <w:t>Identifikácia oblastí podpory, kde budú EŠIF a ostatné nástroje podpory použité synergickým a komplementárnym spôsobom</w:t>
            </w:r>
          </w:p>
        </w:tc>
      </w:tr>
    </w:tbl>
    <w:p w14:paraId="0F4D5B8D" w14:textId="77777777" w:rsidR="000E6063" w:rsidRPr="00254547" w:rsidRDefault="000E6063" w:rsidP="00CC4F82">
      <w:pPr>
        <w:rPr>
          <w:rFonts w:ascii="Arial Narrow" w:hAnsi="Arial Narrow"/>
        </w:rPr>
      </w:pPr>
    </w:p>
    <w:sectPr w:rsidR="000E6063" w:rsidRPr="00254547" w:rsidSect="00E85128">
      <w:headerReference w:type="even" r:id="rId30"/>
      <w:headerReference w:type="default" r:id="rId31"/>
      <w:footerReference w:type="even" r:id="rId32"/>
      <w:footerReference w:type="default" r:id="rId33"/>
      <w:headerReference w:type="first" r:id="rId34"/>
      <w:footerReference w:type="first" r:id="rId35"/>
      <w:type w:val="continuous"/>
      <w:pgSz w:w="11907" w:h="16840" w:code="9"/>
      <w:pgMar w:top="1247" w:right="992" w:bottom="1276" w:left="822" w:header="1080" w:footer="709" w:gutter="454"/>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1E9C6" w14:textId="77777777" w:rsidR="00A20BAB" w:rsidRDefault="00A20BAB">
      <w:r>
        <w:separator/>
      </w:r>
    </w:p>
  </w:endnote>
  <w:endnote w:type="continuationSeparator" w:id="0">
    <w:p w14:paraId="1E1DDDA3" w14:textId="77777777" w:rsidR="00A20BAB" w:rsidRDefault="00A20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Roboto">
    <w:altName w:val="Times New Roman"/>
    <w:panose1 w:val="00000000000000000000"/>
    <w:charset w:val="00"/>
    <w:family w:val="roman"/>
    <w:notTrueType/>
    <w:pitch w:val="default"/>
  </w:font>
  <w:font w:name="EUAlbertina-Bold">
    <w:altName w:val="Times New Roman"/>
    <w:panose1 w:val="00000000000000000000"/>
    <w:charset w:val="00"/>
    <w:family w:val="auto"/>
    <w:notTrueType/>
    <w:pitch w:val="default"/>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E8E60" w14:textId="4B013051" w:rsidR="00A20BAB" w:rsidRDefault="00A20BAB">
    <w:pPr>
      <w:pStyle w:val="Pta"/>
      <w:framePr w:hSpace="181" w:wrap="around" w:vAnchor="text" w:hAnchor="text" w:xAlign="right" w:y="1"/>
    </w:pPr>
    <w:r>
      <w:fldChar w:fldCharType="begin"/>
    </w:r>
    <w:r>
      <w:instrText xml:space="preserve"> FILENAME </w:instrText>
    </w:r>
    <w:r>
      <w:fldChar w:fldCharType="separate"/>
    </w:r>
    <w:ins w:id="280" w:author="Autor">
      <w:r>
        <w:rPr>
          <w:noProof/>
        </w:rPr>
        <w:t>8 vyzva na predkladanie ZoNFP v zneni usmernenia 4</w:t>
      </w:r>
      <w:del w:id="281" w:author="Autor">
        <w:r w:rsidDel="007018E1">
          <w:rPr>
            <w:noProof/>
          </w:rPr>
          <w:delText>8 vyzva na predkladanie ZoNFP v zneni usmernenia 4</w:delText>
        </w:r>
      </w:del>
    </w:ins>
    <w:del w:id="282" w:author="Autor">
      <w:r w:rsidDel="007018E1">
        <w:rPr>
          <w:noProof/>
        </w:rPr>
        <w:delText>8 vyzva na predkladanie ZoNFP v zneni usmernenia 4_SZ</w:delText>
      </w:r>
    </w:del>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BB257E">
      <w:rPr>
        <w:b/>
        <w:bCs/>
        <w:noProof/>
      </w:rPr>
      <w:t>Chyba! V reťazci obrázka je neznámy znak.</w:t>
    </w:r>
    <w:r>
      <w:fldChar w:fldCharType="end"/>
    </w:r>
  </w:p>
  <w:p w14:paraId="13F8D437" w14:textId="77777777" w:rsidR="00A20BAB" w:rsidRDefault="00A20BAB">
    <w:pPr>
      <w:pStyle w:val="Pta"/>
    </w:pPr>
    <w:r>
      <w:rPr>
        <w:noProof/>
        <w:sz w:val="20"/>
        <w:lang w:eastAsia="sk-SK"/>
      </w:rPr>
      <mc:AlternateContent>
        <mc:Choice Requires="wps">
          <w:drawing>
            <wp:anchor distT="0" distB="0" distL="114300" distR="114300" simplePos="0" relativeHeight="251657216" behindDoc="0" locked="0" layoutInCell="1" allowOverlap="1" wp14:anchorId="35064F35" wp14:editId="4E1971F4">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C20B" w14:textId="0CE7FCC4" w:rsidR="00A20BAB" w:rsidRDefault="00A20BAB">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BB257E">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BB257E">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64F35" id="_x0000_t202" coordsize="21600,21600" o:spt="202" path="m,l,21600r21600,l21600,xe">
              <v:stroke joinstyle="miter"/>
              <v:path gradientshapeok="t" o:connecttype="rect"/>
            </v:shapetype>
            <v:shape id="Text Box 1" o:spid="_x0000_s1026" type="#_x0000_t202" style="position:absolute;margin-left:0;margin-top:0;width:190.85pt;height:31.8pt;z-index:251657216;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649EC20B" w14:textId="0CE7FCC4" w:rsidR="00A20BAB" w:rsidRDefault="00A20BAB">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BB257E">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BB257E">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17"/>
      <w:docPartObj>
        <w:docPartGallery w:val="Page Numbers (Bottom of Page)"/>
        <w:docPartUnique/>
      </w:docPartObj>
    </w:sdtPr>
    <w:sdtEndPr/>
    <w:sdtContent>
      <w:p w14:paraId="1ECC5F5F" w14:textId="77777777" w:rsidR="00A20BAB" w:rsidRDefault="00A20BAB">
        <w:pPr>
          <w:pStyle w:val="Pta"/>
          <w:jc w:val="right"/>
        </w:pPr>
        <w:r>
          <w:fldChar w:fldCharType="begin"/>
        </w:r>
        <w:r>
          <w:instrText xml:space="preserve"> PAGE   \* MERGEFORMAT </w:instrText>
        </w:r>
        <w:r>
          <w:fldChar w:fldCharType="separate"/>
        </w:r>
        <w:r w:rsidR="00BB257E">
          <w:rPr>
            <w:noProof/>
          </w:rPr>
          <w:t>9</w:t>
        </w:r>
        <w:r>
          <w:fldChar w:fldCharType="end"/>
        </w:r>
      </w:p>
    </w:sdtContent>
  </w:sdt>
  <w:p w14:paraId="2173953B" w14:textId="77777777" w:rsidR="00A20BAB" w:rsidRDefault="00A20BA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E4A5" w14:textId="77777777" w:rsidR="00A20BAB" w:rsidRDefault="00A20BA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12C15" w14:textId="77777777" w:rsidR="00A20BAB" w:rsidRDefault="00A20BAB">
      <w:r>
        <w:separator/>
      </w:r>
    </w:p>
  </w:footnote>
  <w:footnote w:type="continuationSeparator" w:id="0">
    <w:p w14:paraId="631ECD98" w14:textId="77777777" w:rsidR="00A20BAB" w:rsidRDefault="00A20BAB">
      <w:r>
        <w:continuationSeparator/>
      </w:r>
    </w:p>
  </w:footnote>
  <w:footnote w:id="1">
    <w:p w14:paraId="0A113FB2" w14:textId="42A2300B" w:rsidR="00A20BAB" w:rsidRPr="00A63471" w:rsidRDefault="00A20BAB" w:rsidP="00A63471">
      <w:pPr>
        <w:pStyle w:val="Textpoznmkypodiarou"/>
        <w:jc w:val="both"/>
        <w:rPr>
          <w:rFonts w:ascii="Arial Narrow" w:hAnsi="Arial Narrow"/>
        </w:rPr>
      </w:pPr>
      <w:r w:rsidRPr="00A63471">
        <w:rPr>
          <w:rStyle w:val="Odkaznapoznmkupodiarou"/>
          <w:rFonts w:ascii="Arial Narrow" w:hAnsi="Arial Narrow"/>
        </w:rPr>
        <w:footnoteRef/>
      </w:r>
      <w:r w:rsidRPr="00A63471">
        <w:rPr>
          <w:rFonts w:ascii="Arial Narrow" w:hAnsi="Arial Narrow"/>
        </w:rPr>
        <w:t xml:space="preserve"> </w:t>
      </w:r>
      <w:ins w:id="9" w:author="Autor">
        <w:r>
          <w:rPr>
            <w:rFonts w:ascii="Arial Narrow" w:hAnsi="Arial Narrow"/>
          </w:rPr>
          <w:t>Predpokladom v</w:t>
        </w:r>
      </w:ins>
      <w:del w:id="10" w:author="Autor">
        <w:r w:rsidRPr="00A63471" w:rsidDel="00F41825">
          <w:rPr>
            <w:rFonts w:ascii="Arial Narrow" w:hAnsi="Arial Narrow"/>
          </w:rPr>
          <w:delText>V</w:delText>
        </w:r>
      </w:del>
      <w:r w:rsidRPr="00A63471">
        <w:rPr>
          <w:rFonts w:ascii="Arial Narrow" w:hAnsi="Arial Narrow"/>
        </w:rPr>
        <w:t>yčerpan</w:t>
      </w:r>
      <w:ins w:id="11" w:author="Autor">
        <w:r>
          <w:rPr>
            <w:rFonts w:ascii="Arial Narrow" w:hAnsi="Arial Narrow"/>
          </w:rPr>
          <w:t>ia</w:t>
        </w:r>
      </w:ins>
      <w:del w:id="12" w:author="Autor">
        <w:r w:rsidRPr="00A63471" w:rsidDel="00F41825">
          <w:rPr>
            <w:rFonts w:ascii="Arial Narrow" w:hAnsi="Arial Narrow"/>
          </w:rPr>
          <w:delText>ím</w:delText>
        </w:r>
      </w:del>
      <w:r w:rsidRPr="00A63471">
        <w:rPr>
          <w:rFonts w:ascii="Arial Narrow" w:hAnsi="Arial Narrow"/>
        </w:rPr>
        <w:t xml:space="preserve"> finančných prostriedkov vyčlenených na výzvu sa rozumie situácia, kedy </w:t>
      </w:r>
      <w:ins w:id="13" w:author="Autor">
        <w:r w:rsidRPr="00C552C8">
          <w:rPr>
            <w:rFonts w:ascii="Arial Narrow" w:hAnsi="Arial Narrow"/>
          </w:rPr>
          <w:t>vzhľadom na objem predložených žiadostí o poskytnutie nenávratného finančného príspevku a zvyšnú disponibilnú alokáciu, existuje predpoklad, že</w:t>
        </w:r>
        <w:r w:rsidRPr="00A63471">
          <w:rPr>
            <w:rFonts w:ascii="Arial Narrow" w:hAnsi="Arial Narrow"/>
          </w:rPr>
          <w:t xml:space="preserve"> </w:t>
        </w:r>
      </w:ins>
      <w:del w:id="14" w:author="Autor">
        <w:r w:rsidRPr="00A63471" w:rsidDel="00F41825">
          <w:rPr>
            <w:rFonts w:ascii="Arial Narrow" w:hAnsi="Arial Narrow"/>
          </w:rPr>
          <w:delText xml:space="preserve">RO </w:delText>
        </w:r>
      </w:del>
      <w:r w:rsidRPr="00A63471">
        <w:rPr>
          <w:rFonts w:ascii="Arial Narrow" w:hAnsi="Arial Narrow"/>
        </w:rPr>
        <w:t xml:space="preserve">z dôvodu nedostatku disponibilnej alokácie </w:t>
      </w:r>
      <w:ins w:id="15" w:author="Autor">
        <w:r w:rsidRPr="00E609C6">
          <w:rPr>
            <w:rFonts w:ascii="Arial Narrow" w:hAnsi="Arial Narrow"/>
          </w:rPr>
          <w:t xml:space="preserve">nebude možné v konaní o žiadosti </w:t>
        </w:r>
        <w:r w:rsidRPr="00DF629A">
          <w:rPr>
            <w:rFonts w:ascii="Arial Narrow" w:hAnsi="Arial Narrow"/>
          </w:rPr>
          <w:t>v rámci príslušného hodnotiaceho kola</w:t>
        </w:r>
        <w:r w:rsidRPr="00A63471">
          <w:rPr>
            <w:rFonts w:ascii="Arial Narrow" w:hAnsi="Arial Narrow"/>
          </w:rPr>
          <w:t xml:space="preserve"> </w:t>
        </w:r>
      </w:ins>
      <w:del w:id="16" w:author="Autor">
        <w:r w:rsidRPr="00A63471" w:rsidDel="00F41825">
          <w:rPr>
            <w:rFonts w:ascii="Arial Narrow" w:hAnsi="Arial Narrow"/>
          </w:rPr>
          <w:delText xml:space="preserve">nemôže </w:delText>
        </w:r>
      </w:del>
      <w:r w:rsidRPr="00A63471">
        <w:rPr>
          <w:rFonts w:ascii="Arial Narrow" w:hAnsi="Arial Narrow"/>
        </w:rPr>
        <w:t xml:space="preserve">schváliť ďalšiu žiadosť o poskytnutie nenávratného finančného príspevku </w:t>
      </w:r>
      <w:ins w:id="17" w:author="Autor">
        <w:r w:rsidRPr="00C552C8">
          <w:rPr>
            <w:rFonts w:ascii="Arial Narrow" w:hAnsi="Arial Narrow"/>
          </w:rPr>
          <w:t xml:space="preserve">na základe čoho RO </w:t>
        </w:r>
      </w:ins>
      <w:del w:id="18" w:author="Autor">
        <w:r w:rsidRPr="00A63471" w:rsidDel="00F41825">
          <w:rPr>
            <w:rFonts w:ascii="Arial Narrow" w:hAnsi="Arial Narrow"/>
          </w:rPr>
          <w:delText xml:space="preserve">a preto </w:delText>
        </w:r>
      </w:del>
      <w:r w:rsidRPr="00A63471">
        <w:rPr>
          <w:rFonts w:ascii="Arial Narrow" w:hAnsi="Arial Narrow"/>
        </w:rPr>
        <w:t>vydá rozhodnutie o neschválení žiadosti o nenávratný finančný príspevok z dôvodu nedostatku finančných prostriedkov určených na vyčerpanie.</w:t>
      </w:r>
    </w:p>
  </w:footnote>
  <w:footnote w:id="2">
    <w:p w14:paraId="318D2428" w14:textId="59BADFF7" w:rsidR="00A20BAB" w:rsidRDefault="00A20BAB" w:rsidP="00A63471">
      <w:pPr>
        <w:pStyle w:val="Textpoznmkypodiarou"/>
        <w:jc w:val="both"/>
      </w:pPr>
      <w:r w:rsidRPr="00A63471">
        <w:rPr>
          <w:rStyle w:val="Odkaznapoznmkupodiarou"/>
          <w:rFonts w:ascii="Arial Narrow" w:hAnsi="Arial Narrow"/>
        </w:rPr>
        <w:footnoteRef/>
      </w:r>
      <w:r w:rsidRPr="00A63471">
        <w:rPr>
          <w:rFonts w:ascii="Arial Narrow" w:hAnsi="Arial Narrow"/>
        </w:rPr>
        <w:t xml:space="preserve"> Za nedostatočný dopyt sa považuje situácia,</w:t>
      </w:r>
      <w:ins w:id="24" w:author="Autor">
        <w:r>
          <w:rPr>
            <w:rFonts w:ascii="Arial Narrow" w:hAnsi="Arial Narrow"/>
          </w:rPr>
          <w:t xml:space="preserve"> keď</w:t>
        </w:r>
      </w:ins>
      <w:r w:rsidRPr="00A63471">
        <w:rPr>
          <w:rFonts w:ascii="Arial Narrow" w:hAnsi="Arial Narrow"/>
        </w:rPr>
        <w:t xml:space="preserve"> </w:t>
      </w:r>
      <w:ins w:id="25" w:author="Autor">
        <w:r w:rsidRPr="00C552C8">
          <w:rPr>
            <w:rStyle w:val="Odkaznapoznmkupodiarou"/>
            <w:rFonts w:ascii="Arial Narrow" w:hAnsi="Arial Narrow"/>
            <w:vertAlign w:val="baseline"/>
          </w:rPr>
          <w:t>v priebehu obdobia dvoch rokov</w:t>
        </w:r>
        <w:r>
          <w:rPr>
            <w:rStyle w:val="Odkaznapoznmkupodiarou"/>
            <w:rFonts w:ascii="Arial Narrow" w:hAnsi="Arial Narrow"/>
            <w:vertAlign w:val="baseline"/>
          </w:rPr>
          <w:t xml:space="preserve"> od vyhlásenia výzvy </w:t>
        </w:r>
        <w:r w:rsidRPr="00C552C8">
          <w:rPr>
            <w:rStyle w:val="Odkaznapoznmkupodiarou"/>
            <w:rFonts w:ascii="Arial Narrow" w:hAnsi="Arial Narrow"/>
            <w:vertAlign w:val="baseline"/>
          </w:rPr>
          <w:t xml:space="preserve">resp. následne </w:t>
        </w:r>
        <w:r w:rsidRPr="005C5B45">
          <w:rPr>
            <w:rStyle w:val="Odkaznapoznmkupodiarou"/>
            <w:rFonts w:ascii="Arial Narrow" w:hAnsi="Arial Narrow"/>
            <w:vertAlign w:val="baseline"/>
          </w:rPr>
          <w:t>v období 12 po sebe idúcich kalendárnych mesiacov (t.j. vždy do </w:t>
        </w:r>
        <w:r>
          <w:rPr>
            <w:rStyle w:val="Odkaznapoznmkupodiarou"/>
            <w:rFonts w:ascii="Arial Narrow" w:hAnsi="Arial Narrow"/>
            <w:vertAlign w:val="baseline"/>
          </w:rPr>
          <w:t>22</w:t>
        </w:r>
        <w:r w:rsidRPr="005C5B45">
          <w:rPr>
            <w:rStyle w:val="Odkaznapoznmkupodiarou"/>
            <w:rFonts w:ascii="Arial Narrow" w:hAnsi="Arial Narrow"/>
            <w:vertAlign w:val="baseline"/>
          </w:rPr>
          <w:t xml:space="preserve">. </w:t>
        </w:r>
        <w:r>
          <w:rPr>
            <w:rStyle w:val="Odkaznapoznmkupodiarou"/>
            <w:rFonts w:ascii="Arial Narrow" w:hAnsi="Arial Narrow"/>
            <w:vertAlign w:val="baseline"/>
          </w:rPr>
          <w:t>decembra</w:t>
        </w:r>
        <w:r w:rsidRPr="005C5B45">
          <w:rPr>
            <w:rStyle w:val="Odkaznapoznmkupodiarou"/>
            <w:rFonts w:ascii="Arial Narrow" w:hAnsi="Arial Narrow"/>
            <w:vertAlign w:val="baseline"/>
          </w:rPr>
          <w:t xml:space="preserve"> príslušného kalendárneho roka), nedošlo k</w:t>
        </w:r>
        <w:r>
          <w:rPr>
            <w:rFonts w:ascii="Arial Narrow" w:hAnsi="Arial Narrow"/>
          </w:rPr>
          <w:t> </w:t>
        </w:r>
        <w:r w:rsidRPr="005C5B45">
          <w:rPr>
            <w:rStyle w:val="Odkaznapoznmkupodiarou"/>
            <w:rFonts w:ascii="Arial Narrow" w:hAnsi="Arial Narrow"/>
            <w:vertAlign w:val="baseline"/>
          </w:rPr>
          <w:t>predloženiu žiadnej, resp. ďalšej, žiadosti o poskytnutie nenávratného finančného príspevku</w:t>
        </w:r>
        <w:r w:rsidRPr="004107B2">
          <w:rPr>
            <w:rStyle w:val="Odkaznapoznmkupodiarou"/>
            <w:rFonts w:ascii="Arial Narrow" w:hAnsi="Arial Narrow"/>
            <w:vertAlign w:val="baseline"/>
          </w:rPr>
          <w:t>.</w:t>
        </w:r>
      </w:ins>
      <w:del w:id="26" w:author="Autor">
        <w:r w:rsidRPr="00A63471" w:rsidDel="00F41825">
          <w:rPr>
            <w:rFonts w:ascii="Arial Narrow" w:hAnsi="Arial Narrow"/>
          </w:rPr>
          <w:delText>kedy výška žiadaného nenávratného finančného príspevku v žiadostiach o poskytnutie nenávratného finančného príspevku predložených a zaregistrovaných v druhom alebo ktoromkoľvek neskoršom kole neprekročí 50 % zostatku disponibilnej alokácie na výzvu.</w:delText>
        </w:r>
      </w:del>
    </w:p>
  </w:footnote>
  <w:footnote w:id="3">
    <w:p w14:paraId="058B83F9" w14:textId="2C20BD31" w:rsidR="00A20BAB" w:rsidRDefault="00A20BAB" w:rsidP="00F43696">
      <w:pPr>
        <w:pStyle w:val="Textpoznmkypodiarou"/>
        <w:jc w:val="both"/>
        <w:rPr>
          <w:ins w:id="28" w:author="Autor"/>
        </w:rPr>
      </w:pPr>
      <w:ins w:id="29" w:author="Autor">
        <w:r>
          <w:rPr>
            <w:rStyle w:val="Odkaznapoznmkupodiarou"/>
          </w:rPr>
          <w:footnoteRef/>
        </w:r>
        <w:r>
          <w:t xml:space="preserve"> </w:t>
        </w:r>
        <w:del w:id="30" w:author="Autor">
          <w:r w:rsidDel="00F43696">
            <w:tab/>
          </w:r>
        </w:del>
        <w:r>
          <w:rPr>
            <w:rFonts w:ascii="Arial Narrow" w:hAnsi="Arial Narrow"/>
            <w:szCs w:val="18"/>
          </w:rPr>
          <w:t>Za uvedený dôvod sa považuje situácia, keď dôjde k zmene operačného programu (jeho vecných alebo finančných prvkov), alebo keď je na základe aktuálneho stavu implementácie operačného programu (výsledkov monitorovania alebo hodnotenia) potrebné presmerovať podporu na aktivity iného charakteru (vyznačujúce sa rýchlejšou finančnou implementáciou alebo aktivity lepšie cielené z hľadiska aktuálnych potrieb vecnej implementácie operačného programu).</w:t>
        </w:r>
      </w:ins>
    </w:p>
  </w:footnote>
  <w:footnote w:id="4">
    <w:p w14:paraId="41358557" w14:textId="428AAD5C" w:rsidR="00A20BAB" w:rsidRDefault="00A20BAB" w:rsidP="00EB7CF3">
      <w:pPr>
        <w:pStyle w:val="Textpoznmkypodiarou"/>
        <w:jc w:val="both"/>
      </w:pPr>
      <w:r>
        <w:rPr>
          <w:rStyle w:val="Odkaznapoznmkupodiarou"/>
        </w:rPr>
        <w:footnoteRef/>
      </w:r>
      <w:r>
        <w:t xml:space="preserve"> </w:t>
      </w:r>
      <w:r w:rsidRPr="00EB7CF3">
        <w:rPr>
          <w:rFonts w:ascii="Arial Narrow" w:hAnsi="Arial Narrow"/>
        </w:rPr>
        <w:t>Zákon č. 292/2014 Z. z. o príspevku poskytovanom z európskych štrukturálnych a investičných fondov a o zmene a doplnení niektorých zákonov</w:t>
      </w:r>
      <w:r>
        <w:rPr>
          <w:rFonts w:ascii="Arial Narrow" w:hAnsi="Arial Narrow"/>
        </w:rPr>
        <w:t>.</w:t>
      </w:r>
    </w:p>
  </w:footnote>
  <w:footnote w:id="5">
    <w:p w14:paraId="72D8EA8D" w14:textId="48101482" w:rsidR="00A20BAB" w:rsidRDefault="00A20BAB" w:rsidP="00CD7B0B">
      <w:pPr>
        <w:pStyle w:val="Textpoznmkypodiarou"/>
        <w:jc w:val="both"/>
      </w:pPr>
      <w:r>
        <w:rPr>
          <w:rStyle w:val="Odkaznapoznmkupodiarou"/>
        </w:rPr>
        <w:footnoteRef/>
      </w:r>
      <w:r>
        <w:t xml:space="preserve"> </w:t>
      </w:r>
      <w:r w:rsidRPr="00CD7B0B">
        <w:rPr>
          <w:rFonts w:ascii="Arial Narrow" w:hAnsi="Arial Narrow"/>
        </w:rPr>
        <w:t>Zákon č. 364/2004 Z. z. o vodách a o zmene zákona Slovenskej národnej rady č. 372/1990 Zb. o priestupkoch v znení neskorších predpisov (vodný zákon) v znení neskorších predpisov</w:t>
      </w:r>
      <w:r>
        <w:rPr>
          <w:rFonts w:ascii="Arial Narrow" w:hAnsi="Arial Narrow"/>
        </w:rPr>
        <w:t>.</w:t>
      </w:r>
      <w:r>
        <w:t xml:space="preserve"> </w:t>
      </w:r>
    </w:p>
  </w:footnote>
  <w:footnote w:id="6">
    <w:p w14:paraId="78D6D7A9" w14:textId="77777777" w:rsidR="00A20BAB" w:rsidRPr="005F03BE" w:rsidRDefault="00A20BAB" w:rsidP="00FA4E0C">
      <w:pPr>
        <w:pStyle w:val="Textpoznmkypodiarou"/>
        <w:spacing w:before="40" w:after="40"/>
        <w:ind w:left="-284" w:right="-426" w:hanging="198"/>
        <w:jc w:val="both"/>
        <w:rPr>
          <w:rStyle w:val="Odkaznapoznmkupodiarou"/>
          <w:rFonts w:ascii="Arial Narrow" w:hAnsi="Arial Narrow"/>
          <w:vertAlign w:val="baseline"/>
        </w:rPr>
      </w:pPr>
      <w:r w:rsidRPr="005F03BE">
        <w:rPr>
          <w:rStyle w:val="Odkaznapoznmkupodiarou"/>
          <w:rFonts w:ascii="Arial Narrow" w:hAnsi="Arial Narrow"/>
          <w:szCs w:val="18"/>
        </w:rPr>
        <w:footnoteRef/>
      </w:r>
      <w:r w:rsidRPr="005F03BE">
        <w:rPr>
          <w:rStyle w:val="Odkaznapoznmkupodiarou"/>
          <w:rFonts w:ascii="Arial Narrow" w:hAnsi="Arial Narrow"/>
        </w:rPr>
        <w:tab/>
      </w:r>
      <w:r w:rsidRPr="005F03BE">
        <w:rPr>
          <w:rFonts w:ascii="Arial Narrow" w:hAnsi="Arial Narrow"/>
        </w:rPr>
        <w:t>E</w:t>
      </w:r>
      <w:r w:rsidRPr="005F03BE">
        <w:rPr>
          <w:rStyle w:val="Odkaznapoznmkupodiarou"/>
          <w:rFonts w:ascii="Arial Narrow" w:hAnsi="Arial Narrow"/>
          <w:vertAlign w:val="baseline"/>
        </w:rPr>
        <w:t xml:space="preserve">lektronické úložisko podľa zákona </w:t>
      </w:r>
      <w:r w:rsidRPr="005F03BE">
        <w:rPr>
          <w:rFonts w:ascii="Arial Narrow" w:hAnsi="Arial Narrow"/>
          <w:lang w:eastAsia="sk-SK"/>
        </w:rPr>
        <w:t xml:space="preserve">č. 305/2013 Z. z. o elektronickej podobe výkonu pôsobnosti orgánov verejnej moci a o zmene a doplnení niektorých zákonov (zákon o e-Governmente) v znení neskorších predpisov. </w:t>
      </w:r>
      <w:r w:rsidRPr="005F03BE">
        <w:rPr>
          <w:rFonts w:ascii="Arial Narrow" w:hAnsi="Arial Narrow"/>
        </w:rPr>
        <w:t>Postupy súvisiace s e-schránkou sú popísané v kapitole 2 Príručky pre žiadateľa.</w:t>
      </w:r>
    </w:p>
  </w:footnote>
  <w:footnote w:id="7">
    <w:p w14:paraId="780C3AA0" w14:textId="4378AE44" w:rsidR="00A20BAB" w:rsidRPr="00EE13DB" w:rsidRDefault="00A20BAB" w:rsidP="009B6D77">
      <w:pPr>
        <w:pStyle w:val="Textpoznmkypodiarou"/>
        <w:jc w:val="both"/>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V súlade s § 4 ods. 4 vodného zákona</w:t>
      </w:r>
      <w:r w:rsidRPr="00EE13DB">
        <w:rPr>
          <w:rFonts w:ascii="Arial Narrow" w:hAnsi="Arial Narrow"/>
          <w:color w:val="000000"/>
          <w:sz w:val="20"/>
        </w:rPr>
        <w:t xml:space="preserve">. </w:t>
      </w:r>
    </w:p>
  </w:footnote>
  <w:footnote w:id="8">
    <w:p w14:paraId="55F5B5DB" w14:textId="1EE86795" w:rsidR="00A20BAB" w:rsidRPr="00EE13DB" w:rsidRDefault="00A20BAB" w:rsidP="00394463">
      <w:pPr>
        <w:pStyle w:val="Textpoznmkypodiarou"/>
        <w:jc w:val="both"/>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 xml:space="preserve">V súlade s § 4b ods. 4 vodného zákona. </w:t>
      </w:r>
    </w:p>
  </w:footnote>
  <w:footnote w:id="9">
    <w:p w14:paraId="17672340" w14:textId="3363F520" w:rsidR="00A20BAB" w:rsidRPr="00EE13DB" w:rsidRDefault="00A20BAB" w:rsidP="00394463">
      <w:pPr>
        <w:pStyle w:val="Textpoznmkypodiarou"/>
        <w:jc w:val="both"/>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V súlade s vodným zákonom.</w:t>
      </w:r>
    </w:p>
  </w:footnote>
  <w:footnote w:id="10">
    <w:p w14:paraId="31C8F167" w14:textId="13192E40" w:rsidR="00A20BAB" w:rsidRPr="00EE13DB" w:rsidRDefault="00A20BAB">
      <w:pPr>
        <w:pStyle w:val="Textpoznmkypodiarou"/>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 2 zákona č. 7/2005 Z. z. o konkurze a reštrukturalizácii a o zmene a doplnení niektorých zákonov v znení neskorších predpisov.</w:t>
      </w:r>
      <w:r w:rsidRPr="00EE13DB">
        <w:rPr>
          <w:rFonts w:ascii="Arial Narrow" w:hAnsi="Arial Narrow"/>
          <w:sz w:val="20"/>
        </w:rPr>
        <w:t xml:space="preserve">  </w:t>
      </w:r>
    </w:p>
  </w:footnote>
  <w:footnote w:id="11">
    <w:p w14:paraId="3D9BC624" w14:textId="21BA573A" w:rsidR="00A20BAB" w:rsidRPr="003417A2" w:rsidRDefault="00A20BAB">
      <w:pPr>
        <w:pStyle w:val="Textpoznmkypodiarou"/>
        <w:rPr>
          <w:rFonts w:ascii="Arial Narrow" w:hAnsi="Arial Narrow"/>
          <w:sz w:val="22"/>
          <w:szCs w:val="22"/>
          <w:rPrChange w:id="94" w:author="Autor">
            <w:rPr/>
          </w:rPrChange>
        </w:rPr>
      </w:pPr>
      <w:ins w:id="95" w:author="Autor">
        <w:r w:rsidRPr="003417A2">
          <w:rPr>
            <w:rStyle w:val="Odkaznapoznmkupodiarou"/>
            <w:rFonts w:ascii="Arial Narrow" w:hAnsi="Arial Narrow"/>
            <w:sz w:val="22"/>
            <w:szCs w:val="22"/>
            <w:rPrChange w:id="96" w:author="Autor">
              <w:rPr>
                <w:rStyle w:val="Odkaznapoznmkupodiarou"/>
              </w:rPr>
            </w:rPrChange>
          </w:rPr>
          <w:footnoteRef/>
        </w:r>
        <w:r w:rsidRPr="003417A2">
          <w:rPr>
            <w:rFonts w:ascii="Arial Narrow" w:hAnsi="Arial Narrow"/>
            <w:sz w:val="22"/>
            <w:szCs w:val="22"/>
            <w:rPrChange w:id="97" w:author="Autor">
              <w:rPr/>
            </w:rPrChange>
          </w:rPr>
          <w:t xml:space="preserve"> Táto podmienka </w:t>
        </w:r>
        <w:r w:rsidRPr="003417A2">
          <w:rPr>
            <w:rFonts w:ascii="Arial Narrow" w:hAnsi="Arial Narrow"/>
            <w:sz w:val="22"/>
            <w:szCs w:val="22"/>
            <w:rPrChange w:id="98" w:author="Autor">
              <w:rPr>
                <w:rFonts w:ascii="Arial Narrow" w:hAnsi="Arial Narrow"/>
                <w:szCs w:val="18"/>
              </w:rPr>
            </w:rPrChange>
          </w:rPr>
          <w:t>poskytnutia príspevku pokrýva aj skutočnosť, že projekt nesmie zahŕňať činnosti, ktoré boli súčasťou projektu, v prípade ktorého sa začalo alebo malo začať vymáhacie konanie po premiestnení výrobnej činnosti mimo Slovenskej republiky v súlade s článkom 71 všeobecného nariadenia.</w:t>
        </w:r>
      </w:ins>
    </w:p>
  </w:footnote>
  <w:footnote w:id="12">
    <w:p w14:paraId="40569B6A" w14:textId="73B41B6E" w:rsidR="00A20BAB" w:rsidRPr="00EE13DB" w:rsidRDefault="00A20BAB" w:rsidP="00EE13DB">
      <w:pPr>
        <w:pStyle w:val="Textpoznmkypodiarou"/>
        <w:ind w:right="-426"/>
        <w:jc w:val="both"/>
        <w:rPr>
          <w:rStyle w:val="Odkaznapoznmkupodiarou"/>
          <w:rFonts w:ascii="Arial Narrow" w:hAnsi="Arial Narrow"/>
          <w:sz w:val="20"/>
          <w:vertAlign w:val="baseline"/>
        </w:rPr>
      </w:pPr>
      <w:r w:rsidRPr="00EE13DB">
        <w:rPr>
          <w:rStyle w:val="Odkaznapoznmkupodiarou"/>
          <w:rFonts w:ascii="Arial Narrow" w:hAnsi="Arial Narrow"/>
          <w:sz w:val="20"/>
        </w:rPr>
        <w:footnoteRef/>
      </w:r>
      <w:r w:rsidRPr="00EE13DB">
        <w:rPr>
          <w:rStyle w:val="Odkaznapoznmkupodiarou"/>
          <w:rFonts w:ascii="Arial Narrow" w:hAnsi="Arial Narrow"/>
          <w:sz w:val="20"/>
        </w:rPr>
        <w:t xml:space="preserve"> </w:t>
      </w:r>
      <w:r w:rsidRPr="00EE13DB">
        <w:rPr>
          <w:rFonts w:ascii="Arial Narrow" w:hAnsi="Arial Narrow"/>
          <w:sz w:val="20"/>
        </w:rPr>
        <w:t>Nariadenie Európskeho parlamentu a Rady (EÚ) č. 1300/2013 zo 17. decembra 2013 o Kohéznom fonde, ktorým sa zrušuje nariadenie Rady (ES)</w:t>
      </w:r>
      <w:r>
        <w:rPr>
          <w:rFonts w:ascii="Arial Narrow" w:hAnsi="Arial Narrow"/>
          <w:sz w:val="20"/>
        </w:rPr>
        <w:t xml:space="preserve"> </w:t>
      </w:r>
      <w:r w:rsidRPr="00EE13DB">
        <w:rPr>
          <w:rFonts w:ascii="Arial Narrow" w:hAnsi="Arial Narrow"/>
          <w:sz w:val="20"/>
        </w:rPr>
        <w:t>č. 1084/2006</w:t>
      </w:r>
    </w:p>
  </w:footnote>
  <w:footnote w:id="13">
    <w:p w14:paraId="498EBAB6" w14:textId="07A7816D" w:rsidR="00A20BAB" w:rsidRDefault="00A20BAB">
      <w:pPr>
        <w:pStyle w:val="Textpoznmkypodiarou"/>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 xml:space="preserve">V rámci tejto výzvy sa uplatňuje </w:t>
      </w:r>
      <w:r w:rsidRPr="00EE13DB">
        <w:rPr>
          <w:rFonts w:ascii="Arial Narrow" w:hAnsi="Arial Narrow"/>
          <w:b/>
          <w:color w:val="000000"/>
          <w:sz w:val="20"/>
        </w:rPr>
        <w:t>Inštrukcia k určeniu podniku v ťažkostiach, verzia 3.1.</w:t>
      </w:r>
    </w:p>
  </w:footnote>
  <w:footnote w:id="14">
    <w:p w14:paraId="527B43E7" w14:textId="7CD45534" w:rsidR="00A20BAB" w:rsidRDefault="00A20BAB">
      <w:pPr>
        <w:pStyle w:val="Textpoznmkypodiarou"/>
      </w:pPr>
      <w:r>
        <w:rPr>
          <w:rStyle w:val="Odkaznapoznmkupodiarou"/>
        </w:rPr>
        <w:footnoteRef/>
      </w:r>
      <w:r>
        <w:t xml:space="preserve"> </w:t>
      </w:r>
      <w:r w:rsidRPr="00497D17">
        <w:rPr>
          <w:rFonts w:ascii="Arial Narrow" w:hAnsi="Arial Narrow"/>
        </w:rPr>
        <w:t>Zákon č. 91/2016 Z. z. o trestnej zodpovednosti právnických osôb a o zmene a doplnení niektorých zákonov</w:t>
      </w:r>
      <w:r>
        <w:rPr>
          <w:rFonts w:ascii="Arial Narrow" w:hAnsi="Arial Narrow"/>
        </w:rPr>
        <w:t>.</w:t>
      </w:r>
    </w:p>
  </w:footnote>
  <w:footnote w:id="15">
    <w:p w14:paraId="0B064E02" w14:textId="7110A95D" w:rsidR="00A20BAB" w:rsidDel="00B8608C" w:rsidRDefault="00A20BAB">
      <w:pPr>
        <w:pStyle w:val="Textpoznmkypodiarou"/>
        <w:rPr>
          <w:del w:id="125" w:author="Autor"/>
        </w:rPr>
      </w:pPr>
      <w:del w:id="126" w:author="Autor">
        <w:r w:rsidDel="00B8608C">
          <w:rPr>
            <w:rStyle w:val="Odkaznapoznmkupodiarou"/>
          </w:rPr>
          <w:footnoteRef/>
        </w:r>
        <w:r w:rsidDel="00B8608C">
          <w:delText xml:space="preserve"> </w:delText>
        </w:r>
        <w:r w:rsidRPr="00F60AC1" w:rsidDel="00B8608C">
          <w:rPr>
            <w:rFonts w:ascii="Arial Narrow" w:hAnsi="Arial Narrow"/>
          </w:rPr>
          <w:delText>Zákon č. 315/2016 Z. z. o registri partnerov verejného sektora a o zmene a doplnení niektorých zákonov.</w:delText>
        </w:r>
      </w:del>
    </w:p>
  </w:footnote>
  <w:footnote w:id="16">
    <w:p w14:paraId="7938A7A6" w14:textId="450083DA" w:rsidR="00A20BAB" w:rsidRPr="00A2700B" w:rsidRDefault="00A20BAB" w:rsidP="00A2700B">
      <w:pPr>
        <w:pStyle w:val="Textpoznmkypodiarou"/>
        <w:jc w:val="both"/>
        <w:rPr>
          <w:rFonts w:ascii="Arial Narrow" w:hAnsi="Arial Narrow"/>
        </w:rPr>
      </w:pPr>
      <w:r w:rsidRPr="00A2700B">
        <w:rPr>
          <w:rStyle w:val="Odkaznapoznmkupodiarou"/>
          <w:rFonts w:ascii="Arial Narrow" w:hAnsi="Arial Narrow"/>
        </w:rPr>
        <w:footnoteRef/>
      </w:r>
      <w:r w:rsidRPr="00A2700B">
        <w:rPr>
          <w:rFonts w:ascii="Arial Narrow" w:hAnsi="Arial Narrow"/>
        </w:rPr>
        <w:t xml:space="preserve"> </w:t>
      </w:r>
      <w:r w:rsidRPr="00375924">
        <w:rPr>
          <w:rFonts w:ascii="Arial Narrow" w:hAnsi="Arial Narrow"/>
        </w:rPr>
        <w:t>Vyhláška Ministerstva pôdohospodárstva, životného prostredia a regionálneho rozvoja Slovenskej republiky  č. 418/2010 o vykonávaní niektorých ustanovení vodného zákona.</w:t>
      </w:r>
    </w:p>
  </w:footnote>
  <w:footnote w:id="17">
    <w:p w14:paraId="1347C19F" w14:textId="25991526" w:rsidR="00A20BAB" w:rsidRPr="00A2700B" w:rsidRDefault="00A20BAB" w:rsidP="00EE13DB">
      <w:pPr>
        <w:pStyle w:val="Textpoznmkypodiarou"/>
        <w:jc w:val="both"/>
        <w:rPr>
          <w:rFonts w:ascii="Arial Narrow" w:hAnsi="Arial Narrow"/>
        </w:rPr>
      </w:pPr>
      <w:r w:rsidRPr="00A2700B">
        <w:rPr>
          <w:rStyle w:val="Odkaznapoznmkupodiarou"/>
          <w:rFonts w:ascii="Arial Narrow" w:hAnsi="Arial Narrow"/>
        </w:rPr>
        <w:footnoteRef/>
      </w:r>
      <w:r w:rsidRPr="00A2700B">
        <w:rPr>
          <w:rFonts w:ascii="Arial Narrow" w:hAnsi="Arial Narrow"/>
        </w:rPr>
        <w:t xml:space="preserve"> </w:t>
      </w:r>
      <w:r w:rsidRPr="00375924">
        <w:rPr>
          <w:rFonts w:ascii="Arial Narrow" w:hAnsi="Arial Narrow"/>
        </w:rPr>
        <w:t>Smernica č. 2000/60/ES Európskeho parlamentu a Rady z 23. októbra 2000 ustanovujúca rámec pôsobnosti spoločenstva v oblasti vodnej politiky (Rámcová smernica o vode).</w:t>
      </w:r>
    </w:p>
  </w:footnote>
  <w:footnote w:id="18">
    <w:p w14:paraId="418B2583" w14:textId="77777777" w:rsidR="00390767" w:rsidRPr="00C122D6" w:rsidRDefault="00390767" w:rsidP="00390767">
      <w:pPr>
        <w:pStyle w:val="Textpoznmkypodiarou"/>
        <w:jc w:val="both"/>
        <w:rPr>
          <w:rFonts w:ascii="Arial Narrow" w:hAnsi="Arial Narrow"/>
        </w:rPr>
      </w:pPr>
      <w:r w:rsidRPr="00375924">
        <w:rPr>
          <w:rStyle w:val="Odkaznapoznmkupodiarou"/>
          <w:rFonts w:ascii="Arial Narrow" w:hAnsi="Arial Narrow"/>
        </w:rPr>
        <w:footnoteRef/>
      </w:r>
      <w:r w:rsidRPr="00375924">
        <w:rPr>
          <w:rFonts w:ascii="Arial Narrow" w:hAnsi="Arial Narrow"/>
        </w:rPr>
        <w:t xml:space="preserve"> V rámci tejto výzvy sa uplatňuje </w:t>
      </w:r>
      <w:r w:rsidRPr="00375924">
        <w:rPr>
          <w:rFonts w:ascii="Arial Narrow" w:hAnsi="Arial Narrow"/>
          <w:b/>
          <w:i/>
        </w:rPr>
        <w:t>Príručka k oprávnenosti výdavkov pre dopytovo orientov</w:t>
      </w:r>
      <w:r w:rsidRPr="00A2700B">
        <w:rPr>
          <w:rFonts w:ascii="Arial Narrow" w:hAnsi="Arial Narrow"/>
          <w:b/>
          <w:i/>
        </w:rPr>
        <w:t>ané projekty</w:t>
      </w:r>
      <w:r w:rsidRPr="00A2700B">
        <w:rPr>
          <w:rFonts w:ascii="Arial Narrow" w:hAnsi="Arial Narrow"/>
          <w:b/>
        </w:rPr>
        <w:t xml:space="preserve"> OP KŽP, verzia </w:t>
      </w:r>
      <w:ins w:id="138" w:author="Autor">
        <w:r>
          <w:rPr>
            <w:rFonts w:ascii="Arial Narrow" w:hAnsi="Arial Narrow"/>
            <w:b/>
          </w:rPr>
          <w:t>2</w:t>
        </w:r>
      </w:ins>
      <w:del w:id="139" w:author="Autor">
        <w:r w:rsidRPr="00A2700B" w:rsidDel="000305C7">
          <w:rPr>
            <w:rFonts w:ascii="Arial Narrow" w:hAnsi="Arial Narrow"/>
            <w:b/>
          </w:rPr>
          <w:delText>1</w:delText>
        </w:r>
      </w:del>
      <w:r w:rsidRPr="00A2700B">
        <w:rPr>
          <w:rFonts w:ascii="Arial Narrow" w:hAnsi="Arial Narrow"/>
          <w:b/>
        </w:rPr>
        <w:t>.</w:t>
      </w:r>
      <w:ins w:id="140" w:author="Autor">
        <w:r>
          <w:rPr>
            <w:rFonts w:ascii="Arial Narrow" w:hAnsi="Arial Narrow"/>
            <w:b/>
          </w:rPr>
          <w:t>1</w:t>
        </w:r>
      </w:ins>
      <w:del w:id="141" w:author="Autor">
        <w:r w:rsidRPr="00A2700B" w:rsidDel="000305C7">
          <w:rPr>
            <w:rFonts w:ascii="Arial Narrow" w:hAnsi="Arial Narrow"/>
            <w:b/>
          </w:rPr>
          <w:delText>9</w:delText>
        </w:r>
      </w:del>
      <w:r w:rsidRPr="00A2700B">
        <w:rPr>
          <w:rFonts w:ascii="Arial Narrow" w:hAnsi="Arial Narrow"/>
        </w:rPr>
        <w:t>.</w:t>
      </w:r>
    </w:p>
  </w:footnote>
  <w:footnote w:id="19">
    <w:p w14:paraId="27A58685" w14:textId="77777777" w:rsidR="00A20BAB" w:rsidRDefault="00A20BAB" w:rsidP="00394463">
      <w:pPr>
        <w:pStyle w:val="Textpoznmkypodiarou"/>
        <w:jc w:val="both"/>
      </w:pPr>
      <w:r>
        <w:rPr>
          <w:rStyle w:val="Odkaznapoznmkupodiarou"/>
        </w:rPr>
        <w:footnoteRef/>
      </w:r>
      <w:r>
        <w:t xml:space="preserve"> </w:t>
      </w:r>
      <w:r w:rsidRPr="00B6296B">
        <w:rPr>
          <w:rFonts w:ascii="Arial Narrow" w:hAnsi="Arial Narrow"/>
        </w:rPr>
        <w:t>Rámcový program monitorovania stavu vôd na roky 2010-2015 na realizované aktivity do 31.12.2015 a Rámcový program monitorovania stavu vôd na roky 2016-2021</w:t>
      </w:r>
      <w:r>
        <w:rPr>
          <w:rFonts w:ascii="Arial Narrow" w:hAnsi="Arial Narrow"/>
        </w:rPr>
        <w:t>,</w:t>
      </w:r>
      <w:r w:rsidRPr="00B6296B">
        <w:rPr>
          <w:rFonts w:ascii="Arial Narrow" w:hAnsi="Arial Narrow"/>
        </w:rPr>
        <w:t xml:space="preserve"> vrátane programu monitorovania prioritných látok</w:t>
      </w:r>
      <w:r>
        <w:rPr>
          <w:rFonts w:ascii="Arial Narrow" w:hAnsi="Arial Narrow"/>
        </w:rPr>
        <w:t>.</w:t>
      </w:r>
    </w:p>
  </w:footnote>
  <w:footnote w:id="20">
    <w:p w14:paraId="14265471" w14:textId="77777777" w:rsidR="00A20BAB" w:rsidRDefault="00A20BAB" w:rsidP="00394463">
      <w:pPr>
        <w:pStyle w:val="Textpoznmkypodiarou"/>
        <w:jc w:val="both"/>
      </w:pPr>
      <w:r>
        <w:rPr>
          <w:rStyle w:val="Odkaznapoznmkupodiarou"/>
        </w:rPr>
        <w:footnoteRef/>
      </w:r>
      <w:r>
        <w:t xml:space="preserve"> </w:t>
      </w:r>
      <w:r>
        <w:rPr>
          <w:rFonts w:ascii="Arial Narrow" w:hAnsi="Arial Narrow"/>
        </w:rPr>
        <w:t xml:space="preserve">Aktivity projektu musia byť realizované v súlade s príslušným ročným Programom monitorovania stavu vôd. Pre aktivity projektu, ktoré nie je možné vyšpecifikovať v súlade s príslušným ročným Programom monitorovania stavu vôd z dôvodu, že tento ešte nebol schválený, je potrebné v procese prípravy ŽoNFP navrhnúť aktivity v súlade s Rámcovým programom monitorovania stavu vôd. </w:t>
      </w:r>
    </w:p>
  </w:footnote>
  <w:footnote w:id="21">
    <w:p w14:paraId="55D0BDD0" w14:textId="361D7556" w:rsidR="00A20BAB" w:rsidRPr="00EB7CF3" w:rsidRDefault="00A20BAB" w:rsidP="00657D12">
      <w:pPr>
        <w:pStyle w:val="Textpoznmkypodiarou"/>
        <w:jc w:val="both"/>
        <w:rPr>
          <w:rFonts w:ascii="Arial Narrow" w:hAnsi="Arial Narrow"/>
          <w:szCs w:val="18"/>
        </w:rPr>
      </w:pPr>
      <w:r w:rsidRPr="00657D12">
        <w:rPr>
          <w:rStyle w:val="Odkaznapoznmkupodiarou"/>
        </w:rPr>
        <w:footnoteRef/>
      </w:r>
      <w:r w:rsidRPr="00657D12">
        <w:rPr>
          <w:rStyle w:val="Odkaznapoznmkupodiarou"/>
        </w:rPr>
        <w:t xml:space="preserve"> </w:t>
      </w:r>
      <w:r w:rsidRPr="00657D12">
        <w:rPr>
          <w:rFonts w:ascii="Arial Narrow" w:hAnsi="Arial Narrow"/>
        </w:rPr>
        <w:t>Zákon č. 82/2005 Z. z. o nelegálnej práci a nelegálnom zamestnávaní v znení neskorších predpisov.</w:t>
      </w:r>
    </w:p>
  </w:footnote>
  <w:footnote w:id="22">
    <w:p w14:paraId="583776E9" w14:textId="77777777" w:rsidR="00A20BAB" w:rsidRPr="00FE448B" w:rsidRDefault="00A20BAB" w:rsidP="00D64432">
      <w:pPr>
        <w:tabs>
          <w:tab w:val="left" w:pos="284"/>
          <w:tab w:val="left" w:pos="9072"/>
        </w:tabs>
        <w:jc w:val="both"/>
        <w:rPr>
          <w:rFonts w:ascii="Arial Narrow" w:hAnsi="Arial Narrow"/>
          <w:sz w:val="18"/>
          <w:szCs w:val="18"/>
        </w:rPr>
      </w:pPr>
      <w:r w:rsidRPr="00FE448B">
        <w:rPr>
          <w:rStyle w:val="Odkaznapoznmkupodiarou"/>
        </w:rPr>
        <w:footnoteRef/>
      </w:r>
      <w:r w:rsidRPr="00FE448B">
        <w:t xml:space="preserve"> </w:t>
      </w:r>
      <w:r w:rsidRPr="00FE448B">
        <w:rPr>
          <w:rFonts w:ascii="Arial Narrow" w:hAnsi="Arial Narrow"/>
          <w:sz w:val="18"/>
          <w:szCs w:val="18"/>
        </w:rPr>
        <w:t>Verejné obstarávanie sa považuje za vyhlásené:</w:t>
      </w:r>
    </w:p>
    <w:p w14:paraId="62D99F1C" w14:textId="77777777" w:rsidR="00A20BAB" w:rsidRPr="00FE448B" w:rsidRDefault="00A20BAB" w:rsidP="00D64432">
      <w:pPr>
        <w:pStyle w:val="Odsekzoznamu"/>
        <w:numPr>
          <w:ilvl w:val="0"/>
          <w:numId w:val="12"/>
        </w:numPr>
        <w:tabs>
          <w:tab w:val="clear" w:pos="720"/>
          <w:tab w:val="left" w:pos="709"/>
          <w:tab w:val="left" w:pos="9072"/>
        </w:tabs>
        <w:ind w:left="709"/>
        <w:jc w:val="both"/>
        <w:rPr>
          <w:rFonts w:ascii="Arial Narrow" w:hAnsi="Arial Narrow"/>
          <w:sz w:val="18"/>
          <w:szCs w:val="18"/>
        </w:rPr>
      </w:pPr>
      <w:r w:rsidRPr="00FE448B">
        <w:rPr>
          <w:rFonts w:ascii="Arial Narrow" w:hAnsi="Arial Narrow"/>
          <w:sz w:val="18"/>
          <w:szCs w:val="18"/>
        </w:rPr>
        <w:t>pri nadlimitných zákazkách - dňom uverejnenia oznámenia o vyhlásení verejného obstarávania v európskom vestníku, s výnimkou, ak verejnému obstarávateľovi alebo obstarávateľovi nebude do 48 hodín od potvrdenia prijatia zaslaného oznámenia z európskeho vestníka doručená aj notifikácia o jeho plánovanom uverejnení. V takom prípade sa verejné obstarávanie bude považovať za vyhlásené dňom uverejnenia oznámenia o vyhlásení verejného obstarávania vo vestníku Úradu pre verejné obstarávanie bez ohľadu na to, či bolo zverejnené v európskom vestníku;</w:t>
      </w:r>
    </w:p>
    <w:p w14:paraId="51B9F200" w14:textId="77777777" w:rsidR="00A20BAB" w:rsidRPr="00FE448B" w:rsidRDefault="00A20BAB" w:rsidP="00D64432">
      <w:pPr>
        <w:pStyle w:val="Odsekzoznamu"/>
        <w:numPr>
          <w:ilvl w:val="0"/>
          <w:numId w:val="12"/>
        </w:numPr>
        <w:tabs>
          <w:tab w:val="clear" w:pos="720"/>
          <w:tab w:val="left" w:pos="709"/>
          <w:tab w:val="left" w:pos="9072"/>
        </w:tabs>
        <w:ind w:left="709" w:hanging="284"/>
        <w:jc w:val="both"/>
        <w:rPr>
          <w:rFonts w:ascii="Arial Narrow" w:hAnsi="Arial Narrow"/>
          <w:sz w:val="18"/>
          <w:szCs w:val="18"/>
        </w:rPr>
      </w:pPr>
      <w:r w:rsidRPr="00FE448B">
        <w:rPr>
          <w:rFonts w:ascii="Arial Narrow" w:hAnsi="Arial Narrow"/>
          <w:sz w:val="18"/>
          <w:szCs w:val="18"/>
        </w:rPr>
        <w:t xml:space="preserve">pri podlimitných zákazkách - dňom uverejnenia výzvy na predkladanie ponúk alebo oznámenia o použití priameho rokovacie konania vo vestníku Úradu pre verejné obstarávanie.  </w:t>
      </w:r>
    </w:p>
    <w:p w14:paraId="5B3D782B" w14:textId="000BC47A" w:rsidR="00A20BAB" w:rsidRDefault="00A20BAB" w:rsidP="00C122D6">
      <w:pPr>
        <w:pStyle w:val="Textpoznmkypodiarou"/>
        <w:ind w:left="284"/>
        <w:jc w:val="both"/>
      </w:pPr>
      <w:r w:rsidRPr="00FE448B">
        <w:rPr>
          <w:rFonts w:ascii="Arial Narrow" w:hAnsi="Arial Narrow"/>
          <w:szCs w:val="18"/>
        </w:rPr>
        <w:t>Zverejnenie predbežného oznámenia alebo jeho zaslanie na zverejnenie sa nepovažuje za vyhlásenie verejného obstarávania.</w:t>
      </w:r>
    </w:p>
  </w:footnote>
  <w:footnote w:id="23">
    <w:p w14:paraId="6037ED59" w14:textId="77777777" w:rsidR="00A20BAB" w:rsidRPr="00FE448B" w:rsidRDefault="00A20BAB" w:rsidP="00D64432">
      <w:pPr>
        <w:pStyle w:val="Textpoznmkypodiarou"/>
        <w:ind w:left="227" w:hanging="227"/>
        <w:jc w:val="both"/>
        <w:rPr>
          <w:rFonts w:ascii="Arial Narrow" w:hAnsi="Arial Narrow"/>
          <w:sz w:val="22"/>
          <w:szCs w:val="22"/>
        </w:rPr>
      </w:pPr>
      <w:r w:rsidRPr="00AA7F16">
        <w:rPr>
          <w:rStyle w:val="Odkaznapoznmkupodiarou"/>
        </w:rPr>
        <w:footnoteRef/>
      </w:r>
      <w:r w:rsidRPr="00AA7F16">
        <w:rPr>
          <w:rStyle w:val="Odkaznapoznmkupodiarou"/>
        </w:rPr>
        <w:t xml:space="preserve"> </w:t>
      </w:r>
      <w:r>
        <w:t xml:space="preserve">  </w:t>
      </w:r>
      <w:r w:rsidRPr="00FE448B">
        <w:rPr>
          <w:rFonts w:ascii="Arial Narrow" w:hAnsi="Arial Narrow" w:cs="Arial"/>
          <w:color w:val="000000"/>
          <w:szCs w:val="18"/>
          <w:lang w:eastAsia="en-AU"/>
        </w:rPr>
        <w:t>Na verejné obstarávania začaté do 17. apríla 2016 sa vzťahuje zákon č. 25/2006 Z. z. o verejnom obstarávaní a o zmene a doplnení niektorých zákonov v znení neskorších predpisov.</w:t>
      </w:r>
    </w:p>
  </w:footnote>
  <w:footnote w:id="24">
    <w:p w14:paraId="49B2DA2D" w14:textId="77777777" w:rsidR="00A20BAB" w:rsidRPr="00657D12" w:rsidRDefault="00A20BAB" w:rsidP="00657D12">
      <w:pPr>
        <w:pStyle w:val="Textpoznmkypodiarou"/>
        <w:jc w:val="both"/>
        <w:rPr>
          <w:rStyle w:val="Odkaznapoznmkupodiarou"/>
        </w:rPr>
      </w:pPr>
      <w:r w:rsidRPr="00657D12">
        <w:rPr>
          <w:rStyle w:val="Odkaznapoznmkupodiarou"/>
        </w:rPr>
        <w:footnoteRef/>
      </w:r>
      <w:r w:rsidRPr="00657D12">
        <w:rPr>
          <w:rStyle w:val="Odkaznapoznmkupodiarou"/>
        </w:rPr>
        <w:t xml:space="preserve"> </w:t>
      </w:r>
      <w:r w:rsidRPr="00657D12">
        <w:rPr>
          <w:rFonts w:ascii="Arial Narrow" w:hAnsi="Arial Narrow"/>
        </w:rPr>
        <w:t>Napr. zákon č. 50/1976 Zb. o územnom plánovaní a stavebnom poriadku (stavebný zákon) v znení neskorších predpisov, zákon o vodách.</w:t>
      </w:r>
    </w:p>
  </w:footnote>
  <w:footnote w:id="25">
    <w:p w14:paraId="440EA5EF" w14:textId="4C726361" w:rsidR="00A20BAB" w:rsidRPr="00657D12" w:rsidRDefault="00A20BAB" w:rsidP="00657D12">
      <w:pPr>
        <w:pStyle w:val="Textpoznmkypodiarou"/>
        <w:jc w:val="both"/>
        <w:rPr>
          <w:rStyle w:val="Odkaznapoznmkupodiarou"/>
        </w:rPr>
      </w:pPr>
      <w:r w:rsidRPr="00657D12">
        <w:rPr>
          <w:rStyle w:val="Odkaznapoznmkupodiarou"/>
        </w:rPr>
        <w:footnoteRef/>
      </w:r>
      <w:r w:rsidRPr="00657D12">
        <w:rPr>
          <w:rStyle w:val="Odkaznapoznmkupodiarou"/>
        </w:rPr>
        <w:t xml:space="preserve"> </w:t>
      </w:r>
      <w:r w:rsidRPr="00657D12">
        <w:rPr>
          <w:rFonts w:ascii="Arial Narrow" w:hAnsi="Arial Narrow"/>
        </w:rPr>
        <w:t>Zákon č. 24/2006 Z. z. o posudzovaní vplyvov na životné prostredie a o zmene a doplnení niektorých zákonov v znení neskorších predpisov.</w:t>
      </w:r>
    </w:p>
  </w:footnote>
  <w:footnote w:id="26">
    <w:p w14:paraId="10E1C91A" w14:textId="78CF5EB0" w:rsidR="00A20BAB" w:rsidRPr="00494EC4" w:rsidRDefault="00A20BAB" w:rsidP="00494EC4">
      <w:pPr>
        <w:pStyle w:val="Textpoznmkypodiarou"/>
        <w:jc w:val="both"/>
        <w:rPr>
          <w:rFonts w:ascii="Arial Narrow" w:hAnsi="Arial Narrow"/>
          <w:sz w:val="22"/>
          <w:szCs w:val="22"/>
        </w:rPr>
      </w:pPr>
      <w:r w:rsidRPr="00657D12">
        <w:rPr>
          <w:rStyle w:val="Odkaznapoznmkupodiarou"/>
        </w:rPr>
        <w:footnoteRef/>
      </w:r>
      <w:r w:rsidRPr="00657D12">
        <w:rPr>
          <w:rStyle w:val="Odkaznapoznmkupodiarou"/>
        </w:rPr>
        <w:t xml:space="preserve"> </w:t>
      </w:r>
      <w:r w:rsidRPr="00657D12">
        <w:rPr>
          <w:rFonts w:ascii="Arial Narrow" w:hAnsi="Arial Narrow"/>
        </w:rPr>
        <w:t>Nariadenie Európskeho parlamentu a Rady (EÚ) č. 1303/2013 zo 17. decembra 2013, ktorým sa stanovujú spoločné ustanovenia o Európskom fonde regionálneho rozvoja, Európskom sociálnom fonde, Kohéznom fonde, Európskom poľnohospodárskom fonde pre rozvoj vidieka a</w:t>
      </w:r>
      <w:r w:rsidRPr="00494EC4">
        <w:rPr>
          <w:rFonts w:ascii="Arial Narrow" w:hAnsi="Arial Narrow"/>
        </w:rPr>
        <w:t xml:space="preserve"> Európskom námornom a rybárskom fonde a ktorým</w:t>
      </w:r>
      <w:r w:rsidRPr="00657D12">
        <w:rPr>
          <w:rFonts w:ascii="Arial Narrow" w:hAnsi="Arial Narrow"/>
        </w:rPr>
        <w:t xml:space="preserve"> sa stanovujú všeobecné ustanovenia o Európskom fonde regionálneho rozvoja, Európskom sociálnom fonde, Kohéznom fonde a Európskom námornom a rybárskom fonde, a ktorým sa zrušuje nariadenie Rady (ES) č. 1083/2006</w:t>
      </w:r>
      <w:ins w:id="208" w:author="Autor">
        <w:r w:rsidR="00936337">
          <w:rPr>
            <w:rFonts w:ascii="Arial Narrow" w:hAnsi="Arial Narrow"/>
          </w:rPr>
          <w:t xml:space="preserve"> </w:t>
        </w:r>
        <w:r w:rsidR="00936337" w:rsidRPr="006733B9">
          <w:rPr>
            <w:rFonts w:ascii="Arial Narrow" w:hAnsi="Arial Narrow"/>
          </w:rPr>
          <w:t>v platnom znení</w:t>
        </w:r>
      </w:ins>
      <w:r w:rsidRPr="00657D12">
        <w:rPr>
          <w:rFonts w:ascii="Arial Narrow" w:hAnsi="Arial Narrow"/>
        </w:rPr>
        <w:t>.</w:t>
      </w:r>
    </w:p>
  </w:footnote>
  <w:footnote w:id="27">
    <w:p w14:paraId="40ECB4B3" w14:textId="7A95A949" w:rsidR="00A20BAB" w:rsidRDefault="00A20BAB" w:rsidP="00EB7CF3">
      <w:pPr>
        <w:pStyle w:val="Textpoznmkypodiarou"/>
        <w:jc w:val="both"/>
      </w:pPr>
      <w:r>
        <w:rPr>
          <w:rStyle w:val="Odkaznapoznmkupodiarou"/>
        </w:rPr>
        <w:footnoteRef/>
      </w:r>
      <w:r>
        <w:t xml:space="preserve"> </w:t>
      </w:r>
      <w:r w:rsidRPr="00EB7CF3">
        <w:rPr>
          <w:rFonts w:ascii="Arial Narrow" w:hAnsi="Arial Narrow"/>
          <w:szCs w:val="18"/>
        </w:rPr>
        <w:t xml:space="preserve">Slovenská agentúra životného prostredia je  sprostredkovateľským orgánom </w:t>
      </w:r>
      <w:del w:id="249" w:author="Autor">
        <w:r w:rsidRPr="00EB7CF3" w:rsidDel="00936337">
          <w:rPr>
            <w:rFonts w:ascii="Arial Narrow" w:hAnsi="Arial Narrow"/>
            <w:szCs w:val="18"/>
          </w:rPr>
          <w:delText xml:space="preserve">RO </w:delText>
        </w:r>
      </w:del>
      <w:r w:rsidRPr="00EB7CF3">
        <w:rPr>
          <w:rFonts w:ascii="Arial Narrow" w:hAnsi="Arial Narrow"/>
          <w:szCs w:val="18"/>
        </w:rPr>
        <w:t>pre OP KŽP v rozsahu poverenia na základe zmluvy o vykonávaní úloh medzi riadiacim orgánom a sprostredkovateľským orgánom</w:t>
      </w:r>
      <w:r>
        <w:rPr>
          <w:rFonts w:ascii="Arial Narrow" w:hAnsi="Arial Narrow"/>
          <w:szCs w:val="18"/>
        </w:rPr>
        <w:t>.</w:t>
      </w:r>
    </w:p>
  </w:footnote>
  <w:footnote w:id="28">
    <w:p w14:paraId="6BAFA85E" w14:textId="77777777" w:rsidR="00A20BAB" w:rsidRPr="00260923" w:rsidRDefault="00A20BAB" w:rsidP="000738ED">
      <w:pPr>
        <w:pStyle w:val="Textpoznmkypodiarou"/>
        <w:ind w:left="-426"/>
        <w:rPr>
          <w:ins w:id="252" w:author="Autor"/>
          <w:rFonts w:ascii="Arial Narrow" w:hAnsi="Arial Narrow"/>
          <w:szCs w:val="18"/>
        </w:rPr>
      </w:pPr>
      <w:ins w:id="253" w:author="Autor">
        <w:r w:rsidRPr="00260923">
          <w:rPr>
            <w:rStyle w:val="Odkaznapoznmkupodiarou"/>
            <w:rFonts w:ascii="Arial Narrow" w:hAnsi="Arial Narrow"/>
            <w:szCs w:val="18"/>
          </w:rPr>
          <w:footnoteRef/>
        </w:r>
        <w:r w:rsidRPr="00260923">
          <w:rPr>
            <w:rFonts w:ascii="Arial Narrow" w:hAnsi="Arial Narrow"/>
            <w:szCs w:val="18"/>
          </w:rPr>
          <w:t xml:space="preserve"> Zákon </w:t>
        </w:r>
        <w:r>
          <w:rPr>
            <w:rFonts w:ascii="Arial Narrow" w:hAnsi="Arial Narrow"/>
            <w:szCs w:val="18"/>
          </w:rPr>
          <w:t xml:space="preserve">č. 315/2016 Z. z. </w:t>
        </w:r>
        <w:r w:rsidRPr="00260923">
          <w:rPr>
            <w:rFonts w:ascii="Arial Narrow" w:hAnsi="Arial Narrow"/>
            <w:szCs w:val="18"/>
          </w:rPr>
          <w:t>o registri partnerov verejného sektora</w:t>
        </w:r>
        <w:r>
          <w:rPr>
            <w:rFonts w:ascii="Arial Narrow" w:hAnsi="Arial Narrow"/>
            <w:szCs w:val="18"/>
          </w:rPr>
          <w:t xml:space="preserve"> a o zmene a doplnení niektorých zákonov v znení zákona č. 38/2017 Z. z..</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DD33" w14:textId="77777777" w:rsidR="00A20BAB" w:rsidRDefault="00A20BAB">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A20BAB" w14:paraId="09AE6CD2" w14:textId="77777777">
      <w:trPr>
        <w:trHeight w:hRule="exact" w:val="220"/>
      </w:trPr>
      <w:tc>
        <w:tcPr>
          <w:tcW w:w="4111" w:type="dxa"/>
        </w:tcPr>
        <w:p w14:paraId="08DFB84F" w14:textId="77777777" w:rsidR="00A20BAB" w:rsidRDefault="00A20BAB">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A20BAB" w14:paraId="79DC97AD" w14:textId="77777777">
      <w:trPr>
        <w:trHeight w:hRule="exact" w:val="220"/>
      </w:trPr>
      <w:tc>
        <w:tcPr>
          <w:tcW w:w="4111" w:type="dxa"/>
        </w:tcPr>
        <w:p w14:paraId="039157A9" w14:textId="77777777" w:rsidR="00A20BAB" w:rsidRDefault="00A20BAB">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A20BAB" w14:paraId="728A06FB" w14:textId="77777777">
      <w:tc>
        <w:tcPr>
          <w:tcW w:w="4111" w:type="dxa"/>
        </w:tcPr>
        <w:p w14:paraId="1EB3CB46" w14:textId="77777777" w:rsidR="00A20BAB" w:rsidRDefault="00A20BAB">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343AC11F" w14:textId="77777777" w:rsidR="00A20BAB" w:rsidRDefault="00A20BA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6953" w14:textId="77777777" w:rsidR="00A20BAB" w:rsidRDefault="00A20BAB" w:rsidP="00CC6F3C">
    <w:pPr>
      <w:pStyle w:val="Hlavika"/>
      <w:tabs>
        <w:tab w:val="left" w:pos="284"/>
        <w:tab w:val="right" w:pos="8789"/>
      </w:tabs>
      <w:spacing w:line="240" w:lineRule="auto"/>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B07BA" w14:textId="77777777" w:rsidR="00A20BAB" w:rsidRDefault="00A20B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6B4568"/>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781DD0"/>
    <w:multiLevelType w:val="hybridMultilevel"/>
    <w:tmpl w:val="D5DE2B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9036748"/>
    <w:multiLevelType w:val="hybridMultilevel"/>
    <w:tmpl w:val="F84E73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B8632D7"/>
    <w:multiLevelType w:val="hybridMultilevel"/>
    <w:tmpl w:val="D93A2510"/>
    <w:lvl w:ilvl="0" w:tplc="83340952">
      <w:numFmt w:val="bullet"/>
      <w:lvlText w:val="-"/>
      <w:lvlJc w:val="left"/>
      <w:pPr>
        <w:ind w:left="1080" w:hanging="360"/>
      </w:pPr>
      <w:rPr>
        <w:rFonts w:ascii="Arial Narrow" w:eastAsia="Times New Roman"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0BCC4247"/>
    <w:multiLevelType w:val="hybridMultilevel"/>
    <w:tmpl w:val="D8F8348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2" w15:restartNumberingAfterBreak="0">
    <w:nsid w:val="10583B19"/>
    <w:multiLevelType w:val="hybridMultilevel"/>
    <w:tmpl w:val="29005F84"/>
    <w:lvl w:ilvl="0" w:tplc="AAEA6966">
      <w:start w:val="1"/>
      <w:numFmt w:val="decimal"/>
      <w:lvlText w:val="%1."/>
      <w:lvlJc w:val="left"/>
      <w:pPr>
        <w:ind w:left="535" w:hanging="360"/>
      </w:pPr>
      <w:rPr>
        <w:rFonts w:hint="default"/>
        <w:b/>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3"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3333F26"/>
    <w:multiLevelType w:val="hybridMultilevel"/>
    <w:tmpl w:val="E078FD4C"/>
    <w:lvl w:ilvl="0" w:tplc="C99CFCEE">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5" w15:restartNumberingAfterBreak="0">
    <w:nsid w:val="15D41970"/>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7"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8"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6856A32"/>
    <w:multiLevelType w:val="hybridMultilevel"/>
    <w:tmpl w:val="AD4491BA"/>
    <w:lvl w:ilvl="0" w:tplc="8BE079E4">
      <w:start w:val="2"/>
      <w:numFmt w:val="bullet"/>
      <w:lvlText w:val="-"/>
      <w:lvlJc w:val="left"/>
      <w:pPr>
        <w:ind w:left="753" w:hanging="360"/>
      </w:pPr>
      <w:rPr>
        <w:rFonts w:ascii="Times New Roman" w:eastAsia="Times New Roman" w:hAnsi="Times New Roman"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22" w15:restartNumberingAfterBreak="0">
    <w:nsid w:val="2C684E48"/>
    <w:multiLevelType w:val="hybridMultilevel"/>
    <w:tmpl w:val="BD18F0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CDB7763"/>
    <w:multiLevelType w:val="hybridMultilevel"/>
    <w:tmpl w:val="C7DE3B42"/>
    <w:lvl w:ilvl="0" w:tplc="041B000F">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620A9F"/>
    <w:multiLevelType w:val="hybridMultilevel"/>
    <w:tmpl w:val="689CB67A"/>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57F0FF0"/>
    <w:multiLevelType w:val="hybridMultilevel"/>
    <w:tmpl w:val="C3EE2E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382E7E45"/>
    <w:multiLevelType w:val="hybridMultilevel"/>
    <w:tmpl w:val="C702317A"/>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3FB537AE"/>
    <w:multiLevelType w:val="hybridMultilevel"/>
    <w:tmpl w:val="A97EB95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6A0F99"/>
    <w:multiLevelType w:val="hybridMultilevel"/>
    <w:tmpl w:val="D71281FE"/>
    <w:lvl w:ilvl="0" w:tplc="041B0001">
      <w:start w:val="6"/>
      <w:numFmt w:val="bullet"/>
      <w:lvlText w:val="-"/>
      <w:lvlJc w:val="left"/>
      <w:pPr>
        <w:ind w:left="720" w:hanging="360"/>
      </w:pPr>
      <w:rPr>
        <w:rFonts w:ascii="Franklin Gothic Medium" w:eastAsia="Times New Roman" w:hAnsi="Franklin Gothic Medium"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5C87E6E"/>
    <w:multiLevelType w:val="hybridMultilevel"/>
    <w:tmpl w:val="4DF637D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3B14F7"/>
    <w:multiLevelType w:val="hybridMultilevel"/>
    <w:tmpl w:val="72D4B620"/>
    <w:lvl w:ilvl="0" w:tplc="884C2B24">
      <w:start w:val="1"/>
      <w:numFmt w:val="decimal"/>
      <w:lvlText w:val="%1."/>
      <w:lvlJc w:val="left"/>
      <w:pPr>
        <w:ind w:left="1004" w:hanging="360"/>
      </w:pPr>
      <w:rPr>
        <w:rFonts w:hint="default"/>
        <w:b w:val="0"/>
        <w:u w:val="none"/>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1"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42"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3"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42"/>
  </w:num>
  <w:num w:numId="2">
    <w:abstractNumId w:val="30"/>
  </w:num>
  <w:num w:numId="3">
    <w:abstractNumId w:val="52"/>
  </w:num>
  <w:num w:numId="4">
    <w:abstractNumId w:val="1"/>
  </w:num>
  <w:num w:numId="5">
    <w:abstractNumId w:val="0"/>
  </w:num>
  <w:num w:numId="6">
    <w:abstractNumId w:val="3"/>
  </w:num>
  <w:num w:numId="7">
    <w:abstractNumId w:val="11"/>
  </w:num>
  <w:num w:numId="8">
    <w:abstractNumId w:val="15"/>
  </w:num>
  <w:num w:numId="9">
    <w:abstractNumId w:val="13"/>
  </w:num>
  <w:num w:numId="10">
    <w:abstractNumId w:val="25"/>
  </w:num>
  <w:num w:numId="11">
    <w:abstractNumId w:val="44"/>
  </w:num>
  <w:num w:numId="12">
    <w:abstractNumId w:val="39"/>
  </w:num>
  <w:num w:numId="13">
    <w:abstractNumId w:val="33"/>
  </w:num>
  <w:num w:numId="14">
    <w:abstractNumId w:val="16"/>
  </w:num>
  <w:num w:numId="15">
    <w:abstractNumId w:val="41"/>
  </w:num>
  <w:num w:numId="16">
    <w:abstractNumId w:val="36"/>
  </w:num>
  <w:num w:numId="17">
    <w:abstractNumId w:val="5"/>
  </w:num>
  <w:num w:numId="18">
    <w:abstractNumId w:val="37"/>
  </w:num>
  <w:num w:numId="19">
    <w:abstractNumId w:val="19"/>
  </w:num>
  <w:num w:numId="20">
    <w:abstractNumId w:val="43"/>
  </w:num>
  <w:num w:numId="21">
    <w:abstractNumId w:val="35"/>
  </w:num>
  <w:num w:numId="22">
    <w:abstractNumId w:val="27"/>
  </w:num>
  <w:num w:numId="23">
    <w:abstractNumId w:val="49"/>
  </w:num>
  <w:num w:numId="24">
    <w:abstractNumId w:val="18"/>
  </w:num>
  <w:num w:numId="25">
    <w:abstractNumId w:val="32"/>
  </w:num>
  <w:num w:numId="26">
    <w:abstractNumId w:val="2"/>
  </w:num>
  <w:num w:numId="27">
    <w:abstractNumId w:val="47"/>
  </w:num>
  <w:num w:numId="28">
    <w:abstractNumId w:val="50"/>
  </w:num>
  <w:num w:numId="29">
    <w:abstractNumId w:val="46"/>
  </w:num>
  <w:num w:numId="30">
    <w:abstractNumId w:val="48"/>
  </w:num>
  <w:num w:numId="31">
    <w:abstractNumId w:val="45"/>
  </w:num>
  <w:num w:numId="32">
    <w:abstractNumId w:val="24"/>
  </w:num>
  <w:num w:numId="33">
    <w:abstractNumId w:val="10"/>
  </w:num>
  <w:num w:numId="34">
    <w:abstractNumId w:val="8"/>
  </w:num>
  <w:num w:numId="35">
    <w:abstractNumId w:val="40"/>
  </w:num>
  <w:num w:numId="36">
    <w:abstractNumId w:val="22"/>
  </w:num>
  <w:num w:numId="37">
    <w:abstractNumId w:val="34"/>
  </w:num>
  <w:num w:numId="38">
    <w:abstractNumId w:val="14"/>
  </w:num>
  <w:num w:numId="39">
    <w:abstractNumId w:val="12"/>
  </w:num>
  <w:num w:numId="40">
    <w:abstractNumId w:val="51"/>
  </w:num>
  <w:num w:numId="41">
    <w:abstractNumId w:val="17"/>
  </w:num>
  <w:num w:numId="42">
    <w:abstractNumId w:val="21"/>
  </w:num>
  <w:num w:numId="43">
    <w:abstractNumId w:val="4"/>
  </w:num>
  <w:num w:numId="44">
    <w:abstractNumId w:val="7"/>
  </w:num>
  <w:num w:numId="45">
    <w:abstractNumId w:val="38"/>
  </w:num>
  <w:num w:numId="46">
    <w:abstractNumId w:val="6"/>
  </w:num>
  <w:num w:numId="47">
    <w:abstractNumId w:val="28"/>
  </w:num>
  <w:num w:numId="48">
    <w:abstractNumId w:val="29"/>
  </w:num>
  <w:num w:numId="49">
    <w:abstractNumId w:val="26"/>
  </w:num>
  <w:num w:numId="50">
    <w:abstractNumId w:val="20"/>
  </w:num>
  <w:num w:numId="51">
    <w:abstractNumId w:val="9"/>
  </w:num>
  <w:num w:numId="52">
    <w:abstractNumId w:val="31"/>
  </w:num>
  <w:num w:numId="53">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cumentProtection w:edit="trackedChanges" w:enforcement="0"/>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12DB"/>
    <w:rsid w:val="00001F23"/>
    <w:rsid w:val="000033AA"/>
    <w:rsid w:val="0000481A"/>
    <w:rsid w:val="00005525"/>
    <w:rsid w:val="0000676D"/>
    <w:rsid w:val="000102D1"/>
    <w:rsid w:val="000106B8"/>
    <w:rsid w:val="00011464"/>
    <w:rsid w:val="0001203D"/>
    <w:rsid w:val="000139F6"/>
    <w:rsid w:val="00015265"/>
    <w:rsid w:val="000152B9"/>
    <w:rsid w:val="000154EA"/>
    <w:rsid w:val="00015722"/>
    <w:rsid w:val="00016138"/>
    <w:rsid w:val="00017543"/>
    <w:rsid w:val="00017787"/>
    <w:rsid w:val="000201BA"/>
    <w:rsid w:val="000207C0"/>
    <w:rsid w:val="00020D6B"/>
    <w:rsid w:val="00020DE2"/>
    <w:rsid w:val="00021C81"/>
    <w:rsid w:val="00021CAC"/>
    <w:rsid w:val="00022341"/>
    <w:rsid w:val="00023DB7"/>
    <w:rsid w:val="000243D8"/>
    <w:rsid w:val="00024834"/>
    <w:rsid w:val="000253A9"/>
    <w:rsid w:val="00025631"/>
    <w:rsid w:val="000256DC"/>
    <w:rsid w:val="00026449"/>
    <w:rsid w:val="00026722"/>
    <w:rsid w:val="00026963"/>
    <w:rsid w:val="000305C7"/>
    <w:rsid w:val="00031B23"/>
    <w:rsid w:val="00032885"/>
    <w:rsid w:val="00033385"/>
    <w:rsid w:val="00033B97"/>
    <w:rsid w:val="00034829"/>
    <w:rsid w:val="00036574"/>
    <w:rsid w:val="00036A39"/>
    <w:rsid w:val="00036F8E"/>
    <w:rsid w:val="000404D9"/>
    <w:rsid w:val="00040A58"/>
    <w:rsid w:val="00045126"/>
    <w:rsid w:val="0004597E"/>
    <w:rsid w:val="000477EA"/>
    <w:rsid w:val="00050857"/>
    <w:rsid w:val="00050D28"/>
    <w:rsid w:val="00051ACF"/>
    <w:rsid w:val="00051C83"/>
    <w:rsid w:val="00051C9C"/>
    <w:rsid w:val="000520B0"/>
    <w:rsid w:val="00052F5F"/>
    <w:rsid w:val="000537D1"/>
    <w:rsid w:val="000557E5"/>
    <w:rsid w:val="00056EA7"/>
    <w:rsid w:val="00057694"/>
    <w:rsid w:val="00061148"/>
    <w:rsid w:val="0006243B"/>
    <w:rsid w:val="0006361E"/>
    <w:rsid w:val="0006408E"/>
    <w:rsid w:val="00064AD4"/>
    <w:rsid w:val="00064FE3"/>
    <w:rsid w:val="000655F0"/>
    <w:rsid w:val="000668CC"/>
    <w:rsid w:val="00067484"/>
    <w:rsid w:val="00070E08"/>
    <w:rsid w:val="00072B39"/>
    <w:rsid w:val="00072E9E"/>
    <w:rsid w:val="00073659"/>
    <w:rsid w:val="000738ED"/>
    <w:rsid w:val="000739DD"/>
    <w:rsid w:val="00075CEB"/>
    <w:rsid w:val="00076931"/>
    <w:rsid w:val="00076EC1"/>
    <w:rsid w:val="000770A6"/>
    <w:rsid w:val="00077103"/>
    <w:rsid w:val="0007792F"/>
    <w:rsid w:val="000801DC"/>
    <w:rsid w:val="00080477"/>
    <w:rsid w:val="000814BE"/>
    <w:rsid w:val="000816B5"/>
    <w:rsid w:val="00081A00"/>
    <w:rsid w:val="00082303"/>
    <w:rsid w:val="000828B0"/>
    <w:rsid w:val="000833F5"/>
    <w:rsid w:val="000841BC"/>
    <w:rsid w:val="00084290"/>
    <w:rsid w:val="00084830"/>
    <w:rsid w:val="0008573D"/>
    <w:rsid w:val="00086826"/>
    <w:rsid w:val="00087230"/>
    <w:rsid w:val="00090A79"/>
    <w:rsid w:val="00092F58"/>
    <w:rsid w:val="0009325B"/>
    <w:rsid w:val="000934B7"/>
    <w:rsid w:val="00093DFA"/>
    <w:rsid w:val="00094C7A"/>
    <w:rsid w:val="00094E2B"/>
    <w:rsid w:val="00095081"/>
    <w:rsid w:val="00095BB4"/>
    <w:rsid w:val="000967B9"/>
    <w:rsid w:val="00097CA4"/>
    <w:rsid w:val="00097EB2"/>
    <w:rsid w:val="000A00EE"/>
    <w:rsid w:val="000A1441"/>
    <w:rsid w:val="000A1A08"/>
    <w:rsid w:val="000A24B3"/>
    <w:rsid w:val="000A27F0"/>
    <w:rsid w:val="000A2D30"/>
    <w:rsid w:val="000A2D65"/>
    <w:rsid w:val="000A52FA"/>
    <w:rsid w:val="000A59BC"/>
    <w:rsid w:val="000A6236"/>
    <w:rsid w:val="000A7F09"/>
    <w:rsid w:val="000B0722"/>
    <w:rsid w:val="000B1F1F"/>
    <w:rsid w:val="000B26C4"/>
    <w:rsid w:val="000B297C"/>
    <w:rsid w:val="000B2AB2"/>
    <w:rsid w:val="000B41DA"/>
    <w:rsid w:val="000B4F30"/>
    <w:rsid w:val="000B50D6"/>
    <w:rsid w:val="000B5277"/>
    <w:rsid w:val="000B5526"/>
    <w:rsid w:val="000B562B"/>
    <w:rsid w:val="000B5747"/>
    <w:rsid w:val="000B5B5C"/>
    <w:rsid w:val="000B6092"/>
    <w:rsid w:val="000B6101"/>
    <w:rsid w:val="000B7D4F"/>
    <w:rsid w:val="000C097D"/>
    <w:rsid w:val="000C32B0"/>
    <w:rsid w:val="000C4760"/>
    <w:rsid w:val="000C510B"/>
    <w:rsid w:val="000C51BA"/>
    <w:rsid w:val="000C555B"/>
    <w:rsid w:val="000C63FE"/>
    <w:rsid w:val="000D0009"/>
    <w:rsid w:val="000D0365"/>
    <w:rsid w:val="000D0DDB"/>
    <w:rsid w:val="000D134A"/>
    <w:rsid w:val="000D137C"/>
    <w:rsid w:val="000D1E0B"/>
    <w:rsid w:val="000D1FC8"/>
    <w:rsid w:val="000D2A1B"/>
    <w:rsid w:val="000D30B3"/>
    <w:rsid w:val="000D34B7"/>
    <w:rsid w:val="000D376D"/>
    <w:rsid w:val="000D42FF"/>
    <w:rsid w:val="000D5E59"/>
    <w:rsid w:val="000D7A46"/>
    <w:rsid w:val="000E06A6"/>
    <w:rsid w:val="000E15DB"/>
    <w:rsid w:val="000E17A4"/>
    <w:rsid w:val="000E1E04"/>
    <w:rsid w:val="000E1EFF"/>
    <w:rsid w:val="000E2013"/>
    <w:rsid w:val="000E20F3"/>
    <w:rsid w:val="000E2173"/>
    <w:rsid w:val="000E2258"/>
    <w:rsid w:val="000E2B3A"/>
    <w:rsid w:val="000E35E7"/>
    <w:rsid w:val="000E6063"/>
    <w:rsid w:val="000E6D14"/>
    <w:rsid w:val="000E6DE6"/>
    <w:rsid w:val="000F0F12"/>
    <w:rsid w:val="000F149F"/>
    <w:rsid w:val="000F174E"/>
    <w:rsid w:val="000F1A0C"/>
    <w:rsid w:val="000F22A6"/>
    <w:rsid w:val="000F2D8B"/>
    <w:rsid w:val="000F3587"/>
    <w:rsid w:val="000F378F"/>
    <w:rsid w:val="000F42B9"/>
    <w:rsid w:val="000F5C58"/>
    <w:rsid w:val="000F6E1B"/>
    <w:rsid w:val="000F7580"/>
    <w:rsid w:val="001003CD"/>
    <w:rsid w:val="0010116D"/>
    <w:rsid w:val="001017C5"/>
    <w:rsid w:val="00101F65"/>
    <w:rsid w:val="0010318C"/>
    <w:rsid w:val="00104FE9"/>
    <w:rsid w:val="00105602"/>
    <w:rsid w:val="001058E6"/>
    <w:rsid w:val="00107CDF"/>
    <w:rsid w:val="00111019"/>
    <w:rsid w:val="00112D60"/>
    <w:rsid w:val="00112F9C"/>
    <w:rsid w:val="001133A3"/>
    <w:rsid w:val="00113B44"/>
    <w:rsid w:val="00116A16"/>
    <w:rsid w:val="00116DF0"/>
    <w:rsid w:val="00121382"/>
    <w:rsid w:val="00122173"/>
    <w:rsid w:val="00125591"/>
    <w:rsid w:val="00125C68"/>
    <w:rsid w:val="00127643"/>
    <w:rsid w:val="00127FE0"/>
    <w:rsid w:val="0013006F"/>
    <w:rsid w:val="0013063E"/>
    <w:rsid w:val="001310BF"/>
    <w:rsid w:val="001325A0"/>
    <w:rsid w:val="001327B0"/>
    <w:rsid w:val="00132C9D"/>
    <w:rsid w:val="00132D63"/>
    <w:rsid w:val="00133E72"/>
    <w:rsid w:val="00133F2F"/>
    <w:rsid w:val="00134188"/>
    <w:rsid w:val="00135A2E"/>
    <w:rsid w:val="00135AAB"/>
    <w:rsid w:val="001369C6"/>
    <w:rsid w:val="001375CD"/>
    <w:rsid w:val="00141824"/>
    <w:rsid w:val="001424EE"/>
    <w:rsid w:val="001436BA"/>
    <w:rsid w:val="001443CE"/>
    <w:rsid w:val="0014492C"/>
    <w:rsid w:val="00145955"/>
    <w:rsid w:val="001460E7"/>
    <w:rsid w:val="001462EF"/>
    <w:rsid w:val="001468EC"/>
    <w:rsid w:val="0014793F"/>
    <w:rsid w:val="0015002C"/>
    <w:rsid w:val="00150616"/>
    <w:rsid w:val="00151688"/>
    <w:rsid w:val="00152FED"/>
    <w:rsid w:val="00153391"/>
    <w:rsid w:val="001547B6"/>
    <w:rsid w:val="00155283"/>
    <w:rsid w:val="001553BF"/>
    <w:rsid w:val="001553EA"/>
    <w:rsid w:val="00155794"/>
    <w:rsid w:val="00156253"/>
    <w:rsid w:val="00156E1F"/>
    <w:rsid w:val="001573BE"/>
    <w:rsid w:val="0016006A"/>
    <w:rsid w:val="0016262B"/>
    <w:rsid w:val="00163D27"/>
    <w:rsid w:val="001650BC"/>
    <w:rsid w:val="00165283"/>
    <w:rsid w:val="00166E28"/>
    <w:rsid w:val="00171830"/>
    <w:rsid w:val="00171DFE"/>
    <w:rsid w:val="00172641"/>
    <w:rsid w:val="00173196"/>
    <w:rsid w:val="001749B5"/>
    <w:rsid w:val="001771F2"/>
    <w:rsid w:val="00177805"/>
    <w:rsid w:val="001804AA"/>
    <w:rsid w:val="001806E9"/>
    <w:rsid w:val="001806EA"/>
    <w:rsid w:val="00181CD6"/>
    <w:rsid w:val="00181FD7"/>
    <w:rsid w:val="00182103"/>
    <w:rsid w:val="00182DA3"/>
    <w:rsid w:val="00182FBC"/>
    <w:rsid w:val="00183F0B"/>
    <w:rsid w:val="001856D8"/>
    <w:rsid w:val="0018588A"/>
    <w:rsid w:val="00185B7F"/>
    <w:rsid w:val="0018645D"/>
    <w:rsid w:val="00187CA6"/>
    <w:rsid w:val="001906E6"/>
    <w:rsid w:val="0019091B"/>
    <w:rsid w:val="0019245E"/>
    <w:rsid w:val="0019269E"/>
    <w:rsid w:val="00192F9E"/>
    <w:rsid w:val="0019371B"/>
    <w:rsid w:val="001949C6"/>
    <w:rsid w:val="00194C46"/>
    <w:rsid w:val="00195D30"/>
    <w:rsid w:val="00196168"/>
    <w:rsid w:val="00196A7D"/>
    <w:rsid w:val="001973B7"/>
    <w:rsid w:val="001973C9"/>
    <w:rsid w:val="00197866"/>
    <w:rsid w:val="001A08F6"/>
    <w:rsid w:val="001A1303"/>
    <w:rsid w:val="001A1427"/>
    <w:rsid w:val="001A3D7B"/>
    <w:rsid w:val="001A5956"/>
    <w:rsid w:val="001A5AEE"/>
    <w:rsid w:val="001A6DEB"/>
    <w:rsid w:val="001B060B"/>
    <w:rsid w:val="001B1026"/>
    <w:rsid w:val="001B1A68"/>
    <w:rsid w:val="001B2902"/>
    <w:rsid w:val="001B3A49"/>
    <w:rsid w:val="001B3FC9"/>
    <w:rsid w:val="001B5470"/>
    <w:rsid w:val="001B7B74"/>
    <w:rsid w:val="001B7C20"/>
    <w:rsid w:val="001B7E56"/>
    <w:rsid w:val="001C0288"/>
    <w:rsid w:val="001C04E8"/>
    <w:rsid w:val="001C097F"/>
    <w:rsid w:val="001C336B"/>
    <w:rsid w:val="001C48C4"/>
    <w:rsid w:val="001C494F"/>
    <w:rsid w:val="001C49E5"/>
    <w:rsid w:val="001C4B04"/>
    <w:rsid w:val="001C4BDE"/>
    <w:rsid w:val="001C523F"/>
    <w:rsid w:val="001C5AB0"/>
    <w:rsid w:val="001C6410"/>
    <w:rsid w:val="001C75D5"/>
    <w:rsid w:val="001C7DA0"/>
    <w:rsid w:val="001D1CCE"/>
    <w:rsid w:val="001D230E"/>
    <w:rsid w:val="001D2E64"/>
    <w:rsid w:val="001D33AF"/>
    <w:rsid w:val="001D3A6E"/>
    <w:rsid w:val="001D4025"/>
    <w:rsid w:val="001D43AA"/>
    <w:rsid w:val="001D653B"/>
    <w:rsid w:val="001D68D1"/>
    <w:rsid w:val="001E1689"/>
    <w:rsid w:val="001E185F"/>
    <w:rsid w:val="001E415D"/>
    <w:rsid w:val="001E4442"/>
    <w:rsid w:val="001E6146"/>
    <w:rsid w:val="001E6DD1"/>
    <w:rsid w:val="001E7B2D"/>
    <w:rsid w:val="001F00E7"/>
    <w:rsid w:val="001F1791"/>
    <w:rsid w:val="001F19D8"/>
    <w:rsid w:val="001F283E"/>
    <w:rsid w:val="001F2D8C"/>
    <w:rsid w:val="001F3998"/>
    <w:rsid w:val="001F4B6D"/>
    <w:rsid w:val="001F510C"/>
    <w:rsid w:val="001F56C5"/>
    <w:rsid w:val="001F57BC"/>
    <w:rsid w:val="001F5D7E"/>
    <w:rsid w:val="001F624C"/>
    <w:rsid w:val="001F68FB"/>
    <w:rsid w:val="001F6E33"/>
    <w:rsid w:val="001F7245"/>
    <w:rsid w:val="001F73BD"/>
    <w:rsid w:val="001F76BB"/>
    <w:rsid w:val="00200A56"/>
    <w:rsid w:val="00201A54"/>
    <w:rsid w:val="00202CE5"/>
    <w:rsid w:val="00203882"/>
    <w:rsid w:val="00204169"/>
    <w:rsid w:val="002042DF"/>
    <w:rsid w:val="002055D4"/>
    <w:rsid w:val="0020572F"/>
    <w:rsid w:val="0020728D"/>
    <w:rsid w:val="00211DCE"/>
    <w:rsid w:val="002125BF"/>
    <w:rsid w:val="00212FC5"/>
    <w:rsid w:val="00213092"/>
    <w:rsid w:val="002132B3"/>
    <w:rsid w:val="00214EE7"/>
    <w:rsid w:val="00215A87"/>
    <w:rsid w:val="002170FE"/>
    <w:rsid w:val="00217D29"/>
    <w:rsid w:val="00220D5F"/>
    <w:rsid w:val="00222FD9"/>
    <w:rsid w:val="00223BE1"/>
    <w:rsid w:val="00223DC8"/>
    <w:rsid w:val="00223EB1"/>
    <w:rsid w:val="00224157"/>
    <w:rsid w:val="00224C6E"/>
    <w:rsid w:val="00224CFE"/>
    <w:rsid w:val="00227514"/>
    <w:rsid w:val="0022772C"/>
    <w:rsid w:val="002279C9"/>
    <w:rsid w:val="0023006A"/>
    <w:rsid w:val="0023081E"/>
    <w:rsid w:val="00230B44"/>
    <w:rsid w:val="00230C35"/>
    <w:rsid w:val="002313A9"/>
    <w:rsid w:val="00231D79"/>
    <w:rsid w:val="0023224F"/>
    <w:rsid w:val="002327E1"/>
    <w:rsid w:val="00232E47"/>
    <w:rsid w:val="00233E7A"/>
    <w:rsid w:val="00234096"/>
    <w:rsid w:val="00234714"/>
    <w:rsid w:val="00234A8E"/>
    <w:rsid w:val="002355C4"/>
    <w:rsid w:val="00235A55"/>
    <w:rsid w:val="00236B70"/>
    <w:rsid w:val="0024164B"/>
    <w:rsid w:val="00241BCA"/>
    <w:rsid w:val="00246C31"/>
    <w:rsid w:val="0024710B"/>
    <w:rsid w:val="002477BA"/>
    <w:rsid w:val="00250103"/>
    <w:rsid w:val="002509F8"/>
    <w:rsid w:val="002511EF"/>
    <w:rsid w:val="00251813"/>
    <w:rsid w:val="00251850"/>
    <w:rsid w:val="00252E9C"/>
    <w:rsid w:val="00254547"/>
    <w:rsid w:val="00255DA1"/>
    <w:rsid w:val="002566B0"/>
    <w:rsid w:val="00256980"/>
    <w:rsid w:val="00257BE3"/>
    <w:rsid w:val="00257E8A"/>
    <w:rsid w:val="00260DB0"/>
    <w:rsid w:val="00261D5C"/>
    <w:rsid w:val="0026332A"/>
    <w:rsid w:val="00263381"/>
    <w:rsid w:val="00263A91"/>
    <w:rsid w:val="00263D2C"/>
    <w:rsid w:val="002645A3"/>
    <w:rsid w:val="00264776"/>
    <w:rsid w:val="00264CBD"/>
    <w:rsid w:val="00264CED"/>
    <w:rsid w:val="00265CBE"/>
    <w:rsid w:val="00265E3F"/>
    <w:rsid w:val="00266BAC"/>
    <w:rsid w:val="002679F6"/>
    <w:rsid w:val="002706CF"/>
    <w:rsid w:val="00270A37"/>
    <w:rsid w:val="00270F97"/>
    <w:rsid w:val="00270FF4"/>
    <w:rsid w:val="00271267"/>
    <w:rsid w:val="002713C8"/>
    <w:rsid w:val="002719EE"/>
    <w:rsid w:val="00271AF9"/>
    <w:rsid w:val="0027256E"/>
    <w:rsid w:val="002726E1"/>
    <w:rsid w:val="00272716"/>
    <w:rsid w:val="002728B2"/>
    <w:rsid w:val="00273B70"/>
    <w:rsid w:val="00273C08"/>
    <w:rsid w:val="00273E68"/>
    <w:rsid w:val="002740E2"/>
    <w:rsid w:val="002746D5"/>
    <w:rsid w:val="002748AD"/>
    <w:rsid w:val="00274E48"/>
    <w:rsid w:val="00276A55"/>
    <w:rsid w:val="00277579"/>
    <w:rsid w:val="00277DFA"/>
    <w:rsid w:val="0028065C"/>
    <w:rsid w:val="002812B2"/>
    <w:rsid w:val="002817EB"/>
    <w:rsid w:val="00281C6F"/>
    <w:rsid w:val="00281E1D"/>
    <w:rsid w:val="00282A1A"/>
    <w:rsid w:val="00283233"/>
    <w:rsid w:val="002840AD"/>
    <w:rsid w:val="0028434F"/>
    <w:rsid w:val="00290D09"/>
    <w:rsid w:val="00291130"/>
    <w:rsid w:val="00291E9E"/>
    <w:rsid w:val="00292EAF"/>
    <w:rsid w:val="00293379"/>
    <w:rsid w:val="00293B97"/>
    <w:rsid w:val="00294023"/>
    <w:rsid w:val="00294576"/>
    <w:rsid w:val="00294961"/>
    <w:rsid w:val="00294EB8"/>
    <w:rsid w:val="00294EEB"/>
    <w:rsid w:val="00296B18"/>
    <w:rsid w:val="002976E9"/>
    <w:rsid w:val="002A07F7"/>
    <w:rsid w:val="002A09B9"/>
    <w:rsid w:val="002A1515"/>
    <w:rsid w:val="002A17C7"/>
    <w:rsid w:val="002A265F"/>
    <w:rsid w:val="002A2B47"/>
    <w:rsid w:val="002A2EE7"/>
    <w:rsid w:val="002A4FEE"/>
    <w:rsid w:val="002A558D"/>
    <w:rsid w:val="002A5DEA"/>
    <w:rsid w:val="002A645A"/>
    <w:rsid w:val="002A6516"/>
    <w:rsid w:val="002A72F7"/>
    <w:rsid w:val="002A798A"/>
    <w:rsid w:val="002B0401"/>
    <w:rsid w:val="002B099D"/>
    <w:rsid w:val="002B0DC4"/>
    <w:rsid w:val="002B32E2"/>
    <w:rsid w:val="002B34E7"/>
    <w:rsid w:val="002B352E"/>
    <w:rsid w:val="002B3719"/>
    <w:rsid w:val="002B394E"/>
    <w:rsid w:val="002B3DB0"/>
    <w:rsid w:val="002B4317"/>
    <w:rsid w:val="002B4344"/>
    <w:rsid w:val="002B6B8F"/>
    <w:rsid w:val="002C0643"/>
    <w:rsid w:val="002C0B7B"/>
    <w:rsid w:val="002C11F4"/>
    <w:rsid w:val="002C15B9"/>
    <w:rsid w:val="002C1652"/>
    <w:rsid w:val="002C1D29"/>
    <w:rsid w:val="002C2C00"/>
    <w:rsid w:val="002C2DE8"/>
    <w:rsid w:val="002C3306"/>
    <w:rsid w:val="002C4599"/>
    <w:rsid w:val="002C66CD"/>
    <w:rsid w:val="002C6FD1"/>
    <w:rsid w:val="002C7563"/>
    <w:rsid w:val="002C76E8"/>
    <w:rsid w:val="002C781A"/>
    <w:rsid w:val="002C79FE"/>
    <w:rsid w:val="002D0937"/>
    <w:rsid w:val="002D0955"/>
    <w:rsid w:val="002D101B"/>
    <w:rsid w:val="002D1D3F"/>
    <w:rsid w:val="002D3A19"/>
    <w:rsid w:val="002D3CE8"/>
    <w:rsid w:val="002D445D"/>
    <w:rsid w:val="002D450E"/>
    <w:rsid w:val="002D451A"/>
    <w:rsid w:val="002D4B7C"/>
    <w:rsid w:val="002D4FE1"/>
    <w:rsid w:val="002D5A5B"/>
    <w:rsid w:val="002D5ABB"/>
    <w:rsid w:val="002D70DC"/>
    <w:rsid w:val="002D71FE"/>
    <w:rsid w:val="002D72F3"/>
    <w:rsid w:val="002D7323"/>
    <w:rsid w:val="002D73C8"/>
    <w:rsid w:val="002D7944"/>
    <w:rsid w:val="002D7DB0"/>
    <w:rsid w:val="002E0E39"/>
    <w:rsid w:val="002E1189"/>
    <w:rsid w:val="002E15CA"/>
    <w:rsid w:val="002E21B6"/>
    <w:rsid w:val="002E4DBB"/>
    <w:rsid w:val="002E543E"/>
    <w:rsid w:val="002E65AB"/>
    <w:rsid w:val="002E67CE"/>
    <w:rsid w:val="002E7C41"/>
    <w:rsid w:val="002F0819"/>
    <w:rsid w:val="002F0ACE"/>
    <w:rsid w:val="002F0D35"/>
    <w:rsid w:val="002F0E07"/>
    <w:rsid w:val="002F1CF4"/>
    <w:rsid w:val="002F20AC"/>
    <w:rsid w:val="002F2384"/>
    <w:rsid w:val="002F2577"/>
    <w:rsid w:val="002F2AB0"/>
    <w:rsid w:val="002F2BCF"/>
    <w:rsid w:val="002F35E2"/>
    <w:rsid w:val="002F3C7D"/>
    <w:rsid w:val="002F3E55"/>
    <w:rsid w:val="002F58BC"/>
    <w:rsid w:val="00301EA2"/>
    <w:rsid w:val="00302685"/>
    <w:rsid w:val="00303021"/>
    <w:rsid w:val="003054AB"/>
    <w:rsid w:val="00305F67"/>
    <w:rsid w:val="0031147C"/>
    <w:rsid w:val="00311F51"/>
    <w:rsid w:val="003141F2"/>
    <w:rsid w:val="00314981"/>
    <w:rsid w:val="003160C2"/>
    <w:rsid w:val="00316679"/>
    <w:rsid w:val="003203FA"/>
    <w:rsid w:val="00320640"/>
    <w:rsid w:val="00320E11"/>
    <w:rsid w:val="003217C2"/>
    <w:rsid w:val="00322163"/>
    <w:rsid w:val="00323480"/>
    <w:rsid w:val="00323984"/>
    <w:rsid w:val="00323A22"/>
    <w:rsid w:val="00323EAA"/>
    <w:rsid w:val="00323FA4"/>
    <w:rsid w:val="00326E97"/>
    <w:rsid w:val="003279AF"/>
    <w:rsid w:val="00327E3F"/>
    <w:rsid w:val="003313E8"/>
    <w:rsid w:val="00331517"/>
    <w:rsid w:val="003315B3"/>
    <w:rsid w:val="00331BDB"/>
    <w:rsid w:val="003322A3"/>
    <w:rsid w:val="00332696"/>
    <w:rsid w:val="0033386C"/>
    <w:rsid w:val="00333D38"/>
    <w:rsid w:val="00334971"/>
    <w:rsid w:val="00334A85"/>
    <w:rsid w:val="003350E1"/>
    <w:rsid w:val="0033565A"/>
    <w:rsid w:val="00336730"/>
    <w:rsid w:val="00337334"/>
    <w:rsid w:val="003417A2"/>
    <w:rsid w:val="003422AB"/>
    <w:rsid w:val="003448BE"/>
    <w:rsid w:val="00345F0E"/>
    <w:rsid w:val="003469F5"/>
    <w:rsid w:val="00347483"/>
    <w:rsid w:val="0034760C"/>
    <w:rsid w:val="00347F4C"/>
    <w:rsid w:val="00347FCA"/>
    <w:rsid w:val="00350CA0"/>
    <w:rsid w:val="0035100D"/>
    <w:rsid w:val="00351432"/>
    <w:rsid w:val="00351CDF"/>
    <w:rsid w:val="00351E36"/>
    <w:rsid w:val="0035210B"/>
    <w:rsid w:val="003525A3"/>
    <w:rsid w:val="00352906"/>
    <w:rsid w:val="00352E61"/>
    <w:rsid w:val="003539FB"/>
    <w:rsid w:val="00353E1A"/>
    <w:rsid w:val="003554E8"/>
    <w:rsid w:val="003576E8"/>
    <w:rsid w:val="00357C74"/>
    <w:rsid w:val="00357F2D"/>
    <w:rsid w:val="00361707"/>
    <w:rsid w:val="003633E6"/>
    <w:rsid w:val="00364EC9"/>
    <w:rsid w:val="0036626E"/>
    <w:rsid w:val="00366B71"/>
    <w:rsid w:val="003671E4"/>
    <w:rsid w:val="003674EA"/>
    <w:rsid w:val="0036794C"/>
    <w:rsid w:val="00367C39"/>
    <w:rsid w:val="00370061"/>
    <w:rsid w:val="00370316"/>
    <w:rsid w:val="0037135B"/>
    <w:rsid w:val="00371C65"/>
    <w:rsid w:val="00372E2A"/>
    <w:rsid w:val="0037377E"/>
    <w:rsid w:val="00374987"/>
    <w:rsid w:val="00374D12"/>
    <w:rsid w:val="00375351"/>
    <w:rsid w:val="00375924"/>
    <w:rsid w:val="00375F75"/>
    <w:rsid w:val="0037712A"/>
    <w:rsid w:val="00377B06"/>
    <w:rsid w:val="0038020E"/>
    <w:rsid w:val="00382595"/>
    <w:rsid w:val="00382EF7"/>
    <w:rsid w:val="00383383"/>
    <w:rsid w:val="003844C5"/>
    <w:rsid w:val="00384C99"/>
    <w:rsid w:val="00384E69"/>
    <w:rsid w:val="0038562C"/>
    <w:rsid w:val="003862ED"/>
    <w:rsid w:val="00387A05"/>
    <w:rsid w:val="00387C74"/>
    <w:rsid w:val="003900D5"/>
    <w:rsid w:val="00390767"/>
    <w:rsid w:val="00391026"/>
    <w:rsid w:val="00391A4E"/>
    <w:rsid w:val="0039352E"/>
    <w:rsid w:val="003939AD"/>
    <w:rsid w:val="00394095"/>
    <w:rsid w:val="00394463"/>
    <w:rsid w:val="00394DFB"/>
    <w:rsid w:val="00396467"/>
    <w:rsid w:val="00396770"/>
    <w:rsid w:val="0039707E"/>
    <w:rsid w:val="003A19CD"/>
    <w:rsid w:val="003A271E"/>
    <w:rsid w:val="003A2A16"/>
    <w:rsid w:val="003A5367"/>
    <w:rsid w:val="003A54AF"/>
    <w:rsid w:val="003A5DDD"/>
    <w:rsid w:val="003A6099"/>
    <w:rsid w:val="003A6224"/>
    <w:rsid w:val="003A658B"/>
    <w:rsid w:val="003A6713"/>
    <w:rsid w:val="003B09A1"/>
    <w:rsid w:val="003B2466"/>
    <w:rsid w:val="003B3237"/>
    <w:rsid w:val="003B3693"/>
    <w:rsid w:val="003B4145"/>
    <w:rsid w:val="003B4509"/>
    <w:rsid w:val="003B4C7C"/>
    <w:rsid w:val="003B5964"/>
    <w:rsid w:val="003B68A9"/>
    <w:rsid w:val="003B73CF"/>
    <w:rsid w:val="003B7CA8"/>
    <w:rsid w:val="003C00A6"/>
    <w:rsid w:val="003C0D39"/>
    <w:rsid w:val="003C2268"/>
    <w:rsid w:val="003C3EC8"/>
    <w:rsid w:val="003C43C9"/>
    <w:rsid w:val="003C6770"/>
    <w:rsid w:val="003C69EC"/>
    <w:rsid w:val="003C6C7A"/>
    <w:rsid w:val="003C74BC"/>
    <w:rsid w:val="003C7921"/>
    <w:rsid w:val="003C7C06"/>
    <w:rsid w:val="003D189E"/>
    <w:rsid w:val="003D1EF2"/>
    <w:rsid w:val="003D20D8"/>
    <w:rsid w:val="003D2344"/>
    <w:rsid w:val="003D287E"/>
    <w:rsid w:val="003D4933"/>
    <w:rsid w:val="003D5BFF"/>
    <w:rsid w:val="003E1112"/>
    <w:rsid w:val="003E16E4"/>
    <w:rsid w:val="003E1A0D"/>
    <w:rsid w:val="003E1D53"/>
    <w:rsid w:val="003E20AF"/>
    <w:rsid w:val="003E2EDF"/>
    <w:rsid w:val="003E2EE6"/>
    <w:rsid w:val="003E400B"/>
    <w:rsid w:val="003E5C93"/>
    <w:rsid w:val="003E7105"/>
    <w:rsid w:val="003F01E7"/>
    <w:rsid w:val="003F0912"/>
    <w:rsid w:val="003F0C66"/>
    <w:rsid w:val="003F1A84"/>
    <w:rsid w:val="003F4228"/>
    <w:rsid w:val="003F4245"/>
    <w:rsid w:val="003F6D09"/>
    <w:rsid w:val="003F70EB"/>
    <w:rsid w:val="00401129"/>
    <w:rsid w:val="004020B8"/>
    <w:rsid w:val="004021AB"/>
    <w:rsid w:val="004022D1"/>
    <w:rsid w:val="004029E8"/>
    <w:rsid w:val="00403689"/>
    <w:rsid w:val="00412526"/>
    <w:rsid w:val="004129C1"/>
    <w:rsid w:val="004135C9"/>
    <w:rsid w:val="00414E79"/>
    <w:rsid w:val="0041500E"/>
    <w:rsid w:val="00415193"/>
    <w:rsid w:val="00415566"/>
    <w:rsid w:val="00415A5B"/>
    <w:rsid w:val="00415FCA"/>
    <w:rsid w:val="00416D7D"/>
    <w:rsid w:val="0042010E"/>
    <w:rsid w:val="004205CE"/>
    <w:rsid w:val="00420E3A"/>
    <w:rsid w:val="00421AC5"/>
    <w:rsid w:val="00421C17"/>
    <w:rsid w:val="00421C95"/>
    <w:rsid w:val="004222A2"/>
    <w:rsid w:val="004225D1"/>
    <w:rsid w:val="0042330D"/>
    <w:rsid w:val="0042392E"/>
    <w:rsid w:val="004245A7"/>
    <w:rsid w:val="00424A57"/>
    <w:rsid w:val="00426374"/>
    <w:rsid w:val="00427337"/>
    <w:rsid w:val="004307CB"/>
    <w:rsid w:val="004318E7"/>
    <w:rsid w:val="00431C2C"/>
    <w:rsid w:val="00432301"/>
    <w:rsid w:val="00433545"/>
    <w:rsid w:val="00433870"/>
    <w:rsid w:val="0043409B"/>
    <w:rsid w:val="00434821"/>
    <w:rsid w:val="00435356"/>
    <w:rsid w:val="00436001"/>
    <w:rsid w:val="00437257"/>
    <w:rsid w:val="004378A1"/>
    <w:rsid w:val="00440C2D"/>
    <w:rsid w:val="00440CAF"/>
    <w:rsid w:val="004413CF"/>
    <w:rsid w:val="004421FB"/>
    <w:rsid w:val="0044220B"/>
    <w:rsid w:val="00443275"/>
    <w:rsid w:val="0044417B"/>
    <w:rsid w:val="0044477E"/>
    <w:rsid w:val="004447E5"/>
    <w:rsid w:val="00444B3D"/>
    <w:rsid w:val="00444D52"/>
    <w:rsid w:val="00445D2F"/>
    <w:rsid w:val="004463AF"/>
    <w:rsid w:val="00446D92"/>
    <w:rsid w:val="00447071"/>
    <w:rsid w:val="00447A1C"/>
    <w:rsid w:val="0045065C"/>
    <w:rsid w:val="00451085"/>
    <w:rsid w:val="0045132B"/>
    <w:rsid w:val="004513EB"/>
    <w:rsid w:val="004517F8"/>
    <w:rsid w:val="00451DE1"/>
    <w:rsid w:val="0045208D"/>
    <w:rsid w:val="00452EE6"/>
    <w:rsid w:val="00454011"/>
    <w:rsid w:val="00456870"/>
    <w:rsid w:val="00457183"/>
    <w:rsid w:val="0046123A"/>
    <w:rsid w:val="00462FED"/>
    <w:rsid w:val="004641B0"/>
    <w:rsid w:val="00464879"/>
    <w:rsid w:val="004652B8"/>
    <w:rsid w:val="0046581D"/>
    <w:rsid w:val="004658BD"/>
    <w:rsid w:val="00465E52"/>
    <w:rsid w:val="00466BF1"/>
    <w:rsid w:val="004720F1"/>
    <w:rsid w:val="0047227B"/>
    <w:rsid w:val="00473EE0"/>
    <w:rsid w:val="004744B0"/>
    <w:rsid w:val="00474BAA"/>
    <w:rsid w:val="00475519"/>
    <w:rsid w:val="004779BF"/>
    <w:rsid w:val="0048005A"/>
    <w:rsid w:val="00481798"/>
    <w:rsid w:val="00484332"/>
    <w:rsid w:val="00484427"/>
    <w:rsid w:val="00485970"/>
    <w:rsid w:val="004871EC"/>
    <w:rsid w:val="004874EB"/>
    <w:rsid w:val="00487569"/>
    <w:rsid w:val="004904F7"/>
    <w:rsid w:val="00490D04"/>
    <w:rsid w:val="00492C30"/>
    <w:rsid w:val="00492ECD"/>
    <w:rsid w:val="004936B4"/>
    <w:rsid w:val="00493C81"/>
    <w:rsid w:val="0049443F"/>
    <w:rsid w:val="00494818"/>
    <w:rsid w:val="0049489E"/>
    <w:rsid w:val="00494EC4"/>
    <w:rsid w:val="00495842"/>
    <w:rsid w:val="0049710C"/>
    <w:rsid w:val="0049752D"/>
    <w:rsid w:val="00497D17"/>
    <w:rsid w:val="004A036C"/>
    <w:rsid w:val="004A0B01"/>
    <w:rsid w:val="004A1A9F"/>
    <w:rsid w:val="004A2C01"/>
    <w:rsid w:val="004A4EAA"/>
    <w:rsid w:val="004A5345"/>
    <w:rsid w:val="004A57FD"/>
    <w:rsid w:val="004A6CBC"/>
    <w:rsid w:val="004A7A80"/>
    <w:rsid w:val="004B0148"/>
    <w:rsid w:val="004B09B7"/>
    <w:rsid w:val="004B1EC4"/>
    <w:rsid w:val="004B24DD"/>
    <w:rsid w:val="004B2A19"/>
    <w:rsid w:val="004B2BC3"/>
    <w:rsid w:val="004B6639"/>
    <w:rsid w:val="004B681B"/>
    <w:rsid w:val="004B6EE2"/>
    <w:rsid w:val="004B6F3D"/>
    <w:rsid w:val="004B7F86"/>
    <w:rsid w:val="004C03E6"/>
    <w:rsid w:val="004C06BE"/>
    <w:rsid w:val="004C0769"/>
    <w:rsid w:val="004C0BA3"/>
    <w:rsid w:val="004C0CBD"/>
    <w:rsid w:val="004C1429"/>
    <w:rsid w:val="004C1CB1"/>
    <w:rsid w:val="004C232F"/>
    <w:rsid w:val="004C3149"/>
    <w:rsid w:val="004C5BDB"/>
    <w:rsid w:val="004C5BF7"/>
    <w:rsid w:val="004C5CF7"/>
    <w:rsid w:val="004C7970"/>
    <w:rsid w:val="004C79B3"/>
    <w:rsid w:val="004D1558"/>
    <w:rsid w:val="004D1B36"/>
    <w:rsid w:val="004D2771"/>
    <w:rsid w:val="004D32C0"/>
    <w:rsid w:val="004D4991"/>
    <w:rsid w:val="004D686B"/>
    <w:rsid w:val="004D74B1"/>
    <w:rsid w:val="004D79B2"/>
    <w:rsid w:val="004D7A89"/>
    <w:rsid w:val="004E0197"/>
    <w:rsid w:val="004E04FD"/>
    <w:rsid w:val="004E0B76"/>
    <w:rsid w:val="004E0B94"/>
    <w:rsid w:val="004E10D9"/>
    <w:rsid w:val="004E15D6"/>
    <w:rsid w:val="004E211F"/>
    <w:rsid w:val="004E2227"/>
    <w:rsid w:val="004E3640"/>
    <w:rsid w:val="004E45AD"/>
    <w:rsid w:val="004E47D6"/>
    <w:rsid w:val="004E4B06"/>
    <w:rsid w:val="004E5160"/>
    <w:rsid w:val="004E5169"/>
    <w:rsid w:val="004E644A"/>
    <w:rsid w:val="004E7A3C"/>
    <w:rsid w:val="004E7A54"/>
    <w:rsid w:val="004E7DE9"/>
    <w:rsid w:val="004E7F63"/>
    <w:rsid w:val="004E7FDD"/>
    <w:rsid w:val="004F083C"/>
    <w:rsid w:val="004F0BF2"/>
    <w:rsid w:val="004F157B"/>
    <w:rsid w:val="004F2668"/>
    <w:rsid w:val="004F2695"/>
    <w:rsid w:val="004F310B"/>
    <w:rsid w:val="004F35AB"/>
    <w:rsid w:val="004F365B"/>
    <w:rsid w:val="004F3E33"/>
    <w:rsid w:val="004F47A9"/>
    <w:rsid w:val="004F528B"/>
    <w:rsid w:val="004F562F"/>
    <w:rsid w:val="004F5D9B"/>
    <w:rsid w:val="004F705F"/>
    <w:rsid w:val="005005C4"/>
    <w:rsid w:val="005007AA"/>
    <w:rsid w:val="00500824"/>
    <w:rsid w:val="00501343"/>
    <w:rsid w:val="00502C43"/>
    <w:rsid w:val="005031E8"/>
    <w:rsid w:val="00503B00"/>
    <w:rsid w:val="00504F67"/>
    <w:rsid w:val="00505066"/>
    <w:rsid w:val="00506889"/>
    <w:rsid w:val="00510DF2"/>
    <w:rsid w:val="005116CE"/>
    <w:rsid w:val="00511C4B"/>
    <w:rsid w:val="00511E5A"/>
    <w:rsid w:val="00511F1A"/>
    <w:rsid w:val="005129C5"/>
    <w:rsid w:val="00512C56"/>
    <w:rsid w:val="00513F0A"/>
    <w:rsid w:val="005141BD"/>
    <w:rsid w:val="005149E1"/>
    <w:rsid w:val="00516273"/>
    <w:rsid w:val="00516444"/>
    <w:rsid w:val="00516EA6"/>
    <w:rsid w:val="00516F32"/>
    <w:rsid w:val="005203CB"/>
    <w:rsid w:val="00522961"/>
    <w:rsid w:val="00523480"/>
    <w:rsid w:val="00523683"/>
    <w:rsid w:val="00523BD4"/>
    <w:rsid w:val="00524A0D"/>
    <w:rsid w:val="005256C4"/>
    <w:rsid w:val="00525867"/>
    <w:rsid w:val="0052606C"/>
    <w:rsid w:val="00526A82"/>
    <w:rsid w:val="00527456"/>
    <w:rsid w:val="00527A67"/>
    <w:rsid w:val="00527B96"/>
    <w:rsid w:val="0053111A"/>
    <w:rsid w:val="005313A2"/>
    <w:rsid w:val="00531560"/>
    <w:rsid w:val="00532DB6"/>
    <w:rsid w:val="00533C49"/>
    <w:rsid w:val="00535187"/>
    <w:rsid w:val="00535225"/>
    <w:rsid w:val="00535662"/>
    <w:rsid w:val="00535C35"/>
    <w:rsid w:val="00535E93"/>
    <w:rsid w:val="005364F5"/>
    <w:rsid w:val="00536E83"/>
    <w:rsid w:val="0053768F"/>
    <w:rsid w:val="00540358"/>
    <w:rsid w:val="0054195B"/>
    <w:rsid w:val="00542398"/>
    <w:rsid w:val="00543D72"/>
    <w:rsid w:val="00544249"/>
    <w:rsid w:val="00544E03"/>
    <w:rsid w:val="00545714"/>
    <w:rsid w:val="00545EE3"/>
    <w:rsid w:val="00546075"/>
    <w:rsid w:val="005465F4"/>
    <w:rsid w:val="00551647"/>
    <w:rsid w:val="00551BBF"/>
    <w:rsid w:val="005527E1"/>
    <w:rsid w:val="00553D21"/>
    <w:rsid w:val="00553EBD"/>
    <w:rsid w:val="00554A8C"/>
    <w:rsid w:val="005550A2"/>
    <w:rsid w:val="00555C1D"/>
    <w:rsid w:val="00555CEB"/>
    <w:rsid w:val="00555D5F"/>
    <w:rsid w:val="00555FBD"/>
    <w:rsid w:val="0055666A"/>
    <w:rsid w:val="005576F8"/>
    <w:rsid w:val="00557A99"/>
    <w:rsid w:val="00560EE0"/>
    <w:rsid w:val="005614A3"/>
    <w:rsid w:val="005624B3"/>
    <w:rsid w:val="005639B5"/>
    <w:rsid w:val="005639D0"/>
    <w:rsid w:val="0056400F"/>
    <w:rsid w:val="00564B49"/>
    <w:rsid w:val="005668B9"/>
    <w:rsid w:val="005673B5"/>
    <w:rsid w:val="00567AC2"/>
    <w:rsid w:val="00567AEB"/>
    <w:rsid w:val="00571C20"/>
    <w:rsid w:val="0057361B"/>
    <w:rsid w:val="005738D1"/>
    <w:rsid w:val="005748BE"/>
    <w:rsid w:val="00574F54"/>
    <w:rsid w:val="0057504B"/>
    <w:rsid w:val="005753B6"/>
    <w:rsid w:val="00575580"/>
    <w:rsid w:val="00577292"/>
    <w:rsid w:val="005773D1"/>
    <w:rsid w:val="00577969"/>
    <w:rsid w:val="00577C93"/>
    <w:rsid w:val="00580DFA"/>
    <w:rsid w:val="005823DA"/>
    <w:rsid w:val="0058257F"/>
    <w:rsid w:val="00582A33"/>
    <w:rsid w:val="00583792"/>
    <w:rsid w:val="00583907"/>
    <w:rsid w:val="00584150"/>
    <w:rsid w:val="00584E92"/>
    <w:rsid w:val="00586770"/>
    <w:rsid w:val="00586819"/>
    <w:rsid w:val="005868DF"/>
    <w:rsid w:val="005868E0"/>
    <w:rsid w:val="005869A3"/>
    <w:rsid w:val="00586B2D"/>
    <w:rsid w:val="00587370"/>
    <w:rsid w:val="00593D0A"/>
    <w:rsid w:val="0059555F"/>
    <w:rsid w:val="00595A4B"/>
    <w:rsid w:val="00595E5C"/>
    <w:rsid w:val="00595E98"/>
    <w:rsid w:val="00596716"/>
    <w:rsid w:val="005967EC"/>
    <w:rsid w:val="005970B1"/>
    <w:rsid w:val="005974BF"/>
    <w:rsid w:val="005A108E"/>
    <w:rsid w:val="005A1195"/>
    <w:rsid w:val="005A1991"/>
    <w:rsid w:val="005A208B"/>
    <w:rsid w:val="005A2784"/>
    <w:rsid w:val="005A3164"/>
    <w:rsid w:val="005A354B"/>
    <w:rsid w:val="005A36BF"/>
    <w:rsid w:val="005A3822"/>
    <w:rsid w:val="005A46AB"/>
    <w:rsid w:val="005A4A58"/>
    <w:rsid w:val="005A60E3"/>
    <w:rsid w:val="005A7287"/>
    <w:rsid w:val="005A7363"/>
    <w:rsid w:val="005A75F8"/>
    <w:rsid w:val="005A7BAA"/>
    <w:rsid w:val="005B0FA2"/>
    <w:rsid w:val="005B1385"/>
    <w:rsid w:val="005B1D44"/>
    <w:rsid w:val="005B253C"/>
    <w:rsid w:val="005B36F8"/>
    <w:rsid w:val="005B3778"/>
    <w:rsid w:val="005B447B"/>
    <w:rsid w:val="005B4FE6"/>
    <w:rsid w:val="005B5A8C"/>
    <w:rsid w:val="005B5F46"/>
    <w:rsid w:val="005B6F87"/>
    <w:rsid w:val="005B7168"/>
    <w:rsid w:val="005C0464"/>
    <w:rsid w:val="005C1823"/>
    <w:rsid w:val="005C1A82"/>
    <w:rsid w:val="005C1ABD"/>
    <w:rsid w:val="005C1E9B"/>
    <w:rsid w:val="005C2C4C"/>
    <w:rsid w:val="005C45B8"/>
    <w:rsid w:val="005C4630"/>
    <w:rsid w:val="005C4BB4"/>
    <w:rsid w:val="005C4D14"/>
    <w:rsid w:val="005C5854"/>
    <w:rsid w:val="005C5930"/>
    <w:rsid w:val="005C5B43"/>
    <w:rsid w:val="005C5F4F"/>
    <w:rsid w:val="005C63FD"/>
    <w:rsid w:val="005C687F"/>
    <w:rsid w:val="005C78A5"/>
    <w:rsid w:val="005C7E3E"/>
    <w:rsid w:val="005D0CC4"/>
    <w:rsid w:val="005D1754"/>
    <w:rsid w:val="005D286B"/>
    <w:rsid w:val="005D4125"/>
    <w:rsid w:val="005D42D2"/>
    <w:rsid w:val="005D4858"/>
    <w:rsid w:val="005D4FF4"/>
    <w:rsid w:val="005D5689"/>
    <w:rsid w:val="005D6074"/>
    <w:rsid w:val="005D6094"/>
    <w:rsid w:val="005D6275"/>
    <w:rsid w:val="005D7BB5"/>
    <w:rsid w:val="005E083E"/>
    <w:rsid w:val="005E1DAE"/>
    <w:rsid w:val="005E2A67"/>
    <w:rsid w:val="005E2B83"/>
    <w:rsid w:val="005E321A"/>
    <w:rsid w:val="005E4D57"/>
    <w:rsid w:val="005E5139"/>
    <w:rsid w:val="005E5B05"/>
    <w:rsid w:val="005E5C77"/>
    <w:rsid w:val="005E7A9F"/>
    <w:rsid w:val="005F0373"/>
    <w:rsid w:val="005F2666"/>
    <w:rsid w:val="005F49D6"/>
    <w:rsid w:val="005F78DC"/>
    <w:rsid w:val="0060028E"/>
    <w:rsid w:val="00601F09"/>
    <w:rsid w:val="0060232D"/>
    <w:rsid w:val="00602914"/>
    <w:rsid w:val="00602D0A"/>
    <w:rsid w:val="006034B1"/>
    <w:rsid w:val="00603E98"/>
    <w:rsid w:val="00603FF7"/>
    <w:rsid w:val="00604EA3"/>
    <w:rsid w:val="006057B8"/>
    <w:rsid w:val="006057CC"/>
    <w:rsid w:val="00605BD3"/>
    <w:rsid w:val="0060692E"/>
    <w:rsid w:val="00606F2F"/>
    <w:rsid w:val="00607667"/>
    <w:rsid w:val="00610CD4"/>
    <w:rsid w:val="00610E99"/>
    <w:rsid w:val="00611048"/>
    <w:rsid w:val="006116C4"/>
    <w:rsid w:val="00612047"/>
    <w:rsid w:val="00612584"/>
    <w:rsid w:val="00612B46"/>
    <w:rsid w:val="00612D0B"/>
    <w:rsid w:val="00614468"/>
    <w:rsid w:val="00615406"/>
    <w:rsid w:val="0061598A"/>
    <w:rsid w:val="00615D68"/>
    <w:rsid w:val="00615EC8"/>
    <w:rsid w:val="00615FAB"/>
    <w:rsid w:val="006170BB"/>
    <w:rsid w:val="006172CA"/>
    <w:rsid w:val="00617A1B"/>
    <w:rsid w:val="00620A7E"/>
    <w:rsid w:val="006234BD"/>
    <w:rsid w:val="006238B7"/>
    <w:rsid w:val="00623B94"/>
    <w:rsid w:val="006247FA"/>
    <w:rsid w:val="00624C86"/>
    <w:rsid w:val="00625765"/>
    <w:rsid w:val="00625AB5"/>
    <w:rsid w:val="00626C40"/>
    <w:rsid w:val="006270F2"/>
    <w:rsid w:val="00627351"/>
    <w:rsid w:val="00633023"/>
    <w:rsid w:val="006330E9"/>
    <w:rsid w:val="0063417E"/>
    <w:rsid w:val="0063429A"/>
    <w:rsid w:val="00635B95"/>
    <w:rsid w:val="00635C0A"/>
    <w:rsid w:val="00636850"/>
    <w:rsid w:val="00637EBF"/>
    <w:rsid w:val="00640B80"/>
    <w:rsid w:val="00641D7E"/>
    <w:rsid w:val="00642079"/>
    <w:rsid w:val="00642A1E"/>
    <w:rsid w:val="00642FBC"/>
    <w:rsid w:val="00642FDF"/>
    <w:rsid w:val="006434FF"/>
    <w:rsid w:val="00644CC5"/>
    <w:rsid w:val="00646064"/>
    <w:rsid w:val="00646AFE"/>
    <w:rsid w:val="006471E4"/>
    <w:rsid w:val="00647BCE"/>
    <w:rsid w:val="00650050"/>
    <w:rsid w:val="0065067F"/>
    <w:rsid w:val="00650E87"/>
    <w:rsid w:val="00650F01"/>
    <w:rsid w:val="00651340"/>
    <w:rsid w:val="00651C3F"/>
    <w:rsid w:val="00653ECF"/>
    <w:rsid w:val="00654117"/>
    <w:rsid w:val="00654FB4"/>
    <w:rsid w:val="006557CE"/>
    <w:rsid w:val="00655927"/>
    <w:rsid w:val="00655C2E"/>
    <w:rsid w:val="00655C74"/>
    <w:rsid w:val="00656152"/>
    <w:rsid w:val="00656E8A"/>
    <w:rsid w:val="00656F34"/>
    <w:rsid w:val="00657508"/>
    <w:rsid w:val="006576C7"/>
    <w:rsid w:val="00657D12"/>
    <w:rsid w:val="006607CB"/>
    <w:rsid w:val="00662455"/>
    <w:rsid w:val="00663514"/>
    <w:rsid w:val="00663690"/>
    <w:rsid w:val="006645EB"/>
    <w:rsid w:val="00664F23"/>
    <w:rsid w:val="006650CF"/>
    <w:rsid w:val="0066595B"/>
    <w:rsid w:val="0066602E"/>
    <w:rsid w:val="00667141"/>
    <w:rsid w:val="00667327"/>
    <w:rsid w:val="006674CD"/>
    <w:rsid w:val="0066767E"/>
    <w:rsid w:val="00670A3D"/>
    <w:rsid w:val="00670FA6"/>
    <w:rsid w:val="00671623"/>
    <w:rsid w:val="00671AE5"/>
    <w:rsid w:val="006729DD"/>
    <w:rsid w:val="00673492"/>
    <w:rsid w:val="00673883"/>
    <w:rsid w:val="006738EA"/>
    <w:rsid w:val="00673F25"/>
    <w:rsid w:val="0067485E"/>
    <w:rsid w:val="00674F90"/>
    <w:rsid w:val="006772F8"/>
    <w:rsid w:val="00681F90"/>
    <w:rsid w:val="00682C5F"/>
    <w:rsid w:val="00685473"/>
    <w:rsid w:val="00685578"/>
    <w:rsid w:val="00686048"/>
    <w:rsid w:val="0068796C"/>
    <w:rsid w:val="00691159"/>
    <w:rsid w:val="00691D4B"/>
    <w:rsid w:val="006925DC"/>
    <w:rsid w:val="00693B71"/>
    <w:rsid w:val="006947AE"/>
    <w:rsid w:val="00694917"/>
    <w:rsid w:val="00694A68"/>
    <w:rsid w:val="00694E68"/>
    <w:rsid w:val="00695150"/>
    <w:rsid w:val="00695E65"/>
    <w:rsid w:val="00696A81"/>
    <w:rsid w:val="00696AD4"/>
    <w:rsid w:val="00697AD2"/>
    <w:rsid w:val="006A0A7C"/>
    <w:rsid w:val="006A0EDB"/>
    <w:rsid w:val="006A2E56"/>
    <w:rsid w:val="006A39B1"/>
    <w:rsid w:val="006A473F"/>
    <w:rsid w:val="006A4E0E"/>
    <w:rsid w:val="006B0604"/>
    <w:rsid w:val="006B378D"/>
    <w:rsid w:val="006B4E74"/>
    <w:rsid w:val="006B559E"/>
    <w:rsid w:val="006B6694"/>
    <w:rsid w:val="006B69AD"/>
    <w:rsid w:val="006B6C01"/>
    <w:rsid w:val="006C0E53"/>
    <w:rsid w:val="006C10D3"/>
    <w:rsid w:val="006C1B85"/>
    <w:rsid w:val="006C2953"/>
    <w:rsid w:val="006C2A5E"/>
    <w:rsid w:val="006C3DED"/>
    <w:rsid w:val="006C4C74"/>
    <w:rsid w:val="006C4E70"/>
    <w:rsid w:val="006C515B"/>
    <w:rsid w:val="006C6B6D"/>
    <w:rsid w:val="006C6E45"/>
    <w:rsid w:val="006D0B6D"/>
    <w:rsid w:val="006D15FB"/>
    <w:rsid w:val="006D2A5C"/>
    <w:rsid w:val="006D2BD7"/>
    <w:rsid w:val="006D2D62"/>
    <w:rsid w:val="006D2E6B"/>
    <w:rsid w:val="006D377C"/>
    <w:rsid w:val="006D3A35"/>
    <w:rsid w:val="006D3D6E"/>
    <w:rsid w:val="006D3F2B"/>
    <w:rsid w:val="006D4132"/>
    <w:rsid w:val="006D6435"/>
    <w:rsid w:val="006D64B2"/>
    <w:rsid w:val="006D6C1E"/>
    <w:rsid w:val="006D71C2"/>
    <w:rsid w:val="006D7B56"/>
    <w:rsid w:val="006E04B0"/>
    <w:rsid w:val="006E0691"/>
    <w:rsid w:val="006E07DC"/>
    <w:rsid w:val="006E0F09"/>
    <w:rsid w:val="006E3347"/>
    <w:rsid w:val="006E357A"/>
    <w:rsid w:val="006E3A49"/>
    <w:rsid w:val="006E3F4E"/>
    <w:rsid w:val="006E4652"/>
    <w:rsid w:val="006E4E1D"/>
    <w:rsid w:val="006E59A2"/>
    <w:rsid w:val="006F09B1"/>
    <w:rsid w:val="006F0EB0"/>
    <w:rsid w:val="006F1700"/>
    <w:rsid w:val="006F260D"/>
    <w:rsid w:val="006F2976"/>
    <w:rsid w:val="006F462D"/>
    <w:rsid w:val="006F48A8"/>
    <w:rsid w:val="006F50AF"/>
    <w:rsid w:val="006F575D"/>
    <w:rsid w:val="006F5E00"/>
    <w:rsid w:val="006F5F9A"/>
    <w:rsid w:val="006F6CE3"/>
    <w:rsid w:val="00700AC4"/>
    <w:rsid w:val="00700C77"/>
    <w:rsid w:val="007018E1"/>
    <w:rsid w:val="00701DA3"/>
    <w:rsid w:val="00701F5C"/>
    <w:rsid w:val="0070263F"/>
    <w:rsid w:val="0070302C"/>
    <w:rsid w:val="007040BD"/>
    <w:rsid w:val="0070458E"/>
    <w:rsid w:val="007049A7"/>
    <w:rsid w:val="00705210"/>
    <w:rsid w:val="00705FA5"/>
    <w:rsid w:val="0070605B"/>
    <w:rsid w:val="00706872"/>
    <w:rsid w:val="00706972"/>
    <w:rsid w:val="007071BD"/>
    <w:rsid w:val="0070769F"/>
    <w:rsid w:val="007109D5"/>
    <w:rsid w:val="00710AD5"/>
    <w:rsid w:val="00710DDE"/>
    <w:rsid w:val="00710FDA"/>
    <w:rsid w:val="00711363"/>
    <w:rsid w:val="00711A2A"/>
    <w:rsid w:val="00712042"/>
    <w:rsid w:val="00712741"/>
    <w:rsid w:val="007138A9"/>
    <w:rsid w:val="00714614"/>
    <w:rsid w:val="007157CA"/>
    <w:rsid w:val="00716A3E"/>
    <w:rsid w:val="00717ABB"/>
    <w:rsid w:val="0072090C"/>
    <w:rsid w:val="0072213C"/>
    <w:rsid w:val="00722E96"/>
    <w:rsid w:val="00722EF6"/>
    <w:rsid w:val="0072300E"/>
    <w:rsid w:val="0072336E"/>
    <w:rsid w:val="00723FF8"/>
    <w:rsid w:val="007266B3"/>
    <w:rsid w:val="00726D2B"/>
    <w:rsid w:val="00727C26"/>
    <w:rsid w:val="0073046A"/>
    <w:rsid w:val="007318B5"/>
    <w:rsid w:val="0073195A"/>
    <w:rsid w:val="00731B6B"/>
    <w:rsid w:val="007326B4"/>
    <w:rsid w:val="00732D48"/>
    <w:rsid w:val="0073311D"/>
    <w:rsid w:val="007333F6"/>
    <w:rsid w:val="0073549D"/>
    <w:rsid w:val="00740288"/>
    <w:rsid w:val="00740786"/>
    <w:rsid w:val="0074082E"/>
    <w:rsid w:val="007416E8"/>
    <w:rsid w:val="007417B3"/>
    <w:rsid w:val="00743C8A"/>
    <w:rsid w:val="007455F5"/>
    <w:rsid w:val="007457A9"/>
    <w:rsid w:val="007457AD"/>
    <w:rsid w:val="00746109"/>
    <w:rsid w:val="00746473"/>
    <w:rsid w:val="0074714D"/>
    <w:rsid w:val="00751E77"/>
    <w:rsid w:val="00752DC1"/>
    <w:rsid w:val="0075308E"/>
    <w:rsid w:val="0075417D"/>
    <w:rsid w:val="007547CB"/>
    <w:rsid w:val="00754CB6"/>
    <w:rsid w:val="00755D56"/>
    <w:rsid w:val="00755F96"/>
    <w:rsid w:val="007567AA"/>
    <w:rsid w:val="007568F4"/>
    <w:rsid w:val="00756DDA"/>
    <w:rsid w:val="00757149"/>
    <w:rsid w:val="00760139"/>
    <w:rsid w:val="00761B75"/>
    <w:rsid w:val="00763210"/>
    <w:rsid w:val="007632F7"/>
    <w:rsid w:val="00763FF1"/>
    <w:rsid w:val="007645E6"/>
    <w:rsid w:val="007647B1"/>
    <w:rsid w:val="0076524C"/>
    <w:rsid w:val="0076674D"/>
    <w:rsid w:val="007673C9"/>
    <w:rsid w:val="00770715"/>
    <w:rsid w:val="00770F00"/>
    <w:rsid w:val="00771F25"/>
    <w:rsid w:val="007721B6"/>
    <w:rsid w:val="00772ADF"/>
    <w:rsid w:val="007737D7"/>
    <w:rsid w:val="007738F7"/>
    <w:rsid w:val="007742DD"/>
    <w:rsid w:val="00775110"/>
    <w:rsid w:val="0078034C"/>
    <w:rsid w:val="007810BF"/>
    <w:rsid w:val="007812D9"/>
    <w:rsid w:val="0078151F"/>
    <w:rsid w:val="00781DEF"/>
    <w:rsid w:val="00783C8D"/>
    <w:rsid w:val="00785AF1"/>
    <w:rsid w:val="00786167"/>
    <w:rsid w:val="00786737"/>
    <w:rsid w:val="0078712A"/>
    <w:rsid w:val="00791007"/>
    <w:rsid w:val="00791E8D"/>
    <w:rsid w:val="00792F55"/>
    <w:rsid w:val="00793212"/>
    <w:rsid w:val="007939E4"/>
    <w:rsid w:val="007949B7"/>
    <w:rsid w:val="0079567F"/>
    <w:rsid w:val="0079596A"/>
    <w:rsid w:val="00795C39"/>
    <w:rsid w:val="007963DE"/>
    <w:rsid w:val="00796700"/>
    <w:rsid w:val="00797BDD"/>
    <w:rsid w:val="007A02EE"/>
    <w:rsid w:val="007A0B6A"/>
    <w:rsid w:val="007A0BF2"/>
    <w:rsid w:val="007A0DFE"/>
    <w:rsid w:val="007A0EFA"/>
    <w:rsid w:val="007A108B"/>
    <w:rsid w:val="007A20B0"/>
    <w:rsid w:val="007A3355"/>
    <w:rsid w:val="007A3473"/>
    <w:rsid w:val="007A393F"/>
    <w:rsid w:val="007A4E62"/>
    <w:rsid w:val="007A58B7"/>
    <w:rsid w:val="007B0149"/>
    <w:rsid w:val="007B0280"/>
    <w:rsid w:val="007B069D"/>
    <w:rsid w:val="007B06CB"/>
    <w:rsid w:val="007B1E1E"/>
    <w:rsid w:val="007B2378"/>
    <w:rsid w:val="007B2493"/>
    <w:rsid w:val="007B2860"/>
    <w:rsid w:val="007B43C5"/>
    <w:rsid w:val="007B4588"/>
    <w:rsid w:val="007B6372"/>
    <w:rsid w:val="007B6A64"/>
    <w:rsid w:val="007B75DC"/>
    <w:rsid w:val="007C04C9"/>
    <w:rsid w:val="007C10BA"/>
    <w:rsid w:val="007C10D5"/>
    <w:rsid w:val="007C1C1E"/>
    <w:rsid w:val="007C1DC7"/>
    <w:rsid w:val="007C326A"/>
    <w:rsid w:val="007C41A3"/>
    <w:rsid w:val="007C603C"/>
    <w:rsid w:val="007C7234"/>
    <w:rsid w:val="007C78F6"/>
    <w:rsid w:val="007C7B37"/>
    <w:rsid w:val="007D13C9"/>
    <w:rsid w:val="007D192D"/>
    <w:rsid w:val="007D3A99"/>
    <w:rsid w:val="007D522E"/>
    <w:rsid w:val="007D53FF"/>
    <w:rsid w:val="007D5B9B"/>
    <w:rsid w:val="007D64B4"/>
    <w:rsid w:val="007D6A56"/>
    <w:rsid w:val="007D7EB8"/>
    <w:rsid w:val="007E0D94"/>
    <w:rsid w:val="007E112C"/>
    <w:rsid w:val="007E1D93"/>
    <w:rsid w:val="007E27E5"/>
    <w:rsid w:val="007E3002"/>
    <w:rsid w:val="007E3453"/>
    <w:rsid w:val="007E35EE"/>
    <w:rsid w:val="007E367C"/>
    <w:rsid w:val="007E3D3E"/>
    <w:rsid w:val="007E5DF9"/>
    <w:rsid w:val="007E6021"/>
    <w:rsid w:val="007E617E"/>
    <w:rsid w:val="007E6271"/>
    <w:rsid w:val="007F2680"/>
    <w:rsid w:val="007F301A"/>
    <w:rsid w:val="007F359B"/>
    <w:rsid w:val="007F396F"/>
    <w:rsid w:val="007F47F2"/>
    <w:rsid w:val="007F6521"/>
    <w:rsid w:val="00800490"/>
    <w:rsid w:val="0080065B"/>
    <w:rsid w:val="008006DE"/>
    <w:rsid w:val="00800CF8"/>
    <w:rsid w:val="00800E81"/>
    <w:rsid w:val="0080215B"/>
    <w:rsid w:val="008024C9"/>
    <w:rsid w:val="00803C87"/>
    <w:rsid w:val="008048A5"/>
    <w:rsid w:val="008057F3"/>
    <w:rsid w:val="0080619F"/>
    <w:rsid w:val="00806D10"/>
    <w:rsid w:val="0081016C"/>
    <w:rsid w:val="00810CBB"/>
    <w:rsid w:val="00811B9A"/>
    <w:rsid w:val="0081289C"/>
    <w:rsid w:val="00813C6C"/>
    <w:rsid w:val="00813FA7"/>
    <w:rsid w:val="00814A4F"/>
    <w:rsid w:val="00814E9A"/>
    <w:rsid w:val="008152A7"/>
    <w:rsid w:val="00815A3B"/>
    <w:rsid w:val="00820A57"/>
    <w:rsid w:val="00820BFB"/>
    <w:rsid w:val="00823B00"/>
    <w:rsid w:val="008245B9"/>
    <w:rsid w:val="00824EE9"/>
    <w:rsid w:val="008254D4"/>
    <w:rsid w:val="008257EB"/>
    <w:rsid w:val="00825D5C"/>
    <w:rsid w:val="00825D6B"/>
    <w:rsid w:val="00825DF1"/>
    <w:rsid w:val="008267CF"/>
    <w:rsid w:val="008276BA"/>
    <w:rsid w:val="00827936"/>
    <w:rsid w:val="00830573"/>
    <w:rsid w:val="00830A46"/>
    <w:rsid w:val="00830D75"/>
    <w:rsid w:val="00831CF8"/>
    <w:rsid w:val="00831D03"/>
    <w:rsid w:val="00832028"/>
    <w:rsid w:val="00832CFE"/>
    <w:rsid w:val="00832EAD"/>
    <w:rsid w:val="00832F4E"/>
    <w:rsid w:val="00833D4D"/>
    <w:rsid w:val="008342A2"/>
    <w:rsid w:val="00834F93"/>
    <w:rsid w:val="008352E0"/>
    <w:rsid w:val="00837F0C"/>
    <w:rsid w:val="00840B29"/>
    <w:rsid w:val="00841072"/>
    <w:rsid w:val="00841515"/>
    <w:rsid w:val="00841B35"/>
    <w:rsid w:val="00841F8A"/>
    <w:rsid w:val="00842167"/>
    <w:rsid w:val="0084223E"/>
    <w:rsid w:val="008422F8"/>
    <w:rsid w:val="0084290F"/>
    <w:rsid w:val="00843AB0"/>
    <w:rsid w:val="00843C1B"/>
    <w:rsid w:val="008462FE"/>
    <w:rsid w:val="00846A77"/>
    <w:rsid w:val="0084746A"/>
    <w:rsid w:val="00851303"/>
    <w:rsid w:val="008514FE"/>
    <w:rsid w:val="008516CD"/>
    <w:rsid w:val="0085175C"/>
    <w:rsid w:val="00853A0D"/>
    <w:rsid w:val="0085564E"/>
    <w:rsid w:val="00855AD0"/>
    <w:rsid w:val="00856848"/>
    <w:rsid w:val="008569A7"/>
    <w:rsid w:val="0086189E"/>
    <w:rsid w:val="00861A32"/>
    <w:rsid w:val="00861FBA"/>
    <w:rsid w:val="008621A7"/>
    <w:rsid w:val="00862492"/>
    <w:rsid w:val="00862B1B"/>
    <w:rsid w:val="00862C20"/>
    <w:rsid w:val="008636A7"/>
    <w:rsid w:val="008637C1"/>
    <w:rsid w:val="00864727"/>
    <w:rsid w:val="00865166"/>
    <w:rsid w:val="00866E10"/>
    <w:rsid w:val="00866E72"/>
    <w:rsid w:val="008672C7"/>
    <w:rsid w:val="00870417"/>
    <w:rsid w:val="0087121B"/>
    <w:rsid w:val="00871C84"/>
    <w:rsid w:val="0087261C"/>
    <w:rsid w:val="00873249"/>
    <w:rsid w:val="008735AD"/>
    <w:rsid w:val="00873D11"/>
    <w:rsid w:val="00873F66"/>
    <w:rsid w:val="0087497A"/>
    <w:rsid w:val="00876FA8"/>
    <w:rsid w:val="00877908"/>
    <w:rsid w:val="008803EE"/>
    <w:rsid w:val="00880EB6"/>
    <w:rsid w:val="00881816"/>
    <w:rsid w:val="0088432D"/>
    <w:rsid w:val="0088439D"/>
    <w:rsid w:val="008846B0"/>
    <w:rsid w:val="00885249"/>
    <w:rsid w:val="0088530A"/>
    <w:rsid w:val="008863BF"/>
    <w:rsid w:val="00886DA5"/>
    <w:rsid w:val="00886FE3"/>
    <w:rsid w:val="00887A71"/>
    <w:rsid w:val="00891300"/>
    <w:rsid w:val="008923E3"/>
    <w:rsid w:val="008934BF"/>
    <w:rsid w:val="008939CD"/>
    <w:rsid w:val="00894D18"/>
    <w:rsid w:val="00895E81"/>
    <w:rsid w:val="008963F5"/>
    <w:rsid w:val="00897B69"/>
    <w:rsid w:val="008A0AE8"/>
    <w:rsid w:val="008A1CBD"/>
    <w:rsid w:val="008A2593"/>
    <w:rsid w:val="008A3872"/>
    <w:rsid w:val="008A3FAC"/>
    <w:rsid w:val="008A425D"/>
    <w:rsid w:val="008A5A2D"/>
    <w:rsid w:val="008A5ECA"/>
    <w:rsid w:val="008A642E"/>
    <w:rsid w:val="008A70F3"/>
    <w:rsid w:val="008A797E"/>
    <w:rsid w:val="008A7C7A"/>
    <w:rsid w:val="008B038C"/>
    <w:rsid w:val="008B0C1E"/>
    <w:rsid w:val="008B1F4D"/>
    <w:rsid w:val="008B255F"/>
    <w:rsid w:val="008B27BD"/>
    <w:rsid w:val="008B298F"/>
    <w:rsid w:val="008B2A8C"/>
    <w:rsid w:val="008B4381"/>
    <w:rsid w:val="008B4450"/>
    <w:rsid w:val="008B4652"/>
    <w:rsid w:val="008B548E"/>
    <w:rsid w:val="008B57E8"/>
    <w:rsid w:val="008B6284"/>
    <w:rsid w:val="008B6B79"/>
    <w:rsid w:val="008B6C8D"/>
    <w:rsid w:val="008B6DDB"/>
    <w:rsid w:val="008B752F"/>
    <w:rsid w:val="008C148E"/>
    <w:rsid w:val="008C254D"/>
    <w:rsid w:val="008C2AFE"/>
    <w:rsid w:val="008C2E0A"/>
    <w:rsid w:val="008C35A3"/>
    <w:rsid w:val="008C3648"/>
    <w:rsid w:val="008C3F99"/>
    <w:rsid w:val="008C40DF"/>
    <w:rsid w:val="008C429D"/>
    <w:rsid w:val="008C4DC7"/>
    <w:rsid w:val="008C4FFB"/>
    <w:rsid w:val="008C5209"/>
    <w:rsid w:val="008C5DD3"/>
    <w:rsid w:val="008C67B9"/>
    <w:rsid w:val="008C682B"/>
    <w:rsid w:val="008C7081"/>
    <w:rsid w:val="008C7380"/>
    <w:rsid w:val="008C73FB"/>
    <w:rsid w:val="008D1AC6"/>
    <w:rsid w:val="008D29F7"/>
    <w:rsid w:val="008D39F3"/>
    <w:rsid w:val="008D420A"/>
    <w:rsid w:val="008D4877"/>
    <w:rsid w:val="008D4E37"/>
    <w:rsid w:val="008D5570"/>
    <w:rsid w:val="008D5939"/>
    <w:rsid w:val="008D5B0B"/>
    <w:rsid w:val="008D69F2"/>
    <w:rsid w:val="008D6B40"/>
    <w:rsid w:val="008D6F22"/>
    <w:rsid w:val="008D7711"/>
    <w:rsid w:val="008E0068"/>
    <w:rsid w:val="008E2385"/>
    <w:rsid w:val="008E31EA"/>
    <w:rsid w:val="008E364D"/>
    <w:rsid w:val="008E37B3"/>
    <w:rsid w:val="008E4EB4"/>
    <w:rsid w:val="008E66BF"/>
    <w:rsid w:val="008E6925"/>
    <w:rsid w:val="008E6B93"/>
    <w:rsid w:val="008E6D8E"/>
    <w:rsid w:val="008E6F96"/>
    <w:rsid w:val="008E7349"/>
    <w:rsid w:val="008E7425"/>
    <w:rsid w:val="008F07FB"/>
    <w:rsid w:val="008F0925"/>
    <w:rsid w:val="008F1321"/>
    <w:rsid w:val="008F1334"/>
    <w:rsid w:val="008F2F2B"/>
    <w:rsid w:val="008F306A"/>
    <w:rsid w:val="008F625E"/>
    <w:rsid w:val="008F6E84"/>
    <w:rsid w:val="009008CC"/>
    <w:rsid w:val="00902494"/>
    <w:rsid w:val="00902C45"/>
    <w:rsid w:val="00903C4D"/>
    <w:rsid w:val="009056DE"/>
    <w:rsid w:val="00905737"/>
    <w:rsid w:val="00906C3A"/>
    <w:rsid w:val="00906C43"/>
    <w:rsid w:val="00906D8C"/>
    <w:rsid w:val="00910220"/>
    <w:rsid w:val="009132B0"/>
    <w:rsid w:val="009132DA"/>
    <w:rsid w:val="009136D8"/>
    <w:rsid w:val="009138A1"/>
    <w:rsid w:val="00914835"/>
    <w:rsid w:val="00916678"/>
    <w:rsid w:val="00916E54"/>
    <w:rsid w:val="00916F49"/>
    <w:rsid w:val="00920B13"/>
    <w:rsid w:val="00921730"/>
    <w:rsid w:val="00922FDD"/>
    <w:rsid w:val="00923607"/>
    <w:rsid w:val="00923A77"/>
    <w:rsid w:val="00924BB3"/>
    <w:rsid w:val="00924E29"/>
    <w:rsid w:val="00925111"/>
    <w:rsid w:val="00926440"/>
    <w:rsid w:val="009266A5"/>
    <w:rsid w:val="00926EA4"/>
    <w:rsid w:val="00927AFC"/>
    <w:rsid w:val="00927F14"/>
    <w:rsid w:val="009302A2"/>
    <w:rsid w:val="009307DA"/>
    <w:rsid w:val="009334F1"/>
    <w:rsid w:val="009347BF"/>
    <w:rsid w:val="00935E7B"/>
    <w:rsid w:val="00936337"/>
    <w:rsid w:val="0093676D"/>
    <w:rsid w:val="0093678B"/>
    <w:rsid w:val="00937AAE"/>
    <w:rsid w:val="009400B8"/>
    <w:rsid w:val="00940B0F"/>
    <w:rsid w:val="00942D2B"/>
    <w:rsid w:val="00943B62"/>
    <w:rsid w:val="00944609"/>
    <w:rsid w:val="00944C4C"/>
    <w:rsid w:val="0094619C"/>
    <w:rsid w:val="009469FC"/>
    <w:rsid w:val="009470B4"/>
    <w:rsid w:val="00947225"/>
    <w:rsid w:val="00947C77"/>
    <w:rsid w:val="009506CB"/>
    <w:rsid w:val="00950988"/>
    <w:rsid w:val="00951595"/>
    <w:rsid w:val="009515D3"/>
    <w:rsid w:val="009520C3"/>
    <w:rsid w:val="00952861"/>
    <w:rsid w:val="0095430E"/>
    <w:rsid w:val="009557AB"/>
    <w:rsid w:val="00955E83"/>
    <w:rsid w:val="0095635F"/>
    <w:rsid w:val="00956C97"/>
    <w:rsid w:val="009572E2"/>
    <w:rsid w:val="0095793C"/>
    <w:rsid w:val="009609A0"/>
    <w:rsid w:val="00960AF6"/>
    <w:rsid w:val="0096171B"/>
    <w:rsid w:val="00961CBC"/>
    <w:rsid w:val="00966E66"/>
    <w:rsid w:val="00967886"/>
    <w:rsid w:val="009702F8"/>
    <w:rsid w:val="00971546"/>
    <w:rsid w:val="00971B50"/>
    <w:rsid w:val="00972C51"/>
    <w:rsid w:val="00973FF9"/>
    <w:rsid w:val="00974DC9"/>
    <w:rsid w:val="009755B7"/>
    <w:rsid w:val="00975E20"/>
    <w:rsid w:val="0097635D"/>
    <w:rsid w:val="00976FCC"/>
    <w:rsid w:val="00977B9E"/>
    <w:rsid w:val="009806FC"/>
    <w:rsid w:val="00980823"/>
    <w:rsid w:val="009814E8"/>
    <w:rsid w:val="0098173E"/>
    <w:rsid w:val="00981C19"/>
    <w:rsid w:val="00981FAF"/>
    <w:rsid w:val="0098238E"/>
    <w:rsid w:val="009834EA"/>
    <w:rsid w:val="0098356D"/>
    <w:rsid w:val="00985BBF"/>
    <w:rsid w:val="009863C4"/>
    <w:rsid w:val="0098697A"/>
    <w:rsid w:val="0098726A"/>
    <w:rsid w:val="00990C05"/>
    <w:rsid w:val="00991650"/>
    <w:rsid w:val="009918FE"/>
    <w:rsid w:val="00991A67"/>
    <w:rsid w:val="00992562"/>
    <w:rsid w:val="009936C7"/>
    <w:rsid w:val="00994726"/>
    <w:rsid w:val="00994DAE"/>
    <w:rsid w:val="0099504B"/>
    <w:rsid w:val="00997E09"/>
    <w:rsid w:val="009A0C25"/>
    <w:rsid w:val="009A0CDF"/>
    <w:rsid w:val="009A151B"/>
    <w:rsid w:val="009A1570"/>
    <w:rsid w:val="009A2E21"/>
    <w:rsid w:val="009A31D7"/>
    <w:rsid w:val="009A422D"/>
    <w:rsid w:val="009A4306"/>
    <w:rsid w:val="009A5ED7"/>
    <w:rsid w:val="009A64E1"/>
    <w:rsid w:val="009A7C2C"/>
    <w:rsid w:val="009A7D74"/>
    <w:rsid w:val="009B0CA9"/>
    <w:rsid w:val="009B0E17"/>
    <w:rsid w:val="009B2ECF"/>
    <w:rsid w:val="009B434D"/>
    <w:rsid w:val="009B5455"/>
    <w:rsid w:val="009B5458"/>
    <w:rsid w:val="009B57D7"/>
    <w:rsid w:val="009B620E"/>
    <w:rsid w:val="009B633E"/>
    <w:rsid w:val="009B6D77"/>
    <w:rsid w:val="009C0CA0"/>
    <w:rsid w:val="009C18F6"/>
    <w:rsid w:val="009C216A"/>
    <w:rsid w:val="009C2C1B"/>
    <w:rsid w:val="009C33C8"/>
    <w:rsid w:val="009C33EC"/>
    <w:rsid w:val="009C34B5"/>
    <w:rsid w:val="009C42CF"/>
    <w:rsid w:val="009C4BC5"/>
    <w:rsid w:val="009C58F2"/>
    <w:rsid w:val="009C5BA4"/>
    <w:rsid w:val="009C69F8"/>
    <w:rsid w:val="009D0176"/>
    <w:rsid w:val="009D0234"/>
    <w:rsid w:val="009D35CF"/>
    <w:rsid w:val="009D3C29"/>
    <w:rsid w:val="009D54CD"/>
    <w:rsid w:val="009D5D32"/>
    <w:rsid w:val="009D6139"/>
    <w:rsid w:val="009D795C"/>
    <w:rsid w:val="009E0235"/>
    <w:rsid w:val="009E08F1"/>
    <w:rsid w:val="009E0C6E"/>
    <w:rsid w:val="009E15A4"/>
    <w:rsid w:val="009E15A8"/>
    <w:rsid w:val="009E16BE"/>
    <w:rsid w:val="009E2659"/>
    <w:rsid w:val="009E2F3F"/>
    <w:rsid w:val="009E302B"/>
    <w:rsid w:val="009E4480"/>
    <w:rsid w:val="009E5165"/>
    <w:rsid w:val="009E5740"/>
    <w:rsid w:val="009E5967"/>
    <w:rsid w:val="009E6462"/>
    <w:rsid w:val="009E72B0"/>
    <w:rsid w:val="009E72FA"/>
    <w:rsid w:val="009E73FD"/>
    <w:rsid w:val="009F05D4"/>
    <w:rsid w:val="009F061F"/>
    <w:rsid w:val="009F11ED"/>
    <w:rsid w:val="009F11FB"/>
    <w:rsid w:val="009F15F7"/>
    <w:rsid w:val="009F16D8"/>
    <w:rsid w:val="009F1B93"/>
    <w:rsid w:val="009F2843"/>
    <w:rsid w:val="009F3EED"/>
    <w:rsid w:val="009F4AD3"/>
    <w:rsid w:val="009F7103"/>
    <w:rsid w:val="009F74A3"/>
    <w:rsid w:val="009F7BA6"/>
    <w:rsid w:val="009F7DF3"/>
    <w:rsid w:val="009F7FCA"/>
    <w:rsid w:val="00A017F8"/>
    <w:rsid w:val="00A01F89"/>
    <w:rsid w:val="00A02571"/>
    <w:rsid w:val="00A03924"/>
    <w:rsid w:val="00A03AFD"/>
    <w:rsid w:val="00A03E68"/>
    <w:rsid w:val="00A04E0B"/>
    <w:rsid w:val="00A06440"/>
    <w:rsid w:val="00A07E3A"/>
    <w:rsid w:val="00A105FC"/>
    <w:rsid w:val="00A115B8"/>
    <w:rsid w:val="00A11663"/>
    <w:rsid w:val="00A12CFB"/>
    <w:rsid w:val="00A142EF"/>
    <w:rsid w:val="00A148CB"/>
    <w:rsid w:val="00A149D5"/>
    <w:rsid w:val="00A14FCE"/>
    <w:rsid w:val="00A1546A"/>
    <w:rsid w:val="00A15DF4"/>
    <w:rsid w:val="00A16053"/>
    <w:rsid w:val="00A1611B"/>
    <w:rsid w:val="00A167E9"/>
    <w:rsid w:val="00A16942"/>
    <w:rsid w:val="00A171A6"/>
    <w:rsid w:val="00A173C8"/>
    <w:rsid w:val="00A177F3"/>
    <w:rsid w:val="00A17892"/>
    <w:rsid w:val="00A17A96"/>
    <w:rsid w:val="00A20BAB"/>
    <w:rsid w:val="00A20EA9"/>
    <w:rsid w:val="00A20F31"/>
    <w:rsid w:val="00A2219B"/>
    <w:rsid w:val="00A227EA"/>
    <w:rsid w:val="00A22DC8"/>
    <w:rsid w:val="00A233DA"/>
    <w:rsid w:val="00A24453"/>
    <w:rsid w:val="00A2590F"/>
    <w:rsid w:val="00A25919"/>
    <w:rsid w:val="00A25BE5"/>
    <w:rsid w:val="00A26228"/>
    <w:rsid w:val="00A26F74"/>
    <w:rsid w:val="00A2700B"/>
    <w:rsid w:val="00A271A4"/>
    <w:rsid w:val="00A27305"/>
    <w:rsid w:val="00A275EA"/>
    <w:rsid w:val="00A30B67"/>
    <w:rsid w:val="00A3196E"/>
    <w:rsid w:val="00A31F42"/>
    <w:rsid w:val="00A33ACA"/>
    <w:rsid w:val="00A346D5"/>
    <w:rsid w:val="00A3616F"/>
    <w:rsid w:val="00A41757"/>
    <w:rsid w:val="00A429A1"/>
    <w:rsid w:val="00A42B8D"/>
    <w:rsid w:val="00A432C2"/>
    <w:rsid w:val="00A433D1"/>
    <w:rsid w:val="00A43485"/>
    <w:rsid w:val="00A44F86"/>
    <w:rsid w:val="00A458AF"/>
    <w:rsid w:val="00A45BE5"/>
    <w:rsid w:val="00A45FEB"/>
    <w:rsid w:val="00A5054E"/>
    <w:rsid w:val="00A50BF9"/>
    <w:rsid w:val="00A51395"/>
    <w:rsid w:val="00A521CC"/>
    <w:rsid w:val="00A52621"/>
    <w:rsid w:val="00A52A55"/>
    <w:rsid w:val="00A53CDB"/>
    <w:rsid w:val="00A54EC9"/>
    <w:rsid w:val="00A560C8"/>
    <w:rsid w:val="00A56914"/>
    <w:rsid w:val="00A57092"/>
    <w:rsid w:val="00A57E71"/>
    <w:rsid w:val="00A611A9"/>
    <w:rsid w:val="00A611B4"/>
    <w:rsid w:val="00A6140B"/>
    <w:rsid w:val="00A614EE"/>
    <w:rsid w:val="00A61A2C"/>
    <w:rsid w:val="00A62810"/>
    <w:rsid w:val="00A63471"/>
    <w:rsid w:val="00A64EC9"/>
    <w:rsid w:val="00A65A29"/>
    <w:rsid w:val="00A66127"/>
    <w:rsid w:val="00A66DB1"/>
    <w:rsid w:val="00A67BCB"/>
    <w:rsid w:val="00A7153C"/>
    <w:rsid w:val="00A71D95"/>
    <w:rsid w:val="00A728A3"/>
    <w:rsid w:val="00A72C30"/>
    <w:rsid w:val="00A732DF"/>
    <w:rsid w:val="00A73502"/>
    <w:rsid w:val="00A739A1"/>
    <w:rsid w:val="00A73C86"/>
    <w:rsid w:val="00A7590E"/>
    <w:rsid w:val="00A75F7B"/>
    <w:rsid w:val="00A77008"/>
    <w:rsid w:val="00A7719B"/>
    <w:rsid w:val="00A8016D"/>
    <w:rsid w:val="00A807D6"/>
    <w:rsid w:val="00A80AE8"/>
    <w:rsid w:val="00A80C16"/>
    <w:rsid w:val="00A823C7"/>
    <w:rsid w:val="00A823D5"/>
    <w:rsid w:val="00A83442"/>
    <w:rsid w:val="00A8365F"/>
    <w:rsid w:val="00A84D49"/>
    <w:rsid w:val="00A865DB"/>
    <w:rsid w:val="00A865DF"/>
    <w:rsid w:val="00A86777"/>
    <w:rsid w:val="00A86812"/>
    <w:rsid w:val="00A869E5"/>
    <w:rsid w:val="00A8701E"/>
    <w:rsid w:val="00A87F81"/>
    <w:rsid w:val="00A909D5"/>
    <w:rsid w:val="00A90A99"/>
    <w:rsid w:val="00A916D4"/>
    <w:rsid w:val="00A93580"/>
    <w:rsid w:val="00A93940"/>
    <w:rsid w:val="00A940D4"/>
    <w:rsid w:val="00A95E3F"/>
    <w:rsid w:val="00A96CED"/>
    <w:rsid w:val="00A97B21"/>
    <w:rsid w:val="00AA0307"/>
    <w:rsid w:val="00AA0E45"/>
    <w:rsid w:val="00AA10B2"/>
    <w:rsid w:val="00AA193B"/>
    <w:rsid w:val="00AA1F91"/>
    <w:rsid w:val="00AA2039"/>
    <w:rsid w:val="00AA28F8"/>
    <w:rsid w:val="00AA3E8F"/>
    <w:rsid w:val="00AA48B5"/>
    <w:rsid w:val="00AA56F6"/>
    <w:rsid w:val="00AA5EB1"/>
    <w:rsid w:val="00AA5EDD"/>
    <w:rsid w:val="00AA62FC"/>
    <w:rsid w:val="00AA7949"/>
    <w:rsid w:val="00AA7F08"/>
    <w:rsid w:val="00AB0F39"/>
    <w:rsid w:val="00AB13A9"/>
    <w:rsid w:val="00AB19E3"/>
    <w:rsid w:val="00AB3A4D"/>
    <w:rsid w:val="00AB4159"/>
    <w:rsid w:val="00AC11E2"/>
    <w:rsid w:val="00AC217E"/>
    <w:rsid w:val="00AC3301"/>
    <w:rsid w:val="00AC40AA"/>
    <w:rsid w:val="00AC4572"/>
    <w:rsid w:val="00AC4700"/>
    <w:rsid w:val="00AC4CBA"/>
    <w:rsid w:val="00AC5833"/>
    <w:rsid w:val="00AC6320"/>
    <w:rsid w:val="00AC6545"/>
    <w:rsid w:val="00AC68F5"/>
    <w:rsid w:val="00AC6983"/>
    <w:rsid w:val="00AC6A18"/>
    <w:rsid w:val="00AC76D9"/>
    <w:rsid w:val="00AC7ED6"/>
    <w:rsid w:val="00AD0B91"/>
    <w:rsid w:val="00AD1689"/>
    <w:rsid w:val="00AD1791"/>
    <w:rsid w:val="00AD2EBE"/>
    <w:rsid w:val="00AD3FD9"/>
    <w:rsid w:val="00AD4D18"/>
    <w:rsid w:val="00AD6056"/>
    <w:rsid w:val="00AD7C82"/>
    <w:rsid w:val="00AD7CB0"/>
    <w:rsid w:val="00AE03F8"/>
    <w:rsid w:val="00AE0975"/>
    <w:rsid w:val="00AE18E4"/>
    <w:rsid w:val="00AE1F4C"/>
    <w:rsid w:val="00AE3699"/>
    <w:rsid w:val="00AE55F2"/>
    <w:rsid w:val="00AE5FD4"/>
    <w:rsid w:val="00AE6673"/>
    <w:rsid w:val="00AE6B0E"/>
    <w:rsid w:val="00AE6E8B"/>
    <w:rsid w:val="00AE78CF"/>
    <w:rsid w:val="00AF015A"/>
    <w:rsid w:val="00AF0255"/>
    <w:rsid w:val="00AF0A58"/>
    <w:rsid w:val="00AF0FD4"/>
    <w:rsid w:val="00AF16C5"/>
    <w:rsid w:val="00AF1939"/>
    <w:rsid w:val="00AF22EF"/>
    <w:rsid w:val="00AF3441"/>
    <w:rsid w:val="00AF3CC4"/>
    <w:rsid w:val="00AF3ECF"/>
    <w:rsid w:val="00AF52F5"/>
    <w:rsid w:val="00AF59A9"/>
    <w:rsid w:val="00AF5B6E"/>
    <w:rsid w:val="00AF694F"/>
    <w:rsid w:val="00AF74F1"/>
    <w:rsid w:val="00AF7993"/>
    <w:rsid w:val="00AF79D5"/>
    <w:rsid w:val="00B0073C"/>
    <w:rsid w:val="00B0555D"/>
    <w:rsid w:val="00B05A37"/>
    <w:rsid w:val="00B071B9"/>
    <w:rsid w:val="00B07B2F"/>
    <w:rsid w:val="00B10400"/>
    <w:rsid w:val="00B10753"/>
    <w:rsid w:val="00B11232"/>
    <w:rsid w:val="00B11642"/>
    <w:rsid w:val="00B11711"/>
    <w:rsid w:val="00B119D2"/>
    <w:rsid w:val="00B12657"/>
    <w:rsid w:val="00B13781"/>
    <w:rsid w:val="00B13BFF"/>
    <w:rsid w:val="00B157AD"/>
    <w:rsid w:val="00B15899"/>
    <w:rsid w:val="00B1679E"/>
    <w:rsid w:val="00B16BC2"/>
    <w:rsid w:val="00B17CB2"/>
    <w:rsid w:val="00B20F2C"/>
    <w:rsid w:val="00B21B61"/>
    <w:rsid w:val="00B21CC6"/>
    <w:rsid w:val="00B22977"/>
    <w:rsid w:val="00B2362C"/>
    <w:rsid w:val="00B2466C"/>
    <w:rsid w:val="00B262E2"/>
    <w:rsid w:val="00B2644C"/>
    <w:rsid w:val="00B26BCC"/>
    <w:rsid w:val="00B26ECF"/>
    <w:rsid w:val="00B278A7"/>
    <w:rsid w:val="00B30554"/>
    <w:rsid w:val="00B306C6"/>
    <w:rsid w:val="00B308C8"/>
    <w:rsid w:val="00B31534"/>
    <w:rsid w:val="00B316AD"/>
    <w:rsid w:val="00B31CB9"/>
    <w:rsid w:val="00B31EED"/>
    <w:rsid w:val="00B3214D"/>
    <w:rsid w:val="00B32276"/>
    <w:rsid w:val="00B32340"/>
    <w:rsid w:val="00B32C8D"/>
    <w:rsid w:val="00B32FC1"/>
    <w:rsid w:val="00B33544"/>
    <w:rsid w:val="00B3355E"/>
    <w:rsid w:val="00B338FC"/>
    <w:rsid w:val="00B33CC8"/>
    <w:rsid w:val="00B342D6"/>
    <w:rsid w:val="00B34FD7"/>
    <w:rsid w:val="00B354AD"/>
    <w:rsid w:val="00B355C0"/>
    <w:rsid w:val="00B3601A"/>
    <w:rsid w:val="00B36665"/>
    <w:rsid w:val="00B373AC"/>
    <w:rsid w:val="00B40146"/>
    <w:rsid w:val="00B408B6"/>
    <w:rsid w:val="00B40C98"/>
    <w:rsid w:val="00B4234E"/>
    <w:rsid w:val="00B43D6C"/>
    <w:rsid w:val="00B44438"/>
    <w:rsid w:val="00B44D7A"/>
    <w:rsid w:val="00B44F54"/>
    <w:rsid w:val="00B4531C"/>
    <w:rsid w:val="00B46995"/>
    <w:rsid w:val="00B46C93"/>
    <w:rsid w:val="00B46CCB"/>
    <w:rsid w:val="00B4747B"/>
    <w:rsid w:val="00B47CCE"/>
    <w:rsid w:val="00B50332"/>
    <w:rsid w:val="00B5100C"/>
    <w:rsid w:val="00B5209E"/>
    <w:rsid w:val="00B5263F"/>
    <w:rsid w:val="00B52AFA"/>
    <w:rsid w:val="00B56130"/>
    <w:rsid w:val="00B568C8"/>
    <w:rsid w:val="00B60690"/>
    <w:rsid w:val="00B609B2"/>
    <w:rsid w:val="00B6157A"/>
    <w:rsid w:val="00B615C9"/>
    <w:rsid w:val="00B624CB"/>
    <w:rsid w:val="00B6296B"/>
    <w:rsid w:val="00B634C5"/>
    <w:rsid w:val="00B65497"/>
    <w:rsid w:val="00B65834"/>
    <w:rsid w:val="00B659EF"/>
    <w:rsid w:val="00B65E48"/>
    <w:rsid w:val="00B66049"/>
    <w:rsid w:val="00B66379"/>
    <w:rsid w:val="00B663AA"/>
    <w:rsid w:val="00B673D4"/>
    <w:rsid w:val="00B67E9A"/>
    <w:rsid w:val="00B706B6"/>
    <w:rsid w:val="00B70ADA"/>
    <w:rsid w:val="00B71DCE"/>
    <w:rsid w:val="00B71E65"/>
    <w:rsid w:val="00B720C3"/>
    <w:rsid w:val="00B72C21"/>
    <w:rsid w:val="00B7353D"/>
    <w:rsid w:val="00B73742"/>
    <w:rsid w:val="00B746A0"/>
    <w:rsid w:val="00B75662"/>
    <w:rsid w:val="00B766C0"/>
    <w:rsid w:val="00B77015"/>
    <w:rsid w:val="00B77458"/>
    <w:rsid w:val="00B7792A"/>
    <w:rsid w:val="00B805E3"/>
    <w:rsid w:val="00B811EA"/>
    <w:rsid w:val="00B813FA"/>
    <w:rsid w:val="00B83964"/>
    <w:rsid w:val="00B83C5F"/>
    <w:rsid w:val="00B840C7"/>
    <w:rsid w:val="00B84351"/>
    <w:rsid w:val="00B85900"/>
    <w:rsid w:val="00B8595E"/>
    <w:rsid w:val="00B85CDD"/>
    <w:rsid w:val="00B8608C"/>
    <w:rsid w:val="00B87CD7"/>
    <w:rsid w:val="00B902F2"/>
    <w:rsid w:val="00B905C3"/>
    <w:rsid w:val="00B91BBD"/>
    <w:rsid w:val="00B92908"/>
    <w:rsid w:val="00B92EE0"/>
    <w:rsid w:val="00B940C8"/>
    <w:rsid w:val="00B951C6"/>
    <w:rsid w:val="00B96728"/>
    <w:rsid w:val="00B9674B"/>
    <w:rsid w:val="00B967A9"/>
    <w:rsid w:val="00B96D21"/>
    <w:rsid w:val="00B97332"/>
    <w:rsid w:val="00BA01DF"/>
    <w:rsid w:val="00BA15A9"/>
    <w:rsid w:val="00BA22F8"/>
    <w:rsid w:val="00BA2C4F"/>
    <w:rsid w:val="00BA2F3A"/>
    <w:rsid w:val="00BA325F"/>
    <w:rsid w:val="00BA5F6D"/>
    <w:rsid w:val="00BA5FB9"/>
    <w:rsid w:val="00BA6B8A"/>
    <w:rsid w:val="00BA7127"/>
    <w:rsid w:val="00BB01DC"/>
    <w:rsid w:val="00BB254F"/>
    <w:rsid w:val="00BB257E"/>
    <w:rsid w:val="00BB30C2"/>
    <w:rsid w:val="00BB3A7E"/>
    <w:rsid w:val="00BB3B0B"/>
    <w:rsid w:val="00BB52E7"/>
    <w:rsid w:val="00BB5909"/>
    <w:rsid w:val="00BB5963"/>
    <w:rsid w:val="00BB5B56"/>
    <w:rsid w:val="00BB6112"/>
    <w:rsid w:val="00BB642B"/>
    <w:rsid w:val="00BB6B58"/>
    <w:rsid w:val="00BB7202"/>
    <w:rsid w:val="00BB73F7"/>
    <w:rsid w:val="00BC1341"/>
    <w:rsid w:val="00BC201F"/>
    <w:rsid w:val="00BC24EE"/>
    <w:rsid w:val="00BC4D65"/>
    <w:rsid w:val="00BC4FCA"/>
    <w:rsid w:val="00BC7193"/>
    <w:rsid w:val="00BC7E27"/>
    <w:rsid w:val="00BD02B9"/>
    <w:rsid w:val="00BD047C"/>
    <w:rsid w:val="00BD1A09"/>
    <w:rsid w:val="00BD30E5"/>
    <w:rsid w:val="00BD323B"/>
    <w:rsid w:val="00BD36AC"/>
    <w:rsid w:val="00BD3868"/>
    <w:rsid w:val="00BD48B3"/>
    <w:rsid w:val="00BD4A6A"/>
    <w:rsid w:val="00BD561A"/>
    <w:rsid w:val="00BD57B6"/>
    <w:rsid w:val="00BD5ED5"/>
    <w:rsid w:val="00BD603B"/>
    <w:rsid w:val="00BD6185"/>
    <w:rsid w:val="00BD749F"/>
    <w:rsid w:val="00BD7F60"/>
    <w:rsid w:val="00BE0DEA"/>
    <w:rsid w:val="00BE0E9D"/>
    <w:rsid w:val="00BE14EF"/>
    <w:rsid w:val="00BE1805"/>
    <w:rsid w:val="00BE1C6E"/>
    <w:rsid w:val="00BE1CBD"/>
    <w:rsid w:val="00BE20D1"/>
    <w:rsid w:val="00BE39E8"/>
    <w:rsid w:val="00BE4290"/>
    <w:rsid w:val="00BE4388"/>
    <w:rsid w:val="00BE6F9F"/>
    <w:rsid w:val="00BE71F5"/>
    <w:rsid w:val="00BE722A"/>
    <w:rsid w:val="00BE7441"/>
    <w:rsid w:val="00BE7D64"/>
    <w:rsid w:val="00BF07A3"/>
    <w:rsid w:val="00BF0ADF"/>
    <w:rsid w:val="00BF0BAD"/>
    <w:rsid w:val="00BF0C2E"/>
    <w:rsid w:val="00BF0D36"/>
    <w:rsid w:val="00BF0D3A"/>
    <w:rsid w:val="00BF2630"/>
    <w:rsid w:val="00BF3209"/>
    <w:rsid w:val="00BF37D3"/>
    <w:rsid w:val="00BF3A1D"/>
    <w:rsid w:val="00BF4CD6"/>
    <w:rsid w:val="00BF4D32"/>
    <w:rsid w:val="00BF5C60"/>
    <w:rsid w:val="00BF679A"/>
    <w:rsid w:val="00BF6C35"/>
    <w:rsid w:val="00C0123A"/>
    <w:rsid w:val="00C0123D"/>
    <w:rsid w:val="00C02116"/>
    <w:rsid w:val="00C037CB"/>
    <w:rsid w:val="00C03F06"/>
    <w:rsid w:val="00C0517E"/>
    <w:rsid w:val="00C05257"/>
    <w:rsid w:val="00C06030"/>
    <w:rsid w:val="00C06E94"/>
    <w:rsid w:val="00C06EC6"/>
    <w:rsid w:val="00C07721"/>
    <w:rsid w:val="00C07732"/>
    <w:rsid w:val="00C10C19"/>
    <w:rsid w:val="00C11D4A"/>
    <w:rsid w:val="00C122AD"/>
    <w:rsid w:val="00C122D6"/>
    <w:rsid w:val="00C1238D"/>
    <w:rsid w:val="00C1243E"/>
    <w:rsid w:val="00C142C3"/>
    <w:rsid w:val="00C144B6"/>
    <w:rsid w:val="00C1631B"/>
    <w:rsid w:val="00C16EFB"/>
    <w:rsid w:val="00C17394"/>
    <w:rsid w:val="00C1748E"/>
    <w:rsid w:val="00C174C9"/>
    <w:rsid w:val="00C17B70"/>
    <w:rsid w:val="00C17DE6"/>
    <w:rsid w:val="00C20A58"/>
    <w:rsid w:val="00C20E06"/>
    <w:rsid w:val="00C21380"/>
    <w:rsid w:val="00C22209"/>
    <w:rsid w:val="00C237FE"/>
    <w:rsid w:val="00C2493E"/>
    <w:rsid w:val="00C2590F"/>
    <w:rsid w:val="00C261CE"/>
    <w:rsid w:val="00C27A32"/>
    <w:rsid w:val="00C300DB"/>
    <w:rsid w:val="00C3162D"/>
    <w:rsid w:val="00C3179D"/>
    <w:rsid w:val="00C32495"/>
    <w:rsid w:val="00C328E2"/>
    <w:rsid w:val="00C33FA9"/>
    <w:rsid w:val="00C3556B"/>
    <w:rsid w:val="00C362E6"/>
    <w:rsid w:val="00C37214"/>
    <w:rsid w:val="00C37D62"/>
    <w:rsid w:val="00C41F67"/>
    <w:rsid w:val="00C428C5"/>
    <w:rsid w:val="00C442AF"/>
    <w:rsid w:val="00C44E70"/>
    <w:rsid w:val="00C4561B"/>
    <w:rsid w:val="00C464DD"/>
    <w:rsid w:val="00C4674D"/>
    <w:rsid w:val="00C467FA"/>
    <w:rsid w:val="00C500F4"/>
    <w:rsid w:val="00C50245"/>
    <w:rsid w:val="00C507DC"/>
    <w:rsid w:val="00C5150E"/>
    <w:rsid w:val="00C52A83"/>
    <w:rsid w:val="00C532E5"/>
    <w:rsid w:val="00C53B90"/>
    <w:rsid w:val="00C53DE4"/>
    <w:rsid w:val="00C54389"/>
    <w:rsid w:val="00C5482E"/>
    <w:rsid w:val="00C5584A"/>
    <w:rsid w:val="00C61397"/>
    <w:rsid w:val="00C614E6"/>
    <w:rsid w:val="00C62511"/>
    <w:rsid w:val="00C630E8"/>
    <w:rsid w:val="00C63E1C"/>
    <w:rsid w:val="00C6473E"/>
    <w:rsid w:val="00C64880"/>
    <w:rsid w:val="00C6548E"/>
    <w:rsid w:val="00C664BB"/>
    <w:rsid w:val="00C665A4"/>
    <w:rsid w:val="00C66618"/>
    <w:rsid w:val="00C6685A"/>
    <w:rsid w:val="00C67D92"/>
    <w:rsid w:val="00C70775"/>
    <w:rsid w:val="00C7099A"/>
    <w:rsid w:val="00C71EEC"/>
    <w:rsid w:val="00C72742"/>
    <w:rsid w:val="00C73D5E"/>
    <w:rsid w:val="00C754A5"/>
    <w:rsid w:val="00C756E0"/>
    <w:rsid w:val="00C8036B"/>
    <w:rsid w:val="00C8069A"/>
    <w:rsid w:val="00C8142C"/>
    <w:rsid w:val="00C819C7"/>
    <w:rsid w:val="00C81A4A"/>
    <w:rsid w:val="00C833F6"/>
    <w:rsid w:val="00C85777"/>
    <w:rsid w:val="00C85BEE"/>
    <w:rsid w:val="00C85E65"/>
    <w:rsid w:val="00C86A6C"/>
    <w:rsid w:val="00C870CF"/>
    <w:rsid w:val="00C87577"/>
    <w:rsid w:val="00C9026F"/>
    <w:rsid w:val="00C90536"/>
    <w:rsid w:val="00C911BF"/>
    <w:rsid w:val="00C91747"/>
    <w:rsid w:val="00C91BBB"/>
    <w:rsid w:val="00C922CD"/>
    <w:rsid w:val="00C92367"/>
    <w:rsid w:val="00C92ADD"/>
    <w:rsid w:val="00C93016"/>
    <w:rsid w:val="00C93B51"/>
    <w:rsid w:val="00C94896"/>
    <w:rsid w:val="00C963C7"/>
    <w:rsid w:val="00CA0A9C"/>
    <w:rsid w:val="00CA1069"/>
    <w:rsid w:val="00CA140E"/>
    <w:rsid w:val="00CA2023"/>
    <w:rsid w:val="00CA25C1"/>
    <w:rsid w:val="00CA2B8B"/>
    <w:rsid w:val="00CA31AF"/>
    <w:rsid w:val="00CA371C"/>
    <w:rsid w:val="00CA3842"/>
    <w:rsid w:val="00CA391B"/>
    <w:rsid w:val="00CA42F0"/>
    <w:rsid w:val="00CA5651"/>
    <w:rsid w:val="00CA645B"/>
    <w:rsid w:val="00CA6741"/>
    <w:rsid w:val="00CA68F9"/>
    <w:rsid w:val="00CA696C"/>
    <w:rsid w:val="00CA73B1"/>
    <w:rsid w:val="00CA76A1"/>
    <w:rsid w:val="00CA7E83"/>
    <w:rsid w:val="00CB00EF"/>
    <w:rsid w:val="00CB0CEA"/>
    <w:rsid w:val="00CB1C0F"/>
    <w:rsid w:val="00CB1DF8"/>
    <w:rsid w:val="00CB2720"/>
    <w:rsid w:val="00CB272F"/>
    <w:rsid w:val="00CB2757"/>
    <w:rsid w:val="00CB3399"/>
    <w:rsid w:val="00CB3B81"/>
    <w:rsid w:val="00CB469E"/>
    <w:rsid w:val="00CB492A"/>
    <w:rsid w:val="00CB4C35"/>
    <w:rsid w:val="00CB54DF"/>
    <w:rsid w:val="00CB7778"/>
    <w:rsid w:val="00CB79AC"/>
    <w:rsid w:val="00CC01B3"/>
    <w:rsid w:val="00CC0594"/>
    <w:rsid w:val="00CC0DD8"/>
    <w:rsid w:val="00CC141D"/>
    <w:rsid w:val="00CC23BF"/>
    <w:rsid w:val="00CC2735"/>
    <w:rsid w:val="00CC4AEC"/>
    <w:rsid w:val="00CC4F82"/>
    <w:rsid w:val="00CC5445"/>
    <w:rsid w:val="00CC5BBC"/>
    <w:rsid w:val="00CC67AB"/>
    <w:rsid w:val="00CC6F3C"/>
    <w:rsid w:val="00CC7294"/>
    <w:rsid w:val="00CC75E3"/>
    <w:rsid w:val="00CC7BA5"/>
    <w:rsid w:val="00CC7E7C"/>
    <w:rsid w:val="00CD2C33"/>
    <w:rsid w:val="00CD3C14"/>
    <w:rsid w:val="00CD4698"/>
    <w:rsid w:val="00CD51D2"/>
    <w:rsid w:val="00CD5655"/>
    <w:rsid w:val="00CD58CE"/>
    <w:rsid w:val="00CD5DA3"/>
    <w:rsid w:val="00CD65C4"/>
    <w:rsid w:val="00CD6AD7"/>
    <w:rsid w:val="00CD6DAA"/>
    <w:rsid w:val="00CD7553"/>
    <w:rsid w:val="00CD7687"/>
    <w:rsid w:val="00CD7B0B"/>
    <w:rsid w:val="00CD7F94"/>
    <w:rsid w:val="00CE030A"/>
    <w:rsid w:val="00CE15B9"/>
    <w:rsid w:val="00CE2A2C"/>
    <w:rsid w:val="00CE3889"/>
    <w:rsid w:val="00CE4041"/>
    <w:rsid w:val="00CE74A2"/>
    <w:rsid w:val="00CE7C3C"/>
    <w:rsid w:val="00CF000E"/>
    <w:rsid w:val="00CF09D2"/>
    <w:rsid w:val="00CF0CA4"/>
    <w:rsid w:val="00CF12CD"/>
    <w:rsid w:val="00CF2B72"/>
    <w:rsid w:val="00CF3483"/>
    <w:rsid w:val="00CF359A"/>
    <w:rsid w:val="00CF3D73"/>
    <w:rsid w:val="00CF58E2"/>
    <w:rsid w:val="00CF628A"/>
    <w:rsid w:val="00CF6F69"/>
    <w:rsid w:val="00CF6F6C"/>
    <w:rsid w:val="00D000E2"/>
    <w:rsid w:val="00D0189B"/>
    <w:rsid w:val="00D038C1"/>
    <w:rsid w:val="00D04CF7"/>
    <w:rsid w:val="00D0534A"/>
    <w:rsid w:val="00D056BE"/>
    <w:rsid w:val="00D05C70"/>
    <w:rsid w:val="00D05E9C"/>
    <w:rsid w:val="00D067C1"/>
    <w:rsid w:val="00D076BB"/>
    <w:rsid w:val="00D078CB"/>
    <w:rsid w:val="00D07ABD"/>
    <w:rsid w:val="00D11CF8"/>
    <w:rsid w:val="00D12479"/>
    <w:rsid w:val="00D16A4E"/>
    <w:rsid w:val="00D17063"/>
    <w:rsid w:val="00D203AD"/>
    <w:rsid w:val="00D204A6"/>
    <w:rsid w:val="00D209CA"/>
    <w:rsid w:val="00D21688"/>
    <w:rsid w:val="00D21798"/>
    <w:rsid w:val="00D21D68"/>
    <w:rsid w:val="00D22138"/>
    <w:rsid w:val="00D2225F"/>
    <w:rsid w:val="00D223F9"/>
    <w:rsid w:val="00D24514"/>
    <w:rsid w:val="00D24902"/>
    <w:rsid w:val="00D24B7D"/>
    <w:rsid w:val="00D25037"/>
    <w:rsid w:val="00D2510D"/>
    <w:rsid w:val="00D2684D"/>
    <w:rsid w:val="00D313A1"/>
    <w:rsid w:val="00D315EA"/>
    <w:rsid w:val="00D32BC3"/>
    <w:rsid w:val="00D32FD9"/>
    <w:rsid w:val="00D35889"/>
    <w:rsid w:val="00D359B1"/>
    <w:rsid w:val="00D363ED"/>
    <w:rsid w:val="00D36E75"/>
    <w:rsid w:val="00D40853"/>
    <w:rsid w:val="00D408C1"/>
    <w:rsid w:val="00D40D9D"/>
    <w:rsid w:val="00D41B1B"/>
    <w:rsid w:val="00D41C40"/>
    <w:rsid w:val="00D436DA"/>
    <w:rsid w:val="00D44675"/>
    <w:rsid w:val="00D44904"/>
    <w:rsid w:val="00D4665F"/>
    <w:rsid w:val="00D46DD1"/>
    <w:rsid w:val="00D501B9"/>
    <w:rsid w:val="00D50988"/>
    <w:rsid w:val="00D50F58"/>
    <w:rsid w:val="00D51654"/>
    <w:rsid w:val="00D51FCA"/>
    <w:rsid w:val="00D52080"/>
    <w:rsid w:val="00D52290"/>
    <w:rsid w:val="00D53471"/>
    <w:rsid w:val="00D538DB"/>
    <w:rsid w:val="00D53F4D"/>
    <w:rsid w:val="00D54257"/>
    <w:rsid w:val="00D545EE"/>
    <w:rsid w:val="00D546DC"/>
    <w:rsid w:val="00D54A48"/>
    <w:rsid w:val="00D54E79"/>
    <w:rsid w:val="00D55169"/>
    <w:rsid w:val="00D5518A"/>
    <w:rsid w:val="00D561F0"/>
    <w:rsid w:val="00D5674E"/>
    <w:rsid w:val="00D56892"/>
    <w:rsid w:val="00D56B00"/>
    <w:rsid w:val="00D574E9"/>
    <w:rsid w:val="00D605E3"/>
    <w:rsid w:val="00D61232"/>
    <w:rsid w:val="00D628E3"/>
    <w:rsid w:val="00D635A3"/>
    <w:rsid w:val="00D64432"/>
    <w:rsid w:val="00D645FE"/>
    <w:rsid w:val="00D64665"/>
    <w:rsid w:val="00D6499D"/>
    <w:rsid w:val="00D656F2"/>
    <w:rsid w:val="00D65CB5"/>
    <w:rsid w:val="00D66165"/>
    <w:rsid w:val="00D66BAA"/>
    <w:rsid w:val="00D6796F"/>
    <w:rsid w:val="00D71295"/>
    <w:rsid w:val="00D7350C"/>
    <w:rsid w:val="00D73792"/>
    <w:rsid w:val="00D746E5"/>
    <w:rsid w:val="00D748D8"/>
    <w:rsid w:val="00D74A9D"/>
    <w:rsid w:val="00D75714"/>
    <w:rsid w:val="00D75CC2"/>
    <w:rsid w:val="00D7620B"/>
    <w:rsid w:val="00D77118"/>
    <w:rsid w:val="00D77530"/>
    <w:rsid w:val="00D802B2"/>
    <w:rsid w:val="00D8032A"/>
    <w:rsid w:val="00D8352D"/>
    <w:rsid w:val="00D8376C"/>
    <w:rsid w:val="00D85CE9"/>
    <w:rsid w:val="00D8622E"/>
    <w:rsid w:val="00D86829"/>
    <w:rsid w:val="00D86EC6"/>
    <w:rsid w:val="00D870E2"/>
    <w:rsid w:val="00D873DE"/>
    <w:rsid w:val="00D909D0"/>
    <w:rsid w:val="00D915CD"/>
    <w:rsid w:val="00D91A3C"/>
    <w:rsid w:val="00D934BB"/>
    <w:rsid w:val="00D94413"/>
    <w:rsid w:val="00D94654"/>
    <w:rsid w:val="00D9489E"/>
    <w:rsid w:val="00D94969"/>
    <w:rsid w:val="00D94DBB"/>
    <w:rsid w:val="00D96DDB"/>
    <w:rsid w:val="00D97569"/>
    <w:rsid w:val="00DA0925"/>
    <w:rsid w:val="00DA1BFE"/>
    <w:rsid w:val="00DA1D00"/>
    <w:rsid w:val="00DA22DA"/>
    <w:rsid w:val="00DA2FC5"/>
    <w:rsid w:val="00DA381E"/>
    <w:rsid w:val="00DA4EAF"/>
    <w:rsid w:val="00DA55A9"/>
    <w:rsid w:val="00DA582F"/>
    <w:rsid w:val="00DA66F4"/>
    <w:rsid w:val="00DA7149"/>
    <w:rsid w:val="00DB08B3"/>
    <w:rsid w:val="00DB0C2C"/>
    <w:rsid w:val="00DB0CAD"/>
    <w:rsid w:val="00DB1F3C"/>
    <w:rsid w:val="00DB3625"/>
    <w:rsid w:val="00DB462C"/>
    <w:rsid w:val="00DB470D"/>
    <w:rsid w:val="00DB64F5"/>
    <w:rsid w:val="00DB6AE0"/>
    <w:rsid w:val="00DC09FD"/>
    <w:rsid w:val="00DC103F"/>
    <w:rsid w:val="00DC2DDA"/>
    <w:rsid w:val="00DC32A6"/>
    <w:rsid w:val="00DC3EE8"/>
    <w:rsid w:val="00DC41B2"/>
    <w:rsid w:val="00DC575D"/>
    <w:rsid w:val="00DC5806"/>
    <w:rsid w:val="00DC5A1D"/>
    <w:rsid w:val="00DC6595"/>
    <w:rsid w:val="00DC7683"/>
    <w:rsid w:val="00DD0D4E"/>
    <w:rsid w:val="00DD17ED"/>
    <w:rsid w:val="00DD1993"/>
    <w:rsid w:val="00DD2465"/>
    <w:rsid w:val="00DD5B14"/>
    <w:rsid w:val="00DD5D8C"/>
    <w:rsid w:val="00DD62EF"/>
    <w:rsid w:val="00DD642F"/>
    <w:rsid w:val="00DD67D1"/>
    <w:rsid w:val="00DD7801"/>
    <w:rsid w:val="00DE0ED3"/>
    <w:rsid w:val="00DE218A"/>
    <w:rsid w:val="00DE5877"/>
    <w:rsid w:val="00DE6551"/>
    <w:rsid w:val="00DE69F2"/>
    <w:rsid w:val="00DE6C50"/>
    <w:rsid w:val="00DE7A30"/>
    <w:rsid w:val="00DE7B69"/>
    <w:rsid w:val="00DF0A33"/>
    <w:rsid w:val="00DF0E81"/>
    <w:rsid w:val="00DF14D6"/>
    <w:rsid w:val="00DF1A17"/>
    <w:rsid w:val="00DF2382"/>
    <w:rsid w:val="00DF30DB"/>
    <w:rsid w:val="00DF5614"/>
    <w:rsid w:val="00DF68F0"/>
    <w:rsid w:val="00DF6E0F"/>
    <w:rsid w:val="00DF72A3"/>
    <w:rsid w:val="00DF7C4E"/>
    <w:rsid w:val="00E030B1"/>
    <w:rsid w:val="00E03777"/>
    <w:rsid w:val="00E03E0C"/>
    <w:rsid w:val="00E0405F"/>
    <w:rsid w:val="00E04B80"/>
    <w:rsid w:val="00E04BA0"/>
    <w:rsid w:val="00E052C9"/>
    <w:rsid w:val="00E05E5F"/>
    <w:rsid w:val="00E07E49"/>
    <w:rsid w:val="00E10B6C"/>
    <w:rsid w:val="00E10F4D"/>
    <w:rsid w:val="00E117B2"/>
    <w:rsid w:val="00E12408"/>
    <w:rsid w:val="00E13566"/>
    <w:rsid w:val="00E136AA"/>
    <w:rsid w:val="00E139CF"/>
    <w:rsid w:val="00E13EBC"/>
    <w:rsid w:val="00E14E9F"/>
    <w:rsid w:val="00E1530F"/>
    <w:rsid w:val="00E1651B"/>
    <w:rsid w:val="00E165E0"/>
    <w:rsid w:val="00E17FAA"/>
    <w:rsid w:val="00E203DD"/>
    <w:rsid w:val="00E22C3D"/>
    <w:rsid w:val="00E231FE"/>
    <w:rsid w:val="00E24031"/>
    <w:rsid w:val="00E25CE6"/>
    <w:rsid w:val="00E263F6"/>
    <w:rsid w:val="00E26B39"/>
    <w:rsid w:val="00E2715B"/>
    <w:rsid w:val="00E272B8"/>
    <w:rsid w:val="00E30527"/>
    <w:rsid w:val="00E30990"/>
    <w:rsid w:val="00E3252F"/>
    <w:rsid w:val="00E32601"/>
    <w:rsid w:val="00E32C93"/>
    <w:rsid w:val="00E3332C"/>
    <w:rsid w:val="00E3457B"/>
    <w:rsid w:val="00E34753"/>
    <w:rsid w:val="00E35823"/>
    <w:rsid w:val="00E362E5"/>
    <w:rsid w:val="00E36899"/>
    <w:rsid w:val="00E36D61"/>
    <w:rsid w:val="00E40230"/>
    <w:rsid w:val="00E4060F"/>
    <w:rsid w:val="00E40B6B"/>
    <w:rsid w:val="00E40BB6"/>
    <w:rsid w:val="00E40E80"/>
    <w:rsid w:val="00E41E34"/>
    <w:rsid w:val="00E41FED"/>
    <w:rsid w:val="00E42FD3"/>
    <w:rsid w:val="00E46408"/>
    <w:rsid w:val="00E46C4D"/>
    <w:rsid w:val="00E51005"/>
    <w:rsid w:val="00E51872"/>
    <w:rsid w:val="00E52838"/>
    <w:rsid w:val="00E52A40"/>
    <w:rsid w:val="00E53230"/>
    <w:rsid w:val="00E53549"/>
    <w:rsid w:val="00E535EC"/>
    <w:rsid w:val="00E5521D"/>
    <w:rsid w:val="00E55CC6"/>
    <w:rsid w:val="00E560B8"/>
    <w:rsid w:val="00E5620E"/>
    <w:rsid w:val="00E5735B"/>
    <w:rsid w:val="00E60CA3"/>
    <w:rsid w:val="00E6245E"/>
    <w:rsid w:val="00E625A1"/>
    <w:rsid w:val="00E67A9E"/>
    <w:rsid w:val="00E702E5"/>
    <w:rsid w:val="00E70644"/>
    <w:rsid w:val="00E70AC3"/>
    <w:rsid w:val="00E716A6"/>
    <w:rsid w:val="00E72E33"/>
    <w:rsid w:val="00E745AE"/>
    <w:rsid w:val="00E74E72"/>
    <w:rsid w:val="00E7610F"/>
    <w:rsid w:val="00E80AD8"/>
    <w:rsid w:val="00E81424"/>
    <w:rsid w:val="00E823A4"/>
    <w:rsid w:val="00E85128"/>
    <w:rsid w:val="00E85777"/>
    <w:rsid w:val="00E85A78"/>
    <w:rsid w:val="00E85B18"/>
    <w:rsid w:val="00E860E4"/>
    <w:rsid w:val="00E8615A"/>
    <w:rsid w:val="00E8697D"/>
    <w:rsid w:val="00E87AF6"/>
    <w:rsid w:val="00E9167E"/>
    <w:rsid w:val="00E91F03"/>
    <w:rsid w:val="00E91F4B"/>
    <w:rsid w:val="00E920D6"/>
    <w:rsid w:val="00E922D3"/>
    <w:rsid w:val="00E9257C"/>
    <w:rsid w:val="00E9345B"/>
    <w:rsid w:val="00E937FC"/>
    <w:rsid w:val="00E93850"/>
    <w:rsid w:val="00E93FAE"/>
    <w:rsid w:val="00E952CE"/>
    <w:rsid w:val="00E954CC"/>
    <w:rsid w:val="00E95CAF"/>
    <w:rsid w:val="00E9693A"/>
    <w:rsid w:val="00E96AD4"/>
    <w:rsid w:val="00E97795"/>
    <w:rsid w:val="00EA00AF"/>
    <w:rsid w:val="00EA0A6D"/>
    <w:rsid w:val="00EA0F5B"/>
    <w:rsid w:val="00EA13FA"/>
    <w:rsid w:val="00EA19F3"/>
    <w:rsid w:val="00EA2100"/>
    <w:rsid w:val="00EA4E6E"/>
    <w:rsid w:val="00EA55BE"/>
    <w:rsid w:val="00EA5D11"/>
    <w:rsid w:val="00EA6046"/>
    <w:rsid w:val="00EA6D44"/>
    <w:rsid w:val="00EA77D0"/>
    <w:rsid w:val="00EB0122"/>
    <w:rsid w:val="00EB2065"/>
    <w:rsid w:val="00EB2897"/>
    <w:rsid w:val="00EB2F85"/>
    <w:rsid w:val="00EB3AAC"/>
    <w:rsid w:val="00EB5AE8"/>
    <w:rsid w:val="00EB5BBA"/>
    <w:rsid w:val="00EB5F63"/>
    <w:rsid w:val="00EB5F90"/>
    <w:rsid w:val="00EB78E4"/>
    <w:rsid w:val="00EB7B3A"/>
    <w:rsid w:val="00EB7BB9"/>
    <w:rsid w:val="00EB7CF3"/>
    <w:rsid w:val="00EC1A90"/>
    <w:rsid w:val="00EC21A2"/>
    <w:rsid w:val="00EC21A5"/>
    <w:rsid w:val="00EC2553"/>
    <w:rsid w:val="00EC3D27"/>
    <w:rsid w:val="00EC3E37"/>
    <w:rsid w:val="00EC47F8"/>
    <w:rsid w:val="00EC4B64"/>
    <w:rsid w:val="00EC5417"/>
    <w:rsid w:val="00EC5B9F"/>
    <w:rsid w:val="00EC66A9"/>
    <w:rsid w:val="00EC66AB"/>
    <w:rsid w:val="00EC66FD"/>
    <w:rsid w:val="00EC7307"/>
    <w:rsid w:val="00EC7EF1"/>
    <w:rsid w:val="00ED279A"/>
    <w:rsid w:val="00ED2C2E"/>
    <w:rsid w:val="00ED2D8E"/>
    <w:rsid w:val="00ED3269"/>
    <w:rsid w:val="00ED41EC"/>
    <w:rsid w:val="00ED45AC"/>
    <w:rsid w:val="00ED47E9"/>
    <w:rsid w:val="00ED5392"/>
    <w:rsid w:val="00ED6274"/>
    <w:rsid w:val="00ED65A1"/>
    <w:rsid w:val="00ED69A7"/>
    <w:rsid w:val="00ED73FF"/>
    <w:rsid w:val="00ED7595"/>
    <w:rsid w:val="00ED7AE8"/>
    <w:rsid w:val="00EE0772"/>
    <w:rsid w:val="00EE0B42"/>
    <w:rsid w:val="00EE13DB"/>
    <w:rsid w:val="00EE1B93"/>
    <w:rsid w:val="00EE2226"/>
    <w:rsid w:val="00EE535C"/>
    <w:rsid w:val="00EE58FE"/>
    <w:rsid w:val="00EF0AE6"/>
    <w:rsid w:val="00EF12B9"/>
    <w:rsid w:val="00EF1434"/>
    <w:rsid w:val="00EF1C28"/>
    <w:rsid w:val="00EF1E47"/>
    <w:rsid w:val="00EF37B8"/>
    <w:rsid w:val="00EF3C47"/>
    <w:rsid w:val="00EF516C"/>
    <w:rsid w:val="00EF66D9"/>
    <w:rsid w:val="00EF6930"/>
    <w:rsid w:val="00EF6ACE"/>
    <w:rsid w:val="00EF7477"/>
    <w:rsid w:val="00EF7A7D"/>
    <w:rsid w:val="00F0154F"/>
    <w:rsid w:val="00F031F8"/>
    <w:rsid w:val="00F0325F"/>
    <w:rsid w:val="00F03657"/>
    <w:rsid w:val="00F03676"/>
    <w:rsid w:val="00F03B04"/>
    <w:rsid w:val="00F045B5"/>
    <w:rsid w:val="00F0476B"/>
    <w:rsid w:val="00F051E3"/>
    <w:rsid w:val="00F05E3C"/>
    <w:rsid w:val="00F05F3A"/>
    <w:rsid w:val="00F05FDE"/>
    <w:rsid w:val="00F06AA0"/>
    <w:rsid w:val="00F078D6"/>
    <w:rsid w:val="00F10CD6"/>
    <w:rsid w:val="00F11CD6"/>
    <w:rsid w:val="00F11D43"/>
    <w:rsid w:val="00F12BCA"/>
    <w:rsid w:val="00F13F0E"/>
    <w:rsid w:val="00F141F6"/>
    <w:rsid w:val="00F144B9"/>
    <w:rsid w:val="00F14FBB"/>
    <w:rsid w:val="00F1610A"/>
    <w:rsid w:val="00F16567"/>
    <w:rsid w:val="00F16A73"/>
    <w:rsid w:val="00F1717D"/>
    <w:rsid w:val="00F20FBF"/>
    <w:rsid w:val="00F20FD9"/>
    <w:rsid w:val="00F2175C"/>
    <w:rsid w:val="00F229B9"/>
    <w:rsid w:val="00F23B54"/>
    <w:rsid w:val="00F23D22"/>
    <w:rsid w:val="00F2416B"/>
    <w:rsid w:val="00F24CA7"/>
    <w:rsid w:val="00F25180"/>
    <w:rsid w:val="00F25303"/>
    <w:rsid w:val="00F2759D"/>
    <w:rsid w:val="00F27E2C"/>
    <w:rsid w:val="00F3010E"/>
    <w:rsid w:val="00F32A6E"/>
    <w:rsid w:val="00F33600"/>
    <w:rsid w:val="00F35945"/>
    <w:rsid w:val="00F36B91"/>
    <w:rsid w:val="00F37BBC"/>
    <w:rsid w:val="00F407D9"/>
    <w:rsid w:val="00F407E5"/>
    <w:rsid w:val="00F41825"/>
    <w:rsid w:val="00F41CB5"/>
    <w:rsid w:val="00F42C21"/>
    <w:rsid w:val="00F42F58"/>
    <w:rsid w:val="00F43562"/>
    <w:rsid w:val="00F43696"/>
    <w:rsid w:val="00F4387D"/>
    <w:rsid w:val="00F44056"/>
    <w:rsid w:val="00F4449D"/>
    <w:rsid w:val="00F44C42"/>
    <w:rsid w:val="00F44DA7"/>
    <w:rsid w:val="00F46007"/>
    <w:rsid w:val="00F4600C"/>
    <w:rsid w:val="00F462EF"/>
    <w:rsid w:val="00F46759"/>
    <w:rsid w:val="00F4777B"/>
    <w:rsid w:val="00F47842"/>
    <w:rsid w:val="00F50AD9"/>
    <w:rsid w:val="00F50E42"/>
    <w:rsid w:val="00F513FA"/>
    <w:rsid w:val="00F515D8"/>
    <w:rsid w:val="00F5299B"/>
    <w:rsid w:val="00F530F0"/>
    <w:rsid w:val="00F53A1C"/>
    <w:rsid w:val="00F53C06"/>
    <w:rsid w:val="00F54480"/>
    <w:rsid w:val="00F54CFB"/>
    <w:rsid w:val="00F54D39"/>
    <w:rsid w:val="00F55F31"/>
    <w:rsid w:val="00F560D9"/>
    <w:rsid w:val="00F5620C"/>
    <w:rsid w:val="00F56F50"/>
    <w:rsid w:val="00F57C71"/>
    <w:rsid w:val="00F60AC1"/>
    <w:rsid w:val="00F60F84"/>
    <w:rsid w:val="00F62383"/>
    <w:rsid w:val="00F62DDE"/>
    <w:rsid w:val="00F65116"/>
    <w:rsid w:val="00F65799"/>
    <w:rsid w:val="00F674AE"/>
    <w:rsid w:val="00F677C5"/>
    <w:rsid w:val="00F67BE6"/>
    <w:rsid w:val="00F70D1A"/>
    <w:rsid w:val="00F71248"/>
    <w:rsid w:val="00F71F6C"/>
    <w:rsid w:val="00F72840"/>
    <w:rsid w:val="00F72937"/>
    <w:rsid w:val="00F734FC"/>
    <w:rsid w:val="00F7486B"/>
    <w:rsid w:val="00F75A1F"/>
    <w:rsid w:val="00F761C9"/>
    <w:rsid w:val="00F7678A"/>
    <w:rsid w:val="00F76E69"/>
    <w:rsid w:val="00F76FCD"/>
    <w:rsid w:val="00F77371"/>
    <w:rsid w:val="00F77E4F"/>
    <w:rsid w:val="00F80136"/>
    <w:rsid w:val="00F81CCE"/>
    <w:rsid w:val="00F82E05"/>
    <w:rsid w:val="00F83240"/>
    <w:rsid w:val="00F83DD0"/>
    <w:rsid w:val="00F85BBA"/>
    <w:rsid w:val="00F85EB0"/>
    <w:rsid w:val="00F863CD"/>
    <w:rsid w:val="00F86C56"/>
    <w:rsid w:val="00F87A17"/>
    <w:rsid w:val="00F90A12"/>
    <w:rsid w:val="00F90B31"/>
    <w:rsid w:val="00F9279A"/>
    <w:rsid w:val="00F92A80"/>
    <w:rsid w:val="00F9395A"/>
    <w:rsid w:val="00F94565"/>
    <w:rsid w:val="00F94B64"/>
    <w:rsid w:val="00F95028"/>
    <w:rsid w:val="00F953AE"/>
    <w:rsid w:val="00F95608"/>
    <w:rsid w:val="00F95F23"/>
    <w:rsid w:val="00F9602E"/>
    <w:rsid w:val="00F97891"/>
    <w:rsid w:val="00FA07DE"/>
    <w:rsid w:val="00FA1194"/>
    <w:rsid w:val="00FA1CF4"/>
    <w:rsid w:val="00FA23C8"/>
    <w:rsid w:val="00FA2A53"/>
    <w:rsid w:val="00FA2E60"/>
    <w:rsid w:val="00FA35EF"/>
    <w:rsid w:val="00FA38EE"/>
    <w:rsid w:val="00FA4E0C"/>
    <w:rsid w:val="00FA4E2D"/>
    <w:rsid w:val="00FA59BA"/>
    <w:rsid w:val="00FA7D87"/>
    <w:rsid w:val="00FB0299"/>
    <w:rsid w:val="00FB23A2"/>
    <w:rsid w:val="00FB389E"/>
    <w:rsid w:val="00FB38D5"/>
    <w:rsid w:val="00FB3E16"/>
    <w:rsid w:val="00FB57A2"/>
    <w:rsid w:val="00FB595D"/>
    <w:rsid w:val="00FB5B66"/>
    <w:rsid w:val="00FB7783"/>
    <w:rsid w:val="00FB792C"/>
    <w:rsid w:val="00FB7A71"/>
    <w:rsid w:val="00FC0B2F"/>
    <w:rsid w:val="00FC1694"/>
    <w:rsid w:val="00FC2628"/>
    <w:rsid w:val="00FC27D3"/>
    <w:rsid w:val="00FC36F9"/>
    <w:rsid w:val="00FC52D9"/>
    <w:rsid w:val="00FC64AA"/>
    <w:rsid w:val="00FC7919"/>
    <w:rsid w:val="00FC7BBD"/>
    <w:rsid w:val="00FD0803"/>
    <w:rsid w:val="00FD0DD5"/>
    <w:rsid w:val="00FD0E7C"/>
    <w:rsid w:val="00FD2496"/>
    <w:rsid w:val="00FD2BAF"/>
    <w:rsid w:val="00FD3D45"/>
    <w:rsid w:val="00FD3E5F"/>
    <w:rsid w:val="00FD3FB3"/>
    <w:rsid w:val="00FD4113"/>
    <w:rsid w:val="00FD448F"/>
    <w:rsid w:val="00FD5359"/>
    <w:rsid w:val="00FD6480"/>
    <w:rsid w:val="00FD666D"/>
    <w:rsid w:val="00FD758F"/>
    <w:rsid w:val="00FD779D"/>
    <w:rsid w:val="00FD7D69"/>
    <w:rsid w:val="00FE068C"/>
    <w:rsid w:val="00FE28C7"/>
    <w:rsid w:val="00FE2E87"/>
    <w:rsid w:val="00FE3EDB"/>
    <w:rsid w:val="00FE52D2"/>
    <w:rsid w:val="00FE592E"/>
    <w:rsid w:val="00FE6583"/>
    <w:rsid w:val="00FE707D"/>
    <w:rsid w:val="00FF2BC5"/>
    <w:rsid w:val="00FF32A2"/>
    <w:rsid w:val="00FF3580"/>
    <w:rsid w:val="00FF4364"/>
    <w:rsid w:val="00FF45D2"/>
    <w:rsid w:val="00FF4B21"/>
    <w:rsid w:val="00FF4DAC"/>
    <w:rsid w:val="00FF58CC"/>
    <w:rsid w:val="00FF65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B68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5C2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Odsek zoznamu1,Listenabsatz,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Odsek zoznamu1 Char,Listenabsatz Char,List Paragraph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customStyle="1" w:styleId="CM3">
    <w:name w:val="CM3"/>
    <w:basedOn w:val="Default"/>
    <w:next w:val="Default"/>
    <w:uiPriority w:val="99"/>
    <w:rsid w:val="00BE722A"/>
    <w:rPr>
      <w:rFonts w:ascii="EUAlbertina" w:hAnsi="EUAlbertina" w:cs="Times New Roman"/>
      <w:color w:val="auto"/>
    </w:rPr>
  </w:style>
  <w:style w:type="table" w:customStyle="1" w:styleId="Mriekatabuky1">
    <w:name w:val="Mriežka tabuľky1"/>
    <w:basedOn w:val="Normlnatabuka"/>
    <w:next w:val="Mriekatabuky"/>
    <w:uiPriority w:val="59"/>
    <w:rsid w:val="0070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y"/>
    <w:uiPriority w:val="99"/>
    <w:rsid w:val="00D41C40"/>
    <w:pPr>
      <w:numPr>
        <w:numId w:val="41"/>
      </w:numPr>
      <w:jc w:val="both"/>
    </w:pPr>
    <w:rPr>
      <w:sz w:val="24"/>
      <w:szCs w:val="24"/>
      <w:lang w:eastAsia="sk-SK"/>
    </w:rPr>
  </w:style>
  <w:style w:type="character" w:customStyle="1" w:styleId="apple-converted-space">
    <w:name w:val="apple-converted-space"/>
    <w:basedOn w:val="Predvolenpsmoodseku"/>
    <w:rsid w:val="00EB2F85"/>
  </w:style>
  <w:style w:type="paragraph" w:customStyle="1" w:styleId="Char2">
    <w:name w:val="Char2"/>
    <w:basedOn w:val="Normlny"/>
    <w:link w:val="Odkaznapoznmkupodiarou"/>
    <w:uiPriority w:val="99"/>
    <w:rsid w:val="000738ED"/>
    <w:pPr>
      <w:spacing w:after="160" w:line="240" w:lineRule="exact"/>
    </w:pPr>
    <w:rPr>
      <w:rFonts w:ascii="Tms Rmn" w:hAnsi="Tms Rmn"/>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629173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36344427">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796266698">
      <w:bodyDiv w:val="1"/>
      <w:marLeft w:val="0"/>
      <w:marRight w:val="0"/>
      <w:marTop w:val="0"/>
      <w:marBottom w:val="0"/>
      <w:divBdr>
        <w:top w:val="none" w:sz="0" w:space="0" w:color="auto"/>
        <w:left w:val="none" w:sz="0" w:space="0" w:color="auto"/>
        <w:bottom w:val="none" w:sz="0" w:space="0" w:color="auto"/>
        <w:right w:val="none" w:sz="0" w:space="0" w:color="auto"/>
      </w:divBdr>
    </w:div>
    <w:div w:id="834951714">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56468516">
      <w:bodyDiv w:val="1"/>
      <w:marLeft w:val="0"/>
      <w:marRight w:val="0"/>
      <w:marTop w:val="0"/>
      <w:marBottom w:val="0"/>
      <w:divBdr>
        <w:top w:val="none" w:sz="0" w:space="0" w:color="auto"/>
        <w:left w:val="none" w:sz="0" w:space="0" w:color="auto"/>
        <w:bottom w:val="none" w:sz="0" w:space="0" w:color="auto"/>
        <w:right w:val="none" w:sz="0" w:space="0" w:color="auto"/>
      </w:divBdr>
    </w:div>
    <w:div w:id="1450274058">
      <w:bodyDiv w:val="1"/>
      <w:marLeft w:val="0"/>
      <w:marRight w:val="0"/>
      <w:marTop w:val="0"/>
      <w:marBottom w:val="0"/>
      <w:divBdr>
        <w:top w:val="none" w:sz="0" w:space="0" w:color="auto"/>
        <w:left w:val="none" w:sz="0" w:space="0" w:color="auto"/>
        <w:bottom w:val="none" w:sz="0" w:space="0" w:color="auto"/>
        <w:right w:val="none" w:sz="0" w:space="0" w:color="auto"/>
      </w:divBdr>
    </w:div>
    <w:div w:id="1532304261">
      <w:bodyDiv w:val="1"/>
      <w:marLeft w:val="0"/>
      <w:marRight w:val="0"/>
      <w:marTop w:val="0"/>
      <w:marBottom w:val="0"/>
      <w:divBdr>
        <w:top w:val="none" w:sz="0" w:space="0" w:color="auto"/>
        <w:left w:val="none" w:sz="0" w:space="0" w:color="auto"/>
        <w:bottom w:val="none" w:sz="0" w:space="0" w:color="auto"/>
        <w:right w:val="none" w:sz="0" w:space="0" w:color="auto"/>
      </w:divBdr>
    </w:div>
    <w:div w:id="1553956688">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83560842">
      <w:bodyDiv w:val="1"/>
      <w:marLeft w:val="0"/>
      <w:marRight w:val="0"/>
      <w:marTop w:val="0"/>
      <w:marBottom w:val="0"/>
      <w:divBdr>
        <w:top w:val="none" w:sz="0" w:space="0" w:color="auto"/>
        <w:left w:val="none" w:sz="0" w:space="0" w:color="auto"/>
        <w:bottom w:val="none" w:sz="0" w:space="0" w:color="auto"/>
        <w:right w:val="none" w:sz="0" w:space="0" w:color="auto"/>
      </w:divBdr>
    </w:div>
    <w:div w:id="1648629289">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15315976">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7658029">
      <w:bodyDiv w:val="1"/>
      <w:marLeft w:val="0"/>
      <w:marRight w:val="0"/>
      <w:marTop w:val="0"/>
      <w:marBottom w:val="0"/>
      <w:divBdr>
        <w:top w:val="none" w:sz="0" w:space="0" w:color="auto"/>
        <w:left w:val="none" w:sz="0" w:space="0" w:color="auto"/>
        <w:bottom w:val="none" w:sz="0" w:space="0" w:color="auto"/>
        <w:right w:val="none" w:sz="0" w:space="0" w:color="auto"/>
      </w:divBdr>
    </w:div>
    <w:div w:id="2054648872">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kzp.sk/vyzvy/aktualne-vyzvy/" TargetMode="External"/><Relationship Id="rId18" Type="http://schemas.openxmlformats.org/officeDocument/2006/relationships/hyperlink" Target="http://www.op-kzp.sk" TargetMode="External"/><Relationship Id="rId26" Type="http://schemas.openxmlformats.org/officeDocument/2006/relationships/hyperlink" Target="http://www.op-kzp.sk" TargetMode="External"/><Relationship Id="rId3" Type="http://schemas.openxmlformats.org/officeDocument/2006/relationships/styles" Target="styles.xml"/><Relationship Id="rId21" Type="http://schemas.openxmlformats.org/officeDocument/2006/relationships/hyperlink" Target="http://www.op-kzp.sk/obsah-dokumenty/prirucka-k-opravnenosti-vydavkov/"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op-kzp.sk/vyzvy/aktualne-vyzvy/" TargetMode="External"/><Relationship Id="rId17" Type="http://schemas.openxmlformats.org/officeDocument/2006/relationships/hyperlink" Target="http://www.op-kzp.sk" TargetMode="External"/><Relationship Id="rId25" Type="http://schemas.openxmlformats.org/officeDocument/2006/relationships/hyperlink" Target="http://www.op-kzp.sk/projekty/projekty-do-50-mil-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op-kzp.sk/obsah-faq/" TargetMode="External"/><Relationship Id="rId20" Type="http://schemas.openxmlformats.org/officeDocument/2006/relationships/hyperlink" Target="http://www.op-kzp.sk/obsah-dokumenty/instrukcia-k-urceniu-podniku-v-tazkostiach/" TargetMode="External"/><Relationship Id="rId29" Type="http://schemas.openxmlformats.org/officeDocument/2006/relationships/hyperlink" Target="http://www.op-kz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kzp.sk/vyzvy/aktualne-vyzvy/" TargetMode="External"/><Relationship Id="rId24" Type="http://schemas.openxmlformats.org/officeDocument/2006/relationships/hyperlink" Target="http://www.finance.gov.sk/Default.aspx?CatID=9348"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yzvy.opkzp@enviro.gov.sk" TargetMode="External"/><Relationship Id="rId23" Type="http://schemas.openxmlformats.org/officeDocument/2006/relationships/hyperlink" Target="http://www.op-kzp.sk/obsah-dokumenty/kriteria-na-vyber-projektov/" TargetMode="External"/><Relationship Id="rId28" Type="http://schemas.openxmlformats.org/officeDocument/2006/relationships/hyperlink" Target="http://www.op-kzp.sk" TargetMode="External"/><Relationship Id="rId36" Type="http://schemas.openxmlformats.org/officeDocument/2006/relationships/fontTable" Target="fontTable.xml"/><Relationship Id="rId10" Type="http://schemas.openxmlformats.org/officeDocument/2006/relationships/hyperlink" Target="http://www.op-kzp.sk" TargetMode="External"/><Relationship Id="rId19" Type="http://schemas.openxmlformats.org/officeDocument/2006/relationships/hyperlink" Target="http://www.op-kzp.s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op-kzp.sk" TargetMode="External"/><Relationship Id="rId14" Type="http://schemas.openxmlformats.org/officeDocument/2006/relationships/hyperlink" Target="http://www.op-kzp.sk" TargetMode="External"/><Relationship Id="rId22" Type="http://schemas.openxmlformats.org/officeDocument/2006/relationships/hyperlink" Target="http://www.op-kzp.sk/obsah-dokumenty/kriteria-na-vyber-projektov/" TargetMode="External"/><Relationship Id="rId27" Type="http://schemas.openxmlformats.org/officeDocument/2006/relationships/hyperlink" Target="http://www.op-kzp.sk"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FAB36-70C7-4683-9E4A-A006BF5C7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6327</Words>
  <Characters>36064</Characters>
  <Application>Microsoft Office Word</Application>
  <DocSecurity>0</DocSecurity>
  <Lines>300</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2018-12-19T09:18:00Z</dcterms:created>
  <dcterms:modified xsi:type="dcterms:W3CDTF">2018-12-20T13:28:00Z</dcterms:modified>
</cp:coreProperties>
</file>