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6AD" w:rsidRDefault="005A1D89" w:rsidP="00A1489A">
      <w:pPr>
        <w:jc w:val="center"/>
      </w:pPr>
      <w:r w:rsidRPr="00EE10D0">
        <w:rPr>
          <w:noProof/>
        </w:rPr>
        <w:drawing>
          <wp:inline distT="0" distB="0" distL="0" distR="0">
            <wp:extent cx="5619750" cy="476250"/>
            <wp:effectExtent l="0" t="0" r="0" b="0"/>
            <wp:docPr id="1" name="Obrázok 1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g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AAA" w:rsidRDefault="00DC2AAA"/>
    <w:p w:rsidR="00DC2AAA" w:rsidRPr="00DC2AAA" w:rsidRDefault="00DC2AAA" w:rsidP="00A1489A">
      <w:pPr>
        <w:pStyle w:val="Default"/>
        <w:shd w:val="clear" w:color="auto" w:fill="1F3864" w:themeFill="accent5" w:themeFillShade="80"/>
        <w:jc w:val="center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Prehľad</w:t>
      </w:r>
      <w:r w:rsidR="00AA1E84">
        <w:rPr>
          <w:rStyle w:val="Odkaznapoznmkupodiarou"/>
          <w:rFonts w:ascii="Arial Narrow" w:hAnsi="Arial Narrow"/>
          <w:b/>
          <w:color w:val="FFFFFF" w:themeColor="background1"/>
          <w:sz w:val="28"/>
          <w:szCs w:val="28"/>
        </w:rPr>
        <w:footnoteReference w:id="1"/>
      </w: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 xml:space="preserve"> a úplné informácie o všetkej pomoci prijatej počas predchádzajúcich dvoch fiškálnych rokov a počas prebiehajúceho fiškálneho roku, a to aj od iných poskytovateľov pomoci al</w:t>
      </w:r>
      <w:r w:rsidR="00C26041">
        <w:rPr>
          <w:rFonts w:ascii="Arial Narrow" w:hAnsi="Arial Narrow"/>
          <w:b/>
          <w:color w:val="FFFFFF" w:themeColor="background1"/>
          <w:sz w:val="28"/>
          <w:szCs w:val="28"/>
        </w:rPr>
        <w:t>ebo v rámci iných schém pomoci</w:t>
      </w:r>
      <w:ins w:id="0" w:author="Autor" w:date="2017-03-15T14:37:00Z">
        <w:r w:rsidR="00C22993">
          <w:rPr>
            <w:rFonts w:ascii="Arial Narrow" w:hAnsi="Arial Narrow"/>
            <w:b/>
            <w:color w:val="FFFFFF" w:themeColor="background1"/>
            <w:sz w:val="28"/>
            <w:szCs w:val="28"/>
          </w:rPr>
          <w:t xml:space="preserve"> v znení Usmernenia č. 1</w:t>
        </w:r>
      </w:ins>
    </w:p>
    <w:p w:rsidR="00DC2AAA" w:rsidRDefault="00DC2AAA" w:rsidP="00DC2AAA">
      <w:pPr>
        <w:pStyle w:val="Default"/>
        <w:rPr>
          <w:sz w:val="23"/>
          <w:szCs w:val="23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PrChange w:id="1" w:author="Autor" w:date="2017-03-15T14:39:00Z">
          <w:tblPr>
            <w:tblW w:w="1414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1E0" w:firstRow="1" w:lastRow="1" w:firstColumn="1" w:lastColumn="1" w:noHBand="0" w:noVBand="0"/>
          </w:tblPr>
        </w:tblPrChange>
      </w:tblPr>
      <w:tblGrid>
        <w:gridCol w:w="2405"/>
        <w:gridCol w:w="2268"/>
        <w:gridCol w:w="1672"/>
        <w:gridCol w:w="454"/>
        <w:gridCol w:w="1672"/>
        <w:gridCol w:w="313"/>
        <w:gridCol w:w="2126"/>
        <w:gridCol w:w="993"/>
        <w:gridCol w:w="2126"/>
        <w:tblGridChange w:id="2">
          <w:tblGrid>
            <w:gridCol w:w="2405"/>
            <w:gridCol w:w="284"/>
            <w:gridCol w:w="1984"/>
            <w:gridCol w:w="680"/>
            <w:gridCol w:w="992"/>
            <w:gridCol w:w="963"/>
            <w:gridCol w:w="1476"/>
            <w:gridCol w:w="479"/>
            <w:gridCol w:w="2640"/>
            <w:gridCol w:w="791"/>
            <w:gridCol w:w="3402"/>
          </w:tblGrid>
        </w:tblGridChange>
      </w:tblGrid>
      <w:tr w:rsidR="00C22993" w:rsidRPr="00A17256" w:rsidTr="00C22993">
        <w:trPr>
          <w:trHeight w:val="214"/>
          <w:trPrChange w:id="3" w:author="Autor" w:date="2017-03-15T14:39:00Z">
            <w:trPr>
              <w:trHeight w:val="214"/>
            </w:trPr>
          </w:trPrChange>
        </w:trPr>
        <w:tc>
          <w:tcPr>
            <w:tcW w:w="2405" w:type="dxa"/>
            <w:shd w:val="clear" w:color="auto" w:fill="E6E6E6"/>
            <w:vAlign w:val="center"/>
            <w:tcPrChange w:id="4" w:author="Autor" w:date="2017-03-15T14:39:00Z">
              <w:tcPr>
                <w:tcW w:w="2689" w:type="dxa"/>
                <w:gridSpan w:val="2"/>
                <w:shd w:val="clear" w:color="auto" w:fill="E6E6E6"/>
                <w:vAlign w:val="center"/>
              </w:tcPr>
            </w:tcPrChange>
          </w:tcPr>
          <w:p w:rsidR="00C22993" w:rsidRPr="00A17256" w:rsidRDefault="00C2299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Poskytovateľ</w:t>
            </w:r>
          </w:p>
          <w:p w:rsidR="00C22993" w:rsidRPr="00A17256" w:rsidRDefault="00C2299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2268" w:type="dxa"/>
            <w:shd w:val="clear" w:color="auto" w:fill="E6E6E6"/>
            <w:vAlign w:val="center"/>
            <w:tcPrChange w:id="5" w:author="Autor" w:date="2017-03-15T14:39:00Z">
              <w:tcPr>
                <w:tcW w:w="2664" w:type="dxa"/>
                <w:gridSpan w:val="2"/>
                <w:shd w:val="clear" w:color="auto" w:fill="E6E6E6"/>
                <w:vAlign w:val="center"/>
              </w:tcPr>
            </w:tcPrChange>
          </w:tcPr>
          <w:p w:rsidR="00C22993" w:rsidRPr="00A17256" w:rsidRDefault="00C2299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2"/>
            </w:r>
          </w:p>
        </w:tc>
        <w:tc>
          <w:tcPr>
            <w:tcW w:w="2126" w:type="dxa"/>
            <w:gridSpan w:val="2"/>
            <w:shd w:val="clear" w:color="auto" w:fill="E6E6E6"/>
            <w:tcPrChange w:id="6" w:author="Autor" w:date="2017-03-15T14:39:00Z">
              <w:tcPr>
                <w:tcW w:w="1955" w:type="dxa"/>
                <w:gridSpan w:val="2"/>
                <w:shd w:val="clear" w:color="auto" w:fill="E6E6E6"/>
              </w:tcPr>
            </w:tcPrChange>
          </w:tcPr>
          <w:p w:rsidR="00C22993" w:rsidRDefault="00C22993" w:rsidP="00C22993">
            <w:pPr>
              <w:jc w:val="center"/>
              <w:rPr>
                <w:ins w:id="7" w:author="Autor" w:date="2017-03-15T14:39:00Z"/>
                <w:rFonts w:ascii="Arial Narrow" w:hAnsi="Arial Narrow"/>
                <w:b/>
                <w:sz w:val="20"/>
                <w:szCs w:val="20"/>
              </w:rPr>
            </w:pPr>
            <w:ins w:id="8" w:author="Autor" w:date="2017-03-15T14:39:00Z">
              <w:r>
                <w:rPr>
                  <w:rFonts w:ascii="Arial Narrow" w:hAnsi="Arial Narrow"/>
                  <w:b/>
                  <w:sz w:val="20"/>
                  <w:szCs w:val="20"/>
                </w:rPr>
                <w:t xml:space="preserve">Výška celkových oprávnených výdavkov </w:t>
              </w:r>
            </w:ins>
          </w:p>
          <w:p w:rsidR="00C22993" w:rsidRPr="00A17256" w:rsidRDefault="00C22993" w:rsidP="00C2299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ins w:id="9" w:author="Autor" w:date="2017-03-15T14:39:00Z">
              <w:r>
                <w:rPr>
                  <w:rFonts w:ascii="Arial Narrow" w:hAnsi="Arial Narrow"/>
                  <w:b/>
                  <w:sz w:val="20"/>
                  <w:szCs w:val="20"/>
                </w:rPr>
                <w:t>(v EUR)</w:t>
              </w:r>
            </w:ins>
          </w:p>
        </w:tc>
        <w:tc>
          <w:tcPr>
            <w:tcW w:w="1672" w:type="dxa"/>
            <w:shd w:val="clear" w:color="auto" w:fill="E6E6E6"/>
            <w:vAlign w:val="center"/>
            <w:tcPrChange w:id="10" w:author="Autor" w:date="2017-03-15T14:39:00Z">
              <w:tcPr>
                <w:tcW w:w="1955" w:type="dxa"/>
                <w:gridSpan w:val="2"/>
                <w:shd w:val="clear" w:color="auto" w:fill="E6E6E6"/>
                <w:vAlign w:val="center"/>
              </w:tcPr>
            </w:tcPrChange>
          </w:tcPr>
          <w:p w:rsidR="00C22993" w:rsidRPr="00A17256" w:rsidRDefault="00C2299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prijatej pomoci (v EUR)</w:t>
            </w:r>
          </w:p>
        </w:tc>
        <w:tc>
          <w:tcPr>
            <w:tcW w:w="2439" w:type="dxa"/>
            <w:gridSpan w:val="2"/>
            <w:shd w:val="clear" w:color="auto" w:fill="E6E6E6"/>
            <w:vAlign w:val="center"/>
            <w:tcPrChange w:id="11" w:author="Autor" w:date="2017-03-15T14:39:00Z">
              <w:tcPr>
                <w:tcW w:w="3431" w:type="dxa"/>
                <w:gridSpan w:val="2"/>
                <w:shd w:val="clear" w:color="auto" w:fill="E6E6E6"/>
                <w:vAlign w:val="center"/>
              </w:tcPr>
            </w:tcPrChange>
          </w:tcPr>
          <w:p w:rsidR="00C22993" w:rsidRPr="00A17256" w:rsidRDefault="00C2299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 w:rsidRPr="00A17256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3"/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  <w:tcPrChange w:id="12" w:author="Autor" w:date="2017-03-15T14:39:00Z">
              <w:tcPr>
                <w:tcW w:w="3402" w:type="dxa"/>
                <w:shd w:val="clear" w:color="auto" w:fill="F2F2F2" w:themeFill="background1" w:themeFillShade="F2"/>
                <w:vAlign w:val="center"/>
              </w:tcPr>
            </w:tcPrChange>
          </w:tcPr>
          <w:p w:rsidR="00C22993" w:rsidRPr="00A1489A" w:rsidRDefault="00C2299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489A">
              <w:rPr>
                <w:rFonts w:ascii="Arial Narrow" w:hAnsi="Arial Narrow"/>
                <w:b/>
                <w:sz w:val="20"/>
                <w:szCs w:val="20"/>
              </w:rPr>
              <w:t>Poznámka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4"/>
            </w:r>
          </w:p>
        </w:tc>
      </w:tr>
      <w:tr w:rsidR="00C22993" w:rsidRPr="00A17256" w:rsidTr="00C22993">
        <w:tblPrEx>
          <w:tblPrExChange w:id="13" w:author="Autor" w:date="2017-03-15T14:39:00Z">
            <w:tblPrEx>
              <w:tblW w:w="16096" w:type="dxa"/>
            </w:tblPrEx>
          </w:tblPrExChange>
        </w:tblPrEx>
        <w:trPr>
          <w:trHeight w:val="214"/>
          <w:trPrChange w:id="14" w:author="Autor" w:date="2017-03-15T14:39:00Z">
            <w:trPr>
              <w:trHeight w:val="214"/>
            </w:trPr>
          </w:trPrChange>
        </w:trPr>
        <w:tc>
          <w:tcPr>
            <w:tcW w:w="14029" w:type="dxa"/>
            <w:gridSpan w:val="9"/>
            <w:shd w:val="clear" w:color="auto" w:fill="1F3864" w:themeFill="accent5" w:themeFillShade="80"/>
            <w:tcPrChange w:id="15" w:author="Autor" w:date="2017-03-15T14:39:00Z">
              <w:tcPr>
                <w:tcW w:w="16096" w:type="dxa"/>
                <w:gridSpan w:val="11"/>
                <w:shd w:val="clear" w:color="auto" w:fill="1F3864" w:themeFill="accent5" w:themeFillShade="80"/>
              </w:tcPr>
            </w:tcPrChange>
          </w:tcPr>
          <w:p w:rsidR="00C22993" w:rsidRPr="00A17256" w:rsidRDefault="00C22993" w:rsidP="00AC1369">
            <w:pPr>
              <w:spacing w:before="60" w:after="60"/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prebiehajúceho fiškálneho roku (rok n)</w:t>
            </w:r>
            <w:r>
              <w:rPr>
                <w:rStyle w:val="Odkaznapoznmkupodiarou"/>
                <w:rFonts w:ascii="Arial Narrow" w:hAnsi="Arial Narrow"/>
                <w:b/>
                <w:sz w:val="22"/>
                <w:szCs w:val="22"/>
              </w:rPr>
              <w:footnoteReference w:id="5"/>
            </w:r>
          </w:p>
        </w:tc>
      </w:tr>
      <w:tr w:rsidR="00C22993" w:rsidRPr="00A17256" w:rsidTr="00C22993">
        <w:trPr>
          <w:trHeight w:val="359"/>
          <w:trPrChange w:id="16" w:author="Autor" w:date="2017-03-15T14:39:00Z">
            <w:trPr>
              <w:trHeight w:val="359"/>
            </w:trPr>
          </w:trPrChange>
        </w:trPr>
        <w:tc>
          <w:tcPr>
            <w:tcW w:w="2405" w:type="dxa"/>
            <w:vAlign w:val="bottom"/>
            <w:tcPrChange w:id="17" w:author="Autor" w:date="2017-03-15T14:39:00Z">
              <w:tcPr>
                <w:tcW w:w="2689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  <w:tcPrChange w:id="18" w:author="Autor" w:date="2017-03-15T14:39:00Z">
              <w:tcPr>
                <w:tcW w:w="2664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PrChange w:id="19" w:author="Autor" w:date="2017-03-15T14:39:00Z">
              <w:tcPr>
                <w:tcW w:w="1955" w:type="dxa"/>
                <w:gridSpan w:val="2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72" w:type="dxa"/>
            <w:vAlign w:val="bottom"/>
            <w:tcPrChange w:id="20" w:author="Autor" w:date="2017-03-15T14:39:00Z">
              <w:tcPr>
                <w:tcW w:w="1955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PrChange w:id="21" w:author="Autor" w:date="2017-03-15T14:39:00Z">
              <w:tcPr>
                <w:tcW w:w="3431" w:type="dxa"/>
                <w:gridSpan w:val="2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PrChange w:id="22" w:author="Autor" w:date="2017-03-15T14:39:00Z">
              <w:tcPr>
                <w:tcW w:w="3402" w:type="dxa"/>
              </w:tcPr>
            </w:tcPrChange>
          </w:tcPr>
          <w:p w:rsidR="00C22993" w:rsidRPr="00A17256" w:rsidRDefault="00C22993" w:rsidP="00A1489A"/>
        </w:tc>
      </w:tr>
      <w:tr w:rsidR="00C22993" w:rsidRPr="00A17256" w:rsidDel="00C22993" w:rsidTr="00C22993">
        <w:trPr>
          <w:gridAfter w:val="1"/>
          <w:wAfter w:w="2126" w:type="dxa"/>
          <w:trHeight w:val="359"/>
          <w:del w:id="23" w:author="Autor" w:date="2017-03-15T14:39:00Z"/>
        </w:trPr>
        <w:tc>
          <w:tcPr>
            <w:tcW w:w="2405" w:type="dxa"/>
            <w:vAlign w:val="bottom"/>
          </w:tcPr>
          <w:p w:rsidR="00C22993" w:rsidRPr="00A17256" w:rsidDel="00C22993" w:rsidRDefault="00C22993" w:rsidP="00AA1E84">
            <w:pPr>
              <w:rPr>
                <w:del w:id="24" w:author="Autor" w:date="2017-03-15T14:39:00Z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C22993" w:rsidRPr="00A17256" w:rsidDel="00C22993" w:rsidRDefault="00C22993" w:rsidP="00AA1E84">
            <w:pPr>
              <w:rPr>
                <w:del w:id="25" w:author="Autor" w:date="2017-03-15T14:39:00Z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72" w:type="dxa"/>
            <w:vAlign w:val="bottom"/>
          </w:tcPr>
          <w:p w:rsidR="00C22993" w:rsidRPr="00A17256" w:rsidDel="00C22993" w:rsidRDefault="00C22993" w:rsidP="00AA1E84">
            <w:pPr>
              <w:rPr>
                <w:del w:id="26" w:author="Autor" w:date="2017-03-15T14:39:00Z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9" w:type="dxa"/>
            <w:gridSpan w:val="3"/>
          </w:tcPr>
          <w:p w:rsidR="00C22993" w:rsidRPr="00A17256" w:rsidDel="00C22993" w:rsidRDefault="00C22993" w:rsidP="00AA1E84">
            <w:pPr>
              <w:rPr>
                <w:del w:id="27" w:author="Autor" w:date="2017-03-15T14:39:00Z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C22993" w:rsidRPr="00A17256" w:rsidDel="00C22993" w:rsidRDefault="00C22993" w:rsidP="00A1489A">
            <w:pPr>
              <w:rPr>
                <w:del w:id="28" w:author="Autor" w:date="2017-03-15T14:39:00Z"/>
              </w:rPr>
            </w:pPr>
          </w:p>
        </w:tc>
      </w:tr>
      <w:tr w:rsidR="00C22993" w:rsidRPr="00A17256" w:rsidTr="00C22993">
        <w:trPr>
          <w:trHeight w:val="359"/>
          <w:trPrChange w:id="29" w:author="Autor" w:date="2017-03-15T14:39:00Z">
            <w:trPr>
              <w:trHeight w:val="359"/>
            </w:trPr>
          </w:trPrChange>
        </w:trPr>
        <w:tc>
          <w:tcPr>
            <w:tcW w:w="2405" w:type="dxa"/>
            <w:vAlign w:val="bottom"/>
            <w:tcPrChange w:id="30" w:author="Autor" w:date="2017-03-15T14:39:00Z">
              <w:tcPr>
                <w:tcW w:w="2689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  <w:tcPrChange w:id="31" w:author="Autor" w:date="2017-03-15T14:39:00Z">
              <w:tcPr>
                <w:tcW w:w="2664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PrChange w:id="32" w:author="Autor" w:date="2017-03-15T14:39:00Z">
              <w:tcPr>
                <w:tcW w:w="1955" w:type="dxa"/>
                <w:gridSpan w:val="2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72" w:type="dxa"/>
            <w:vAlign w:val="bottom"/>
            <w:tcPrChange w:id="33" w:author="Autor" w:date="2017-03-15T14:39:00Z">
              <w:tcPr>
                <w:tcW w:w="1955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PrChange w:id="34" w:author="Autor" w:date="2017-03-15T14:39:00Z">
              <w:tcPr>
                <w:tcW w:w="3431" w:type="dxa"/>
                <w:gridSpan w:val="2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PrChange w:id="35" w:author="Autor" w:date="2017-03-15T14:39:00Z">
              <w:tcPr>
                <w:tcW w:w="3402" w:type="dxa"/>
              </w:tcPr>
            </w:tcPrChange>
          </w:tcPr>
          <w:p w:rsidR="00C22993" w:rsidRPr="00A17256" w:rsidRDefault="00C22993" w:rsidP="00A1489A"/>
        </w:tc>
      </w:tr>
      <w:tr w:rsidR="00C22993" w:rsidRPr="00AA1E84" w:rsidTr="00C22993">
        <w:tblPrEx>
          <w:tblPrExChange w:id="36" w:author="Autor" w:date="2017-03-15T14:39:00Z">
            <w:tblPrEx>
              <w:tblW w:w="16096" w:type="dxa"/>
            </w:tblPrEx>
          </w:tblPrExChange>
        </w:tblPrEx>
        <w:trPr>
          <w:trHeight w:val="214"/>
          <w:trPrChange w:id="37" w:author="Autor" w:date="2017-03-15T14:39:00Z">
            <w:trPr>
              <w:trHeight w:val="214"/>
            </w:trPr>
          </w:trPrChange>
        </w:trPr>
        <w:tc>
          <w:tcPr>
            <w:tcW w:w="14029" w:type="dxa"/>
            <w:gridSpan w:val="9"/>
            <w:shd w:val="clear" w:color="auto" w:fill="1F3864" w:themeFill="accent5" w:themeFillShade="80"/>
            <w:tcPrChange w:id="38" w:author="Autor" w:date="2017-03-15T14:39:00Z">
              <w:tcPr>
                <w:tcW w:w="16096" w:type="dxa"/>
                <w:gridSpan w:val="11"/>
                <w:shd w:val="clear" w:color="auto" w:fill="1F3864" w:themeFill="accent5" w:themeFillShade="80"/>
              </w:tcPr>
            </w:tcPrChange>
          </w:tcPr>
          <w:p w:rsidR="00C22993" w:rsidRPr="00A1489A" w:rsidRDefault="00C22993" w:rsidP="00A1489A">
            <w:pPr>
              <w:spacing w:before="60" w:after="6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n-1</w:t>
            </w:r>
          </w:p>
        </w:tc>
      </w:tr>
      <w:tr w:rsidR="00C22993" w:rsidRPr="00AA1E84" w:rsidTr="00C22993">
        <w:trPr>
          <w:trHeight w:val="359"/>
          <w:trPrChange w:id="39" w:author="Autor" w:date="2017-03-15T14:39:00Z">
            <w:trPr>
              <w:trHeight w:val="359"/>
            </w:trPr>
          </w:trPrChange>
        </w:trPr>
        <w:tc>
          <w:tcPr>
            <w:tcW w:w="2405" w:type="dxa"/>
            <w:vAlign w:val="bottom"/>
            <w:tcPrChange w:id="40" w:author="Autor" w:date="2017-03-15T14:39:00Z">
              <w:tcPr>
                <w:tcW w:w="2689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  <w:tcPrChange w:id="41" w:author="Autor" w:date="2017-03-15T14:39:00Z">
              <w:tcPr>
                <w:tcW w:w="2664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PrChange w:id="42" w:author="Autor" w:date="2017-03-15T14:39:00Z">
              <w:tcPr>
                <w:tcW w:w="1955" w:type="dxa"/>
                <w:gridSpan w:val="2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72" w:type="dxa"/>
            <w:vAlign w:val="bottom"/>
            <w:tcPrChange w:id="43" w:author="Autor" w:date="2017-03-15T14:39:00Z">
              <w:tcPr>
                <w:tcW w:w="1955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PrChange w:id="44" w:author="Autor" w:date="2017-03-15T14:39:00Z">
              <w:tcPr>
                <w:tcW w:w="3431" w:type="dxa"/>
                <w:gridSpan w:val="2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PrChange w:id="45" w:author="Autor" w:date="2017-03-15T14:39:00Z">
              <w:tcPr>
                <w:tcW w:w="3402" w:type="dxa"/>
              </w:tcPr>
            </w:tcPrChange>
          </w:tcPr>
          <w:p w:rsidR="00C22993" w:rsidRPr="00A1489A" w:rsidRDefault="00C22993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2993" w:rsidRPr="00AA1E84" w:rsidTr="00C22993">
        <w:trPr>
          <w:trHeight w:val="359"/>
          <w:trPrChange w:id="46" w:author="Autor" w:date="2017-03-15T14:39:00Z">
            <w:trPr>
              <w:trHeight w:val="359"/>
            </w:trPr>
          </w:trPrChange>
        </w:trPr>
        <w:tc>
          <w:tcPr>
            <w:tcW w:w="2405" w:type="dxa"/>
            <w:vAlign w:val="bottom"/>
            <w:tcPrChange w:id="47" w:author="Autor" w:date="2017-03-15T14:39:00Z">
              <w:tcPr>
                <w:tcW w:w="2689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  <w:tcPrChange w:id="48" w:author="Autor" w:date="2017-03-15T14:39:00Z">
              <w:tcPr>
                <w:tcW w:w="2664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PrChange w:id="49" w:author="Autor" w:date="2017-03-15T14:39:00Z">
              <w:tcPr>
                <w:tcW w:w="1955" w:type="dxa"/>
                <w:gridSpan w:val="2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72" w:type="dxa"/>
            <w:vAlign w:val="bottom"/>
            <w:tcPrChange w:id="50" w:author="Autor" w:date="2017-03-15T14:39:00Z">
              <w:tcPr>
                <w:tcW w:w="1955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PrChange w:id="51" w:author="Autor" w:date="2017-03-15T14:39:00Z">
              <w:tcPr>
                <w:tcW w:w="3431" w:type="dxa"/>
                <w:gridSpan w:val="2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PrChange w:id="52" w:author="Autor" w:date="2017-03-15T14:39:00Z">
              <w:tcPr>
                <w:tcW w:w="3402" w:type="dxa"/>
              </w:tcPr>
            </w:tcPrChange>
          </w:tcPr>
          <w:p w:rsidR="00C22993" w:rsidRPr="00A1489A" w:rsidRDefault="00C22993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2993" w:rsidRPr="00AA1E84" w:rsidDel="00C22993" w:rsidTr="00C22993">
        <w:trPr>
          <w:trHeight w:val="359"/>
          <w:del w:id="53" w:author="Autor" w:date="2017-03-15T14:39:00Z"/>
          <w:trPrChange w:id="54" w:author="Autor" w:date="2017-03-15T14:39:00Z">
            <w:trPr>
              <w:trHeight w:val="359"/>
            </w:trPr>
          </w:trPrChange>
        </w:trPr>
        <w:tc>
          <w:tcPr>
            <w:tcW w:w="2405" w:type="dxa"/>
            <w:vAlign w:val="bottom"/>
            <w:tcPrChange w:id="55" w:author="Autor" w:date="2017-03-15T14:39:00Z">
              <w:tcPr>
                <w:tcW w:w="2689" w:type="dxa"/>
                <w:gridSpan w:val="2"/>
                <w:vAlign w:val="bottom"/>
              </w:tcPr>
            </w:tcPrChange>
          </w:tcPr>
          <w:p w:rsidR="00C22993" w:rsidRPr="00A17256" w:rsidDel="00C22993" w:rsidRDefault="00C22993" w:rsidP="00AA1E84">
            <w:pPr>
              <w:rPr>
                <w:del w:id="56" w:author="Autor" w:date="2017-03-15T14:39:00Z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  <w:tcPrChange w:id="57" w:author="Autor" w:date="2017-03-15T14:39:00Z">
              <w:tcPr>
                <w:tcW w:w="2664" w:type="dxa"/>
                <w:gridSpan w:val="2"/>
                <w:vAlign w:val="bottom"/>
              </w:tcPr>
            </w:tcPrChange>
          </w:tcPr>
          <w:p w:rsidR="00C22993" w:rsidRPr="00A17256" w:rsidDel="00C22993" w:rsidRDefault="00C22993" w:rsidP="00AA1E84">
            <w:pPr>
              <w:rPr>
                <w:del w:id="58" w:author="Autor" w:date="2017-03-15T14:39:00Z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PrChange w:id="59" w:author="Autor" w:date="2017-03-15T14:39:00Z">
              <w:tcPr>
                <w:tcW w:w="1955" w:type="dxa"/>
                <w:gridSpan w:val="2"/>
              </w:tcPr>
            </w:tcPrChange>
          </w:tcPr>
          <w:p w:rsidR="00C22993" w:rsidRPr="00A17256" w:rsidDel="00C22993" w:rsidRDefault="00C22993" w:rsidP="00AA1E84">
            <w:pPr>
              <w:rPr>
                <w:del w:id="60" w:author="Autor" w:date="2017-03-15T14:39:00Z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72" w:type="dxa"/>
            <w:vAlign w:val="bottom"/>
            <w:tcPrChange w:id="61" w:author="Autor" w:date="2017-03-15T14:39:00Z">
              <w:tcPr>
                <w:tcW w:w="1955" w:type="dxa"/>
                <w:gridSpan w:val="2"/>
                <w:vAlign w:val="bottom"/>
              </w:tcPr>
            </w:tcPrChange>
          </w:tcPr>
          <w:p w:rsidR="00C22993" w:rsidRPr="00A17256" w:rsidDel="00C22993" w:rsidRDefault="00C22993" w:rsidP="00AA1E84">
            <w:pPr>
              <w:rPr>
                <w:del w:id="62" w:author="Autor" w:date="2017-03-15T14:39:00Z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PrChange w:id="63" w:author="Autor" w:date="2017-03-15T14:39:00Z">
              <w:tcPr>
                <w:tcW w:w="3431" w:type="dxa"/>
                <w:gridSpan w:val="2"/>
              </w:tcPr>
            </w:tcPrChange>
          </w:tcPr>
          <w:p w:rsidR="00C22993" w:rsidRPr="00A17256" w:rsidDel="00C22993" w:rsidRDefault="00C22993" w:rsidP="00AA1E84">
            <w:pPr>
              <w:rPr>
                <w:del w:id="64" w:author="Autor" w:date="2017-03-15T14:39:00Z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PrChange w:id="65" w:author="Autor" w:date="2017-03-15T14:39:00Z">
              <w:tcPr>
                <w:tcW w:w="3402" w:type="dxa"/>
              </w:tcPr>
            </w:tcPrChange>
          </w:tcPr>
          <w:p w:rsidR="00C22993" w:rsidRPr="00A1489A" w:rsidDel="00C22993" w:rsidRDefault="00C22993" w:rsidP="00A1489A">
            <w:pPr>
              <w:rPr>
                <w:del w:id="66" w:author="Autor" w:date="2017-03-15T14:39:00Z"/>
                <w:rFonts w:ascii="Arial Narrow" w:hAnsi="Arial Narrow"/>
                <w:sz w:val="20"/>
                <w:szCs w:val="20"/>
              </w:rPr>
            </w:pPr>
          </w:p>
        </w:tc>
      </w:tr>
      <w:tr w:rsidR="00C22993" w:rsidRPr="00AA1E84" w:rsidTr="00C22993">
        <w:tblPrEx>
          <w:tblPrExChange w:id="67" w:author="Autor" w:date="2017-03-15T14:39:00Z">
            <w:tblPrEx>
              <w:tblW w:w="16096" w:type="dxa"/>
            </w:tblPrEx>
          </w:tblPrExChange>
        </w:tblPrEx>
        <w:trPr>
          <w:trHeight w:val="214"/>
          <w:trPrChange w:id="68" w:author="Autor" w:date="2017-03-15T14:39:00Z">
            <w:trPr>
              <w:trHeight w:val="214"/>
            </w:trPr>
          </w:trPrChange>
        </w:trPr>
        <w:tc>
          <w:tcPr>
            <w:tcW w:w="14029" w:type="dxa"/>
            <w:gridSpan w:val="9"/>
            <w:shd w:val="clear" w:color="auto" w:fill="1F3864" w:themeFill="accent5" w:themeFillShade="80"/>
            <w:tcPrChange w:id="69" w:author="Autor" w:date="2017-03-15T14:39:00Z">
              <w:tcPr>
                <w:tcW w:w="16096" w:type="dxa"/>
                <w:gridSpan w:val="11"/>
                <w:shd w:val="clear" w:color="auto" w:fill="1F3864" w:themeFill="accent5" w:themeFillShade="80"/>
              </w:tcPr>
            </w:tcPrChange>
          </w:tcPr>
          <w:p w:rsidR="00C22993" w:rsidRPr="00A1489A" w:rsidRDefault="00C22993" w:rsidP="00A1489A">
            <w:pPr>
              <w:spacing w:before="60" w:after="6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n-2</w:t>
            </w:r>
          </w:p>
        </w:tc>
      </w:tr>
      <w:tr w:rsidR="00C22993" w:rsidRPr="00AA1E84" w:rsidTr="00C22993">
        <w:trPr>
          <w:trHeight w:val="359"/>
          <w:trPrChange w:id="70" w:author="Autor" w:date="2017-03-15T14:39:00Z">
            <w:trPr>
              <w:trHeight w:val="359"/>
            </w:trPr>
          </w:trPrChange>
        </w:trPr>
        <w:tc>
          <w:tcPr>
            <w:tcW w:w="2405" w:type="dxa"/>
            <w:vAlign w:val="bottom"/>
            <w:tcPrChange w:id="71" w:author="Autor" w:date="2017-03-15T14:39:00Z">
              <w:tcPr>
                <w:tcW w:w="2689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  <w:tcPrChange w:id="72" w:author="Autor" w:date="2017-03-15T14:39:00Z">
              <w:tcPr>
                <w:tcW w:w="2664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PrChange w:id="73" w:author="Autor" w:date="2017-03-15T14:39:00Z">
              <w:tcPr>
                <w:tcW w:w="1955" w:type="dxa"/>
                <w:gridSpan w:val="2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72" w:type="dxa"/>
            <w:vAlign w:val="bottom"/>
            <w:tcPrChange w:id="74" w:author="Autor" w:date="2017-03-15T14:39:00Z">
              <w:tcPr>
                <w:tcW w:w="1955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PrChange w:id="75" w:author="Autor" w:date="2017-03-15T14:39:00Z">
              <w:tcPr>
                <w:tcW w:w="3431" w:type="dxa"/>
                <w:gridSpan w:val="2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PrChange w:id="76" w:author="Autor" w:date="2017-03-15T14:39:00Z">
              <w:tcPr>
                <w:tcW w:w="3402" w:type="dxa"/>
              </w:tcPr>
            </w:tcPrChange>
          </w:tcPr>
          <w:p w:rsidR="00C22993" w:rsidRPr="00A1489A" w:rsidRDefault="00C22993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2993" w:rsidRPr="00AA1E84" w:rsidTr="00C22993">
        <w:trPr>
          <w:trHeight w:val="359"/>
          <w:trPrChange w:id="77" w:author="Autor" w:date="2017-03-15T14:39:00Z">
            <w:trPr>
              <w:trHeight w:val="359"/>
            </w:trPr>
          </w:trPrChange>
        </w:trPr>
        <w:tc>
          <w:tcPr>
            <w:tcW w:w="2405" w:type="dxa"/>
            <w:vAlign w:val="bottom"/>
            <w:tcPrChange w:id="78" w:author="Autor" w:date="2017-03-15T14:39:00Z">
              <w:tcPr>
                <w:tcW w:w="2689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  <w:tcPrChange w:id="79" w:author="Autor" w:date="2017-03-15T14:39:00Z">
              <w:tcPr>
                <w:tcW w:w="2664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PrChange w:id="80" w:author="Autor" w:date="2017-03-15T14:39:00Z">
              <w:tcPr>
                <w:tcW w:w="1955" w:type="dxa"/>
                <w:gridSpan w:val="2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72" w:type="dxa"/>
            <w:vAlign w:val="bottom"/>
            <w:tcPrChange w:id="81" w:author="Autor" w:date="2017-03-15T14:39:00Z">
              <w:tcPr>
                <w:tcW w:w="1955" w:type="dxa"/>
                <w:gridSpan w:val="2"/>
                <w:vAlign w:val="bottom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PrChange w:id="82" w:author="Autor" w:date="2017-03-15T14:39:00Z">
              <w:tcPr>
                <w:tcW w:w="3431" w:type="dxa"/>
                <w:gridSpan w:val="2"/>
              </w:tcPr>
            </w:tcPrChange>
          </w:tcPr>
          <w:p w:rsidR="00C22993" w:rsidRPr="00A17256" w:rsidRDefault="00C2299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PrChange w:id="83" w:author="Autor" w:date="2017-03-15T14:39:00Z">
              <w:tcPr>
                <w:tcW w:w="3402" w:type="dxa"/>
              </w:tcPr>
            </w:tcPrChange>
          </w:tcPr>
          <w:p w:rsidR="00C22993" w:rsidRPr="00A1489A" w:rsidRDefault="00C22993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2993" w:rsidRPr="00AA1E84" w:rsidDel="00C22993" w:rsidTr="00C22993">
        <w:trPr>
          <w:trHeight w:val="359"/>
          <w:del w:id="84" w:author="Autor" w:date="2017-03-15T14:39:00Z"/>
          <w:trPrChange w:id="85" w:author="Autor" w:date="2017-03-15T14:39:00Z">
            <w:trPr>
              <w:trHeight w:val="359"/>
            </w:trPr>
          </w:trPrChange>
        </w:trPr>
        <w:tc>
          <w:tcPr>
            <w:tcW w:w="2405" w:type="dxa"/>
            <w:vAlign w:val="bottom"/>
            <w:tcPrChange w:id="86" w:author="Autor" w:date="2017-03-15T14:39:00Z">
              <w:tcPr>
                <w:tcW w:w="2689" w:type="dxa"/>
                <w:gridSpan w:val="2"/>
                <w:vAlign w:val="bottom"/>
              </w:tcPr>
            </w:tcPrChange>
          </w:tcPr>
          <w:p w:rsidR="00C22993" w:rsidRPr="00A17256" w:rsidDel="00C22993" w:rsidRDefault="00C22993" w:rsidP="00AA1E84">
            <w:pPr>
              <w:rPr>
                <w:del w:id="87" w:author="Autor" w:date="2017-03-15T14:39:00Z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  <w:tcPrChange w:id="88" w:author="Autor" w:date="2017-03-15T14:39:00Z">
              <w:tcPr>
                <w:tcW w:w="2664" w:type="dxa"/>
                <w:gridSpan w:val="2"/>
                <w:vAlign w:val="bottom"/>
              </w:tcPr>
            </w:tcPrChange>
          </w:tcPr>
          <w:p w:rsidR="00C22993" w:rsidRPr="00A17256" w:rsidDel="00C22993" w:rsidRDefault="00C22993" w:rsidP="00AA1E84">
            <w:pPr>
              <w:rPr>
                <w:del w:id="89" w:author="Autor" w:date="2017-03-15T14:39:00Z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PrChange w:id="90" w:author="Autor" w:date="2017-03-15T14:39:00Z">
              <w:tcPr>
                <w:tcW w:w="1955" w:type="dxa"/>
                <w:gridSpan w:val="2"/>
              </w:tcPr>
            </w:tcPrChange>
          </w:tcPr>
          <w:p w:rsidR="00C22993" w:rsidRPr="00A17256" w:rsidDel="00C22993" w:rsidRDefault="00C22993" w:rsidP="00AA1E84">
            <w:pPr>
              <w:rPr>
                <w:del w:id="91" w:author="Autor" w:date="2017-03-15T14:39:00Z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72" w:type="dxa"/>
            <w:vAlign w:val="bottom"/>
            <w:tcPrChange w:id="92" w:author="Autor" w:date="2017-03-15T14:39:00Z">
              <w:tcPr>
                <w:tcW w:w="1955" w:type="dxa"/>
                <w:gridSpan w:val="2"/>
                <w:vAlign w:val="bottom"/>
              </w:tcPr>
            </w:tcPrChange>
          </w:tcPr>
          <w:p w:rsidR="00C22993" w:rsidRPr="00A17256" w:rsidDel="00C22993" w:rsidRDefault="00C22993" w:rsidP="00AA1E84">
            <w:pPr>
              <w:rPr>
                <w:del w:id="93" w:author="Autor" w:date="2017-03-15T14:39:00Z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tcPrChange w:id="94" w:author="Autor" w:date="2017-03-15T14:39:00Z">
              <w:tcPr>
                <w:tcW w:w="3431" w:type="dxa"/>
                <w:gridSpan w:val="2"/>
              </w:tcPr>
            </w:tcPrChange>
          </w:tcPr>
          <w:p w:rsidR="00C22993" w:rsidRPr="00A17256" w:rsidDel="00C22993" w:rsidRDefault="00C22993" w:rsidP="00AA1E84">
            <w:pPr>
              <w:rPr>
                <w:del w:id="95" w:author="Autor" w:date="2017-03-15T14:39:00Z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PrChange w:id="96" w:author="Autor" w:date="2017-03-15T14:39:00Z">
              <w:tcPr>
                <w:tcW w:w="3402" w:type="dxa"/>
              </w:tcPr>
            </w:tcPrChange>
          </w:tcPr>
          <w:p w:rsidR="00C22993" w:rsidRPr="00A1489A" w:rsidDel="00C22993" w:rsidRDefault="00C22993" w:rsidP="00A1489A">
            <w:pPr>
              <w:rPr>
                <w:del w:id="97" w:author="Autor" w:date="2017-03-15T14:39:00Z"/>
                <w:rFonts w:ascii="Arial Narrow" w:hAnsi="Arial Narrow"/>
                <w:sz w:val="20"/>
                <w:szCs w:val="20"/>
              </w:rPr>
            </w:pPr>
          </w:p>
        </w:tc>
      </w:tr>
    </w:tbl>
    <w:p w:rsidR="00DC2AAA" w:rsidDel="00C22993" w:rsidRDefault="00DC2AAA" w:rsidP="00DC2AAA">
      <w:pPr>
        <w:pStyle w:val="Default"/>
        <w:rPr>
          <w:del w:id="98" w:author="Autor" w:date="2017-03-15T14:39:00Z"/>
        </w:rPr>
      </w:pPr>
    </w:p>
    <w:p w:rsidR="00A17256" w:rsidDel="00C22993" w:rsidRDefault="00A17256" w:rsidP="00DC2AAA">
      <w:pPr>
        <w:pStyle w:val="Default"/>
        <w:rPr>
          <w:del w:id="99" w:author="Autor" w:date="2017-03-15T14:39:00Z"/>
        </w:rPr>
      </w:pPr>
    </w:p>
    <w:p w:rsidR="00A17256" w:rsidDel="00C22993" w:rsidRDefault="00A17256" w:rsidP="00DC2AAA">
      <w:pPr>
        <w:pStyle w:val="Default"/>
        <w:rPr>
          <w:del w:id="100" w:author="Autor" w:date="2017-03-15T14:39:00Z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099"/>
        <w:gridCol w:w="4416"/>
      </w:tblGrid>
      <w:tr w:rsidR="003437A9" w:rsidTr="00A17256">
        <w:tc>
          <w:tcPr>
            <w:tcW w:w="2547" w:type="dxa"/>
          </w:tcPr>
          <w:p w:rsidR="00C22993" w:rsidRDefault="00C22993" w:rsidP="00A17256">
            <w:pPr>
              <w:jc w:val="both"/>
              <w:rPr>
                <w:ins w:id="101" w:author="Autor" w:date="2017-03-15T14:40:00Z"/>
                <w:rFonts w:ascii="Arial Narrow" w:hAnsi="Arial Narrow"/>
              </w:rPr>
            </w:pPr>
          </w:p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V ................................</w:t>
            </w:r>
          </w:p>
        </w:tc>
        <w:tc>
          <w:tcPr>
            <w:tcW w:w="2099" w:type="dxa"/>
          </w:tcPr>
          <w:p w:rsidR="00E820B0" w:rsidRDefault="00E820B0" w:rsidP="00A17256">
            <w:pPr>
              <w:jc w:val="both"/>
              <w:rPr>
                <w:ins w:id="102" w:author="Autor" w:date="2017-03-15T14:41:00Z"/>
                <w:rFonts w:ascii="Arial Narrow" w:hAnsi="Arial Narrow"/>
              </w:rPr>
            </w:pPr>
          </w:p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Dňa .....................</w:t>
            </w:r>
          </w:p>
        </w:tc>
        <w:tc>
          <w:tcPr>
            <w:tcW w:w="4416" w:type="dxa"/>
          </w:tcPr>
          <w:p w:rsidR="00E820B0" w:rsidRDefault="00E820B0" w:rsidP="00A17256">
            <w:pPr>
              <w:jc w:val="both"/>
              <w:rPr>
                <w:ins w:id="103" w:author="Autor" w:date="2017-03-15T14:41:00Z"/>
                <w:rFonts w:ascii="Arial Narrow" w:hAnsi="Arial Narrow"/>
              </w:rPr>
            </w:pPr>
          </w:p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bookmarkStart w:id="104" w:name="_GoBack"/>
            <w:bookmarkEnd w:id="104"/>
            <w:r w:rsidRPr="00A17256">
              <w:rPr>
                <w:rFonts w:ascii="Arial Narrow" w:hAnsi="Arial Narrow"/>
              </w:rPr>
              <w:t>___________________________________</w:t>
            </w:r>
          </w:p>
        </w:tc>
      </w:tr>
      <w:tr w:rsidR="003437A9" w:rsidTr="00A17256">
        <w:tc>
          <w:tcPr>
            <w:tcW w:w="254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99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416" w:type="dxa"/>
            <w:vAlign w:val="center"/>
          </w:tcPr>
          <w:p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Pečiatka a podpis</w:t>
            </w:r>
          </w:p>
          <w:p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štatutárneho orgánu žiadateľa</w:t>
            </w:r>
          </w:p>
        </w:tc>
      </w:tr>
    </w:tbl>
    <w:p w:rsidR="00DC2AAA" w:rsidRDefault="00DC2AAA" w:rsidP="00A17256">
      <w:pPr>
        <w:jc w:val="both"/>
      </w:pPr>
    </w:p>
    <w:sectPr w:rsidR="00DC2AAA" w:rsidSect="00C229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93" w:right="1417" w:bottom="1135" w:left="1417" w:header="708" w:footer="708" w:gutter="0"/>
      <w:cols w:space="708"/>
      <w:docGrid w:linePitch="360"/>
      <w:sectPrChange w:id="105" w:author="Autor" w:date="2017-03-15T14:40:00Z">
        <w:sectPr w:rsidR="00DC2AAA" w:rsidSect="00C22993">
          <w:pgMar w:top="1417" w:right="1417" w:bottom="1417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150" w:rsidRDefault="00B57150" w:rsidP="00DC2AAA">
      <w:r>
        <w:separator/>
      </w:r>
    </w:p>
  </w:endnote>
  <w:endnote w:type="continuationSeparator" w:id="0">
    <w:p w:rsidR="00B57150" w:rsidRDefault="00B57150" w:rsidP="00DC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F1F" w:rsidRDefault="00304F1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F1F" w:rsidRDefault="00304F1F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F1F" w:rsidRDefault="00304F1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150" w:rsidRDefault="00B57150" w:rsidP="00DC2AAA">
      <w:r>
        <w:separator/>
      </w:r>
    </w:p>
  </w:footnote>
  <w:footnote w:type="continuationSeparator" w:id="0">
    <w:p w:rsidR="00B57150" w:rsidRDefault="00B57150" w:rsidP="00DC2AAA">
      <w:r>
        <w:continuationSeparator/>
      </w:r>
    </w:p>
  </w:footnote>
  <w:footnote w:id="1">
    <w:p w:rsidR="0097158C" w:rsidRDefault="00AA1E84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>
        <w:rPr>
          <w:rFonts w:ascii="Arial Narrow" w:hAnsi="Arial Narrow"/>
          <w:sz w:val="16"/>
          <w:szCs w:val="16"/>
        </w:rPr>
        <w:tab/>
      </w:r>
      <w:r w:rsidRPr="006E5855">
        <w:rPr>
          <w:rFonts w:ascii="Arial Narrow" w:hAnsi="Arial Narrow"/>
          <w:sz w:val="18"/>
          <w:szCs w:val="18"/>
        </w:rPr>
        <w:t xml:space="preserve">Uvedie sa pomoc prijatá všetkými podnikmi tvoriacimi skupinu so žiadateľom, t.j. všetkými podnikmi </w:t>
      </w:r>
      <w:r w:rsidR="00BA4FC7" w:rsidRPr="006E5855">
        <w:rPr>
          <w:rFonts w:ascii="Arial Narrow" w:hAnsi="Arial Narrow"/>
          <w:sz w:val="18"/>
          <w:szCs w:val="18"/>
        </w:rPr>
        <w:t>ktoré spolu tvoria jeden ekonomický celok (materské a dcérske spoločnosti)</w:t>
      </w:r>
      <w:r w:rsidRPr="006E5855">
        <w:rPr>
          <w:rFonts w:ascii="Arial Narrow" w:hAnsi="Arial Narrow"/>
          <w:sz w:val="18"/>
          <w:szCs w:val="18"/>
        </w:rPr>
        <w:t xml:space="preserve"> </w:t>
      </w:r>
    </w:p>
  </w:footnote>
  <w:footnote w:id="2">
    <w:p w:rsidR="00C22993" w:rsidRDefault="00C22993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>Uvedie sa príslušný názov schémy pomoci, prípadne názov projektu, ak ide o pomoc ad hoc.</w:t>
      </w:r>
    </w:p>
  </w:footnote>
  <w:footnote w:id="3">
    <w:p w:rsidR="00C22993" w:rsidRDefault="00C22993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>Uvedie sa napríklad zamestnanosť, vzdelávanie, regionálny rozvoj, ochrana životného prostredia, výskum a vývoj, kultúra</w:t>
      </w:r>
    </w:p>
  </w:footnote>
  <w:footnote w:id="4">
    <w:p w:rsidR="00C22993" w:rsidRDefault="00C22993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>Do poznámky je potrebné uviesť všetky ďalšie doplňujúce informácie týkajúce sa príslušnej pomoc, a to najm</w:t>
      </w:r>
      <w:r>
        <w:rPr>
          <w:rFonts w:ascii="Arial Narrow" w:hAnsi="Arial Narrow"/>
          <w:sz w:val="18"/>
          <w:szCs w:val="18"/>
        </w:rPr>
        <w:t>ä</w:t>
      </w:r>
      <w:r w:rsidRPr="006E5855">
        <w:rPr>
          <w:rFonts w:ascii="Arial Narrow" w:hAnsi="Arial Narrow"/>
          <w:sz w:val="18"/>
          <w:szCs w:val="18"/>
        </w:rPr>
        <w:t xml:space="preserve">: názov prijímateľa (v prípade, ak ide subjekt prepojený so subjektom žiadajúcim o pomoc v rámci tejto výzvy), či projekt podporený opisovanou pomocou tvorí jeden investičný projekt s projektom predkladaným v rámci tejto </w:t>
      </w:r>
      <w:proofErr w:type="spellStart"/>
      <w:r w:rsidRPr="006E5855">
        <w:rPr>
          <w:rFonts w:ascii="Arial Narrow" w:hAnsi="Arial Narrow"/>
          <w:sz w:val="18"/>
          <w:szCs w:val="18"/>
        </w:rPr>
        <w:t>ŽoNFP</w:t>
      </w:r>
      <w:proofErr w:type="spellEnd"/>
      <w:r w:rsidRPr="006E5855">
        <w:rPr>
          <w:rFonts w:ascii="Arial Narrow" w:hAnsi="Arial Narrow"/>
          <w:sz w:val="18"/>
          <w:szCs w:val="18"/>
        </w:rPr>
        <w:t>, región na úrovni NUTS III (VÚC), do ktorého bola pomoc smerovaná, teda miesto realizácie projektu (v prípade regionálnej investičnej pomoci).</w:t>
      </w:r>
    </w:p>
  </w:footnote>
  <w:footnote w:id="5">
    <w:p w:rsidR="00C22993" w:rsidRDefault="00C22993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>Do prehľadu pomoci prijatej počas prebiehajúceho fiškálneho roku sa uvádza aj pomoc, o ktorú požiadal akýkoľvek podnik v skupine a ktorá ešte nebola poskytnutá (nenadobudla účinnosť zmluva, na základe ktorej sa pomoc poskytuje). V takom prípade sa do poznámky uvedie dátum predloženia žiadosti o poskytnutie pomoci (akejkoľvek, nie len pomoci poskytovanej zo štrukturálnych fondov) a informácia o aktuálnom stave schvaľovania pomoci (ak je dostupná).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F1F" w:rsidRDefault="00304F1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AAA" w:rsidRPr="00DC2AAA" w:rsidRDefault="00DC2AAA" w:rsidP="00DC2AAA">
    <w:pPr>
      <w:pStyle w:val="Hlavika"/>
      <w:jc w:val="center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A94C71">
      <w:rPr>
        <w:rFonts w:ascii="Arial Narrow" w:hAnsi="Arial Narrow" w:cs="Arial"/>
        <w:i/>
        <w:sz w:val="20"/>
        <w:szCs w:val="20"/>
      </w:rPr>
      <w:t xml:space="preserve">18 </w:t>
    </w:r>
    <w:proofErr w:type="spellStart"/>
    <w:r w:rsidR="00304F1F" w:rsidRPr="00DC2AAA">
      <w:rPr>
        <w:rFonts w:ascii="Arial Narrow" w:hAnsi="Arial Narrow" w:cs="Arial"/>
        <w:i/>
        <w:sz w:val="20"/>
        <w:szCs w:val="20"/>
      </w:rPr>
      <w:t>ŽoNFP</w:t>
    </w:r>
    <w:proofErr w:type="spellEnd"/>
    <w:r w:rsidR="00304F1F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>– Prehľad prijatej pomoci</w:t>
    </w:r>
  </w:p>
  <w:p w:rsidR="00DC2AAA" w:rsidRDefault="00DC2AAA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F1F" w:rsidRDefault="00304F1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6139BC"/>
    <w:multiLevelType w:val="hybridMultilevel"/>
    <w:tmpl w:val="888E51F8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384"/>
    <w:rsid w:val="00186961"/>
    <w:rsid w:val="001C77CF"/>
    <w:rsid w:val="001E123A"/>
    <w:rsid w:val="0028358F"/>
    <w:rsid w:val="00304F1F"/>
    <w:rsid w:val="003206B4"/>
    <w:rsid w:val="00321BCB"/>
    <w:rsid w:val="003424C0"/>
    <w:rsid w:val="003437A9"/>
    <w:rsid w:val="003C292D"/>
    <w:rsid w:val="003D2081"/>
    <w:rsid w:val="004F03FC"/>
    <w:rsid w:val="005000A8"/>
    <w:rsid w:val="005A1D89"/>
    <w:rsid w:val="0061709D"/>
    <w:rsid w:val="006506AD"/>
    <w:rsid w:val="00652082"/>
    <w:rsid w:val="00653CEC"/>
    <w:rsid w:val="006E5855"/>
    <w:rsid w:val="007A698E"/>
    <w:rsid w:val="007D6384"/>
    <w:rsid w:val="007F4595"/>
    <w:rsid w:val="008B1A2E"/>
    <w:rsid w:val="008D2363"/>
    <w:rsid w:val="00917E3A"/>
    <w:rsid w:val="0097158C"/>
    <w:rsid w:val="00A1489A"/>
    <w:rsid w:val="00A17256"/>
    <w:rsid w:val="00A82BA0"/>
    <w:rsid w:val="00A94C71"/>
    <w:rsid w:val="00AA1E84"/>
    <w:rsid w:val="00AC1369"/>
    <w:rsid w:val="00B250E2"/>
    <w:rsid w:val="00B26787"/>
    <w:rsid w:val="00B57150"/>
    <w:rsid w:val="00B702DF"/>
    <w:rsid w:val="00BA4FC7"/>
    <w:rsid w:val="00BC073A"/>
    <w:rsid w:val="00C22993"/>
    <w:rsid w:val="00C26041"/>
    <w:rsid w:val="00CF4DE5"/>
    <w:rsid w:val="00D42B94"/>
    <w:rsid w:val="00D470F6"/>
    <w:rsid w:val="00DC2AAA"/>
    <w:rsid w:val="00DC5BD0"/>
    <w:rsid w:val="00E16A05"/>
    <w:rsid w:val="00E820B0"/>
    <w:rsid w:val="00ED7D72"/>
    <w:rsid w:val="00EE10D0"/>
    <w:rsid w:val="00F77EA3"/>
    <w:rsid w:val="00F95CD1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782E8F-AE64-4449-916B-7485A1D36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Revzia">
    <w:name w:val="Revision"/>
    <w:hidden/>
    <w:uiPriority w:val="99"/>
    <w:semiHidden/>
    <w:rsid w:val="00C22993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80AFC-4695-4714-A4BE-58EFF768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MZP SR</dc:creator>
  <cp:keywords/>
  <dc:description/>
  <cp:lastModifiedBy>Autor</cp:lastModifiedBy>
  <cp:revision>4</cp:revision>
  <dcterms:created xsi:type="dcterms:W3CDTF">2017-03-15T13:37:00Z</dcterms:created>
  <dcterms:modified xsi:type="dcterms:W3CDTF">2017-03-15T13:41:00Z</dcterms:modified>
</cp:coreProperties>
</file>