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DB808" w14:textId="4EF29ACD" w:rsidR="00AA5A8B" w:rsidRDefault="006058A6" w:rsidP="001F279B">
      <w:pPr>
        <w:spacing w:after="0"/>
      </w:pPr>
      <w:r>
        <w:rPr>
          <w:noProof/>
          <w:lang w:eastAsia="sk-SK"/>
        </w:rPr>
        <w:drawing>
          <wp:inline distT="0" distB="0" distL="0" distR="0" wp14:anchorId="75447288" wp14:editId="3B25E8E3">
            <wp:extent cx="5760720" cy="494030"/>
            <wp:effectExtent l="0" t="0" r="0" b="127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riekatabuky"/>
        <w:tblpPr w:leftFromText="141" w:rightFromText="141" w:vertAnchor="page" w:horzAnchor="margin" w:tblpY="2536"/>
        <w:tblW w:w="0" w:type="auto"/>
        <w:tblLook w:val="04A0" w:firstRow="1" w:lastRow="0" w:firstColumn="1" w:lastColumn="0" w:noHBand="0" w:noVBand="1"/>
      </w:tblPr>
      <w:tblGrid>
        <w:gridCol w:w="8897"/>
      </w:tblGrid>
      <w:tr w:rsidR="00733E87" w:rsidRPr="00F55069" w14:paraId="187FD533" w14:textId="77777777" w:rsidTr="00733E87">
        <w:tc>
          <w:tcPr>
            <w:tcW w:w="8897" w:type="dxa"/>
            <w:shd w:val="clear" w:color="auto" w:fill="17365D" w:themeFill="text2" w:themeFillShade="BF"/>
          </w:tcPr>
          <w:p w14:paraId="14E10B6B" w14:textId="77777777" w:rsidR="00733E87" w:rsidRPr="00F55069" w:rsidRDefault="00733E87" w:rsidP="00733E87">
            <w:pPr>
              <w:rPr>
                <w:rFonts w:ascii="Arial Narrow" w:hAnsi="Arial Narrow"/>
                <w:b/>
                <w:i/>
              </w:rPr>
            </w:pPr>
            <w:r w:rsidRPr="00F55069">
              <w:rPr>
                <w:rFonts w:ascii="Arial Narrow" w:hAnsi="Arial Narrow"/>
                <w:b/>
                <w:i/>
              </w:rPr>
              <w:t xml:space="preserve">Súhrnné čestné vyhlásenie </w:t>
            </w:r>
            <w:r w:rsidRPr="00F55069">
              <w:rPr>
                <w:rFonts w:ascii="Arial Narrow" w:hAnsi="Arial Narrow"/>
                <w:b/>
                <w:i/>
                <w:color w:val="FFFFFF" w:themeColor="background1"/>
              </w:rPr>
              <w:t>žiadateľa</w:t>
            </w:r>
          </w:p>
        </w:tc>
      </w:tr>
      <w:tr w:rsidR="00733E87" w:rsidRPr="00F55069" w14:paraId="0956AA12" w14:textId="77777777" w:rsidTr="00733E87">
        <w:tc>
          <w:tcPr>
            <w:tcW w:w="8897" w:type="dxa"/>
          </w:tcPr>
          <w:p w14:paraId="00BB0F09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Žiadateľ:</w:t>
            </w:r>
          </w:p>
          <w:p w14:paraId="233C827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Štatutárny orgán:</w:t>
            </w:r>
          </w:p>
          <w:p w14:paraId="63650F67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 xml:space="preserve">Názov projektu: </w:t>
            </w:r>
            <w:r w:rsidRPr="00F55069">
              <w:rPr>
                <w:rFonts w:ascii="Arial Narrow" w:hAnsi="Arial Narrow" w:cs="Times New Roman"/>
                <w:i/>
                <w:color w:val="000000"/>
              </w:rPr>
              <w:t>(uviesť v súlade so žiadosťou o NFP)</w:t>
            </w:r>
          </w:p>
          <w:p w14:paraId="010A75D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Ako štatutárny orgán žiadateľa, s ohľadom na podmienky poskytnutia príspevku, čestne vyhlasujem, že:</w:t>
            </w:r>
          </w:p>
        </w:tc>
      </w:tr>
      <w:tr w:rsidR="00733E87" w:rsidRPr="00F55069" w14:paraId="01CA0E14" w14:textId="77777777" w:rsidTr="00733E87">
        <w:tc>
          <w:tcPr>
            <w:tcW w:w="8897" w:type="dxa"/>
          </w:tcPr>
          <w:p w14:paraId="5CC73188" w14:textId="0D58CE01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Žiadateľ ani jeho štatutárny orgán, ani osoba oprávnená zastupovať žiadateľa v konaní o žiadosti o nenávratný finančný príspevok (ďalej aj ,,žiadosť o NFP“) neboli právoplatne odsúdení za:</w:t>
            </w:r>
          </w:p>
          <w:p w14:paraId="60C40E33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korupcie (§328 - § 336 Trestného zákona), </w:t>
            </w:r>
          </w:p>
          <w:p w14:paraId="5C61B050" w14:textId="151145F2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trestný čin poškodzovania finančných záujmov Európsk</w:t>
            </w:r>
            <w:del w:id="0" w:author="Autor" w:date="2018-03-16T07:46:00Z">
              <w:r w:rsidRPr="00F55069" w:rsidDel="0015385C">
                <w:rPr>
                  <w:rFonts w:ascii="Arial Narrow" w:hAnsi="Arial Narrow"/>
                  <w:sz w:val="22"/>
                </w:rPr>
                <w:delText xml:space="preserve">ych spoločenstiev </w:delText>
              </w:r>
            </w:del>
            <w:ins w:id="1" w:author="Autor" w:date="2018-03-16T07:46:00Z">
              <w:r w:rsidR="0015385C">
                <w:rPr>
                  <w:rFonts w:ascii="Arial Narrow" w:hAnsi="Arial Narrow"/>
                  <w:sz w:val="22"/>
                </w:rPr>
                <w:t xml:space="preserve">ej únie </w:t>
              </w:r>
            </w:ins>
            <w:r w:rsidRPr="00F55069">
              <w:rPr>
                <w:rFonts w:ascii="Arial Narrow" w:hAnsi="Arial Narrow"/>
                <w:sz w:val="22"/>
              </w:rPr>
              <w:t xml:space="preserve">(§261-§263 Trestného zákona), </w:t>
            </w:r>
          </w:p>
          <w:p w14:paraId="2AB5DB95" w14:textId="0FDF6455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legalizácie príjmu z trestnej činnosti (§ 233 - § 234 Trestného zákona), </w:t>
            </w:r>
          </w:p>
          <w:p w14:paraId="1DB5B9E6" w14:textId="0818D418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založenia, zosnovania a podporovania zločineckej skupiny (§296 Trestného zákona), </w:t>
            </w:r>
          </w:p>
          <w:p w14:paraId="5FA96D11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alebo za trestný čin machinácie pri verejnom obstarávaní a verejnej dražbe (§ 266 až § 268 Trestného zákona).</w:t>
            </w:r>
            <w:r w:rsidRPr="00F55069">
              <w:rPr>
                <w:rFonts w:ascii="Arial Narrow" w:hAnsi="Arial Narrow"/>
                <w:b/>
                <w:sz w:val="22"/>
              </w:rPr>
              <w:t>  </w:t>
            </w:r>
          </w:p>
        </w:tc>
      </w:tr>
      <w:tr w:rsidR="00733E87" w:rsidRPr="00F55069" w14:paraId="4BF8DF0A" w14:textId="77777777" w:rsidTr="00733E87">
        <w:tc>
          <w:tcPr>
            <w:tcW w:w="8897" w:type="dxa"/>
          </w:tcPr>
          <w:p w14:paraId="3F8AD421" w14:textId="77777777" w:rsidR="00733E87" w:rsidRPr="00F55069" w:rsidRDefault="00733E87" w:rsidP="00733E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i/>
                <w:color w:val="000000"/>
              </w:rPr>
            </w:pPr>
            <w:r w:rsidRPr="00F55069">
              <w:rPr>
                <w:rFonts w:ascii="Arial Narrow" w:hAnsi="Arial Narrow"/>
              </w:rPr>
              <w:t>Žiadateľ neporušil zákaz nelegálnej práce a nelegálneho zamestnávania podľa osobitného predpisu za obdobie 5 rokov predchádzajúcich podaniu ŽoNFP.</w:t>
            </w:r>
          </w:p>
        </w:tc>
      </w:tr>
      <w:tr w:rsidR="00733E87" w:rsidRPr="00F55069" w14:paraId="29D067A3" w14:textId="77777777" w:rsidTr="00733E87">
        <w:tc>
          <w:tcPr>
            <w:tcW w:w="8897" w:type="dxa"/>
          </w:tcPr>
          <w:p w14:paraId="25916670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Osobou oprávnenou na podpis ŽoNFP a na všetky úkony spojené s konaním o ŽoNFP je:</w:t>
            </w:r>
          </w:p>
          <w:p w14:paraId="5613AE6D" w14:textId="77777777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..........titul, meno a priezvisko oprávnenej osoby </w:t>
            </w:r>
          </w:p>
          <w:p w14:paraId="4C178056" w14:textId="5FEA66FA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..........titul, meno a priezvisko oprávnenej osoby (v prípade viacerých osôb je potrebné identifikovať aj rozsah oprávnenia. Ak sú všetky osoby oprávnené v rovnakom rozsahu, nie je potrebné osobitne špecifikovať a bez uvedenia sa má za to, že identifikovaná osoba je oprávnená na podpis ŽoNFP a na všetky úkony spojené s konaním o ŽoNFP</w:t>
            </w:r>
          </w:p>
          <w:p w14:paraId="5D65608F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a to v súlade s ..........žiadateľ identifikuje akt organiz</w:t>
            </w:r>
            <w:bookmarkStart w:id="2" w:name="_GoBack"/>
            <w:bookmarkEnd w:id="2"/>
            <w:r w:rsidRPr="00F55069">
              <w:rPr>
                <w:rFonts w:ascii="Arial Narrow" w:hAnsi="Arial Narrow"/>
              </w:rPr>
              <w:t>ácie (napr. podpisový poriadok, internú smernicu a pod.), z ktorého vyplýva oprávnenie pre vyššie uvedené osoby na výkon uvádzaných funkcií a to vo forme názvu aktu, dňa jeho prijatia a čísla (ak toto bolo pridelené).</w:t>
            </w:r>
          </w:p>
          <w:p w14:paraId="5ACC349A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  <w:i/>
              </w:rPr>
            </w:pPr>
            <w:r w:rsidRPr="00F55069">
              <w:rPr>
                <w:rFonts w:ascii="Arial Narrow" w:hAnsi="Arial Narrow"/>
                <w:i/>
              </w:rPr>
              <w:t xml:space="preserve">Pozn.: túto časť súhrnného čestného vyhlásenia vypĺňa žiadateľ, ak žiadosť o NFP nepodpisuje, </w:t>
            </w:r>
            <w:proofErr w:type="spellStart"/>
            <w:r w:rsidRPr="00F55069">
              <w:rPr>
                <w:rFonts w:ascii="Arial Narrow" w:hAnsi="Arial Narrow"/>
                <w:i/>
              </w:rPr>
              <w:t>resp</w:t>
            </w:r>
            <w:proofErr w:type="spellEnd"/>
            <w:r w:rsidRPr="00F55069">
              <w:rPr>
                <w:rFonts w:ascii="Arial Narrow" w:hAnsi="Arial Narrow"/>
                <w:i/>
              </w:rPr>
              <w:t>, nebude všetky úkony v konaní o ŽoNFP vykonávať štatutárny orgán, resp. v prípade, ak nepredkladá prílohu č. 1 ŽoNFP – Plnomocenstvo.</w:t>
            </w:r>
          </w:p>
          <w:p w14:paraId="670AF11A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  <w:i/>
              </w:rPr>
              <w:t>V prípade nerelevantnosti je potrebné danú časť  Súhrnného čestného vyhlásenia prečiarknuť.</w:t>
            </w:r>
          </w:p>
        </w:tc>
      </w:tr>
      <w:tr w:rsidR="00733E87" w:rsidRPr="00F55069" w14:paraId="048E5149" w14:textId="77777777" w:rsidTr="00733E87">
        <w:tc>
          <w:tcPr>
            <w:tcW w:w="8897" w:type="dxa"/>
          </w:tcPr>
          <w:p w14:paraId="3B248EFD" w14:textId="74769B35" w:rsidR="00733E87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Verejné obstarávanie tovarov, služieb a prác bolo/bude realizované v súlade s relevantnými organizačnými postupmi  žiadateľa pre obstarávanie tovarov, prác a služieb (relevantné v prípade projektov, v rámci ktorých má byť realizované verejné obstarávanie).</w:t>
            </w:r>
          </w:p>
        </w:tc>
      </w:tr>
      <w:tr w:rsidR="007C702E" w:rsidRPr="00F55069" w14:paraId="3AC3D1C1" w14:textId="77777777" w:rsidTr="00733E87">
        <w:tc>
          <w:tcPr>
            <w:tcW w:w="8897" w:type="dxa"/>
          </w:tcPr>
          <w:p w14:paraId="5A02DC21" w14:textId="69A4AB5B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so systémom vzdelávania žiadateľa (relevantné v prípade projektov v rámci špecifického cieľa 5.1.1, aktivity A).</w:t>
            </w:r>
          </w:p>
        </w:tc>
      </w:tr>
      <w:tr w:rsidR="007C702E" w:rsidRPr="00F55069" w14:paraId="60FDACA7" w14:textId="77777777" w:rsidTr="00733E87">
        <w:tc>
          <w:tcPr>
            <w:tcW w:w="8897" w:type="dxa"/>
          </w:tcPr>
          <w:p w14:paraId="180A5F7B" w14:textId="00018840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internými pravidlami odmeňovania zamestnancov žiadateľa (relevantné v prípade projektov v rámci  špecifického cieľa 5.1.1, aktivity B).</w:t>
            </w:r>
          </w:p>
        </w:tc>
      </w:tr>
      <w:tr w:rsidR="007C702E" w:rsidRPr="00F55069" w14:paraId="4E646B90" w14:textId="77777777" w:rsidTr="00733E87">
        <w:tc>
          <w:tcPr>
            <w:tcW w:w="8897" w:type="dxa"/>
          </w:tcPr>
          <w:p w14:paraId="55523913" w14:textId="5827A286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organizačnými postupmi žiadateľa k realizácii informačných a komunikačných aktivít (relevantné v prípade projektov v rámci  špecifického cieľa 5.1.2).</w:t>
            </w:r>
          </w:p>
        </w:tc>
      </w:tr>
    </w:tbl>
    <w:p w14:paraId="5896F25D" w14:textId="3A2F8CA6" w:rsidR="00D70CFC" w:rsidRDefault="00D70CFC" w:rsidP="001F279B">
      <w:pPr>
        <w:spacing w:after="0"/>
        <w:rPr>
          <w:rFonts w:ascii="Arial Narrow" w:hAnsi="Arial Narrow"/>
        </w:rPr>
      </w:pPr>
    </w:p>
    <w:p w14:paraId="55EBAC5A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4D3FE9E9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610D2875" w14:textId="77777777" w:rsidR="001F279B" w:rsidRPr="00CD456B" w:rsidRDefault="001F279B" w:rsidP="001F279B">
      <w:pPr>
        <w:spacing w:after="0"/>
        <w:rPr>
          <w:rFonts w:ascii="Arial Narrow" w:hAnsi="Arial Narrow"/>
        </w:rPr>
      </w:pPr>
      <w:r w:rsidRPr="00CD456B">
        <w:rPr>
          <w:rFonts w:ascii="Arial Narrow" w:hAnsi="Arial Narrow"/>
        </w:rPr>
        <w:t>V .........................</w:t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  <w:t>.......................................</w:t>
      </w:r>
      <w:r w:rsidR="00B5672E" w:rsidRPr="00CD456B">
        <w:rPr>
          <w:rFonts w:ascii="Arial Narrow" w:hAnsi="Arial Narrow"/>
        </w:rPr>
        <w:t>..................</w:t>
      </w:r>
    </w:p>
    <w:p w14:paraId="3BE1E8BE" w14:textId="6F7F4D17" w:rsidR="0048644C" w:rsidRDefault="00CD456B" w:rsidP="00D70CFC">
      <w:pPr>
        <w:spacing w:after="0"/>
      </w:pPr>
      <w:r>
        <w:rPr>
          <w:rFonts w:ascii="Arial Narrow" w:hAnsi="Arial Narrow"/>
        </w:rPr>
        <w:t>d</w:t>
      </w:r>
      <w:r w:rsidR="00D7197D" w:rsidRPr="00CD456B">
        <w:rPr>
          <w:rFonts w:ascii="Arial Narrow" w:hAnsi="Arial Narrow"/>
        </w:rPr>
        <w:t>ňa ...................</w:t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D7197D" w:rsidRPr="00CD456B">
        <w:rPr>
          <w:rFonts w:ascii="Arial Narrow" w:hAnsi="Arial Narrow"/>
        </w:rPr>
        <w:tab/>
      </w:r>
      <w:r w:rsidR="00B5672E" w:rsidRPr="00CD456B">
        <w:rPr>
          <w:rFonts w:ascii="Arial Narrow" w:hAnsi="Arial Narrow"/>
        </w:rPr>
        <w:t>p</w:t>
      </w:r>
      <w:r w:rsidR="001F279B" w:rsidRPr="00CD456B">
        <w:rPr>
          <w:rFonts w:ascii="Arial Narrow" w:hAnsi="Arial Narrow"/>
        </w:rPr>
        <w:t xml:space="preserve">odpis štatutárneho </w:t>
      </w:r>
      <w:r w:rsidR="00B5672E" w:rsidRPr="00CD456B">
        <w:rPr>
          <w:rFonts w:ascii="Arial Narrow" w:hAnsi="Arial Narrow"/>
        </w:rPr>
        <w:t>orgánu žiadateľa</w:t>
      </w:r>
    </w:p>
    <w:sectPr w:rsidR="0048644C" w:rsidSect="002A23F5">
      <w:headerReference w:type="default" r:id="rId9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6CA7" w14:textId="77777777" w:rsidR="004942FC" w:rsidRDefault="004942FC" w:rsidP="00741EF8">
      <w:pPr>
        <w:spacing w:after="0" w:line="240" w:lineRule="auto"/>
      </w:pPr>
      <w:r>
        <w:separator/>
      </w:r>
    </w:p>
  </w:endnote>
  <w:endnote w:type="continuationSeparator" w:id="0">
    <w:p w14:paraId="277E739D" w14:textId="77777777" w:rsidR="004942FC" w:rsidRDefault="004942FC" w:rsidP="0074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4E04" w14:textId="77777777" w:rsidR="004942FC" w:rsidRDefault="004942FC" w:rsidP="00741EF8">
      <w:pPr>
        <w:spacing w:after="0" w:line="240" w:lineRule="auto"/>
      </w:pPr>
      <w:r>
        <w:separator/>
      </w:r>
    </w:p>
  </w:footnote>
  <w:footnote w:type="continuationSeparator" w:id="0">
    <w:p w14:paraId="4FB87280" w14:textId="77777777" w:rsidR="004942FC" w:rsidRDefault="004942FC" w:rsidP="0074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C55BB" w14:textId="77A3FEE4" w:rsidR="00741EF8" w:rsidRPr="00902B1E" w:rsidRDefault="00741EF8" w:rsidP="00902B1E">
    <w:pPr>
      <w:pStyle w:val="Hlavika"/>
      <w:jc w:val="right"/>
      <w:rPr>
        <w:rFonts w:ascii="Arial Narrow" w:hAnsi="Arial Narrow"/>
        <w:i/>
      </w:rPr>
    </w:pPr>
    <w:r w:rsidRPr="00902B1E">
      <w:rPr>
        <w:rFonts w:ascii="Arial Narrow" w:hAnsi="Arial Narrow"/>
        <w:i/>
      </w:rPr>
      <w:t xml:space="preserve">Príloha č. </w:t>
    </w:r>
    <w:r w:rsidR="00586F3C">
      <w:rPr>
        <w:rFonts w:ascii="Arial Narrow" w:hAnsi="Arial Narrow"/>
        <w:i/>
      </w:rPr>
      <w:t>2</w:t>
    </w:r>
    <w:r w:rsidR="00586F3C" w:rsidRPr="00902B1E">
      <w:rPr>
        <w:rFonts w:ascii="Arial Narrow" w:hAnsi="Arial Narrow"/>
        <w:i/>
      </w:rPr>
      <w:t xml:space="preserve"> </w:t>
    </w:r>
    <w:r w:rsidRPr="00902B1E">
      <w:rPr>
        <w:rFonts w:ascii="Arial Narrow" w:hAnsi="Arial Narrow"/>
        <w:i/>
      </w:rPr>
      <w:t xml:space="preserve">ŽoNFP – Súhrnné čestné vyhlásenie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52F27"/>
    <w:multiLevelType w:val="hybridMultilevel"/>
    <w:tmpl w:val="4878B8B4"/>
    <w:lvl w:ilvl="0" w:tplc="AA0065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52E18"/>
    <w:multiLevelType w:val="hybridMultilevel"/>
    <w:tmpl w:val="EF80C75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70079C"/>
    <w:multiLevelType w:val="hybridMultilevel"/>
    <w:tmpl w:val="146CBD0E"/>
    <w:lvl w:ilvl="0" w:tplc="A6F81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EB36C7"/>
    <w:multiLevelType w:val="hybridMultilevel"/>
    <w:tmpl w:val="EB3031CA"/>
    <w:lvl w:ilvl="0" w:tplc="D2465AC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22EE"/>
    <w:multiLevelType w:val="hybridMultilevel"/>
    <w:tmpl w:val="B24475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F8"/>
    <w:rsid w:val="00001015"/>
    <w:rsid w:val="0000422E"/>
    <w:rsid w:val="00075FA2"/>
    <w:rsid w:val="0014297B"/>
    <w:rsid w:val="0015385C"/>
    <w:rsid w:val="00163037"/>
    <w:rsid w:val="001F279B"/>
    <w:rsid w:val="00227A08"/>
    <w:rsid w:val="00243A1C"/>
    <w:rsid w:val="00286B46"/>
    <w:rsid w:val="002A23F5"/>
    <w:rsid w:val="002E01FE"/>
    <w:rsid w:val="002E0E74"/>
    <w:rsid w:val="002E7CAE"/>
    <w:rsid w:val="0032630D"/>
    <w:rsid w:val="00411835"/>
    <w:rsid w:val="00436FA7"/>
    <w:rsid w:val="0048644C"/>
    <w:rsid w:val="00487E0B"/>
    <w:rsid w:val="004942FC"/>
    <w:rsid w:val="004966AD"/>
    <w:rsid w:val="004A5021"/>
    <w:rsid w:val="004F672F"/>
    <w:rsid w:val="00524D6B"/>
    <w:rsid w:val="00545984"/>
    <w:rsid w:val="0057215D"/>
    <w:rsid w:val="00586F3C"/>
    <w:rsid w:val="005C7085"/>
    <w:rsid w:val="006058A6"/>
    <w:rsid w:val="0061738B"/>
    <w:rsid w:val="006A6C76"/>
    <w:rsid w:val="00732D57"/>
    <w:rsid w:val="00733E87"/>
    <w:rsid w:val="00741EF8"/>
    <w:rsid w:val="00743011"/>
    <w:rsid w:val="0075539F"/>
    <w:rsid w:val="007B2FC5"/>
    <w:rsid w:val="007C702E"/>
    <w:rsid w:val="007F6D97"/>
    <w:rsid w:val="0080534D"/>
    <w:rsid w:val="0083300E"/>
    <w:rsid w:val="00867511"/>
    <w:rsid w:val="00902B1E"/>
    <w:rsid w:val="00A52BFD"/>
    <w:rsid w:val="00AA1590"/>
    <w:rsid w:val="00AA583E"/>
    <w:rsid w:val="00AA5A8B"/>
    <w:rsid w:val="00AB6335"/>
    <w:rsid w:val="00AC76BA"/>
    <w:rsid w:val="00B21170"/>
    <w:rsid w:val="00B5672E"/>
    <w:rsid w:val="00BB15EF"/>
    <w:rsid w:val="00C5783B"/>
    <w:rsid w:val="00C628D7"/>
    <w:rsid w:val="00CC65DD"/>
    <w:rsid w:val="00CD456B"/>
    <w:rsid w:val="00D70CFC"/>
    <w:rsid w:val="00D7197D"/>
    <w:rsid w:val="00EC510D"/>
    <w:rsid w:val="00ED11DD"/>
    <w:rsid w:val="00F55069"/>
    <w:rsid w:val="00FD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1A5AAD"/>
  <w15:docId w15:val="{6F5B0F6F-D956-4872-BA56-C0DC27B5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41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1EF8"/>
  </w:style>
  <w:style w:type="paragraph" w:styleId="Pta">
    <w:name w:val="footer"/>
    <w:basedOn w:val="Normlny"/>
    <w:link w:val="Pt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EF8"/>
  </w:style>
  <w:style w:type="character" w:styleId="Odkaznakomentr">
    <w:name w:val="annotation reference"/>
    <w:basedOn w:val="Predvolenpsmoodseku"/>
    <w:uiPriority w:val="99"/>
    <w:semiHidden/>
    <w:unhideWhenUsed/>
    <w:rsid w:val="007F6D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6D97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6D97"/>
    <w:rPr>
      <w:rFonts w:ascii="Times New Roman" w:hAnsi="Times New Roman"/>
      <w:sz w:val="20"/>
      <w:szCs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F6D97"/>
    <w:pPr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F6D97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D97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644C"/>
    <w:pPr>
      <w:jc w:val="left"/>
    </w:pPr>
    <w:rPr>
      <w:rFonts w:asciiTheme="minorHAnsi" w:hAnsiTheme="minorHAns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644C"/>
    <w:rPr>
      <w:rFonts w:ascii="Times New Roman" w:hAnsi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2E01FE"/>
    <w:pPr>
      <w:spacing w:before="130" w:after="130" w:line="240" w:lineRule="auto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2E01FE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286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D5145-42A6-4869-AE38-D4A2666A9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Šutto Ivan</dc:creator>
  <cp:lastModifiedBy>Autor</cp:lastModifiedBy>
  <cp:revision>26</cp:revision>
  <dcterms:created xsi:type="dcterms:W3CDTF">2015-11-11T12:25:00Z</dcterms:created>
  <dcterms:modified xsi:type="dcterms:W3CDTF">2018-03-16T06:46:00Z</dcterms:modified>
</cp:coreProperties>
</file>