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B1" w:rsidRDefault="00C20465" w:rsidP="00C20465">
      <w:pPr>
        <w:spacing w:before="130" w:after="130" w:line="240" w:lineRule="auto"/>
        <w:jc w:val="center"/>
        <w:rPr>
          <w:rFonts w:ascii="Arial Narrow" w:hAnsi="Arial Narrow" w:cs="Times New Roman"/>
          <w:sz w:val="40"/>
          <w:szCs w:val="40"/>
        </w:rPr>
      </w:pPr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0CC0813A" wp14:editId="502A3841">
            <wp:extent cx="5716905" cy="564515"/>
            <wp:effectExtent l="0" t="0" r="0" b="698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4B1" w:rsidRDefault="006D64B1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</w:p>
    <w:p w:rsidR="00025383" w:rsidRPr="00C20465" w:rsidRDefault="00B602D7" w:rsidP="00C20465">
      <w:pPr>
        <w:shd w:val="clear" w:color="auto" w:fill="323E4F" w:themeFill="text2" w:themeFillShade="BF"/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  <w:r w:rsidRPr="00C20465">
        <w:rPr>
          <w:rFonts w:ascii="Arial Narrow" w:hAnsi="Arial Narrow"/>
          <w:b/>
          <w:sz w:val="36"/>
          <w:szCs w:val="36"/>
        </w:rPr>
        <w:t>O</w:t>
      </w:r>
      <w:r w:rsidR="00025383" w:rsidRPr="00C20465">
        <w:rPr>
          <w:rFonts w:ascii="Arial Narrow" w:hAnsi="Arial Narrow"/>
          <w:b/>
          <w:sz w:val="36"/>
          <w:szCs w:val="36"/>
        </w:rPr>
        <w:t>snova textovej časti finančnej analýzy</w:t>
      </w:r>
    </w:p>
    <w:p w:rsidR="009D221E" w:rsidRDefault="009D221E" w:rsidP="00025383">
      <w:pPr>
        <w:spacing w:before="130" w:after="13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5507B" w:rsidTr="00C20465">
        <w:tc>
          <w:tcPr>
            <w:tcW w:w="9104" w:type="dxa"/>
            <w:shd w:val="clear" w:color="auto" w:fill="9CC2E5" w:themeFill="accent1" w:themeFillTint="99"/>
          </w:tcPr>
          <w:p w:rsidR="00B5507B" w:rsidRPr="00B5507B" w:rsidRDefault="00B5507B" w:rsidP="00025383">
            <w:pPr>
              <w:spacing w:before="130" w:after="130"/>
              <w:jc w:val="both"/>
              <w:rPr>
                <w:rFonts w:ascii="Arial Narrow" w:hAnsi="Arial Narrow" w:cs="Times New Roman"/>
                <w:b/>
              </w:rPr>
            </w:pPr>
            <w:r w:rsidRPr="00B5507B">
              <w:rPr>
                <w:rFonts w:ascii="Arial Narrow" w:hAnsi="Arial Narrow" w:cs="Times New Roman"/>
                <w:b/>
              </w:rPr>
              <w:t>Stručný popis projektu</w:t>
            </w:r>
          </w:p>
        </w:tc>
      </w:tr>
      <w:tr w:rsidR="00B5507B" w:rsidTr="00C20465">
        <w:tc>
          <w:tcPr>
            <w:tcW w:w="9104" w:type="dxa"/>
            <w:tcBorders>
              <w:bottom w:val="single" w:sz="4" w:space="0" w:color="auto"/>
            </w:tcBorders>
          </w:tcPr>
          <w:p w:rsidR="00684717" w:rsidRPr="00B11D84" w:rsidRDefault="00684717" w:rsidP="00684717">
            <w:pPr>
              <w:spacing w:before="130" w:after="130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Informácie v tejto časti by mali byť uvádzané stručne (podrobné informácie žiadateľ uvedie v ďalších častiach), so zameraním na ekonomickú stránku projektu a s cieľom umožniť rýchlu orientáciu vo finančnej analýze.</w:t>
            </w:r>
          </w:p>
          <w:p w:rsidR="00684717" w:rsidRPr="00B11D84" w:rsidRDefault="00684717" w:rsidP="00684717">
            <w:pPr>
              <w:spacing w:before="130" w:after="130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Uvedie sa: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5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čo je predmetom projektu;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5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čo bude výstupom projektu (popis produkcie a kto ju bude odoberať);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5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 xml:space="preserve">či ide o realizáciu projektu v rámci existujúcej infraštruktúry (ak áno, žiadateľ uvedie ako projekt súvisí </w:t>
            </w:r>
            <w:r w:rsidR="00F10C14">
              <w:rPr>
                <w:rFonts w:ascii="Arial Narrow" w:hAnsi="Arial Narrow" w:cs="Times New Roman"/>
              </w:rPr>
              <w:br/>
            </w:r>
            <w:r w:rsidRPr="00B11D84">
              <w:rPr>
                <w:rFonts w:ascii="Arial Narrow" w:hAnsi="Arial Narrow" w:cs="Times New Roman"/>
              </w:rPr>
              <w:t>s existujúcou infraštruktúrou);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5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či je do projektu zapojený i ďalší subjekt;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5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prečo je potrebné projekt realizovať (len pokiaľ sú dôvody ekonomického charakteru) a čo sa stane, ak by sa projekt nezrealizoval (žiadateľ opäť uvedie len finančné a ekonomické dopady);</w:t>
            </w:r>
          </w:p>
          <w:p w:rsidR="00B5507B" w:rsidRPr="00684717" w:rsidRDefault="00684717" w:rsidP="00684717">
            <w:pPr>
              <w:pStyle w:val="Odsekzoznamu"/>
              <w:numPr>
                <w:ilvl w:val="0"/>
                <w:numId w:val="15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ak bola vypracovaná štúdia uskutočniteľnosti, môžu sa veľmi stručne popísať jednotlivé analyzované varianty a výsledok štúdie.</w:t>
            </w:r>
          </w:p>
        </w:tc>
      </w:tr>
      <w:tr w:rsidR="00B5507B" w:rsidTr="00C20465">
        <w:tc>
          <w:tcPr>
            <w:tcW w:w="9104" w:type="dxa"/>
            <w:shd w:val="clear" w:color="auto" w:fill="9CC2E5" w:themeFill="accent1" w:themeFillTint="99"/>
          </w:tcPr>
          <w:p w:rsidR="00B5507B" w:rsidRDefault="00B5507B" w:rsidP="00025383">
            <w:pPr>
              <w:spacing w:before="130" w:after="130"/>
              <w:jc w:val="both"/>
              <w:rPr>
                <w:rFonts w:ascii="Times New Roman" w:hAnsi="Times New Roman" w:cs="Times New Roman"/>
                <w:b/>
              </w:rPr>
            </w:pPr>
            <w:r w:rsidRPr="006A50E9">
              <w:rPr>
                <w:rFonts w:ascii="Arial Narrow" w:hAnsi="Arial Narrow" w:cs="Times New Roman"/>
                <w:b/>
              </w:rPr>
              <w:t>Stanovenie časového horizontu finančnej analýzy</w:t>
            </w:r>
          </w:p>
        </w:tc>
      </w:tr>
      <w:tr w:rsidR="00B5507B" w:rsidTr="00C20465">
        <w:tc>
          <w:tcPr>
            <w:tcW w:w="9104" w:type="dxa"/>
            <w:tcBorders>
              <w:bottom w:val="single" w:sz="4" w:space="0" w:color="auto"/>
            </w:tcBorders>
          </w:tcPr>
          <w:p w:rsidR="00B5507B" w:rsidRPr="006A50E9" w:rsidRDefault="00B5507B" w:rsidP="00B5507B">
            <w:pPr>
              <w:spacing w:before="130" w:after="130"/>
              <w:jc w:val="both"/>
              <w:rPr>
                <w:rFonts w:ascii="Arial Narrow" w:hAnsi="Arial Narrow" w:cs="Times New Roman"/>
              </w:rPr>
            </w:pPr>
            <w:r w:rsidRPr="006A50E9">
              <w:rPr>
                <w:rFonts w:ascii="Arial Narrow" w:hAnsi="Arial Narrow" w:cs="Times New Roman"/>
              </w:rPr>
              <w:t>Uvedie sa: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2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ako dlho potrvá príprava a výstavba projektu;</w:t>
            </w:r>
          </w:p>
          <w:p w:rsidR="00B5507B" w:rsidRPr="00684717" w:rsidRDefault="00684717" w:rsidP="00684717">
            <w:pPr>
              <w:pStyle w:val="Odsekzoznamu"/>
              <w:numPr>
                <w:ilvl w:val="0"/>
                <w:numId w:val="12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dĺžka referenčného obdobia (v zmysle prílohy č. 1 Metodiky);</w:t>
            </w:r>
          </w:p>
        </w:tc>
      </w:tr>
      <w:tr w:rsidR="00B5507B" w:rsidTr="00C20465">
        <w:tc>
          <w:tcPr>
            <w:tcW w:w="9104" w:type="dxa"/>
            <w:shd w:val="clear" w:color="auto" w:fill="9CC2E5" w:themeFill="accent1" w:themeFillTint="99"/>
          </w:tcPr>
          <w:p w:rsidR="00B5507B" w:rsidRDefault="00B5507B" w:rsidP="00025383">
            <w:pPr>
              <w:spacing w:before="130" w:after="130"/>
              <w:jc w:val="both"/>
              <w:rPr>
                <w:rFonts w:ascii="Times New Roman" w:hAnsi="Times New Roman" w:cs="Times New Roman"/>
                <w:b/>
              </w:rPr>
            </w:pPr>
            <w:r w:rsidRPr="006A50E9">
              <w:rPr>
                <w:rFonts w:ascii="Arial Narrow" w:hAnsi="Arial Narrow" w:cs="Times New Roman"/>
                <w:b/>
              </w:rPr>
              <w:t>Investičné výdavky</w:t>
            </w:r>
          </w:p>
        </w:tc>
      </w:tr>
      <w:tr w:rsidR="00B5507B" w:rsidTr="00C20465">
        <w:tc>
          <w:tcPr>
            <w:tcW w:w="9104" w:type="dxa"/>
            <w:tcBorders>
              <w:bottom w:val="single" w:sz="4" w:space="0" w:color="auto"/>
            </w:tcBorders>
          </w:tcPr>
          <w:p w:rsidR="00684717" w:rsidRPr="00B11D84" w:rsidRDefault="00684717" w:rsidP="00684717">
            <w:pPr>
              <w:pStyle w:val="Odsekzoznamu"/>
              <w:numPr>
                <w:ilvl w:val="0"/>
                <w:numId w:val="13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uvedie sa zaradenie jednotlivých položiek investičných výdavkov do odpisových skupín (na účely výpočtu odpisov);</w:t>
            </w:r>
          </w:p>
          <w:p w:rsidR="00B5507B" w:rsidRPr="00684717" w:rsidRDefault="00684717" w:rsidP="00684717">
            <w:pPr>
              <w:pStyle w:val="Odsekzoznamu"/>
              <w:numPr>
                <w:ilvl w:val="0"/>
                <w:numId w:val="13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pokiaľ je v priebehu prevádzky potrebná obnova zariadenia s kratšou životnosťou, uvedie sa, o aké zariadenie sa jedná a ako boli určené výdavky na jeho obnovu a ako budú financované.</w:t>
            </w:r>
          </w:p>
        </w:tc>
      </w:tr>
      <w:tr w:rsidR="00B5507B" w:rsidTr="00C20465">
        <w:tc>
          <w:tcPr>
            <w:tcW w:w="9104" w:type="dxa"/>
            <w:shd w:val="clear" w:color="auto" w:fill="9CC2E5" w:themeFill="accent1" w:themeFillTint="99"/>
          </w:tcPr>
          <w:p w:rsidR="00B5507B" w:rsidRDefault="00B5507B" w:rsidP="00025383">
            <w:pPr>
              <w:spacing w:before="130" w:after="130"/>
              <w:jc w:val="both"/>
              <w:rPr>
                <w:rFonts w:ascii="Times New Roman" w:hAnsi="Times New Roman" w:cs="Times New Roman"/>
                <w:b/>
              </w:rPr>
            </w:pPr>
            <w:r w:rsidRPr="006A50E9">
              <w:rPr>
                <w:rFonts w:ascii="Arial Narrow" w:hAnsi="Arial Narrow" w:cs="Times New Roman"/>
                <w:b/>
              </w:rPr>
              <w:t>Príjmy z prevádzky</w:t>
            </w:r>
          </w:p>
        </w:tc>
      </w:tr>
      <w:tr w:rsidR="00B5507B" w:rsidTr="00C20465">
        <w:tc>
          <w:tcPr>
            <w:tcW w:w="9104" w:type="dxa"/>
            <w:tcBorders>
              <w:bottom w:val="single" w:sz="4" w:space="0" w:color="auto"/>
            </w:tcBorders>
          </w:tcPr>
          <w:p w:rsidR="00684717" w:rsidRPr="00B11D84" w:rsidRDefault="00684717" w:rsidP="00684717">
            <w:pPr>
              <w:pStyle w:val="Odsekzoznamu"/>
              <w:numPr>
                <w:ilvl w:val="0"/>
                <w:numId w:val="14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podrobne a detailne sa popíše, ako boli určené jednotlivé položky príjmov z prevádzky (najmä to, ako boli stanovené vstupné údaje do kalkulácií v tabuľkovej časti);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4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ak sa jedná o realizáciu projektu v rámci existujúcej infraštruktúry, podrobne sa popíše ako boli stanovené celkové príjmy z prevádzky infraštruktúry a ako boli rozdelené medzi existujúcu a novú infraštruktúru;</w:t>
            </w:r>
          </w:p>
          <w:p w:rsidR="00B5507B" w:rsidRPr="00684717" w:rsidRDefault="00684717" w:rsidP="00684717">
            <w:pPr>
              <w:pStyle w:val="Odsekzoznamu"/>
              <w:numPr>
                <w:ilvl w:val="0"/>
                <w:numId w:val="14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ak bude do projektu zapojený i ďalší subjekt, podrobne sa popíše spôsob stanovenia príjmov ďalšieho subjektu zapojeného do projektu a určia sa konsolidované prevádzkové príjmy projektu.</w:t>
            </w:r>
          </w:p>
        </w:tc>
      </w:tr>
      <w:tr w:rsidR="00B5507B" w:rsidTr="00C20465">
        <w:tc>
          <w:tcPr>
            <w:tcW w:w="9104" w:type="dxa"/>
            <w:shd w:val="clear" w:color="auto" w:fill="9CC2E5" w:themeFill="accent1" w:themeFillTint="99"/>
          </w:tcPr>
          <w:p w:rsidR="00B5507B" w:rsidRPr="00B5507B" w:rsidRDefault="00B5507B" w:rsidP="00B5507B">
            <w:pPr>
              <w:spacing w:before="130" w:after="130"/>
              <w:jc w:val="both"/>
              <w:rPr>
                <w:rFonts w:ascii="Times New Roman" w:hAnsi="Times New Roman" w:cs="Times New Roman"/>
                <w:b/>
              </w:rPr>
            </w:pPr>
            <w:r w:rsidRPr="006A50E9">
              <w:rPr>
                <w:rFonts w:ascii="Arial Narrow" w:hAnsi="Arial Narrow" w:cs="Times New Roman"/>
                <w:b/>
              </w:rPr>
              <w:t>Výdavky na prevádzku</w:t>
            </w:r>
          </w:p>
        </w:tc>
      </w:tr>
      <w:tr w:rsidR="00B5507B" w:rsidTr="00C20465">
        <w:tc>
          <w:tcPr>
            <w:tcW w:w="9104" w:type="dxa"/>
            <w:tcBorders>
              <w:bottom w:val="single" w:sz="4" w:space="0" w:color="auto"/>
            </w:tcBorders>
          </w:tcPr>
          <w:p w:rsidR="00684717" w:rsidRPr="00B11D84" w:rsidRDefault="00684717" w:rsidP="00684717">
            <w:pPr>
              <w:spacing w:before="130" w:after="130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 xml:space="preserve">Obsah tejto časti bude rovnaký ako v predchádzajúcej časti Príjmy z prevádzky. Pozornosť je potrebné venovať hlavne detailnému popisu kalkulácie výdavkov na prevádzku, aby bolo pri hodnotení projektu možné </w:t>
            </w:r>
            <w:r w:rsidRPr="00B11D84">
              <w:rPr>
                <w:rFonts w:ascii="Arial Narrow" w:hAnsi="Arial Narrow" w:cs="Times New Roman"/>
              </w:rPr>
              <w:lastRenderedPageBreak/>
              <w:t>overiť všetky výpočty, ako aj spôsob stanovenia vstupných údajov do týchto výpočtov.</w:t>
            </w:r>
          </w:p>
          <w:p w:rsidR="00684717" w:rsidRPr="00B11D84" w:rsidRDefault="00684717" w:rsidP="00684717">
            <w:pPr>
              <w:spacing w:before="130" w:after="130"/>
              <w:jc w:val="both"/>
              <w:rPr>
                <w:rFonts w:ascii="Arial Narrow" w:hAnsi="Arial Narrow" w:cs="Times New Roman"/>
                <w:u w:val="single"/>
              </w:rPr>
            </w:pPr>
            <w:r w:rsidRPr="00B11D84">
              <w:rPr>
                <w:rFonts w:ascii="Arial Narrow" w:hAnsi="Arial Narrow" w:cs="Times New Roman"/>
                <w:u w:val="single"/>
              </w:rPr>
              <w:t>Upozornenie:</w:t>
            </w:r>
          </w:p>
          <w:p w:rsidR="00B5507B" w:rsidRPr="00944195" w:rsidRDefault="00684717" w:rsidP="00944195">
            <w:pPr>
              <w:spacing w:before="130" w:after="130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Pokiaľ ide o realizáciu projektu v rámci existujúcej infraštruktúry, v tejto časti je potrebné uviesť, ako boli vypočítané prevádzkové výdavky, na základe ktorých sa vykonalo rozdelenie celkových príjmov z prevádzky medzi starú a novú infraštruktúru.</w:t>
            </w:r>
          </w:p>
        </w:tc>
      </w:tr>
      <w:tr w:rsidR="00B5507B" w:rsidTr="00C20465">
        <w:tc>
          <w:tcPr>
            <w:tcW w:w="9104" w:type="dxa"/>
            <w:shd w:val="clear" w:color="auto" w:fill="9CC2E5" w:themeFill="accent1" w:themeFillTint="99"/>
          </w:tcPr>
          <w:p w:rsidR="00B5507B" w:rsidRPr="00B5507B" w:rsidRDefault="00B5507B" w:rsidP="00B5507B">
            <w:pPr>
              <w:spacing w:before="130" w:after="130"/>
              <w:jc w:val="both"/>
              <w:rPr>
                <w:rFonts w:ascii="Times New Roman" w:hAnsi="Times New Roman" w:cs="Times New Roman"/>
                <w:b/>
              </w:rPr>
            </w:pPr>
            <w:r w:rsidRPr="006A50E9">
              <w:rPr>
                <w:rFonts w:ascii="Arial Narrow" w:hAnsi="Arial Narrow" w:cs="Times New Roman"/>
                <w:b/>
              </w:rPr>
              <w:lastRenderedPageBreak/>
              <w:t>Stanovenie zostatkovej hodnoty</w:t>
            </w:r>
          </w:p>
        </w:tc>
      </w:tr>
      <w:tr w:rsidR="00B5507B" w:rsidTr="00C20465">
        <w:tc>
          <w:tcPr>
            <w:tcW w:w="9104" w:type="dxa"/>
            <w:tcBorders>
              <w:bottom w:val="single" w:sz="4" w:space="0" w:color="auto"/>
            </w:tcBorders>
          </w:tcPr>
          <w:p w:rsidR="00684717" w:rsidRPr="00B11D84" w:rsidRDefault="00684717" w:rsidP="00684717">
            <w:pPr>
              <w:spacing w:before="130" w:after="130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Je potrebné uviesť najmä: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1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či sa predpokladá používanie majetku i po skončení časového horizontu finančnej analýzy;</w:t>
            </w:r>
          </w:p>
          <w:p w:rsidR="00684717" w:rsidRPr="00B11D84" w:rsidRDefault="00684717" w:rsidP="00684717">
            <w:pPr>
              <w:pStyle w:val="Odsekzoznamu"/>
              <w:numPr>
                <w:ilvl w:val="0"/>
                <w:numId w:val="11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údaje o fyzickej životnosti zariadení a iných zložiek majetku, pokiaľ sú k dispozícii;</w:t>
            </w:r>
          </w:p>
          <w:p w:rsidR="00B5507B" w:rsidRPr="00684717" w:rsidRDefault="00684717" w:rsidP="00684717">
            <w:pPr>
              <w:pStyle w:val="Odsekzoznamu"/>
              <w:numPr>
                <w:ilvl w:val="0"/>
                <w:numId w:val="11"/>
              </w:numPr>
              <w:spacing w:before="130" w:after="130"/>
              <w:ind w:left="142" w:hanging="142"/>
              <w:jc w:val="both"/>
              <w:rPr>
                <w:rFonts w:ascii="Arial Narrow" w:hAnsi="Arial Narrow" w:cs="Times New Roman"/>
              </w:rPr>
            </w:pPr>
            <w:r w:rsidRPr="00B11D84">
              <w:rPr>
                <w:rFonts w:ascii="Arial Narrow" w:hAnsi="Arial Narrow" w:cs="Times New Roman"/>
              </w:rPr>
              <w:t>či bude mať zariadenie po skončení časového horizontu nejakú zostatkovú hodnotu a podrobne sa popíše, ako bola určená.</w:t>
            </w:r>
          </w:p>
        </w:tc>
      </w:tr>
    </w:tbl>
    <w:p w:rsidR="005D0F01" w:rsidRDefault="005D0F01" w:rsidP="00B5507B">
      <w:pPr>
        <w:pStyle w:val="Odsekzoznamu"/>
        <w:spacing w:before="130" w:after="130" w:line="240" w:lineRule="auto"/>
        <w:ind w:left="340"/>
        <w:jc w:val="both"/>
        <w:rPr>
          <w:rFonts w:ascii="Arial Narrow" w:hAnsi="Arial Narrow" w:cs="Times New Roman"/>
        </w:rPr>
      </w:pPr>
    </w:p>
    <w:p w:rsidR="00C20465" w:rsidRPr="00C20465" w:rsidRDefault="00C20465" w:rsidP="00B5507B">
      <w:pPr>
        <w:pStyle w:val="Odsekzoznamu"/>
        <w:spacing w:before="130" w:after="130" w:line="240" w:lineRule="auto"/>
        <w:ind w:left="340"/>
        <w:jc w:val="both"/>
        <w:rPr>
          <w:rFonts w:ascii="Arial Narrow" w:hAnsi="Arial Narrow" w:cs="Times New Roman"/>
        </w:rPr>
      </w:pPr>
    </w:p>
    <w:p w:rsidR="001219EB" w:rsidRPr="00C20465" w:rsidRDefault="001219EB" w:rsidP="00C20465">
      <w:pPr>
        <w:pStyle w:val="Odsekzoznamu"/>
        <w:spacing w:before="130" w:after="130" w:line="240" w:lineRule="auto"/>
        <w:ind w:left="0"/>
        <w:jc w:val="both"/>
        <w:rPr>
          <w:rFonts w:ascii="Arial Narrow" w:hAnsi="Arial Narrow" w:cs="Times New Roman"/>
        </w:rPr>
      </w:pPr>
      <w:r w:rsidRPr="00C20465">
        <w:rPr>
          <w:rFonts w:ascii="Arial Narrow" w:hAnsi="Arial Narrow" w:cs="Times New Roman"/>
        </w:rPr>
        <w:t xml:space="preserve">V ......................... </w:t>
      </w:r>
      <w:r w:rsidR="00810D31">
        <w:rPr>
          <w:rFonts w:ascii="Arial Narrow" w:hAnsi="Arial Narrow" w:cs="Times New Roman"/>
        </w:rPr>
        <w:t xml:space="preserve">   </w:t>
      </w:r>
      <w:r w:rsidRPr="00C20465">
        <w:rPr>
          <w:rFonts w:ascii="Arial Narrow" w:hAnsi="Arial Narrow" w:cs="Times New Roman"/>
        </w:rPr>
        <w:t>dňa ....</w:t>
      </w:r>
      <w:r w:rsidR="004F37BF" w:rsidRPr="00C20465">
        <w:rPr>
          <w:rFonts w:ascii="Arial Narrow" w:hAnsi="Arial Narrow" w:cs="Times New Roman"/>
        </w:rPr>
        <w:t>.....</w:t>
      </w:r>
      <w:r w:rsidRPr="00C20465">
        <w:rPr>
          <w:rFonts w:ascii="Arial Narrow" w:hAnsi="Arial Narrow" w:cs="Times New Roman"/>
        </w:rPr>
        <w:t xml:space="preserve">.                                 </w:t>
      </w:r>
      <w:r w:rsidR="00C20465" w:rsidRPr="00C20465">
        <w:rPr>
          <w:rFonts w:ascii="Arial Narrow" w:hAnsi="Arial Narrow" w:cs="Times New Roman"/>
        </w:rPr>
        <w:t xml:space="preserve">     </w:t>
      </w:r>
      <w:r w:rsidR="00C20465">
        <w:rPr>
          <w:rFonts w:ascii="Arial Narrow" w:hAnsi="Arial Narrow" w:cs="Times New Roman"/>
        </w:rPr>
        <w:tab/>
        <w:t xml:space="preserve">      </w:t>
      </w:r>
      <w:r w:rsidRPr="00C20465">
        <w:rPr>
          <w:rFonts w:ascii="Arial Narrow" w:hAnsi="Arial Narrow" w:cs="Times New Roman"/>
        </w:rPr>
        <w:t>..............................................................</w:t>
      </w:r>
      <w:r w:rsidR="00C20465">
        <w:rPr>
          <w:rFonts w:ascii="Arial Narrow" w:hAnsi="Arial Narrow" w:cs="Times New Roman"/>
        </w:rPr>
        <w:t>..............</w:t>
      </w:r>
    </w:p>
    <w:p w:rsidR="001219EB" w:rsidRPr="00C20465" w:rsidRDefault="001219EB" w:rsidP="00B5507B">
      <w:pPr>
        <w:pStyle w:val="Odsekzoznamu"/>
        <w:spacing w:before="130" w:after="130" w:line="240" w:lineRule="auto"/>
        <w:ind w:left="340"/>
        <w:jc w:val="both"/>
        <w:rPr>
          <w:rFonts w:ascii="Arial Narrow" w:hAnsi="Arial Narrow" w:cs="Times New Roman"/>
        </w:rPr>
      </w:pPr>
      <w:r w:rsidRPr="00C20465">
        <w:rPr>
          <w:rFonts w:ascii="Arial Narrow" w:hAnsi="Arial Narrow" w:cs="Times New Roman"/>
        </w:rPr>
        <w:t xml:space="preserve">                                                                               </w:t>
      </w:r>
      <w:r w:rsidR="00C20465">
        <w:rPr>
          <w:rFonts w:ascii="Arial Narrow" w:hAnsi="Arial Narrow" w:cs="Times New Roman"/>
        </w:rPr>
        <w:tab/>
      </w:r>
      <w:r w:rsidR="0005733A" w:rsidRPr="00C20465">
        <w:rPr>
          <w:rFonts w:ascii="Arial Narrow" w:hAnsi="Arial Narrow" w:cs="Times New Roman"/>
        </w:rPr>
        <w:t>p</w:t>
      </w:r>
      <w:r w:rsidRPr="00C20465">
        <w:rPr>
          <w:rFonts w:ascii="Arial Narrow" w:hAnsi="Arial Narrow" w:cs="Times New Roman"/>
        </w:rPr>
        <w:t>odpis štatutárneho orgánu žiadateľa</w:t>
      </w:r>
    </w:p>
    <w:sectPr w:rsidR="001219EB" w:rsidRPr="00C204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C0" w:rsidRDefault="001509C0" w:rsidP="00025383">
      <w:pPr>
        <w:spacing w:after="0" w:line="240" w:lineRule="auto"/>
      </w:pPr>
      <w:r>
        <w:separator/>
      </w:r>
    </w:p>
  </w:endnote>
  <w:endnote w:type="continuationSeparator" w:id="0">
    <w:p w:rsidR="001509C0" w:rsidRDefault="001509C0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4302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025383" w:rsidRPr="00025383" w:rsidRDefault="00025383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025383">
              <w:rPr>
                <w:rFonts w:ascii="Times New Roman" w:hAnsi="Times New Roman" w:cs="Times New Roman"/>
                <w:bCs/>
              </w:rPr>
              <w:fldChar w:fldCharType="begin"/>
            </w:r>
            <w:r w:rsidRPr="00025383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025383">
              <w:rPr>
                <w:rFonts w:ascii="Times New Roman" w:hAnsi="Times New Roman" w:cs="Times New Roman"/>
                <w:bCs/>
              </w:rPr>
              <w:fldChar w:fldCharType="separate"/>
            </w:r>
            <w:r w:rsidR="003B6AC9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025383">
              <w:rPr>
                <w:rFonts w:ascii="Times New Roman" w:hAnsi="Times New Roman" w:cs="Times New Roman"/>
                <w:bCs/>
              </w:rPr>
              <w:fldChar w:fldCharType="end"/>
            </w:r>
            <w:r w:rsidRPr="00025383">
              <w:rPr>
                <w:rFonts w:ascii="Times New Roman" w:hAnsi="Times New Roman" w:cs="Times New Roman"/>
              </w:rPr>
              <w:t>/</w:t>
            </w:r>
            <w:r w:rsidRPr="00025383">
              <w:rPr>
                <w:rFonts w:ascii="Times New Roman" w:hAnsi="Times New Roman" w:cs="Times New Roman"/>
                <w:bCs/>
              </w:rPr>
              <w:fldChar w:fldCharType="begin"/>
            </w:r>
            <w:r w:rsidRPr="00025383"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 w:rsidRPr="00025383">
              <w:rPr>
                <w:rFonts w:ascii="Times New Roman" w:hAnsi="Times New Roman" w:cs="Times New Roman"/>
                <w:bCs/>
              </w:rPr>
              <w:fldChar w:fldCharType="separate"/>
            </w:r>
            <w:r w:rsidR="003B6AC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025383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C0" w:rsidRDefault="001509C0" w:rsidP="00025383">
      <w:pPr>
        <w:spacing w:after="0" w:line="240" w:lineRule="auto"/>
      </w:pPr>
      <w:r>
        <w:separator/>
      </w:r>
    </w:p>
  </w:footnote>
  <w:footnote w:type="continuationSeparator" w:id="0">
    <w:p w:rsidR="001509C0" w:rsidRDefault="001509C0" w:rsidP="0002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39E" w:rsidRPr="00F10C14" w:rsidRDefault="009F139E" w:rsidP="00684717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F10C14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="00684717" w:rsidRPr="00F10C14">
      <w:rPr>
        <w:rFonts w:ascii="Arial Narrow" w:hAnsi="Arial Narrow" w:cs="Arial"/>
        <w:i/>
        <w:sz w:val="20"/>
        <w:szCs w:val="20"/>
      </w:rPr>
      <w:t>Ž</w:t>
    </w:r>
    <w:r w:rsidR="001B1072" w:rsidRPr="00F10C14">
      <w:rPr>
        <w:rFonts w:ascii="Arial Narrow" w:hAnsi="Arial Narrow" w:cs="Arial"/>
        <w:i/>
        <w:sz w:val="20"/>
        <w:szCs w:val="20"/>
      </w:rPr>
      <w:t>oNFP</w:t>
    </w:r>
    <w:proofErr w:type="spellEnd"/>
    <w:r w:rsidR="001B1072" w:rsidRPr="00F10C14">
      <w:rPr>
        <w:rFonts w:ascii="Arial Narrow" w:hAnsi="Arial Narrow" w:cs="Arial"/>
        <w:i/>
        <w:sz w:val="20"/>
        <w:szCs w:val="20"/>
      </w:rPr>
      <w:t xml:space="preserve"> </w:t>
    </w:r>
    <w:r w:rsidRPr="00F10C14">
      <w:rPr>
        <w:rFonts w:ascii="Arial Narrow" w:hAnsi="Arial Narrow" w:cs="Arial"/>
        <w:i/>
        <w:sz w:val="20"/>
        <w:szCs w:val="20"/>
      </w:rPr>
      <w:t>č. 12 – Finančná analýza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2FF2DC6"/>
    <w:multiLevelType w:val="hybridMultilevel"/>
    <w:tmpl w:val="6126517C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>
    <w:nsid w:val="1024576C"/>
    <w:multiLevelType w:val="hybridMultilevel"/>
    <w:tmpl w:val="39AE1F50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A155A"/>
    <w:multiLevelType w:val="hybridMultilevel"/>
    <w:tmpl w:val="C97AC7E0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33162"/>
    <w:multiLevelType w:val="hybridMultilevel"/>
    <w:tmpl w:val="6E5638AA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8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9">
    <w:nsid w:val="3CB242DD"/>
    <w:multiLevelType w:val="hybridMultilevel"/>
    <w:tmpl w:val="9B22F724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43CCC"/>
    <w:multiLevelType w:val="hybridMultilevel"/>
    <w:tmpl w:val="4670999A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92ED9"/>
    <w:multiLevelType w:val="hybridMultilevel"/>
    <w:tmpl w:val="00BA5EE6"/>
    <w:lvl w:ilvl="0" w:tplc="04AEFD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4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14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83"/>
    <w:rsid w:val="00025383"/>
    <w:rsid w:val="0005733A"/>
    <w:rsid w:val="001219EB"/>
    <w:rsid w:val="001509C0"/>
    <w:rsid w:val="0017210E"/>
    <w:rsid w:val="001B1072"/>
    <w:rsid w:val="001D41C9"/>
    <w:rsid w:val="002C0EC2"/>
    <w:rsid w:val="00320B25"/>
    <w:rsid w:val="003A5A89"/>
    <w:rsid w:val="003B6AC9"/>
    <w:rsid w:val="003E2169"/>
    <w:rsid w:val="00475BE6"/>
    <w:rsid w:val="004F37BF"/>
    <w:rsid w:val="0050606E"/>
    <w:rsid w:val="005945BD"/>
    <w:rsid w:val="005D0F01"/>
    <w:rsid w:val="006358D2"/>
    <w:rsid w:val="0064592E"/>
    <w:rsid w:val="00684717"/>
    <w:rsid w:val="0069488A"/>
    <w:rsid w:val="006A50E9"/>
    <w:rsid w:val="006B2BEF"/>
    <w:rsid w:val="006D64B1"/>
    <w:rsid w:val="007237EB"/>
    <w:rsid w:val="007C68F8"/>
    <w:rsid w:val="00800215"/>
    <w:rsid w:val="00810D31"/>
    <w:rsid w:val="00825AB3"/>
    <w:rsid w:val="00867AD9"/>
    <w:rsid w:val="008D1B92"/>
    <w:rsid w:val="00944195"/>
    <w:rsid w:val="009D221E"/>
    <w:rsid w:val="009D7EA5"/>
    <w:rsid w:val="009F139E"/>
    <w:rsid w:val="00A2684E"/>
    <w:rsid w:val="00A641FC"/>
    <w:rsid w:val="00A95FFB"/>
    <w:rsid w:val="00AE1FDF"/>
    <w:rsid w:val="00B23065"/>
    <w:rsid w:val="00B40C7B"/>
    <w:rsid w:val="00B5507B"/>
    <w:rsid w:val="00B602D7"/>
    <w:rsid w:val="00B70A98"/>
    <w:rsid w:val="00C20465"/>
    <w:rsid w:val="00C51B58"/>
    <w:rsid w:val="00CC4454"/>
    <w:rsid w:val="00CD05C3"/>
    <w:rsid w:val="00CF6685"/>
    <w:rsid w:val="00D06C58"/>
    <w:rsid w:val="00DA320C"/>
    <w:rsid w:val="00E15746"/>
    <w:rsid w:val="00ED7EDD"/>
    <w:rsid w:val="00F10C14"/>
    <w:rsid w:val="00F3431D"/>
    <w:rsid w:val="00F85CE7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table" w:styleId="Mriekatabuky">
    <w:name w:val="Table Grid"/>
    <w:basedOn w:val="Normlnatabuka"/>
    <w:uiPriority w:val="39"/>
    <w:rsid w:val="00B5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2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table" w:styleId="Mriekatabuky">
    <w:name w:val="Table Grid"/>
    <w:basedOn w:val="Normlnatabuka"/>
    <w:uiPriority w:val="39"/>
    <w:rsid w:val="00B5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2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2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Šutto Ivan</cp:lastModifiedBy>
  <cp:revision>2</cp:revision>
  <dcterms:created xsi:type="dcterms:W3CDTF">2015-07-03T18:12:00Z</dcterms:created>
  <dcterms:modified xsi:type="dcterms:W3CDTF">2015-07-03T18:12:00Z</dcterms:modified>
</cp:coreProperties>
</file>