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4F2" w:rsidRDefault="00D051C5" w:rsidP="00785D37">
      <w:pPr>
        <w:tabs>
          <w:tab w:val="left" w:pos="5145"/>
        </w:tabs>
        <w:jc w:val="center"/>
        <w:outlineLvl w:val="0"/>
        <w:rPr>
          <w:rFonts w:ascii="Verdana" w:hAnsi="Verdana"/>
          <w:b/>
          <w:caps/>
          <w:sz w:val="22"/>
          <w:szCs w:val="22"/>
          <w:u w:val="single"/>
        </w:rPr>
      </w:pPr>
      <w:r>
        <w:rPr>
          <w:noProof/>
          <w:lang w:eastAsia="sk-SK"/>
        </w:rPr>
        <w:drawing>
          <wp:inline distT="0" distB="0" distL="0" distR="0" wp14:anchorId="131C83E3" wp14:editId="47FC68CA">
            <wp:extent cx="5716905" cy="564515"/>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905" cy="564515"/>
                    </a:xfrm>
                    <a:prstGeom prst="rect">
                      <a:avLst/>
                    </a:prstGeom>
                    <a:noFill/>
                    <a:ln>
                      <a:noFill/>
                    </a:ln>
                  </pic:spPr>
                </pic:pic>
              </a:graphicData>
            </a:graphic>
          </wp:inline>
        </w:drawing>
      </w:r>
    </w:p>
    <w:p w:rsidR="00BC4EC6" w:rsidRDefault="00BC4EC6" w:rsidP="00BC4EC6">
      <w:pPr>
        <w:tabs>
          <w:tab w:val="left" w:pos="5145"/>
        </w:tabs>
        <w:jc w:val="center"/>
        <w:outlineLvl w:val="0"/>
        <w:rPr>
          <w:rFonts w:ascii="Verdana" w:hAnsi="Verdana"/>
          <w:b/>
          <w:caps/>
          <w:sz w:val="22"/>
          <w:szCs w:val="22"/>
          <w:u w:val="single"/>
        </w:rPr>
      </w:pPr>
    </w:p>
    <w:p w:rsidR="00A17457" w:rsidRPr="00C21265" w:rsidRDefault="00A17457" w:rsidP="0005155D">
      <w:pPr>
        <w:shd w:val="clear" w:color="auto" w:fill="17365D" w:themeFill="text2" w:themeFillShade="BF"/>
        <w:tabs>
          <w:tab w:val="left" w:pos="5145"/>
        </w:tabs>
        <w:rPr>
          <w:rFonts w:ascii="Arial Narrow" w:hAnsi="Arial Narrow"/>
          <w:b/>
          <w:caps/>
          <w:sz w:val="22"/>
          <w:szCs w:val="22"/>
        </w:rPr>
      </w:pPr>
    </w:p>
    <w:p w:rsidR="005703DA" w:rsidRPr="0005155D" w:rsidRDefault="00A17457" w:rsidP="0005155D">
      <w:pPr>
        <w:shd w:val="clear" w:color="auto" w:fill="17365D" w:themeFill="text2" w:themeFillShade="BF"/>
        <w:tabs>
          <w:tab w:val="left" w:pos="5145"/>
        </w:tabs>
        <w:jc w:val="center"/>
        <w:rPr>
          <w:rFonts w:ascii="Arial Narrow" w:hAnsi="Arial Narrow"/>
          <w:b/>
          <w:sz w:val="36"/>
          <w:szCs w:val="36"/>
        </w:rPr>
      </w:pPr>
      <w:r w:rsidRPr="0005155D">
        <w:rPr>
          <w:rFonts w:ascii="Arial Narrow" w:hAnsi="Arial Narrow"/>
          <w:b/>
          <w:sz w:val="36"/>
          <w:szCs w:val="36"/>
        </w:rPr>
        <w:t>Potvrdenie Štátnej ochrany prírody k NATURA 2000</w:t>
      </w:r>
    </w:p>
    <w:p w:rsidR="00A17457" w:rsidRDefault="00A17457" w:rsidP="0005155D">
      <w:pPr>
        <w:shd w:val="clear" w:color="auto" w:fill="17365D" w:themeFill="text2" w:themeFillShade="BF"/>
        <w:tabs>
          <w:tab w:val="left" w:pos="5145"/>
        </w:tabs>
        <w:jc w:val="center"/>
        <w:rPr>
          <w:rFonts w:ascii="Arial Narrow" w:hAnsi="Arial Narrow"/>
          <w:b/>
          <w:sz w:val="28"/>
          <w:szCs w:val="22"/>
        </w:rPr>
      </w:pPr>
    </w:p>
    <w:p w:rsidR="005703DA" w:rsidRPr="00DC28D7" w:rsidRDefault="005703DA" w:rsidP="00FE775B">
      <w:pPr>
        <w:ind w:right="283"/>
        <w:jc w:val="both"/>
        <w:rPr>
          <w:rFonts w:ascii="Arial Narrow" w:hAnsi="Arial Narrow"/>
          <w:b/>
          <w:sz w:val="22"/>
          <w:szCs w:val="22"/>
        </w:rPr>
      </w:pPr>
    </w:p>
    <w:p w:rsidR="002E5DEB" w:rsidRDefault="005703DA" w:rsidP="00C83277">
      <w:pPr>
        <w:spacing w:before="120" w:after="120"/>
        <w:jc w:val="both"/>
        <w:rPr>
          <w:rFonts w:ascii="Arial Narrow" w:hAnsi="Arial Narrow"/>
          <w:sz w:val="22"/>
          <w:szCs w:val="22"/>
        </w:rPr>
      </w:pPr>
      <w:r w:rsidRPr="00DC28D7">
        <w:rPr>
          <w:rFonts w:ascii="Arial Narrow" w:hAnsi="Arial Narrow"/>
          <w:b/>
          <w:sz w:val="22"/>
          <w:szCs w:val="22"/>
        </w:rPr>
        <w:t xml:space="preserve">Štátna ochrana prírody Slovenskej republiky, organizačný útvar </w:t>
      </w:r>
      <w:r w:rsidRPr="00DC28D7">
        <w:rPr>
          <w:rFonts w:ascii="Arial Narrow" w:hAnsi="Arial Narrow"/>
          <w:sz w:val="22"/>
          <w:szCs w:val="22"/>
        </w:rPr>
        <w:t>(</w:t>
      </w:r>
      <w:r w:rsidRPr="0005155D">
        <w:rPr>
          <w:rFonts w:ascii="Arial Narrow" w:hAnsi="Arial Narrow"/>
          <w:i/>
          <w:sz w:val="20"/>
        </w:rPr>
        <w:t xml:space="preserve">kontakty na jednotlivé útvary sú na </w:t>
      </w:r>
      <w:hyperlink r:id="rId10" w:history="1">
        <w:r w:rsidRPr="0005155D">
          <w:rPr>
            <w:rStyle w:val="Hypertextovprepojenie"/>
            <w:rFonts w:ascii="Arial Narrow" w:hAnsi="Arial Narrow"/>
            <w:i/>
            <w:sz w:val="20"/>
          </w:rPr>
          <w:t>www.sopsr.sk</w:t>
        </w:r>
      </w:hyperlink>
      <w:r w:rsidRPr="00DC28D7">
        <w:rPr>
          <w:rFonts w:ascii="Arial Narrow" w:hAnsi="Arial Narrow"/>
          <w:sz w:val="22"/>
          <w:szCs w:val="22"/>
        </w:rPr>
        <w:t>):</w:t>
      </w:r>
    </w:p>
    <w:p w:rsidR="005703DA" w:rsidRPr="00DC28D7" w:rsidRDefault="005703DA" w:rsidP="00C83277">
      <w:pPr>
        <w:spacing w:before="120" w:after="120"/>
        <w:jc w:val="both"/>
        <w:rPr>
          <w:rFonts w:ascii="Arial Narrow" w:hAnsi="Arial Narrow"/>
          <w:sz w:val="22"/>
          <w:szCs w:val="22"/>
        </w:rPr>
      </w:pPr>
      <w:r w:rsidRPr="00DC28D7">
        <w:rPr>
          <w:rFonts w:ascii="Arial Narrow" w:hAnsi="Arial Narrow"/>
          <w:sz w:val="22"/>
          <w:szCs w:val="22"/>
        </w:rPr>
        <w:t>..................................................................................................................................................</w:t>
      </w:r>
      <w:r w:rsidR="00ED44A3" w:rsidRPr="00DC28D7">
        <w:rPr>
          <w:rFonts w:ascii="Arial Narrow" w:hAnsi="Arial Narrow"/>
          <w:sz w:val="22"/>
          <w:szCs w:val="22"/>
        </w:rPr>
        <w:t>..</w:t>
      </w:r>
      <w:r w:rsidR="00FE775B" w:rsidRPr="00DC28D7">
        <w:rPr>
          <w:rFonts w:ascii="Arial Narrow" w:hAnsi="Arial Narrow"/>
          <w:sz w:val="22"/>
          <w:szCs w:val="22"/>
        </w:rPr>
        <w:t>.....</w:t>
      </w:r>
      <w:r w:rsidR="003A0BEA" w:rsidRPr="00A17457">
        <w:rPr>
          <w:rFonts w:ascii="Arial Narrow" w:hAnsi="Arial Narrow"/>
          <w:sz w:val="22"/>
          <w:szCs w:val="22"/>
        </w:rPr>
        <w:t>..........</w:t>
      </w:r>
      <w:r w:rsidR="002E5DEB">
        <w:rPr>
          <w:rFonts w:ascii="Arial Narrow" w:hAnsi="Arial Narrow"/>
          <w:sz w:val="22"/>
          <w:szCs w:val="22"/>
        </w:rPr>
        <w:t>..........................</w:t>
      </w:r>
      <w:r w:rsidRPr="00DC28D7">
        <w:rPr>
          <w:rFonts w:ascii="Arial Narrow" w:hAnsi="Arial Narrow"/>
          <w:sz w:val="22"/>
          <w:szCs w:val="22"/>
        </w:rPr>
        <w:t xml:space="preserve"> </w:t>
      </w:r>
    </w:p>
    <w:p w:rsidR="005703DA" w:rsidRPr="00A17457" w:rsidRDefault="005703DA" w:rsidP="00C83277">
      <w:pPr>
        <w:spacing w:before="120" w:after="120"/>
        <w:jc w:val="both"/>
        <w:rPr>
          <w:rFonts w:ascii="Arial Narrow" w:hAnsi="Arial Narrow"/>
          <w:sz w:val="22"/>
          <w:szCs w:val="22"/>
        </w:rPr>
      </w:pPr>
      <w:r w:rsidRPr="00A17457">
        <w:rPr>
          <w:rFonts w:ascii="Arial Narrow" w:hAnsi="Arial Narrow"/>
          <w:sz w:val="22"/>
          <w:szCs w:val="22"/>
        </w:rPr>
        <w:t>Sídlo organizačného útvaru: .............................................................................................................................</w:t>
      </w:r>
      <w:r w:rsidR="00ED44A3" w:rsidRPr="00A17457">
        <w:rPr>
          <w:rFonts w:ascii="Arial Narrow" w:hAnsi="Arial Narrow"/>
          <w:sz w:val="22"/>
          <w:szCs w:val="22"/>
        </w:rPr>
        <w:t>.......</w:t>
      </w:r>
      <w:r w:rsidR="00FE775B" w:rsidRPr="00A17457">
        <w:rPr>
          <w:rFonts w:ascii="Arial Narrow" w:hAnsi="Arial Narrow"/>
          <w:sz w:val="22"/>
          <w:szCs w:val="22"/>
        </w:rPr>
        <w:t>....</w:t>
      </w:r>
      <w:r w:rsidR="003A0BEA" w:rsidRPr="00A17457">
        <w:rPr>
          <w:rFonts w:ascii="Arial Narrow" w:hAnsi="Arial Narrow"/>
          <w:sz w:val="22"/>
          <w:szCs w:val="22"/>
        </w:rPr>
        <w:t>......</w:t>
      </w:r>
      <w:r w:rsidR="00FE775B"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5703DA" w:rsidRPr="00DC28D7" w:rsidRDefault="005703DA" w:rsidP="005703DA">
      <w:pPr>
        <w:jc w:val="both"/>
        <w:rPr>
          <w:rFonts w:ascii="Arial Narrow" w:hAnsi="Arial Narrow"/>
          <w:i/>
          <w:sz w:val="22"/>
          <w:szCs w:val="22"/>
        </w:rPr>
      </w:pPr>
      <w:r w:rsidRPr="00A17457">
        <w:rPr>
          <w:rFonts w:ascii="Arial Narrow" w:hAnsi="Arial Narrow"/>
          <w:sz w:val="22"/>
          <w:szCs w:val="22"/>
        </w:rPr>
        <w:t xml:space="preserve">Zastúpená </w:t>
      </w:r>
      <w:r w:rsidRPr="00A17457">
        <w:rPr>
          <w:rFonts w:ascii="Arial Narrow" w:hAnsi="Arial Narrow"/>
          <w:i/>
          <w:sz w:val="22"/>
          <w:szCs w:val="22"/>
        </w:rPr>
        <w:t>(meno, priezvisko, funkcia):</w:t>
      </w:r>
      <w:r w:rsidR="002E5DEB">
        <w:rPr>
          <w:rFonts w:ascii="Arial Narrow" w:hAnsi="Arial Narrow"/>
          <w:i/>
          <w:sz w:val="22"/>
          <w:szCs w:val="22"/>
        </w:rPr>
        <w:t xml:space="preserve"> </w:t>
      </w:r>
      <w:r w:rsidRPr="00DC28D7">
        <w:rPr>
          <w:rFonts w:ascii="Arial Narrow" w:hAnsi="Arial Narrow"/>
          <w:i/>
          <w:sz w:val="22"/>
          <w:szCs w:val="22"/>
        </w:rPr>
        <w:t>............................................................................................................</w:t>
      </w:r>
      <w:r w:rsidR="00ED44A3" w:rsidRPr="00DC28D7">
        <w:rPr>
          <w:rFonts w:ascii="Arial Narrow" w:hAnsi="Arial Narrow"/>
          <w:i/>
          <w:sz w:val="22"/>
          <w:szCs w:val="22"/>
        </w:rPr>
        <w:t>.......</w:t>
      </w:r>
      <w:r w:rsidR="003A0BEA" w:rsidRPr="00DC28D7">
        <w:rPr>
          <w:rFonts w:ascii="Arial Narrow" w:hAnsi="Arial Narrow"/>
          <w:i/>
          <w:sz w:val="22"/>
          <w:szCs w:val="22"/>
        </w:rPr>
        <w:t>..........</w:t>
      </w:r>
    </w:p>
    <w:p w:rsidR="005703DA" w:rsidRPr="00A17457" w:rsidRDefault="009B626F" w:rsidP="009B626F">
      <w:pPr>
        <w:tabs>
          <w:tab w:val="left" w:pos="5850"/>
        </w:tabs>
        <w:jc w:val="both"/>
        <w:rPr>
          <w:rFonts w:ascii="Arial Narrow" w:hAnsi="Arial Narrow"/>
          <w:i/>
          <w:sz w:val="22"/>
          <w:szCs w:val="22"/>
        </w:rPr>
      </w:pPr>
      <w:r w:rsidRPr="00A17457">
        <w:rPr>
          <w:rFonts w:ascii="Arial Narrow" w:hAnsi="Arial Narrow"/>
          <w:i/>
          <w:sz w:val="22"/>
          <w:szCs w:val="22"/>
        </w:rPr>
        <w:tab/>
      </w:r>
    </w:p>
    <w:p w:rsidR="00D67704"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po preskúmaní žiadosti o nenávratný finančný príspevok z</w:t>
      </w:r>
      <w:r w:rsidR="00876A81" w:rsidRPr="00A17457">
        <w:rPr>
          <w:rFonts w:ascii="Arial Narrow" w:hAnsi="Arial Narrow"/>
          <w:sz w:val="22"/>
          <w:szCs w:val="22"/>
        </w:rPr>
        <w:t xml:space="preserve"> EŠIF</w:t>
      </w:r>
      <w:r w:rsidRPr="00A17457">
        <w:rPr>
          <w:rFonts w:ascii="Arial Narrow" w:hAnsi="Arial Narrow"/>
          <w:sz w:val="22"/>
          <w:szCs w:val="22"/>
        </w:rPr>
        <w:t xml:space="preserve"> pre projekt s</w:t>
      </w:r>
      <w:r w:rsidR="00D67704" w:rsidRPr="00A17457">
        <w:rPr>
          <w:rFonts w:ascii="Arial Narrow" w:hAnsi="Arial Narrow"/>
          <w:sz w:val="22"/>
          <w:szCs w:val="22"/>
        </w:rPr>
        <w:t> </w:t>
      </w:r>
      <w:r w:rsidRPr="00A17457">
        <w:rPr>
          <w:rFonts w:ascii="Arial Narrow" w:hAnsi="Arial Narrow"/>
          <w:sz w:val="22"/>
          <w:szCs w:val="22"/>
        </w:rPr>
        <w:t>názvom</w:t>
      </w:r>
      <w:r w:rsidR="00D67704" w:rsidRPr="00A17457">
        <w:rPr>
          <w:rFonts w:ascii="Arial Narrow" w:hAnsi="Arial Narrow"/>
          <w:sz w:val="22"/>
          <w:szCs w:val="22"/>
        </w:rPr>
        <w:t>:</w:t>
      </w:r>
    </w:p>
    <w:p w:rsidR="00D67704" w:rsidRPr="00A17457" w:rsidRDefault="00D67704" w:rsidP="00D67704">
      <w:pPr>
        <w:spacing w:before="120" w:after="120"/>
        <w:rPr>
          <w:rFonts w:ascii="Arial Narrow" w:hAnsi="Arial Narrow"/>
          <w:sz w:val="22"/>
          <w:szCs w:val="22"/>
        </w:rPr>
      </w:pPr>
      <w:r w:rsidRPr="00A17457">
        <w:rPr>
          <w:rFonts w:ascii="Arial Narrow" w:hAnsi="Arial Narrow"/>
          <w:i/>
          <w:sz w:val="22"/>
          <w:szCs w:val="22"/>
        </w:rPr>
        <w:t>(názov v súlade so žiadosťou o NFP)</w:t>
      </w:r>
      <w:r w:rsidRPr="00A17457">
        <w:rPr>
          <w:rFonts w:ascii="Arial Narrow" w:hAnsi="Arial Narrow"/>
          <w:sz w:val="22"/>
          <w:szCs w:val="22"/>
        </w:rPr>
        <w:t xml:space="preserve"> .................................................................................................................................</w:t>
      </w:r>
    </w:p>
    <w:p w:rsidR="005703DA" w:rsidRPr="00A17457" w:rsidRDefault="005703DA" w:rsidP="00D67704">
      <w:pPr>
        <w:spacing w:before="120" w:after="120"/>
        <w:rPr>
          <w:rFonts w:ascii="Arial Narrow" w:hAnsi="Arial Narrow"/>
          <w:sz w:val="22"/>
          <w:szCs w:val="22"/>
        </w:rPr>
      </w:pPr>
    </w:p>
    <w:p w:rsidR="00C21265"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ktorý je lokalizovaný </w:t>
      </w:r>
      <w:r w:rsidR="00B03A93" w:rsidRPr="00A17457">
        <w:rPr>
          <w:rFonts w:ascii="Arial Narrow" w:hAnsi="Arial Narrow"/>
          <w:sz w:val="22"/>
          <w:szCs w:val="22"/>
        </w:rPr>
        <w:t>v</w:t>
      </w:r>
      <w:r w:rsidR="00D67704" w:rsidRPr="00A17457">
        <w:rPr>
          <w:rFonts w:ascii="Arial Narrow" w:hAnsi="Arial Narrow"/>
          <w:sz w:val="22"/>
          <w:szCs w:val="22"/>
        </w:rPr>
        <w:t>:</w:t>
      </w:r>
    </w:p>
    <w:p w:rsidR="00C21265"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(kra</w:t>
      </w:r>
      <w:r w:rsidR="00C21265" w:rsidRPr="00A17457">
        <w:rPr>
          <w:rFonts w:ascii="Arial Narrow" w:hAnsi="Arial Narrow"/>
          <w:i/>
          <w:sz w:val="22"/>
          <w:szCs w:val="22"/>
        </w:rPr>
        <w:t>j) ........................................................................................................</w:t>
      </w:r>
    </w:p>
    <w:p w:rsidR="00C21265" w:rsidRPr="00A17457" w:rsidRDefault="00C21265" w:rsidP="00D67704">
      <w:pPr>
        <w:spacing w:before="120" w:after="120"/>
        <w:jc w:val="both"/>
        <w:rPr>
          <w:rFonts w:ascii="Arial Narrow" w:hAnsi="Arial Narrow"/>
          <w:i/>
          <w:sz w:val="22"/>
          <w:szCs w:val="22"/>
        </w:rPr>
      </w:pPr>
      <w:r w:rsidRPr="00A17457">
        <w:rPr>
          <w:rFonts w:ascii="Arial Narrow" w:hAnsi="Arial Narrow"/>
          <w:i/>
          <w:sz w:val="22"/>
          <w:szCs w:val="22"/>
        </w:rPr>
        <w:t>(</w:t>
      </w:r>
      <w:r w:rsidR="005703DA" w:rsidRPr="00A17457">
        <w:rPr>
          <w:rFonts w:ascii="Arial Narrow" w:hAnsi="Arial Narrow"/>
          <w:i/>
          <w:sz w:val="22"/>
          <w:szCs w:val="22"/>
        </w:rPr>
        <w:t>okres</w:t>
      </w:r>
      <w:r w:rsidRPr="00A17457">
        <w:rPr>
          <w:rFonts w:ascii="Arial Narrow" w:hAnsi="Arial Narrow"/>
          <w:i/>
          <w:sz w:val="22"/>
          <w:szCs w:val="22"/>
        </w:rPr>
        <w:t>) .....................................................................................................</w:t>
      </w:r>
    </w:p>
    <w:p w:rsidR="005703DA" w:rsidRPr="00A17457" w:rsidRDefault="00C21265"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obec)</w:t>
      </w:r>
      <w:r w:rsidR="005703DA" w:rsidRPr="00A17457">
        <w:rPr>
          <w:rFonts w:ascii="Arial Narrow" w:hAnsi="Arial Narrow"/>
          <w:sz w:val="22"/>
          <w:szCs w:val="22"/>
        </w:rPr>
        <w:t>......................................................................................................</w:t>
      </w:r>
      <w:r w:rsidR="009D6ACD"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3C254B" w:rsidP="00D67704">
      <w:pPr>
        <w:spacing w:before="120" w:after="120"/>
        <w:jc w:val="both"/>
        <w:rPr>
          <w:rFonts w:ascii="Arial Narrow" w:hAnsi="Arial Narrow"/>
          <w:sz w:val="22"/>
          <w:szCs w:val="22"/>
        </w:rPr>
      </w:pPr>
      <w:r w:rsidRPr="00A17457">
        <w:rPr>
          <w:rFonts w:ascii="Arial Narrow" w:hAnsi="Arial Narrow"/>
          <w:sz w:val="22"/>
          <w:szCs w:val="22"/>
        </w:rPr>
        <w:t>ž</w:t>
      </w:r>
      <w:r w:rsidR="005703DA" w:rsidRPr="00A17457">
        <w:rPr>
          <w:rFonts w:ascii="Arial Narrow" w:hAnsi="Arial Narrow"/>
          <w:sz w:val="22"/>
          <w:szCs w:val="22"/>
        </w:rPr>
        <w:t>iadateľa</w:t>
      </w:r>
      <w:r w:rsidR="000326E8" w:rsidRPr="00A17457">
        <w:rPr>
          <w:rFonts w:ascii="Arial Narrow" w:hAnsi="Arial Narrow"/>
          <w:sz w:val="22"/>
          <w:szCs w:val="22"/>
        </w:rPr>
        <w:t xml:space="preserve"> o</w:t>
      </w:r>
      <w:r w:rsidR="00D67704" w:rsidRPr="00A17457">
        <w:rPr>
          <w:rFonts w:ascii="Arial Narrow" w:hAnsi="Arial Narrow"/>
          <w:sz w:val="22"/>
          <w:szCs w:val="22"/>
        </w:rPr>
        <w:t> </w:t>
      </w:r>
      <w:r w:rsidR="000326E8" w:rsidRPr="00A17457">
        <w:rPr>
          <w:rFonts w:ascii="Arial Narrow" w:hAnsi="Arial Narrow"/>
          <w:sz w:val="22"/>
          <w:szCs w:val="22"/>
        </w:rPr>
        <w:t>NFP</w:t>
      </w:r>
      <w:r w:rsidR="00D67704" w:rsidRPr="00A17457">
        <w:rPr>
          <w:rFonts w:ascii="Arial Narrow" w:hAnsi="Arial Narrow"/>
          <w:sz w:val="22"/>
          <w:szCs w:val="22"/>
        </w:rPr>
        <w:t>:</w:t>
      </w:r>
    </w:p>
    <w:p w:rsidR="009D6ACD"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(názov</w:t>
      </w:r>
      <w:r w:rsidR="009D6ACD" w:rsidRPr="00A17457">
        <w:rPr>
          <w:rFonts w:ascii="Arial Narrow" w:hAnsi="Arial Narrow"/>
          <w:i/>
          <w:sz w:val="22"/>
          <w:szCs w:val="22"/>
        </w:rPr>
        <w:t>).....................................................................................................</w:t>
      </w:r>
    </w:p>
    <w:p w:rsidR="005703DA" w:rsidRPr="00A17457" w:rsidRDefault="009D6ACD"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sídlo)</w:t>
      </w:r>
      <w:r w:rsidR="005703DA"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9D6ACD" w:rsidP="005703DA">
      <w:pPr>
        <w:jc w:val="both"/>
        <w:rPr>
          <w:rFonts w:ascii="Arial Narrow" w:hAnsi="Arial Narrow"/>
          <w:sz w:val="22"/>
          <w:szCs w:val="22"/>
        </w:rPr>
      </w:pPr>
    </w:p>
    <w:p w:rsidR="005703DA" w:rsidRPr="00DC28D7" w:rsidRDefault="005703DA" w:rsidP="005703DA">
      <w:pPr>
        <w:jc w:val="center"/>
        <w:rPr>
          <w:rFonts w:ascii="Arial Narrow" w:hAnsi="Arial Narrow"/>
          <w:b/>
          <w:sz w:val="22"/>
          <w:szCs w:val="22"/>
        </w:rPr>
      </w:pPr>
      <w:r w:rsidRPr="00A17457">
        <w:rPr>
          <w:rFonts w:ascii="Arial Narrow" w:hAnsi="Arial Narrow"/>
          <w:b/>
          <w:sz w:val="22"/>
          <w:szCs w:val="22"/>
        </w:rPr>
        <w:t>týmto potvrdzuje, že uvedený projekt</w:t>
      </w:r>
      <w:r w:rsidRPr="00DC28D7">
        <w:rPr>
          <w:rStyle w:val="Odkaznapoznmkupodiarou"/>
          <w:rFonts w:ascii="Arial Narrow" w:hAnsi="Arial Narrow"/>
          <w:b/>
          <w:sz w:val="22"/>
          <w:szCs w:val="22"/>
        </w:rPr>
        <w:footnoteReference w:id="1"/>
      </w:r>
      <w:r w:rsidRPr="00DC28D7">
        <w:rPr>
          <w:rFonts w:ascii="Arial Narrow" w:hAnsi="Arial Narrow"/>
          <w:b/>
          <w:sz w:val="22"/>
          <w:szCs w:val="22"/>
        </w:rPr>
        <w:t xml:space="preserve"> </w:t>
      </w:r>
    </w:p>
    <w:p w:rsidR="005703DA" w:rsidRPr="00DC28D7" w:rsidRDefault="005703DA" w:rsidP="005703DA">
      <w:pPr>
        <w:jc w:val="both"/>
        <w:rPr>
          <w:rFonts w:ascii="Arial Narrow" w:hAnsi="Arial Narrow"/>
          <w:sz w:val="22"/>
          <w:szCs w:val="22"/>
        </w:rPr>
      </w:pPr>
      <w:r w:rsidRPr="00DC28D7">
        <w:rPr>
          <w:rFonts w:ascii="Arial Narrow" w:hAnsi="Arial Narrow"/>
          <w:b/>
          <w:sz w:val="22"/>
          <w:szCs w:val="22"/>
        </w:rPr>
        <w:t>pravdepodobne nebude mať významný ne</w:t>
      </w:r>
      <w:r w:rsidR="006A5A6C" w:rsidRPr="00DC28D7">
        <w:rPr>
          <w:rFonts w:ascii="Arial Narrow" w:hAnsi="Arial Narrow"/>
          <w:b/>
          <w:sz w:val="22"/>
          <w:szCs w:val="22"/>
        </w:rPr>
        <w:t xml:space="preserve">priaznivý </w:t>
      </w:r>
      <w:r w:rsidRPr="00A17457">
        <w:rPr>
          <w:rFonts w:ascii="Arial Narrow" w:hAnsi="Arial Narrow"/>
          <w:b/>
          <w:sz w:val="22"/>
          <w:szCs w:val="22"/>
        </w:rPr>
        <w:t>vplyv na územia N</w:t>
      </w:r>
      <w:r w:rsidR="000326E8" w:rsidRPr="00A17457">
        <w:rPr>
          <w:rFonts w:ascii="Arial Narrow" w:hAnsi="Arial Narrow"/>
          <w:b/>
          <w:sz w:val="22"/>
          <w:szCs w:val="22"/>
        </w:rPr>
        <w:t>ATURA</w:t>
      </w:r>
      <w:r w:rsidRPr="00A17457">
        <w:rPr>
          <w:rFonts w:ascii="Arial Narrow" w:hAnsi="Arial Narrow"/>
          <w:b/>
          <w:sz w:val="22"/>
          <w:szCs w:val="22"/>
        </w:rPr>
        <w:t xml:space="preserve"> 2000</w:t>
      </w:r>
      <w:r w:rsidRPr="00DC28D7">
        <w:rPr>
          <w:rStyle w:val="Odkaznapoznmkupodiarou"/>
          <w:rFonts w:ascii="Arial Narrow" w:hAnsi="Arial Narrow"/>
          <w:b/>
          <w:sz w:val="22"/>
          <w:szCs w:val="22"/>
        </w:rPr>
        <w:footnoteReference w:id="2"/>
      </w:r>
      <w:r w:rsidRPr="00DC28D7">
        <w:rPr>
          <w:rFonts w:ascii="Arial Narrow" w:hAnsi="Arial Narrow"/>
          <w:b/>
          <w:sz w:val="22"/>
          <w:szCs w:val="22"/>
        </w:rPr>
        <w:t xml:space="preserve"> </w:t>
      </w:r>
      <w:r w:rsidRPr="00DC28D7">
        <w:rPr>
          <w:rFonts w:ascii="Arial Narrow" w:hAnsi="Arial Narrow"/>
          <w:sz w:val="22"/>
          <w:szCs w:val="22"/>
        </w:rPr>
        <w:t>z nasledujúcich dôvodov:</w:t>
      </w:r>
    </w:p>
    <w:p w:rsidR="005703DA" w:rsidRPr="00A17457" w:rsidRDefault="005703DA" w:rsidP="005703DA">
      <w:pPr>
        <w:pStyle w:val="Odsekzoznamu"/>
        <w:rPr>
          <w:rFonts w:ascii="Arial Narrow" w:hAnsi="Arial Narrow"/>
          <w:sz w:val="22"/>
          <w:szCs w:val="22"/>
        </w:rPr>
      </w:pPr>
    </w:p>
    <w:p w:rsidR="005703DA" w:rsidRPr="00A17457" w:rsidRDefault="003D3790" w:rsidP="003D3790">
      <w:pPr>
        <w:pStyle w:val="Odsekzoznamu"/>
        <w:spacing w:before="120"/>
        <w:ind w:left="0"/>
        <w:rPr>
          <w:rFonts w:ascii="Arial Narrow" w:hAnsi="Arial Narrow"/>
          <w:sz w:val="22"/>
          <w:szCs w:val="22"/>
        </w:rPr>
      </w:pPr>
      <w:r w:rsidRPr="00A17457">
        <w:rPr>
          <w:rFonts w:ascii="Arial Narrow" w:hAnsi="Arial Narrow"/>
          <w:sz w:val="22"/>
          <w:szCs w:val="22"/>
        </w:rPr>
        <w:t>.......................................................................................................................................................................................................................................................................................................................................................................................................................................................................................................................................................................................................................................................................................................................................................................................................................................................................................................................................................................................................................................................................................................................................................................................................................................................................................................................................................................................................................................................................................................................................................</w:t>
      </w:r>
      <w:r w:rsidR="00A67F76" w:rsidRPr="00A17457">
        <w:rPr>
          <w:rFonts w:ascii="Arial Narrow" w:hAnsi="Arial Narrow"/>
          <w:sz w:val="22"/>
          <w:szCs w:val="22"/>
        </w:rPr>
        <w:t>.............................................................................................................................................................................................</w:t>
      </w:r>
    </w:p>
    <w:p w:rsidR="005703DA" w:rsidRPr="00A17457" w:rsidDel="0005155D" w:rsidRDefault="005703DA" w:rsidP="005703DA">
      <w:pPr>
        <w:jc w:val="both"/>
        <w:rPr>
          <w:del w:id="0" w:author="Šutto Ivan" w:date="2015-07-27T10:06:00Z"/>
          <w:rFonts w:ascii="Arial Narrow" w:hAnsi="Arial Narrow"/>
          <w:sz w:val="22"/>
          <w:szCs w:val="22"/>
        </w:rPr>
      </w:pPr>
      <w:bookmarkStart w:id="1" w:name="_GoBack"/>
      <w:bookmarkEnd w:id="1"/>
      <w:del w:id="2" w:author="Šutto Ivan" w:date="2015-07-27T10:06:00Z">
        <w:r w:rsidRPr="00A17457" w:rsidDel="0005155D">
          <w:rPr>
            <w:rFonts w:ascii="Arial Narrow" w:hAnsi="Arial Narrow"/>
            <w:sz w:val="22"/>
            <w:szCs w:val="22"/>
          </w:rPr>
          <w:delText xml:space="preserve">V prílohe je </w:delText>
        </w:r>
        <w:r w:rsidRPr="00A17457" w:rsidDel="0005155D">
          <w:rPr>
            <w:rFonts w:ascii="Arial Narrow" w:hAnsi="Arial Narrow"/>
            <w:b/>
            <w:sz w:val="22"/>
            <w:szCs w:val="22"/>
          </w:rPr>
          <w:delText xml:space="preserve">mapa </w:delText>
        </w:r>
        <w:r w:rsidRPr="00A17457" w:rsidDel="0005155D">
          <w:rPr>
            <w:rFonts w:ascii="Arial Narrow" w:hAnsi="Arial Narrow"/>
            <w:sz w:val="22"/>
            <w:szCs w:val="22"/>
          </w:rPr>
          <w:delText xml:space="preserve">so zakreslením </w:delText>
        </w:r>
        <w:r w:rsidR="006D26F0" w:rsidRPr="00A17457" w:rsidDel="0005155D">
          <w:rPr>
            <w:rFonts w:ascii="Arial Narrow" w:hAnsi="Arial Narrow"/>
            <w:sz w:val="22"/>
            <w:szCs w:val="22"/>
          </w:rPr>
          <w:delText>miesta realizácie</w:delText>
        </w:r>
        <w:r w:rsidRPr="00A17457" w:rsidDel="0005155D">
          <w:rPr>
            <w:rFonts w:ascii="Arial Narrow" w:hAnsi="Arial Narrow"/>
            <w:sz w:val="22"/>
            <w:szCs w:val="22"/>
          </w:rPr>
          <w:delText xml:space="preserve"> projektu a najbližších území N</w:delText>
        </w:r>
        <w:r w:rsidR="00C21265" w:rsidRPr="00A17457" w:rsidDel="0005155D">
          <w:rPr>
            <w:rFonts w:ascii="Arial Narrow" w:hAnsi="Arial Narrow"/>
            <w:sz w:val="22"/>
            <w:szCs w:val="22"/>
          </w:rPr>
          <w:delText>ATURA</w:delText>
        </w:r>
        <w:r w:rsidRPr="00A17457" w:rsidDel="0005155D">
          <w:rPr>
            <w:rFonts w:ascii="Arial Narrow" w:hAnsi="Arial Narrow"/>
            <w:sz w:val="22"/>
            <w:szCs w:val="22"/>
          </w:rPr>
          <w:delText xml:space="preserve"> 2000.</w:delText>
        </w:r>
      </w:del>
    </w:p>
    <w:p w:rsidR="005703DA" w:rsidRPr="00A17457" w:rsidRDefault="005703DA" w:rsidP="005703DA">
      <w:pPr>
        <w:jc w:val="both"/>
        <w:rPr>
          <w:rFonts w:ascii="Arial Narrow" w:hAnsi="Arial Narrow"/>
          <w:sz w:val="22"/>
          <w:szCs w:val="22"/>
        </w:rPr>
      </w:pPr>
    </w:p>
    <w:p w:rsidR="00B65403" w:rsidRDefault="00B65403" w:rsidP="005703DA">
      <w:pPr>
        <w:jc w:val="both"/>
        <w:rPr>
          <w:rFonts w:ascii="Arial Narrow" w:hAnsi="Arial Narrow"/>
          <w:sz w:val="22"/>
          <w:szCs w:val="22"/>
        </w:rPr>
      </w:pPr>
    </w:p>
    <w:p w:rsidR="005703DA" w:rsidRPr="00A17457" w:rsidRDefault="005703DA" w:rsidP="005703DA">
      <w:pPr>
        <w:jc w:val="both"/>
        <w:rPr>
          <w:rFonts w:ascii="Arial Narrow" w:hAnsi="Arial Narrow"/>
          <w:sz w:val="22"/>
          <w:szCs w:val="22"/>
        </w:rPr>
      </w:pPr>
      <w:r w:rsidRPr="00A17457">
        <w:rPr>
          <w:rFonts w:ascii="Arial Narrow" w:hAnsi="Arial Narrow"/>
          <w:sz w:val="22"/>
          <w:szCs w:val="22"/>
        </w:rPr>
        <w:t>Dátum .....................................</w:t>
      </w:r>
    </w:p>
    <w:p w:rsidR="001F123A" w:rsidRPr="00A17457" w:rsidRDefault="001F123A" w:rsidP="005703DA">
      <w:pPr>
        <w:jc w:val="both"/>
        <w:rPr>
          <w:rFonts w:ascii="Arial Narrow" w:hAnsi="Arial Narrow"/>
          <w:sz w:val="22"/>
          <w:szCs w:val="22"/>
        </w:rPr>
      </w:pPr>
    </w:p>
    <w:p w:rsidR="005703DA" w:rsidRPr="00DC28D7" w:rsidRDefault="005703DA" w:rsidP="005703DA">
      <w:pPr>
        <w:jc w:val="both"/>
        <w:rPr>
          <w:rFonts w:ascii="Arial Narrow" w:hAnsi="Arial Narrow"/>
          <w:sz w:val="22"/>
          <w:szCs w:val="22"/>
        </w:rPr>
      </w:pPr>
      <w:r w:rsidRPr="00A17457">
        <w:rPr>
          <w:rFonts w:ascii="Arial Narrow" w:hAnsi="Arial Narrow"/>
          <w:sz w:val="22"/>
          <w:szCs w:val="22"/>
        </w:rPr>
        <w:t>Podpis .....................................</w:t>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t>Pečiatka</w:t>
      </w:r>
      <w:r w:rsidR="002E5DEB">
        <w:rPr>
          <w:rFonts w:ascii="Arial Narrow" w:hAnsi="Arial Narrow"/>
          <w:sz w:val="22"/>
          <w:szCs w:val="22"/>
        </w:rPr>
        <w:t xml:space="preserve"> </w:t>
      </w:r>
      <w:r w:rsidRPr="00DC28D7">
        <w:rPr>
          <w:rFonts w:ascii="Arial Narrow" w:hAnsi="Arial Narrow"/>
          <w:sz w:val="22"/>
          <w:szCs w:val="22"/>
        </w:rPr>
        <w:t>......................</w:t>
      </w:r>
    </w:p>
    <w:sectPr w:rsidR="005703DA" w:rsidRPr="00DC28D7" w:rsidSect="00AE7E52">
      <w:headerReference w:type="default" r:id="rId11"/>
      <w:pgSz w:w="11906" w:h="16838" w:code="9"/>
      <w:pgMar w:top="851" w:right="991" w:bottom="567"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819" w:rsidRDefault="006F5819">
      <w:r>
        <w:separator/>
      </w:r>
    </w:p>
  </w:endnote>
  <w:endnote w:type="continuationSeparator" w:id="0">
    <w:p w:rsidR="006F5819" w:rsidRDefault="006F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819" w:rsidRDefault="006F5819">
      <w:r>
        <w:separator/>
      </w:r>
    </w:p>
  </w:footnote>
  <w:footnote w:type="continuationSeparator" w:id="0">
    <w:p w:rsidR="006F5819" w:rsidRDefault="006F5819">
      <w:r>
        <w:continuationSeparator/>
      </w:r>
    </w:p>
  </w:footnote>
  <w:footnote w:id="1">
    <w:p w:rsidR="005703DA" w:rsidRPr="000326E8" w:rsidRDefault="005703DA" w:rsidP="005703DA">
      <w:pPr>
        <w:pStyle w:val="Textpoznmkypodiarou"/>
        <w:rPr>
          <w:rFonts w:ascii="Arial Narrow" w:hAnsi="Arial Narrow"/>
          <w:sz w:val="16"/>
          <w:szCs w:val="16"/>
        </w:rPr>
      </w:pPr>
      <w:r w:rsidRPr="00BE720F">
        <w:rPr>
          <w:rStyle w:val="Odkaznapoznmkupodiarou"/>
          <w:sz w:val="20"/>
          <w:szCs w:val="20"/>
        </w:rPr>
        <w:footnoteRef/>
      </w:r>
      <w:r w:rsidRPr="00BE720F">
        <w:rPr>
          <w:sz w:val="20"/>
          <w:szCs w:val="20"/>
        </w:rPr>
        <w:t xml:space="preserve"> </w:t>
      </w:r>
      <w:r w:rsidRPr="000326E8">
        <w:rPr>
          <w:rFonts w:ascii="Arial Narrow" w:hAnsi="Arial Narrow"/>
          <w:sz w:val="16"/>
          <w:szCs w:val="16"/>
        </w:rPr>
        <w:t>Samostatne alebo v kombinácii s inými plánmi alebo projektmi</w:t>
      </w:r>
      <w:r w:rsidR="002E5DEB">
        <w:rPr>
          <w:rFonts w:ascii="Arial Narrow" w:hAnsi="Arial Narrow"/>
          <w:sz w:val="16"/>
          <w:szCs w:val="16"/>
        </w:rPr>
        <w:t>.</w:t>
      </w:r>
    </w:p>
  </w:footnote>
  <w:footnote w:id="2">
    <w:p w:rsidR="005703DA" w:rsidRPr="000326E8" w:rsidRDefault="005703DA" w:rsidP="005703DA">
      <w:pPr>
        <w:pStyle w:val="Textpoznmkypodiarou"/>
        <w:rPr>
          <w:rFonts w:ascii="Arial Narrow" w:hAnsi="Arial Narrow"/>
          <w:color w:val="FF0000"/>
          <w:sz w:val="16"/>
          <w:szCs w:val="16"/>
        </w:rPr>
      </w:pPr>
      <w:r w:rsidRPr="000326E8">
        <w:rPr>
          <w:rStyle w:val="Odkaznapoznmkupodiarou"/>
          <w:rFonts w:ascii="Arial Narrow" w:hAnsi="Arial Narrow"/>
          <w:sz w:val="16"/>
          <w:szCs w:val="16"/>
        </w:rPr>
        <w:footnoteRef/>
      </w:r>
      <w:r w:rsidRPr="000326E8">
        <w:rPr>
          <w:rFonts w:ascii="Arial Narrow" w:hAnsi="Arial Narrow"/>
          <w:sz w:val="16"/>
          <w:szCs w:val="16"/>
        </w:rPr>
        <w:t xml:space="preserve"> </w:t>
      </w:r>
      <w:r w:rsidR="00DE4126" w:rsidRPr="000326E8">
        <w:rPr>
          <w:rFonts w:ascii="Arial Narrow" w:hAnsi="Arial Narrow"/>
          <w:sz w:val="16"/>
          <w:szCs w:val="16"/>
        </w:rPr>
        <w:t>N</w:t>
      </w:r>
      <w:r w:rsidR="00C21265" w:rsidRPr="000326E8">
        <w:rPr>
          <w:rFonts w:ascii="Arial Narrow" w:hAnsi="Arial Narrow"/>
          <w:sz w:val="16"/>
          <w:szCs w:val="16"/>
        </w:rPr>
        <w:t>ATURA</w:t>
      </w:r>
      <w:r w:rsidR="00DE4126" w:rsidRPr="000326E8">
        <w:rPr>
          <w:rFonts w:ascii="Arial Narrow" w:hAnsi="Arial Narrow"/>
          <w:sz w:val="16"/>
          <w:szCs w:val="16"/>
        </w:rPr>
        <w:t xml:space="preserve"> 2000 je európska sústava chránených území, ktorá </w:t>
      </w:r>
      <w:r w:rsidR="00DB0061" w:rsidRPr="000326E8">
        <w:rPr>
          <w:rFonts w:ascii="Arial Narrow" w:hAnsi="Arial Narrow"/>
          <w:sz w:val="16"/>
          <w:szCs w:val="16"/>
        </w:rPr>
        <w:t xml:space="preserve">zahŕňa </w:t>
      </w:r>
      <w:r w:rsidR="00DE4126" w:rsidRPr="000326E8">
        <w:rPr>
          <w:rFonts w:ascii="Arial Narrow" w:hAnsi="Arial Narrow"/>
          <w:sz w:val="16"/>
          <w:szCs w:val="16"/>
        </w:rPr>
        <w:t xml:space="preserve"> chránen</w:t>
      </w:r>
      <w:r w:rsidR="00DB0061" w:rsidRPr="000326E8">
        <w:rPr>
          <w:rFonts w:ascii="Arial Narrow" w:hAnsi="Arial Narrow"/>
          <w:sz w:val="16"/>
          <w:szCs w:val="16"/>
        </w:rPr>
        <w:t xml:space="preserve">é </w:t>
      </w:r>
      <w:r w:rsidR="00DE4126" w:rsidRPr="000326E8">
        <w:rPr>
          <w:rFonts w:ascii="Arial Narrow" w:hAnsi="Arial Narrow"/>
          <w:sz w:val="16"/>
          <w:szCs w:val="16"/>
        </w:rPr>
        <w:t>vtáč</w:t>
      </w:r>
      <w:r w:rsidR="00DB0061" w:rsidRPr="000326E8">
        <w:rPr>
          <w:rFonts w:ascii="Arial Narrow" w:hAnsi="Arial Narrow"/>
          <w:sz w:val="16"/>
          <w:szCs w:val="16"/>
        </w:rPr>
        <w:t>ie</w:t>
      </w:r>
      <w:r w:rsidR="00DE4126" w:rsidRPr="000326E8">
        <w:rPr>
          <w:rFonts w:ascii="Arial Narrow" w:hAnsi="Arial Narrow"/>
          <w:sz w:val="16"/>
          <w:szCs w:val="16"/>
        </w:rPr>
        <w:t xml:space="preserve"> územ</w:t>
      </w:r>
      <w:r w:rsidR="00DB0061" w:rsidRPr="000326E8">
        <w:rPr>
          <w:rFonts w:ascii="Arial Narrow" w:hAnsi="Arial Narrow"/>
          <w:sz w:val="16"/>
          <w:szCs w:val="16"/>
        </w:rPr>
        <w:t>ia</w:t>
      </w:r>
      <w:r w:rsidR="00DE4126" w:rsidRPr="000326E8">
        <w:rPr>
          <w:rFonts w:ascii="Arial Narrow" w:hAnsi="Arial Narrow"/>
          <w:sz w:val="16"/>
          <w:szCs w:val="16"/>
        </w:rPr>
        <w:t xml:space="preserve">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2009/147/ES o ochrane vtáctva a územ</w:t>
      </w:r>
      <w:r w:rsidR="00DB0061" w:rsidRPr="000326E8">
        <w:rPr>
          <w:rFonts w:ascii="Arial Narrow" w:hAnsi="Arial Narrow"/>
          <w:sz w:val="16"/>
          <w:szCs w:val="16"/>
        </w:rPr>
        <w:t>ia</w:t>
      </w:r>
      <w:r w:rsidR="00DE4126" w:rsidRPr="000326E8">
        <w:rPr>
          <w:rFonts w:ascii="Arial Narrow" w:hAnsi="Arial Narrow"/>
          <w:sz w:val="16"/>
          <w:szCs w:val="16"/>
        </w:rPr>
        <w:t xml:space="preserve"> európskeho významu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92/43/EHS o ochrane biotopov; </w:t>
      </w:r>
      <w:r w:rsidRPr="000326E8">
        <w:rPr>
          <w:rFonts w:ascii="Arial Narrow" w:hAnsi="Arial Narrow"/>
          <w:sz w:val="16"/>
          <w:szCs w:val="16"/>
        </w:rPr>
        <w:t xml:space="preserve">§28 zákona č. 543/2002 Z. z. </w:t>
      </w:r>
      <w:r w:rsidR="00DE4126" w:rsidRPr="000326E8">
        <w:rPr>
          <w:rFonts w:ascii="Arial Narrow" w:hAnsi="Arial Narrow"/>
          <w:sz w:val="16"/>
          <w:szCs w:val="16"/>
        </w:rPr>
        <w:t xml:space="preserve">o ochrane prírody a krajiny </w:t>
      </w:r>
      <w:r w:rsidRPr="000326E8">
        <w:rPr>
          <w:rFonts w:ascii="Arial Narrow" w:hAnsi="Arial Narrow"/>
          <w:sz w:val="16"/>
          <w:szCs w:val="16"/>
        </w:rPr>
        <w:t>v platnom znení</w:t>
      </w:r>
      <w:r w:rsidR="002E5DEB">
        <w:rPr>
          <w:rFonts w:ascii="Arial Narrow" w:hAnsi="Arial Narrow"/>
          <w:sz w:val="16"/>
          <w:szCs w:val="16"/>
        </w:rPr>
        <w:t>.</w:t>
      </w:r>
      <w:r w:rsidRPr="000326E8">
        <w:rPr>
          <w:rFonts w:ascii="Arial Narrow" w:hAnsi="Arial Narrow"/>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C78" w:rsidRDefault="00D25C78" w:rsidP="0005155D">
    <w:pPr>
      <w:pStyle w:val="Hlavika"/>
      <w:jc w:val="right"/>
      <w:rPr>
        <w:rFonts w:ascii="Arial Narrow" w:hAnsi="Arial Narrow"/>
        <w:i/>
        <w:sz w:val="20"/>
      </w:rPr>
    </w:pPr>
    <w:r w:rsidRPr="0005155D">
      <w:rPr>
        <w:rFonts w:ascii="Arial Narrow" w:hAnsi="Arial Narrow"/>
        <w:i/>
        <w:sz w:val="20"/>
      </w:rPr>
      <w:t>Príloha žiadosti o NFP č. 17 – Potvrdenie Štátnej ochrany prírody</w:t>
    </w:r>
  </w:p>
  <w:p w:rsidR="00A17457" w:rsidRPr="0005155D" w:rsidRDefault="00A17457" w:rsidP="0005155D">
    <w:pPr>
      <w:pStyle w:val="Hlavika"/>
      <w:jc w:val="right"/>
      <w:rPr>
        <w:rFonts w:ascii="Arial Narrow" w:hAnsi="Arial Narrow"/>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B1F"/>
    <w:multiLevelType w:val="hybridMultilevel"/>
    <w:tmpl w:val="214E2A0A"/>
    <w:lvl w:ilvl="0" w:tplc="08B207AE">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EE74DA"/>
    <w:multiLevelType w:val="hybridMultilevel"/>
    <w:tmpl w:val="28BAB7CE"/>
    <w:lvl w:ilvl="0" w:tplc="8054B562">
      <w:start w:val="1"/>
      <w:numFmt w:val="decimal"/>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10AE1E09"/>
    <w:multiLevelType w:val="hybridMultilevel"/>
    <w:tmpl w:val="243EA9F4"/>
    <w:lvl w:ilvl="0" w:tplc="42B0B91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7346047"/>
    <w:multiLevelType w:val="hybridMultilevel"/>
    <w:tmpl w:val="8A52D7EE"/>
    <w:lvl w:ilvl="0" w:tplc="041B0001">
      <w:start w:val="1"/>
      <w:numFmt w:val="bullet"/>
      <w:lvlText w:val=""/>
      <w:lvlJc w:val="left"/>
      <w:pPr>
        <w:ind w:left="1065" w:hanging="705"/>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AB13D5B"/>
    <w:multiLevelType w:val="hybridMultilevel"/>
    <w:tmpl w:val="02A4928C"/>
    <w:lvl w:ilvl="0" w:tplc="394C847C">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nsid w:val="1F8578F3"/>
    <w:multiLevelType w:val="hybridMultilevel"/>
    <w:tmpl w:val="9F3645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2135A0B"/>
    <w:multiLevelType w:val="hybridMultilevel"/>
    <w:tmpl w:val="0526D150"/>
    <w:lvl w:ilvl="0" w:tplc="A09288E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nsid w:val="3A8C4100"/>
    <w:multiLevelType w:val="hybridMultilevel"/>
    <w:tmpl w:val="07C44858"/>
    <w:lvl w:ilvl="0" w:tplc="A6CA0184">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nsid w:val="3B6313BA"/>
    <w:multiLevelType w:val="multilevel"/>
    <w:tmpl w:val="040A52D2"/>
    <w:lvl w:ilvl="0">
      <w:start w:val="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numFmt w:val="decimal"/>
      <w:lvlText w:val="%1.%2.%3"/>
      <w:lvlJc w:val="left"/>
      <w:pPr>
        <w:ind w:left="1440" w:hanging="720"/>
      </w:pPr>
      <w:rPr>
        <w:rFonts w:hint="default"/>
        <w:b/>
        <w:i w:val="0"/>
      </w:rPr>
    </w:lvl>
    <w:lvl w:ilvl="3">
      <w:start w:val="1"/>
      <w:numFmt w:val="decimal"/>
      <w:lvlText w:val="%1.%2.%3.%4"/>
      <w:lvlJc w:val="left"/>
      <w:pPr>
        <w:ind w:left="228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B5515D"/>
    <w:multiLevelType w:val="hybridMultilevel"/>
    <w:tmpl w:val="21E82FC2"/>
    <w:lvl w:ilvl="0" w:tplc="26169D9E">
      <w:start w:val="8"/>
      <w:numFmt w:val="bullet"/>
      <w:lvlText w:val="-"/>
      <w:lvlJc w:val="left"/>
      <w:pPr>
        <w:tabs>
          <w:tab w:val="num" w:pos="1563"/>
        </w:tabs>
        <w:ind w:left="1563" w:hanging="85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2">
    <w:nsid w:val="3CF131FE"/>
    <w:multiLevelType w:val="hybridMultilevel"/>
    <w:tmpl w:val="EF7872D0"/>
    <w:lvl w:ilvl="0" w:tplc="D68EB3CA">
      <w:start w:val="1"/>
      <w:numFmt w:val="lowerRoman"/>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3F9731F7"/>
    <w:multiLevelType w:val="hybridMultilevel"/>
    <w:tmpl w:val="DC0446CA"/>
    <w:lvl w:ilvl="0" w:tplc="F0F6C652">
      <w:start w:val="8"/>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1417AE9"/>
    <w:multiLevelType w:val="hybridMultilevel"/>
    <w:tmpl w:val="BC58F65E"/>
    <w:lvl w:ilvl="0" w:tplc="BE5432A8">
      <w:start w:val="391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1A27D82"/>
    <w:multiLevelType w:val="hybridMultilevel"/>
    <w:tmpl w:val="630A06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7227253"/>
    <w:multiLevelType w:val="multilevel"/>
    <w:tmpl w:val="4A18DCB8"/>
    <w:lvl w:ilvl="0">
      <w:start w:val="1"/>
      <w:numFmt w:val="decimal"/>
      <w:lvlText w:val="%1."/>
      <w:lvlJc w:val="left"/>
      <w:pPr>
        <w:tabs>
          <w:tab w:val="num" w:pos="510"/>
        </w:tabs>
        <w:ind w:left="510" w:hanging="510"/>
      </w:pPr>
      <w:rPr>
        <w:rFonts w:hint="default"/>
        <w:b/>
      </w:rPr>
    </w:lvl>
    <w:lvl w:ilvl="1">
      <w:start w:val="4"/>
      <w:numFmt w:val="decimal"/>
      <w:lvlText w:val="%1.%2."/>
      <w:lvlJc w:val="left"/>
      <w:pPr>
        <w:tabs>
          <w:tab w:val="num" w:pos="510"/>
        </w:tabs>
        <w:ind w:left="510" w:hanging="510"/>
      </w:pPr>
      <w:rPr>
        <w:rFonts w:hint="default"/>
        <w:b/>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CE91C26"/>
    <w:multiLevelType w:val="hybridMultilevel"/>
    <w:tmpl w:val="EB5479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1D61D2"/>
    <w:multiLevelType w:val="hybridMultilevel"/>
    <w:tmpl w:val="C316BE88"/>
    <w:lvl w:ilvl="0" w:tplc="064838D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64804510"/>
    <w:multiLevelType w:val="hybridMultilevel"/>
    <w:tmpl w:val="29B08918"/>
    <w:lvl w:ilvl="0" w:tplc="53E028C4">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21">
    <w:nsid w:val="66CE33DB"/>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89D1AF2"/>
    <w:multiLevelType w:val="hybridMultilevel"/>
    <w:tmpl w:val="C3EE28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EF92232"/>
    <w:multiLevelType w:val="hybridMultilevel"/>
    <w:tmpl w:val="880A4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0471B6F"/>
    <w:multiLevelType w:val="hybridMultilevel"/>
    <w:tmpl w:val="5C92A5C0"/>
    <w:lvl w:ilvl="0" w:tplc="F2A8A004">
      <w:start w:val="5"/>
      <w:numFmt w:val="bullet"/>
      <w:lvlText w:val="-"/>
      <w:lvlJc w:val="left"/>
      <w:pPr>
        <w:ind w:left="1065" w:hanging="360"/>
      </w:pPr>
      <w:rPr>
        <w:rFonts w:ascii="Times New Roman" w:eastAsia="Times New Roman" w:hAnsi="Times New Roman"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5">
    <w:nsid w:val="719B255D"/>
    <w:multiLevelType w:val="hybridMultilevel"/>
    <w:tmpl w:val="17767E00"/>
    <w:lvl w:ilvl="0" w:tplc="E1F02F7C">
      <w:start w:val="974"/>
      <w:numFmt w:val="bullet"/>
      <w:lvlText w:val="-"/>
      <w:lvlJc w:val="left"/>
      <w:pPr>
        <w:tabs>
          <w:tab w:val="num" w:pos="1065"/>
        </w:tabs>
        <w:ind w:left="1065" w:hanging="705"/>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747573ED"/>
    <w:multiLevelType w:val="hybridMultilevel"/>
    <w:tmpl w:val="231C3B24"/>
    <w:lvl w:ilvl="0" w:tplc="357E9E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27">
    <w:nsid w:val="773A4B32"/>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CA9410D"/>
    <w:multiLevelType w:val="hybridMultilevel"/>
    <w:tmpl w:val="633EE19C"/>
    <w:lvl w:ilvl="0" w:tplc="041B0005">
      <w:start w:val="1"/>
      <w:numFmt w:val="bullet"/>
      <w:lvlText w:val=""/>
      <w:lvlJc w:val="left"/>
      <w:pPr>
        <w:ind w:left="862" w:hanging="360"/>
      </w:pPr>
      <w:rPr>
        <w:rFonts w:ascii="Wingdings" w:hAnsi="Wingdings" w:hint="default"/>
        <w:color w:val="auto"/>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nsid w:val="7D103092"/>
    <w:multiLevelType w:val="hybridMultilevel"/>
    <w:tmpl w:val="BC86EB92"/>
    <w:lvl w:ilvl="0" w:tplc="041B0015">
      <w:start w:val="1"/>
      <w:numFmt w:val="upp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DE040BD"/>
    <w:multiLevelType w:val="hybridMultilevel"/>
    <w:tmpl w:val="6EE4960C"/>
    <w:lvl w:ilvl="0" w:tplc="4DB0BD72">
      <w:start w:val="1"/>
      <w:numFmt w:val="decimal"/>
      <w:lvlText w:val="%1."/>
      <w:lvlJc w:val="left"/>
      <w:pPr>
        <w:tabs>
          <w:tab w:val="num" w:pos="1125"/>
        </w:tabs>
        <w:ind w:left="1125" w:hanging="76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26"/>
  </w:num>
  <w:num w:numId="4">
    <w:abstractNumId w:val="11"/>
  </w:num>
  <w:num w:numId="5">
    <w:abstractNumId w:val="23"/>
  </w:num>
  <w:num w:numId="6">
    <w:abstractNumId w:val="12"/>
  </w:num>
  <w:num w:numId="7">
    <w:abstractNumId w:val="9"/>
  </w:num>
  <w:num w:numId="8">
    <w:abstractNumId w:val="30"/>
  </w:num>
  <w:num w:numId="9">
    <w:abstractNumId w:val="28"/>
  </w:num>
  <w:num w:numId="10">
    <w:abstractNumId w:val="14"/>
  </w:num>
  <w:num w:numId="11">
    <w:abstractNumId w:val="16"/>
  </w:num>
  <w:num w:numId="12">
    <w:abstractNumId w:val="18"/>
  </w:num>
  <w:num w:numId="13">
    <w:abstractNumId w:val="3"/>
  </w:num>
  <w:num w:numId="14">
    <w:abstractNumId w:val="8"/>
  </w:num>
  <w:num w:numId="15">
    <w:abstractNumId w:val="24"/>
  </w:num>
  <w:num w:numId="16">
    <w:abstractNumId w:val="17"/>
  </w:num>
  <w:num w:numId="17">
    <w:abstractNumId w:val="4"/>
  </w:num>
  <w:num w:numId="18">
    <w:abstractNumId w:val="15"/>
  </w:num>
  <w:num w:numId="19">
    <w:abstractNumId w:val="20"/>
  </w:num>
  <w:num w:numId="20">
    <w:abstractNumId w:val="13"/>
  </w:num>
  <w:num w:numId="21">
    <w:abstractNumId w:val="10"/>
  </w:num>
  <w:num w:numId="22">
    <w:abstractNumId w:val="29"/>
  </w:num>
  <w:num w:numId="23">
    <w:abstractNumId w:val="6"/>
  </w:num>
  <w:num w:numId="24">
    <w:abstractNumId w:val="21"/>
  </w:num>
  <w:num w:numId="25">
    <w:abstractNumId w:val="0"/>
  </w:num>
  <w:num w:numId="26">
    <w:abstractNumId w:val="19"/>
  </w:num>
  <w:num w:numId="27">
    <w:abstractNumId w:val="27"/>
  </w:num>
  <w:num w:numId="28">
    <w:abstractNumId w:val="1"/>
  </w:num>
  <w:num w:numId="29">
    <w:abstractNumId w:val="5"/>
  </w:num>
  <w:num w:numId="30">
    <w:abstractNumId w:val="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F"/>
    <w:rsid w:val="00012E92"/>
    <w:rsid w:val="00016D67"/>
    <w:rsid w:val="00021B11"/>
    <w:rsid w:val="00022251"/>
    <w:rsid w:val="0003110D"/>
    <w:rsid w:val="000326E8"/>
    <w:rsid w:val="000420C1"/>
    <w:rsid w:val="0005155D"/>
    <w:rsid w:val="000542A4"/>
    <w:rsid w:val="00054674"/>
    <w:rsid w:val="000562A8"/>
    <w:rsid w:val="00061D5D"/>
    <w:rsid w:val="00067537"/>
    <w:rsid w:val="00071502"/>
    <w:rsid w:val="000724A4"/>
    <w:rsid w:val="00075B0E"/>
    <w:rsid w:val="00080F8B"/>
    <w:rsid w:val="00082528"/>
    <w:rsid w:val="000836DC"/>
    <w:rsid w:val="00085A2C"/>
    <w:rsid w:val="000A2034"/>
    <w:rsid w:val="000A6663"/>
    <w:rsid w:val="000A76F8"/>
    <w:rsid w:val="000C3711"/>
    <w:rsid w:val="000C5B8F"/>
    <w:rsid w:val="000D007B"/>
    <w:rsid w:val="000D57F3"/>
    <w:rsid w:val="000E33B1"/>
    <w:rsid w:val="000F0108"/>
    <w:rsid w:val="00107A7D"/>
    <w:rsid w:val="00117751"/>
    <w:rsid w:val="00131A52"/>
    <w:rsid w:val="00131DC5"/>
    <w:rsid w:val="00135589"/>
    <w:rsid w:val="00142142"/>
    <w:rsid w:val="001635CA"/>
    <w:rsid w:val="00166B8C"/>
    <w:rsid w:val="00166C14"/>
    <w:rsid w:val="001679C9"/>
    <w:rsid w:val="00174C26"/>
    <w:rsid w:val="00176FC1"/>
    <w:rsid w:val="001923F4"/>
    <w:rsid w:val="001938AD"/>
    <w:rsid w:val="0019677A"/>
    <w:rsid w:val="001A0F33"/>
    <w:rsid w:val="001B4656"/>
    <w:rsid w:val="001C249B"/>
    <w:rsid w:val="001C2FE6"/>
    <w:rsid w:val="001C37D3"/>
    <w:rsid w:val="001C587D"/>
    <w:rsid w:val="001D21EA"/>
    <w:rsid w:val="001D382F"/>
    <w:rsid w:val="001D6022"/>
    <w:rsid w:val="001E072F"/>
    <w:rsid w:val="001E6658"/>
    <w:rsid w:val="001E78E2"/>
    <w:rsid w:val="001F123A"/>
    <w:rsid w:val="001F1F65"/>
    <w:rsid w:val="0020318B"/>
    <w:rsid w:val="00203925"/>
    <w:rsid w:val="00214C92"/>
    <w:rsid w:val="0022062F"/>
    <w:rsid w:val="002235E4"/>
    <w:rsid w:val="00223887"/>
    <w:rsid w:val="002257C3"/>
    <w:rsid w:val="00226F15"/>
    <w:rsid w:val="00240C07"/>
    <w:rsid w:val="002417B0"/>
    <w:rsid w:val="00251170"/>
    <w:rsid w:val="00266829"/>
    <w:rsid w:val="00272197"/>
    <w:rsid w:val="00276E69"/>
    <w:rsid w:val="00287414"/>
    <w:rsid w:val="00287672"/>
    <w:rsid w:val="00297899"/>
    <w:rsid w:val="002A43E0"/>
    <w:rsid w:val="002B2128"/>
    <w:rsid w:val="002B674C"/>
    <w:rsid w:val="002C57F2"/>
    <w:rsid w:val="002D4B36"/>
    <w:rsid w:val="002D4F4D"/>
    <w:rsid w:val="002D526C"/>
    <w:rsid w:val="002D70CC"/>
    <w:rsid w:val="002E1881"/>
    <w:rsid w:val="002E2719"/>
    <w:rsid w:val="002E58D1"/>
    <w:rsid w:val="002E5DEB"/>
    <w:rsid w:val="002F3BC7"/>
    <w:rsid w:val="00311BCB"/>
    <w:rsid w:val="003136C9"/>
    <w:rsid w:val="00316927"/>
    <w:rsid w:val="00320BC1"/>
    <w:rsid w:val="0032233D"/>
    <w:rsid w:val="00323B05"/>
    <w:rsid w:val="0032532F"/>
    <w:rsid w:val="00330AD5"/>
    <w:rsid w:val="0033184B"/>
    <w:rsid w:val="003538F7"/>
    <w:rsid w:val="00363B4D"/>
    <w:rsid w:val="00374C94"/>
    <w:rsid w:val="003827BB"/>
    <w:rsid w:val="00385554"/>
    <w:rsid w:val="00386EC1"/>
    <w:rsid w:val="00395C1E"/>
    <w:rsid w:val="003A0BEA"/>
    <w:rsid w:val="003A7261"/>
    <w:rsid w:val="003B07B8"/>
    <w:rsid w:val="003B1528"/>
    <w:rsid w:val="003C254B"/>
    <w:rsid w:val="003D3790"/>
    <w:rsid w:val="003F7235"/>
    <w:rsid w:val="003F7690"/>
    <w:rsid w:val="00400DD8"/>
    <w:rsid w:val="00403331"/>
    <w:rsid w:val="004049BD"/>
    <w:rsid w:val="00410942"/>
    <w:rsid w:val="00414A24"/>
    <w:rsid w:val="00421618"/>
    <w:rsid w:val="00422700"/>
    <w:rsid w:val="00422802"/>
    <w:rsid w:val="00437CBC"/>
    <w:rsid w:val="0045195B"/>
    <w:rsid w:val="004525A0"/>
    <w:rsid w:val="004628A6"/>
    <w:rsid w:val="00464871"/>
    <w:rsid w:val="00466E90"/>
    <w:rsid w:val="00467525"/>
    <w:rsid w:val="004760B6"/>
    <w:rsid w:val="0047731A"/>
    <w:rsid w:val="00480944"/>
    <w:rsid w:val="0048158C"/>
    <w:rsid w:val="0049690E"/>
    <w:rsid w:val="004A575C"/>
    <w:rsid w:val="004B58BC"/>
    <w:rsid w:val="004D57C1"/>
    <w:rsid w:val="004D6988"/>
    <w:rsid w:val="004E2DBC"/>
    <w:rsid w:val="004E4F6E"/>
    <w:rsid w:val="004F02CB"/>
    <w:rsid w:val="004F19FD"/>
    <w:rsid w:val="004F38BB"/>
    <w:rsid w:val="004F6D87"/>
    <w:rsid w:val="0050269A"/>
    <w:rsid w:val="00511A10"/>
    <w:rsid w:val="00524423"/>
    <w:rsid w:val="005256EB"/>
    <w:rsid w:val="0053108E"/>
    <w:rsid w:val="005341FC"/>
    <w:rsid w:val="00544D0B"/>
    <w:rsid w:val="00551C62"/>
    <w:rsid w:val="00556D47"/>
    <w:rsid w:val="00557BB3"/>
    <w:rsid w:val="0056187C"/>
    <w:rsid w:val="0056494C"/>
    <w:rsid w:val="00564E8B"/>
    <w:rsid w:val="005703DA"/>
    <w:rsid w:val="00571AF4"/>
    <w:rsid w:val="0057224C"/>
    <w:rsid w:val="00576700"/>
    <w:rsid w:val="0058039D"/>
    <w:rsid w:val="00584DF8"/>
    <w:rsid w:val="00586B9D"/>
    <w:rsid w:val="00586E84"/>
    <w:rsid w:val="005A067E"/>
    <w:rsid w:val="005A26EE"/>
    <w:rsid w:val="005A4A07"/>
    <w:rsid w:val="005A7392"/>
    <w:rsid w:val="005B119E"/>
    <w:rsid w:val="005B297C"/>
    <w:rsid w:val="005B353B"/>
    <w:rsid w:val="005B44B3"/>
    <w:rsid w:val="005F41A4"/>
    <w:rsid w:val="005F4E2B"/>
    <w:rsid w:val="005F7CAF"/>
    <w:rsid w:val="00603D8A"/>
    <w:rsid w:val="00614404"/>
    <w:rsid w:val="00624E34"/>
    <w:rsid w:val="006317ED"/>
    <w:rsid w:val="00636231"/>
    <w:rsid w:val="0063713A"/>
    <w:rsid w:val="00647BFC"/>
    <w:rsid w:val="006502D6"/>
    <w:rsid w:val="00666789"/>
    <w:rsid w:val="00670065"/>
    <w:rsid w:val="0069715D"/>
    <w:rsid w:val="006A1A39"/>
    <w:rsid w:val="006A4DEE"/>
    <w:rsid w:val="006A5A6C"/>
    <w:rsid w:val="006B0D5A"/>
    <w:rsid w:val="006B2DFA"/>
    <w:rsid w:val="006B4D24"/>
    <w:rsid w:val="006B55F4"/>
    <w:rsid w:val="006C074D"/>
    <w:rsid w:val="006D0919"/>
    <w:rsid w:val="006D26F0"/>
    <w:rsid w:val="006E6018"/>
    <w:rsid w:val="006F0E2E"/>
    <w:rsid w:val="006F5819"/>
    <w:rsid w:val="006F7482"/>
    <w:rsid w:val="007064F2"/>
    <w:rsid w:val="007144E5"/>
    <w:rsid w:val="00714A4D"/>
    <w:rsid w:val="0072432E"/>
    <w:rsid w:val="00724BB9"/>
    <w:rsid w:val="00737793"/>
    <w:rsid w:val="00741536"/>
    <w:rsid w:val="00742B5F"/>
    <w:rsid w:val="00743D2B"/>
    <w:rsid w:val="00744D5F"/>
    <w:rsid w:val="007568E6"/>
    <w:rsid w:val="007575C8"/>
    <w:rsid w:val="00761003"/>
    <w:rsid w:val="00765D7B"/>
    <w:rsid w:val="00770579"/>
    <w:rsid w:val="00785D37"/>
    <w:rsid w:val="00796D83"/>
    <w:rsid w:val="007A1FAE"/>
    <w:rsid w:val="007A3441"/>
    <w:rsid w:val="007B6057"/>
    <w:rsid w:val="007C212F"/>
    <w:rsid w:val="007C267C"/>
    <w:rsid w:val="007D0481"/>
    <w:rsid w:val="007D3682"/>
    <w:rsid w:val="0080690F"/>
    <w:rsid w:val="00810EDD"/>
    <w:rsid w:val="008125DF"/>
    <w:rsid w:val="008306BE"/>
    <w:rsid w:val="00830DE0"/>
    <w:rsid w:val="00831899"/>
    <w:rsid w:val="00834E53"/>
    <w:rsid w:val="00876A81"/>
    <w:rsid w:val="00877FCD"/>
    <w:rsid w:val="00894900"/>
    <w:rsid w:val="008A565E"/>
    <w:rsid w:val="008A6F7B"/>
    <w:rsid w:val="008B39FF"/>
    <w:rsid w:val="008C0F44"/>
    <w:rsid w:val="008C7DDD"/>
    <w:rsid w:val="008D3D09"/>
    <w:rsid w:val="008E1F1C"/>
    <w:rsid w:val="008E57B8"/>
    <w:rsid w:val="008F6EB1"/>
    <w:rsid w:val="009041A2"/>
    <w:rsid w:val="00916D69"/>
    <w:rsid w:val="009314CC"/>
    <w:rsid w:val="00935E7C"/>
    <w:rsid w:val="00963050"/>
    <w:rsid w:val="009670DD"/>
    <w:rsid w:val="009679A9"/>
    <w:rsid w:val="0097086E"/>
    <w:rsid w:val="00971F4C"/>
    <w:rsid w:val="00987368"/>
    <w:rsid w:val="009963DE"/>
    <w:rsid w:val="009B626F"/>
    <w:rsid w:val="009B7A23"/>
    <w:rsid w:val="009D0832"/>
    <w:rsid w:val="009D277E"/>
    <w:rsid w:val="009D2AE5"/>
    <w:rsid w:val="009D57BA"/>
    <w:rsid w:val="009D6ACD"/>
    <w:rsid w:val="009D724C"/>
    <w:rsid w:val="009E2835"/>
    <w:rsid w:val="009E4454"/>
    <w:rsid w:val="009F0913"/>
    <w:rsid w:val="00A02055"/>
    <w:rsid w:val="00A066F9"/>
    <w:rsid w:val="00A11AAE"/>
    <w:rsid w:val="00A1219D"/>
    <w:rsid w:val="00A17457"/>
    <w:rsid w:val="00A209D3"/>
    <w:rsid w:val="00A237C2"/>
    <w:rsid w:val="00A23872"/>
    <w:rsid w:val="00A31618"/>
    <w:rsid w:val="00A334B1"/>
    <w:rsid w:val="00A62AB1"/>
    <w:rsid w:val="00A6523A"/>
    <w:rsid w:val="00A653B5"/>
    <w:rsid w:val="00A65E49"/>
    <w:rsid w:val="00A66526"/>
    <w:rsid w:val="00A67F76"/>
    <w:rsid w:val="00A70DBB"/>
    <w:rsid w:val="00A73A79"/>
    <w:rsid w:val="00A74527"/>
    <w:rsid w:val="00A82FCB"/>
    <w:rsid w:val="00A84029"/>
    <w:rsid w:val="00A854C6"/>
    <w:rsid w:val="00A86A9D"/>
    <w:rsid w:val="00A87C5C"/>
    <w:rsid w:val="00A93078"/>
    <w:rsid w:val="00AB0E83"/>
    <w:rsid w:val="00AB6EC1"/>
    <w:rsid w:val="00AC3AA9"/>
    <w:rsid w:val="00AC482F"/>
    <w:rsid w:val="00AC55E3"/>
    <w:rsid w:val="00AC75FF"/>
    <w:rsid w:val="00AD0BB2"/>
    <w:rsid w:val="00AD5714"/>
    <w:rsid w:val="00AD61F2"/>
    <w:rsid w:val="00AE4B5D"/>
    <w:rsid w:val="00AE7E52"/>
    <w:rsid w:val="00AF0AE5"/>
    <w:rsid w:val="00B03A93"/>
    <w:rsid w:val="00B111E0"/>
    <w:rsid w:val="00B118D8"/>
    <w:rsid w:val="00B15480"/>
    <w:rsid w:val="00B17385"/>
    <w:rsid w:val="00B43180"/>
    <w:rsid w:val="00B45838"/>
    <w:rsid w:val="00B52B0E"/>
    <w:rsid w:val="00B629B6"/>
    <w:rsid w:val="00B65403"/>
    <w:rsid w:val="00B80C34"/>
    <w:rsid w:val="00B87483"/>
    <w:rsid w:val="00B874CB"/>
    <w:rsid w:val="00BA15F8"/>
    <w:rsid w:val="00BA180A"/>
    <w:rsid w:val="00BA447A"/>
    <w:rsid w:val="00BA7B66"/>
    <w:rsid w:val="00BB3267"/>
    <w:rsid w:val="00BB34CD"/>
    <w:rsid w:val="00BB74C9"/>
    <w:rsid w:val="00BC4EC6"/>
    <w:rsid w:val="00BD62CB"/>
    <w:rsid w:val="00BD703B"/>
    <w:rsid w:val="00BE24EA"/>
    <w:rsid w:val="00BE71A8"/>
    <w:rsid w:val="00BE720F"/>
    <w:rsid w:val="00BE7D29"/>
    <w:rsid w:val="00BF0A68"/>
    <w:rsid w:val="00BF0A92"/>
    <w:rsid w:val="00C00EBA"/>
    <w:rsid w:val="00C133EA"/>
    <w:rsid w:val="00C21265"/>
    <w:rsid w:val="00C2241C"/>
    <w:rsid w:val="00C24718"/>
    <w:rsid w:val="00C26B30"/>
    <w:rsid w:val="00C409D4"/>
    <w:rsid w:val="00C62E79"/>
    <w:rsid w:val="00C74268"/>
    <w:rsid w:val="00C747EC"/>
    <w:rsid w:val="00C83277"/>
    <w:rsid w:val="00C9307C"/>
    <w:rsid w:val="00CB1EFE"/>
    <w:rsid w:val="00CB2146"/>
    <w:rsid w:val="00CC3FFF"/>
    <w:rsid w:val="00CC55CC"/>
    <w:rsid w:val="00CD1951"/>
    <w:rsid w:val="00CD371D"/>
    <w:rsid w:val="00CE14A7"/>
    <w:rsid w:val="00CE3D7D"/>
    <w:rsid w:val="00CE5A0B"/>
    <w:rsid w:val="00CF0C09"/>
    <w:rsid w:val="00CF19E7"/>
    <w:rsid w:val="00CF1C7A"/>
    <w:rsid w:val="00CF2D82"/>
    <w:rsid w:val="00CF4ED7"/>
    <w:rsid w:val="00D03B15"/>
    <w:rsid w:val="00D051C5"/>
    <w:rsid w:val="00D06F5B"/>
    <w:rsid w:val="00D165E1"/>
    <w:rsid w:val="00D25C78"/>
    <w:rsid w:val="00D26360"/>
    <w:rsid w:val="00D336DA"/>
    <w:rsid w:val="00D33BD8"/>
    <w:rsid w:val="00D42524"/>
    <w:rsid w:val="00D56DBE"/>
    <w:rsid w:val="00D63B4B"/>
    <w:rsid w:val="00D6639E"/>
    <w:rsid w:val="00D670A5"/>
    <w:rsid w:val="00D67704"/>
    <w:rsid w:val="00D72A71"/>
    <w:rsid w:val="00D77022"/>
    <w:rsid w:val="00D84470"/>
    <w:rsid w:val="00D90742"/>
    <w:rsid w:val="00D951A6"/>
    <w:rsid w:val="00D953DF"/>
    <w:rsid w:val="00DA0C8D"/>
    <w:rsid w:val="00DA55CE"/>
    <w:rsid w:val="00DA72BF"/>
    <w:rsid w:val="00DB0061"/>
    <w:rsid w:val="00DB1751"/>
    <w:rsid w:val="00DB2449"/>
    <w:rsid w:val="00DB6DD1"/>
    <w:rsid w:val="00DC15AA"/>
    <w:rsid w:val="00DC28D7"/>
    <w:rsid w:val="00DC3091"/>
    <w:rsid w:val="00DD28F2"/>
    <w:rsid w:val="00DE4126"/>
    <w:rsid w:val="00DF4423"/>
    <w:rsid w:val="00E012B4"/>
    <w:rsid w:val="00E17D47"/>
    <w:rsid w:val="00E211BB"/>
    <w:rsid w:val="00E21703"/>
    <w:rsid w:val="00E23AF0"/>
    <w:rsid w:val="00E44E7D"/>
    <w:rsid w:val="00E46511"/>
    <w:rsid w:val="00E47D09"/>
    <w:rsid w:val="00E50457"/>
    <w:rsid w:val="00E54C47"/>
    <w:rsid w:val="00E57D53"/>
    <w:rsid w:val="00E67049"/>
    <w:rsid w:val="00E72295"/>
    <w:rsid w:val="00E73088"/>
    <w:rsid w:val="00E80A30"/>
    <w:rsid w:val="00E81AB7"/>
    <w:rsid w:val="00E93672"/>
    <w:rsid w:val="00EB201B"/>
    <w:rsid w:val="00EB5215"/>
    <w:rsid w:val="00EC448C"/>
    <w:rsid w:val="00ED44A3"/>
    <w:rsid w:val="00ED4E49"/>
    <w:rsid w:val="00EE1853"/>
    <w:rsid w:val="00EE6441"/>
    <w:rsid w:val="00EF16E3"/>
    <w:rsid w:val="00EF2769"/>
    <w:rsid w:val="00EF3EEC"/>
    <w:rsid w:val="00EF629B"/>
    <w:rsid w:val="00F07379"/>
    <w:rsid w:val="00F11165"/>
    <w:rsid w:val="00F11AA1"/>
    <w:rsid w:val="00F16A45"/>
    <w:rsid w:val="00F17547"/>
    <w:rsid w:val="00F25E19"/>
    <w:rsid w:val="00F26935"/>
    <w:rsid w:val="00F41330"/>
    <w:rsid w:val="00F413DF"/>
    <w:rsid w:val="00F4677D"/>
    <w:rsid w:val="00F50DEF"/>
    <w:rsid w:val="00F563F9"/>
    <w:rsid w:val="00F61AA6"/>
    <w:rsid w:val="00F7037C"/>
    <w:rsid w:val="00F729E5"/>
    <w:rsid w:val="00F73C7C"/>
    <w:rsid w:val="00F83961"/>
    <w:rsid w:val="00F853C0"/>
    <w:rsid w:val="00F941D4"/>
    <w:rsid w:val="00F94C7C"/>
    <w:rsid w:val="00F9790A"/>
    <w:rsid w:val="00FA0EB6"/>
    <w:rsid w:val="00FB3E15"/>
    <w:rsid w:val="00FC4A8C"/>
    <w:rsid w:val="00FC7787"/>
    <w:rsid w:val="00FD0786"/>
    <w:rsid w:val="00FD266C"/>
    <w:rsid w:val="00FD53FA"/>
    <w:rsid w:val="00FE21D3"/>
    <w:rsid w:val="00FE775B"/>
    <w:rsid w:val="00FF4C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5059">
      <w:bodyDiv w:val="1"/>
      <w:marLeft w:val="0"/>
      <w:marRight w:val="0"/>
      <w:marTop w:val="0"/>
      <w:marBottom w:val="0"/>
      <w:divBdr>
        <w:top w:val="none" w:sz="0" w:space="0" w:color="auto"/>
        <w:left w:val="none" w:sz="0" w:space="0" w:color="auto"/>
        <w:bottom w:val="none" w:sz="0" w:space="0" w:color="auto"/>
        <w:right w:val="none" w:sz="0" w:space="0" w:color="auto"/>
      </w:divBdr>
    </w:div>
    <w:div w:id="599946239">
      <w:bodyDiv w:val="1"/>
      <w:marLeft w:val="0"/>
      <w:marRight w:val="0"/>
      <w:marTop w:val="0"/>
      <w:marBottom w:val="0"/>
      <w:divBdr>
        <w:top w:val="none" w:sz="0" w:space="0" w:color="auto"/>
        <w:left w:val="none" w:sz="0" w:space="0" w:color="auto"/>
        <w:bottom w:val="none" w:sz="0" w:space="0" w:color="auto"/>
        <w:right w:val="none" w:sz="0" w:space="0" w:color="auto"/>
      </w:divBdr>
    </w:div>
    <w:div w:id="1283030830">
      <w:bodyDiv w:val="1"/>
      <w:marLeft w:val="0"/>
      <w:marRight w:val="0"/>
      <w:marTop w:val="0"/>
      <w:marBottom w:val="0"/>
      <w:divBdr>
        <w:top w:val="none" w:sz="0" w:space="0" w:color="auto"/>
        <w:left w:val="none" w:sz="0" w:space="0" w:color="auto"/>
        <w:bottom w:val="none" w:sz="0" w:space="0" w:color="auto"/>
        <w:right w:val="none" w:sz="0" w:space="0" w:color="auto"/>
      </w:divBdr>
    </w:div>
    <w:div w:id="1475096574">
      <w:bodyDiv w:val="1"/>
      <w:marLeft w:val="0"/>
      <w:marRight w:val="0"/>
      <w:marTop w:val="0"/>
      <w:marBottom w:val="0"/>
      <w:divBdr>
        <w:top w:val="none" w:sz="0" w:space="0" w:color="auto"/>
        <w:left w:val="none" w:sz="0" w:space="0" w:color="auto"/>
        <w:bottom w:val="none" w:sz="0" w:space="0" w:color="auto"/>
        <w:right w:val="none" w:sz="0" w:space="0" w:color="auto"/>
      </w:divBdr>
    </w:div>
    <w:div w:id="1603760034">
      <w:bodyDiv w:val="1"/>
      <w:marLeft w:val="0"/>
      <w:marRight w:val="0"/>
      <w:marTop w:val="0"/>
      <w:marBottom w:val="0"/>
      <w:divBdr>
        <w:top w:val="none" w:sz="0" w:space="0" w:color="auto"/>
        <w:left w:val="none" w:sz="0" w:space="0" w:color="auto"/>
        <w:bottom w:val="none" w:sz="0" w:space="0" w:color="auto"/>
        <w:right w:val="none" w:sz="0" w:space="0" w:color="auto"/>
      </w:divBdr>
    </w:div>
    <w:div w:id="1734423717">
      <w:bodyDiv w:val="1"/>
      <w:marLeft w:val="0"/>
      <w:marRight w:val="0"/>
      <w:marTop w:val="0"/>
      <w:marBottom w:val="0"/>
      <w:divBdr>
        <w:top w:val="none" w:sz="0" w:space="0" w:color="auto"/>
        <w:left w:val="none" w:sz="0" w:space="0" w:color="auto"/>
        <w:bottom w:val="none" w:sz="0" w:space="0" w:color="auto"/>
        <w:right w:val="none" w:sz="0" w:space="0" w:color="auto"/>
      </w:divBdr>
    </w:div>
    <w:div w:id="1751998128">
      <w:bodyDiv w:val="1"/>
      <w:marLeft w:val="0"/>
      <w:marRight w:val="0"/>
      <w:marTop w:val="0"/>
      <w:marBottom w:val="0"/>
      <w:divBdr>
        <w:top w:val="none" w:sz="0" w:space="0" w:color="auto"/>
        <w:left w:val="none" w:sz="0" w:space="0" w:color="auto"/>
        <w:bottom w:val="none" w:sz="0" w:space="0" w:color="auto"/>
        <w:right w:val="none" w:sz="0" w:space="0" w:color="auto"/>
      </w:divBdr>
      <w:divsChild>
        <w:div w:id="1473524502">
          <w:marLeft w:val="0"/>
          <w:marRight w:val="0"/>
          <w:marTop w:val="100"/>
          <w:marBottom w:val="100"/>
          <w:divBdr>
            <w:top w:val="none" w:sz="0" w:space="0" w:color="auto"/>
            <w:left w:val="none" w:sz="0" w:space="0" w:color="auto"/>
            <w:bottom w:val="none" w:sz="0" w:space="0" w:color="auto"/>
            <w:right w:val="none" w:sz="0" w:space="0" w:color="auto"/>
          </w:divBdr>
          <w:divsChild>
            <w:div w:id="52705800">
              <w:marLeft w:val="0"/>
              <w:marRight w:val="0"/>
              <w:marTop w:val="0"/>
              <w:marBottom w:val="0"/>
              <w:divBdr>
                <w:top w:val="single" w:sz="2" w:space="2" w:color="DCD0B3"/>
                <w:left w:val="single" w:sz="24" w:space="2" w:color="DCD0B3"/>
                <w:bottom w:val="single" w:sz="24" w:space="2" w:color="DCD0B3"/>
                <w:right w:val="single" w:sz="24" w:space="2" w:color="DCD0B3"/>
              </w:divBdr>
              <w:divsChild>
                <w:div w:id="1374302695">
                  <w:marLeft w:val="0"/>
                  <w:marRight w:val="0"/>
                  <w:marTop w:val="30"/>
                  <w:marBottom w:val="0"/>
                  <w:divBdr>
                    <w:top w:val="none" w:sz="0" w:space="0" w:color="auto"/>
                    <w:left w:val="none" w:sz="0" w:space="0" w:color="auto"/>
                    <w:bottom w:val="none" w:sz="0" w:space="0" w:color="auto"/>
                    <w:right w:val="none" w:sz="0" w:space="0" w:color="auto"/>
                  </w:divBdr>
                  <w:divsChild>
                    <w:div w:id="561329431">
                      <w:marLeft w:val="0"/>
                      <w:marRight w:val="0"/>
                      <w:marTop w:val="0"/>
                      <w:marBottom w:val="0"/>
                      <w:divBdr>
                        <w:top w:val="none" w:sz="0" w:space="0" w:color="auto"/>
                        <w:left w:val="none" w:sz="0" w:space="0" w:color="auto"/>
                        <w:bottom w:val="none" w:sz="0" w:space="0" w:color="auto"/>
                        <w:right w:val="none" w:sz="0" w:space="0" w:color="auto"/>
                      </w:divBdr>
                      <w:divsChild>
                        <w:div w:id="1511331255">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 w:id="1780491525">
      <w:bodyDiv w:val="1"/>
      <w:marLeft w:val="0"/>
      <w:marRight w:val="0"/>
      <w:marTop w:val="0"/>
      <w:marBottom w:val="0"/>
      <w:divBdr>
        <w:top w:val="none" w:sz="0" w:space="0" w:color="auto"/>
        <w:left w:val="none" w:sz="0" w:space="0" w:color="auto"/>
        <w:bottom w:val="none" w:sz="0" w:space="0" w:color="auto"/>
        <w:right w:val="none" w:sz="0" w:space="0" w:color="auto"/>
      </w:divBdr>
      <w:divsChild>
        <w:div w:id="107160771">
          <w:marLeft w:val="0"/>
          <w:marRight w:val="0"/>
          <w:marTop w:val="100"/>
          <w:marBottom w:val="100"/>
          <w:divBdr>
            <w:top w:val="none" w:sz="0" w:space="0" w:color="auto"/>
            <w:left w:val="none" w:sz="0" w:space="0" w:color="auto"/>
            <w:bottom w:val="none" w:sz="0" w:space="0" w:color="auto"/>
            <w:right w:val="none" w:sz="0" w:space="0" w:color="auto"/>
          </w:divBdr>
          <w:divsChild>
            <w:div w:id="697195380">
              <w:marLeft w:val="0"/>
              <w:marRight w:val="0"/>
              <w:marTop w:val="0"/>
              <w:marBottom w:val="0"/>
              <w:divBdr>
                <w:top w:val="single" w:sz="2" w:space="2" w:color="DCD0B3"/>
                <w:left w:val="single" w:sz="24" w:space="2" w:color="DCD0B3"/>
                <w:bottom w:val="single" w:sz="24" w:space="2" w:color="DCD0B3"/>
                <w:right w:val="single" w:sz="24" w:space="2" w:color="DCD0B3"/>
              </w:divBdr>
              <w:divsChild>
                <w:div w:id="32579927">
                  <w:marLeft w:val="0"/>
                  <w:marRight w:val="0"/>
                  <w:marTop w:val="30"/>
                  <w:marBottom w:val="0"/>
                  <w:divBdr>
                    <w:top w:val="none" w:sz="0" w:space="0" w:color="auto"/>
                    <w:left w:val="none" w:sz="0" w:space="0" w:color="auto"/>
                    <w:bottom w:val="none" w:sz="0" w:space="0" w:color="auto"/>
                    <w:right w:val="none" w:sz="0" w:space="0" w:color="auto"/>
                  </w:divBdr>
                  <w:divsChild>
                    <w:div w:id="1187866431">
                      <w:marLeft w:val="0"/>
                      <w:marRight w:val="0"/>
                      <w:marTop w:val="0"/>
                      <w:marBottom w:val="0"/>
                      <w:divBdr>
                        <w:top w:val="none" w:sz="0" w:space="0" w:color="auto"/>
                        <w:left w:val="none" w:sz="0" w:space="0" w:color="auto"/>
                        <w:bottom w:val="none" w:sz="0" w:space="0" w:color="auto"/>
                        <w:right w:val="none" w:sz="0" w:space="0" w:color="auto"/>
                      </w:divBdr>
                      <w:divsChild>
                        <w:div w:id="874075551">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opsr.s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8E9A-9C93-4B37-A48C-E0B29445C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541</Words>
  <Characters>3089</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MINISTERSTVO ŽIVOTNÉHO PROSTREDIA</vt:lpstr>
    </vt:vector>
  </TitlesOfParts>
  <Company>Hewlett-Packard Company</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ŽIVOTNÉHO PROSTREDIA</dc:title>
  <dc:creator>durkosova</dc:creator>
  <cp:lastModifiedBy>Bednár Štefan</cp:lastModifiedBy>
  <cp:revision>4</cp:revision>
  <cp:lastPrinted>2014-10-16T08:31:00Z</cp:lastPrinted>
  <dcterms:created xsi:type="dcterms:W3CDTF">2015-07-27T14:00:00Z</dcterms:created>
  <dcterms:modified xsi:type="dcterms:W3CDTF">2015-07-31T12:03:00Z</dcterms:modified>
</cp:coreProperties>
</file>