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FC7" w:rsidRDefault="00B12EE2" w:rsidP="004D1FC7">
      <w:pPr>
        <w:jc w:val="center"/>
        <w:rPr>
          <w:b/>
        </w:rPr>
      </w:pPr>
      <w:r w:rsidRPr="00B12EE2">
        <w:rPr>
          <w:b/>
          <w:noProof/>
          <w:lang w:val="sk-SK" w:eastAsia="sk-SK"/>
        </w:rPr>
        <w:pict>
          <v:group id="Skupina 4" o:spid="_x0000_s1026" style="position:absolute;left:0;text-align:left;margin-left:-17.55pt;margin-top:-4.9pt;width:493.7pt;height:43.2pt;z-index:251698688" coordsize="80627,815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7IbZTEAAAA2wAAAA8AAABkcnMvZG93bnJldi54bWxEj0FrwkAUhO8F/8PyhN7qxh5sjW6CSCul&#10;kENV8PrMPjfR7NuQ3Sbpv+8WCh6HmfmGWeejbURPna8dK5jPEhDEpdM1GwXHw/vTKwgfkDU2jknB&#10;D3nIs8nDGlPtBv6ifh+MiBD2KSqoQmhTKX1ZkUU/cy1x9C6usxii7IzUHQ4Rbhv5nCQLabHmuFBh&#10;S9uKytv+2yq4Lj+LXWOoHos3M5wOSXEu+6DU43TcrEAEGsM9/N/+0ApelvD3Jf4Amf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7IbZTEAAAA2wAAAA8AAAAAAAAAAAAAAAAA&#10;nwIAAGRycy9kb3ducmV2LnhtbFBLBQYAAAAABAAEAPcAAACQAwAAAAA=&#10;">
                <v:imagedata r:id="rId11" o:title=""/>
                <o:lock v:ext="edit" aspectratio="f"/>
              </v:shape>
              <v:rect id="Obdĺžnik 8" o:spid="_x0000_s1029" style="position:absolute;left:50926;width:15972;height:81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KsDsEA&#10;AADbAAAADwAAAGRycy9kb3ducmV2LnhtbERPzYrCMBC+C75DGMGLaKos2u0aRdSFrjerDzDbzLbV&#10;ZlKaqPXtzWHB48f3v1x3phZ3al1lWcF0EoEgzq2uuFBwPn2PYxDOI2usLZOCJzlYr/q9JSbaPvhI&#10;98wXIoSwS1BB6X2TSOnykgy6iW2IA/dnW4M+wLaQusVHCDe1nEXRXBqsODSU2NC2pPya3YyCn8PH&#10;4bxN5eX6We1G6SKL5O98r9Rw0G2+QHjq/Fv87061gjisD1/CD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CrA7BAAAA2wAAAA8AAAAAAAAAAAAAAAAAmAIAAGRycy9kb3du&#10;cmV2LnhtbFBLBQYAAAAABAAEAPUAAACGAwAAAAA=&#10;" filled="f" stroked="f">
                <v:textbox style="mso-fit-shape-to-text:t">
                  <w:txbxContent>
                    <w:p w:rsidR="00C37FCA" w:rsidRDefault="00C37FCA" w:rsidP="004D1FC7">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C37FCA" w:rsidRDefault="00C37FCA" w:rsidP="004D1FC7">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2" o:spid="_x0000_s1030" type="#_x0000_t75" style="position:absolute;top:1867;width:26936;height:494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VBTCzCAAAA2wAAAA8AAABkcnMvZG93bnJldi54bWxEj0GLwjAUhO8L/ofwBG9rqgeVahQRhCJe&#10;1KXo7dk822LzUppY6783grDHYWa+YRarzlSipcaVlhWMhhEI4szqknMFf6ft7wyE88gaK8uk4EUO&#10;VsvezwJjbZ98oPbocxEg7GJUUHhfx1K6rCCDbmhr4uDdbGPQB9nkUjf4DHBTyXEUTaTBksNCgTVt&#10;Csrux4dRML4m0zxpT+eqfF30NNofdmnaKTXod+s5CE+d/w9/24lWMBvB50v4AXL5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QUwswgAAANsAAAAPAAAAAAAAAAAAAAAAAJ8C&#10;AABkcnMvZG93bnJldi54bWxQSwUGAAAAAAQABAD3AAAAjgMAAAAA&#10;" fillcolor="#4f81bd [3204]" strokecolor="black [3213]">
              <v:imagedata r:id="rId12" o:title=""/>
              <v:shadow color="#eeece1 [3214]"/>
            </v:shape>
            <v:shape id="Obrázok 4" o:spid="_x0000_s1031" type="#_x0000_t75" alt="logoMZPppt.jpg" style="position:absolute;left:67593;top:1119;width:6039;height:54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WOianDAAAA2wAAAA8AAABkcnMvZG93bnJldi54bWxEj0uLwkAQhO+C/2FowZtO1EUkOooPxEXW&#10;g+9rk2mTYKYnZEaN/35nYcFjUVVfUZNZbQrxpMrllhX0uhEI4sTqnFMFp+O6MwLhPLLGwjIpeJOD&#10;2bTZmGCs7Yv39Dz4VAQIuxgVZN6XsZQuycig69qSOHg3Wxn0QVap1BW+AtwUsh9FQ2kw57CQYUnL&#10;jJL74WEUYLIy13Nx+bmvFlvpN8PBbbccKNVu1fMxCE+1/4T/299awegL/r6EHyCn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Y6JqcMAAADbAAAADwAAAAAAAAAAAAAAAACf&#10;AgAAZHJzL2Rvd25yZXYueG1sUEsFBgAAAAAEAAQA9wAAAI8DAAAAAA==&#10;">
              <v:imagedata r:id="rId13" o:title="logoMZPppt"/>
            </v:shape>
            <v:shape id="Picture 3" o:spid="_x0000_s1032" type="#_x0000_t75" style="position:absolute;left:76356;top:1119;width:4271;height:54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3FxYfDAAAA2wAAAA8AAABkcnMvZG93bnJldi54bWxEj0FrwkAUhO8F/8PyhF6KbiqkhOgqKhSs&#10;h1JjDh4f2WcSzL4N2TWJ/94tFHocZuYbZrUZTSN66lxtWcH7PAJBXFhdc6kgP3/OEhDOI2tsLJOC&#10;BznYrCcvK0y1HfhEfeZLESDsUlRQed+mUrqiIoNublvi4F1tZ9AH2ZVSdzgEuGnkIoo+pMGaw0KF&#10;Le0rKm7Z3Sjoc/OTf28Zj/x1v7h4R/nxjZR6nY7bJQhPo/8P/7UPWkESw++X8APk+gk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cXFh8MAAADbAAAADwAAAAAAAAAAAAAAAACf&#10;AgAAZHJzL2Rvd25yZXYueG1sUEsFBgAAAAAEAAQA9wAAAI8DAAAAAA==&#10;" fillcolor="#4f81bd [3204]" strokecolor="black [3213]">
              <v:imagedata r:id="rId14" o:title=""/>
              <v:shadow color="#eeece1 [3214]"/>
            </v:shape>
          </v:group>
        </w:pict>
      </w:r>
    </w:p>
    <w:p w:rsidR="004D1FC7" w:rsidRDefault="004D1FC7" w:rsidP="004D1FC7">
      <w:pPr>
        <w:jc w:val="center"/>
        <w:rPr>
          <w:b/>
        </w:rPr>
      </w:pPr>
    </w:p>
    <w:p w:rsidR="004D1FC7" w:rsidRDefault="004D1FC7" w:rsidP="004D1FC7">
      <w:pPr>
        <w:jc w:val="center"/>
        <w:rPr>
          <w:b/>
        </w:rPr>
      </w:pPr>
    </w:p>
    <w:p w:rsidR="004D1FC7" w:rsidRDefault="004D1FC7" w:rsidP="004D1FC7">
      <w:pPr>
        <w:jc w:val="center"/>
        <w:rPr>
          <w:b/>
        </w:rPr>
      </w:pPr>
    </w:p>
    <w:p w:rsidR="004D1FC7" w:rsidRDefault="004D1FC7" w:rsidP="004D1FC7">
      <w:pPr>
        <w:jc w:val="center"/>
        <w:rPr>
          <w:b/>
        </w:rPr>
      </w:pPr>
    </w:p>
    <w:p w:rsidR="004D1FC7" w:rsidRDefault="004D1FC7" w:rsidP="004D1FC7">
      <w:pPr>
        <w:jc w:val="center"/>
        <w:rPr>
          <w:b/>
        </w:rPr>
      </w:pPr>
    </w:p>
    <w:tbl>
      <w:tblPr>
        <w:tblW w:w="8746" w:type="dxa"/>
        <w:jc w:val="center"/>
        <w:tblLayout w:type="fixed"/>
        <w:tblCellMar>
          <w:left w:w="0" w:type="dxa"/>
          <w:right w:w="0" w:type="dxa"/>
        </w:tblCellMar>
        <w:tblLook w:val="0000"/>
      </w:tblPr>
      <w:tblGrid>
        <w:gridCol w:w="1884"/>
        <w:gridCol w:w="6608"/>
        <w:gridCol w:w="254"/>
      </w:tblGrid>
      <w:tr w:rsidR="004D1FC7" w:rsidRPr="001436BA" w:rsidTr="004D1FC7">
        <w:trPr>
          <w:gridAfter w:val="1"/>
          <w:wAfter w:w="254" w:type="dxa"/>
          <w:cantSplit/>
          <w:jc w:val="center"/>
        </w:trPr>
        <w:tc>
          <w:tcPr>
            <w:tcW w:w="8492" w:type="dxa"/>
            <w:gridSpan w:val="2"/>
          </w:tcPr>
          <w:tbl>
            <w:tblPr>
              <w:tblpPr w:leftFromText="187" w:rightFromText="187" w:horzAnchor="margin" w:tblpXSpec="center" w:tblpY="2881"/>
              <w:tblW w:w="6923" w:type="dxa"/>
              <w:tblBorders>
                <w:left w:val="single" w:sz="18" w:space="0" w:color="808080"/>
              </w:tblBorders>
              <w:tblLayout w:type="fixed"/>
              <w:tblLook w:val="04A0"/>
            </w:tblPr>
            <w:tblGrid>
              <w:gridCol w:w="6923"/>
            </w:tblGrid>
            <w:tr w:rsidR="004D1FC7" w:rsidRPr="001436BA" w:rsidTr="004D1FC7">
              <w:trPr>
                <w:trHeight w:val="268"/>
              </w:trPr>
              <w:tc>
                <w:tcPr>
                  <w:tcW w:w="6923" w:type="dxa"/>
                  <w:tcMar>
                    <w:top w:w="216" w:type="dxa"/>
                    <w:left w:w="115" w:type="dxa"/>
                    <w:bottom w:w="216" w:type="dxa"/>
                    <w:right w:w="115" w:type="dxa"/>
                  </w:tcMar>
                </w:tcPr>
                <w:p w:rsidR="004D1FC7" w:rsidRPr="001436BA" w:rsidRDefault="004D1FC7" w:rsidP="004D1FC7">
                  <w:pPr>
                    <w:pStyle w:val="Bezriadkovania"/>
                    <w:jc w:val="both"/>
                    <w:rPr>
                      <w:rFonts w:ascii="Cambria" w:hAnsi="Cambria"/>
                      <w:lang w:val="sk-SK"/>
                    </w:rPr>
                  </w:pPr>
                  <w:bookmarkStart w:id="0" w:name="CompanyName1" w:colFirst="0" w:colLast="0"/>
                </w:p>
              </w:tc>
            </w:tr>
            <w:tr w:rsidR="004D1FC7" w:rsidRPr="001436BA" w:rsidTr="004D1FC7">
              <w:trPr>
                <w:trHeight w:val="1459"/>
              </w:trPr>
              <w:tc>
                <w:tcPr>
                  <w:tcW w:w="6923" w:type="dxa"/>
                </w:tcPr>
                <w:p w:rsidR="004D1FC7" w:rsidRPr="003B438B" w:rsidRDefault="004D1FC7" w:rsidP="004D1FC7">
                  <w:pPr>
                    <w:pStyle w:val="Bezriadkovania"/>
                    <w:rPr>
                      <w:rFonts w:ascii="Arial" w:hAnsi="Arial" w:cs="Arial"/>
                      <w:b/>
                      <w:color w:val="808080"/>
                      <w:sz w:val="38"/>
                      <w:szCs w:val="38"/>
                      <w:lang w:val="sk-SK"/>
                    </w:rPr>
                  </w:pPr>
                  <w:r>
                    <w:rPr>
                      <w:rFonts w:ascii="Arial" w:hAnsi="Arial" w:cs="Arial"/>
                      <w:b/>
                      <w:color w:val="808080"/>
                      <w:sz w:val="38"/>
                      <w:szCs w:val="38"/>
                      <w:lang w:val="sk-SK"/>
                    </w:rPr>
                    <w:t>METODIKA PRE V</w:t>
                  </w:r>
                  <w:r w:rsidR="00C16366">
                    <w:rPr>
                      <w:rFonts w:ascii="Arial" w:hAnsi="Arial" w:cs="Arial"/>
                      <w:b/>
                      <w:color w:val="808080"/>
                      <w:sz w:val="38"/>
                      <w:szCs w:val="38"/>
                      <w:lang w:val="sk-SK"/>
                    </w:rPr>
                    <w:t>YPRACOVANIE</w:t>
                  </w:r>
                  <w:r>
                    <w:rPr>
                      <w:rFonts w:ascii="Arial" w:hAnsi="Arial" w:cs="Arial"/>
                      <w:b/>
                      <w:color w:val="808080"/>
                      <w:sz w:val="38"/>
                      <w:szCs w:val="38"/>
                      <w:lang w:val="sk-SK"/>
                    </w:rPr>
                    <w:t xml:space="preserve"> FINANČNEJ ANALÝZY PROJEKTU</w:t>
                  </w:r>
                </w:p>
              </w:tc>
            </w:tr>
            <w:tr w:rsidR="004D1FC7" w:rsidRPr="001436BA" w:rsidTr="004D1FC7">
              <w:trPr>
                <w:trHeight w:val="479"/>
              </w:trPr>
              <w:tc>
                <w:tcPr>
                  <w:tcW w:w="6923" w:type="dxa"/>
                  <w:tcMar>
                    <w:top w:w="216" w:type="dxa"/>
                    <w:left w:w="115" w:type="dxa"/>
                    <w:bottom w:w="216" w:type="dxa"/>
                    <w:right w:w="115" w:type="dxa"/>
                  </w:tcMar>
                </w:tcPr>
                <w:p w:rsidR="004D1FC7" w:rsidRPr="001436BA" w:rsidRDefault="004D1FC7" w:rsidP="004D1FC7">
                  <w:pPr>
                    <w:pStyle w:val="Bezriadkovania"/>
                    <w:jc w:val="both"/>
                    <w:rPr>
                      <w:rFonts w:ascii="Arial" w:hAnsi="Arial" w:cs="Arial"/>
                      <w:color w:val="808080"/>
                      <w:sz w:val="40"/>
                      <w:szCs w:val="40"/>
                      <w:lang w:val="sk-SK"/>
                    </w:rPr>
                  </w:pPr>
                </w:p>
              </w:tc>
            </w:tr>
          </w:tbl>
          <w:p w:rsidR="004D1FC7" w:rsidRDefault="004D1FC7" w:rsidP="004D1FC7">
            <w:pPr>
              <w:pStyle w:val="zcompanyname"/>
              <w:tabs>
                <w:tab w:val="right" w:pos="4251"/>
              </w:tabs>
              <w:jc w:val="left"/>
              <w:rPr>
                <w:rFonts w:ascii="Arial Narrow" w:hAnsi="Arial Narrow"/>
              </w:rPr>
            </w:pPr>
          </w:p>
          <w:p w:rsidR="004D1FC7" w:rsidRPr="001436BA" w:rsidRDefault="004D1FC7" w:rsidP="004D1FC7">
            <w:pPr>
              <w:pStyle w:val="zcompanyname"/>
              <w:jc w:val="left"/>
              <w:rPr>
                <w:rFonts w:ascii="Arial Narrow" w:hAnsi="Arial Narrow"/>
              </w:rPr>
            </w:pPr>
          </w:p>
        </w:tc>
      </w:tr>
      <w:tr w:rsidR="004D1FC7" w:rsidRPr="001436BA" w:rsidTr="004D1FC7">
        <w:trPr>
          <w:gridBefore w:val="1"/>
          <w:wBefore w:w="1884" w:type="dxa"/>
          <w:cantSplit/>
          <w:jc w:val="center"/>
        </w:trPr>
        <w:tc>
          <w:tcPr>
            <w:tcW w:w="6862" w:type="dxa"/>
            <w:gridSpan w:val="2"/>
          </w:tcPr>
          <w:p w:rsidR="004D1FC7" w:rsidRPr="001436BA" w:rsidRDefault="004D1FC7" w:rsidP="004D1FC7">
            <w:pPr>
              <w:autoSpaceDE w:val="0"/>
              <w:autoSpaceDN w:val="0"/>
              <w:adjustRightInd w:val="0"/>
              <w:rPr>
                <w:rFonts w:ascii="Arial Narrow" w:hAnsi="Arial Narrow"/>
              </w:rPr>
            </w:pPr>
            <w:bookmarkStart w:id="1" w:name="ReportName1" w:colFirst="0" w:colLast="0"/>
            <w:bookmarkEnd w:id="0"/>
          </w:p>
        </w:tc>
      </w:tr>
      <w:tr w:rsidR="004D1FC7" w:rsidRPr="001436BA" w:rsidTr="004D1FC7">
        <w:trPr>
          <w:gridBefore w:val="1"/>
          <w:wBefore w:w="1884" w:type="dxa"/>
          <w:cantSplit/>
          <w:jc w:val="center"/>
        </w:trPr>
        <w:tc>
          <w:tcPr>
            <w:tcW w:w="6862" w:type="dxa"/>
            <w:gridSpan w:val="2"/>
          </w:tcPr>
          <w:p w:rsidR="004D1FC7" w:rsidRPr="001436BA" w:rsidRDefault="004D1FC7" w:rsidP="004D1FC7">
            <w:pPr>
              <w:pStyle w:val="zreportsubtitle"/>
              <w:rPr>
                <w:rFonts w:ascii="Arial Narrow" w:hAnsi="Arial Narrow"/>
              </w:rPr>
            </w:pPr>
            <w:bookmarkStart w:id="2" w:name="Subtitle" w:colFirst="0" w:colLast="0"/>
            <w:bookmarkEnd w:id="1"/>
          </w:p>
        </w:tc>
      </w:tr>
      <w:bookmarkEnd w:id="2"/>
    </w:tbl>
    <w:p w:rsidR="004D1FC7" w:rsidRPr="001436BA"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Default="004D1FC7" w:rsidP="004D1FC7">
      <w:pPr>
        <w:rPr>
          <w:rFonts w:ascii="Arial Narrow" w:hAnsi="Arial Narrow"/>
          <w:szCs w:val="22"/>
        </w:rPr>
      </w:pPr>
    </w:p>
    <w:p w:rsidR="004D1FC7" w:rsidRPr="001436BA" w:rsidRDefault="004D1FC7" w:rsidP="004D1FC7">
      <w:pPr>
        <w:rPr>
          <w:rFonts w:ascii="Arial Narrow" w:hAnsi="Arial Narrow"/>
          <w:szCs w:val="22"/>
        </w:rPr>
      </w:pPr>
    </w:p>
    <w:tbl>
      <w:tblPr>
        <w:tblpPr w:leftFromText="187" w:rightFromText="187" w:horzAnchor="margin" w:tblpXSpec="center" w:tblpYSpec="bottom"/>
        <w:tblW w:w="4000" w:type="pct"/>
        <w:tblLook w:val="04A0"/>
      </w:tblPr>
      <w:tblGrid>
        <w:gridCol w:w="7442"/>
      </w:tblGrid>
      <w:tr w:rsidR="004D1FC7" w:rsidRPr="001436BA" w:rsidTr="004D1FC7">
        <w:tc>
          <w:tcPr>
            <w:tcW w:w="7672" w:type="dxa"/>
            <w:tcMar>
              <w:top w:w="216" w:type="dxa"/>
              <w:left w:w="115" w:type="dxa"/>
              <w:bottom w:w="216" w:type="dxa"/>
              <w:right w:w="115" w:type="dxa"/>
            </w:tcMar>
          </w:tcPr>
          <w:p w:rsidR="004D1FC7" w:rsidRDefault="004D1FC7" w:rsidP="004D1FC7">
            <w:pPr>
              <w:pStyle w:val="Bezriadkovania"/>
              <w:jc w:val="center"/>
              <w:rPr>
                <w:rFonts w:ascii="Arial" w:hAnsi="Arial" w:cs="Arial"/>
                <w:b/>
                <w:color w:val="808080"/>
                <w:sz w:val="24"/>
                <w:szCs w:val="24"/>
                <w:lang w:val="sk-SK"/>
              </w:rPr>
            </w:pPr>
            <w:r w:rsidRPr="00C5482E">
              <w:rPr>
                <w:rFonts w:ascii="Arial" w:hAnsi="Arial" w:cs="Arial"/>
                <w:b/>
                <w:color w:val="808080"/>
                <w:sz w:val="24"/>
                <w:szCs w:val="24"/>
                <w:lang w:val="sk-SK"/>
              </w:rPr>
              <w:t>Ministerstvo životného prostredia Slovenskej republik</w:t>
            </w:r>
            <w:r>
              <w:rPr>
                <w:rFonts w:ascii="Arial" w:hAnsi="Arial" w:cs="Arial"/>
                <w:b/>
                <w:color w:val="808080"/>
                <w:sz w:val="24"/>
                <w:szCs w:val="24"/>
                <w:lang w:val="sk-SK"/>
              </w:rPr>
              <w:t>y</w:t>
            </w:r>
          </w:p>
          <w:p w:rsidR="004D1FC7" w:rsidRPr="00077F06" w:rsidRDefault="004D1FC7" w:rsidP="004D1FC7">
            <w:pPr>
              <w:pStyle w:val="Bezriadkovania"/>
              <w:jc w:val="center"/>
              <w:rPr>
                <w:rFonts w:ascii="Arial" w:hAnsi="Arial" w:cs="Arial"/>
                <w:b/>
                <w:color w:val="808080"/>
                <w:sz w:val="24"/>
                <w:szCs w:val="24"/>
                <w:lang w:val="sk-SK"/>
              </w:rPr>
            </w:pPr>
            <w:r>
              <w:rPr>
                <w:rFonts w:ascii="Arial" w:hAnsi="Arial" w:cs="Arial"/>
                <w:b/>
                <w:color w:val="808080"/>
                <w:sz w:val="24"/>
                <w:szCs w:val="24"/>
                <w:lang w:val="sk-SK"/>
              </w:rPr>
              <w:br/>
            </w:r>
            <w:r>
              <w:rPr>
                <w:rFonts w:ascii="Arial" w:hAnsi="Arial" w:cs="Arial"/>
                <w:b/>
                <w:color w:val="808080"/>
                <w:sz w:val="20"/>
                <w:lang w:val="sk-SK"/>
              </w:rPr>
              <w:t xml:space="preserve"> </w:t>
            </w:r>
            <w:r w:rsidRPr="00765F1E">
              <w:rPr>
                <w:rFonts w:ascii="Arial" w:hAnsi="Arial" w:cs="Arial"/>
                <w:b/>
                <w:color w:val="808080"/>
                <w:sz w:val="20"/>
                <w:lang w:val="sk-SK"/>
              </w:rPr>
              <w:t>Riadiaci orgán pre Operačný program</w:t>
            </w:r>
            <w:r>
              <w:rPr>
                <w:rFonts w:ascii="Arial" w:hAnsi="Arial" w:cs="Arial"/>
                <w:b/>
                <w:color w:val="808080"/>
                <w:sz w:val="20"/>
                <w:lang w:val="sk-SK"/>
              </w:rPr>
              <w:t xml:space="preserve"> </w:t>
            </w:r>
            <w:r w:rsidRPr="00765F1E">
              <w:rPr>
                <w:rFonts w:ascii="Arial" w:hAnsi="Arial" w:cs="Arial"/>
                <w:b/>
                <w:color w:val="808080"/>
                <w:sz w:val="20"/>
                <w:lang w:val="sk-SK"/>
              </w:rPr>
              <w:t>Kvalita životného prostredia</w:t>
            </w:r>
            <w:r>
              <w:rPr>
                <w:rFonts w:ascii="Arial" w:hAnsi="Arial" w:cs="Arial"/>
                <w:b/>
                <w:color w:val="808080"/>
                <w:sz w:val="20"/>
                <w:lang w:val="sk-SK"/>
              </w:rPr>
              <w:br/>
            </w:r>
          </w:p>
          <w:p w:rsidR="004D1FC7" w:rsidRPr="00D87573" w:rsidRDefault="004D1FC7" w:rsidP="002B3031">
            <w:pPr>
              <w:pStyle w:val="Bezriadkovania"/>
              <w:jc w:val="center"/>
              <w:rPr>
                <w:rFonts w:ascii="Arial" w:hAnsi="Arial" w:cs="Arial"/>
                <w:color w:val="808080"/>
                <w:sz w:val="24"/>
                <w:szCs w:val="24"/>
                <w:lang w:val="sk-SK"/>
              </w:rPr>
            </w:pPr>
            <w:r w:rsidRPr="00C5482E">
              <w:rPr>
                <w:rFonts w:ascii="Arial" w:hAnsi="Arial" w:cs="Arial"/>
                <w:color w:val="808080"/>
                <w:sz w:val="24"/>
                <w:szCs w:val="24"/>
                <w:lang w:val="sk-SK"/>
              </w:rPr>
              <w:t xml:space="preserve">verzia </w:t>
            </w:r>
            <w:r w:rsidR="002B2DC6">
              <w:rPr>
                <w:rFonts w:ascii="Arial" w:hAnsi="Arial" w:cs="Arial"/>
                <w:color w:val="808080"/>
                <w:sz w:val="24"/>
                <w:szCs w:val="24"/>
                <w:lang w:val="sk-SK"/>
              </w:rPr>
              <w:t>1</w:t>
            </w:r>
            <w:r w:rsidR="00EF7E49">
              <w:rPr>
                <w:rFonts w:ascii="Arial" w:hAnsi="Arial" w:cs="Arial"/>
                <w:color w:val="808080"/>
                <w:sz w:val="24"/>
                <w:szCs w:val="24"/>
                <w:lang w:val="sk-SK"/>
              </w:rPr>
              <w:t>.</w:t>
            </w:r>
            <w:del w:id="3" w:author="MŽP SR" w:date="2016-02-17T16:29:00Z">
              <w:r w:rsidR="00C72286" w:rsidDel="006E2238">
                <w:rPr>
                  <w:rFonts w:ascii="Arial" w:hAnsi="Arial" w:cs="Arial"/>
                  <w:color w:val="808080"/>
                  <w:sz w:val="24"/>
                  <w:szCs w:val="24"/>
                  <w:lang w:val="sk-SK"/>
                </w:rPr>
                <w:delText>2</w:delText>
              </w:r>
            </w:del>
            <w:ins w:id="4" w:author="MŽP SR" w:date="2016-02-17T16:29:00Z">
              <w:r w:rsidR="006E2238">
                <w:rPr>
                  <w:rFonts w:ascii="Arial" w:hAnsi="Arial" w:cs="Arial"/>
                  <w:color w:val="808080"/>
                  <w:sz w:val="24"/>
                  <w:szCs w:val="24"/>
                  <w:lang w:val="sk-SK"/>
                </w:rPr>
                <w:t>3</w:t>
              </w:r>
            </w:ins>
            <w:r w:rsidRPr="009D647C">
              <w:rPr>
                <w:rFonts w:ascii="Arial" w:hAnsi="Arial" w:cs="Arial"/>
                <w:color w:val="808080"/>
                <w:sz w:val="24"/>
                <w:szCs w:val="24"/>
                <w:lang w:val="sk-SK"/>
              </w:rPr>
              <w:t xml:space="preserve">, </w:t>
            </w:r>
            <w:del w:id="5" w:author="MŽP SR" w:date="2016-02-29T10:09:00Z">
              <w:r w:rsidR="00F44A16" w:rsidRPr="002B3031" w:rsidDel="002B3031">
                <w:rPr>
                  <w:rFonts w:ascii="Arial" w:hAnsi="Arial" w:cs="Arial"/>
                  <w:color w:val="808080"/>
                  <w:sz w:val="24"/>
                  <w:szCs w:val="24"/>
                  <w:lang w:val="sk-SK"/>
                </w:rPr>
                <w:delText>22</w:delText>
              </w:r>
            </w:del>
            <w:ins w:id="6" w:author="MŽP SR" w:date="2016-02-29T10:09:00Z">
              <w:r w:rsidR="002B3031">
                <w:rPr>
                  <w:rFonts w:ascii="Arial" w:hAnsi="Arial" w:cs="Arial"/>
                  <w:color w:val="808080"/>
                  <w:sz w:val="24"/>
                  <w:szCs w:val="24"/>
                  <w:lang w:val="sk-SK"/>
                </w:rPr>
                <w:t>01</w:t>
              </w:r>
            </w:ins>
            <w:r w:rsidRPr="009D647C">
              <w:rPr>
                <w:rFonts w:ascii="Arial" w:hAnsi="Arial" w:cs="Arial"/>
                <w:color w:val="808080"/>
                <w:sz w:val="24"/>
                <w:szCs w:val="24"/>
                <w:lang w:val="sk-SK"/>
              </w:rPr>
              <w:t>.</w:t>
            </w:r>
            <w:r w:rsidR="00EA5CE0">
              <w:rPr>
                <w:rFonts w:ascii="Arial" w:hAnsi="Arial" w:cs="Arial"/>
                <w:color w:val="808080"/>
                <w:sz w:val="24"/>
                <w:szCs w:val="24"/>
                <w:lang w:val="sk-SK"/>
              </w:rPr>
              <w:t xml:space="preserve"> </w:t>
            </w:r>
            <w:del w:id="7" w:author="MŽP SR" w:date="2016-02-17T16:29:00Z">
              <w:r w:rsidR="00C72286" w:rsidDel="006E2238">
                <w:rPr>
                  <w:rFonts w:ascii="Arial" w:hAnsi="Arial" w:cs="Arial"/>
                  <w:color w:val="808080"/>
                  <w:sz w:val="24"/>
                  <w:szCs w:val="24"/>
                  <w:lang w:val="sk-SK"/>
                </w:rPr>
                <w:delText>december</w:delText>
              </w:r>
              <w:r w:rsidR="00C72286" w:rsidRPr="009D647C" w:rsidDel="006E2238">
                <w:rPr>
                  <w:rFonts w:ascii="Arial" w:hAnsi="Arial" w:cs="Arial"/>
                  <w:color w:val="808080"/>
                  <w:sz w:val="24"/>
                  <w:szCs w:val="24"/>
                  <w:lang w:val="sk-SK"/>
                </w:rPr>
                <w:delText xml:space="preserve"> </w:delText>
              </w:r>
            </w:del>
            <w:ins w:id="8" w:author="MŽP SR" w:date="2016-02-29T10:09:00Z">
              <w:r w:rsidR="002B3031">
                <w:rPr>
                  <w:rFonts w:ascii="Arial" w:hAnsi="Arial" w:cs="Arial"/>
                  <w:color w:val="808080"/>
                  <w:sz w:val="24"/>
                  <w:szCs w:val="24"/>
                  <w:lang w:val="sk-SK"/>
                </w:rPr>
                <w:t xml:space="preserve">marec </w:t>
              </w:r>
            </w:ins>
            <w:r w:rsidRPr="009D647C">
              <w:rPr>
                <w:rFonts w:ascii="Arial" w:hAnsi="Arial" w:cs="Arial"/>
                <w:color w:val="808080"/>
                <w:sz w:val="24"/>
                <w:szCs w:val="24"/>
                <w:lang w:val="sk-SK"/>
              </w:rPr>
              <w:t>2015</w:t>
            </w:r>
          </w:p>
        </w:tc>
      </w:tr>
    </w:tbl>
    <w:p w:rsidR="004D1FC7" w:rsidRDefault="004D1FC7" w:rsidP="004D1FC7">
      <w:pPr>
        <w:rPr>
          <w:rFonts w:ascii="Arial Narrow" w:hAnsi="Arial Narrow"/>
          <w:szCs w:val="22"/>
        </w:rPr>
      </w:pPr>
    </w:p>
    <w:p w:rsidR="004D1FC7" w:rsidRPr="00254547" w:rsidRDefault="004D1FC7" w:rsidP="004D1FC7">
      <w:pPr>
        <w:rPr>
          <w:rFonts w:ascii="Arial Narrow" w:hAnsi="Arial Narrow"/>
          <w:szCs w:val="22"/>
        </w:rPr>
      </w:pPr>
    </w:p>
    <w:p w:rsidR="004D1FC7" w:rsidRPr="00254547" w:rsidRDefault="004D1FC7" w:rsidP="004D1FC7">
      <w:pPr>
        <w:rPr>
          <w:rFonts w:ascii="Arial Narrow" w:hAnsi="Arial Narrow"/>
          <w:szCs w:val="22"/>
        </w:rPr>
      </w:pPr>
    </w:p>
    <w:p w:rsidR="004D1FC7" w:rsidRDefault="004D1FC7" w:rsidP="004D1FC7">
      <w:pPr>
        <w:jc w:val="center"/>
        <w:rPr>
          <w:b/>
        </w:rPr>
      </w:pPr>
    </w:p>
    <w:p w:rsidR="00A3196E" w:rsidRPr="00D654DC" w:rsidRDefault="00A3196E">
      <w:pPr>
        <w:rPr>
          <w:lang w:val="sk-SK"/>
        </w:rPr>
      </w:pPr>
    </w:p>
    <w:p w:rsidR="00A3196E" w:rsidRPr="00D654DC" w:rsidRDefault="00A3196E" w:rsidP="004D1FC7">
      <w:pPr>
        <w:jc w:val="center"/>
        <w:rPr>
          <w:szCs w:val="22"/>
        </w:rPr>
      </w:pPr>
    </w:p>
    <w:p w:rsidR="001C49E5" w:rsidRPr="00EF7E49" w:rsidRDefault="004D1FC7">
      <w:pPr>
        <w:pStyle w:val="zcontents"/>
        <w:rPr>
          <w:rFonts w:ascii="Arial Narrow" w:hAnsi="Arial Narrow"/>
          <w:lang w:val="sk-SK"/>
        </w:rPr>
      </w:pPr>
      <w:r w:rsidRPr="00EF7E49">
        <w:rPr>
          <w:rFonts w:ascii="Arial Narrow" w:hAnsi="Arial Narrow"/>
          <w:lang w:val="sk-SK"/>
        </w:rPr>
        <w:lastRenderedPageBreak/>
        <w:t>O</w:t>
      </w:r>
      <w:r w:rsidR="006330E9" w:rsidRPr="00EF7E49">
        <w:rPr>
          <w:rFonts w:ascii="Arial Narrow" w:hAnsi="Arial Narrow"/>
          <w:lang w:val="sk-SK"/>
        </w:rPr>
        <w:t>bsah</w:t>
      </w:r>
    </w:p>
    <w:p w:rsidR="001B1E42" w:rsidRDefault="00B12EE2">
      <w:pPr>
        <w:pStyle w:val="Obsah1"/>
        <w:rPr>
          <w:ins w:id="9" w:author="MŽP SR" w:date="2016-03-01T10:53:00Z"/>
          <w:rFonts w:asciiTheme="minorHAnsi" w:eastAsiaTheme="minorEastAsia" w:hAnsiTheme="minorHAnsi" w:cstheme="minorBidi"/>
          <w:noProof/>
          <w:sz w:val="22"/>
          <w:szCs w:val="22"/>
          <w:lang w:val="sk-SK" w:eastAsia="sk-SK"/>
        </w:rPr>
      </w:pPr>
      <w:r w:rsidRPr="00B12EE2">
        <w:rPr>
          <w:rFonts w:ascii="Arial Narrow" w:hAnsi="Arial Narrow"/>
          <w:lang w:val="sk-SK"/>
        </w:rPr>
        <w:fldChar w:fldCharType="begin"/>
      </w:r>
      <w:r w:rsidR="00283233" w:rsidRPr="00EF7E49">
        <w:rPr>
          <w:rFonts w:ascii="Arial Narrow" w:hAnsi="Arial Narrow"/>
          <w:lang w:val="sk-SK"/>
        </w:rPr>
        <w:instrText xml:space="preserve"> TOC \o “1-3” \t “Appendix Heading,1,Appendix Heading 2,2” </w:instrText>
      </w:r>
      <w:r w:rsidRPr="00EF7E49">
        <w:rPr>
          <w:rFonts w:ascii="Arial Narrow" w:hAnsi="Arial Narrow"/>
          <w:sz w:val="36"/>
          <w:lang w:val="sk-SK"/>
        </w:rPr>
        <w:fldChar w:fldCharType="separate"/>
      </w:r>
      <w:ins w:id="10" w:author="MŽP SR" w:date="2016-03-01T10:53:00Z">
        <w:r w:rsidR="001B1E42" w:rsidRPr="002D3B7D">
          <w:rPr>
            <w:rFonts w:ascii="Arial Narrow" w:hAnsi="Arial Narrow"/>
            <w:noProof/>
            <w:lang w:val="sk-SK"/>
          </w:rPr>
          <w:t>1</w:t>
        </w:r>
        <w:r w:rsidR="001B1E42">
          <w:rPr>
            <w:rFonts w:asciiTheme="minorHAnsi" w:eastAsiaTheme="minorEastAsia" w:hAnsiTheme="minorHAnsi" w:cstheme="minorBidi"/>
            <w:noProof/>
            <w:sz w:val="22"/>
            <w:szCs w:val="22"/>
            <w:lang w:val="sk-SK" w:eastAsia="sk-SK"/>
          </w:rPr>
          <w:tab/>
        </w:r>
        <w:r w:rsidR="001B1E42" w:rsidRPr="002D3B7D">
          <w:rPr>
            <w:rFonts w:ascii="Arial Narrow" w:hAnsi="Arial Narrow"/>
            <w:noProof/>
            <w:lang w:val="sk-SK"/>
          </w:rPr>
          <w:t>Úvod</w:t>
        </w:r>
        <w:r w:rsidR="001B1E42">
          <w:rPr>
            <w:noProof/>
          </w:rPr>
          <w:tab/>
        </w:r>
        <w:r>
          <w:rPr>
            <w:noProof/>
          </w:rPr>
          <w:fldChar w:fldCharType="begin"/>
        </w:r>
        <w:r w:rsidR="001B1E42">
          <w:rPr>
            <w:noProof/>
          </w:rPr>
          <w:instrText xml:space="preserve"> PAGEREF _Toc444592960 \h </w:instrText>
        </w:r>
      </w:ins>
      <w:r>
        <w:rPr>
          <w:noProof/>
        </w:rPr>
      </w:r>
      <w:r>
        <w:rPr>
          <w:noProof/>
        </w:rPr>
        <w:fldChar w:fldCharType="separate"/>
      </w:r>
      <w:ins w:id="11" w:author="admin" w:date="2016-03-01T11:23:00Z">
        <w:r w:rsidR="00AF0B9D">
          <w:rPr>
            <w:noProof/>
          </w:rPr>
          <w:t>3</w:t>
        </w:r>
      </w:ins>
      <w:ins w:id="12" w:author="MŽP SR" w:date="2016-03-01T10:53:00Z">
        <w:del w:id="13" w:author="admin" w:date="2016-03-01T11:23:00Z">
          <w:r w:rsidR="001B1E42" w:rsidDel="00AF0B9D">
            <w:rPr>
              <w:noProof/>
            </w:rPr>
            <w:delText>4</w:delText>
          </w:r>
        </w:del>
        <w:r>
          <w:rPr>
            <w:noProof/>
          </w:rPr>
          <w:fldChar w:fldCharType="end"/>
        </w:r>
      </w:ins>
    </w:p>
    <w:p w:rsidR="001B1E42" w:rsidRDefault="001B1E42">
      <w:pPr>
        <w:pStyle w:val="Obsah2"/>
        <w:rPr>
          <w:ins w:id="14" w:author="MŽP SR" w:date="2016-03-01T10:53:00Z"/>
          <w:rFonts w:asciiTheme="minorHAnsi" w:eastAsiaTheme="minorEastAsia" w:hAnsiTheme="minorHAnsi" w:cstheme="minorBidi"/>
          <w:noProof/>
          <w:sz w:val="22"/>
          <w:szCs w:val="22"/>
          <w:lang w:val="sk-SK" w:eastAsia="sk-SK"/>
        </w:rPr>
      </w:pPr>
      <w:ins w:id="15" w:author="MŽP SR" w:date="2016-03-01T10:53:00Z">
        <w:r w:rsidRPr="002D3B7D">
          <w:rPr>
            <w:rFonts w:ascii="Arial Narrow" w:hAnsi="Arial Narrow"/>
            <w:noProof/>
            <w:lang w:val="sk-SK" w:eastAsia="en-GB"/>
          </w:rPr>
          <w:t>1.1</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eastAsia="en-GB"/>
          </w:rPr>
          <w:t>Zoznam skratiek</w:t>
        </w:r>
        <w:r>
          <w:rPr>
            <w:noProof/>
          </w:rPr>
          <w:tab/>
        </w:r>
        <w:r w:rsidR="00B12EE2">
          <w:rPr>
            <w:noProof/>
          </w:rPr>
          <w:fldChar w:fldCharType="begin"/>
        </w:r>
        <w:r>
          <w:rPr>
            <w:noProof/>
          </w:rPr>
          <w:instrText xml:space="preserve"> PAGEREF _Toc444592961 \h </w:instrText>
        </w:r>
      </w:ins>
      <w:r w:rsidR="00B12EE2">
        <w:rPr>
          <w:noProof/>
        </w:rPr>
      </w:r>
      <w:r w:rsidR="00B12EE2">
        <w:rPr>
          <w:noProof/>
        </w:rPr>
        <w:fldChar w:fldCharType="separate"/>
      </w:r>
      <w:ins w:id="16" w:author="admin" w:date="2016-03-01T11:23:00Z">
        <w:r w:rsidR="00AF0B9D">
          <w:rPr>
            <w:noProof/>
          </w:rPr>
          <w:t>4</w:t>
        </w:r>
      </w:ins>
      <w:ins w:id="17" w:author="MŽP SR" w:date="2016-03-01T10:53:00Z">
        <w:del w:id="18" w:author="admin" w:date="2016-03-01T11:23:00Z">
          <w:r w:rsidDel="00AF0B9D">
            <w:rPr>
              <w:noProof/>
            </w:rPr>
            <w:delText>5</w:delText>
          </w:r>
        </w:del>
        <w:r w:rsidR="00B12EE2">
          <w:rPr>
            <w:noProof/>
          </w:rPr>
          <w:fldChar w:fldCharType="end"/>
        </w:r>
      </w:ins>
    </w:p>
    <w:p w:rsidR="001B1E42" w:rsidRDefault="001B1E42">
      <w:pPr>
        <w:pStyle w:val="Obsah2"/>
        <w:rPr>
          <w:ins w:id="19" w:author="MŽP SR" w:date="2016-03-01T10:53:00Z"/>
          <w:rFonts w:asciiTheme="minorHAnsi" w:eastAsiaTheme="minorEastAsia" w:hAnsiTheme="minorHAnsi" w:cstheme="minorBidi"/>
          <w:noProof/>
          <w:sz w:val="22"/>
          <w:szCs w:val="22"/>
          <w:lang w:val="sk-SK" w:eastAsia="sk-SK"/>
        </w:rPr>
      </w:pPr>
      <w:ins w:id="20" w:author="MŽP SR" w:date="2016-03-01T10:53:00Z">
        <w:r w:rsidRPr="002D3B7D">
          <w:rPr>
            <w:rFonts w:ascii="Arial Narrow" w:hAnsi="Arial Narrow"/>
            <w:noProof/>
            <w:lang w:val="sk-SK"/>
          </w:rPr>
          <w:t>1.2</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Právny rámec</w:t>
        </w:r>
        <w:r>
          <w:rPr>
            <w:noProof/>
          </w:rPr>
          <w:tab/>
        </w:r>
        <w:r w:rsidR="00B12EE2">
          <w:rPr>
            <w:noProof/>
          </w:rPr>
          <w:fldChar w:fldCharType="begin"/>
        </w:r>
        <w:r>
          <w:rPr>
            <w:noProof/>
          </w:rPr>
          <w:instrText xml:space="preserve"> PAGEREF _Toc444592962 \h </w:instrText>
        </w:r>
      </w:ins>
      <w:r w:rsidR="00B12EE2">
        <w:rPr>
          <w:noProof/>
        </w:rPr>
      </w:r>
      <w:r w:rsidR="00B12EE2">
        <w:rPr>
          <w:noProof/>
        </w:rPr>
        <w:fldChar w:fldCharType="separate"/>
      </w:r>
      <w:ins w:id="21" w:author="admin" w:date="2016-03-01T11:23:00Z">
        <w:r w:rsidR="00AF0B9D">
          <w:rPr>
            <w:noProof/>
          </w:rPr>
          <w:t>4</w:t>
        </w:r>
      </w:ins>
      <w:ins w:id="22" w:author="MŽP SR" w:date="2016-03-01T10:53:00Z">
        <w:del w:id="23" w:author="admin" w:date="2016-03-01T11:23:00Z">
          <w:r w:rsidDel="00AF0B9D">
            <w:rPr>
              <w:noProof/>
            </w:rPr>
            <w:delText>5</w:delText>
          </w:r>
        </w:del>
        <w:r w:rsidR="00B12EE2">
          <w:rPr>
            <w:noProof/>
          </w:rPr>
          <w:fldChar w:fldCharType="end"/>
        </w:r>
      </w:ins>
    </w:p>
    <w:p w:rsidR="001B1E42" w:rsidRDefault="001B1E42">
      <w:pPr>
        <w:pStyle w:val="Obsah2"/>
        <w:rPr>
          <w:ins w:id="24" w:author="MŽP SR" w:date="2016-03-01T10:53:00Z"/>
          <w:rFonts w:asciiTheme="minorHAnsi" w:eastAsiaTheme="minorEastAsia" w:hAnsiTheme="minorHAnsi" w:cstheme="minorBidi"/>
          <w:noProof/>
          <w:sz w:val="22"/>
          <w:szCs w:val="22"/>
          <w:lang w:val="sk-SK" w:eastAsia="sk-SK"/>
        </w:rPr>
      </w:pPr>
      <w:ins w:id="25" w:author="MŽP SR" w:date="2016-03-01T10:53:00Z">
        <w:r w:rsidRPr="002D3B7D">
          <w:rPr>
            <w:rFonts w:ascii="Arial Narrow" w:hAnsi="Arial Narrow"/>
            <w:noProof/>
            <w:lang w:val="sk-SK" w:eastAsia="en-GB"/>
          </w:rPr>
          <w:t>1.3</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eastAsia="en-GB"/>
          </w:rPr>
          <w:t>Definície základných pojmov</w:t>
        </w:r>
        <w:r>
          <w:rPr>
            <w:noProof/>
          </w:rPr>
          <w:tab/>
        </w:r>
        <w:r w:rsidR="00B12EE2">
          <w:rPr>
            <w:noProof/>
          </w:rPr>
          <w:fldChar w:fldCharType="begin"/>
        </w:r>
        <w:r>
          <w:rPr>
            <w:noProof/>
          </w:rPr>
          <w:instrText xml:space="preserve"> PAGEREF _Toc444592963 \h </w:instrText>
        </w:r>
      </w:ins>
      <w:r w:rsidR="00B12EE2">
        <w:rPr>
          <w:noProof/>
        </w:rPr>
      </w:r>
      <w:r w:rsidR="00B12EE2">
        <w:rPr>
          <w:noProof/>
        </w:rPr>
        <w:fldChar w:fldCharType="separate"/>
      </w:r>
      <w:ins w:id="26" w:author="admin" w:date="2016-03-01T11:23:00Z">
        <w:r w:rsidR="00AF0B9D">
          <w:rPr>
            <w:noProof/>
          </w:rPr>
          <w:t>5</w:t>
        </w:r>
      </w:ins>
      <w:ins w:id="27" w:author="MŽP SR" w:date="2016-03-01T10:53:00Z">
        <w:del w:id="28" w:author="admin" w:date="2016-03-01T11:23:00Z">
          <w:r w:rsidDel="00AF0B9D">
            <w:rPr>
              <w:noProof/>
            </w:rPr>
            <w:delText>6</w:delText>
          </w:r>
        </w:del>
        <w:r w:rsidR="00B12EE2">
          <w:rPr>
            <w:noProof/>
          </w:rPr>
          <w:fldChar w:fldCharType="end"/>
        </w:r>
      </w:ins>
    </w:p>
    <w:p w:rsidR="001B1E42" w:rsidRDefault="001B1E42">
      <w:pPr>
        <w:pStyle w:val="Obsah1"/>
        <w:rPr>
          <w:ins w:id="29" w:author="MŽP SR" w:date="2016-03-01T10:53:00Z"/>
          <w:rFonts w:asciiTheme="minorHAnsi" w:eastAsiaTheme="minorEastAsia" w:hAnsiTheme="minorHAnsi" w:cstheme="minorBidi"/>
          <w:noProof/>
          <w:sz w:val="22"/>
          <w:szCs w:val="22"/>
          <w:lang w:val="sk-SK" w:eastAsia="sk-SK"/>
        </w:rPr>
      </w:pPr>
      <w:ins w:id="30" w:author="MŽP SR" w:date="2016-03-01T10:53:00Z">
        <w:r w:rsidRPr="002D3B7D">
          <w:rPr>
            <w:rFonts w:ascii="Arial Narrow" w:hAnsi="Arial Narrow"/>
            <w:noProof/>
            <w:lang w:val="sk-SK"/>
          </w:rPr>
          <w:t>2</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Všeobecné ustanovenia o projektoch vytvárajúcich príjem</w:t>
        </w:r>
        <w:r>
          <w:rPr>
            <w:noProof/>
          </w:rPr>
          <w:tab/>
        </w:r>
        <w:r w:rsidR="00B12EE2">
          <w:rPr>
            <w:noProof/>
          </w:rPr>
          <w:fldChar w:fldCharType="begin"/>
        </w:r>
        <w:r>
          <w:rPr>
            <w:noProof/>
          </w:rPr>
          <w:instrText xml:space="preserve"> PAGEREF _Toc444592964 \h </w:instrText>
        </w:r>
      </w:ins>
      <w:r w:rsidR="00B12EE2">
        <w:rPr>
          <w:noProof/>
        </w:rPr>
      </w:r>
      <w:r w:rsidR="00B12EE2">
        <w:rPr>
          <w:noProof/>
        </w:rPr>
        <w:fldChar w:fldCharType="separate"/>
      </w:r>
      <w:ins w:id="31" w:author="admin" w:date="2016-03-01T11:23:00Z">
        <w:r w:rsidR="00AF0B9D">
          <w:rPr>
            <w:noProof/>
          </w:rPr>
          <w:t>7</w:t>
        </w:r>
      </w:ins>
      <w:ins w:id="32" w:author="MŽP SR" w:date="2016-03-01T10:53:00Z">
        <w:del w:id="33" w:author="admin" w:date="2016-03-01T11:23:00Z">
          <w:r w:rsidDel="00AF0B9D">
            <w:rPr>
              <w:noProof/>
            </w:rPr>
            <w:delText>9</w:delText>
          </w:r>
        </w:del>
        <w:r w:rsidR="00B12EE2">
          <w:rPr>
            <w:noProof/>
          </w:rPr>
          <w:fldChar w:fldCharType="end"/>
        </w:r>
      </w:ins>
    </w:p>
    <w:p w:rsidR="001B1E42" w:rsidRDefault="001B1E42">
      <w:pPr>
        <w:pStyle w:val="Obsah2"/>
        <w:rPr>
          <w:ins w:id="34" w:author="MŽP SR" w:date="2016-03-01T10:53:00Z"/>
          <w:rFonts w:asciiTheme="minorHAnsi" w:eastAsiaTheme="minorEastAsia" w:hAnsiTheme="minorHAnsi" w:cstheme="minorBidi"/>
          <w:noProof/>
          <w:sz w:val="22"/>
          <w:szCs w:val="22"/>
          <w:lang w:val="sk-SK" w:eastAsia="sk-SK"/>
        </w:rPr>
      </w:pPr>
      <w:ins w:id="35" w:author="MŽP SR" w:date="2016-03-01T10:53:00Z">
        <w:r w:rsidRPr="002D3B7D">
          <w:rPr>
            <w:rFonts w:ascii="Arial Narrow" w:hAnsi="Arial Narrow"/>
            <w:noProof/>
            <w:lang w:val="sk-SK"/>
          </w:rPr>
          <w:t>2.1</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Projekty vytvárajúce čistý príjem počas stanoveného referenčného obdobia</w:t>
        </w:r>
        <w:r>
          <w:rPr>
            <w:noProof/>
          </w:rPr>
          <w:tab/>
        </w:r>
        <w:r w:rsidR="00B12EE2">
          <w:rPr>
            <w:noProof/>
          </w:rPr>
          <w:fldChar w:fldCharType="begin"/>
        </w:r>
        <w:r>
          <w:rPr>
            <w:noProof/>
          </w:rPr>
          <w:instrText xml:space="preserve"> PAGEREF _Toc444592965 \h </w:instrText>
        </w:r>
      </w:ins>
      <w:r w:rsidR="00B12EE2">
        <w:rPr>
          <w:noProof/>
        </w:rPr>
      </w:r>
      <w:r w:rsidR="00B12EE2">
        <w:rPr>
          <w:noProof/>
        </w:rPr>
        <w:fldChar w:fldCharType="separate"/>
      </w:r>
      <w:ins w:id="36" w:author="admin" w:date="2016-03-01T11:23:00Z">
        <w:r w:rsidR="00AF0B9D">
          <w:rPr>
            <w:noProof/>
          </w:rPr>
          <w:t>9</w:t>
        </w:r>
      </w:ins>
      <w:ins w:id="37" w:author="MŽP SR" w:date="2016-03-01T10:53:00Z">
        <w:del w:id="38" w:author="admin" w:date="2016-03-01T11:23:00Z">
          <w:r w:rsidDel="00AF0B9D">
            <w:rPr>
              <w:noProof/>
            </w:rPr>
            <w:delText>12</w:delText>
          </w:r>
        </w:del>
        <w:r w:rsidR="00B12EE2">
          <w:rPr>
            <w:noProof/>
          </w:rPr>
          <w:fldChar w:fldCharType="end"/>
        </w:r>
      </w:ins>
    </w:p>
    <w:p w:rsidR="001B1E42" w:rsidRDefault="001B1E42">
      <w:pPr>
        <w:pStyle w:val="Obsah2"/>
        <w:rPr>
          <w:ins w:id="39" w:author="MŽP SR" w:date="2016-03-01T10:53:00Z"/>
          <w:rFonts w:asciiTheme="minorHAnsi" w:eastAsiaTheme="minorEastAsia" w:hAnsiTheme="minorHAnsi" w:cstheme="minorBidi"/>
          <w:noProof/>
          <w:sz w:val="22"/>
          <w:szCs w:val="22"/>
          <w:lang w:val="sk-SK" w:eastAsia="sk-SK"/>
        </w:rPr>
      </w:pPr>
      <w:ins w:id="40" w:author="MŽP SR" w:date="2016-03-01T10:53:00Z">
        <w:r w:rsidRPr="002D3B7D">
          <w:rPr>
            <w:rFonts w:ascii="Arial Narrow" w:hAnsi="Arial Narrow"/>
            <w:noProof/>
            <w:lang w:val="sk-SK"/>
          </w:rPr>
          <w:t>2.2</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Projekty vytvárajúce čistý príjem počas ich realizácie</w:t>
        </w:r>
        <w:r>
          <w:rPr>
            <w:noProof/>
          </w:rPr>
          <w:tab/>
        </w:r>
        <w:r w:rsidR="00B12EE2">
          <w:rPr>
            <w:noProof/>
          </w:rPr>
          <w:fldChar w:fldCharType="begin"/>
        </w:r>
        <w:r>
          <w:rPr>
            <w:noProof/>
          </w:rPr>
          <w:instrText xml:space="preserve"> PAGEREF _Toc444592966 \h </w:instrText>
        </w:r>
      </w:ins>
      <w:r w:rsidR="00B12EE2">
        <w:rPr>
          <w:noProof/>
        </w:rPr>
      </w:r>
      <w:r w:rsidR="00B12EE2">
        <w:rPr>
          <w:noProof/>
        </w:rPr>
        <w:fldChar w:fldCharType="separate"/>
      </w:r>
      <w:ins w:id="41" w:author="admin" w:date="2016-03-01T11:23:00Z">
        <w:r w:rsidR="00AF0B9D">
          <w:rPr>
            <w:noProof/>
          </w:rPr>
          <w:t>10</w:t>
        </w:r>
      </w:ins>
      <w:ins w:id="42" w:author="MŽP SR" w:date="2016-03-01T10:53:00Z">
        <w:del w:id="43" w:author="admin" w:date="2016-03-01T11:23:00Z">
          <w:r w:rsidDel="00AF0B9D">
            <w:rPr>
              <w:noProof/>
            </w:rPr>
            <w:delText>13</w:delText>
          </w:r>
        </w:del>
        <w:r w:rsidR="00B12EE2">
          <w:rPr>
            <w:noProof/>
          </w:rPr>
          <w:fldChar w:fldCharType="end"/>
        </w:r>
      </w:ins>
    </w:p>
    <w:p w:rsidR="001B1E42" w:rsidRDefault="001B1E42">
      <w:pPr>
        <w:pStyle w:val="Obsah2"/>
        <w:rPr>
          <w:ins w:id="44" w:author="MŽP SR" w:date="2016-03-01T10:53:00Z"/>
          <w:rFonts w:asciiTheme="minorHAnsi" w:eastAsiaTheme="minorEastAsia" w:hAnsiTheme="minorHAnsi" w:cstheme="minorBidi"/>
          <w:noProof/>
          <w:sz w:val="22"/>
          <w:szCs w:val="22"/>
          <w:lang w:val="sk-SK" w:eastAsia="sk-SK"/>
        </w:rPr>
      </w:pPr>
      <w:ins w:id="45" w:author="MŽP SR" w:date="2016-03-01T10:53:00Z">
        <w:r w:rsidRPr="002D3B7D">
          <w:rPr>
            <w:rFonts w:ascii="Arial Narrow" w:hAnsi="Arial Narrow"/>
            <w:noProof/>
            <w:lang w:val="sk-SK"/>
          </w:rPr>
          <w:t>2.3</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Paušálna sadzba čistého príjmu (Flat rate)</w:t>
        </w:r>
        <w:r>
          <w:rPr>
            <w:noProof/>
          </w:rPr>
          <w:tab/>
        </w:r>
        <w:r w:rsidR="00B12EE2">
          <w:rPr>
            <w:noProof/>
          </w:rPr>
          <w:fldChar w:fldCharType="begin"/>
        </w:r>
        <w:r>
          <w:rPr>
            <w:noProof/>
          </w:rPr>
          <w:instrText xml:space="preserve"> PAGEREF _Toc444592967 \h </w:instrText>
        </w:r>
      </w:ins>
      <w:r w:rsidR="00B12EE2">
        <w:rPr>
          <w:noProof/>
        </w:rPr>
      </w:r>
      <w:r w:rsidR="00B12EE2">
        <w:rPr>
          <w:noProof/>
        </w:rPr>
        <w:fldChar w:fldCharType="separate"/>
      </w:r>
      <w:ins w:id="46" w:author="admin" w:date="2016-03-01T11:23:00Z">
        <w:r w:rsidR="00AF0B9D">
          <w:rPr>
            <w:noProof/>
          </w:rPr>
          <w:t>10</w:t>
        </w:r>
      </w:ins>
      <w:ins w:id="47" w:author="MŽP SR" w:date="2016-03-01T10:53:00Z">
        <w:del w:id="48" w:author="admin" w:date="2016-03-01T11:23:00Z">
          <w:r w:rsidDel="00AF0B9D">
            <w:rPr>
              <w:noProof/>
            </w:rPr>
            <w:delText>13</w:delText>
          </w:r>
        </w:del>
        <w:r w:rsidR="00B12EE2">
          <w:rPr>
            <w:noProof/>
          </w:rPr>
          <w:fldChar w:fldCharType="end"/>
        </w:r>
      </w:ins>
    </w:p>
    <w:p w:rsidR="001B1E42" w:rsidRDefault="001B1E42">
      <w:pPr>
        <w:pStyle w:val="Obsah2"/>
        <w:rPr>
          <w:ins w:id="49" w:author="MŽP SR" w:date="2016-03-01T10:53:00Z"/>
          <w:rFonts w:asciiTheme="minorHAnsi" w:eastAsiaTheme="minorEastAsia" w:hAnsiTheme="minorHAnsi" w:cstheme="minorBidi"/>
          <w:noProof/>
          <w:sz w:val="22"/>
          <w:szCs w:val="22"/>
          <w:lang w:val="sk-SK" w:eastAsia="sk-SK"/>
        </w:rPr>
      </w:pPr>
      <w:ins w:id="50" w:author="MŽP SR" w:date="2016-03-01T10:53:00Z">
        <w:r w:rsidRPr="002D3B7D">
          <w:rPr>
            <w:rFonts w:ascii="Arial Narrow" w:hAnsi="Arial Narrow"/>
            <w:noProof/>
            <w:lang w:val="sk-SK"/>
          </w:rPr>
          <w:t>2.4</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Finančná analýza</w:t>
        </w:r>
        <w:r>
          <w:rPr>
            <w:noProof/>
          </w:rPr>
          <w:tab/>
        </w:r>
        <w:r w:rsidR="00B12EE2">
          <w:rPr>
            <w:noProof/>
          </w:rPr>
          <w:fldChar w:fldCharType="begin"/>
        </w:r>
        <w:r>
          <w:rPr>
            <w:noProof/>
          </w:rPr>
          <w:instrText xml:space="preserve"> PAGEREF _Toc444592968 \h </w:instrText>
        </w:r>
      </w:ins>
      <w:r w:rsidR="00B12EE2">
        <w:rPr>
          <w:noProof/>
        </w:rPr>
      </w:r>
      <w:r w:rsidR="00B12EE2">
        <w:rPr>
          <w:noProof/>
        </w:rPr>
        <w:fldChar w:fldCharType="separate"/>
      </w:r>
      <w:ins w:id="51" w:author="admin" w:date="2016-03-01T11:23:00Z">
        <w:r w:rsidR="00AF0B9D">
          <w:rPr>
            <w:noProof/>
          </w:rPr>
          <w:t>11</w:t>
        </w:r>
      </w:ins>
      <w:ins w:id="52" w:author="MŽP SR" w:date="2016-03-01T10:53:00Z">
        <w:del w:id="53" w:author="admin" w:date="2016-03-01T11:23:00Z">
          <w:r w:rsidDel="00AF0B9D">
            <w:rPr>
              <w:noProof/>
            </w:rPr>
            <w:delText>14</w:delText>
          </w:r>
        </w:del>
        <w:r w:rsidR="00B12EE2">
          <w:rPr>
            <w:noProof/>
          </w:rPr>
          <w:fldChar w:fldCharType="end"/>
        </w:r>
      </w:ins>
    </w:p>
    <w:p w:rsidR="001B1E42" w:rsidRDefault="001B1E42">
      <w:pPr>
        <w:pStyle w:val="Obsah1"/>
        <w:rPr>
          <w:ins w:id="54" w:author="MŽP SR" w:date="2016-03-01T10:53:00Z"/>
          <w:rFonts w:asciiTheme="minorHAnsi" w:eastAsiaTheme="minorEastAsia" w:hAnsiTheme="minorHAnsi" w:cstheme="minorBidi"/>
          <w:noProof/>
          <w:sz w:val="22"/>
          <w:szCs w:val="22"/>
          <w:lang w:val="sk-SK" w:eastAsia="sk-SK"/>
        </w:rPr>
      </w:pPr>
      <w:ins w:id="55" w:author="MŽP SR" w:date="2016-03-01T10:53:00Z">
        <w:r w:rsidRPr="002D3B7D">
          <w:rPr>
            <w:rFonts w:ascii="Arial Narrow" w:hAnsi="Arial Narrow"/>
            <w:noProof/>
            <w:lang w:val="sk-SK"/>
          </w:rPr>
          <w:t>3</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Forma spracovania finančnej analýzy</w:t>
        </w:r>
        <w:r>
          <w:rPr>
            <w:noProof/>
          </w:rPr>
          <w:tab/>
        </w:r>
        <w:r w:rsidR="00B12EE2">
          <w:rPr>
            <w:noProof/>
          </w:rPr>
          <w:fldChar w:fldCharType="begin"/>
        </w:r>
        <w:r>
          <w:rPr>
            <w:noProof/>
          </w:rPr>
          <w:instrText xml:space="preserve"> PAGEREF _Toc444592969 \h </w:instrText>
        </w:r>
      </w:ins>
      <w:r w:rsidR="00B12EE2">
        <w:rPr>
          <w:noProof/>
        </w:rPr>
      </w:r>
      <w:r w:rsidR="00B12EE2">
        <w:rPr>
          <w:noProof/>
        </w:rPr>
        <w:fldChar w:fldCharType="separate"/>
      </w:r>
      <w:ins w:id="56" w:author="admin" w:date="2016-03-01T11:23:00Z">
        <w:r w:rsidR="00AF0B9D">
          <w:rPr>
            <w:noProof/>
          </w:rPr>
          <w:t>14</w:t>
        </w:r>
      </w:ins>
      <w:ins w:id="57" w:author="MŽP SR" w:date="2016-03-01T10:53:00Z">
        <w:del w:id="58" w:author="admin" w:date="2016-03-01T11:23:00Z">
          <w:r w:rsidDel="00AF0B9D">
            <w:rPr>
              <w:noProof/>
            </w:rPr>
            <w:delText>17</w:delText>
          </w:r>
        </w:del>
        <w:r w:rsidR="00B12EE2">
          <w:rPr>
            <w:noProof/>
          </w:rPr>
          <w:fldChar w:fldCharType="end"/>
        </w:r>
      </w:ins>
    </w:p>
    <w:p w:rsidR="001B1E42" w:rsidRDefault="001B1E42">
      <w:pPr>
        <w:pStyle w:val="Obsah2"/>
        <w:rPr>
          <w:ins w:id="59" w:author="MŽP SR" w:date="2016-03-01T10:53:00Z"/>
          <w:rFonts w:asciiTheme="minorHAnsi" w:eastAsiaTheme="minorEastAsia" w:hAnsiTheme="minorHAnsi" w:cstheme="minorBidi"/>
          <w:noProof/>
          <w:sz w:val="22"/>
          <w:szCs w:val="22"/>
          <w:lang w:val="sk-SK" w:eastAsia="sk-SK"/>
        </w:rPr>
      </w:pPr>
      <w:ins w:id="60" w:author="MŽP SR" w:date="2016-03-01T10:53:00Z">
        <w:r w:rsidRPr="002D3B7D">
          <w:rPr>
            <w:rFonts w:ascii="Arial Narrow" w:hAnsi="Arial Narrow"/>
            <w:noProof/>
            <w:lang w:val="sk-SK"/>
          </w:rPr>
          <w:t>3.1</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Tabuľková časť finančnej analýzy</w:t>
        </w:r>
        <w:r>
          <w:rPr>
            <w:noProof/>
          </w:rPr>
          <w:tab/>
        </w:r>
        <w:r w:rsidR="00B12EE2">
          <w:rPr>
            <w:noProof/>
          </w:rPr>
          <w:fldChar w:fldCharType="begin"/>
        </w:r>
        <w:r>
          <w:rPr>
            <w:noProof/>
          </w:rPr>
          <w:instrText xml:space="preserve"> PAGEREF _Toc444592970 \h </w:instrText>
        </w:r>
      </w:ins>
      <w:r w:rsidR="00B12EE2">
        <w:rPr>
          <w:noProof/>
        </w:rPr>
      </w:r>
      <w:r w:rsidR="00B12EE2">
        <w:rPr>
          <w:noProof/>
        </w:rPr>
        <w:fldChar w:fldCharType="separate"/>
      </w:r>
      <w:ins w:id="61" w:author="admin" w:date="2016-03-01T11:23:00Z">
        <w:r w:rsidR="00AF0B9D">
          <w:rPr>
            <w:noProof/>
          </w:rPr>
          <w:t>14</w:t>
        </w:r>
      </w:ins>
      <w:ins w:id="62" w:author="MŽP SR" w:date="2016-03-01T10:53:00Z">
        <w:del w:id="63" w:author="admin" w:date="2016-03-01T11:23:00Z">
          <w:r w:rsidDel="00AF0B9D">
            <w:rPr>
              <w:noProof/>
            </w:rPr>
            <w:delText>17</w:delText>
          </w:r>
        </w:del>
        <w:r w:rsidR="00B12EE2">
          <w:rPr>
            <w:noProof/>
          </w:rPr>
          <w:fldChar w:fldCharType="end"/>
        </w:r>
      </w:ins>
    </w:p>
    <w:p w:rsidR="001B1E42" w:rsidRDefault="001B1E42">
      <w:pPr>
        <w:pStyle w:val="Obsah2"/>
        <w:rPr>
          <w:ins w:id="64" w:author="MŽP SR" w:date="2016-03-01T10:53:00Z"/>
          <w:rFonts w:asciiTheme="minorHAnsi" w:eastAsiaTheme="minorEastAsia" w:hAnsiTheme="minorHAnsi" w:cstheme="minorBidi"/>
          <w:noProof/>
          <w:sz w:val="22"/>
          <w:szCs w:val="22"/>
          <w:lang w:val="sk-SK" w:eastAsia="sk-SK"/>
        </w:rPr>
      </w:pPr>
      <w:ins w:id="65" w:author="MŽP SR" w:date="2016-03-01T10:53:00Z">
        <w:r w:rsidRPr="002D3B7D">
          <w:rPr>
            <w:rFonts w:ascii="Arial Narrow" w:hAnsi="Arial Narrow"/>
            <w:noProof/>
            <w:lang w:val="sk-SK"/>
          </w:rPr>
          <w:t>3.2</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Textová časť finančnej analýzy</w:t>
        </w:r>
        <w:r>
          <w:rPr>
            <w:noProof/>
          </w:rPr>
          <w:tab/>
        </w:r>
        <w:r w:rsidR="00B12EE2">
          <w:rPr>
            <w:noProof/>
          </w:rPr>
          <w:fldChar w:fldCharType="begin"/>
        </w:r>
        <w:r>
          <w:rPr>
            <w:noProof/>
          </w:rPr>
          <w:instrText xml:space="preserve"> PAGEREF _Toc444592971 \h </w:instrText>
        </w:r>
      </w:ins>
      <w:r w:rsidR="00B12EE2">
        <w:rPr>
          <w:noProof/>
        </w:rPr>
      </w:r>
      <w:r w:rsidR="00B12EE2">
        <w:rPr>
          <w:noProof/>
        </w:rPr>
        <w:fldChar w:fldCharType="separate"/>
      </w:r>
      <w:ins w:id="66" w:author="admin" w:date="2016-03-01T11:23:00Z">
        <w:r w:rsidR="00AF0B9D">
          <w:rPr>
            <w:noProof/>
          </w:rPr>
          <w:t>14</w:t>
        </w:r>
      </w:ins>
      <w:ins w:id="67" w:author="MŽP SR" w:date="2016-03-01T10:53:00Z">
        <w:del w:id="68" w:author="admin" w:date="2016-03-01T11:23:00Z">
          <w:r w:rsidDel="00AF0B9D">
            <w:rPr>
              <w:noProof/>
            </w:rPr>
            <w:delText>17</w:delText>
          </w:r>
        </w:del>
        <w:r w:rsidR="00B12EE2">
          <w:rPr>
            <w:noProof/>
          </w:rPr>
          <w:fldChar w:fldCharType="end"/>
        </w:r>
      </w:ins>
    </w:p>
    <w:p w:rsidR="001B1E42" w:rsidRDefault="001B1E42">
      <w:pPr>
        <w:pStyle w:val="Obsah2"/>
        <w:rPr>
          <w:ins w:id="69" w:author="MŽP SR" w:date="2016-03-01T10:53:00Z"/>
          <w:rFonts w:asciiTheme="minorHAnsi" w:eastAsiaTheme="minorEastAsia" w:hAnsiTheme="minorHAnsi" w:cstheme="minorBidi"/>
          <w:noProof/>
          <w:sz w:val="22"/>
          <w:szCs w:val="22"/>
          <w:lang w:val="sk-SK" w:eastAsia="sk-SK"/>
        </w:rPr>
      </w:pPr>
      <w:ins w:id="70" w:author="MŽP SR" w:date="2016-03-01T10:53:00Z">
        <w:r w:rsidRPr="002D3B7D">
          <w:rPr>
            <w:rFonts w:ascii="Arial Narrow" w:hAnsi="Arial Narrow"/>
            <w:noProof/>
            <w:lang w:val="sk-SK"/>
          </w:rPr>
          <w:t>3.3</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Podporná dokumentácia (prílohy) k finančnej analýze</w:t>
        </w:r>
        <w:r>
          <w:rPr>
            <w:noProof/>
          </w:rPr>
          <w:tab/>
        </w:r>
        <w:r w:rsidR="00B12EE2">
          <w:rPr>
            <w:noProof/>
          </w:rPr>
          <w:fldChar w:fldCharType="begin"/>
        </w:r>
        <w:r>
          <w:rPr>
            <w:noProof/>
          </w:rPr>
          <w:instrText xml:space="preserve"> PAGEREF _Toc444592972 \h </w:instrText>
        </w:r>
      </w:ins>
      <w:r w:rsidR="00B12EE2">
        <w:rPr>
          <w:noProof/>
        </w:rPr>
      </w:r>
      <w:r w:rsidR="00B12EE2">
        <w:rPr>
          <w:noProof/>
        </w:rPr>
        <w:fldChar w:fldCharType="separate"/>
      </w:r>
      <w:ins w:id="71" w:author="admin" w:date="2016-03-01T11:23:00Z">
        <w:r w:rsidR="00AF0B9D">
          <w:rPr>
            <w:noProof/>
          </w:rPr>
          <w:t>16</w:t>
        </w:r>
      </w:ins>
      <w:ins w:id="72" w:author="MŽP SR" w:date="2016-03-01T10:53:00Z">
        <w:del w:id="73" w:author="admin" w:date="2016-03-01T11:23:00Z">
          <w:r w:rsidDel="00AF0B9D">
            <w:rPr>
              <w:noProof/>
            </w:rPr>
            <w:delText>19</w:delText>
          </w:r>
        </w:del>
        <w:r w:rsidR="00B12EE2">
          <w:rPr>
            <w:noProof/>
          </w:rPr>
          <w:fldChar w:fldCharType="end"/>
        </w:r>
      </w:ins>
    </w:p>
    <w:p w:rsidR="001B1E42" w:rsidRDefault="001B1E42">
      <w:pPr>
        <w:pStyle w:val="Obsah1"/>
        <w:rPr>
          <w:ins w:id="74" w:author="MŽP SR" w:date="2016-03-01T10:53:00Z"/>
          <w:rFonts w:asciiTheme="minorHAnsi" w:eastAsiaTheme="minorEastAsia" w:hAnsiTheme="minorHAnsi" w:cstheme="minorBidi"/>
          <w:noProof/>
          <w:sz w:val="22"/>
          <w:szCs w:val="22"/>
          <w:lang w:val="sk-SK" w:eastAsia="sk-SK"/>
        </w:rPr>
      </w:pPr>
      <w:ins w:id="75" w:author="MŽP SR" w:date="2016-03-01T10:53:00Z">
        <w:r w:rsidRPr="002D3B7D">
          <w:rPr>
            <w:rFonts w:ascii="Arial Narrow" w:hAnsi="Arial Narrow"/>
            <w:noProof/>
            <w:lang w:val="sk-SK"/>
          </w:rPr>
          <w:t>4</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Postup pri vypracovaní Finančnej analýzy</w:t>
        </w:r>
        <w:r>
          <w:rPr>
            <w:noProof/>
          </w:rPr>
          <w:tab/>
        </w:r>
        <w:r w:rsidR="00B12EE2">
          <w:rPr>
            <w:noProof/>
          </w:rPr>
          <w:fldChar w:fldCharType="begin"/>
        </w:r>
        <w:r>
          <w:rPr>
            <w:noProof/>
          </w:rPr>
          <w:instrText xml:space="preserve"> PAGEREF _Toc444592973 \h </w:instrText>
        </w:r>
      </w:ins>
      <w:r w:rsidR="00B12EE2">
        <w:rPr>
          <w:noProof/>
        </w:rPr>
      </w:r>
      <w:r w:rsidR="00B12EE2">
        <w:rPr>
          <w:noProof/>
        </w:rPr>
        <w:fldChar w:fldCharType="separate"/>
      </w:r>
      <w:ins w:id="76" w:author="admin" w:date="2016-03-01T11:23:00Z">
        <w:r w:rsidR="00AF0B9D">
          <w:rPr>
            <w:noProof/>
          </w:rPr>
          <w:t>17</w:t>
        </w:r>
      </w:ins>
      <w:ins w:id="77" w:author="MŽP SR" w:date="2016-03-01T10:53:00Z">
        <w:del w:id="78" w:author="admin" w:date="2016-03-01T11:23:00Z">
          <w:r w:rsidDel="00AF0B9D">
            <w:rPr>
              <w:noProof/>
            </w:rPr>
            <w:delText>20</w:delText>
          </w:r>
        </w:del>
        <w:r w:rsidR="00B12EE2">
          <w:rPr>
            <w:noProof/>
          </w:rPr>
          <w:fldChar w:fldCharType="end"/>
        </w:r>
      </w:ins>
    </w:p>
    <w:p w:rsidR="001B1E42" w:rsidRDefault="001B1E42">
      <w:pPr>
        <w:pStyle w:val="Obsah2"/>
        <w:rPr>
          <w:ins w:id="79" w:author="MŽP SR" w:date="2016-03-01T10:53:00Z"/>
          <w:rFonts w:asciiTheme="minorHAnsi" w:eastAsiaTheme="minorEastAsia" w:hAnsiTheme="minorHAnsi" w:cstheme="minorBidi"/>
          <w:noProof/>
          <w:sz w:val="22"/>
          <w:szCs w:val="22"/>
          <w:lang w:val="sk-SK" w:eastAsia="sk-SK"/>
        </w:rPr>
      </w:pPr>
      <w:ins w:id="80" w:author="MŽP SR" w:date="2016-03-01T10:53:00Z">
        <w:r w:rsidRPr="002D3B7D">
          <w:rPr>
            <w:rFonts w:ascii="Arial Narrow" w:hAnsi="Arial Narrow"/>
            <w:noProof/>
            <w:lang w:val="sk-SK"/>
          </w:rPr>
          <w:t>4.1</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Stanovenie referenčného obdobia finančnej analýzy</w:t>
        </w:r>
        <w:r>
          <w:rPr>
            <w:noProof/>
          </w:rPr>
          <w:tab/>
        </w:r>
        <w:r w:rsidR="00B12EE2">
          <w:rPr>
            <w:noProof/>
          </w:rPr>
          <w:fldChar w:fldCharType="begin"/>
        </w:r>
        <w:r>
          <w:rPr>
            <w:noProof/>
          </w:rPr>
          <w:instrText xml:space="preserve"> PAGEREF _Toc444592974 \h </w:instrText>
        </w:r>
      </w:ins>
      <w:r w:rsidR="00B12EE2">
        <w:rPr>
          <w:noProof/>
        </w:rPr>
      </w:r>
      <w:r w:rsidR="00B12EE2">
        <w:rPr>
          <w:noProof/>
        </w:rPr>
        <w:fldChar w:fldCharType="separate"/>
      </w:r>
      <w:ins w:id="81" w:author="admin" w:date="2016-03-01T11:23:00Z">
        <w:r w:rsidR="00AF0B9D">
          <w:rPr>
            <w:noProof/>
          </w:rPr>
          <w:t>17</w:t>
        </w:r>
      </w:ins>
      <w:ins w:id="82" w:author="MŽP SR" w:date="2016-03-01T10:53:00Z">
        <w:del w:id="83" w:author="admin" w:date="2016-03-01T11:23:00Z">
          <w:r w:rsidDel="00AF0B9D">
            <w:rPr>
              <w:noProof/>
            </w:rPr>
            <w:delText>20</w:delText>
          </w:r>
        </w:del>
        <w:r w:rsidR="00B12EE2">
          <w:rPr>
            <w:noProof/>
          </w:rPr>
          <w:fldChar w:fldCharType="end"/>
        </w:r>
      </w:ins>
    </w:p>
    <w:p w:rsidR="001B1E42" w:rsidRDefault="001B1E42">
      <w:pPr>
        <w:pStyle w:val="Obsah2"/>
        <w:rPr>
          <w:ins w:id="84" w:author="MŽP SR" w:date="2016-03-01T10:53:00Z"/>
          <w:rFonts w:asciiTheme="minorHAnsi" w:eastAsiaTheme="minorEastAsia" w:hAnsiTheme="minorHAnsi" w:cstheme="minorBidi"/>
          <w:noProof/>
          <w:sz w:val="22"/>
          <w:szCs w:val="22"/>
          <w:lang w:val="sk-SK" w:eastAsia="sk-SK"/>
        </w:rPr>
      </w:pPr>
      <w:ins w:id="85" w:author="MŽP SR" w:date="2016-03-01T10:53:00Z">
        <w:r w:rsidRPr="002D3B7D">
          <w:rPr>
            <w:rFonts w:ascii="Arial Narrow" w:hAnsi="Arial Narrow"/>
            <w:noProof/>
            <w:lang w:val="sk-SK"/>
          </w:rPr>
          <w:t>4.2</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Stanovenie investičných výdavkov</w:t>
        </w:r>
        <w:r>
          <w:rPr>
            <w:noProof/>
          </w:rPr>
          <w:tab/>
        </w:r>
        <w:r w:rsidR="00B12EE2">
          <w:rPr>
            <w:noProof/>
          </w:rPr>
          <w:fldChar w:fldCharType="begin"/>
        </w:r>
        <w:r>
          <w:rPr>
            <w:noProof/>
          </w:rPr>
          <w:instrText xml:space="preserve"> PAGEREF _Toc444592975 \h </w:instrText>
        </w:r>
      </w:ins>
      <w:r w:rsidR="00B12EE2">
        <w:rPr>
          <w:noProof/>
        </w:rPr>
      </w:r>
      <w:r w:rsidR="00B12EE2">
        <w:rPr>
          <w:noProof/>
        </w:rPr>
        <w:fldChar w:fldCharType="separate"/>
      </w:r>
      <w:ins w:id="86" w:author="admin" w:date="2016-03-01T11:23:00Z">
        <w:r w:rsidR="00AF0B9D">
          <w:rPr>
            <w:noProof/>
          </w:rPr>
          <w:t>18</w:t>
        </w:r>
      </w:ins>
      <w:ins w:id="87" w:author="MŽP SR" w:date="2016-03-01T10:53:00Z">
        <w:del w:id="88" w:author="admin" w:date="2016-03-01T11:23:00Z">
          <w:r w:rsidDel="00AF0B9D">
            <w:rPr>
              <w:noProof/>
            </w:rPr>
            <w:delText>21</w:delText>
          </w:r>
        </w:del>
        <w:r w:rsidR="00B12EE2">
          <w:rPr>
            <w:noProof/>
          </w:rPr>
          <w:fldChar w:fldCharType="end"/>
        </w:r>
      </w:ins>
    </w:p>
    <w:p w:rsidR="001B1E42" w:rsidRDefault="001B1E42">
      <w:pPr>
        <w:pStyle w:val="Obsah2"/>
        <w:rPr>
          <w:ins w:id="89" w:author="MŽP SR" w:date="2016-03-01T10:53:00Z"/>
          <w:rFonts w:asciiTheme="minorHAnsi" w:eastAsiaTheme="minorEastAsia" w:hAnsiTheme="minorHAnsi" w:cstheme="minorBidi"/>
          <w:noProof/>
          <w:sz w:val="22"/>
          <w:szCs w:val="22"/>
          <w:lang w:val="sk-SK" w:eastAsia="sk-SK"/>
        </w:rPr>
      </w:pPr>
      <w:ins w:id="90" w:author="MŽP SR" w:date="2016-03-01T10:53:00Z">
        <w:r w:rsidRPr="002D3B7D">
          <w:rPr>
            <w:rFonts w:ascii="Arial Narrow" w:hAnsi="Arial Narrow"/>
            <w:noProof/>
            <w:lang w:val="sk-SK"/>
          </w:rPr>
          <w:t>4.3</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Stanovenie príjmov z prevádzky</w:t>
        </w:r>
        <w:r>
          <w:rPr>
            <w:noProof/>
          </w:rPr>
          <w:tab/>
        </w:r>
        <w:r w:rsidR="00B12EE2">
          <w:rPr>
            <w:noProof/>
          </w:rPr>
          <w:fldChar w:fldCharType="begin"/>
        </w:r>
        <w:r>
          <w:rPr>
            <w:noProof/>
          </w:rPr>
          <w:instrText xml:space="preserve"> PAGEREF _Toc444592976 \h </w:instrText>
        </w:r>
      </w:ins>
      <w:r w:rsidR="00B12EE2">
        <w:rPr>
          <w:noProof/>
        </w:rPr>
      </w:r>
      <w:r w:rsidR="00B12EE2">
        <w:rPr>
          <w:noProof/>
        </w:rPr>
        <w:fldChar w:fldCharType="separate"/>
      </w:r>
      <w:ins w:id="91" w:author="admin" w:date="2016-03-01T11:23:00Z">
        <w:r w:rsidR="00AF0B9D">
          <w:rPr>
            <w:noProof/>
          </w:rPr>
          <w:t>20</w:t>
        </w:r>
      </w:ins>
      <w:ins w:id="92" w:author="MŽP SR" w:date="2016-03-01T10:53:00Z">
        <w:del w:id="93" w:author="admin" w:date="2016-03-01T11:23:00Z">
          <w:r w:rsidDel="00AF0B9D">
            <w:rPr>
              <w:noProof/>
            </w:rPr>
            <w:delText>23</w:delText>
          </w:r>
        </w:del>
        <w:r w:rsidR="00B12EE2">
          <w:rPr>
            <w:noProof/>
          </w:rPr>
          <w:fldChar w:fldCharType="end"/>
        </w:r>
      </w:ins>
    </w:p>
    <w:p w:rsidR="001B1E42" w:rsidRDefault="001B1E42">
      <w:pPr>
        <w:pStyle w:val="Obsah3"/>
        <w:rPr>
          <w:ins w:id="94" w:author="MŽP SR" w:date="2016-03-01T10:53:00Z"/>
          <w:rFonts w:asciiTheme="minorHAnsi" w:eastAsiaTheme="minorEastAsia" w:hAnsiTheme="minorHAnsi" w:cstheme="minorBidi"/>
          <w:noProof/>
          <w:sz w:val="22"/>
          <w:szCs w:val="22"/>
          <w:lang w:val="sk-SK" w:eastAsia="sk-SK"/>
        </w:rPr>
      </w:pPr>
      <w:ins w:id="95" w:author="MŽP SR" w:date="2016-03-01T10:53:00Z">
        <w:r w:rsidRPr="002D3B7D">
          <w:rPr>
            <w:rFonts w:ascii="Arial Narrow" w:hAnsi="Arial Narrow"/>
            <w:noProof/>
            <w:lang w:val="sk-SK"/>
          </w:rPr>
          <w:t>4.3.1</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Príjmy z prevádzky – reálne finančné toky</w:t>
        </w:r>
        <w:r>
          <w:rPr>
            <w:noProof/>
          </w:rPr>
          <w:tab/>
        </w:r>
        <w:r w:rsidR="00B12EE2">
          <w:rPr>
            <w:noProof/>
          </w:rPr>
          <w:fldChar w:fldCharType="begin"/>
        </w:r>
        <w:r>
          <w:rPr>
            <w:noProof/>
          </w:rPr>
          <w:instrText xml:space="preserve"> PAGEREF _Toc444592977 \h </w:instrText>
        </w:r>
      </w:ins>
      <w:r w:rsidR="00B12EE2">
        <w:rPr>
          <w:noProof/>
        </w:rPr>
      </w:r>
      <w:r w:rsidR="00B12EE2">
        <w:rPr>
          <w:noProof/>
        </w:rPr>
        <w:fldChar w:fldCharType="separate"/>
      </w:r>
      <w:ins w:id="96" w:author="admin" w:date="2016-03-01T11:23:00Z">
        <w:r w:rsidR="00AF0B9D">
          <w:rPr>
            <w:noProof/>
          </w:rPr>
          <w:t>21</w:t>
        </w:r>
      </w:ins>
      <w:ins w:id="97" w:author="MŽP SR" w:date="2016-03-01T10:53:00Z">
        <w:del w:id="98" w:author="admin" w:date="2016-03-01T11:23:00Z">
          <w:r w:rsidDel="00AF0B9D">
            <w:rPr>
              <w:noProof/>
            </w:rPr>
            <w:delText>24</w:delText>
          </w:r>
        </w:del>
        <w:r w:rsidR="00B12EE2">
          <w:rPr>
            <w:noProof/>
          </w:rPr>
          <w:fldChar w:fldCharType="end"/>
        </w:r>
      </w:ins>
    </w:p>
    <w:p w:rsidR="001B1E42" w:rsidRDefault="001B1E42">
      <w:pPr>
        <w:pStyle w:val="Obsah3"/>
        <w:rPr>
          <w:ins w:id="99" w:author="MŽP SR" w:date="2016-03-01T10:53:00Z"/>
          <w:rFonts w:asciiTheme="minorHAnsi" w:eastAsiaTheme="minorEastAsia" w:hAnsiTheme="minorHAnsi" w:cstheme="minorBidi"/>
          <w:noProof/>
          <w:sz w:val="22"/>
          <w:szCs w:val="22"/>
          <w:lang w:val="sk-SK" w:eastAsia="sk-SK"/>
        </w:rPr>
      </w:pPr>
      <w:ins w:id="100" w:author="MŽP SR" w:date="2016-03-01T10:53:00Z">
        <w:r w:rsidRPr="002D3B7D">
          <w:rPr>
            <w:rFonts w:ascii="Arial Narrow" w:hAnsi="Arial Narrow"/>
            <w:noProof/>
            <w:lang w:val="sk-SK"/>
          </w:rPr>
          <w:t>4.3.2</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Príjmy z prevádzky – úspora</w:t>
        </w:r>
        <w:r>
          <w:rPr>
            <w:noProof/>
          </w:rPr>
          <w:tab/>
        </w:r>
        <w:r w:rsidR="00B12EE2">
          <w:rPr>
            <w:noProof/>
          </w:rPr>
          <w:fldChar w:fldCharType="begin"/>
        </w:r>
        <w:r>
          <w:rPr>
            <w:noProof/>
          </w:rPr>
          <w:instrText xml:space="preserve"> PAGEREF _Toc444592978 \h </w:instrText>
        </w:r>
      </w:ins>
      <w:r w:rsidR="00B12EE2">
        <w:rPr>
          <w:noProof/>
        </w:rPr>
      </w:r>
      <w:r w:rsidR="00B12EE2">
        <w:rPr>
          <w:noProof/>
        </w:rPr>
        <w:fldChar w:fldCharType="separate"/>
      </w:r>
      <w:ins w:id="101" w:author="admin" w:date="2016-03-01T11:23:00Z">
        <w:r w:rsidR="00AF0B9D">
          <w:rPr>
            <w:noProof/>
          </w:rPr>
          <w:t>22</w:t>
        </w:r>
      </w:ins>
      <w:ins w:id="102" w:author="MŽP SR" w:date="2016-03-01T10:53:00Z">
        <w:del w:id="103" w:author="admin" w:date="2016-03-01T11:23:00Z">
          <w:r w:rsidDel="00AF0B9D">
            <w:rPr>
              <w:noProof/>
            </w:rPr>
            <w:delText>25</w:delText>
          </w:r>
        </w:del>
        <w:r w:rsidR="00B12EE2">
          <w:rPr>
            <w:noProof/>
          </w:rPr>
          <w:fldChar w:fldCharType="end"/>
        </w:r>
      </w:ins>
    </w:p>
    <w:p w:rsidR="001B1E42" w:rsidRDefault="001B1E42">
      <w:pPr>
        <w:pStyle w:val="Obsah2"/>
        <w:rPr>
          <w:ins w:id="104" w:author="MŽP SR" w:date="2016-03-01T10:53:00Z"/>
          <w:rFonts w:asciiTheme="minorHAnsi" w:eastAsiaTheme="minorEastAsia" w:hAnsiTheme="minorHAnsi" w:cstheme="minorBidi"/>
          <w:noProof/>
          <w:sz w:val="22"/>
          <w:szCs w:val="22"/>
          <w:lang w:val="sk-SK" w:eastAsia="sk-SK"/>
        </w:rPr>
      </w:pPr>
      <w:ins w:id="105" w:author="MŽP SR" w:date="2016-03-01T10:53:00Z">
        <w:r w:rsidRPr="002D3B7D">
          <w:rPr>
            <w:rFonts w:ascii="Arial Narrow" w:hAnsi="Arial Narrow"/>
            <w:noProof/>
            <w:lang w:val="sk-SK"/>
          </w:rPr>
          <w:t>4.4</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Stanovenie výdavkov na prevádzku</w:t>
        </w:r>
        <w:r>
          <w:rPr>
            <w:noProof/>
          </w:rPr>
          <w:tab/>
        </w:r>
        <w:r w:rsidR="00B12EE2">
          <w:rPr>
            <w:noProof/>
          </w:rPr>
          <w:fldChar w:fldCharType="begin"/>
        </w:r>
        <w:r>
          <w:rPr>
            <w:noProof/>
          </w:rPr>
          <w:instrText xml:space="preserve"> PAGEREF _Toc444592979 \h </w:instrText>
        </w:r>
      </w:ins>
      <w:r w:rsidR="00B12EE2">
        <w:rPr>
          <w:noProof/>
        </w:rPr>
      </w:r>
      <w:r w:rsidR="00B12EE2">
        <w:rPr>
          <w:noProof/>
        </w:rPr>
        <w:fldChar w:fldCharType="separate"/>
      </w:r>
      <w:ins w:id="106" w:author="admin" w:date="2016-03-01T11:23:00Z">
        <w:r w:rsidR="00AF0B9D">
          <w:rPr>
            <w:noProof/>
          </w:rPr>
          <w:t>23</w:t>
        </w:r>
      </w:ins>
      <w:ins w:id="107" w:author="MŽP SR" w:date="2016-03-01T10:53:00Z">
        <w:del w:id="108" w:author="admin" w:date="2016-03-01T11:23:00Z">
          <w:r w:rsidDel="00AF0B9D">
            <w:rPr>
              <w:noProof/>
            </w:rPr>
            <w:delText>26</w:delText>
          </w:r>
        </w:del>
        <w:r w:rsidR="00B12EE2">
          <w:rPr>
            <w:noProof/>
          </w:rPr>
          <w:fldChar w:fldCharType="end"/>
        </w:r>
      </w:ins>
    </w:p>
    <w:p w:rsidR="001B1E42" w:rsidRDefault="001B1E42">
      <w:pPr>
        <w:pStyle w:val="Obsah2"/>
        <w:rPr>
          <w:ins w:id="109" w:author="MŽP SR" w:date="2016-03-01T10:53:00Z"/>
          <w:rFonts w:asciiTheme="minorHAnsi" w:eastAsiaTheme="minorEastAsia" w:hAnsiTheme="minorHAnsi" w:cstheme="minorBidi"/>
          <w:noProof/>
          <w:sz w:val="22"/>
          <w:szCs w:val="22"/>
          <w:lang w:val="sk-SK" w:eastAsia="sk-SK"/>
        </w:rPr>
      </w:pPr>
      <w:ins w:id="110" w:author="MŽP SR" w:date="2016-03-01T10:53:00Z">
        <w:r w:rsidRPr="002D3B7D">
          <w:rPr>
            <w:rFonts w:ascii="Arial Narrow" w:hAnsi="Arial Narrow"/>
            <w:noProof/>
            <w:lang w:val="sk-SK"/>
          </w:rPr>
          <w:t>4.5</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Stanovenie zostatkovej hodnoty investície</w:t>
        </w:r>
        <w:r>
          <w:rPr>
            <w:noProof/>
          </w:rPr>
          <w:tab/>
        </w:r>
        <w:r w:rsidR="00B12EE2">
          <w:rPr>
            <w:noProof/>
          </w:rPr>
          <w:fldChar w:fldCharType="begin"/>
        </w:r>
        <w:r>
          <w:rPr>
            <w:noProof/>
          </w:rPr>
          <w:instrText xml:space="preserve"> PAGEREF _Toc444592980 \h </w:instrText>
        </w:r>
      </w:ins>
      <w:r w:rsidR="00B12EE2">
        <w:rPr>
          <w:noProof/>
        </w:rPr>
      </w:r>
      <w:r w:rsidR="00B12EE2">
        <w:rPr>
          <w:noProof/>
        </w:rPr>
        <w:fldChar w:fldCharType="separate"/>
      </w:r>
      <w:ins w:id="111" w:author="admin" w:date="2016-03-01T11:23:00Z">
        <w:r w:rsidR="00AF0B9D">
          <w:rPr>
            <w:noProof/>
          </w:rPr>
          <w:t>23</w:t>
        </w:r>
      </w:ins>
      <w:ins w:id="112" w:author="MŽP SR" w:date="2016-03-01T10:53:00Z">
        <w:del w:id="113" w:author="admin" w:date="2016-03-01T11:23:00Z">
          <w:r w:rsidDel="00AF0B9D">
            <w:rPr>
              <w:noProof/>
            </w:rPr>
            <w:delText>26</w:delText>
          </w:r>
        </w:del>
        <w:r w:rsidR="00B12EE2">
          <w:rPr>
            <w:noProof/>
          </w:rPr>
          <w:fldChar w:fldCharType="end"/>
        </w:r>
      </w:ins>
    </w:p>
    <w:p w:rsidR="001B1E42" w:rsidRDefault="001B1E42">
      <w:pPr>
        <w:pStyle w:val="Obsah2"/>
        <w:rPr>
          <w:ins w:id="114" w:author="MŽP SR" w:date="2016-03-01T10:53:00Z"/>
          <w:rFonts w:asciiTheme="minorHAnsi" w:eastAsiaTheme="minorEastAsia" w:hAnsiTheme="minorHAnsi" w:cstheme="minorBidi"/>
          <w:noProof/>
          <w:sz w:val="22"/>
          <w:szCs w:val="22"/>
          <w:lang w:val="sk-SK" w:eastAsia="sk-SK"/>
        </w:rPr>
      </w:pPr>
      <w:ins w:id="115" w:author="MŽP SR" w:date="2016-03-01T10:53:00Z">
        <w:r w:rsidRPr="002D3B7D">
          <w:rPr>
            <w:rFonts w:ascii="Arial Narrow" w:hAnsi="Arial Narrow"/>
            <w:noProof/>
            <w:lang w:val="sk-SK"/>
          </w:rPr>
          <w:t>4.6</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Stanovenie štruktúry financovania</w:t>
        </w:r>
        <w:r>
          <w:rPr>
            <w:noProof/>
          </w:rPr>
          <w:tab/>
        </w:r>
        <w:r w:rsidR="00B12EE2">
          <w:rPr>
            <w:noProof/>
          </w:rPr>
          <w:fldChar w:fldCharType="begin"/>
        </w:r>
        <w:r>
          <w:rPr>
            <w:noProof/>
          </w:rPr>
          <w:instrText xml:space="preserve"> PAGEREF _Toc444592981 \h </w:instrText>
        </w:r>
      </w:ins>
      <w:r w:rsidR="00B12EE2">
        <w:rPr>
          <w:noProof/>
        </w:rPr>
      </w:r>
      <w:r w:rsidR="00B12EE2">
        <w:rPr>
          <w:noProof/>
        </w:rPr>
        <w:fldChar w:fldCharType="separate"/>
      </w:r>
      <w:ins w:id="116" w:author="admin" w:date="2016-03-01T11:23:00Z">
        <w:r w:rsidR="00AF0B9D">
          <w:rPr>
            <w:noProof/>
          </w:rPr>
          <w:t>24</w:t>
        </w:r>
      </w:ins>
      <w:ins w:id="117" w:author="MŽP SR" w:date="2016-03-01T10:53:00Z">
        <w:del w:id="118" w:author="admin" w:date="2016-03-01T11:23:00Z">
          <w:r w:rsidDel="00AF0B9D">
            <w:rPr>
              <w:noProof/>
            </w:rPr>
            <w:delText>28</w:delText>
          </w:r>
        </w:del>
        <w:r w:rsidR="00B12EE2">
          <w:rPr>
            <w:noProof/>
          </w:rPr>
          <w:fldChar w:fldCharType="end"/>
        </w:r>
      </w:ins>
    </w:p>
    <w:p w:rsidR="001B1E42" w:rsidRDefault="001B1E42">
      <w:pPr>
        <w:pStyle w:val="Obsah1"/>
        <w:rPr>
          <w:ins w:id="119" w:author="MŽP SR" w:date="2016-03-01T10:53:00Z"/>
          <w:rFonts w:asciiTheme="minorHAnsi" w:eastAsiaTheme="minorEastAsia" w:hAnsiTheme="minorHAnsi" w:cstheme="minorBidi"/>
          <w:noProof/>
          <w:sz w:val="22"/>
          <w:szCs w:val="22"/>
          <w:lang w:val="sk-SK" w:eastAsia="sk-SK"/>
        </w:rPr>
      </w:pPr>
      <w:ins w:id="120" w:author="MŽP SR" w:date="2016-03-01T10:53:00Z">
        <w:r w:rsidRPr="002D3B7D">
          <w:rPr>
            <w:rFonts w:ascii="Arial Narrow" w:hAnsi="Arial Narrow"/>
            <w:noProof/>
            <w:lang w:val="sk-SK"/>
          </w:rPr>
          <w:t>5</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Postup pri vypracovaní Zjednodušenej finančnej analýzy</w:t>
        </w:r>
        <w:r>
          <w:rPr>
            <w:noProof/>
          </w:rPr>
          <w:tab/>
        </w:r>
        <w:r w:rsidR="00B12EE2">
          <w:rPr>
            <w:noProof/>
          </w:rPr>
          <w:fldChar w:fldCharType="begin"/>
        </w:r>
        <w:r>
          <w:rPr>
            <w:noProof/>
          </w:rPr>
          <w:instrText xml:space="preserve"> PAGEREF _Toc444592982 \h </w:instrText>
        </w:r>
      </w:ins>
      <w:r w:rsidR="00B12EE2">
        <w:rPr>
          <w:noProof/>
        </w:rPr>
      </w:r>
      <w:r w:rsidR="00B12EE2">
        <w:rPr>
          <w:noProof/>
        </w:rPr>
        <w:fldChar w:fldCharType="separate"/>
      </w:r>
      <w:ins w:id="121" w:author="admin" w:date="2016-03-01T11:23:00Z">
        <w:r w:rsidR="00AF0B9D">
          <w:rPr>
            <w:noProof/>
          </w:rPr>
          <w:t>26</w:t>
        </w:r>
      </w:ins>
      <w:ins w:id="122" w:author="MŽP SR" w:date="2016-03-01T10:53:00Z">
        <w:del w:id="123" w:author="admin" w:date="2016-03-01T11:23:00Z">
          <w:r w:rsidDel="00AF0B9D">
            <w:rPr>
              <w:noProof/>
            </w:rPr>
            <w:delText>30</w:delText>
          </w:r>
        </w:del>
        <w:r w:rsidR="00B12EE2">
          <w:rPr>
            <w:noProof/>
          </w:rPr>
          <w:fldChar w:fldCharType="end"/>
        </w:r>
      </w:ins>
    </w:p>
    <w:p w:rsidR="001B1E42" w:rsidRDefault="001B1E42">
      <w:pPr>
        <w:pStyle w:val="Obsah1"/>
        <w:rPr>
          <w:ins w:id="124" w:author="MŽP SR" w:date="2016-03-01T10:53:00Z"/>
          <w:rFonts w:asciiTheme="minorHAnsi" w:eastAsiaTheme="minorEastAsia" w:hAnsiTheme="minorHAnsi" w:cstheme="minorBidi"/>
          <w:noProof/>
          <w:sz w:val="22"/>
          <w:szCs w:val="22"/>
          <w:lang w:val="sk-SK" w:eastAsia="sk-SK"/>
        </w:rPr>
      </w:pPr>
      <w:ins w:id="125" w:author="MŽP SR" w:date="2016-03-01T10:53:00Z">
        <w:r w:rsidRPr="002D3B7D">
          <w:rPr>
            <w:rFonts w:ascii="Arial Narrow" w:hAnsi="Arial Narrow"/>
            <w:noProof/>
            <w:lang w:val="sk-SK"/>
          </w:rPr>
          <w:t>6</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 xml:space="preserve">Riešenie špecifických otázok súvisiacich s vypracovaním finančnej </w:t>
        </w:r>
      </w:ins>
      <w:ins w:id="126" w:author="MŽP SR" w:date="2016-03-01T10:54:00Z">
        <w:r>
          <w:rPr>
            <w:rFonts w:ascii="Arial Narrow" w:hAnsi="Arial Narrow"/>
            <w:noProof/>
            <w:lang w:val="sk-SK"/>
          </w:rPr>
          <w:t xml:space="preserve"> </w:t>
        </w:r>
      </w:ins>
      <w:ins w:id="127" w:author="MŽP SR" w:date="2016-03-01T10:53:00Z">
        <w:r w:rsidRPr="002D3B7D">
          <w:rPr>
            <w:rFonts w:ascii="Arial Narrow" w:hAnsi="Arial Narrow"/>
            <w:noProof/>
            <w:lang w:val="sk-SK"/>
          </w:rPr>
          <w:t>analýzy</w:t>
        </w:r>
        <w:r>
          <w:rPr>
            <w:noProof/>
          </w:rPr>
          <w:tab/>
        </w:r>
        <w:r w:rsidR="00B12EE2">
          <w:rPr>
            <w:noProof/>
          </w:rPr>
          <w:fldChar w:fldCharType="begin"/>
        </w:r>
        <w:r>
          <w:rPr>
            <w:noProof/>
          </w:rPr>
          <w:instrText xml:space="preserve"> PAGEREF _Toc444592983 \h </w:instrText>
        </w:r>
      </w:ins>
      <w:r w:rsidR="00B12EE2">
        <w:rPr>
          <w:noProof/>
        </w:rPr>
      </w:r>
      <w:r w:rsidR="00B12EE2">
        <w:rPr>
          <w:noProof/>
        </w:rPr>
        <w:fldChar w:fldCharType="separate"/>
      </w:r>
      <w:ins w:id="128" w:author="admin" w:date="2016-03-01T11:23:00Z">
        <w:r w:rsidR="00AF0B9D">
          <w:rPr>
            <w:noProof/>
          </w:rPr>
          <w:t>27</w:t>
        </w:r>
      </w:ins>
      <w:ins w:id="129" w:author="MŽP SR" w:date="2016-03-01T10:53:00Z">
        <w:del w:id="130" w:author="admin" w:date="2016-03-01T11:23:00Z">
          <w:r w:rsidDel="00AF0B9D">
            <w:rPr>
              <w:noProof/>
            </w:rPr>
            <w:delText>31</w:delText>
          </w:r>
        </w:del>
        <w:r w:rsidR="00B12EE2">
          <w:rPr>
            <w:noProof/>
          </w:rPr>
          <w:fldChar w:fldCharType="end"/>
        </w:r>
      </w:ins>
    </w:p>
    <w:p w:rsidR="001B1E42" w:rsidRDefault="001B1E42">
      <w:pPr>
        <w:pStyle w:val="Obsah2"/>
        <w:rPr>
          <w:ins w:id="131" w:author="MŽP SR" w:date="2016-03-01T10:53:00Z"/>
          <w:rFonts w:asciiTheme="minorHAnsi" w:eastAsiaTheme="minorEastAsia" w:hAnsiTheme="minorHAnsi" w:cstheme="minorBidi"/>
          <w:noProof/>
          <w:sz w:val="22"/>
          <w:szCs w:val="22"/>
          <w:lang w:val="sk-SK" w:eastAsia="sk-SK"/>
        </w:rPr>
      </w:pPr>
      <w:ins w:id="132" w:author="MŽP SR" w:date="2016-03-01T10:53:00Z">
        <w:r w:rsidRPr="002D3B7D">
          <w:rPr>
            <w:rFonts w:ascii="Arial Narrow" w:hAnsi="Arial Narrow"/>
            <w:noProof/>
            <w:lang w:val="sk-SK"/>
          </w:rPr>
          <w:t>6.1</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Využitie výstupov projektu na vlastnú spotrebu</w:t>
        </w:r>
        <w:r>
          <w:rPr>
            <w:noProof/>
          </w:rPr>
          <w:tab/>
        </w:r>
        <w:r w:rsidR="00B12EE2">
          <w:rPr>
            <w:noProof/>
          </w:rPr>
          <w:fldChar w:fldCharType="begin"/>
        </w:r>
        <w:r>
          <w:rPr>
            <w:noProof/>
          </w:rPr>
          <w:instrText xml:space="preserve"> PAGEREF _Toc444592984 \h </w:instrText>
        </w:r>
      </w:ins>
      <w:r w:rsidR="00B12EE2">
        <w:rPr>
          <w:noProof/>
        </w:rPr>
      </w:r>
      <w:r w:rsidR="00B12EE2">
        <w:rPr>
          <w:noProof/>
        </w:rPr>
        <w:fldChar w:fldCharType="separate"/>
      </w:r>
      <w:ins w:id="133" w:author="admin" w:date="2016-03-01T11:23:00Z">
        <w:r w:rsidR="00AF0B9D">
          <w:rPr>
            <w:noProof/>
          </w:rPr>
          <w:t>27</w:t>
        </w:r>
      </w:ins>
      <w:ins w:id="134" w:author="MŽP SR" w:date="2016-03-01T10:53:00Z">
        <w:del w:id="135" w:author="admin" w:date="2016-03-01T11:23:00Z">
          <w:r w:rsidDel="00AF0B9D">
            <w:rPr>
              <w:noProof/>
            </w:rPr>
            <w:delText>31</w:delText>
          </w:r>
        </w:del>
        <w:r w:rsidR="00B12EE2">
          <w:rPr>
            <w:noProof/>
          </w:rPr>
          <w:fldChar w:fldCharType="end"/>
        </w:r>
      </w:ins>
    </w:p>
    <w:p w:rsidR="001B1E42" w:rsidRDefault="001B1E42">
      <w:pPr>
        <w:pStyle w:val="Obsah2"/>
        <w:rPr>
          <w:ins w:id="136" w:author="MŽP SR" w:date="2016-03-01T10:53:00Z"/>
          <w:rFonts w:asciiTheme="minorHAnsi" w:eastAsiaTheme="minorEastAsia" w:hAnsiTheme="minorHAnsi" w:cstheme="minorBidi"/>
          <w:noProof/>
          <w:sz w:val="22"/>
          <w:szCs w:val="22"/>
          <w:lang w:val="sk-SK" w:eastAsia="sk-SK"/>
        </w:rPr>
      </w:pPr>
      <w:ins w:id="137" w:author="MŽP SR" w:date="2016-03-01T10:53:00Z">
        <w:r w:rsidRPr="002D3B7D">
          <w:rPr>
            <w:rFonts w:ascii="Arial Narrow" w:hAnsi="Arial Narrow"/>
            <w:noProof/>
            <w:lang w:val="sk-SK"/>
          </w:rPr>
          <w:t>6.2</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Realizácia projektu v rámci existujúcej infraštruktúry</w:t>
        </w:r>
        <w:r>
          <w:rPr>
            <w:noProof/>
          </w:rPr>
          <w:tab/>
        </w:r>
        <w:r w:rsidR="00B12EE2">
          <w:rPr>
            <w:noProof/>
          </w:rPr>
          <w:fldChar w:fldCharType="begin"/>
        </w:r>
        <w:r>
          <w:rPr>
            <w:noProof/>
          </w:rPr>
          <w:instrText xml:space="preserve"> PAGEREF _Toc444592985 \h </w:instrText>
        </w:r>
      </w:ins>
      <w:r w:rsidR="00B12EE2">
        <w:rPr>
          <w:noProof/>
        </w:rPr>
      </w:r>
      <w:r w:rsidR="00B12EE2">
        <w:rPr>
          <w:noProof/>
        </w:rPr>
        <w:fldChar w:fldCharType="separate"/>
      </w:r>
      <w:ins w:id="138" w:author="admin" w:date="2016-03-01T11:23:00Z">
        <w:r w:rsidR="00AF0B9D">
          <w:rPr>
            <w:noProof/>
          </w:rPr>
          <w:t>27</w:t>
        </w:r>
      </w:ins>
      <w:ins w:id="139" w:author="MŽP SR" w:date="2016-03-01T10:53:00Z">
        <w:del w:id="140" w:author="admin" w:date="2016-03-01T11:23:00Z">
          <w:r w:rsidDel="00AF0B9D">
            <w:rPr>
              <w:noProof/>
            </w:rPr>
            <w:delText>31</w:delText>
          </w:r>
        </w:del>
        <w:r w:rsidR="00B12EE2">
          <w:rPr>
            <w:noProof/>
          </w:rPr>
          <w:fldChar w:fldCharType="end"/>
        </w:r>
      </w:ins>
    </w:p>
    <w:p w:rsidR="001B1E42" w:rsidRDefault="001B1E42">
      <w:pPr>
        <w:pStyle w:val="Obsah3"/>
        <w:rPr>
          <w:ins w:id="141" w:author="MŽP SR" w:date="2016-03-01T10:53:00Z"/>
          <w:rFonts w:asciiTheme="minorHAnsi" w:eastAsiaTheme="minorEastAsia" w:hAnsiTheme="minorHAnsi" w:cstheme="minorBidi"/>
          <w:noProof/>
          <w:sz w:val="22"/>
          <w:szCs w:val="22"/>
          <w:lang w:val="sk-SK" w:eastAsia="sk-SK"/>
        </w:rPr>
      </w:pPr>
      <w:ins w:id="142" w:author="MŽP SR" w:date="2016-03-01T10:53:00Z">
        <w:r w:rsidRPr="002D3B7D">
          <w:rPr>
            <w:rFonts w:ascii="Arial Narrow" w:hAnsi="Arial Narrow"/>
            <w:noProof/>
            <w:lang w:val="sk-SK"/>
          </w:rPr>
          <w:t>6.2.1</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Znižovanie celkových príjmov z prevádzky novej i existujúcej infraštruktúry o prevádzkové výdavky a odpisy existujúcej infraštruktúry</w:t>
        </w:r>
        <w:r>
          <w:rPr>
            <w:noProof/>
          </w:rPr>
          <w:tab/>
        </w:r>
        <w:r w:rsidR="00B12EE2">
          <w:rPr>
            <w:noProof/>
          </w:rPr>
          <w:fldChar w:fldCharType="begin"/>
        </w:r>
        <w:r>
          <w:rPr>
            <w:noProof/>
          </w:rPr>
          <w:instrText xml:space="preserve"> PAGEREF _Toc444592986 \h </w:instrText>
        </w:r>
      </w:ins>
      <w:r w:rsidR="00B12EE2">
        <w:rPr>
          <w:noProof/>
        </w:rPr>
      </w:r>
      <w:r w:rsidR="00B12EE2">
        <w:rPr>
          <w:noProof/>
        </w:rPr>
        <w:fldChar w:fldCharType="separate"/>
      </w:r>
      <w:ins w:id="143" w:author="admin" w:date="2016-03-01T11:23:00Z">
        <w:r w:rsidR="00AF0B9D">
          <w:rPr>
            <w:noProof/>
          </w:rPr>
          <w:t>28</w:t>
        </w:r>
      </w:ins>
      <w:ins w:id="144" w:author="MŽP SR" w:date="2016-03-01T10:53:00Z">
        <w:del w:id="145" w:author="admin" w:date="2016-03-01T11:23:00Z">
          <w:r w:rsidDel="00AF0B9D">
            <w:rPr>
              <w:noProof/>
            </w:rPr>
            <w:delText>32</w:delText>
          </w:r>
        </w:del>
        <w:r w:rsidR="00B12EE2">
          <w:rPr>
            <w:noProof/>
          </w:rPr>
          <w:fldChar w:fldCharType="end"/>
        </w:r>
      </w:ins>
    </w:p>
    <w:p w:rsidR="001B1E42" w:rsidRDefault="001B1E42">
      <w:pPr>
        <w:pStyle w:val="Obsah3"/>
        <w:rPr>
          <w:ins w:id="146" w:author="MŽP SR" w:date="2016-03-01T10:53:00Z"/>
          <w:rFonts w:asciiTheme="minorHAnsi" w:eastAsiaTheme="minorEastAsia" w:hAnsiTheme="minorHAnsi" w:cstheme="minorBidi"/>
          <w:noProof/>
          <w:sz w:val="22"/>
          <w:szCs w:val="22"/>
          <w:lang w:val="sk-SK" w:eastAsia="sk-SK"/>
        </w:rPr>
      </w:pPr>
      <w:ins w:id="147" w:author="MŽP SR" w:date="2016-03-01T10:53:00Z">
        <w:r w:rsidRPr="002D3B7D">
          <w:rPr>
            <w:rFonts w:ascii="Arial Narrow" w:hAnsi="Arial Narrow"/>
            <w:noProof/>
            <w:lang w:val="sk-SK"/>
          </w:rPr>
          <w:t>6.2.2</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Započítanie zostatkovej hodnoty existujúcej infraštruktúry do investičných výdavkov projektu</w:t>
        </w:r>
        <w:r>
          <w:rPr>
            <w:noProof/>
          </w:rPr>
          <w:tab/>
        </w:r>
        <w:r w:rsidR="00B12EE2">
          <w:rPr>
            <w:noProof/>
          </w:rPr>
          <w:fldChar w:fldCharType="begin"/>
        </w:r>
        <w:r>
          <w:rPr>
            <w:noProof/>
          </w:rPr>
          <w:instrText xml:space="preserve"> PAGEREF _Toc444592987 \h </w:instrText>
        </w:r>
      </w:ins>
      <w:r w:rsidR="00B12EE2">
        <w:rPr>
          <w:noProof/>
        </w:rPr>
      </w:r>
      <w:r w:rsidR="00B12EE2">
        <w:rPr>
          <w:noProof/>
        </w:rPr>
        <w:fldChar w:fldCharType="separate"/>
      </w:r>
      <w:ins w:id="148" w:author="admin" w:date="2016-03-01T11:23:00Z">
        <w:r w:rsidR="00AF0B9D">
          <w:rPr>
            <w:noProof/>
          </w:rPr>
          <w:t>29</w:t>
        </w:r>
      </w:ins>
      <w:ins w:id="149" w:author="MŽP SR" w:date="2016-03-01T10:53:00Z">
        <w:del w:id="150" w:author="admin" w:date="2016-03-01T11:23:00Z">
          <w:r w:rsidDel="00AF0B9D">
            <w:rPr>
              <w:noProof/>
            </w:rPr>
            <w:delText>33</w:delText>
          </w:r>
        </w:del>
        <w:r w:rsidR="00B12EE2">
          <w:rPr>
            <w:noProof/>
          </w:rPr>
          <w:fldChar w:fldCharType="end"/>
        </w:r>
      </w:ins>
    </w:p>
    <w:p w:rsidR="001B1E42" w:rsidRDefault="001B1E42">
      <w:pPr>
        <w:pStyle w:val="Obsah2"/>
        <w:rPr>
          <w:ins w:id="151" w:author="MŽP SR" w:date="2016-03-01T10:53:00Z"/>
          <w:rFonts w:asciiTheme="minorHAnsi" w:eastAsiaTheme="minorEastAsia" w:hAnsiTheme="minorHAnsi" w:cstheme="minorBidi"/>
          <w:noProof/>
          <w:sz w:val="22"/>
          <w:szCs w:val="22"/>
          <w:lang w:val="sk-SK" w:eastAsia="sk-SK"/>
        </w:rPr>
      </w:pPr>
      <w:ins w:id="152" w:author="MŽP SR" w:date="2016-03-01T10:53:00Z">
        <w:r w:rsidRPr="002D3B7D">
          <w:rPr>
            <w:rFonts w:ascii="Arial Narrow" w:hAnsi="Arial Narrow"/>
            <w:noProof/>
            <w:lang w:val="sk-SK"/>
          </w:rPr>
          <w:t>6.3</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Zapojenie viacerých subjektov do projektu</w:t>
        </w:r>
        <w:r>
          <w:rPr>
            <w:noProof/>
          </w:rPr>
          <w:tab/>
        </w:r>
        <w:r w:rsidR="00B12EE2">
          <w:rPr>
            <w:noProof/>
          </w:rPr>
          <w:fldChar w:fldCharType="begin"/>
        </w:r>
        <w:r>
          <w:rPr>
            <w:noProof/>
          </w:rPr>
          <w:instrText xml:space="preserve"> PAGEREF _Toc444592988 \h </w:instrText>
        </w:r>
      </w:ins>
      <w:r w:rsidR="00B12EE2">
        <w:rPr>
          <w:noProof/>
        </w:rPr>
      </w:r>
      <w:r w:rsidR="00B12EE2">
        <w:rPr>
          <w:noProof/>
        </w:rPr>
        <w:fldChar w:fldCharType="separate"/>
      </w:r>
      <w:ins w:id="153" w:author="admin" w:date="2016-03-01T11:23:00Z">
        <w:r w:rsidR="00AF0B9D">
          <w:rPr>
            <w:noProof/>
          </w:rPr>
          <w:t>30</w:t>
        </w:r>
      </w:ins>
      <w:ins w:id="154" w:author="MŽP SR" w:date="2016-03-01T10:53:00Z">
        <w:del w:id="155" w:author="admin" w:date="2016-03-01T11:23:00Z">
          <w:r w:rsidDel="00AF0B9D">
            <w:rPr>
              <w:noProof/>
            </w:rPr>
            <w:delText>34</w:delText>
          </w:r>
        </w:del>
        <w:r w:rsidR="00B12EE2">
          <w:rPr>
            <w:noProof/>
          </w:rPr>
          <w:fldChar w:fldCharType="end"/>
        </w:r>
      </w:ins>
    </w:p>
    <w:p w:rsidR="001B1E42" w:rsidRDefault="001B1E42">
      <w:pPr>
        <w:pStyle w:val="Obsah2"/>
        <w:rPr>
          <w:ins w:id="156" w:author="MŽP SR" w:date="2016-03-01T10:53:00Z"/>
          <w:rFonts w:asciiTheme="minorHAnsi" w:eastAsiaTheme="minorEastAsia" w:hAnsiTheme="minorHAnsi" w:cstheme="minorBidi"/>
          <w:noProof/>
          <w:sz w:val="22"/>
          <w:szCs w:val="22"/>
          <w:lang w:val="sk-SK" w:eastAsia="sk-SK"/>
        </w:rPr>
      </w:pPr>
      <w:ins w:id="157" w:author="MŽP SR" w:date="2016-03-01T10:53:00Z">
        <w:r w:rsidRPr="002D3B7D">
          <w:rPr>
            <w:rFonts w:ascii="Arial Narrow" w:hAnsi="Arial Narrow"/>
            <w:noProof/>
            <w:lang w:val="sk-SK"/>
          </w:rPr>
          <w:t>6.4</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Projekty zamerané na odvádzanie a čistenie odpadových vôd</w:t>
        </w:r>
        <w:r>
          <w:rPr>
            <w:noProof/>
          </w:rPr>
          <w:tab/>
        </w:r>
        <w:r w:rsidR="00B12EE2">
          <w:rPr>
            <w:noProof/>
          </w:rPr>
          <w:fldChar w:fldCharType="begin"/>
        </w:r>
        <w:r>
          <w:rPr>
            <w:noProof/>
          </w:rPr>
          <w:instrText xml:space="preserve"> PAGEREF _Toc444592989 \h </w:instrText>
        </w:r>
      </w:ins>
      <w:r w:rsidR="00B12EE2">
        <w:rPr>
          <w:noProof/>
        </w:rPr>
      </w:r>
      <w:r w:rsidR="00B12EE2">
        <w:rPr>
          <w:noProof/>
        </w:rPr>
        <w:fldChar w:fldCharType="separate"/>
      </w:r>
      <w:ins w:id="158" w:author="admin" w:date="2016-03-01T11:23:00Z">
        <w:r w:rsidR="00AF0B9D">
          <w:rPr>
            <w:noProof/>
          </w:rPr>
          <w:t>31</w:t>
        </w:r>
      </w:ins>
      <w:ins w:id="159" w:author="MŽP SR" w:date="2016-03-01T10:53:00Z">
        <w:del w:id="160" w:author="admin" w:date="2016-03-01T11:23:00Z">
          <w:r w:rsidDel="00AF0B9D">
            <w:rPr>
              <w:noProof/>
            </w:rPr>
            <w:delText>35</w:delText>
          </w:r>
        </w:del>
        <w:r w:rsidR="00B12EE2">
          <w:rPr>
            <w:noProof/>
          </w:rPr>
          <w:fldChar w:fldCharType="end"/>
        </w:r>
      </w:ins>
    </w:p>
    <w:p w:rsidR="001B1E42" w:rsidRDefault="001B1E42">
      <w:pPr>
        <w:pStyle w:val="Obsah3"/>
        <w:rPr>
          <w:ins w:id="161" w:author="MŽP SR" w:date="2016-03-01T10:53:00Z"/>
          <w:rFonts w:asciiTheme="minorHAnsi" w:eastAsiaTheme="minorEastAsia" w:hAnsiTheme="minorHAnsi" w:cstheme="minorBidi"/>
          <w:noProof/>
          <w:sz w:val="22"/>
          <w:szCs w:val="22"/>
          <w:lang w:val="sk-SK" w:eastAsia="sk-SK"/>
        </w:rPr>
      </w:pPr>
      <w:ins w:id="162" w:author="MŽP SR" w:date="2016-03-01T10:53:00Z">
        <w:r w:rsidRPr="002D3B7D">
          <w:rPr>
            <w:rFonts w:ascii="Arial Narrow" w:hAnsi="Arial Narrow"/>
            <w:noProof/>
            <w:lang w:val="sk-SK"/>
          </w:rPr>
          <w:t>6.4.1</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Prevádzkové výdavky</w:t>
        </w:r>
        <w:r>
          <w:rPr>
            <w:noProof/>
          </w:rPr>
          <w:tab/>
        </w:r>
        <w:r w:rsidR="00B12EE2">
          <w:rPr>
            <w:noProof/>
          </w:rPr>
          <w:fldChar w:fldCharType="begin"/>
        </w:r>
        <w:r>
          <w:rPr>
            <w:noProof/>
          </w:rPr>
          <w:instrText xml:space="preserve"> PAGEREF _Toc444592990 \h </w:instrText>
        </w:r>
      </w:ins>
      <w:r w:rsidR="00B12EE2">
        <w:rPr>
          <w:noProof/>
        </w:rPr>
      </w:r>
      <w:r w:rsidR="00B12EE2">
        <w:rPr>
          <w:noProof/>
        </w:rPr>
        <w:fldChar w:fldCharType="separate"/>
      </w:r>
      <w:ins w:id="163" w:author="admin" w:date="2016-03-01T11:23:00Z">
        <w:r w:rsidR="00AF0B9D">
          <w:rPr>
            <w:noProof/>
          </w:rPr>
          <w:t>31</w:t>
        </w:r>
      </w:ins>
      <w:ins w:id="164" w:author="MŽP SR" w:date="2016-03-01T10:53:00Z">
        <w:del w:id="165" w:author="admin" w:date="2016-03-01T11:23:00Z">
          <w:r w:rsidDel="00AF0B9D">
            <w:rPr>
              <w:noProof/>
            </w:rPr>
            <w:delText>35</w:delText>
          </w:r>
        </w:del>
        <w:r w:rsidR="00B12EE2">
          <w:rPr>
            <w:noProof/>
          </w:rPr>
          <w:fldChar w:fldCharType="end"/>
        </w:r>
      </w:ins>
    </w:p>
    <w:p w:rsidR="001B1E42" w:rsidRDefault="001B1E42">
      <w:pPr>
        <w:pStyle w:val="Obsah3"/>
        <w:rPr>
          <w:ins w:id="166" w:author="MŽP SR" w:date="2016-03-01T10:53:00Z"/>
          <w:rFonts w:asciiTheme="minorHAnsi" w:eastAsiaTheme="minorEastAsia" w:hAnsiTheme="minorHAnsi" w:cstheme="minorBidi"/>
          <w:noProof/>
          <w:sz w:val="22"/>
          <w:szCs w:val="22"/>
          <w:lang w:val="sk-SK" w:eastAsia="sk-SK"/>
        </w:rPr>
      </w:pPr>
      <w:ins w:id="167" w:author="MŽP SR" w:date="2016-03-01T10:53:00Z">
        <w:r w:rsidRPr="002D3B7D">
          <w:rPr>
            <w:rFonts w:ascii="Arial Narrow" w:hAnsi="Arial Narrow"/>
            <w:noProof/>
            <w:lang w:val="sk-SK"/>
          </w:rPr>
          <w:t>6.4.2</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Príjmy z prevádzky</w:t>
        </w:r>
        <w:r>
          <w:rPr>
            <w:noProof/>
          </w:rPr>
          <w:tab/>
        </w:r>
        <w:r w:rsidR="00B12EE2">
          <w:rPr>
            <w:noProof/>
          </w:rPr>
          <w:fldChar w:fldCharType="begin"/>
        </w:r>
        <w:r>
          <w:rPr>
            <w:noProof/>
          </w:rPr>
          <w:instrText xml:space="preserve"> PAGEREF _Toc444592991 \h </w:instrText>
        </w:r>
      </w:ins>
      <w:r w:rsidR="00B12EE2">
        <w:rPr>
          <w:noProof/>
        </w:rPr>
      </w:r>
      <w:r w:rsidR="00B12EE2">
        <w:rPr>
          <w:noProof/>
        </w:rPr>
        <w:fldChar w:fldCharType="separate"/>
      </w:r>
      <w:ins w:id="168" w:author="admin" w:date="2016-03-01T11:23:00Z">
        <w:r w:rsidR="00AF0B9D">
          <w:rPr>
            <w:noProof/>
          </w:rPr>
          <w:t>33</w:t>
        </w:r>
      </w:ins>
      <w:ins w:id="169" w:author="MŽP SR" w:date="2016-03-01T10:53:00Z">
        <w:del w:id="170" w:author="admin" w:date="2016-03-01T11:23:00Z">
          <w:r w:rsidDel="00AF0B9D">
            <w:rPr>
              <w:noProof/>
            </w:rPr>
            <w:delText>37</w:delText>
          </w:r>
        </w:del>
        <w:r w:rsidR="00B12EE2">
          <w:rPr>
            <w:noProof/>
          </w:rPr>
          <w:fldChar w:fldCharType="end"/>
        </w:r>
      </w:ins>
    </w:p>
    <w:p w:rsidR="001B1E42" w:rsidRDefault="001B1E42">
      <w:pPr>
        <w:pStyle w:val="Obsah3"/>
        <w:rPr>
          <w:ins w:id="171" w:author="MŽP SR" w:date="2016-03-01T10:53:00Z"/>
          <w:rFonts w:asciiTheme="minorHAnsi" w:eastAsiaTheme="minorEastAsia" w:hAnsiTheme="minorHAnsi" w:cstheme="minorBidi"/>
          <w:noProof/>
          <w:sz w:val="22"/>
          <w:szCs w:val="22"/>
          <w:lang w:val="sk-SK" w:eastAsia="sk-SK"/>
        </w:rPr>
      </w:pPr>
      <w:ins w:id="172" w:author="MŽP SR" w:date="2016-03-01T10:53:00Z">
        <w:r w:rsidRPr="002D3B7D">
          <w:rPr>
            <w:rFonts w:ascii="Arial Narrow" w:hAnsi="Arial Narrow"/>
            <w:noProof/>
            <w:lang w:val="sk-SK"/>
          </w:rPr>
          <w:t>6.4.3</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Projekty realizované v rámci existujúcej infraštruktúry</w:t>
        </w:r>
        <w:r>
          <w:rPr>
            <w:noProof/>
          </w:rPr>
          <w:tab/>
        </w:r>
        <w:r w:rsidR="00B12EE2">
          <w:rPr>
            <w:noProof/>
          </w:rPr>
          <w:fldChar w:fldCharType="begin"/>
        </w:r>
        <w:r>
          <w:rPr>
            <w:noProof/>
          </w:rPr>
          <w:instrText xml:space="preserve"> PAGEREF _Toc444592992 \h </w:instrText>
        </w:r>
      </w:ins>
      <w:r w:rsidR="00B12EE2">
        <w:rPr>
          <w:noProof/>
        </w:rPr>
      </w:r>
      <w:r w:rsidR="00B12EE2">
        <w:rPr>
          <w:noProof/>
        </w:rPr>
        <w:fldChar w:fldCharType="separate"/>
      </w:r>
      <w:ins w:id="173" w:author="admin" w:date="2016-03-01T11:23:00Z">
        <w:r w:rsidR="00AF0B9D">
          <w:rPr>
            <w:noProof/>
          </w:rPr>
          <w:t>34</w:t>
        </w:r>
      </w:ins>
      <w:ins w:id="174" w:author="MŽP SR" w:date="2016-03-01T10:53:00Z">
        <w:del w:id="175" w:author="admin" w:date="2016-03-01T11:23:00Z">
          <w:r w:rsidDel="00AF0B9D">
            <w:rPr>
              <w:noProof/>
            </w:rPr>
            <w:delText>38</w:delText>
          </w:r>
        </w:del>
        <w:r w:rsidR="00B12EE2">
          <w:rPr>
            <w:noProof/>
          </w:rPr>
          <w:fldChar w:fldCharType="end"/>
        </w:r>
      </w:ins>
    </w:p>
    <w:p w:rsidR="001B1E42" w:rsidRDefault="001B1E42">
      <w:pPr>
        <w:pStyle w:val="Obsah3"/>
        <w:rPr>
          <w:ins w:id="176" w:author="MŽP SR" w:date="2016-03-01T10:53:00Z"/>
          <w:rFonts w:asciiTheme="minorHAnsi" w:eastAsiaTheme="minorEastAsia" w:hAnsiTheme="minorHAnsi" w:cstheme="minorBidi"/>
          <w:noProof/>
          <w:sz w:val="22"/>
          <w:szCs w:val="22"/>
          <w:lang w:val="sk-SK" w:eastAsia="sk-SK"/>
        </w:rPr>
      </w:pPr>
      <w:ins w:id="177" w:author="MŽP SR" w:date="2016-03-01T10:53:00Z">
        <w:r w:rsidRPr="002D3B7D">
          <w:rPr>
            <w:rFonts w:ascii="Arial Narrow" w:hAnsi="Arial Narrow"/>
            <w:noProof/>
            <w:lang w:val="sk-SK"/>
          </w:rPr>
          <w:t>6.4.4</w:t>
        </w:r>
        <w:r>
          <w:rPr>
            <w:rFonts w:asciiTheme="minorHAnsi" w:eastAsiaTheme="minorEastAsia" w:hAnsiTheme="minorHAnsi" w:cstheme="minorBidi"/>
            <w:noProof/>
            <w:sz w:val="22"/>
            <w:szCs w:val="22"/>
            <w:lang w:val="sk-SK" w:eastAsia="sk-SK"/>
          </w:rPr>
          <w:tab/>
        </w:r>
        <w:r w:rsidRPr="002D3B7D">
          <w:rPr>
            <w:rFonts w:ascii="Arial Narrow" w:hAnsi="Arial Narrow"/>
            <w:noProof/>
            <w:lang w:val="sk-SK"/>
          </w:rPr>
          <w:t>Zabezpečovanie prevádzky vodohospodárskej infraštruktúry iným subjektom</w:t>
        </w:r>
        <w:r>
          <w:rPr>
            <w:noProof/>
          </w:rPr>
          <w:tab/>
        </w:r>
        <w:r w:rsidR="00B12EE2">
          <w:rPr>
            <w:noProof/>
          </w:rPr>
          <w:fldChar w:fldCharType="begin"/>
        </w:r>
        <w:r>
          <w:rPr>
            <w:noProof/>
          </w:rPr>
          <w:instrText xml:space="preserve"> PAGEREF _Toc444592993 \h </w:instrText>
        </w:r>
      </w:ins>
      <w:r w:rsidR="00B12EE2">
        <w:rPr>
          <w:noProof/>
        </w:rPr>
      </w:r>
      <w:r w:rsidR="00B12EE2">
        <w:rPr>
          <w:noProof/>
        </w:rPr>
        <w:fldChar w:fldCharType="separate"/>
      </w:r>
      <w:ins w:id="178" w:author="admin" w:date="2016-03-01T11:23:00Z">
        <w:r w:rsidR="00AF0B9D">
          <w:rPr>
            <w:noProof/>
          </w:rPr>
          <w:t>35</w:t>
        </w:r>
      </w:ins>
      <w:ins w:id="179" w:author="MŽP SR" w:date="2016-03-01T10:53:00Z">
        <w:del w:id="180" w:author="admin" w:date="2016-03-01T11:23:00Z">
          <w:r w:rsidDel="00AF0B9D">
            <w:rPr>
              <w:noProof/>
            </w:rPr>
            <w:delText>39</w:delText>
          </w:r>
        </w:del>
        <w:r w:rsidR="00B12EE2">
          <w:rPr>
            <w:noProof/>
          </w:rPr>
          <w:fldChar w:fldCharType="end"/>
        </w:r>
      </w:ins>
    </w:p>
    <w:p w:rsidR="001B1E42" w:rsidRDefault="001B1E42">
      <w:pPr>
        <w:pStyle w:val="Obsah1"/>
        <w:rPr>
          <w:ins w:id="181" w:author="MŽP SR" w:date="2016-03-01T10:53:00Z"/>
          <w:rFonts w:asciiTheme="minorHAnsi" w:eastAsiaTheme="minorEastAsia" w:hAnsiTheme="minorHAnsi" w:cstheme="minorBidi"/>
          <w:noProof/>
          <w:sz w:val="22"/>
          <w:szCs w:val="22"/>
          <w:lang w:val="sk-SK" w:eastAsia="sk-SK"/>
        </w:rPr>
      </w:pPr>
      <w:ins w:id="182" w:author="MŽP SR" w:date="2016-03-01T10:53:00Z">
        <w:r w:rsidRPr="002D3B7D">
          <w:rPr>
            <w:rFonts w:ascii="Arial Narrow" w:hAnsi="Arial Narrow"/>
            <w:noProof/>
            <w:lang w:val="sk-SK"/>
          </w:rPr>
          <w:t>Prílohy</w:t>
        </w:r>
        <w:r>
          <w:rPr>
            <w:noProof/>
          </w:rPr>
          <w:tab/>
        </w:r>
      </w:ins>
      <w:ins w:id="183" w:author="MŽP SR" w:date="2016-03-01T10:55:00Z">
        <w:r>
          <w:rPr>
            <w:noProof/>
          </w:rPr>
          <w:t xml:space="preserve">                                                                                                         </w:t>
        </w:r>
      </w:ins>
      <w:ins w:id="184" w:author="MŽP SR" w:date="2016-03-01T10:53:00Z">
        <w:r w:rsidR="00B12EE2">
          <w:rPr>
            <w:noProof/>
          </w:rPr>
          <w:fldChar w:fldCharType="begin"/>
        </w:r>
        <w:r>
          <w:rPr>
            <w:noProof/>
          </w:rPr>
          <w:instrText xml:space="preserve"> PAGEREF _Toc444592994 \h </w:instrText>
        </w:r>
      </w:ins>
      <w:r w:rsidR="00B12EE2">
        <w:rPr>
          <w:noProof/>
        </w:rPr>
      </w:r>
      <w:r w:rsidR="00B12EE2">
        <w:rPr>
          <w:noProof/>
        </w:rPr>
        <w:fldChar w:fldCharType="separate"/>
      </w:r>
      <w:ins w:id="185" w:author="admin" w:date="2016-03-01T11:23:00Z">
        <w:r w:rsidR="00AF0B9D">
          <w:rPr>
            <w:noProof/>
          </w:rPr>
          <w:t>36</w:t>
        </w:r>
      </w:ins>
      <w:ins w:id="186" w:author="MŽP SR" w:date="2016-03-01T10:53:00Z">
        <w:del w:id="187" w:author="admin" w:date="2016-03-01T11:23:00Z">
          <w:r w:rsidDel="00AF0B9D">
            <w:rPr>
              <w:noProof/>
            </w:rPr>
            <w:delText>40</w:delText>
          </w:r>
        </w:del>
        <w:r w:rsidR="00B12EE2">
          <w:rPr>
            <w:noProof/>
          </w:rPr>
          <w:fldChar w:fldCharType="end"/>
        </w:r>
      </w:ins>
    </w:p>
    <w:p w:rsidR="009D7464" w:rsidDel="001B1E42" w:rsidRDefault="009D7464">
      <w:pPr>
        <w:pStyle w:val="Obsah1"/>
        <w:rPr>
          <w:del w:id="188" w:author="MŽP SR" w:date="2016-03-01T10:53:00Z"/>
          <w:rFonts w:asciiTheme="minorHAnsi" w:eastAsiaTheme="minorEastAsia" w:hAnsiTheme="minorHAnsi" w:cstheme="minorBidi"/>
          <w:noProof/>
          <w:sz w:val="22"/>
          <w:szCs w:val="22"/>
          <w:lang w:val="sk-SK" w:eastAsia="sk-SK"/>
        </w:rPr>
      </w:pPr>
      <w:del w:id="189" w:author="MŽP SR" w:date="2016-03-01T10:53:00Z">
        <w:r w:rsidRPr="00E3373D" w:rsidDel="001B1E42">
          <w:rPr>
            <w:rFonts w:ascii="Arial Narrow" w:hAnsi="Arial Narrow"/>
            <w:noProof/>
            <w:lang w:val="sk-SK"/>
          </w:rPr>
          <w:lastRenderedPageBreak/>
          <w:delText>1</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Úvod</w:delText>
        </w:r>
        <w:r w:rsidDel="001B1E42">
          <w:rPr>
            <w:noProof/>
          </w:rPr>
          <w:tab/>
        </w:r>
        <w:r w:rsidR="004D338A" w:rsidDel="001B1E42">
          <w:rPr>
            <w:noProof/>
          </w:rPr>
          <w:delText>3</w:delText>
        </w:r>
      </w:del>
    </w:p>
    <w:p w:rsidR="009D7464" w:rsidDel="001B1E42" w:rsidRDefault="009D7464">
      <w:pPr>
        <w:pStyle w:val="Obsah2"/>
        <w:rPr>
          <w:del w:id="190" w:author="MŽP SR" w:date="2016-03-01T10:53:00Z"/>
          <w:rFonts w:asciiTheme="minorHAnsi" w:eastAsiaTheme="minorEastAsia" w:hAnsiTheme="minorHAnsi" w:cstheme="minorBidi"/>
          <w:noProof/>
          <w:sz w:val="22"/>
          <w:szCs w:val="22"/>
          <w:lang w:val="sk-SK" w:eastAsia="sk-SK"/>
        </w:rPr>
      </w:pPr>
      <w:del w:id="191" w:author="MŽP SR" w:date="2016-03-01T10:53:00Z">
        <w:r w:rsidRPr="00E3373D" w:rsidDel="001B1E42">
          <w:rPr>
            <w:rFonts w:ascii="Arial Narrow" w:hAnsi="Arial Narrow"/>
            <w:noProof/>
            <w:lang w:val="sk-SK" w:eastAsia="en-GB"/>
          </w:rPr>
          <w:delText>1.1</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eastAsia="en-GB"/>
          </w:rPr>
          <w:delText>Zoznam skratiek</w:delText>
        </w:r>
        <w:r w:rsidDel="001B1E42">
          <w:rPr>
            <w:noProof/>
          </w:rPr>
          <w:tab/>
        </w:r>
        <w:r w:rsidR="004D338A" w:rsidDel="001B1E42">
          <w:rPr>
            <w:noProof/>
          </w:rPr>
          <w:delText>4</w:delText>
        </w:r>
      </w:del>
    </w:p>
    <w:p w:rsidR="009D7464" w:rsidDel="001B1E42" w:rsidRDefault="009D7464">
      <w:pPr>
        <w:pStyle w:val="Obsah2"/>
        <w:rPr>
          <w:del w:id="192" w:author="MŽP SR" w:date="2016-03-01T10:53:00Z"/>
          <w:rFonts w:asciiTheme="minorHAnsi" w:eastAsiaTheme="minorEastAsia" w:hAnsiTheme="minorHAnsi" w:cstheme="minorBidi"/>
          <w:noProof/>
          <w:sz w:val="22"/>
          <w:szCs w:val="22"/>
          <w:lang w:val="sk-SK" w:eastAsia="sk-SK"/>
        </w:rPr>
      </w:pPr>
      <w:del w:id="193" w:author="MŽP SR" w:date="2016-03-01T10:53:00Z">
        <w:r w:rsidRPr="00E3373D" w:rsidDel="001B1E42">
          <w:rPr>
            <w:rFonts w:ascii="Arial Narrow" w:hAnsi="Arial Narrow"/>
            <w:noProof/>
            <w:lang w:val="sk-SK"/>
          </w:rPr>
          <w:delText>1.2</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Právny rámec</w:delText>
        </w:r>
        <w:r w:rsidDel="001B1E42">
          <w:rPr>
            <w:noProof/>
          </w:rPr>
          <w:tab/>
        </w:r>
        <w:r w:rsidR="004D338A" w:rsidDel="001B1E42">
          <w:rPr>
            <w:noProof/>
          </w:rPr>
          <w:delText>4</w:delText>
        </w:r>
      </w:del>
    </w:p>
    <w:p w:rsidR="009D7464" w:rsidDel="001B1E42" w:rsidRDefault="009D7464">
      <w:pPr>
        <w:pStyle w:val="Obsah2"/>
        <w:rPr>
          <w:del w:id="194" w:author="MŽP SR" w:date="2016-03-01T10:53:00Z"/>
          <w:rFonts w:asciiTheme="minorHAnsi" w:eastAsiaTheme="minorEastAsia" w:hAnsiTheme="minorHAnsi" w:cstheme="minorBidi"/>
          <w:noProof/>
          <w:sz w:val="22"/>
          <w:szCs w:val="22"/>
          <w:lang w:val="sk-SK" w:eastAsia="sk-SK"/>
        </w:rPr>
      </w:pPr>
      <w:del w:id="195" w:author="MŽP SR" w:date="2016-03-01T10:53:00Z">
        <w:r w:rsidRPr="00E3373D" w:rsidDel="001B1E42">
          <w:rPr>
            <w:rFonts w:ascii="Arial Narrow" w:hAnsi="Arial Narrow"/>
            <w:noProof/>
            <w:lang w:val="sk-SK" w:eastAsia="en-GB"/>
          </w:rPr>
          <w:delText>1.3</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eastAsia="en-GB"/>
          </w:rPr>
          <w:delText>Definície základných pojmov</w:delText>
        </w:r>
        <w:r w:rsidDel="001B1E42">
          <w:rPr>
            <w:noProof/>
          </w:rPr>
          <w:tab/>
        </w:r>
        <w:r w:rsidR="004D338A" w:rsidDel="001B1E42">
          <w:rPr>
            <w:noProof/>
          </w:rPr>
          <w:delText>5</w:delText>
        </w:r>
      </w:del>
    </w:p>
    <w:p w:rsidR="009D7464" w:rsidDel="001B1E42" w:rsidRDefault="009D7464">
      <w:pPr>
        <w:pStyle w:val="Obsah1"/>
        <w:rPr>
          <w:del w:id="196" w:author="MŽP SR" w:date="2016-03-01T10:53:00Z"/>
          <w:rFonts w:asciiTheme="minorHAnsi" w:eastAsiaTheme="minorEastAsia" w:hAnsiTheme="minorHAnsi" w:cstheme="minorBidi"/>
          <w:noProof/>
          <w:sz w:val="22"/>
          <w:szCs w:val="22"/>
          <w:lang w:val="sk-SK" w:eastAsia="sk-SK"/>
        </w:rPr>
      </w:pPr>
      <w:del w:id="197" w:author="MŽP SR" w:date="2016-03-01T10:53:00Z">
        <w:r w:rsidRPr="00E3373D" w:rsidDel="001B1E42">
          <w:rPr>
            <w:rFonts w:ascii="Arial Narrow" w:hAnsi="Arial Narrow"/>
            <w:noProof/>
            <w:lang w:val="sk-SK"/>
          </w:rPr>
          <w:delText>2</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Všeobecné ustanovenia o projektoch vytvárajúcich príjem</w:delText>
        </w:r>
        <w:r w:rsidDel="001B1E42">
          <w:rPr>
            <w:noProof/>
          </w:rPr>
          <w:tab/>
        </w:r>
        <w:r w:rsidR="004D338A" w:rsidDel="001B1E42">
          <w:rPr>
            <w:noProof/>
          </w:rPr>
          <w:delText>7</w:delText>
        </w:r>
      </w:del>
    </w:p>
    <w:p w:rsidR="009D7464" w:rsidDel="001B1E42" w:rsidRDefault="009D7464">
      <w:pPr>
        <w:pStyle w:val="Obsah2"/>
        <w:rPr>
          <w:del w:id="198" w:author="MŽP SR" w:date="2016-03-01T10:53:00Z"/>
          <w:rFonts w:asciiTheme="minorHAnsi" w:eastAsiaTheme="minorEastAsia" w:hAnsiTheme="minorHAnsi" w:cstheme="minorBidi"/>
          <w:noProof/>
          <w:sz w:val="22"/>
          <w:szCs w:val="22"/>
          <w:lang w:val="sk-SK" w:eastAsia="sk-SK"/>
        </w:rPr>
      </w:pPr>
      <w:del w:id="199" w:author="MŽP SR" w:date="2016-03-01T10:53:00Z">
        <w:r w:rsidRPr="00E3373D" w:rsidDel="001B1E42">
          <w:rPr>
            <w:rFonts w:ascii="Arial Narrow" w:hAnsi="Arial Narrow"/>
            <w:noProof/>
            <w:lang w:val="sk-SK"/>
          </w:rPr>
          <w:delText>2.1</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Projekty vytvárajúce čistý príjem počas stanoveného referenčného obdobia</w:delText>
        </w:r>
        <w:r w:rsidDel="001B1E42">
          <w:rPr>
            <w:noProof/>
          </w:rPr>
          <w:tab/>
        </w:r>
        <w:r w:rsidR="004D338A" w:rsidDel="001B1E42">
          <w:rPr>
            <w:noProof/>
          </w:rPr>
          <w:delText>9</w:delText>
        </w:r>
      </w:del>
    </w:p>
    <w:p w:rsidR="009D7464" w:rsidDel="001B1E42" w:rsidRDefault="009D7464">
      <w:pPr>
        <w:pStyle w:val="Obsah2"/>
        <w:rPr>
          <w:del w:id="200" w:author="MŽP SR" w:date="2016-03-01T10:53:00Z"/>
          <w:rFonts w:asciiTheme="minorHAnsi" w:eastAsiaTheme="minorEastAsia" w:hAnsiTheme="minorHAnsi" w:cstheme="minorBidi"/>
          <w:noProof/>
          <w:sz w:val="22"/>
          <w:szCs w:val="22"/>
          <w:lang w:val="sk-SK" w:eastAsia="sk-SK"/>
        </w:rPr>
      </w:pPr>
      <w:del w:id="201" w:author="MŽP SR" w:date="2016-03-01T10:53:00Z">
        <w:r w:rsidRPr="00E3373D" w:rsidDel="001B1E42">
          <w:rPr>
            <w:rFonts w:ascii="Arial Narrow" w:hAnsi="Arial Narrow"/>
            <w:noProof/>
            <w:lang w:val="sk-SK"/>
          </w:rPr>
          <w:delText>2.2</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Projekty vytvárajúce čistý príjem počas ich realizácie</w:delText>
        </w:r>
        <w:r w:rsidDel="001B1E42">
          <w:rPr>
            <w:noProof/>
          </w:rPr>
          <w:tab/>
        </w:r>
        <w:r w:rsidR="004D338A" w:rsidDel="001B1E42">
          <w:rPr>
            <w:noProof/>
          </w:rPr>
          <w:delText>10</w:delText>
        </w:r>
      </w:del>
    </w:p>
    <w:p w:rsidR="009D7464" w:rsidDel="001B1E42" w:rsidRDefault="009D7464">
      <w:pPr>
        <w:pStyle w:val="Obsah2"/>
        <w:rPr>
          <w:del w:id="202" w:author="MŽP SR" w:date="2016-03-01T10:53:00Z"/>
          <w:rFonts w:asciiTheme="minorHAnsi" w:eastAsiaTheme="minorEastAsia" w:hAnsiTheme="minorHAnsi" w:cstheme="minorBidi"/>
          <w:noProof/>
          <w:sz w:val="22"/>
          <w:szCs w:val="22"/>
          <w:lang w:val="sk-SK" w:eastAsia="sk-SK"/>
        </w:rPr>
      </w:pPr>
      <w:del w:id="203" w:author="MŽP SR" w:date="2016-03-01T10:53:00Z">
        <w:r w:rsidRPr="00E3373D" w:rsidDel="001B1E42">
          <w:rPr>
            <w:rFonts w:ascii="Arial Narrow" w:hAnsi="Arial Narrow"/>
            <w:noProof/>
            <w:lang w:val="sk-SK"/>
          </w:rPr>
          <w:delText>2.3</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Paušálna sadzba čistého príjmu (Flat rate)</w:delText>
        </w:r>
        <w:r w:rsidDel="001B1E42">
          <w:rPr>
            <w:noProof/>
          </w:rPr>
          <w:tab/>
        </w:r>
        <w:r w:rsidR="004D338A" w:rsidDel="001B1E42">
          <w:rPr>
            <w:noProof/>
          </w:rPr>
          <w:delText>10</w:delText>
        </w:r>
      </w:del>
    </w:p>
    <w:p w:rsidR="009D7464" w:rsidDel="001B1E42" w:rsidRDefault="009D7464">
      <w:pPr>
        <w:pStyle w:val="Obsah2"/>
        <w:rPr>
          <w:del w:id="204" w:author="MŽP SR" w:date="2016-03-01T10:53:00Z"/>
          <w:rFonts w:asciiTheme="minorHAnsi" w:eastAsiaTheme="minorEastAsia" w:hAnsiTheme="minorHAnsi" w:cstheme="minorBidi"/>
          <w:noProof/>
          <w:sz w:val="22"/>
          <w:szCs w:val="22"/>
          <w:lang w:val="sk-SK" w:eastAsia="sk-SK"/>
        </w:rPr>
      </w:pPr>
      <w:del w:id="205" w:author="MŽP SR" w:date="2016-03-01T10:53:00Z">
        <w:r w:rsidRPr="00E3373D" w:rsidDel="001B1E42">
          <w:rPr>
            <w:rFonts w:ascii="Arial Narrow" w:hAnsi="Arial Narrow"/>
            <w:noProof/>
            <w:lang w:val="sk-SK"/>
          </w:rPr>
          <w:delText>2.4</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Finančná analýza</w:delText>
        </w:r>
        <w:r w:rsidDel="001B1E42">
          <w:rPr>
            <w:noProof/>
          </w:rPr>
          <w:tab/>
        </w:r>
        <w:r w:rsidR="004D338A" w:rsidDel="001B1E42">
          <w:rPr>
            <w:noProof/>
          </w:rPr>
          <w:delText>11</w:delText>
        </w:r>
      </w:del>
    </w:p>
    <w:p w:rsidR="009D7464" w:rsidDel="001B1E42" w:rsidRDefault="009D7464">
      <w:pPr>
        <w:pStyle w:val="Obsah1"/>
        <w:rPr>
          <w:del w:id="206" w:author="MŽP SR" w:date="2016-03-01T10:53:00Z"/>
          <w:rFonts w:asciiTheme="minorHAnsi" w:eastAsiaTheme="minorEastAsia" w:hAnsiTheme="minorHAnsi" w:cstheme="minorBidi"/>
          <w:noProof/>
          <w:sz w:val="22"/>
          <w:szCs w:val="22"/>
          <w:lang w:val="sk-SK" w:eastAsia="sk-SK"/>
        </w:rPr>
      </w:pPr>
      <w:del w:id="207" w:author="MŽP SR" w:date="2016-03-01T10:53:00Z">
        <w:r w:rsidRPr="00E3373D" w:rsidDel="001B1E42">
          <w:rPr>
            <w:rFonts w:ascii="Arial Narrow" w:hAnsi="Arial Narrow"/>
            <w:noProof/>
            <w:lang w:val="sk-SK"/>
          </w:rPr>
          <w:delText>3</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Forma spracovania finančnej analýzy</w:delText>
        </w:r>
        <w:r w:rsidDel="001B1E42">
          <w:rPr>
            <w:noProof/>
          </w:rPr>
          <w:tab/>
        </w:r>
        <w:r w:rsidR="004D338A" w:rsidDel="001B1E42">
          <w:rPr>
            <w:noProof/>
          </w:rPr>
          <w:delText>14</w:delText>
        </w:r>
      </w:del>
    </w:p>
    <w:p w:rsidR="009D7464" w:rsidDel="001B1E42" w:rsidRDefault="009D7464">
      <w:pPr>
        <w:pStyle w:val="Obsah2"/>
        <w:rPr>
          <w:del w:id="208" w:author="MŽP SR" w:date="2016-03-01T10:53:00Z"/>
          <w:rFonts w:asciiTheme="minorHAnsi" w:eastAsiaTheme="minorEastAsia" w:hAnsiTheme="minorHAnsi" w:cstheme="minorBidi"/>
          <w:noProof/>
          <w:sz w:val="22"/>
          <w:szCs w:val="22"/>
          <w:lang w:val="sk-SK" w:eastAsia="sk-SK"/>
        </w:rPr>
      </w:pPr>
      <w:del w:id="209" w:author="MŽP SR" w:date="2016-03-01T10:53:00Z">
        <w:r w:rsidRPr="00E3373D" w:rsidDel="001B1E42">
          <w:rPr>
            <w:rFonts w:ascii="Arial Narrow" w:hAnsi="Arial Narrow"/>
            <w:noProof/>
            <w:lang w:val="sk-SK"/>
          </w:rPr>
          <w:delText>3.1</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Tabuľková časť finančnej analýzy</w:delText>
        </w:r>
        <w:r w:rsidDel="001B1E42">
          <w:rPr>
            <w:noProof/>
          </w:rPr>
          <w:tab/>
        </w:r>
        <w:r w:rsidR="004D338A" w:rsidDel="001B1E42">
          <w:rPr>
            <w:noProof/>
          </w:rPr>
          <w:delText>14</w:delText>
        </w:r>
      </w:del>
    </w:p>
    <w:p w:rsidR="009D7464" w:rsidDel="001B1E42" w:rsidRDefault="009D7464">
      <w:pPr>
        <w:pStyle w:val="Obsah2"/>
        <w:rPr>
          <w:del w:id="210" w:author="MŽP SR" w:date="2016-03-01T10:53:00Z"/>
          <w:rFonts w:asciiTheme="minorHAnsi" w:eastAsiaTheme="minorEastAsia" w:hAnsiTheme="minorHAnsi" w:cstheme="minorBidi"/>
          <w:noProof/>
          <w:sz w:val="22"/>
          <w:szCs w:val="22"/>
          <w:lang w:val="sk-SK" w:eastAsia="sk-SK"/>
        </w:rPr>
      </w:pPr>
      <w:del w:id="211" w:author="MŽP SR" w:date="2016-03-01T10:53:00Z">
        <w:r w:rsidRPr="00E3373D" w:rsidDel="001B1E42">
          <w:rPr>
            <w:rFonts w:ascii="Arial Narrow" w:hAnsi="Arial Narrow"/>
            <w:noProof/>
            <w:lang w:val="sk-SK"/>
          </w:rPr>
          <w:delText>3.2</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Textová časť finančnej analýzy</w:delText>
        </w:r>
        <w:r w:rsidDel="001B1E42">
          <w:rPr>
            <w:noProof/>
          </w:rPr>
          <w:tab/>
        </w:r>
        <w:r w:rsidR="004D338A" w:rsidDel="001B1E42">
          <w:rPr>
            <w:noProof/>
          </w:rPr>
          <w:delText>14</w:delText>
        </w:r>
      </w:del>
    </w:p>
    <w:p w:rsidR="009D7464" w:rsidDel="001B1E42" w:rsidRDefault="009D7464">
      <w:pPr>
        <w:pStyle w:val="Obsah2"/>
        <w:rPr>
          <w:del w:id="212" w:author="MŽP SR" w:date="2016-03-01T10:53:00Z"/>
          <w:rFonts w:asciiTheme="minorHAnsi" w:eastAsiaTheme="minorEastAsia" w:hAnsiTheme="minorHAnsi" w:cstheme="minorBidi"/>
          <w:noProof/>
          <w:sz w:val="22"/>
          <w:szCs w:val="22"/>
          <w:lang w:val="sk-SK" w:eastAsia="sk-SK"/>
        </w:rPr>
      </w:pPr>
      <w:del w:id="213" w:author="MŽP SR" w:date="2016-03-01T10:53:00Z">
        <w:r w:rsidRPr="00E3373D" w:rsidDel="001B1E42">
          <w:rPr>
            <w:rFonts w:ascii="Arial Narrow" w:hAnsi="Arial Narrow"/>
            <w:noProof/>
            <w:lang w:val="sk-SK"/>
          </w:rPr>
          <w:delText>3.3</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Podporná dokumentácia (prílohy) k finančnej analýze</w:delText>
        </w:r>
        <w:r w:rsidDel="001B1E42">
          <w:rPr>
            <w:noProof/>
          </w:rPr>
          <w:tab/>
        </w:r>
        <w:r w:rsidR="004D338A" w:rsidDel="001B1E42">
          <w:rPr>
            <w:noProof/>
          </w:rPr>
          <w:delText>16</w:delText>
        </w:r>
      </w:del>
    </w:p>
    <w:p w:rsidR="009D7464" w:rsidDel="001B1E42" w:rsidRDefault="009D7464">
      <w:pPr>
        <w:pStyle w:val="Obsah1"/>
        <w:rPr>
          <w:del w:id="214" w:author="MŽP SR" w:date="2016-03-01T10:53:00Z"/>
          <w:rFonts w:asciiTheme="minorHAnsi" w:eastAsiaTheme="minorEastAsia" w:hAnsiTheme="minorHAnsi" w:cstheme="minorBidi"/>
          <w:noProof/>
          <w:sz w:val="22"/>
          <w:szCs w:val="22"/>
          <w:lang w:val="sk-SK" w:eastAsia="sk-SK"/>
        </w:rPr>
      </w:pPr>
      <w:del w:id="215" w:author="MŽP SR" w:date="2016-03-01T10:53:00Z">
        <w:r w:rsidRPr="00E3373D" w:rsidDel="001B1E42">
          <w:rPr>
            <w:rFonts w:ascii="Arial Narrow" w:hAnsi="Arial Narrow"/>
            <w:noProof/>
            <w:lang w:val="sk-SK"/>
          </w:rPr>
          <w:delText>4</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Postup pri vypracovaní Finančnej analýzy</w:delText>
        </w:r>
        <w:r w:rsidDel="001B1E42">
          <w:rPr>
            <w:noProof/>
          </w:rPr>
          <w:tab/>
        </w:r>
        <w:r w:rsidR="004D338A" w:rsidDel="001B1E42">
          <w:rPr>
            <w:noProof/>
          </w:rPr>
          <w:delText>17</w:delText>
        </w:r>
      </w:del>
    </w:p>
    <w:p w:rsidR="009D7464" w:rsidDel="001B1E42" w:rsidRDefault="009D7464">
      <w:pPr>
        <w:pStyle w:val="Obsah2"/>
        <w:rPr>
          <w:del w:id="216" w:author="MŽP SR" w:date="2016-03-01T10:53:00Z"/>
          <w:rFonts w:asciiTheme="minorHAnsi" w:eastAsiaTheme="minorEastAsia" w:hAnsiTheme="minorHAnsi" w:cstheme="minorBidi"/>
          <w:noProof/>
          <w:sz w:val="22"/>
          <w:szCs w:val="22"/>
          <w:lang w:val="sk-SK" w:eastAsia="sk-SK"/>
        </w:rPr>
      </w:pPr>
      <w:del w:id="217" w:author="MŽP SR" w:date="2016-03-01T10:53:00Z">
        <w:r w:rsidRPr="00E3373D" w:rsidDel="001B1E42">
          <w:rPr>
            <w:rFonts w:ascii="Arial Narrow" w:hAnsi="Arial Narrow"/>
            <w:noProof/>
            <w:lang w:val="sk-SK"/>
          </w:rPr>
          <w:delText>4.1</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Stanovenie referenčného obdobia finančnej analýzy</w:delText>
        </w:r>
        <w:r w:rsidDel="001B1E42">
          <w:rPr>
            <w:noProof/>
          </w:rPr>
          <w:tab/>
        </w:r>
        <w:r w:rsidR="004D338A" w:rsidDel="001B1E42">
          <w:rPr>
            <w:noProof/>
          </w:rPr>
          <w:delText>17</w:delText>
        </w:r>
      </w:del>
    </w:p>
    <w:p w:rsidR="009D7464" w:rsidDel="001B1E42" w:rsidRDefault="009D7464">
      <w:pPr>
        <w:pStyle w:val="Obsah2"/>
        <w:rPr>
          <w:del w:id="218" w:author="MŽP SR" w:date="2016-03-01T10:53:00Z"/>
          <w:rFonts w:asciiTheme="minorHAnsi" w:eastAsiaTheme="minorEastAsia" w:hAnsiTheme="minorHAnsi" w:cstheme="minorBidi"/>
          <w:noProof/>
          <w:sz w:val="22"/>
          <w:szCs w:val="22"/>
          <w:lang w:val="sk-SK" w:eastAsia="sk-SK"/>
        </w:rPr>
      </w:pPr>
      <w:del w:id="219" w:author="MŽP SR" w:date="2016-03-01T10:53:00Z">
        <w:r w:rsidRPr="00E3373D" w:rsidDel="001B1E42">
          <w:rPr>
            <w:rFonts w:ascii="Arial Narrow" w:hAnsi="Arial Narrow"/>
            <w:noProof/>
            <w:lang w:val="sk-SK"/>
          </w:rPr>
          <w:delText>4.2</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Stanovenie investičných výdavkov</w:delText>
        </w:r>
        <w:r w:rsidDel="001B1E42">
          <w:rPr>
            <w:noProof/>
          </w:rPr>
          <w:tab/>
        </w:r>
        <w:r w:rsidR="004D338A" w:rsidDel="001B1E42">
          <w:rPr>
            <w:noProof/>
          </w:rPr>
          <w:delText>18</w:delText>
        </w:r>
      </w:del>
    </w:p>
    <w:p w:rsidR="009D7464" w:rsidDel="001B1E42" w:rsidRDefault="009D7464">
      <w:pPr>
        <w:pStyle w:val="Obsah2"/>
        <w:rPr>
          <w:del w:id="220" w:author="MŽP SR" w:date="2016-03-01T10:53:00Z"/>
          <w:rFonts w:asciiTheme="minorHAnsi" w:eastAsiaTheme="minorEastAsia" w:hAnsiTheme="minorHAnsi" w:cstheme="minorBidi"/>
          <w:noProof/>
          <w:sz w:val="22"/>
          <w:szCs w:val="22"/>
          <w:lang w:val="sk-SK" w:eastAsia="sk-SK"/>
        </w:rPr>
      </w:pPr>
      <w:del w:id="221" w:author="MŽP SR" w:date="2016-03-01T10:53:00Z">
        <w:r w:rsidRPr="00E3373D" w:rsidDel="001B1E42">
          <w:rPr>
            <w:rFonts w:ascii="Arial Narrow" w:hAnsi="Arial Narrow"/>
            <w:noProof/>
            <w:lang w:val="sk-SK"/>
          </w:rPr>
          <w:delText>4.3</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Stanovenie príjmov z prevádzky</w:delText>
        </w:r>
        <w:r w:rsidDel="001B1E42">
          <w:rPr>
            <w:noProof/>
          </w:rPr>
          <w:tab/>
        </w:r>
        <w:r w:rsidR="004D338A" w:rsidDel="001B1E42">
          <w:rPr>
            <w:noProof/>
          </w:rPr>
          <w:delText>20</w:delText>
        </w:r>
      </w:del>
    </w:p>
    <w:p w:rsidR="009D7464" w:rsidDel="001B1E42" w:rsidRDefault="009D7464">
      <w:pPr>
        <w:pStyle w:val="Obsah2"/>
        <w:rPr>
          <w:del w:id="222" w:author="MŽP SR" w:date="2016-03-01T10:53:00Z"/>
          <w:rFonts w:asciiTheme="minorHAnsi" w:eastAsiaTheme="minorEastAsia" w:hAnsiTheme="minorHAnsi" w:cstheme="minorBidi"/>
          <w:noProof/>
          <w:sz w:val="22"/>
          <w:szCs w:val="22"/>
          <w:lang w:val="sk-SK" w:eastAsia="sk-SK"/>
        </w:rPr>
      </w:pPr>
      <w:del w:id="223" w:author="MŽP SR" w:date="2016-03-01T10:53:00Z">
        <w:r w:rsidRPr="00E3373D" w:rsidDel="001B1E42">
          <w:rPr>
            <w:rFonts w:ascii="Arial Narrow" w:hAnsi="Arial Narrow"/>
            <w:noProof/>
            <w:lang w:val="sk-SK"/>
          </w:rPr>
          <w:delText>4.4</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Stanovenie výdavkov na prevádzku</w:delText>
        </w:r>
        <w:r w:rsidDel="001B1E42">
          <w:rPr>
            <w:noProof/>
          </w:rPr>
          <w:tab/>
        </w:r>
        <w:r w:rsidR="004D338A" w:rsidDel="001B1E42">
          <w:rPr>
            <w:noProof/>
          </w:rPr>
          <w:delText>21</w:delText>
        </w:r>
      </w:del>
    </w:p>
    <w:p w:rsidR="009D7464" w:rsidDel="001B1E42" w:rsidRDefault="009D7464">
      <w:pPr>
        <w:pStyle w:val="Obsah2"/>
        <w:rPr>
          <w:del w:id="224" w:author="MŽP SR" w:date="2016-03-01T10:53:00Z"/>
          <w:rFonts w:asciiTheme="minorHAnsi" w:eastAsiaTheme="minorEastAsia" w:hAnsiTheme="minorHAnsi" w:cstheme="minorBidi"/>
          <w:noProof/>
          <w:sz w:val="22"/>
          <w:szCs w:val="22"/>
          <w:lang w:val="sk-SK" w:eastAsia="sk-SK"/>
        </w:rPr>
      </w:pPr>
      <w:del w:id="225" w:author="MŽP SR" w:date="2016-03-01T10:53:00Z">
        <w:r w:rsidRPr="00E3373D" w:rsidDel="001B1E42">
          <w:rPr>
            <w:rFonts w:ascii="Arial Narrow" w:hAnsi="Arial Narrow"/>
            <w:noProof/>
            <w:lang w:val="sk-SK"/>
          </w:rPr>
          <w:delText>4.5</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Stanovenie zostatkovej hodnot</w:delText>
        </w:r>
        <w:r w:rsidRPr="009B74B7" w:rsidDel="001B1E42">
          <w:rPr>
            <w:rFonts w:ascii="Arial Narrow" w:hAnsi="Arial Narrow"/>
            <w:noProof/>
            <w:lang w:val="sk-SK"/>
          </w:rPr>
          <w:delText>a</w:delText>
        </w:r>
        <w:r w:rsidDel="001B1E42">
          <w:rPr>
            <w:noProof/>
          </w:rPr>
          <w:tab/>
        </w:r>
        <w:r w:rsidR="004D338A" w:rsidDel="001B1E42">
          <w:rPr>
            <w:noProof/>
          </w:rPr>
          <w:delText>22</w:delText>
        </w:r>
      </w:del>
    </w:p>
    <w:p w:rsidR="009D7464" w:rsidDel="001B1E42" w:rsidRDefault="009D7464">
      <w:pPr>
        <w:pStyle w:val="Obsah2"/>
        <w:rPr>
          <w:del w:id="226" w:author="MŽP SR" w:date="2016-03-01T10:53:00Z"/>
          <w:rFonts w:asciiTheme="minorHAnsi" w:eastAsiaTheme="minorEastAsia" w:hAnsiTheme="minorHAnsi" w:cstheme="minorBidi"/>
          <w:noProof/>
          <w:sz w:val="22"/>
          <w:szCs w:val="22"/>
          <w:lang w:val="sk-SK" w:eastAsia="sk-SK"/>
        </w:rPr>
      </w:pPr>
      <w:del w:id="227" w:author="MŽP SR" w:date="2016-03-01T10:53:00Z">
        <w:r w:rsidRPr="00E3373D" w:rsidDel="001B1E42">
          <w:rPr>
            <w:rFonts w:ascii="Arial Narrow" w:hAnsi="Arial Narrow"/>
            <w:noProof/>
            <w:lang w:val="sk-SK"/>
          </w:rPr>
          <w:delText>4.6</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Stanovenie štruktúry financovania</w:delText>
        </w:r>
        <w:r w:rsidDel="001B1E42">
          <w:rPr>
            <w:noProof/>
          </w:rPr>
          <w:tab/>
        </w:r>
        <w:r w:rsidR="004D338A" w:rsidDel="001B1E42">
          <w:rPr>
            <w:noProof/>
          </w:rPr>
          <w:delText>24</w:delText>
        </w:r>
      </w:del>
    </w:p>
    <w:p w:rsidR="009D7464" w:rsidDel="001B1E42" w:rsidRDefault="009D7464">
      <w:pPr>
        <w:pStyle w:val="Obsah1"/>
        <w:rPr>
          <w:del w:id="228" w:author="MŽP SR" w:date="2016-03-01T10:53:00Z"/>
          <w:rFonts w:asciiTheme="minorHAnsi" w:eastAsiaTheme="minorEastAsia" w:hAnsiTheme="minorHAnsi" w:cstheme="minorBidi"/>
          <w:noProof/>
          <w:sz w:val="22"/>
          <w:szCs w:val="22"/>
          <w:lang w:val="sk-SK" w:eastAsia="sk-SK"/>
        </w:rPr>
      </w:pPr>
      <w:del w:id="229" w:author="MŽP SR" w:date="2016-03-01T10:53:00Z">
        <w:r w:rsidRPr="00E3373D" w:rsidDel="001B1E42">
          <w:rPr>
            <w:rFonts w:ascii="Arial Narrow" w:hAnsi="Arial Narrow"/>
            <w:noProof/>
            <w:lang w:val="sk-SK"/>
          </w:rPr>
          <w:delText>5</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Postup pri vypracovaní Zjednodušenej finančnej analýzy</w:delText>
        </w:r>
        <w:r w:rsidDel="001B1E42">
          <w:rPr>
            <w:noProof/>
          </w:rPr>
          <w:tab/>
        </w:r>
        <w:r w:rsidR="004D338A" w:rsidDel="001B1E42">
          <w:rPr>
            <w:noProof/>
          </w:rPr>
          <w:delText>26</w:delText>
        </w:r>
      </w:del>
    </w:p>
    <w:p w:rsidR="009D7464" w:rsidDel="001B1E42" w:rsidRDefault="009D7464">
      <w:pPr>
        <w:pStyle w:val="Obsah1"/>
        <w:rPr>
          <w:del w:id="230" w:author="MŽP SR" w:date="2016-03-01T10:53:00Z"/>
          <w:rFonts w:asciiTheme="minorHAnsi" w:eastAsiaTheme="minorEastAsia" w:hAnsiTheme="minorHAnsi" w:cstheme="minorBidi"/>
          <w:noProof/>
          <w:sz w:val="22"/>
          <w:szCs w:val="22"/>
          <w:lang w:val="sk-SK" w:eastAsia="sk-SK"/>
        </w:rPr>
      </w:pPr>
      <w:del w:id="231" w:author="MŽP SR" w:date="2016-03-01T10:53:00Z">
        <w:r w:rsidRPr="00E3373D" w:rsidDel="001B1E42">
          <w:rPr>
            <w:rFonts w:ascii="Arial Narrow" w:hAnsi="Arial Narrow"/>
            <w:noProof/>
            <w:lang w:val="sk-SK"/>
          </w:rPr>
          <w:delText>6</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Riešenie špecifických otázok súvisiacich s vypracovaním finančnej</w:delText>
        </w:r>
        <w:r w:rsidDel="001B1E42">
          <w:rPr>
            <w:rFonts w:ascii="Arial Narrow" w:hAnsi="Arial Narrow"/>
            <w:noProof/>
            <w:lang w:val="sk-SK"/>
          </w:rPr>
          <w:delText xml:space="preserve">  </w:delText>
        </w:r>
        <w:r w:rsidRPr="00E3373D" w:rsidDel="001B1E42">
          <w:rPr>
            <w:rFonts w:ascii="Arial Narrow" w:hAnsi="Arial Narrow"/>
            <w:noProof/>
            <w:lang w:val="sk-SK"/>
          </w:rPr>
          <w:delText xml:space="preserve"> analýzy</w:delText>
        </w:r>
        <w:r w:rsidDel="001B1E42">
          <w:rPr>
            <w:noProof/>
          </w:rPr>
          <w:tab/>
        </w:r>
        <w:r w:rsidR="004D338A" w:rsidDel="001B1E42">
          <w:rPr>
            <w:noProof/>
          </w:rPr>
          <w:delText>27</w:delText>
        </w:r>
      </w:del>
    </w:p>
    <w:p w:rsidR="009D7464" w:rsidDel="001B1E42" w:rsidRDefault="009D7464">
      <w:pPr>
        <w:pStyle w:val="Obsah2"/>
        <w:rPr>
          <w:del w:id="232" w:author="MŽP SR" w:date="2016-03-01T10:53:00Z"/>
          <w:rFonts w:asciiTheme="minorHAnsi" w:eastAsiaTheme="minorEastAsia" w:hAnsiTheme="minorHAnsi" w:cstheme="minorBidi"/>
          <w:noProof/>
          <w:sz w:val="22"/>
          <w:szCs w:val="22"/>
          <w:lang w:val="sk-SK" w:eastAsia="sk-SK"/>
        </w:rPr>
      </w:pPr>
      <w:del w:id="233" w:author="MŽP SR" w:date="2016-03-01T10:53:00Z">
        <w:r w:rsidRPr="00E3373D" w:rsidDel="001B1E42">
          <w:rPr>
            <w:rFonts w:ascii="Arial Narrow" w:hAnsi="Arial Narrow"/>
            <w:noProof/>
            <w:lang w:val="sk-SK"/>
          </w:rPr>
          <w:delText>6.1</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Využitie výstupov projektu na vlastnú spotrebu</w:delText>
        </w:r>
        <w:r w:rsidDel="001B1E42">
          <w:rPr>
            <w:noProof/>
          </w:rPr>
          <w:tab/>
        </w:r>
        <w:r w:rsidR="004D338A" w:rsidDel="001B1E42">
          <w:rPr>
            <w:noProof/>
          </w:rPr>
          <w:delText>27</w:delText>
        </w:r>
      </w:del>
    </w:p>
    <w:p w:rsidR="009D7464" w:rsidDel="001B1E42" w:rsidRDefault="009D7464">
      <w:pPr>
        <w:pStyle w:val="Obsah2"/>
        <w:rPr>
          <w:del w:id="234" w:author="MŽP SR" w:date="2016-03-01T10:53:00Z"/>
          <w:rFonts w:asciiTheme="minorHAnsi" w:eastAsiaTheme="minorEastAsia" w:hAnsiTheme="minorHAnsi" w:cstheme="minorBidi"/>
          <w:noProof/>
          <w:sz w:val="22"/>
          <w:szCs w:val="22"/>
          <w:lang w:val="sk-SK" w:eastAsia="sk-SK"/>
        </w:rPr>
      </w:pPr>
      <w:del w:id="235" w:author="MŽP SR" w:date="2016-03-01T10:53:00Z">
        <w:r w:rsidRPr="00E3373D" w:rsidDel="001B1E42">
          <w:rPr>
            <w:rFonts w:ascii="Arial Narrow" w:hAnsi="Arial Narrow"/>
            <w:noProof/>
            <w:lang w:val="sk-SK"/>
          </w:rPr>
          <w:delText>6.2</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Realizácia projektu v rámci existujúcej infraštruktúry</w:delText>
        </w:r>
        <w:r w:rsidDel="001B1E42">
          <w:rPr>
            <w:noProof/>
          </w:rPr>
          <w:tab/>
        </w:r>
        <w:r w:rsidR="004D338A" w:rsidDel="001B1E42">
          <w:rPr>
            <w:noProof/>
          </w:rPr>
          <w:delText>27</w:delText>
        </w:r>
      </w:del>
    </w:p>
    <w:p w:rsidR="009D7464" w:rsidDel="001B1E42" w:rsidRDefault="009D7464">
      <w:pPr>
        <w:pStyle w:val="Obsah3"/>
        <w:rPr>
          <w:del w:id="236" w:author="MŽP SR" w:date="2016-03-01T10:53:00Z"/>
          <w:rFonts w:asciiTheme="minorHAnsi" w:eastAsiaTheme="minorEastAsia" w:hAnsiTheme="minorHAnsi" w:cstheme="minorBidi"/>
          <w:noProof/>
          <w:sz w:val="22"/>
          <w:szCs w:val="22"/>
          <w:lang w:val="sk-SK" w:eastAsia="sk-SK"/>
        </w:rPr>
      </w:pPr>
      <w:del w:id="237" w:author="MŽP SR" w:date="2016-03-01T10:53:00Z">
        <w:r w:rsidRPr="00E3373D" w:rsidDel="001B1E42">
          <w:rPr>
            <w:rFonts w:ascii="Arial Narrow" w:hAnsi="Arial Narrow"/>
            <w:noProof/>
            <w:lang w:val="sk-SK"/>
          </w:rPr>
          <w:delText>6.2.1</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Znižovanie celkových príjmov z prevádzky novej i existujúcej infraštruktúry o prevádzkové výdavky a odpisy existujúcej infraštruktúry</w:delText>
        </w:r>
        <w:r w:rsidDel="001B1E42">
          <w:rPr>
            <w:noProof/>
          </w:rPr>
          <w:tab/>
        </w:r>
        <w:r w:rsidR="004D338A" w:rsidDel="001B1E42">
          <w:rPr>
            <w:noProof/>
          </w:rPr>
          <w:delText>28</w:delText>
        </w:r>
      </w:del>
    </w:p>
    <w:p w:rsidR="009D7464" w:rsidDel="001B1E42" w:rsidRDefault="009D7464">
      <w:pPr>
        <w:pStyle w:val="Obsah3"/>
        <w:rPr>
          <w:del w:id="238" w:author="MŽP SR" w:date="2016-03-01T10:53:00Z"/>
          <w:rFonts w:asciiTheme="minorHAnsi" w:eastAsiaTheme="minorEastAsia" w:hAnsiTheme="minorHAnsi" w:cstheme="minorBidi"/>
          <w:noProof/>
          <w:sz w:val="22"/>
          <w:szCs w:val="22"/>
          <w:lang w:val="sk-SK" w:eastAsia="sk-SK"/>
        </w:rPr>
      </w:pPr>
      <w:del w:id="239" w:author="MŽP SR" w:date="2016-03-01T10:53:00Z">
        <w:r w:rsidRPr="00E3373D" w:rsidDel="001B1E42">
          <w:rPr>
            <w:rFonts w:ascii="Arial Narrow" w:hAnsi="Arial Narrow"/>
            <w:noProof/>
            <w:lang w:val="sk-SK"/>
          </w:rPr>
          <w:delText>6.2.2</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Započítanie zostatkovej hodnoty existujúcej infraštruktúry do investičných výdavkov projektu</w:delText>
        </w:r>
        <w:r w:rsidDel="001B1E42">
          <w:rPr>
            <w:noProof/>
          </w:rPr>
          <w:tab/>
        </w:r>
        <w:r w:rsidR="004D338A" w:rsidDel="001B1E42">
          <w:rPr>
            <w:noProof/>
          </w:rPr>
          <w:delText>29</w:delText>
        </w:r>
      </w:del>
    </w:p>
    <w:p w:rsidR="009D7464" w:rsidDel="001B1E42" w:rsidRDefault="009D7464">
      <w:pPr>
        <w:pStyle w:val="Obsah2"/>
        <w:rPr>
          <w:del w:id="240" w:author="MŽP SR" w:date="2016-03-01T10:53:00Z"/>
          <w:rFonts w:asciiTheme="minorHAnsi" w:eastAsiaTheme="minorEastAsia" w:hAnsiTheme="minorHAnsi" w:cstheme="minorBidi"/>
          <w:noProof/>
          <w:sz w:val="22"/>
          <w:szCs w:val="22"/>
          <w:lang w:val="sk-SK" w:eastAsia="sk-SK"/>
        </w:rPr>
      </w:pPr>
      <w:del w:id="241" w:author="MŽP SR" w:date="2016-03-01T10:53:00Z">
        <w:r w:rsidRPr="00E3373D" w:rsidDel="001B1E42">
          <w:rPr>
            <w:rFonts w:ascii="Arial Narrow" w:hAnsi="Arial Narrow"/>
            <w:noProof/>
            <w:lang w:val="sk-SK"/>
          </w:rPr>
          <w:delText>6.3</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Zapojenie viacerých subjektov do projektu</w:delText>
        </w:r>
        <w:r w:rsidDel="001B1E42">
          <w:rPr>
            <w:noProof/>
          </w:rPr>
          <w:tab/>
        </w:r>
        <w:r w:rsidR="004D338A" w:rsidDel="001B1E42">
          <w:rPr>
            <w:noProof/>
          </w:rPr>
          <w:delText>30</w:delText>
        </w:r>
      </w:del>
    </w:p>
    <w:p w:rsidR="009D7464" w:rsidDel="001B1E42" w:rsidRDefault="009D7464">
      <w:pPr>
        <w:pStyle w:val="Obsah2"/>
        <w:rPr>
          <w:del w:id="242" w:author="MŽP SR" w:date="2016-03-01T10:53:00Z"/>
          <w:rFonts w:asciiTheme="minorHAnsi" w:eastAsiaTheme="minorEastAsia" w:hAnsiTheme="minorHAnsi" w:cstheme="minorBidi"/>
          <w:noProof/>
          <w:sz w:val="22"/>
          <w:szCs w:val="22"/>
          <w:lang w:val="sk-SK" w:eastAsia="sk-SK"/>
        </w:rPr>
      </w:pPr>
      <w:del w:id="243" w:author="MŽP SR" w:date="2016-03-01T10:53:00Z">
        <w:r w:rsidRPr="00E3373D" w:rsidDel="001B1E42">
          <w:rPr>
            <w:rFonts w:ascii="Arial Narrow" w:hAnsi="Arial Narrow"/>
            <w:noProof/>
            <w:lang w:val="sk-SK"/>
          </w:rPr>
          <w:delText>6.4</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Projekty zamerané na odvádzanie a čistenie odpadových vôd</w:delText>
        </w:r>
        <w:r w:rsidDel="001B1E42">
          <w:rPr>
            <w:noProof/>
          </w:rPr>
          <w:tab/>
        </w:r>
        <w:r w:rsidR="004D338A" w:rsidDel="001B1E42">
          <w:rPr>
            <w:noProof/>
          </w:rPr>
          <w:delText>31</w:delText>
        </w:r>
      </w:del>
    </w:p>
    <w:p w:rsidR="009D7464" w:rsidDel="001B1E42" w:rsidRDefault="009D7464">
      <w:pPr>
        <w:pStyle w:val="Obsah3"/>
        <w:rPr>
          <w:del w:id="244" w:author="MŽP SR" w:date="2016-03-01T10:53:00Z"/>
          <w:rFonts w:asciiTheme="minorHAnsi" w:eastAsiaTheme="minorEastAsia" w:hAnsiTheme="minorHAnsi" w:cstheme="minorBidi"/>
          <w:noProof/>
          <w:sz w:val="22"/>
          <w:szCs w:val="22"/>
          <w:lang w:val="sk-SK" w:eastAsia="sk-SK"/>
        </w:rPr>
      </w:pPr>
      <w:del w:id="245" w:author="MŽP SR" w:date="2016-03-01T10:53:00Z">
        <w:r w:rsidRPr="00E3373D" w:rsidDel="001B1E42">
          <w:rPr>
            <w:rFonts w:ascii="Arial Narrow" w:hAnsi="Arial Narrow"/>
            <w:noProof/>
            <w:lang w:val="sk-SK"/>
          </w:rPr>
          <w:delText>6.4.1</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Prevádzkové výdavky</w:delText>
        </w:r>
        <w:r w:rsidDel="001B1E42">
          <w:rPr>
            <w:noProof/>
          </w:rPr>
          <w:tab/>
        </w:r>
        <w:r w:rsidR="004D338A" w:rsidDel="001B1E42">
          <w:rPr>
            <w:noProof/>
          </w:rPr>
          <w:delText>31</w:delText>
        </w:r>
      </w:del>
    </w:p>
    <w:p w:rsidR="009D7464" w:rsidDel="001B1E42" w:rsidRDefault="009D7464">
      <w:pPr>
        <w:pStyle w:val="Obsah3"/>
        <w:rPr>
          <w:del w:id="246" w:author="MŽP SR" w:date="2016-03-01T10:53:00Z"/>
          <w:rFonts w:asciiTheme="minorHAnsi" w:eastAsiaTheme="minorEastAsia" w:hAnsiTheme="minorHAnsi" w:cstheme="minorBidi"/>
          <w:noProof/>
          <w:sz w:val="22"/>
          <w:szCs w:val="22"/>
          <w:lang w:val="sk-SK" w:eastAsia="sk-SK"/>
        </w:rPr>
      </w:pPr>
      <w:del w:id="247" w:author="MŽP SR" w:date="2016-03-01T10:53:00Z">
        <w:r w:rsidRPr="00E3373D" w:rsidDel="001B1E42">
          <w:rPr>
            <w:rFonts w:ascii="Arial Narrow" w:hAnsi="Arial Narrow"/>
            <w:noProof/>
            <w:lang w:val="sk-SK"/>
          </w:rPr>
          <w:delText>6.4.2</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Príjmy z prevádzky</w:delText>
        </w:r>
        <w:r w:rsidDel="001B1E42">
          <w:rPr>
            <w:noProof/>
          </w:rPr>
          <w:tab/>
        </w:r>
        <w:r w:rsidR="004D338A" w:rsidDel="001B1E42">
          <w:rPr>
            <w:noProof/>
          </w:rPr>
          <w:delText>33</w:delText>
        </w:r>
      </w:del>
    </w:p>
    <w:p w:rsidR="009D7464" w:rsidDel="001B1E42" w:rsidRDefault="009D7464">
      <w:pPr>
        <w:pStyle w:val="Obsah3"/>
        <w:rPr>
          <w:del w:id="248" w:author="MŽP SR" w:date="2016-03-01T10:53:00Z"/>
          <w:rFonts w:asciiTheme="minorHAnsi" w:eastAsiaTheme="minorEastAsia" w:hAnsiTheme="minorHAnsi" w:cstheme="minorBidi"/>
          <w:noProof/>
          <w:sz w:val="22"/>
          <w:szCs w:val="22"/>
          <w:lang w:val="sk-SK" w:eastAsia="sk-SK"/>
        </w:rPr>
      </w:pPr>
      <w:del w:id="249" w:author="MŽP SR" w:date="2016-03-01T10:53:00Z">
        <w:r w:rsidRPr="00E3373D" w:rsidDel="001B1E42">
          <w:rPr>
            <w:rFonts w:ascii="Arial Narrow" w:hAnsi="Arial Narrow"/>
            <w:noProof/>
            <w:lang w:val="sk-SK"/>
          </w:rPr>
          <w:delText>6.4.3</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Projekty realizované v rámci existujúcej infraštruktúry</w:delText>
        </w:r>
        <w:r w:rsidDel="001B1E42">
          <w:rPr>
            <w:noProof/>
          </w:rPr>
          <w:tab/>
        </w:r>
        <w:r w:rsidR="004D338A" w:rsidDel="001B1E42">
          <w:rPr>
            <w:noProof/>
          </w:rPr>
          <w:delText>34</w:delText>
        </w:r>
      </w:del>
    </w:p>
    <w:p w:rsidR="009D7464" w:rsidDel="001B1E42" w:rsidRDefault="009D7464">
      <w:pPr>
        <w:pStyle w:val="Obsah3"/>
        <w:rPr>
          <w:del w:id="250" w:author="MŽP SR" w:date="2016-03-01T10:53:00Z"/>
          <w:rFonts w:asciiTheme="minorHAnsi" w:eastAsiaTheme="minorEastAsia" w:hAnsiTheme="minorHAnsi" w:cstheme="minorBidi"/>
          <w:noProof/>
          <w:sz w:val="22"/>
          <w:szCs w:val="22"/>
          <w:lang w:val="sk-SK" w:eastAsia="sk-SK"/>
        </w:rPr>
      </w:pPr>
      <w:del w:id="251" w:author="MŽP SR" w:date="2016-03-01T10:53:00Z">
        <w:r w:rsidRPr="00E3373D" w:rsidDel="001B1E42">
          <w:rPr>
            <w:rFonts w:ascii="Arial Narrow" w:hAnsi="Arial Narrow"/>
            <w:noProof/>
            <w:lang w:val="sk-SK"/>
          </w:rPr>
          <w:delText>6.4.4</w:delText>
        </w:r>
        <w:r w:rsidDel="001B1E42">
          <w:rPr>
            <w:rFonts w:asciiTheme="minorHAnsi" w:eastAsiaTheme="minorEastAsia" w:hAnsiTheme="minorHAnsi" w:cstheme="minorBidi"/>
            <w:noProof/>
            <w:sz w:val="22"/>
            <w:szCs w:val="22"/>
            <w:lang w:val="sk-SK" w:eastAsia="sk-SK"/>
          </w:rPr>
          <w:tab/>
        </w:r>
        <w:r w:rsidRPr="00E3373D" w:rsidDel="001B1E42">
          <w:rPr>
            <w:rFonts w:ascii="Arial Narrow" w:hAnsi="Arial Narrow"/>
            <w:noProof/>
            <w:lang w:val="sk-SK"/>
          </w:rPr>
          <w:delText>Zabezpečovanie prevádzky vodohospodárskej infraštruktúry iným subjektom</w:delText>
        </w:r>
        <w:r w:rsidDel="001B1E42">
          <w:rPr>
            <w:noProof/>
          </w:rPr>
          <w:tab/>
        </w:r>
        <w:r w:rsidR="004D338A" w:rsidDel="001B1E42">
          <w:rPr>
            <w:noProof/>
          </w:rPr>
          <w:delText>35</w:delText>
        </w:r>
      </w:del>
    </w:p>
    <w:p w:rsidR="009D7464" w:rsidDel="001B1E42" w:rsidRDefault="009D7464">
      <w:pPr>
        <w:pStyle w:val="Obsah1"/>
        <w:rPr>
          <w:del w:id="252" w:author="MŽP SR" w:date="2016-03-01T10:53:00Z"/>
          <w:rFonts w:asciiTheme="minorHAnsi" w:eastAsiaTheme="minorEastAsia" w:hAnsiTheme="minorHAnsi" w:cstheme="minorBidi"/>
          <w:noProof/>
          <w:sz w:val="22"/>
          <w:szCs w:val="22"/>
          <w:lang w:val="sk-SK" w:eastAsia="sk-SK"/>
        </w:rPr>
      </w:pPr>
      <w:del w:id="253" w:author="MŽP SR" w:date="2016-03-01T10:53:00Z">
        <w:r w:rsidRPr="00E3373D" w:rsidDel="001B1E42">
          <w:rPr>
            <w:rFonts w:ascii="Arial Narrow" w:hAnsi="Arial Narrow"/>
            <w:noProof/>
            <w:lang w:val="sk-SK"/>
          </w:rPr>
          <w:delText>Prílohy</w:delText>
        </w:r>
        <w:r w:rsidDel="001B1E42">
          <w:rPr>
            <w:rFonts w:ascii="Arial Narrow" w:hAnsi="Arial Narrow"/>
            <w:noProof/>
            <w:lang w:val="sk-SK"/>
          </w:rPr>
          <w:tab/>
        </w:r>
        <w:r w:rsidDel="001B1E42">
          <w:rPr>
            <w:noProof/>
          </w:rPr>
          <w:tab/>
        </w:r>
        <w:r w:rsidR="004D338A" w:rsidDel="001B1E42">
          <w:rPr>
            <w:noProof/>
          </w:rPr>
          <w:delText>36</w:delText>
        </w:r>
      </w:del>
    </w:p>
    <w:p w:rsidR="00D51FCA" w:rsidRPr="00EF7E49" w:rsidRDefault="00B12EE2" w:rsidP="00D51FCA">
      <w:pPr>
        <w:rPr>
          <w:rFonts w:ascii="Arial Narrow" w:hAnsi="Arial Narrow"/>
          <w:lang w:val="sk-SK"/>
        </w:rPr>
      </w:pPr>
      <w:r w:rsidRPr="00EF7E49">
        <w:rPr>
          <w:rFonts w:ascii="Arial Narrow" w:hAnsi="Arial Narrow"/>
          <w:sz w:val="36"/>
          <w:lang w:val="sk-SK"/>
        </w:rPr>
        <w:fldChar w:fldCharType="end"/>
      </w:r>
    </w:p>
    <w:p w:rsidR="009D2F8F" w:rsidRPr="00EF7E49" w:rsidRDefault="009D2F8F" w:rsidP="00456AD4">
      <w:pPr>
        <w:pStyle w:val="Nadpis1"/>
        <w:ind w:firstLine="0"/>
        <w:rPr>
          <w:rFonts w:ascii="Arial Narrow" w:hAnsi="Arial Narrow"/>
          <w:lang w:val="sk-SK"/>
        </w:rPr>
      </w:pPr>
      <w:bookmarkStart w:id="254" w:name="Text"/>
      <w:bookmarkStart w:id="255" w:name="_Toc412545771"/>
      <w:bookmarkStart w:id="256" w:name="_Toc444592960"/>
      <w:bookmarkEnd w:id="254"/>
      <w:r w:rsidRPr="00EF7E49">
        <w:rPr>
          <w:rFonts w:ascii="Arial Narrow" w:hAnsi="Arial Narrow"/>
          <w:lang w:val="sk-SK"/>
        </w:rPr>
        <w:lastRenderedPageBreak/>
        <w:t>Úvod</w:t>
      </w:r>
      <w:bookmarkEnd w:id="255"/>
      <w:bookmarkEnd w:id="256"/>
    </w:p>
    <w:p w:rsidR="00B147D5" w:rsidRPr="00B147D5" w:rsidRDefault="009D2F8F" w:rsidP="00B147D5">
      <w:pPr>
        <w:pStyle w:val="Zkladntext"/>
        <w:rPr>
          <w:rFonts w:ascii="Arial Narrow" w:hAnsi="Arial Narrow"/>
          <w:lang w:val="sk-SK"/>
        </w:rPr>
      </w:pPr>
      <w:r w:rsidRPr="00EF7E49">
        <w:rPr>
          <w:rFonts w:ascii="Arial Narrow" w:hAnsi="Arial Narrow"/>
          <w:lang w:val="sk-SK"/>
        </w:rPr>
        <w:t xml:space="preserve">Metodika pre </w:t>
      </w:r>
      <w:r w:rsidR="00566C7D" w:rsidRPr="00EF7E49">
        <w:rPr>
          <w:rFonts w:ascii="Arial Narrow" w:hAnsi="Arial Narrow"/>
          <w:lang w:val="sk-SK"/>
        </w:rPr>
        <w:t>vypracovanie</w:t>
      </w:r>
      <w:r w:rsidR="00107687" w:rsidRPr="00EF7E49">
        <w:rPr>
          <w:rFonts w:ascii="Arial Narrow" w:hAnsi="Arial Narrow"/>
          <w:lang w:val="sk-SK"/>
        </w:rPr>
        <w:t xml:space="preserve"> </w:t>
      </w:r>
      <w:r w:rsidR="00CB1BFF" w:rsidRPr="00EF7E49">
        <w:rPr>
          <w:rFonts w:ascii="Arial Narrow" w:hAnsi="Arial Narrow"/>
          <w:lang w:val="sk-SK"/>
        </w:rPr>
        <w:t>finančnej analýzy projektu</w:t>
      </w:r>
      <w:r w:rsidRPr="00EF7E49">
        <w:rPr>
          <w:rFonts w:ascii="Arial Narrow" w:hAnsi="Arial Narrow"/>
          <w:lang w:val="sk-SK"/>
        </w:rPr>
        <w:t xml:space="preserve"> Operačného programu Kvalita životného prostredia (ďalej </w:t>
      </w:r>
      <w:r w:rsidR="00EA3E86" w:rsidRPr="00EF7E49">
        <w:rPr>
          <w:rFonts w:ascii="Arial Narrow" w:hAnsi="Arial Narrow"/>
          <w:lang w:val="sk-SK"/>
        </w:rPr>
        <w:t>len</w:t>
      </w:r>
      <w:r w:rsidRPr="00EF7E49">
        <w:rPr>
          <w:rFonts w:ascii="Arial Narrow" w:hAnsi="Arial Narrow"/>
          <w:lang w:val="sk-SK"/>
        </w:rPr>
        <w:t xml:space="preserve"> „Metodika“) </w:t>
      </w:r>
      <w:r w:rsidR="00227C7D" w:rsidRPr="00EF7E49">
        <w:rPr>
          <w:rFonts w:ascii="Arial Narrow" w:hAnsi="Arial Narrow"/>
          <w:lang w:val="sk-SK"/>
        </w:rPr>
        <w:t xml:space="preserve">definuje všeobecné ustanovenia o projektoch vytvárajúcich príjem </w:t>
      </w:r>
      <w:r w:rsidR="00C6576E">
        <w:rPr>
          <w:rFonts w:ascii="Arial Narrow" w:hAnsi="Arial Narrow"/>
          <w:lang w:val="sk-SK"/>
        </w:rPr>
        <w:t xml:space="preserve">a požiadavky </w:t>
      </w:r>
      <w:r w:rsidR="00B147D5">
        <w:rPr>
          <w:rFonts w:ascii="Arial Narrow" w:hAnsi="Arial Narrow"/>
          <w:lang w:val="sk-SK"/>
        </w:rPr>
        <w:t xml:space="preserve">viažuce sa na </w:t>
      </w:r>
      <w:r w:rsidR="00B147D5" w:rsidRPr="00B147D5">
        <w:rPr>
          <w:rFonts w:ascii="Arial Narrow" w:hAnsi="Arial Narrow"/>
          <w:lang w:val="sk-SK"/>
        </w:rPr>
        <w:t>zohľadnenie čistých príjmov pri výpočte výšky príspevku.</w:t>
      </w:r>
      <w:r w:rsidR="00B147D5" w:rsidRPr="00EF7E49">
        <w:rPr>
          <w:rFonts w:ascii="Arial Narrow" w:hAnsi="Arial Narrow" w:cs="EUAlbertina-Bold"/>
          <w:bCs/>
          <w:szCs w:val="22"/>
        </w:rPr>
        <w:t xml:space="preserve"> </w:t>
      </w:r>
    </w:p>
    <w:p w:rsidR="00B147D5" w:rsidRDefault="009D2F8F" w:rsidP="00643391">
      <w:pPr>
        <w:spacing w:after="120"/>
        <w:jc w:val="both"/>
        <w:rPr>
          <w:rFonts w:ascii="Arial Narrow" w:hAnsi="Arial Narrow"/>
          <w:lang w:val="sk-SK"/>
        </w:rPr>
      </w:pPr>
      <w:r w:rsidRPr="00EF7E49">
        <w:rPr>
          <w:rFonts w:ascii="Arial Narrow" w:hAnsi="Arial Narrow"/>
          <w:lang w:val="sk-SK"/>
        </w:rPr>
        <w:t>Metodika je určená pre subjekty zapojené do implementácie Operačného programu Kvalita životného prostredia</w:t>
      </w:r>
      <w:r w:rsidR="00643391">
        <w:rPr>
          <w:rFonts w:ascii="Arial Narrow" w:hAnsi="Arial Narrow"/>
          <w:lang w:val="sk-SK"/>
        </w:rPr>
        <w:t xml:space="preserve"> (ďalej aj „OP KŽP“ alebo „OP“)</w:t>
      </w:r>
      <w:r w:rsidRPr="00EF7E49">
        <w:rPr>
          <w:rFonts w:ascii="Arial Narrow" w:hAnsi="Arial Narrow"/>
          <w:lang w:val="sk-SK"/>
        </w:rPr>
        <w:t xml:space="preserve">, t.j. </w:t>
      </w:r>
      <w:r w:rsidR="008D78FD" w:rsidRPr="00EF7E49">
        <w:rPr>
          <w:rFonts w:ascii="Arial Narrow" w:hAnsi="Arial Narrow"/>
          <w:lang w:val="sk-SK"/>
        </w:rPr>
        <w:t>žiadateľov a prijímateľov, ktorí budú realizovať projekty vytvárajúce príjem, riadiaci orgán a</w:t>
      </w:r>
      <w:r w:rsidRPr="00EF7E49">
        <w:rPr>
          <w:rFonts w:ascii="Arial Narrow" w:hAnsi="Arial Narrow"/>
          <w:lang w:val="sk-SK"/>
        </w:rPr>
        <w:t xml:space="preserve"> sprostr</w:t>
      </w:r>
      <w:r w:rsidR="008D78FD" w:rsidRPr="00EF7E49">
        <w:rPr>
          <w:rFonts w:ascii="Arial Narrow" w:hAnsi="Arial Narrow"/>
          <w:lang w:val="sk-SK"/>
        </w:rPr>
        <w:t>edkovateľské orgány</w:t>
      </w:r>
      <w:r w:rsidR="005B3FFF" w:rsidRPr="00EF7E49">
        <w:rPr>
          <w:rFonts w:ascii="Arial Narrow" w:hAnsi="Arial Narrow"/>
          <w:lang w:val="sk-SK"/>
        </w:rPr>
        <w:t>.</w:t>
      </w:r>
      <w:r w:rsidR="00FB5BDE" w:rsidRPr="00EF7E49">
        <w:rPr>
          <w:rFonts w:ascii="Arial Narrow" w:hAnsi="Arial Narrow"/>
          <w:lang w:val="sk-SK"/>
        </w:rPr>
        <w:t xml:space="preserve"> </w:t>
      </w:r>
    </w:p>
    <w:p w:rsidR="00643391" w:rsidRPr="00F74808" w:rsidRDefault="00643391" w:rsidP="00643391">
      <w:pPr>
        <w:spacing w:after="120"/>
        <w:jc w:val="both"/>
        <w:rPr>
          <w:rFonts w:ascii="Arial Narrow" w:hAnsi="Arial Narrow"/>
          <w:szCs w:val="22"/>
        </w:rPr>
      </w:pPr>
      <w:proofErr w:type="gramStart"/>
      <w:r w:rsidRPr="00B147D5">
        <w:rPr>
          <w:rFonts w:ascii="Arial Narrow" w:hAnsi="Arial Narrow"/>
          <w:szCs w:val="22"/>
        </w:rPr>
        <w:t>V prípade projektov, ktoré vytvárajú príjem či už počas realizácie projektu</w:t>
      </w:r>
      <w:r w:rsidR="00B147D5" w:rsidRPr="00B147D5">
        <w:rPr>
          <w:rFonts w:ascii="Arial Narrow" w:eastAsia="Calibri" w:hAnsi="Arial Narrow"/>
          <w:color w:val="000000"/>
          <w:szCs w:val="22"/>
        </w:rPr>
        <w:t xml:space="preserve"> v zmysle čl.</w:t>
      </w:r>
      <w:proofErr w:type="gramEnd"/>
      <w:r w:rsidR="00B147D5" w:rsidRPr="00B147D5">
        <w:rPr>
          <w:rFonts w:ascii="Arial Narrow" w:eastAsia="Calibri" w:hAnsi="Arial Narrow"/>
          <w:color w:val="000000"/>
          <w:szCs w:val="22"/>
        </w:rPr>
        <w:t xml:space="preserve"> </w:t>
      </w:r>
      <w:proofErr w:type="gramStart"/>
      <w:r w:rsidR="00B147D5" w:rsidRPr="00B147D5">
        <w:rPr>
          <w:rFonts w:ascii="Arial Narrow" w:eastAsia="Calibri" w:hAnsi="Arial Narrow"/>
          <w:color w:val="000000"/>
          <w:szCs w:val="22"/>
        </w:rPr>
        <w:t>65 všeobecného nariadenia</w:t>
      </w:r>
      <w:r w:rsidRPr="00B147D5">
        <w:rPr>
          <w:rFonts w:ascii="Arial Narrow" w:hAnsi="Arial Narrow"/>
          <w:szCs w:val="22"/>
        </w:rPr>
        <w:t>, alebo po jeho ukončení</w:t>
      </w:r>
      <w:r w:rsidR="00B147D5" w:rsidRPr="00B147D5">
        <w:rPr>
          <w:rFonts w:ascii="Arial Narrow" w:eastAsia="Calibri" w:hAnsi="Arial Narrow"/>
          <w:color w:val="000000"/>
          <w:szCs w:val="22"/>
        </w:rPr>
        <w:t xml:space="preserve"> v zmysle čl.</w:t>
      </w:r>
      <w:proofErr w:type="gramEnd"/>
      <w:r w:rsidR="00B147D5" w:rsidRPr="00B147D5">
        <w:rPr>
          <w:rFonts w:ascii="Arial Narrow" w:eastAsia="Calibri" w:hAnsi="Arial Narrow"/>
          <w:color w:val="000000"/>
          <w:szCs w:val="22"/>
        </w:rPr>
        <w:t xml:space="preserve"> 61 všeobecného nariadenia</w:t>
      </w:r>
      <w:r w:rsidRPr="00B147D5">
        <w:rPr>
          <w:rFonts w:ascii="Arial Narrow" w:hAnsi="Arial Narrow"/>
          <w:szCs w:val="22"/>
        </w:rPr>
        <w:t xml:space="preserve">, je potrebné celkové oprávnené výdavky projektu znížiť o čisté príjmy, aby bola zabezpečená primeraná výška pomoci (t.j. aby nedošlo k neadekvátnemu poskytovaniu finančných prostriedkov OP </w:t>
      </w:r>
      <w:proofErr w:type="gramStart"/>
      <w:r w:rsidRPr="008A2314">
        <w:rPr>
          <w:rFonts w:ascii="Arial Narrow" w:hAnsi="Arial Narrow"/>
          <w:szCs w:val="22"/>
          <w:lang w:val="sk-SK"/>
        </w:rPr>
        <w:t>nad</w:t>
      </w:r>
      <w:proofErr w:type="gramEnd"/>
      <w:r w:rsidRPr="00B147D5">
        <w:rPr>
          <w:rFonts w:ascii="Arial Narrow" w:hAnsi="Arial Narrow"/>
          <w:szCs w:val="22"/>
        </w:rPr>
        <w:t xml:space="preserve"> rámec skutočnej potreby projektu).</w:t>
      </w:r>
      <w:ins w:id="257" w:author="MŽP SR" w:date="2016-02-18T15:52:00Z">
        <w:r w:rsidR="00CC6D7E" w:rsidRPr="00CC6D7E">
          <w:rPr>
            <w:rFonts w:ascii="Arial Narrow" w:hAnsi="Arial Narrow"/>
            <w:bCs/>
            <w:szCs w:val="22"/>
          </w:rPr>
          <w:t xml:space="preserve"> </w:t>
        </w:r>
      </w:ins>
      <w:proofErr w:type="gramStart"/>
      <w:ins w:id="258" w:author="MŽP SR" w:date="2016-02-29T18:09:00Z">
        <w:r w:rsidR="0046044D">
          <w:rPr>
            <w:rFonts w:ascii="Arial Narrow" w:hAnsi="Arial Narrow"/>
            <w:bCs/>
            <w:szCs w:val="22"/>
          </w:rPr>
          <w:t xml:space="preserve">Celkové oprávnené výdavky projektu je potrebné znížiť o čisté príjmy aj v prípade projektov, </w:t>
        </w:r>
      </w:ins>
      <w:ins w:id="259" w:author="MŽP SR" w:date="2016-02-18T15:52:00Z">
        <w:r w:rsidR="00CC6D7E" w:rsidRPr="009B4826">
          <w:rPr>
            <w:rFonts w:ascii="Arial Narrow" w:hAnsi="Arial Narrow"/>
            <w:bCs/>
            <w:szCs w:val="22"/>
          </w:rPr>
          <w:t>ktor</w:t>
        </w:r>
      </w:ins>
      <w:ins w:id="260" w:author="MŽP SR" w:date="2016-02-29T18:10:00Z">
        <w:r w:rsidR="0046044D">
          <w:rPr>
            <w:rFonts w:ascii="Arial Narrow" w:hAnsi="Arial Narrow"/>
            <w:bCs/>
            <w:szCs w:val="22"/>
          </w:rPr>
          <w:t>ých</w:t>
        </w:r>
      </w:ins>
      <w:ins w:id="261" w:author="MŽP SR" w:date="2016-02-18T15:52:00Z">
        <w:r w:rsidR="00CC6D7E" w:rsidRPr="009B4826">
          <w:rPr>
            <w:rFonts w:ascii="Arial Narrow" w:hAnsi="Arial Narrow"/>
            <w:bCs/>
            <w:szCs w:val="22"/>
          </w:rPr>
          <w:t xml:space="preserve"> celkové oprávnené výdavky sú rovné alebo nižšie ako 50 000 EUR.</w:t>
        </w:r>
      </w:ins>
      <w:proofErr w:type="gramEnd"/>
    </w:p>
    <w:p w:rsidR="00356DFE" w:rsidRPr="00EF7E49" w:rsidRDefault="00410F92" w:rsidP="00410F92">
      <w:pPr>
        <w:pStyle w:val="Zkladntext"/>
        <w:keepNext/>
        <w:keepLines/>
        <w:rPr>
          <w:rFonts w:ascii="Arial Narrow" w:hAnsi="Arial Narrow"/>
          <w:lang w:val="sk-SK"/>
        </w:rPr>
      </w:pPr>
      <w:r w:rsidRPr="00EF7E49">
        <w:rPr>
          <w:rFonts w:ascii="Arial Narrow" w:hAnsi="Arial Narrow"/>
          <w:lang w:val="sk-SK"/>
        </w:rPr>
        <w:t>O</w:t>
      </w:r>
      <w:r w:rsidR="00356DFE" w:rsidRPr="00EF7E49">
        <w:rPr>
          <w:rFonts w:ascii="Arial Narrow" w:hAnsi="Arial Narrow"/>
          <w:lang w:val="sk-SK"/>
        </w:rPr>
        <w:t xml:space="preserve">proti programovému obdobiu 2007 – 2013 </w:t>
      </w:r>
      <w:r w:rsidRPr="00EF7E49">
        <w:rPr>
          <w:rFonts w:ascii="Arial Narrow" w:hAnsi="Arial Narrow"/>
          <w:lang w:val="sk-SK"/>
        </w:rPr>
        <w:t>došlo v rámci zohľadňovania čistých príjmov pri výpočte výšky pomoci pre projekt k </w:t>
      </w:r>
      <w:r w:rsidR="00B147D5">
        <w:rPr>
          <w:rFonts w:ascii="Arial Narrow" w:hAnsi="Arial Narrow"/>
          <w:lang w:val="sk-SK"/>
        </w:rPr>
        <w:t>viacerým</w:t>
      </w:r>
      <w:r w:rsidRPr="00EF7E49">
        <w:rPr>
          <w:rFonts w:ascii="Arial Narrow" w:hAnsi="Arial Narrow"/>
          <w:lang w:val="sk-SK"/>
        </w:rPr>
        <w:t xml:space="preserve"> zmenám. </w:t>
      </w:r>
      <w:r w:rsidR="00D362E9" w:rsidRPr="00EF7E49">
        <w:rPr>
          <w:rFonts w:ascii="Arial Narrow" w:hAnsi="Arial Narrow"/>
          <w:lang w:val="sk-SK"/>
        </w:rPr>
        <w:t xml:space="preserve">Tieto </w:t>
      </w:r>
      <w:r w:rsidRPr="00EF7E49">
        <w:rPr>
          <w:rFonts w:ascii="Arial Narrow" w:hAnsi="Arial Narrow"/>
          <w:lang w:val="sk-SK"/>
        </w:rPr>
        <w:t xml:space="preserve">zahŕňajú predovšetkým zavedenie </w:t>
      </w:r>
      <w:r w:rsidR="00356DFE" w:rsidRPr="00EF7E49">
        <w:rPr>
          <w:rFonts w:ascii="Arial Narrow" w:hAnsi="Arial Narrow"/>
          <w:lang w:val="sk-SK" w:eastAsia="en-GB"/>
        </w:rPr>
        <w:t>možnos</w:t>
      </w:r>
      <w:r w:rsidRPr="00EF7E49">
        <w:rPr>
          <w:rFonts w:ascii="Arial Narrow" w:hAnsi="Arial Narrow"/>
          <w:lang w:val="sk-SK" w:eastAsia="en-GB"/>
        </w:rPr>
        <w:t>ti</w:t>
      </w:r>
      <w:r w:rsidR="00356DFE" w:rsidRPr="00EF7E49">
        <w:rPr>
          <w:rFonts w:ascii="Arial Narrow" w:hAnsi="Arial Narrow"/>
          <w:lang w:val="sk-SK" w:eastAsia="en-GB"/>
        </w:rPr>
        <w:t xml:space="preserve"> uplatnenia paušálnej sadzby (Flat rate) čistých príjmov pre projekty, na ktoré sa vzťahuje čl. 61 všeobecného nariadenia</w:t>
      </w:r>
      <w:r w:rsidRPr="00EF7E49">
        <w:rPr>
          <w:rFonts w:ascii="Arial Narrow" w:hAnsi="Arial Narrow"/>
          <w:lang w:val="sk-SK" w:eastAsia="en-GB"/>
        </w:rPr>
        <w:t xml:space="preserve"> a</w:t>
      </w:r>
      <w:r w:rsidR="00356DFE" w:rsidRPr="00EF7E49">
        <w:rPr>
          <w:rFonts w:ascii="Arial Narrow" w:hAnsi="Arial Narrow"/>
          <w:lang w:val="sk-SK" w:eastAsia="en-GB"/>
        </w:rPr>
        <w:t xml:space="preserve"> </w:t>
      </w:r>
      <w:r w:rsidRPr="00EF7E49">
        <w:rPr>
          <w:rFonts w:ascii="Arial Narrow" w:hAnsi="Arial Narrow"/>
          <w:lang w:val="sk-SK"/>
        </w:rPr>
        <w:t>zavedenie</w:t>
      </w:r>
      <w:r w:rsidRPr="00EF7E49">
        <w:rPr>
          <w:rFonts w:ascii="Arial Narrow" w:hAnsi="Arial Narrow"/>
          <w:lang w:val="sk-SK" w:eastAsia="en-GB"/>
        </w:rPr>
        <w:t xml:space="preserve"> </w:t>
      </w:r>
      <w:r w:rsidR="00356DFE" w:rsidRPr="00EF7E49">
        <w:rPr>
          <w:rFonts w:ascii="Arial Narrow" w:hAnsi="Arial Narrow"/>
          <w:lang w:val="sk-SK" w:eastAsia="en-GB"/>
        </w:rPr>
        <w:t>p</w:t>
      </w:r>
      <w:r w:rsidR="00D362E9" w:rsidRPr="00EF7E49">
        <w:rPr>
          <w:rFonts w:ascii="Arial Narrow" w:hAnsi="Arial Narrow"/>
          <w:lang w:val="sk-SK" w:eastAsia="en-GB"/>
        </w:rPr>
        <w:t>ovinnosti</w:t>
      </w:r>
      <w:r w:rsidR="00356DFE" w:rsidRPr="00EF7E49">
        <w:rPr>
          <w:rFonts w:ascii="Arial Narrow" w:hAnsi="Arial Narrow"/>
          <w:lang w:val="sk-SK" w:eastAsia="en-GB"/>
        </w:rPr>
        <w:t xml:space="preserve"> sledovať príjmy a zohľadniť ich pri stanovení výšky </w:t>
      </w:r>
      <w:r w:rsidR="00D362E9" w:rsidRPr="00EF7E49">
        <w:rPr>
          <w:rFonts w:ascii="Arial Narrow" w:hAnsi="Arial Narrow"/>
          <w:lang w:val="sk-SK" w:eastAsia="en-GB"/>
        </w:rPr>
        <w:t>nenávratného finančného príspevku</w:t>
      </w:r>
      <w:r w:rsidR="00356DFE" w:rsidRPr="00EF7E49">
        <w:rPr>
          <w:rFonts w:ascii="Arial Narrow" w:hAnsi="Arial Narrow"/>
          <w:lang w:val="sk-SK" w:eastAsia="en-GB"/>
        </w:rPr>
        <w:t xml:space="preserve"> aj </w:t>
      </w:r>
      <w:r w:rsidR="00D362E9" w:rsidRPr="00EF7E49">
        <w:rPr>
          <w:rFonts w:ascii="Arial Narrow" w:hAnsi="Arial Narrow"/>
          <w:lang w:val="sk-SK" w:eastAsia="en-GB"/>
        </w:rPr>
        <w:t>pri</w:t>
      </w:r>
      <w:r w:rsidR="00356DFE" w:rsidRPr="00EF7E49">
        <w:rPr>
          <w:rFonts w:ascii="Arial Narrow" w:hAnsi="Arial Narrow"/>
          <w:lang w:val="sk-SK" w:eastAsia="en-GB"/>
        </w:rPr>
        <w:t xml:space="preserve"> projekto</w:t>
      </w:r>
      <w:r w:rsidR="00D362E9" w:rsidRPr="00EF7E49">
        <w:rPr>
          <w:rFonts w:ascii="Arial Narrow" w:hAnsi="Arial Narrow"/>
          <w:lang w:val="sk-SK" w:eastAsia="en-GB"/>
        </w:rPr>
        <w:t>ch</w:t>
      </w:r>
      <w:r w:rsidR="00356DFE" w:rsidRPr="00EF7E49">
        <w:rPr>
          <w:rFonts w:ascii="Arial Narrow" w:hAnsi="Arial Narrow"/>
          <w:lang w:val="sk-SK" w:eastAsia="en-GB"/>
        </w:rPr>
        <w:t xml:space="preserve"> mimo čl. 61</w:t>
      </w:r>
      <w:r w:rsidR="00D362E9" w:rsidRPr="00EF7E49">
        <w:rPr>
          <w:rFonts w:ascii="Arial Narrow" w:hAnsi="Arial Narrow"/>
          <w:lang w:val="sk-SK" w:eastAsia="en-GB"/>
        </w:rPr>
        <w:t xml:space="preserve"> všeobecného nariadenia. </w:t>
      </w:r>
    </w:p>
    <w:p w:rsidR="00D362E9" w:rsidRPr="00EF7E49" w:rsidRDefault="00D362E9" w:rsidP="00D362E9">
      <w:pPr>
        <w:jc w:val="both"/>
        <w:rPr>
          <w:rFonts w:ascii="Arial Narrow" w:hAnsi="Arial Narrow"/>
          <w:lang w:val="sk-SK"/>
        </w:rPr>
      </w:pPr>
      <w:r w:rsidRPr="00EF7E49">
        <w:rPr>
          <w:rFonts w:ascii="Arial Narrow" w:hAnsi="Arial Narrow"/>
          <w:lang w:val="sk-SK"/>
        </w:rPr>
        <w:t>Táto Metodika, ako aj každá jej aktualizácia, nadobúda platnosť dňom jej schválenia a účinnosť dňom jej zverejnenia na webovom sídle Poskytovateľa.</w:t>
      </w:r>
    </w:p>
    <w:p w:rsidR="005E69B4" w:rsidRPr="00EF7E49" w:rsidRDefault="005E69B4" w:rsidP="001B473E">
      <w:pPr>
        <w:rPr>
          <w:rFonts w:ascii="Arial Narrow" w:hAnsi="Arial Narrow"/>
          <w:lang w:val="sk-SK"/>
        </w:rPr>
      </w:pPr>
    </w:p>
    <w:p w:rsidR="00417AE4" w:rsidRPr="00EF7E49" w:rsidRDefault="00417AE4" w:rsidP="00456AD4">
      <w:pPr>
        <w:pStyle w:val="Nadpis2"/>
        <w:keepLines/>
        <w:ind w:firstLine="0"/>
        <w:rPr>
          <w:rFonts w:ascii="Arial Narrow" w:hAnsi="Arial Narrow"/>
          <w:lang w:val="sk-SK" w:eastAsia="en-GB"/>
        </w:rPr>
      </w:pPr>
      <w:bookmarkStart w:id="262" w:name="_Toc412545775"/>
      <w:bookmarkStart w:id="263" w:name="_Toc444592961"/>
      <w:bookmarkStart w:id="264" w:name="_Toc412545773"/>
      <w:r w:rsidRPr="00EF7E49">
        <w:rPr>
          <w:rFonts w:ascii="Arial Narrow" w:hAnsi="Arial Narrow"/>
          <w:lang w:val="sk-SK" w:eastAsia="en-GB"/>
        </w:rPr>
        <w:lastRenderedPageBreak/>
        <w:t>Zoznam skratiek</w:t>
      </w:r>
      <w:bookmarkEnd w:id="262"/>
      <w:bookmarkEnd w:id="263"/>
    </w:p>
    <w:p w:rsidR="00417AE4" w:rsidRPr="00EF7E49" w:rsidRDefault="00C1010E" w:rsidP="003A7929">
      <w:pPr>
        <w:pStyle w:val="Popis"/>
        <w:keepNext/>
        <w:keepLines/>
        <w:spacing w:before="120" w:after="60"/>
        <w:rPr>
          <w:rFonts w:ascii="Arial Narrow" w:hAnsi="Arial Narrow"/>
          <w:i w:val="0"/>
          <w:sz w:val="18"/>
          <w:szCs w:val="18"/>
          <w:lang w:val="sk-SK" w:eastAsia="en-GB"/>
        </w:rPr>
      </w:pPr>
      <w:r w:rsidRPr="00EF7E49">
        <w:rPr>
          <w:rFonts w:ascii="Arial Narrow" w:hAnsi="Arial Narrow"/>
          <w:sz w:val="18"/>
          <w:szCs w:val="18"/>
          <w:lang w:val="sk-SK"/>
        </w:rPr>
        <w:t xml:space="preserve">Tabuľka 1: Zoznam skratiek </w:t>
      </w:r>
    </w:p>
    <w:tbl>
      <w:tblPr>
        <w:tblStyle w:val="Mriekatabuky"/>
        <w:tblW w:w="8931" w:type="dxa"/>
        <w:tblInd w:w="108" w:type="dxa"/>
        <w:tblLook w:val="04A0"/>
      </w:tblPr>
      <w:tblGrid>
        <w:gridCol w:w="1560"/>
        <w:gridCol w:w="7371"/>
      </w:tblGrid>
      <w:tr w:rsidR="00417AE4" w:rsidRPr="00EF7E49" w:rsidTr="00C1010E">
        <w:tc>
          <w:tcPr>
            <w:tcW w:w="1560" w:type="dxa"/>
            <w:shd w:val="clear" w:color="auto" w:fill="DBE5F1" w:themeFill="accent1" w:themeFillTint="33"/>
          </w:tcPr>
          <w:p w:rsidR="00417AE4" w:rsidRPr="00EF7E49" w:rsidRDefault="00417AE4" w:rsidP="007C7A32">
            <w:pPr>
              <w:pStyle w:val="Zkladntext"/>
              <w:keepNext/>
              <w:keepLines/>
              <w:spacing w:before="60" w:after="60"/>
              <w:jc w:val="center"/>
              <w:rPr>
                <w:rFonts w:ascii="Arial Narrow" w:hAnsi="Arial Narrow"/>
                <w:b/>
                <w:lang w:val="sk-SK" w:eastAsia="en-GB"/>
              </w:rPr>
            </w:pPr>
            <w:r w:rsidRPr="00EF7E49">
              <w:rPr>
                <w:rFonts w:ascii="Arial Narrow" w:hAnsi="Arial Narrow"/>
                <w:b/>
                <w:lang w:val="sk-SK" w:eastAsia="en-GB"/>
              </w:rPr>
              <w:t>Skratka</w:t>
            </w:r>
          </w:p>
        </w:tc>
        <w:tc>
          <w:tcPr>
            <w:tcW w:w="7371" w:type="dxa"/>
            <w:shd w:val="clear" w:color="auto" w:fill="DBE5F1" w:themeFill="accent1" w:themeFillTint="33"/>
          </w:tcPr>
          <w:p w:rsidR="00417AE4" w:rsidRPr="00EF7E49" w:rsidRDefault="00417AE4" w:rsidP="007C7A32">
            <w:pPr>
              <w:pStyle w:val="Zkladntext"/>
              <w:keepNext/>
              <w:keepLines/>
              <w:spacing w:before="60" w:after="60"/>
              <w:jc w:val="center"/>
              <w:rPr>
                <w:rFonts w:ascii="Arial Narrow" w:hAnsi="Arial Narrow"/>
                <w:b/>
                <w:lang w:val="sk-SK" w:eastAsia="en-GB"/>
              </w:rPr>
            </w:pPr>
            <w:r w:rsidRPr="00EF7E49">
              <w:rPr>
                <w:rFonts w:ascii="Arial Narrow" w:hAnsi="Arial Narrow"/>
                <w:b/>
                <w:lang w:val="sk-SK" w:eastAsia="en-GB"/>
              </w:rPr>
              <w:t>Význam</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 xml:space="preserve">CBA </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analýza nákladov a prínosov projektu</w:t>
            </w:r>
          </w:p>
        </w:tc>
      </w:tr>
      <w:tr w:rsidR="003D14A0" w:rsidRPr="00EF7E49" w:rsidTr="00C1010E">
        <w:tc>
          <w:tcPr>
            <w:tcW w:w="1560" w:type="dxa"/>
            <w:vAlign w:val="center"/>
          </w:tcPr>
          <w:p w:rsidR="003D14A0" w:rsidRPr="00EF7E49" w:rsidRDefault="003D14A0" w:rsidP="007C7A32">
            <w:pPr>
              <w:pStyle w:val="Zkladntext"/>
              <w:keepNext/>
              <w:keepLines/>
              <w:spacing w:before="60" w:after="60"/>
              <w:rPr>
                <w:rFonts w:ascii="Arial Narrow" w:hAnsi="Arial Narrow"/>
                <w:color w:val="000000"/>
                <w:szCs w:val="22"/>
                <w:lang w:val="sk-SK" w:eastAsia="en-GB"/>
              </w:rPr>
            </w:pPr>
            <w:r w:rsidRPr="00EF7E49">
              <w:rPr>
                <w:rFonts w:ascii="Arial Narrow" w:hAnsi="Arial Narrow"/>
                <w:color w:val="000000"/>
                <w:szCs w:val="22"/>
                <w:lang w:val="sk-SK" w:eastAsia="en-GB"/>
              </w:rPr>
              <w:t>COV</w:t>
            </w:r>
          </w:p>
        </w:tc>
        <w:tc>
          <w:tcPr>
            <w:tcW w:w="7371" w:type="dxa"/>
            <w:vAlign w:val="center"/>
          </w:tcPr>
          <w:p w:rsidR="003D14A0" w:rsidRPr="00EF7E49" w:rsidRDefault="003D14A0" w:rsidP="007C7A32">
            <w:pPr>
              <w:pStyle w:val="Zkladntext"/>
              <w:keepNext/>
              <w:keepLines/>
              <w:spacing w:before="60" w:after="60"/>
              <w:rPr>
                <w:rFonts w:ascii="Arial Narrow" w:hAnsi="Arial Narrow"/>
                <w:color w:val="000000"/>
                <w:szCs w:val="22"/>
                <w:lang w:val="sk-SK"/>
              </w:rPr>
            </w:pPr>
            <w:r w:rsidRPr="00EF7E49">
              <w:rPr>
                <w:rFonts w:ascii="Arial Narrow" w:hAnsi="Arial Narrow"/>
                <w:color w:val="000000"/>
                <w:szCs w:val="22"/>
                <w:lang w:val="sk-SK"/>
              </w:rPr>
              <w:t xml:space="preserve">celkové oprávnené výdavky </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ČOV</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čistiareň odpadových vôd</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color w:val="000000"/>
                <w:szCs w:val="22"/>
                <w:lang w:val="sk-SK" w:eastAsia="en-GB"/>
              </w:rPr>
            </w:pPr>
            <w:r w:rsidRPr="00EF7E49">
              <w:rPr>
                <w:rFonts w:ascii="Arial Narrow" w:hAnsi="Arial Narrow"/>
                <w:color w:val="000000"/>
                <w:szCs w:val="22"/>
                <w:lang w:val="sk-SK" w:eastAsia="en-GB"/>
              </w:rPr>
              <w:t>DPH</w:t>
            </w:r>
          </w:p>
        </w:tc>
        <w:tc>
          <w:tcPr>
            <w:tcW w:w="7371" w:type="dxa"/>
            <w:vAlign w:val="center"/>
          </w:tcPr>
          <w:p w:rsidR="00417AE4" w:rsidRPr="00EF7E49" w:rsidRDefault="003D14A0" w:rsidP="007C7A32">
            <w:pPr>
              <w:pStyle w:val="Zkladntext"/>
              <w:keepNext/>
              <w:keepLines/>
              <w:spacing w:before="60" w:after="60"/>
              <w:rPr>
                <w:rFonts w:ascii="Arial Narrow" w:hAnsi="Arial Narrow"/>
                <w:color w:val="000000"/>
                <w:szCs w:val="22"/>
                <w:lang w:val="sk-SK"/>
              </w:rPr>
            </w:pPr>
            <w:r w:rsidRPr="00EF7E49">
              <w:rPr>
                <w:rFonts w:ascii="Arial Narrow" w:hAnsi="Arial Narrow"/>
                <w:color w:val="000000"/>
                <w:szCs w:val="22"/>
                <w:lang w:val="sk-SK"/>
              </w:rPr>
              <w:t>d</w:t>
            </w:r>
            <w:r w:rsidR="00417AE4" w:rsidRPr="00EF7E49">
              <w:rPr>
                <w:rFonts w:ascii="Arial Narrow" w:hAnsi="Arial Narrow"/>
                <w:color w:val="000000"/>
                <w:szCs w:val="22"/>
                <w:lang w:val="sk-SK"/>
              </w:rPr>
              <w:t>aň z pridanej hodnoty</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 xml:space="preserve">EK </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Európska komisia</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 xml:space="preserve">EŠIF </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Európske štrukturálne a investičné fondy</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 xml:space="preserve">EÚ </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Európska Únia</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FA</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finančná analýza</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color w:val="000000"/>
                <w:szCs w:val="22"/>
                <w:lang w:val="sk-SK" w:eastAsia="en-GB"/>
              </w:rPr>
            </w:pPr>
            <w:r w:rsidRPr="00EF7E49">
              <w:rPr>
                <w:rFonts w:ascii="Arial Narrow" w:hAnsi="Arial Narrow"/>
                <w:color w:val="000000"/>
                <w:szCs w:val="22"/>
                <w:lang w:val="sk-SK" w:eastAsia="en-GB"/>
              </w:rPr>
              <w:t>MS</w:t>
            </w:r>
          </w:p>
        </w:tc>
        <w:tc>
          <w:tcPr>
            <w:tcW w:w="7371" w:type="dxa"/>
            <w:vAlign w:val="center"/>
          </w:tcPr>
          <w:p w:rsidR="00417AE4" w:rsidRPr="00EF7E49" w:rsidRDefault="00417AE4" w:rsidP="007C7A32">
            <w:pPr>
              <w:pStyle w:val="Zkladntext"/>
              <w:keepNext/>
              <w:keepLines/>
              <w:spacing w:before="60" w:after="60"/>
              <w:rPr>
                <w:rFonts w:ascii="Arial Narrow" w:hAnsi="Arial Narrow"/>
                <w:color w:val="000000"/>
                <w:szCs w:val="22"/>
                <w:lang w:val="sk-SK"/>
              </w:rPr>
            </w:pPr>
            <w:r w:rsidRPr="00EF7E49">
              <w:rPr>
                <w:rFonts w:ascii="Arial Narrow" w:hAnsi="Arial Narrow"/>
                <w:color w:val="000000"/>
                <w:szCs w:val="22"/>
                <w:lang w:val="sk-SK"/>
              </w:rPr>
              <w:t>monitorovacia správa</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 xml:space="preserve">NFP </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nenávratný finančný príspevok</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OP</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operačný program</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 xml:space="preserve">OP KŽP </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Operačný program Kvalita životného prostredia</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 xml:space="preserve">PO </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prioritná os</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color w:val="000000"/>
                <w:szCs w:val="22"/>
                <w:lang w:val="sk-SK" w:eastAsia="en-GB"/>
              </w:rPr>
            </w:pPr>
            <w:r w:rsidRPr="00EF7E49">
              <w:rPr>
                <w:rFonts w:ascii="Arial Narrow" w:hAnsi="Arial Narrow"/>
                <w:color w:val="000000"/>
                <w:szCs w:val="22"/>
                <w:lang w:val="sk-SK" w:eastAsia="en-GB"/>
              </w:rPr>
              <w:t>PS</w:t>
            </w:r>
          </w:p>
        </w:tc>
        <w:tc>
          <w:tcPr>
            <w:tcW w:w="7371" w:type="dxa"/>
            <w:vAlign w:val="center"/>
          </w:tcPr>
          <w:p w:rsidR="00417AE4" w:rsidRPr="00EF7E49" w:rsidRDefault="003D14A0" w:rsidP="007C7A32">
            <w:pPr>
              <w:pStyle w:val="Zkladntext"/>
              <w:keepNext/>
              <w:keepLines/>
              <w:spacing w:before="60" w:after="60"/>
              <w:rPr>
                <w:rFonts w:ascii="Arial Narrow" w:hAnsi="Arial Narrow"/>
                <w:color w:val="000000"/>
                <w:szCs w:val="22"/>
                <w:lang w:val="sk-SK"/>
              </w:rPr>
            </w:pPr>
            <w:r w:rsidRPr="00EF7E49">
              <w:rPr>
                <w:rFonts w:ascii="Arial Narrow" w:hAnsi="Arial Narrow"/>
                <w:color w:val="000000"/>
                <w:szCs w:val="22"/>
                <w:lang w:val="sk-SK"/>
              </w:rPr>
              <w:t>p</w:t>
            </w:r>
            <w:r w:rsidR="00417AE4" w:rsidRPr="00EF7E49">
              <w:rPr>
                <w:rFonts w:ascii="Arial Narrow" w:hAnsi="Arial Narrow"/>
                <w:color w:val="000000"/>
                <w:szCs w:val="22"/>
                <w:lang w:val="sk-SK"/>
              </w:rPr>
              <w:t>aušálna sadzba</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 xml:space="preserve">RO </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riadiaci orgán</w:t>
            </w:r>
          </w:p>
        </w:tc>
      </w:tr>
      <w:tr w:rsidR="00417AE4" w:rsidRPr="00EF7E49" w:rsidTr="00C1010E">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eastAsia="en-GB"/>
              </w:rPr>
              <w:t xml:space="preserve">SO </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sprostredkovateľský orgán</w:t>
            </w:r>
          </w:p>
        </w:tc>
      </w:tr>
      <w:tr w:rsidR="00417AE4" w:rsidRPr="00EF7E49" w:rsidTr="00C1010E">
        <w:trPr>
          <w:trHeight w:val="188"/>
        </w:trPr>
        <w:tc>
          <w:tcPr>
            <w:tcW w:w="1560"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lang w:val="sk-SK" w:eastAsia="en-GB"/>
              </w:rPr>
              <w:t>ÚRSO</w:t>
            </w:r>
          </w:p>
        </w:tc>
        <w:tc>
          <w:tcPr>
            <w:tcW w:w="7371" w:type="dxa"/>
            <w:vAlign w:val="center"/>
          </w:tcPr>
          <w:p w:rsidR="00417AE4" w:rsidRPr="00EF7E49" w:rsidRDefault="00417AE4" w:rsidP="007C7A32">
            <w:pPr>
              <w:pStyle w:val="Zkladntext"/>
              <w:keepNext/>
              <w:keepLines/>
              <w:spacing w:before="60" w:after="60"/>
              <w:rPr>
                <w:rFonts w:ascii="Arial Narrow" w:hAnsi="Arial Narrow"/>
                <w:lang w:val="sk-SK" w:eastAsia="en-GB"/>
              </w:rPr>
            </w:pPr>
            <w:r w:rsidRPr="00EF7E49">
              <w:rPr>
                <w:rFonts w:ascii="Arial Narrow" w:hAnsi="Arial Narrow"/>
                <w:color w:val="000000"/>
                <w:szCs w:val="22"/>
                <w:lang w:val="sk-SK"/>
              </w:rPr>
              <w:t xml:space="preserve">Úrad pre reguláciu sieťových odvetví </w:t>
            </w:r>
          </w:p>
        </w:tc>
      </w:tr>
      <w:tr w:rsidR="00417AE4" w:rsidRPr="00EF7E49" w:rsidTr="00C1010E">
        <w:trPr>
          <w:trHeight w:val="187"/>
        </w:trPr>
        <w:tc>
          <w:tcPr>
            <w:tcW w:w="1560" w:type="dxa"/>
            <w:vAlign w:val="center"/>
          </w:tcPr>
          <w:p w:rsidR="00417AE4" w:rsidRPr="00EF7E49" w:rsidRDefault="00417AE4" w:rsidP="007C7A32">
            <w:pPr>
              <w:pStyle w:val="Zkladntext"/>
              <w:keepNext/>
              <w:keepLines/>
              <w:spacing w:before="60" w:after="60"/>
              <w:rPr>
                <w:rFonts w:ascii="Arial Narrow" w:hAnsi="Arial Narrow"/>
                <w:color w:val="000000"/>
                <w:szCs w:val="22"/>
                <w:lang w:val="sk-SK" w:eastAsia="en-GB"/>
              </w:rPr>
            </w:pPr>
            <w:r w:rsidRPr="00EF7E49">
              <w:rPr>
                <w:rFonts w:ascii="Arial Narrow" w:hAnsi="Arial Narrow"/>
                <w:color w:val="000000"/>
                <w:szCs w:val="22"/>
                <w:lang w:val="sk-SK" w:eastAsia="en-GB"/>
              </w:rPr>
              <w:t>ŽoNFP</w:t>
            </w:r>
          </w:p>
        </w:tc>
        <w:tc>
          <w:tcPr>
            <w:tcW w:w="7371" w:type="dxa"/>
            <w:vAlign w:val="center"/>
          </w:tcPr>
          <w:p w:rsidR="00417AE4" w:rsidRPr="00EF7E49" w:rsidRDefault="00417AE4" w:rsidP="007C7A32">
            <w:pPr>
              <w:pStyle w:val="Zkladntext"/>
              <w:keepNext/>
              <w:keepLines/>
              <w:spacing w:before="60" w:after="60"/>
              <w:rPr>
                <w:rFonts w:ascii="Arial Narrow" w:hAnsi="Arial Narrow"/>
                <w:color w:val="000000"/>
                <w:szCs w:val="22"/>
                <w:lang w:val="sk-SK"/>
              </w:rPr>
            </w:pPr>
            <w:r w:rsidRPr="00EF7E49">
              <w:rPr>
                <w:rFonts w:ascii="Arial Narrow" w:hAnsi="Arial Narrow"/>
                <w:color w:val="000000"/>
                <w:szCs w:val="22"/>
                <w:lang w:val="sk-SK"/>
              </w:rPr>
              <w:t>žiadosť o poskytnutie nenávratného finančného príspevku</w:t>
            </w:r>
          </w:p>
        </w:tc>
      </w:tr>
      <w:tr w:rsidR="00417AE4" w:rsidRPr="00EF7E49" w:rsidTr="00C1010E">
        <w:tc>
          <w:tcPr>
            <w:tcW w:w="1560" w:type="dxa"/>
            <w:vAlign w:val="center"/>
          </w:tcPr>
          <w:p w:rsidR="00417AE4" w:rsidRPr="00EF7E49" w:rsidRDefault="00417AE4" w:rsidP="007C7A32">
            <w:pPr>
              <w:pStyle w:val="Zkladntext"/>
              <w:spacing w:before="60" w:after="60"/>
              <w:rPr>
                <w:rFonts w:ascii="Arial Narrow" w:hAnsi="Arial Narrow"/>
                <w:color w:val="000000"/>
                <w:szCs w:val="22"/>
                <w:lang w:val="sk-SK" w:eastAsia="en-GB"/>
              </w:rPr>
            </w:pPr>
            <w:r w:rsidRPr="00EF7E49">
              <w:rPr>
                <w:rFonts w:ascii="Arial Narrow" w:hAnsi="Arial Narrow"/>
                <w:color w:val="000000"/>
                <w:szCs w:val="22"/>
                <w:lang w:val="sk-SK" w:eastAsia="en-GB"/>
              </w:rPr>
              <w:t>ŽoP</w:t>
            </w:r>
          </w:p>
        </w:tc>
        <w:tc>
          <w:tcPr>
            <w:tcW w:w="7371" w:type="dxa"/>
            <w:vAlign w:val="center"/>
          </w:tcPr>
          <w:p w:rsidR="00417AE4" w:rsidRPr="00EF7E49" w:rsidRDefault="00417AE4" w:rsidP="007C7A32">
            <w:pPr>
              <w:pStyle w:val="Zkladntext"/>
              <w:spacing w:before="60" w:after="60"/>
              <w:rPr>
                <w:rFonts w:ascii="Arial Narrow" w:hAnsi="Arial Narrow"/>
                <w:color w:val="000000"/>
                <w:szCs w:val="22"/>
                <w:lang w:val="sk-SK"/>
              </w:rPr>
            </w:pPr>
            <w:r w:rsidRPr="00EF7E49">
              <w:rPr>
                <w:rFonts w:ascii="Arial Narrow" w:hAnsi="Arial Narrow"/>
                <w:color w:val="000000"/>
                <w:szCs w:val="22"/>
                <w:lang w:val="sk-SK"/>
              </w:rPr>
              <w:t>žiadosť o</w:t>
            </w:r>
            <w:r w:rsidR="00D21E7F" w:rsidRPr="00EF7E49">
              <w:rPr>
                <w:rFonts w:ascii="Arial Narrow" w:hAnsi="Arial Narrow"/>
                <w:color w:val="000000"/>
                <w:szCs w:val="22"/>
                <w:lang w:val="sk-SK"/>
              </w:rPr>
              <w:t> </w:t>
            </w:r>
            <w:r w:rsidRPr="00EF7E49">
              <w:rPr>
                <w:rFonts w:ascii="Arial Narrow" w:hAnsi="Arial Narrow"/>
                <w:color w:val="000000"/>
                <w:szCs w:val="22"/>
                <w:lang w:val="sk-SK"/>
              </w:rPr>
              <w:t>platbu</w:t>
            </w:r>
          </w:p>
        </w:tc>
      </w:tr>
    </w:tbl>
    <w:p w:rsidR="009D2F8F" w:rsidRPr="00EF7E49" w:rsidRDefault="009D2F8F" w:rsidP="00456AD4">
      <w:pPr>
        <w:pStyle w:val="Nadpis2"/>
        <w:ind w:firstLine="0"/>
        <w:rPr>
          <w:rFonts w:ascii="Arial Narrow" w:hAnsi="Arial Narrow"/>
          <w:lang w:val="sk-SK"/>
        </w:rPr>
      </w:pPr>
      <w:bookmarkStart w:id="265" w:name="_Toc444592962"/>
      <w:r w:rsidRPr="00EF7E49">
        <w:rPr>
          <w:rFonts w:ascii="Arial Narrow" w:hAnsi="Arial Narrow"/>
          <w:lang w:val="sk-SK"/>
        </w:rPr>
        <w:t>Právny rámec</w:t>
      </w:r>
      <w:bookmarkEnd w:id="264"/>
      <w:bookmarkEnd w:id="265"/>
    </w:p>
    <w:p w:rsidR="009D2F8F" w:rsidRPr="00EF7E49" w:rsidRDefault="009D2F8F" w:rsidP="009D2F8F">
      <w:pPr>
        <w:pStyle w:val="Zkladntext"/>
        <w:rPr>
          <w:rFonts w:ascii="Arial Narrow" w:hAnsi="Arial Narrow"/>
          <w:lang w:val="sk-SK" w:eastAsia="en-GB"/>
        </w:rPr>
      </w:pPr>
      <w:r w:rsidRPr="00EF7E49">
        <w:rPr>
          <w:rFonts w:ascii="Arial Narrow" w:hAnsi="Arial Narrow"/>
          <w:lang w:val="sk-SK" w:eastAsia="en-GB"/>
        </w:rPr>
        <w:t>Metodika v oblasti Európskych štrukturálnych a investičných fondov (ďalej aj “EŠIF”) v programovom období 2014 – 2020 vychádza najmä z nasledovných dokumentov:</w:t>
      </w:r>
    </w:p>
    <w:p w:rsidR="009D2F8F"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zahrnuté do spoločného strategického rámca a ktorým sa stanovujú všeobecné ustanovenia o Európskom fonde regionálneho rozvoja, Európskom sociálnom fonde, Kohéznom fonde Európskom námornom a rybárskom fonde a ktorým sa </w:t>
      </w:r>
      <w:ins w:id="266" w:author="MŽP SR" w:date="2016-02-18T09:34:00Z">
        <w:r w:rsidR="006B696D">
          <w:rPr>
            <w:rFonts w:ascii="Arial Narrow" w:hAnsi="Arial Narrow"/>
            <w:lang w:val="sk-SK" w:eastAsia="en-GB"/>
          </w:rPr>
          <w:t>stanovujú všeobecné ustanovenia o</w:t>
        </w:r>
      </w:ins>
      <w:ins w:id="267" w:author="MŽP SR" w:date="2016-02-18T09:35:00Z">
        <w:r w:rsidR="006B696D">
          <w:rPr>
            <w:rFonts w:ascii="Arial Narrow" w:hAnsi="Arial Narrow"/>
            <w:lang w:val="sk-SK" w:eastAsia="en-GB"/>
          </w:rPr>
          <w:t> </w:t>
        </w:r>
      </w:ins>
      <w:ins w:id="268" w:author="MŽP SR" w:date="2016-02-18T09:34:00Z">
        <w:r w:rsidR="006B696D">
          <w:rPr>
            <w:rFonts w:ascii="Arial Narrow" w:hAnsi="Arial Narrow"/>
            <w:lang w:val="sk-SK" w:eastAsia="en-GB"/>
          </w:rPr>
          <w:t>Eur</w:t>
        </w:r>
      </w:ins>
      <w:ins w:id="269" w:author="MŽP SR" w:date="2016-02-18T09:35:00Z">
        <w:r w:rsidR="006B696D">
          <w:rPr>
            <w:rFonts w:ascii="Arial Narrow" w:hAnsi="Arial Narrow"/>
            <w:lang w:val="sk-SK" w:eastAsia="en-GB"/>
          </w:rPr>
          <w:t xml:space="preserve">ópskom fonde regionálneho rozvoja, Európskom sociálnom fonde, Kohéznom fonde a Európskom námornom a rybárskom fonde, a ktorým sa </w:t>
        </w:r>
      </w:ins>
      <w:r w:rsidRPr="00EF7E49">
        <w:rPr>
          <w:rFonts w:ascii="Arial Narrow" w:hAnsi="Arial Narrow"/>
          <w:lang w:val="sk-SK" w:eastAsia="en-GB"/>
        </w:rPr>
        <w:t>zrušuje nariadenie Rady (ES) č. 1083/2006</w:t>
      </w:r>
      <w:r w:rsidR="009032E3" w:rsidRPr="00EF7E49">
        <w:rPr>
          <w:rFonts w:ascii="Arial Narrow" w:hAnsi="Arial Narrow"/>
          <w:lang w:val="sk-SK" w:eastAsia="en-GB"/>
        </w:rPr>
        <w:t xml:space="preserve"> </w:t>
      </w:r>
      <w:r w:rsidR="009032E3" w:rsidRPr="00EF7E49">
        <w:rPr>
          <w:rFonts w:ascii="Arial Narrow" w:hAnsi="Arial Narrow"/>
          <w:lang w:val="sk-SK"/>
        </w:rPr>
        <w:t>(ďalej aj „všeobecné nariadenie“)</w:t>
      </w:r>
      <w:r w:rsidRPr="00EF7E49">
        <w:rPr>
          <w:rFonts w:ascii="Arial Narrow" w:hAnsi="Arial Narrow"/>
          <w:lang w:val="sk-SK" w:eastAsia="en-GB"/>
        </w:rPr>
        <w:t>;</w:t>
      </w:r>
    </w:p>
    <w:p w:rsidR="009D2F8F"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t xml:space="preserve">Nariadenie Európskeho parlamentu a Rady (EÚ) č. 1301/2013 zo 17. decembra 2013 o Európskom fonde </w:t>
      </w:r>
      <w:del w:id="270" w:author="MŽP SR" w:date="2016-02-18T09:31:00Z">
        <w:r w:rsidRPr="00EF7E49" w:rsidDel="006971DE">
          <w:rPr>
            <w:rFonts w:ascii="Arial Narrow" w:hAnsi="Arial Narrow"/>
            <w:lang w:val="sk-SK" w:eastAsia="en-GB"/>
          </w:rPr>
          <w:delText xml:space="preserve">pre regionálny </w:delText>
        </w:r>
      </w:del>
      <w:ins w:id="271" w:author="MŽP SR" w:date="2016-02-18T09:31:00Z">
        <w:r w:rsidR="006971DE" w:rsidRPr="00EF7E49">
          <w:rPr>
            <w:rFonts w:ascii="Arial Narrow" w:hAnsi="Arial Narrow"/>
            <w:lang w:val="sk-SK" w:eastAsia="en-GB"/>
          </w:rPr>
          <w:t>regionáln</w:t>
        </w:r>
        <w:r w:rsidR="006971DE">
          <w:rPr>
            <w:rFonts w:ascii="Arial Narrow" w:hAnsi="Arial Narrow"/>
            <w:lang w:val="sk-SK" w:eastAsia="en-GB"/>
          </w:rPr>
          <w:t>eho</w:t>
        </w:r>
        <w:r w:rsidR="006971DE" w:rsidRPr="00EF7E49">
          <w:rPr>
            <w:rFonts w:ascii="Arial Narrow" w:hAnsi="Arial Narrow"/>
            <w:lang w:val="sk-SK" w:eastAsia="en-GB"/>
          </w:rPr>
          <w:t xml:space="preserve"> </w:t>
        </w:r>
      </w:ins>
      <w:r w:rsidRPr="00EF7E49">
        <w:rPr>
          <w:rFonts w:ascii="Arial Narrow" w:hAnsi="Arial Narrow"/>
          <w:lang w:val="sk-SK" w:eastAsia="en-GB"/>
        </w:rPr>
        <w:t>rozvoj</w:t>
      </w:r>
      <w:ins w:id="272" w:author="MŽP SR" w:date="2016-02-18T09:31:00Z">
        <w:r w:rsidR="006971DE">
          <w:rPr>
            <w:rFonts w:ascii="Arial Narrow" w:hAnsi="Arial Narrow"/>
            <w:lang w:val="sk-SK" w:eastAsia="en-GB"/>
          </w:rPr>
          <w:t>a</w:t>
        </w:r>
      </w:ins>
      <w:r w:rsidRPr="00EF7E49">
        <w:rPr>
          <w:rFonts w:ascii="Arial Narrow" w:hAnsi="Arial Narrow"/>
          <w:lang w:val="sk-SK" w:eastAsia="en-GB"/>
        </w:rPr>
        <w:t xml:space="preserve"> a</w:t>
      </w:r>
      <w:del w:id="273" w:author="MŽP SR" w:date="2016-02-18T09:32:00Z">
        <w:r w:rsidRPr="00EF7E49" w:rsidDel="006971DE">
          <w:rPr>
            <w:rFonts w:ascii="Arial Narrow" w:hAnsi="Arial Narrow"/>
            <w:lang w:val="sk-SK" w:eastAsia="en-GB"/>
          </w:rPr>
          <w:delText xml:space="preserve"> </w:delText>
        </w:r>
      </w:del>
      <w:ins w:id="274" w:author="MŽP SR" w:date="2016-02-18T09:32:00Z">
        <w:r w:rsidR="006971DE">
          <w:rPr>
            <w:rFonts w:ascii="Arial Narrow" w:hAnsi="Arial Narrow"/>
            <w:lang w:val="sk-SK" w:eastAsia="en-GB"/>
          </w:rPr>
          <w:t xml:space="preserve"> o osobistných ustanoveniach týkajúcich sa </w:t>
        </w:r>
      </w:ins>
      <w:del w:id="275" w:author="MŽP SR" w:date="2016-02-18T09:32:00Z">
        <w:r w:rsidRPr="00EF7E49" w:rsidDel="006971DE">
          <w:rPr>
            <w:rFonts w:ascii="Arial Narrow" w:hAnsi="Arial Narrow"/>
            <w:lang w:val="sk-SK" w:eastAsia="en-GB"/>
          </w:rPr>
          <w:delText xml:space="preserve">cieli </w:delText>
        </w:r>
      </w:del>
      <w:ins w:id="276" w:author="MŽP SR" w:date="2016-02-18T09:32:00Z">
        <w:r w:rsidR="006971DE" w:rsidRPr="00EF7E49">
          <w:rPr>
            <w:rFonts w:ascii="Arial Narrow" w:hAnsi="Arial Narrow"/>
            <w:lang w:val="sk-SK" w:eastAsia="en-GB"/>
          </w:rPr>
          <w:t>cie</w:t>
        </w:r>
        <w:r w:rsidR="006971DE">
          <w:rPr>
            <w:rFonts w:ascii="Arial Narrow" w:hAnsi="Arial Narrow"/>
            <w:lang w:val="sk-SK" w:eastAsia="en-GB"/>
          </w:rPr>
          <w:t>ľa</w:t>
        </w:r>
        <w:r w:rsidR="006971DE" w:rsidRPr="00EF7E49">
          <w:rPr>
            <w:rFonts w:ascii="Arial Narrow" w:hAnsi="Arial Narrow"/>
            <w:lang w:val="sk-SK" w:eastAsia="en-GB"/>
          </w:rPr>
          <w:t xml:space="preserve"> </w:t>
        </w:r>
      </w:ins>
      <w:del w:id="277" w:author="MŽP SR" w:date="2016-02-18T09:32:00Z">
        <w:r w:rsidRPr="00EF7E49" w:rsidDel="006971DE">
          <w:rPr>
            <w:rFonts w:ascii="Arial Narrow" w:hAnsi="Arial Narrow"/>
            <w:lang w:val="sk-SK" w:eastAsia="en-GB"/>
          </w:rPr>
          <w:delText xml:space="preserve">Investície </w:delText>
        </w:r>
      </w:del>
      <w:ins w:id="278" w:author="MŽP SR" w:date="2016-02-18T09:32:00Z">
        <w:r w:rsidR="006971DE" w:rsidRPr="00EF7E49">
          <w:rPr>
            <w:rFonts w:ascii="Arial Narrow" w:hAnsi="Arial Narrow"/>
            <w:lang w:val="sk-SK" w:eastAsia="en-GB"/>
          </w:rPr>
          <w:t>Invest</w:t>
        </w:r>
        <w:r w:rsidR="006971DE">
          <w:rPr>
            <w:rFonts w:ascii="Arial Narrow" w:hAnsi="Arial Narrow"/>
            <w:lang w:val="sk-SK" w:eastAsia="en-GB"/>
          </w:rPr>
          <w:t>ovanie</w:t>
        </w:r>
        <w:r w:rsidR="006971DE" w:rsidRPr="00EF7E49">
          <w:rPr>
            <w:rFonts w:ascii="Arial Narrow" w:hAnsi="Arial Narrow"/>
            <w:lang w:val="sk-SK" w:eastAsia="en-GB"/>
          </w:rPr>
          <w:t xml:space="preserve"> </w:t>
        </w:r>
      </w:ins>
      <w:del w:id="279" w:author="MŽP SR" w:date="2016-02-18T09:32:00Z">
        <w:r w:rsidRPr="00EF7E49" w:rsidDel="006971DE">
          <w:rPr>
            <w:rFonts w:ascii="Arial Narrow" w:hAnsi="Arial Narrow"/>
            <w:lang w:val="sk-SK" w:eastAsia="en-GB"/>
          </w:rPr>
          <w:delText xml:space="preserve">pre </w:delText>
        </w:r>
      </w:del>
      <w:ins w:id="280" w:author="MŽP SR" w:date="2016-02-18T09:32:00Z">
        <w:r w:rsidR="006971DE">
          <w:rPr>
            <w:rFonts w:ascii="Arial Narrow" w:hAnsi="Arial Narrow"/>
            <w:lang w:val="sk-SK" w:eastAsia="en-GB"/>
          </w:rPr>
          <w:t>do</w:t>
        </w:r>
        <w:r w:rsidR="006971DE" w:rsidRPr="00EF7E49">
          <w:rPr>
            <w:rFonts w:ascii="Arial Narrow" w:hAnsi="Arial Narrow"/>
            <w:lang w:val="sk-SK" w:eastAsia="en-GB"/>
          </w:rPr>
          <w:t xml:space="preserve"> </w:t>
        </w:r>
      </w:ins>
      <w:r w:rsidRPr="00EF7E49">
        <w:rPr>
          <w:rFonts w:ascii="Arial Narrow" w:hAnsi="Arial Narrow"/>
          <w:lang w:val="sk-SK" w:eastAsia="en-GB"/>
        </w:rPr>
        <w:t>rast</w:t>
      </w:r>
      <w:ins w:id="281" w:author="MŽP SR" w:date="2016-02-18T09:32:00Z">
        <w:r w:rsidR="006971DE">
          <w:rPr>
            <w:rFonts w:ascii="Arial Narrow" w:hAnsi="Arial Narrow"/>
            <w:lang w:val="sk-SK" w:eastAsia="en-GB"/>
          </w:rPr>
          <w:t>u</w:t>
        </w:r>
      </w:ins>
      <w:r w:rsidRPr="00EF7E49">
        <w:rPr>
          <w:rFonts w:ascii="Arial Narrow" w:hAnsi="Arial Narrow"/>
          <w:lang w:val="sk-SK" w:eastAsia="en-GB"/>
        </w:rPr>
        <w:t xml:space="preserve"> a </w:t>
      </w:r>
      <w:del w:id="282" w:author="MŽP SR" w:date="2016-02-18T09:32:00Z">
        <w:r w:rsidRPr="00EF7E49" w:rsidDel="006971DE">
          <w:rPr>
            <w:rFonts w:ascii="Arial Narrow" w:hAnsi="Arial Narrow"/>
            <w:lang w:val="sk-SK" w:eastAsia="en-GB"/>
          </w:rPr>
          <w:delText>zamestnanosť</w:delText>
        </w:r>
      </w:del>
      <w:ins w:id="283" w:author="MŽP SR" w:date="2016-02-18T09:32:00Z">
        <w:r w:rsidR="006971DE" w:rsidRPr="00EF7E49">
          <w:rPr>
            <w:rFonts w:ascii="Arial Narrow" w:hAnsi="Arial Narrow"/>
            <w:lang w:val="sk-SK" w:eastAsia="en-GB"/>
          </w:rPr>
          <w:t>zamestnanos</w:t>
        </w:r>
        <w:r w:rsidR="006971DE">
          <w:rPr>
            <w:rFonts w:ascii="Arial Narrow" w:hAnsi="Arial Narrow"/>
            <w:lang w:val="sk-SK" w:eastAsia="en-GB"/>
          </w:rPr>
          <w:t>ti</w:t>
        </w:r>
      </w:ins>
      <w:r w:rsidRPr="00EF7E49">
        <w:rPr>
          <w:rFonts w:ascii="Arial Narrow" w:hAnsi="Arial Narrow"/>
          <w:lang w:val="sk-SK" w:eastAsia="en-GB"/>
        </w:rPr>
        <w:t xml:space="preserve">, a ktorým sa zrušuje nariadenie </w:t>
      </w:r>
      <w:del w:id="284" w:author="MŽP SR" w:date="2016-02-18T09:33:00Z">
        <w:r w:rsidRPr="00EF7E49" w:rsidDel="006971DE">
          <w:rPr>
            <w:rFonts w:ascii="Arial Narrow" w:hAnsi="Arial Narrow"/>
            <w:lang w:val="sk-SK" w:eastAsia="en-GB"/>
          </w:rPr>
          <w:delText xml:space="preserve">Rady </w:delText>
        </w:r>
      </w:del>
      <w:r w:rsidRPr="00EF7E49">
        <w:rPr>
          <w:rFonts w:ascii="Arial Narrow" w:hAnsi="Arial Narrow"/>
          <w:lang w:val="sk-SK" w:eastAsia="en-GB"/>
        </w:rPr>
        <w:t>(ES) č. 1080/2006;</w:t>
      </w:r>
    </w:p>
    <w:p w:rsidR="009D2F8F"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t>Nariadenie Európskeho parlamentu a Rady (EÚ) č. 1300/2013 zo 17. decembra 2013 o Kohéznom fonde, ktorým sa zrušuje nariadenie Rady (ES) č. 1084/2006;</w:t>
      </w:r>
    </w:p>
    <w:p w:rsidR="009D2F8F"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lastRenderedPageBreak/>
        <w:t>Delegované nariadenia Komisie (EÚ) č. 480/2014 z 3. marca 2014, ktorým sa dopĺňa nariadenie Európskeho parlamentu a Rady (EÚ) č. 1303/2013;</w:t>
      </w:r>
    </w:p>
    <w:p w:rsidR="009D2F8F"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t>Nariadenie Komisie (EÚ) č. 651/2014 zo 17. júna 2014 o vyhlásení určitých kategórií pomoci za zlučiteľné s vnútorným trhom podľa článkov 107 a 108 zmluvy;</w:t>
      </w:r>
    </w:p>
    <w:p w:rsidR="009D2F8F"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t>Metodický pokyn Centrálneho koordinačného orgánu č. 7 k vypracovaniu finančnej analýzy projektu, analýzy nákladov a prínosov projektu a finančnej analýzy žiadateľa o NFP v programovom období 2014 – 2020</w:t>
      </w:r>
      <w:del w:id="285" w:author="MŽP SR" w:date="2016-02-18T09:38:00Z">
        <w:r w:rsidRPr="00EF7E49" w:rsidDel="007F5330">
          <w:rPr>
            <w:rFonts w:ascii="Arial Narrow" w:hAnsi="Arial Narrow"/>
            <w:lang w:val="sk-SK" w:eastAsia="en-GB"/>
          </w:rPr>
          <w:delText xml:space="preserve"> z 5.2.2015</w:delText>
        </w:r>
      </w:del>
      <w:r w:rsidRPr="00EF7E49">
        <w:rPr>
          <w:rFonts w:ascii="Arial Narrow" w:hAnsi="Arial Narrow"/>
          <w:lang w:val="sk-SK" w:eastAsia="en-GB"/>
        </w:rPr>
        <w:t>;</w:t>
      </w:r>
    </w:p>
    <w:p w:rsidR="009D2F8F"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t>Zákon č. 292/2014 Z. z. o príspevku poskytovanom z európskych štrukturálnych a investičných fondov a o zmene a doplnení niektorých zákonov;</w:t>
      </w:r>
    </w:p>
    <w:p w:rsidR="009D2F8F"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t xml:space="preserve">Zákon č. 431/2002 Z. z. o účtovníctve v znení neskorších predpisov (ďalej aj „zákon o účtovníctve“); </w:t>
      </w:r>
    </w:p>
    <w:p w:rsidR="009D2F8F"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t>Zákon č. 595/2003 Z. z. o dani z príjmov v znení neskorších predpisov (ďalej aj „zákon o dani z príjmov“);</w:t>
      </w:r>
    </w:p>
    <w:p w:rsidR="00591768" w:rsidRPr="00EF7E49" w:rsidRDefault="009D2F8F" w:rsidP="00F95477">
      <w:pPr>
        <w:pStyle w:val="Zoznamsodrkami"/>
        <w:numPr>
          <w:ilvl w:val="0"/>
          <w:numId w:val="2"/>
        </w:numPr>
        <w:spacing w:before="0" w:after="0"/>
        <w:ind w:left="346" w:hanging="346"/>
        <w:rPr>
          <w:rFonts w:ascii="Arial Narrow" w:hAnsi="Arial Narrow"/>
          <w:lang w:val="sk-SK" w:eastAsia="en-GB"/>
        </w:rPr>
      </w:pPr>
      <w:r w:rsidRPr="00EF7E49">
        <w:rPr>
          <w:rFonts w:ascii="Arial Narrow" w:hAnsi="Arial Narrow"/>
          <w:lang w:val="sk-SK" w:eastAsia="en-GB"/>
        </w:rPr>
        <w:t>Zákon č. 222/2004 Z. z. o dani z pridanej hodnoty v znení neskorších predpisov</w:t>
      </w:r>
      <w:r w:rsidR="004F488E" w:rsidRPr="00EF7E49">
        <w:rPr>
          <w:rFonts w:ascii="Arial Narrow" w:hAnsi="Arial Narrow"/>
          <w:lang w:val="sk-SK" w:eastAsia="en-GB"/>
        </w:rPr>
        <w:t xml:space="preserve"> (ďalej len „zákon o DPH“)</w:t>
      </w:r>
      <w:r w:rsidRPr="00EF7E49">
        <w:rPr>
          <w:rFonts w:ascii="Arial Narrow" w:hAnsi="Arial Narrow"/>
          <w:lang w:val="sk-SK" w:eastAsia="en-GB"/>
        </w:rPr>
        <w:t>.</w:t>
      </w:r>
    </w:p>
    <w:p w:rsidR="009D2F8F" w:rsidRPr="00EF7E49" w:rsidRDefault="009D2F8F" w:rsidP="00456AD4">
      <w:pPr>
        <w:pStyle w:val="Nadpis2"/>
        <w:ind w:firstLine="0"/>
        <w:rPr>
          <w:rFonts w:ascii="Arial Narrow" w:hAnsi="Arial Narrow"/>
          <w:lang w:val="sk-SK" w:eastAsia="en-GB"/>
        </w:rPr>
      </w:pPr>
      <w:bookmarkStart w:id="286" w:name="_Toc412545774"/>
      <w:bookmarkStart w:id="287" w:name="_Toc444592963"/>
      <w:r w:rsidRPr="00EF7E49">
        <w:rPr>
          <w:rFonts w:ascii="Arial Narrow" w:hAnsi="Arial Narrow"/>
          <w:lang w:val="sk-SK" w:eastAsia="en-GB"/>
        </w:rPr>
        <w:t>Definície základných pojmov</w:t>
      </w:r>
      <w:bookmarkEnd w:id="286"/>
      <w:bookmarkEnd w:id="287"/>
    </w:p>
    <w:p w:rsidR="009D2F8F" w:rsidRPr="00EF7E49" w:rsidRDefault="009D2F8F" w:rsidP="009D2F8F">
      <w:pPr>
        <w:pStyle w:val="Zkladntext"/>
        <w:rPr>
          <w:rFonts w:ascii="Arial Narrow" w:hAnsi="Arial Narrow"/>
          <w:lang w:val="sk-SK" w:eastAsia="en-GB"/>
        </w:rPr>
      </w:pPr>
      <w:r w:rsidRPr="00EF7E49">
        <w:rPr>
          <w:rFonts w:ascii="Arial Narrow" w:hAnsi="Arial Narrow"/>
          <w:lang w:val="sk-SK" w:eastAsia="en-GB"/>
        </w:rPr>
        <w:t xml:space="preserve">Uvedené definície majú informatívny charakter pre vysvetlenie základných pojmov používaných v tomto dokumente a nie sú nadradené definíciám uvedených v </w:t>
      </w:r>
      <w:r w:rsidRPr="00EF7E49">
        <w:rPr>
          <w:rFonts w:ascii="Arial Narrow" w:hAnsi="Arial Narrow"/>
          <w:lang w:val="sk-SK"/>
        </w:rPr>
        <w:t>príslušných nariadeniach EÚ a platnej národnej legislatíve.</w:t>
      </w:r>
    </w:p>
    <w:p w:rsidR="00875850" w:rsidRPr="00EF7E49" w:rsidRDefault="004A216B" w:rsidP="00713555">
      <w:pPr>
        <w:pStyle w:val="Zkladntext"/>
        <w:rPr>
          <w:rFonts w:ascii="Arial Narrow" w:hAnsi="Arial Narrow"/>
          <w:lang w:val="sk-SK" w:eastAsia="en-GB"/>
        </w:rPr>
      </w:pPr>
      <w:r w:rsidRPr="00EF7E49">
        <w:rPr>
          <w:rFonts w:ascii="Arial Narrow" w:hAnsi="Arial Narrow"/>
          <w:b/>
          <w:lang w:val="sk-SK" w:eastAsia="en-GB"/>
        </w:rPr>
        <w:t>Bežné ceny</w:t>
      </w:r>
      <w:r w:rsidRPr="00EF7E49">
        <w:rPr>
          <w:rFonts w:ascii="Arial Narrow" w:hAnsi="Arial Narrow"/>
          <w:lang w:val="sk-SK" w:eastAsia="en-GB"/>
        </w:rPr>
        <w:t xml:space="preserve"> – ceny</w:t>
      </w:r>
      <w:r w:rsidR="008E7947" w:rsidRPr="00EF7E49">
        <w:rPr>
          <w:rFonts w:ascii="Arial Narrow" w:hAnsi="Arial Narrow"/>
          <w:lang w:val="sk-SK" w:eastAsia="en-GB"/>
        </w:rPr>
        <w:t xml:space="preserve"> skutočné</w:t>
      </w:r>
      <w:r w:rsidRPr="00EF7E49">
        <w:rPr>
          <w:rFonts w:ascii="Arial Narrow" w:hAnsi="Arial Narrow"/>
          <w:lang w:val="sk-SK" w:eastAsia="en-GB"/>
        </w:rPr>
        <w:t xml:space="preserve"> v </w:t>
      </w:r>
      <w:r w:rsidR="008E7947" w:rsidRPr="00EF7E49">
        <w:rPr>
          <w:rFonts w:ascii="Arial Narrow" w:hAnsi="Arial Narrow"/>
          <w:lang w:val="sk-SK" w:eastAsia="en-GB"/>
        </w:rPr>
        <w:t>danom</w:t>
      </w:r>
      <w:r w:rsidRPr="00EF7E49">
        <w:rPr>
          <w:rFonts w:ascii="Arial Narrow" w:hAnsi="Arial Narrow"/>
          <w:lang w:val="sk-SK" w:eastAsia="en-GB"/>
        </w:rPr>
        <w:t xml:space="preserve"> </w:t>
      </w:r>
      <w:r w:rsidR="00713555" w:rsidRPr="00EF7E49">
        <w:rPr>
          <w:rFonts w:ascii="Arial Narrow" w:hAnsi="Arial Narrow"/>
          <w:lang w:val="sk-SK" w:eastAsia="en-GB"/>
        </w:rPr>
        <w:t>čase</w:t>
      </w:r>
      <w:r w:rsidRPr="00EF7E49">
        <w:rPr>
          <w:rFonts w:ascii="Arial Narrow" w:hAnsi="Arial Narrow"/>
          <w:lang w:val="sk-SK" w:eastAsia="en-GB"/>
        </w:rPr>
        <w:t>. Jedná s</w:t>
      </w:r>
      <w:r w:rsidR="008E7947" w:rsidRPr="00EF7E49">
        <w:rPr>
          <w:rFonts w:ascii="Arial Narrow" w:hAnsi="Arial Narrow"/>
          <w:lang w:val="sk-SK" w:eastAsia="en-GB"/>
        </w:rPr>
        <w:t>a o ceny, kto</w:t>
      </w:r>
      <w:r w:rsidRPr="00EF7E49">
        <w:rPr>
          <w:rFonts w:ascii="Arial Narrow" w:hAnsi="Arial Narrow"/>
          <w:lang w:val="sk-SK" w:eastAsia="en-GB"/>
        </w:rPr>
        <w:t xml:space="preserve">ré </w:t>
      </w:r>
      <w:r w:rsidR="008E7947" w:rsidRPr="00EF7E49">
        <w:rPr>
          <w:rFonts w:ascii="Arial Narrow" w:hAnsi="Arial Narrow"/>
          <w:lang w:val="sk-SK" w:eastAsia="en-GB"/>
        </w:rPr>
        <w:t>zahŕňajú účinky inflá</w:t>
      </w:r>
      <w:r w:rsidRPr="00EF7E49">
        <w:rPr>
          <w:rFonts w:ascii="Arial Narrow" w:hAnsi="Arial Narrow"/>
          <w:lang w:val="sk-SK" w:eastAsia="en-GB"/>
        </w:rPr>
        <w:t>c</w:t>
      </w:r>
      <w:r w:rsidR="008E7947" w:rsidRPr="00EF7E49">
        <w:rPr>
          <w:rFonts w:ascii="Arial Narrow" w:hAnsi="Arial Narrow"/>
          <w:lang w:val="sk-SK" w:eastAsia="en-GB"/>
        </w:rPr>
        <w:t>i</w:t>
      </w:r>
      <w:r w:rsidRPr="00EF7E49">
        <w:rPr>
          <w:rFonts w:ascii="Arial Narrow" w:hAnsi="Arial Narrow"/>
          <w:lang w:val="sk-SK" w:eastAsia="en-GB"/>
        </w:rPr>
        <w:t>e</w:t>
      </w:r>
      <w:r w:rsidR="008E7947" w:rsidRPr="00EF7E49">
        <w:rPr>
          <w:rFonts w:ascii="Arial Narrow" w:hAnsi="Arial Narrow"/>
          <w:lang w:val="sk-SK" w:eastAsia="en-GB"/>
        </w:rPr>
        <w:t>, a kto</w:t>
      </w:r>
      <w:r w:rsidRPr="00EF7E49">
        <w:rPr>
          <w:rFonts w:ascii="Arial Narrow" w:hAnsi="Arial Narrow"/>
          <w:lang w:val="sk-SK" w:eastAsia="en-GB"/>
        </w:rPr>
        <w:t xml:space="preserve">ré </w:t>
      </w:r>
      <w:r w:rsidR="008E7947" w:rsidRPr="00EF7E49">
        <w:rPr>
          <w:rFonts w:ascii="Arial Narrow" w:hAnsi="Arial Narrow"/>
          <w:lang w:val="sk-SK" w:eastAsia="en-GB"/>
        </w:rPr>
        <w:t xml:space="preserve">väčšinou nie sú totožné </w:t>
      </w:r>
      <w:r w:rsidRPr="00EF7E49">
        <w:rPr>
          <w:rFonts w:ascii="Arial Narrow" w:hAnsi="Arial Narrow"/>
          <w:lang w:val="sk-SK" w:eastAsia="en-GB"/>
        </w:rPr>
        <w:t>s</w:t>
      </w:r>
      <w:r w:rsidR="008E7947" w:rsidRPr="00EF7E49">
        <w:rPr>
          <w:rFonts w:ascii="Arial Narrow" w:hAnsi="Arial Narrow"/>
          <w:lang w:val="sk-SK" w:eastAsia="en-GB"/>
        </w:rPr>
        <w:t>o stálymi</w:t>
      </w:r>
      <w:r w:rsidRPr="00EF7E49">
        <w:rPr>
          <w:rFonts w:ascii="Arial Narrow" w:hAnsi="Arial Narrow"/>
          <w:lang w:val="sk-SK" w:eastAsia="en-GB"/>
        </w:rPr>
        <w:t xml:space="preserve"> cenami</w:t>
      </w:r>
      <w:r w:rsidR="008E7947" w:rsidRPr="00EF7E49">
        <w:rPr>
          <w:rFonts w:ascii="Arial Narrow" w:hAnsi="Arial Narrow"/>
          <w:lang w:val="sk-SK" w:eastAsia="en-GB"/>
        </w:rPr>
        <w:t>.</w:t>
      </w:r>
    </w:p>
    <w:p w:rsidR="009032E3" w:rsidRPr="00EF7E49" w:rsidRDefault="004A216B" w:rsidP="00170CAF">
      <w:pPr>
        <w:pStyle w:val="Zkladntext"/>
        <w:rPr>
          <w:rFonts w:ascii="Arial Narrow" w:hAnsi="Arial Narrow"/>
          <w:lang w:val="sk-SK" w:eastAsia="en-GB"/>
        </w:rPr>
      </w:pPr>
      <w:r w:rsidRPr="00EF7E49">
        <w:rPr>
          <w:rFonts w:ascii="Arial Narrow" w:hAnsi="Arial Narrow"/>
          <w:b/>
          <w:lang w:val="sk-SK" w:eastAsia="en-GB"/>
        </w:rPr>
        <w:t>Čisté príjmy</w:t>
      </w:r>
      <w:r w:rsidR="00FC79CB" w:rsidRPr="00EF7E49">
        <w:rPr>
          <w:rFonts w:ascii="Arial Narrow" w:hAnsi="Arial Narrow"/>
          <w:b/>
          <w:lang w:val="sk-SK" w:eastAsia="en-GB"/>
        </w:rPr>
        <w:t xml:space="preserve"> </w:t>
      </w:r>
      <w:r w:rsidRPr="00EF7E49">
        <w:rPr>
          <w:rFonts w:ascii="Arial Narrow" w:hAnsi="Arial Narrow"/>
          <w:lang w:val="sk-SK" w:eastAsia="en-GB"/>
        </w:rPr>
        <w:t>–</w:t>
      </w:r>
      <w:r w:rsidR="008E7947" w:rsidRPr="00EF7E49">
        <w:rPr>
          <w:rFonts w:ascii="Arial Narrow" w:hAnsi="Arial Narrow"/>
          <w:lang w:val="sk-SK" w:eastAsia="en-GB"/>
        </w:rPr>
        <w:t xml:space="preserve"> príjmy</w:t>
      </w:r>
      <w:r w:rsidR="00170CAF" w:rsidRPr="00EF7E49">
        <w:rPr>
          <w:rFonts w:ascii="Arial Narrow" w:hAnsi="Arial Narrow"/>
          <w:lang w:val="sk-SK" w:eastAsia="en-GB"/>
        </w:rPr>
        <w:t xml:space="preserve"> projektu po odpočítaní všetkých prevádzkových výdavkov a výdavkov na náhradu zariadenia s krátkou životnosťou, ktoré vzniknú v priebehu príslušného obdobia. </w:t>
      </w:r>
      <w:r w:rsidR="009032E3" w:rsidRPr="00EF7E49">
        <w:rPr>
          <w:rFonts w:ascii="Arial Narrow" w:hAnsi="Arial Narrow"/>
          <w:lang w:val="sk-SK" w:eastAsia="en-GB"/>
        </w:rPr>
        <w:t xml:space="preserve">Úspory prevádzkových nákladov, ktoré vznikli počas projektu, sa považujú za čistý príjem, ak nie sú kompenzované rovnocenným znížením prevádzkových dotácií. </w:t>
      </w:r>
    </w:p>
    <w:p w:rsidR="00E90793" w:rsidRPr="00EF7E49" w:rsidRDefault="00713555" w:rsidP="00713555">
      <w:pPr>
        <w:pStyle w:val="Zkladntext"/>
        <w:rPr>
          <w:rFonts w:ascii="Arial Narrow" w:hAnsi="Arial Narrow"/>
          <w:b/>
          <w:lang w:val="sk-SK" w:eastAsia="en-GB"/>
        </w:rPr>
      </w:pPr>
      <w:r w:rsidRPr="00EF7E49">
        <w:rPr>
          <w:rFonts w:ascii="Arial Narrow" w:hAnsi="Arial Narrow"/>
          <w:b/>
          <w:lang w:val="sk-SK" w:eastAsia="en-GB"/>
        </w:rPr>
        <w:t xml:space="preserve">Čistá súčasná hodnota </w:t>
      </w:r>
      <w:r w:rsidR="00E90793" w:rsidRPr="00C6576E">
        <w:rPr>
          <w:rFonts w:ascii="Arial Narrow" w:hAnsi="Arial Narrow"/>
          <w:lang w:val="sk-SK" w:eastAsia="en-GB"/>
        </w:rPr>
        <w:t>–</w:t>
      </w:r>
      <w:r w:rsidRPr="00C6576E">
        <w:rPr>
          <w:rFonts w:ascii="Arial Narrow" w:hAnsi="Arial Narrow"/>
          <w:lang w:val="sk-SK" w:eastAsia="en-GB"/>
        </w:rPr>
        <w:t xml:space="preserve"> </w:t>
      </w:r>
      <w:r w:rsidR="00E90793" w:rsidRPr="00C6576E">
        <w:rPr>
          <w:rFonts w:ascii="Arial Narrow" w:hAnsi="Arial Narrow"/>
          <w:lang w:val="sk-SK" w:eastAsia="en-GB"/>
        </w:rPr>
        <w:t>finančný ukazovateľ, ktorý poskytuje informácie o finančnej návratnosti a finančnej udržate</w:t>
      </w:r>
      <w:r w:rsidR="00107687" w:rsidRPr="00C6576E">
        <w:rPr>
          <w:rFonts w:ascii="Arial Narrow" w:hAnsi="Arial Narrow"/>
          <w:lang w:val="sk-SK" w:eastAsia="en-GB"/>
        </w:rPr>
        <w:t>ľ</w:t>
      </w:r>
      <w:r w:rsidR="00E90793" w:rsidRPr="00C6576E">
        <w:rPr>
          <w:rFonts w:ascii="Arial Narrow" w:hAnsi="Arial Narrow"/>
          <w:lang w:val="sk-SK" w:eastAsia="en-GB"/>
        </w:rPr>
        <w:t>nosti projektu.</w:t>
      </w:r>
      <w:r w:rsidR="00134D99" w:rsidRPr="00C6576E">
        <w:rPr>
          <w:rFonts w:ascii="Arial Narrow" w:hAnsi="Arial Narrow"/>
          <w:lang w:val="sk-SK"/>
        </w:rPr>
        <w:t xml:space="preserve"> Ide o</w:t>
      </w:r>
      <w:r w:rsidR="00134D99" w:rsidRPr="00EF7E49">
        <w:rPr>
          <w:rFonts w:ascii="Arial Narrow" w:hAnsi="Arial Narrow"/>
          <w:lang w:val="sk-SK"/>
        </w:rPr>
        <w:t xml:space="preserve"> vyjadrenie súčasnej hodnoty budúcich čistých peňažných tokov vypočítaných ako rozdiel plánovaných výdavkov a príjmov projektu. Každá finančná analýza musí obsahovať výpočet čistej súčasnej hodnoty budúcich peňažných tokov. Pre potrebu výpočtu čistej súčasnej hodnoty sa využíva </w:t>
      </w:r>
      <w:r w:rsidR="00134D99" w:rsidRPr="00EF7E49">
        <w:rPr>
          <w:rFonts w:ascii="Arial Narrow" w:hAnsi="Arial Narrow"/>
          <w:b/>
          <w:lang w:val="sk-SK"/>
        </w:rPr>
        <w:t>diskontná sadzba na úrovni 4%</w:t>
      </w:r>
      <w:r w:rsidR="00134D99" w:rsidRPr="00EF7E49">
        <w:rPr>
          <w:rFonts w:ascii="Arial Narrow" w:hAnsi="Arial Narrow"/>
          <w:lang w:val="sk-SK"/>
        </w:rPr>
        <w:t xml:space="preserve">. </w:t>
      </w:r>
    </w:p>
    <w:p w:rsidR="00875850" w:rsidRPr="00EF7E49" w:rsidRDefault="004A216B" w:rsidP="00713555">
      <w:pPr>
        <w:pStyle w:val="Zkladntext"/>
        <w:rPr>
          <w:rFonts w:ascii="Arial Narrow" w:hAnsi="Arial Narrow"/>
          <w:lang w:val="sk-SK" w:eastAsia="en-GB"/>
        </w:rPr>
      </w:pPr>
      <w:r w:rsidRPr="00EF7E49">
        <w:rPr>
          <w:rFonts w:ascii="Arial Narrow" w:hAnsi="Arial Narrow"/>
          <w:b/>
          <w:lang w:val="sk-SK" w:eastAsia="en-GB"/>
        </w:rPr>
        <w:t>Diskontná sadzba</w:t>
      </w:r>
      <w:r w:rsidRPr="00EF7E49">
        <w:rPr>
          <w:rFonts w:ascii="Arial Narrow" w:hAnsi="Arial Narrow"/>
          <w:lang w:val="sk-SK" w:eastAsia="en-GB"/>
        </w:rPr>
        <w:t xml:space="preserve"> – sa</w:t>
      </w:r>
      <w:r w:rsidR="00940760" w:rsidRPr="00EF7E49">
        <w:rPr>
          <w:rFonts w:ascii="Arial Narrow" w:hAnsi="Arial Narrow"/>
          <w:lang w:val="sk-SK" w:eastAsia="en-GB"/>
        </w:rPr>
        <w:t>d</w:t>
      </w:r>
      <w:r w:rsidRPr="00EF7E49">
        <w:rPr>
          <w:rFonts w:ascii="Arial Narrow" w:hAnsi="Arial Narrow"/>
          <w:lang w:val="sk-SK" w:eastAsia="en-GB"/>
        </w:rPr>
        <w:t xml:space="preserve">zba, </w:t>
      </w:r>
      <w:r w:rsidR="00940760" w:rsidRPr="00EF7E49">
        <w:rPr>
          <w:rFonts w:ascii="Arial Narrow" w:hAnsi="Arial Narrow"/>
          <w:lang w:val="sk-SK" w:eastAsia="en-GB"/>
        </w:rPr>
        <w:t>prostredníctvom ktorej sú budúce hodnoty diskontované k súčasnosti. Odráža náklady príležitostí kapitálu pre investora (t.j. ušlý výnos z najlepšieho alternatívneho projektu).</w:t>
      </w:r>
    </w:p>
    <w:p w:rsidR="00170CAF" w:rsidRPr="00EF7E49" w:rsidRDefault="00713555" w:rsidP="009D2F8F">
      <w:pPr>
        <w:pStyle w:val="Zkladntext"/>
        <w:rPr>
          <w:rFonts w:ascii="Arial Narrow" w:hAnsi="Arial Narrow"/>
          <w:b/>
          <w:lang w:val="sk-SK" w:eastAsia="en-GB"/>
        </w:rPr>
      </w:pPr>
      <w:r w:rsidRPr="00EF7E49">
        <w:rPr>
          <w:rFonts w:ascii="Arial Narrow" w:hAnsi="Arial Narrow"/>
          <w:b/>
          <w:lang w:val="sk-SK" w:eastAsia="en-GB"/>
        </w:rPr>
        <w:t xml:space="preserve">Doba realizácie projektu </w:t>
      </w:r>
      <w:r w:rsidR="00E90793" w:rsidRPr="00EF7E49">
        <w:rPr>
          <w:rFonts w:ascii="Arial Narrow" w:hAnsi="Arial Narrow"/>
          <w:lang w:val="sk-SK" w:eastAsia="en-GB"/>
        </w:rPr>
        <w:t>–</w:t>
      </w:r>
      <w:r w:rsidRPr="00EF7E49">
        <w:rPr>
          <w:rFonts w:ascii="Arial Narrow" w:hAnsi="Arial Narrow"/>
          <w:lang w:val="sk-SK" w:eastAsia="en-GB"/>
        </w:rPr>
        <w:t xml:space="preserve"> </w:t>
      </w:r>
      <w:r w:rsidR="00342B02" w:rsidRPr="00EF7E49">
        <w:rPr>
          <w:rFonts w:ascii="Arial Narrow" w:hAnsi="Arial Narrow"/>
          <w:lang w:val="sk-SK" w:eastAsia="en-GB"/>
        </w:rPr>
        <w:t>obdobie</w:t>
      </w:r>
      <w:r w:rsidR="00170CAF" w:rsidRPr="00EF7E49">
        <w:rPr>
          <w:rFonts w:ascii="Arial Narrow" w:hAnsi="Arial Narrow"/>
          <w:lang w:val="sk-SK" w:eastAsia="en-GB"/>
        </w:rPr>
        <w:t xml:space="preserve"> definované v ŽoNFP</w:t>
      </w:r>
      <w:r w:rsidR="00342B02" w:rsidRPr="00EF7E49">
        <w:rPr>
          <w:rFonts w:ascii="Arial Narrow" w:hAnsi="Arial Narrow"/>
          <w:lang w:val="sk-SK" w:eastAsia="en-GB"/>
        </w:rPr>
        <w:t>, počas ktorého je projekt realizovaný.</w:t>
      </w:r>
      <w:r w:rsidR="00342B02" w:rsidRPr="00EF7E49">
        <w:rPr>
          <w:rFonts w:ascii="Arial Narrow" w:hAnsi="Arial Narrow"/>
          <w:b/>
          <w:lang w:val="sk-SK" w:eastAsia="en-GB"/>
        </w:rPr>
        <w:t xml:space="preserve"> </w:t>
      </w:r>
    </w:p>
    <w:p w:rsidR="00D5475D" w:rsidRPr="00D5475D" w:rsidRDefault="00D5475D" w:rsidP="009D2F8F">
      <w:pPr>
        <w:pStyle w:val="Zkladntext"/>
        <w:rPr>
          <w:ins w:id="288" w:author="MŽP SR" w:date="2016-02-29T18:13:00Z"/>
          <w:rFonts w:ascii="Arial Narrow" w:hAnsi="Arial Narrow"/>
          <w:lang w:val="sk-SK" w:eastAsia="en-GB"/>
        </w:rPr>
      </w:pPr>
      <w:ins w:id="289" w:author="MŽP SR" w:date="2016-02-29T18:13:00Z">
        <w:r>
          <w:rPr>
            <w:rFonts w:ascii="Arial Narrow" w:hAnsi="Arial Narrow"/>
            <w:b/>
            <w:lang w:val="sk-SK" w:eastAsia="en-GB"/>
          </w:rPr>
          <w:t xml:space="preserve">Ekonomická životnosť investície </w:t>
        </w:r>
        <w:r>
          <w:rPr>
            <w:rFonts w:ascii="Arial Narrow" w:hAnsi="Arial Narrow"/>
            <w:lang w:val="sk-SK" w:eastAsia="en-GB"/>
          </w:rPr>
          <w:t>– doba od vzniku investície až do straty jej ekonomickej užitočnosti (straty generovania čistých príjomv).</w:t>
        </w:r>
      </w:ins>
      <w:ins w:id="290" w:author="MŽP SR" w:date="2016-02-29T18:14:00Z">
        <w:r>
          <w:rPr>
            <w:rFonts w:ascii="Arial Narrow" w:hAnsi="Arial Narrow"/>
            <w:lang w:val="sk-SK" w:eastAsia="en-GB"/>
          </w:rPr>
          <w:t xml:space="preserve"> Tento stav je spojený s trvalou stratou, resp. výrazným znížením príjmov, ktoré sú pomerne k nákladom neprimerane vysoké, až sa dosiahne hranica, kedy je lepšie investíciu nahradiť novou investíciou. Ekonomická </w:t>
        </w:r>
      </w:ins>
      <w:ins w:id="291" w:author="MŽP SR" w:date="2016-02-29T18:15:00Z">
        <w:r>
          <w:rPr>
            <w:rFonts w:ascii="Arial Narrow" w:hAnsi="Arial Narrow"/>
            <w:lang w:val="sk-SK" w:eastAsia="en-GB"/>
          </w:rPr>
          <w:t xml:space="preserve">investícia sa mení podľa povahy investície. </w:t>
        </w:r>
      </w:ins>
      <w:ins w:id="292" w:author="MŽP SR" w:date="2016-02-29T18:13:00Z">
        <w:r>
          <w:rPr>
            <w:rFonts w:ascii="Arial Narrow" w:hAnsi="Arial Narrow"/>
            <w:lang w:val="sk-SK" w:eastAsia="en-GB"/>
          </w:rPr>
          <w:t xml:space="preserve"> </w:t>
        </w:r>
      </w:ins>
    </w:p>
    <w:p w:rsidR="00BF7D79" w:rsidRPr="00BF7D79" w:rsidRDefault="00713555" w:rsidP="009D2F8F">
      <w:pPr>
        <w:pStyle w:val="Zkladntext"/>
        <w:rPr>
          <w:rFonts w:ascii="Arial Narrow" w:hAnsi="Arial Narrow"/>
          <w:i/>
          <w:lang w:val="sk-SK" w:eastAsia="en-GB"/>
        </w:rPr>
      </w:pPr>
      <w:r w:rsidRPr="00EF7E49">
        <w:rPr>
          <w:rFonts w:ascii="Arial Narrow" w:hAnsi="Arial Narrow"/>
          <w:b/>
          <w:lang w:val="sk-SK" w:eastAsia="en-GB"/>
        </w:rPr>
        <w:t xml:space="preserve">Finančná analýza </w:t>
      </w:r>
      <w:r w:rsidR="00E90793" w:rsidRPr="00C6576E">
        <w:rPr>
          <w:rFonts w:ascii="Arial Narrow" w:hAnsi="Arial Narrow"/>
          <w:lang w:val="sk-SK" w:eastAsia="en-GB"/>
        </w:rPr>
        <w:t>–</w:t>
      </w:r>
      <w:r w:rsidRPr="00C6576E">
        <w:rPr>
          <w:rFonts w:ascii="Arial Narrow" w:hAnsi="Arial Narrow"/>
          <w:lang w:val="sk-SK" w:eastAsia="en-GB"/>
        </w:rPr>
        <w:t xml:space="preserve"> </w:t>
      </w:r>
      <w:r w:rsidR="00E90793" w:rsidRPr="00C6576E">
        <w:rPr>
          <w:rFonts w:ascii="Arial Narrow" w:hAnsi="Arial Narrow"/>
          <w:lang w:val="sk-SK" w:eastAsia="en-GB"/>
        </w:rPr>
        <w:t>analýza</w:t>
      </w:r>
      <w:r w:rsidR="00E90793" w:rsidRPr="00EF7E49">
        <w:rPr>
          <w:rFonts w:ascii="Arial Narrow" w:hAnsi="Arial Narrow"/>
          <w:lang w:val="sk-SK" w:eastAsia="en-GB"/>
        </w:rPr>
        <w:t xml:space="preserve">, ktorej </w:t>
      </w:r>
      <w:r w:rsidR="00EE0FFE" w:rsidRPr="00EF7E49">
        <w:rPr>
          <w:rFonts w:ascii="Arial Narrow" w:hAnsi="Arial Narrow"/>
          <w:lang w:val="sk-SK"/>
        </w:rPr>
        <w:t>účelom je primárne odôvodnenie potreby nenávratného finančného príspevku pre realizáciu projektu</w:t>
      </w:r>
      <w:r w:rsidR="00BF7D79">
        <w:rPr>
          <w:rFonts w:ascii="Arial Narrow" w:hAnsi="Arial Narrow"/>
          <w:lang w:val="sk-SK"/>
        </w:rPr>
        <w:t xml:space="preserve"> generujúceho príjem</w:t>
      </w:r>
      <w:r w:rsidR="00EE0FFE" w:rsidRPr="00EF7E49">
        <w:rPr>
          <w:rFonts w:ascii="Arial Narrow" w:hAnsi="Arial Narrow"/>
          <w:lang w:val="sk-SK"/>
        </w:rPr>
        <w:t>, resp. stanovenie adekvátnej výšky nenávratného finančného príspevku. Finančná analýza zároveň slúži na ubezpečenie poskytovateľa, že projekt po ukončení financovania z prostriedkov nenávratného finančného príspevku bude aj naďalej finančne udržateľný.</w:t>
      </w:r>
      <w:r w:rsidR="00EE0FFE" w:rsidRPr="00EF7E49">
        <w:rPr>
          <w:rFonts w:ascii="Arial Narrow" w:hAnsi="Arial Narrow"/>
          <w:lang w:val="sk-SK" w:eastAsia="en-GB"/>
        </w:rPr>
        <w:t xml:space="preserve"> </w:t>
      </w:r>
      <w:r w:rsidR="00157802" w:rsidRPr="00EF7E49">
        <w:rPr>
          <w:rFonts w:ascii="Arial Narrow" w:hAnsi="Arial Narrow"/>
          <w:lang w:val="sk-SK"/>
        </w:rPr>
        <w:t>Podstatou finančnej analýzy je výpočet peňažných tokov v jednotlivých rokoch referenčného obdobia</w:t>
      </w:r>
      <w:r w:rsidR="00EE0FFE" w:rsidRPr="00EF7E49">
        <w:rPr>
          <w:rFonts w:ascii="Arial Narrow" w:hAnsi="Arial Narrow"/>
          <w:lang w:val="sk-SK"/>
        </w:rPr>
        <w:t xml:space="preserve"> (v závislosti od typu projektu)</w:t>
      </w:r>
      <w:r w:rsidR="00157802" w:rsidRPr="00EF7E49">
        <w:rPr>
          <w:rFonts w:ascii="Arial Narrow" w:hAnsi="Arial Narrow"/>
          <w:lang w:val="sk-SK"/>
        </w:rPr>
        <w:t xml:space="preserve">, pričom ich kalkulácia vychádza z rozdielu výdavkov a príjmov v daných rokoch. </w:t>
      </w:r>
      <w:r w:rsidR="00CC1F1C" w:rsidRPr="00EF7E49">
        <w:rPr>
          <w:rFonts w:ascii="Arial Narrow" w:hAnsi="Arial Narrow"/>
          <w:lang w:val="sk-SK" w:eastAsia="en-GB"/>
        </w:rPr>
        <w:t>Pre účely tohto dokumentu rozlišujeme</w:t>
      </w:r>
      <w:r w:rsidR="00CC1F1C" w:rsidRPr="00EF7E49">
        <w:rPr>
          <w:rFonts w:ascii="Arial Narrow" w:hAnsi="Arial Narrow"/>
          <w:i/>
          <w:lang w:val="sk-SK" w:eastAsia="en-GB"/>
        </w:rPr>
        <w:t xml:space="preserve"> </w:t>
      </w:r>
      <w:r w:rsidR="00CC1F1C" w:rsidRPr="00EF7E49">
        <w:rPr>
          <w:rFonts w:ascii="Arial Narrow" w:hAnsi="Arial Narrow"/>
          <w:b/>
          <w:i/>
          <w:lang w:val="sk-SK" w:eastAsia="en-GB"/>
        </w:rPr>
        <w:t>Finančnú analýzu</w:t>
      </w:r>
      <w:r w:rsidR="00CC1F1C" w:rsidRPr="00EF7E49">
        <w:rPr>
          <w:rFonts w:ascii="Arial Narrow" w:hAnsi="Arial Narrow"/>
          <w:i/>
          <w:lang w:val="sk-SK" w:eastAsia="en-GB"/>
        </w:rPr>
        <w:t xml:space="preserve"> a </w:t>
      </w:r>
      <w:r w:rsidR="00CC1F1C" w:rsidRPr="00EF7E49">
        <w:rPr>
          <w:rFonts w:ascii="Arial Narrow" w:hAnsi="Arial Narrow"/>
          <w:b/>
          <w:i/>
          <w:lang w:val="sk-SK" w:eastAsia="en-GB"/>
        </w:rPr>
        <w:t>Zjednodušenú finančnú analýzu</w:t>
      </w:r>
      <w:r w:rsidR="00CC1F1C" w:rsidRPr="00EF7E49">
        <w:rPr>
          <w:rFonts w:ascii="Arial Narrow" w:hAnsi="Arial Narrow"/>
          <w:i/>
          <w:lang w:val="sk-SK" w:eastAsia="en-GB"/>
        </w:rPr>
        <w:t>.</w:t>
      </w:r>
      <w:r w:rsidR="00314EE5" w:rsidRPr="00EF7E49">
        <w:rPr>
          <w:rFonts w:ascii="Arial Narrow" w:hAnsi="Arial Narrow"/>
          <w:i/>
          <w:lang w:val="sk-SK" w:eastAsia="en-GB"/>
        </w:rPr>
        <w:t xml:space="preserve"> </w:t>
      </w:r>
    </w:p>
    <w:p w:rsidR="009D2F8F" w:rsidRPr="00EF7E49" w:rsidRDefault="009D2F8F" w:rsidP="009D2F8F">
      <w:pPr>
        <w:pStyle w:val="Zkladntext"/>
        <w:rPr>
          <w:rFonts w:ascii="Arial Narrow" w:hAnsi="Arial Narrow"/>
          <w:lang w:val="sk-SK" w:eastAsia="en-GB"/>
        </w:rPr>
      </w:pPr>
      <w:r w:rsidRPr="00EF7E49">
        <w:rPr>
          <w:rFonts w:ascii="Arial Narrow" w:hAnsi="Arial Narrow"/>
          <w:b/>
          <w:lang w:val="sk-SK" w:eastAsia="en-GB"/>
        </w:rPr>
        <w:t>Finančná medzera</w:t>
      </w:r>
      <w:r w:rsidRPr="00EF7E49">
        <w:rPr>
          <w:rFonts w:ascii="Arial Narrow" w:hAnsi="Arial Narrow"/>
          <w:lang w:val="sk-SK" w:eastAsia="en-GB"/>
        </w:rPr>
        <w:t xml:space="preserve"> - predstavuje rozdiel medzi súčasnou hodnotou investičných </w:t>
      </w:r>
      <w:r w:rsidR="00FE6440" w:rsidRPr="00EF7E49">
        <w:rPr>
          <w:rFonts w:ascii="Arial Narrow" w:hAnsi="Arial Narrow"/>
          <w:lang w:val="sk-SK" w:eastAsia="en-GB"/>
        </w:rPr>
        <w:t xml:space="preserve">výdavkov </w:t>
      </w:r>
      <w:r w:rsidRPr="00EF7E49">
        <w:rPr>
          <w:rFonts w:ascii="Arial Narrow" w:hAnsi="Arial Narrow"/>
          <w:lang w:val="sk-SK" w:eastAsia="en-GB"/>
        </w:rPr>
        <w:t>na projekt a</w:t>
      </w:r>
      <w:r w:rsidR="00591C37" w:rsidRPr="00EF7E49">
        <w:rPr>
          <w:rFonts w:ascii="Arial Narrow" w:hAnsi="Arial Narrow"/>
          <w:lang w:val="sk-SK" w:eastAsia="en-GB"/>
        </w:rPr>
        <w:t> súčasnou hodnotu čistého</w:t>
      </w:r>
      <w:r w:rsidRPr="00EF7E49">
        <w:rPr>
          <w:rFonts w:ascii="Arial Narrow" w:hAnsi="Arial Narrow"/>
          <w:lang w:val="sk-SK" w:eastAsia="en-GB"/>
        </w:rPr>
        <w:t xml:space="preserve"> príjm</w:t>
      </w:r>
      <w:r w:rsidR="00591C37" w:rsidRPr="00EF7E49">
        <w:rPr>
          <w:rFonts w:ascii="Arial Narrow" w:hAnsi="Arial Narrow"/>
          <w:lang w:val="sk-SK" w:eastAsia="en-GB"/>
        </w:rPr>
        <w:t xml:space="preserve">u </w:t>
      </w:r>
      <w:r w:rsidRPr="00EF7E49">
        <w:rPr>
          <w:rFonts w:ascii="Arial Narrow" w:hAnsi="Arial Narrow"/>
          <w:lang w:val="sk-SK" w:eastAsia="en-GB"/>
        </w:rPr>
        <w:t xml:space="preserve">za určené referenčné obdobie, </w:t>
      </w:r>
      <w:r w:rsidR="00602867" w:rsidRPr="00EF7E49">
        <w:rPr>
          <w:rFonts w:ascii="Arial Narrow" w:hAnsi="Arial Narrow"/>
          <w:lang w:val="sk-SK" w:eastAsia="en-GB"/>
        </w:rPr>
        <w:t xml:space="preserve">ktorý </w:t>
      </w:r>
      <w:r w:rsidRPr="00EF7E49">
        <w:rPr>
          <w:rFonts w:ascii="Arial Narrow" w:hAnsi="Arial Narrow"/>
          <w:lang w:val="sk-SK" w:eastAsia="en-GB"/>
        </w:rPr>
        <w:t>je primeraný pre dané kategórie investícií.</w:t>
      </w:r>
      <w:r w:rsidR="00045097" w:rsidRPr="00EF7E49">
        <w:rPr>
          <w:rFonts w:ascii="Arial Narrow" w:hAnsi="Arial Narrow"/>
          <w:lang w:val="sk-SK" w:eastAsia="en-GB"/>
        </w:rPr>
        <w:t xml:space="preserve"> Vyjadruje časť investičných </w:t>
      </w:r>
      <w:r w:rsidR="00FE6440" w:rsidRPr="00EF7E49">
        <w:rPr>
          <w:rFonts w:ascii="Arial Narrow" w:hAnsi="Arial Narrow"/>
          <w:lang w:val="sk-SK" w:eastAsia="en-GB"/>
        </w:rPr>
        <w:t xml:space="preserve">výdavkov </w:t>
      </w:r>
      <w:r w:rsidR="00045097" w:rsidRPr="00EF7E49">
        <w:rPr>
          <w:rFonts w:ascii="Arial Narrow" w:hAnsi="Arial Narrow"/>
          <w:lang w:val="sk-SK" w:eastAsia="en-GB"/>
        </w:rPr>
        <w:t xml:space="preserve">na projekt, ktoré nemôžu byť financované samotným projektom, a preto môže byť projekt financovaný formou príspevku. </w:t>
      </w:r>
    </w:p>
    <w:p w:rsidR="00EA5CE0" w:rsidRPr="00EF7E49" w:rsidRDefault="009D2F8F" w:rsidP="009D2F8F">
      <w:pPr>
        <w:pStyle w:val="Zkladntext"/>
        <w:rPr>
          <w:rFonts w:ascii="Arial Narrow" w:hAnsi="Arial Narrow"/>
          <w:lang w:val="sk-SK" w:eastAsia="en-GB"/>
        </w:rPr>
      </w:pPr>
      <w:r w:rsidRPr="00EF7E49">
        <w:rPr>
          <w:rFonts w:ascii="Arial Narrow" w:hAnsi="Arial Narrow"/>
          <w:b/>
          <w:lang w:val="sk-SK" w:eastAsia="en-GB"/>
        </w:rPr>
        <w:t>Infraštruktúra</w:t>
      </w:r>
      <w:r w:rsidRPr="00EF7E49">
        <w:rPr>
          <w:rFonts w:ascii="Arial Narrow" w:hAnsi="Arial Narrow"/>
          <w:lang w:val="sk-SK" w:eastAsia="en-GB"/>
        </w:rPr>
        <w:t xml:space="preserve"> - kapitálový výdavok v zmysle § 8 ods. 4 zákona </w:t>
      </w:r>
      <w:r w:rsidR="00602867" w:rsidRPr="00EF7E49">
        <w:rPr>
          <w:rFonts w:ascii="Arial Narrow" w:hAnsi="Arial Narrow"/>
          <w:lang w:val="sk-SK" w:eastAsia="en-GB"/>
        </w:rPr>
        <w:t xml:space="preserve">č. 523/2004 Z.z. </w:t>
      </w:r>
      <w:r w:rsidRPr="00EF7E49">
        <w:rPr>
          <w:rFonts w:ascii="Arial Narrow" w:hAnsi="Arial Narrow"/>
          <w:lang w:val="sk-SK" w:eastAsia="en-GB"/>
        </w:rPr>
        <w:t>o rozpočtových pravidlách</w:t>
      </w:r>
      <w:r w:rsidR="00602867" w:rsidRPr="00EF7E49">
        <w:rPr>
          <w:rFonts w:ascii="Arial Narrow" w:hAnsi="Arial Narrow"/>
          <w:lang w:val="sk-SK" w:eastAsia="en-GB"/>
        </w:rPr>
        <w:t xml:space="preserve"> verejnej správy</w:t>
      </w:r>
      <w:r w:rsidRPr="00EF7E49">
        <w:rPr>
          <w:rFonts w:ascii="Arial Narrow" w:hAnsi="Arial Narrow"/>
          <w:lang w:val="sk-SK" w:eastAsia="en-GB"/>
        </w:rPr>
        <w:t xml:space="preserve"> v nadväznosti na § 22 zákona o dani z príjmov (samostatné hnuteľné veci, prípadne súbory </w:t>
      </w:r>
      <w:r w:rsidRPr="00EF7E49">
        <w:rPr>
          <w:rFonts w:ascii="Arial Narrow" w:hAnsi="Arial Narrow"/>
          <w:lang w:val="sk-SK" w:eastAsia="en-GB"/>
        </w:rPr>
        <w:lastRenderedPageBreak/>
        <w:t>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w:t>
      </w:r>
    </w:p>
    <w:p w:rsidR="00713555" w:rsidRPr="00EF7E49" w:rsidRDefault="00713555" w:rsidP="009D2F8F">
      <w:pPr>
        <w:pStyle w:val="Zkladntext"/>
        <w:rPr>
          <w:rFonts w:ascii="Arial Narrow" w:hAnsi="Arial Narrow"/>
          <w:b/>
          <w:lang w:val="sk-SK" w:eastAsia="en-GB"/>
        </w:rPr>
      </w:pPr>
      <w:r w:rsidRPr="00EF7E49">
        <w:rPr>
          <w:rFonts w:ascii="Arial Narrow" w:hAnsi="Arial Narrow"/>
          <w:b/>
          <w:lang w:val="sk-SK" w:eastAsia="en-GB"/>
        </w:rPr>
        <w:t xml:space="preserve">Investičné výdavky </w:t>
      </w:r>
      <w:r w:rsidRPr="00C6576E">
        <w:rPr>
          <w:rFonts w:ascii="Arial Narrow" w:hAnsi="Arial Narrow"/>
          <w:lang w:val="sk-SK" w:eastAsia="en-GB"/>
        </w:rPr>
        <w:t xml:space="preserve">– </w:t>
      </w:r>
      <w:r w:rsidR="00BB7DA8" w:rsidRPr="00C6576E">
        <w:rPr>
          <w:rFonts w:ascii="Arial Narrow" w:hAnsi="Arial Narrow"/>
          <w:lang w:val="sk-SK" w:eastAsia="en-GB"/>
        </w:rPr>
        <w:t>celkové</w:t>
      </w:r>
      <w:r w:rsidR="0011698C" w:rsidRPr="00EF7E49">
        <w:rPr>
          <w:rFonts w:ascii="Arial Narrow" w:hAnsi="Arial Narrow"/>
          <w:lang w:val="sk-SK" w:eastAsia="en-GB"/>
        </w:rPr>
        <w:t xml:space="preserve"> oprávnené aj neoprávnené výdavky </w:t>
      </w:r>
      <w:r w:rsidR="001A15AF" w:rsidRPr="00EF7E49">
        <w:rPr>
          <w:rFonts w:ascii="Arial Narrow" w:hAnsi="Arial Narrow"/>
          <w:lang w:val="sk-SK" w:eastAsia="en-GB"/>
        </w:rPr>
        <w:t>vynaložené v súvislosti s realizáciou</w:t>
      </w:r>
      <w:r w:rsidR="00BB7DA8" w:rsidRPr="00EF7E49">
        <w:rPr>
          <w:rFonts w:ascii="Arial Narrow" w:hAnsi="Arial Narrow"/>
          <w:lang w:val="sk-SK" w:eastAsia="en-GB"/>
        </w:rPr>
        <w:t xml:space="preserve"> </w:t>
      </w:r>
      <w:r w:rsidR="0011698C" w:rsidRPr="00EF7E49">
        <w:rPr>
          <w:rFonts w:ascii="Arial Narrow" w:hAnsi="Arial Narrow"/>
          <w:lang w:val="sk-SK" w:eastAsia="en-GB"/>
        </w:rPr>
        <w:t>projektu. Primárne ich rozdeľujeme na fixné pevné investície (budovy, stroje, pozemky)</w:t>
      </w:r>
      <w:r w:rsidR="001A15AF" w:rsidRPr="00EF7E49">
        <w:rPr>
          <w:rFonts w:ascii="Arial Narrow" w:hAnsi="Arial Narrow"/>
          <w:lang w:val="sk-SK" w:eastAsia="en-GB"/>
        </w:rPr>
        <w:t>,</w:t>
      </w:r>
      <w:r w:rsidR="0011698C" w:rsidRPr="00EF7E49">
        <w:rPr>
          <w:rFonts w:ascii="Arial Narrow" w:hAnsi="Arial Narrow"/>
          <w:lang w:val="sk-SK" w:eastAsia="en-GB"/>
        </w:rPr>
        <w:t xml:space="preserve"> nábehové investície (prípravné štúdie vrátane štúdií uskutočniteľnosti, konzultačné služby atď.) a</w:t>
      </w:r>
      <w:r w:rsidR="001A15AF" w:rsidRPr="00EF7E49">
        <w:rPr>
          <w:rFonts w:ascii="Arial Narrow" w:hAnsi="Arial Narrow"/>
          <w:lang w:val="sk-SK" w:eastAsia="en-GB"/>
        </w:rPr>
        <w:t xml:space="preserve"> na </w:t>
      </w:r>
      <w:r w:rsidR="0011698C" w:rsidRPr="00EF7E49">
        <w:rPr>
          <w:rFonts w:ascii="Arial Narrow" w:hAnsi="Arial Narrow"/>
          <w:lang w:val="sk-SK" w:eastAsia="en-GB"/>
        </w:rPr>
        <w:t xml:space="preserve">zmeny prevádzkového kapitálu </w:t>
      </w:r>
      <w:r w:rsidR="00170CAF" w:rsidRPr="00EF7E49">
        <w:rPr>
          <w:rFonts w:ascii="Arial Narrow" w:hAnsi="Arial Narrow"/>
          <w:lang w:val="sk-SK" w:eastAsia="en-GB"/>
        </w:rPr>
        <w:t xml:space="preserve">počas </w:t>
      </w:r>
      <w:r w:rsidR="0011698C" w:rsidRPr="00EF7E49">
        <w:rPr>
          <w:rFonts w:ascii="Arial Narrow" w:hAnsi="Arial Narrow"/>
          <w:lang w:val="sk-SK" w:eastAsia="en-GB"/>
        </w:rPr>
        <w:t>referenčného obdobia.</w:t>
      </w:r>
      <w:r w:rsidR="00934D1E" w:rsidRPr="00EF7E49">
        <w:rPr>
          <w:rFonts w:ascii="Arial Narrow" w:hAnsi="Arial Narrow"/>
          <w:lang w:val="sk-SK" w:eastAsia="en-GB"/>
        </w:rPr>
        <w:t xml:space="preserve"> </w:t>
      </w:r>
    </w:p>
    <w:p w:rsidR="009D2F8F" w:rsidRPr="00EF7E49" w:rsidRDefault="009D2F8F" w:rsidP="009D2F8F">
      <w:pPr>
        <w:pStyle w:val="Zkladntext"/>
        <w:rPr>
          <w:rFonts w:ascii="Arial Narrow" w:hAnsi="Arial Narrow"/>
          <w:lang w:val="sk-SK" w:eastAsia="en-GB"/>
        </w:rPr>
      </w:pPr>
      <w:r w:rsidRPr="00EF7E49">
        <w:rPr>
          <w:rFonts w:ascii="Arial Narrow" w:hAnsi="Arial Narrow"/>
          <w:b/>
          <w:lang w:val="sk-SK" w:eastAsia="en-GB"/>
        </w:rPr>
        <w:t>Majetok</w:t>
      </w:r>
      <w:r w:rsidRPr="00EF7E49">
        <w:rPr>
          <w:rFonts w:ascii="Arial Narrow" w:hAnsi="Arial Narrow"/>
          <w:lang w:val="sk-SK" w:eastAsia="en-GB"/>
        </w:rPr>
        <w:t xml:space="preserve"> - tie aktíva účtovnej jednotky, ktoré sú výsledkom minulých udalostí, je takmer isté, že v budúcnosti zvýšia ekonomické úžitky účtovnej jednotky a dajú sa spoľahlivo oceniť podľa § 24 až 28 zákona o účtovníctve; vykazujú sa v účtovnej závierke v súvahe alebo vo výkaze o majetku a záväzkoch.</w:t>
      </w:r>
    </w:p>
    <w:p w:rsidR="009D2F8F" w:rsidRPr="00EF7E49" w:rsidRDefault="009D2F8F" w:rsidP="009D2F8F">
      <w:pPr>
        <w:pStyle w:val="Zkladntext"/>
        <w:rPr>
          <w:rFonts w:ascii="Arial Narrow" w:hAnsi="Arial Narrow"/>
          <w:lang w:val="sk-SK" w:eastAsia="en-GB"/>
        </w:rPr>
      </w:pPr>
      <w:r w:rsidRPr="00EF7E49">
        <w:rPr>
          <w:rFonts w:ascii="Arial Narrow" w:hAnsi="Arial Narrow"/>
          <w:b/>
          <w:lang w:val="sk-SK" w:eastAsia="en-GB"/>
        </w:rPr>
        <w:t>Neoprávnené výdavky</w:t>
      </w:r>
      <w:r w:rsidRPr="00EF7E49">
        <w:rPr>
          <w:rFonts w:ascii="Arial Narrow" w:hAnsi="Arial Narrow"/>
          <w:lang w:val="sk-SK" w:eastAsia="en-GB"/>
        </w:rPr>
        <w:t xml:space="preserve"> - výdavky, ktoré vznikli mimo obdobia oprávnenosti výdavkov alebo boli predmetom financovania inej nenávratnej pomoci alebo spadajú do účtovnej kategórie neoprávnenej na spolufinancovanie z prostriedkov OP alebo nesúvisia s činnosťami nevyhnutnými pre úspešnú realizáciu projektu alebo sú v rozpore s výzvou na predkladanie žiadostí o NFP, zmluvou o poskytnutí NFP, resp. rozhodnutím o schválení žiadosti o NFP (v prípadoch, ak prijímateľom a poskytovateľom je tá istá osoba), podmienkami schémy de minimis, príp. schémy štátnej pomoci, ktoré tvoria neoddeliteľnú súčasť výzvy na predkladanie žiadostí o NFP. Neoprávneným výdavkom môže byť aj výdavok, ktorý nebol preukázaný a nespĺňa princíp hospodárnosti, efektívnosti, účelnosti a účinnosti.</w:t>
      </w:r>
    </w:p>
    <w:p w:rsidR="009D2F8F" w:rsidRPr="00EF7E49" w:rsidRDefault="009D2F8F" w:rsidP="009D2F8F">
      <w:pPr>
        <w:pStyle w:val="Zkladntext"/>
        <w:rPr>
          <w:rFonts w:ascii="Arial Narrow" w:hAnsi="Arial Narrow"/>
          <w:lang w:val="sk-SK" w:eastAsia="en-GB"/>
        </w:rPr>
      </w:pPr>
      <w:r w:rsidRPr="00EF7E49">
        <w:rPr>
          <w:rFonts w:ascii="Arial Narrow" w:hAnsi="Arial Narrow"/>
          <w:b/>
          <w:lang w:val="sk-SK" w:eastAsia="en-GB"/>
        </w:rPr>
        <w:t>Oprávnené výdavky</w:t>
      </w:r>
      <w:r w:rsidRPr="00EF7E49">
        <w:rPr>
          <w:rFonts w:ascii="Arial Narrow" w:hAnsi="Arial Narrow"/>
          <w:lang w:val="sk-SK" w:eastAsia="en-GB"/>
        </w:rPr>
        <w:t xml:space="preserve"> - výdavky, ktoré vznikli a boli uhradené prijímateľom v oprávnenom období a zároveň spĺňajú všetky podmienky oprávnenosti definované legislatívou EÚ a SR.</w:t>
      </w:r>
    </w:p>
    <w:p w:rsidR="00E46EBE" w:rsidRPr="00EF7E49" w:rsidRDefault="00E46EBE" w:rsidP="009D2F8F">
      <w:pPr>
        <w:pStyle w:val="Zkladntext"/>
        <w:rPr>
          <w:rFonts w:ascii="Arial Narrow" w:hAnsi="Arial Narrow"/>
          <w:lang w:val="sk-SK" w:eastAsia="en-GB"/>
        </w:rPr>
      </w:pPr>
      <w:r w:rsidRPr="00EF7E49">
        <w:rPr>
          <w:rFonts w:ascii="Arial Narrow" w:hAnsi="Arial Narrow"/>
          <w:b/>
          <w:lang w:val="sk-SK" w:eastAsia="en-GB"/>
        </w:rPr>
        <w:t xml:space="preserve">Paušálna sadzba (Flat rate) čistých príjmov – </w:t>
      </w:r>
      <w:r w:rsidRPr="00EF7E49">
        <w:rPr>
          <w:rFonts w:ascii="Arial Narrow" w:hAnsi="Arial Narrow"/>
          <w:lang w:val="sk-SK" w:eastAsia="en-GB"/>
        </w:rPr>
        <w:t>paušálna percentuálna sadzba stanovená na úrovni EK, ktorá slúži k jednorazovému zníženiu oprávnených výdavkov projektu za účelom zohľadnenia čistých príjmov projektu v zmysle čl. 61 všeobecného nariadenia.</w:t>
      </w:r>
    </w:p>
    <w:p w:rsidR="00825FE6" w:rsidRPr="00EF7E49" w:rsidRDefault="00825FE6" w:rsidP="009D2F8F">
      <w:pPr>
        <w:pStyle w:val="Zkladntext"/>
        <w:rPr>
          <w:rFonts w:ascii="Arial Narrow" w:hAnsi="Arial Narrow"/>
          <w:lang w:val="sk-SK" w:eastAsia="en-GB"/>
        </w:rPr>
      </w:pPr>
      <w:r w:rsidRPr="00EF7E49">
        <w:rPr>
          <w:rFonts w:ascii="Arial Narrow" w:hAnsi="Arial Narrow"/>
          <w:b/>
          <w:lang w:val="sk-SK" w:eastAsia="en-GB"/>
        </w:rPr>
        <w:t xml:space="preserve">Podstatná hodnota </w:t>
      </w:r>
      <w:r w:rsidRPr="00EF7E49">
        <w:rPr>
          <w:rFonts w:ascii="Arial Narrow" w:hAnsi="Arial Narrow"/>
          <w:lang w:val="sk-SK" w:eastAsia="en-GB"/>
        </w:rPr>
        <w:t>– hodnota, kedy príjmy vyvolané projektom prevýšia prevádzkové výdavky projektu</w:t>
      </w:r>
      <w:r w:rsidR="003271C7" w:rsidRPr="00EF7E49">
        <w:rPr>
          <w:rFonts w:ascii="Arial Narrow" w:hAnsi="Arial Narrow"/>
          <w:lang w:val="sk-SK" w:eastAsia="en-GB"/>
        </w:rPr>
        <w:t xml:space="preserve"> (sleduje sa pri projektoch s celkovými oprávnenými výdavkami nižšími ako 50 000 Eur)</w:t>
      </w:r>
      <w:r w:rsidRPr="00EF7E49">
        <w:rPr>
          <w:rFonts w:ascii="Arial Narrow" w:hAnsi="Arial Narrow"/>
          <w:lang w:val="sk-SK" w:eastAsia="en-GB"/>
        </w:rPr>
        <w:t xml:space="preserve">. </w:t>
      </w:r>
    </w:p>
    <w:p w:rsidR="009D2F8F" w:rsidRPr="00EF7E49" w:rsidRDefault="009D2F8F" w:rsidP="009D2F8F">
      <w:pPr>
        <w:pStyle w:val="Zkladntext"/>
        <w:rPr>
          <w:rFonts w:ascii="Arial Narrow" w:hAnsi="Arial Narrow"/>
          <w:lang w:val="sk-SK" w:eastAsia="en-GB"/>
        </w:rPr>
      </w:pPr>
      <w:r w:rsidRPr="00EF7E49">
        <w:rPr>
          <w:rFonts w:ascii="Arial Narrow" w:hAnsi="Arial Narrow"/>
          <w:b/>
          <w:lang w:val="sk-SK" w:eastAsia="en-GB"/>
        </w:rPr>
        <w:t>Pomoc de minimis</w:t>
      </w:r>
      <w:r w:rsidRPr="00EF7E49">
        <w:rPr>
          <w:rFonts w:ascii="Arial Narrow" w:hAnsi="Arial Narrow"/>
          <w:lang w:val="sk-SK" w:eastAsia="en-GB"/>
        </w:rPr>
        <w:t xml:space="preserve"> - pomoc, ktorá nespĺňa všetky kritériá článku 107 ods. 1 Zmluvy o fungovaní EÚ a na ktorú sa nevzťahuje notifikačná povinnosť. Celková výška pomoci de minimis poskytnutej jednému podniku nepresiahne 200 000 E</w:t>
      </w:r>
      <w:r w:rsidR="00255073" w:rsidRPr="00EF7E49">
        <w:rPr>
          <w:rFonts w:ascii="Arial Narrow" w:hAnsi="Arial Narrow"/>
          <w:lang w:val="sk-SK" w:eastAsia="en-GB"/>
        </w:rPr>
        <w:t>ur</w:t>
      </w:r>
      <w:r w:rsidRPr="00EF7E49">
        <w:rPr>
          <w:rFonts w:ascii="Arial Narrow" w:hAnsi="Arial Narrow"/>
          <w:lang w:val="sk-SK" w:eastAsia="en-GB"/>
        </w:rPr>
        <w:t xml:space="preserve"> v priebehu obdobia troch fiškálnych rokov. Celková výška pomoci de minimis, poskytnutej jednému podniku vykonávajúcemu cestnú nákladnú dopravu v prenájme alebo za úhradu, nepresiahne 100 000 E</w:t>
      </w:r>
      <w:r w:rsidR="00255073" w:rsidRPr="00EF7E49">
        <w:rPr>
          <w:rFonts w:ascii="Arial Narrow" w:hAnsi="Arial Narrow"/>
          <w:lang w:val="sk-SK" w:eastAsia="en-GB"/>
        </w:rPr>
        <w:t>ur</w:t>
      </w:r>
      <w:r w:rsidRPr="00EF7E49">
        <w:rPr>
          <w:rFonts w:ascii="Arial Narrow" w:hAnsi="Arial Narrow"/>
          <w:lang w:val="sk-SK" w:eastAsia="en-GB"/>
        </w:rPr>
        <w:t xml:space="preserve"> v priebehu troch fiškálnych rokov.</w:t>
      </w:r>
    </w:p>
    <w:p w:rsidR="005E69B4" w:rsidRPr="00EF7E49" w:rsidRDefault="00713555" w:rsidP="001A15AF">
      <w:pPr>
        <w:pStyle w:val="Zkladntext"/>
        <w:rPr>
          <w:rFonts w:ascii="Arial Narrow" w:hAnsi="Arial Narrow"/>
          <w:lang w:val="sk-SK" w:eastAsia="en-GB"/>
        </w:rPr>
      </w:pPr>
      <w:r w:rsidRPr="00EF7E49">
        <w:rPr>
          <w:rFonts w:ascii="Arial Narrow" w:hAnsi="Arial Narrow"/>
          <w:b/>
          <w:lang w:val="sk-SK" w:eastAsia="en-GB"/>
        </w:rPr>
        <w:t xml:space="preserve">Prevádzkové výdavky - </w:t>
      </w:r>
      <w:r w:rsidR="0011698C" w:rsidRPr="00EF7E49">
        <w:rPr>
          <w:rFonts w:ascii="Arial Narrow" w:hAnsi="Arial Narrow"/>
          <w:lang w:val="sk-SK" w:eastAsia="en-GB"/>
        </w:rPr>
        <w:t>zahŕňajú všetky predpokladané výdavky na nákup tovaru a služieb, ktoré nie sú investičného charakteru, pretože sú spotrebované v každom účtovnom období. Patria sem</w:t>
      </w:r>
      <w:r w:rsidR="001A15AF" w:rsidRPr="00EF7E49">
        <w:rPr>
          <w:rFonts w:ascii="Arial Narrow" w:hAnsi="Arial Narrow"/>
          <w:lang w:val="sk-SK" w:eastAsia="en-GB"/>
        </w:rPr>
        <w:t>: p</w:t>
      </w:r>
      <w:r w:rsidR="0011698C" w:rsidRPr="00EF7E49">
        <w:rPr>
          <w:rFonts w:ascii="Arial Narrow" w:hAnsi="Arial Narrow"/>
          <w:lang w:val="sk-SK" w:eastAsia="en-GB"/>
        </w:rPr>
        <w:t xml:space="preserve">riame </w:t>
      </w:r>
      <w:r w:rsidR="00FE6440" w:rsidRPr="00EF7E49">
        <w:rPr>
          <w:rFonts w:ascii="Arial Narrow" w:hAnsi="Arial Narrow"/>
          <w:lang w:val="sk-SK" w:eastAsia="en-GB"/>
        </w:rPr>
        <w:t xml:space="preserve">výdavky </w:t>
      </w:r>
      <w:r w:rsidR="0011698C" w:rsidRPr="00EF7E49">
        <w:rPr>
          <w:rFonts w:ascii="Arial Narrow" w:hAnsi="Arial Narrow"/>
          <w:lang w:val="sk-SK" w:eastAsia="en-GB"/>
        </w:rPr>
        <w:t xml:space="preserve">výroby (spotreba materiálu a služieb, personál, údržba, všeobecné výrobné </w:t>
      </w:r>
      <w:r w:rsidR="00FE6440" w:rsidRPr="00EF7E49">
        <w:rPr>
          <w:rFonts w:ascii="Arial Narrow" w:hAnsi="Arial Narrow"/>
          <w:lang w:val="sk-SK" w:eastAsia="en-GB"/>
        </w:rPr>
        <w:t>výdavky</w:t>
      </w:r>
      <w:r w:rsidR="0011698C" w:rsidRPr="00EF7E49">
        <w:rPr>
          <w:rFonts w:ascii="Arial Narrow" w:hAnsi="Arial Narrow"/>
          <w:lang w:val="sk-SK" w:eastAsia="en-GB"/>
        </w:rPr>
        <w:t>);</w:t>
      </w:r>
      <w:r w:rsidR="001A15AF" w:rsidRPr="00EF7E49">
        <w:rPr>
          <w:rFonts w:ascii="Arial Narrow" w:hAnsi="Arial Narrow"/>
          <w:lang w:val="sk-SK" w:eastAsia="en-GB"/>
        </w:rPr>
        <w:t xml:space="preserve"> a</w:t>
      </w:r>
      <w:r w:rsidR="0011698C" w:rsidRPr="00EF7E49">
        <w:rPr>
          <w:rFonts w:ascii="Arial Narrow" w:hAnsi="Arial Narrow"/>
          <w:lang w:val="sk-SK" w:eastAsia="en-GB"/>
        </w:rPr>
        <w:t>dministratívne a všeobecné výdavky</w:t>
      </w:r>
      <w:r w:rsidR="001A15AF" w:rsidRPr="00EF7E49">
        <w:rPr>
          <w:rFonts w:ascii="Arial Narrow" w:hAnsi="Arial Narrow"/>
          <w:lang w:val="sk-SK" w:eastAsia="en-GB"/>
        </w:rPr>
        <w:t xml:space="preserve"> a p</w:t>
      </w:r>
      <w:r w:rsidR="0011698C" w:rsidRPr="00EF7E49">
        <w:rPr>
          <w:rFonts w:ascii="Arial Narrow" w:hAnsi="Arial Narrow"/>
          <w:lang w:val="sk-SK" w:eastAsia="en-GB"/>
        </w:rPr>
        <w:t>redajné a distribučné výdavky.</w:t>
      </w:r>
    </w:p>
    <w:p w:rsidR="009D2F8F" w:rsidRPr="00EF7E49" w:rsidRDefault="009D2F8F" w:rsidP="009D2F8F">
      <w:pPr>
        <w:pStyle w:val="Zkladntext"/>
        <w:rPr>
          <w:rFonts w:ascii="Arial Narrow" w:hAnsi="Arial Narrow"/>
          <w:lang w:val="sk-SK" w:eastAsia="en-GB"/>
        </w:rPr>
      </w:pPr>
      <w:r w:rsidRPr="00EF7E49">
        <w:rPr>
          <w:rFonts w:ascii="Arial Narrow" w:hAnsi="Arial Narrow"/>
          <w:b/>
          <w:lang w:val="sk-SK" w:eastAsia="en-GB"/>
        </w:rPr>
        <w:t>Projekt</w:t>
      </w:r>
      <w:r w:rsidRPr="00EF7E49">
        <w:rPr>
          <w:rFonts w:ascii="Arial Narrow" w:hAnsi="Arial Narrow"/>
          <w:lang w:val="sk-SK" w:eastAsia="en-GB"/>
        </w:rPr>
        <w:t xml:space="preserve"> - súhrn aktivít a činností, na ktoré sa vzťahuje poskytnutie pomoci, ktoré popisuje žiadateľ v </w:t>
      </w:r>
      <w:r w:rsidR="00934D1E" w:rsidRPr="00EF7E49">
        <w:rPr>
          <w:rFonts w:ascii="Arial Narrow" w:hAnsi="Arial Narrow"/>
          <w:lang w:val="sk-SK" w:eastAsia="en-GB"/>
        </w:rPr>
        <w:t>Žo</w:t>
      </w:r>
      <w:r w:rsidRPr="00EF7E49">
        <w:rPr>
          <w:rFonts w:ascii="Arial Narrow" w:hAnsi="Arial Narrow"/>
          <w:lang w:val="sk-SK" w:eastAsia="en-GB"/>
        </w:rPr>
        <w:t>NFP a ktoré realizuje prijímateľ v súlade so zmluvou o poskytnutí NFP, resp. s rozhodnutím o schválení žiadosti o NFP (v prípade, ak je prijímateľ a RO tá istá osoba).</w:t>
      </w:r>
    </w:p>
    <w:p w:rsidR="00713555" w:rsidRPr="00EF7E49" w:rsidRDefault="00713555" w:rsidP="009D2F8F">
      <w:pPr>
        <w:pStyle w:val="Zkladntext"/>
        <w:rPr>
          <w:rFonts w:ascii="Arial Narrow" w:hAnsi="Arial Narrow"/>
          <w:lang w:val="sk-SK" w:eastAsia="en-GB"/>
        </w:rPr>
      </w:pPr>
      <w:r w:rsidRPr="00562425">
        <w:rPr>
          <w:rFonts w:ascii="Arial Narrow" w:hAnsi="Arial Narrow"/>
          <w:b/>
          <w:lang w:val="sk-SK" w:eastAsia="en-GB"/>
        </w:rPr>
        <w:t xml:space="preserve">Referenčné obdobie </w:t>
      </w:r>
      <w:r w:rsidR="008D0EF2" w:rsidRPr="00562425">
        <w:rPr>
          <w:rFonts w:ascii="Arial Narrow" w:hAnsi="Arial Narrow"/>
          <w:b/>
          <w:lang w:val="sk-SK" w:eastAsia="en-GB"/>
        </w:rPr>
        <w:t>–</w:t>
      </w:r>
      <w:r w:rsidRPr="00562425">
        <w:rPr>
          <w:rFonts w:ascii="Arial Narrow" w:hAnsi="Arial Narrow"/>
          <w:b/>
          <w:lang w:val="sk-SK" w:eastAsia="en-GB"/>
        </w:rPr>
        <w:t xml:space="preserve"> </w:t>
      </w:r>
      <w:r w:rsidR="008D0EF2" w:rsidRPr="00562425">
        <w:rPr>
          <w:rFonts w:ascii="Arial Narrow" w:hAnsi="Arial Narrow"/>
          <w:lang w:val="sk-SK"/>
        </w:rPr>
        <w:t>obdobie odrážajúce ekonomickú životnosť investície, ktoré je dostatočne dlhé na to, aby zahrnulo jej pravdepodobné dlhodobé dopady.</w:t>
      </w:r>
      <w:r w:rsidR="008D0EF2" w:rsidRPr="00EF7E49">
        <w:rPr>
          <w:rFonts w:ascii="Arial Narrow" w:hAnsi="Arial Narrow"/>
          <w:lang w:val="sk-SK"/>
        </w:rPr>
        <w:t xml:space="preserve"> </w:t>
      </w:r>
    </w:p>
    <w:p w:rsidR="009D2F8F" w:rsidRPr="00EF7E49" w:rsidRDefault="007F3EFE" w:rsidP="009D2F8F">
      <w:pPr>
        <w:pStyle w:val="Zkladntext"/>
        <w:rPr>
          <w:rFonts w:ascii="Arial Narrow" w:hAnsi="Arial Narrow"/>
          <w:lang w:val="sk-SK" w:eastAsia="en-GB"/>
        </w:rPr>
      </w:pPr>
      <w:r w:rsidRPr="00EF7E49">
        <w:rPr>
          <w:rFonts w:ascii="Arial Narrow" w:hAnsi="Arial Narrow"/>
          <w:b/>
          <w:lang w:val="sk-SK" w:eastAsia="en-GB"/>
        </w:rPr>
        <w:t>Schémy štátnej pomoci a schémy pomoci „de minimis“</w:t>
      </w:r>
      <w:r w:rsidRPr="00EF7E49">
        <w:rPr>
          <w:rFonts w:ascii="Arial Narrow" w:hAnsi="Arial Narrow"/>
          <w:lang w:val="sk-SK" w:eastAsia="en-GB"/>
        </w:rPr>
        <w:t xml:space="preserve"> - dokumenty, ktoré presne stanovujú pravidlá a podmienky, na základe ktorých môžu poskytovatelia pomoci poskytnúť štátnu pomoc a pomoc „de minimis“ jednotlivým prijímateľom.</w:t>
      </w:r>
    </w:p>
    <w:p w:rsidR="009D2F8F" w:rsidRPr="00EF7E49" w:rsidRDefault="009D2F8F" w:rsidP="009D2F8F">
      <w:pPr>
        <w:pStyle w:val="Zkladntext"/>
        <w:rPr>
          <w:rFonts w:ascii="Arial Narrow" w:hAnsi="Arial Narrow"/>
          <w:lang w:val="sk-SK" w:eastAsia="en-GB"/>
        </w:rPr>
      </w:pPr>
      <w:r w:rsidRPr="00EF7E49">
        <w:rPr>
          <w:rFonts w:ascii="Arial Narrow" w:hAnsi="Arial Narrow"/>
          <w:b/>
          <w:lang w:val="sk-SK" w:eastAsia="en-GB"/>
        </w:rPr>
        <w:t>Štátna pomoc</w:t>
      </w:r>
      <w:r w:rsidRPr="00EF7E49">
        <w:rPr>
          <w:rFonts w:ascii="Arial Narrow" w:hAnsi="Arial Narrow"/>
          <w:lang w:val="sk-SK" w:eastAsia="en-GB"/>
        </w:rPr>
        <w:t xml:space="preserve"> - akákoľvek pomoc poskytovaná z prostriedkov štátneho rozpočtu alebo akoukoľvek formou z verejných zdrojov subjektu, ktorý vykonáva hospodársku činnosť, ktorá narúša súťaž alebo hrozí narušením súťaže tým, že zvýhodňuje určité podniky alebo výrobu určitých druhov tovarov a môže nepriaznivo ovplyvniť obchod medzi členskými štátmi Európskej únie.</w:t>
      </w:r>
    </w:p>
    <w:p w:rsidR="00591768" w:rsidRPr="00EF7E49" w:rsidRDefault="00107687" w:rsidP="00D21E7F">
      <w:pPr>
        <w:jc w:val="both"/>
        <w:rPr>
          <w:rFonts w:ascii="Arial Narrow" w:hAnsi="Arial Narrow"/>
          <w:lang w:val="sk-SK" w:eastAsia="en-GB"/>
        </w:rPr>
      </w:pPr>
      <w:r w:rsidRPr="004575DA">
        <w:rPr>
          <w:rFonts w:ascii="Arial Narrow" w:hAnsi="Arial Narrow"/>
          <w:b/>
          <w:lang w:val="sk-SK" w:eastAsia="en-GB"/>
        </w:rPr>
        <w:lastRenderedPageBreak/>
        <w:t>Zostatková hodnota</w:t>
      </w:r>
      <w:ins w:id="293" w:author="MŽP SR" w:date="2016-02-29T18:17:00Z">
        <w:r w:rsidR="004575DA">
          <w:rPr>
            <w:rFonts w:ascii="Arial Narrow" w:hAnsi="Arial Narrow"/>
            <w:b/>
            <w:lang w:val="sk-SK" w:eastAsia="en-GB"/>
          </w:rPr>
          <w:t xml:space="preserve"> investície</w:t>
        </w:r>
      </w:ins>
      <w:r w:rsidRPr="004575DA">
        <w:rPr>
          <w:rFonts w:ascii="Arial Narrow" w:hAnsi="Arial Narrow"/>
          <w:lang w:val="sk-SK" w:eastAsia="en-GB"/>
        </w:rPr>
        <w:t xml:space="preserve"> - hodnota, ktorú bude mať majetok v poslednom roku </w:t>
      </w:r>
      <w:r w:rsidR="00BB7DA8" w:rsidRPr="004575DA">
        <w:rPr>
          <w:rFonts w:ascii="Arial Narrow" w:hAnsi="Arial Narrow"/>
          <w:lang w:val="sk-SK" w:eastAsia="en-GB"/>
        </w:rPr>
        <w:t>referenčného obdobia</w:t>
      </w:r>
      <w:r w:rsidRPr="004575DA">
        <w:rPr>
          <w:rFonts w:ascii="Arial Narrow" w:hAnsi="Arial Narrow"/>
          <w:lang w:val="sk-SK" w:eastAsia="en-GB"/>
        </w:rPr>
        <w:t xml:space="preserve">  finančnej analýzy.</w:t>
      </w:r>
      <w:r w:rsidRPr="00EF7E49">
        <w:rPr>
          <w:rFonts w:ascii="Arial Narrow" w:hAnsi="Arial Narrow"/>
          <w:lang w:val="sk-SK" w:eastAsia="en-GB"/>
        </w:rPr>
        <w:t xml:space="preserve"> </w:t>
      </w:r>
      <w:bookmarkStart w:id="294" w:name="_Toc418760312"/>
      <w:bookmarkStart w:id="295" w:name="_Toc418760313"/>
      <w:bookmarkStart w:id="296" w:name="_Toc412545776"/>
      <w:bookmarkEnd w:id="294"/>
      <w:bookmarkEnd w:id="295"/>
      <w:ins w:id="297" w:author="MŽP SR" w:date="2016-02-29T18:18:00Z">
        <w:r w:rsidR="004575DA">
          <w:rPr>
            <w:rFonts w:ascii="Arial Narrow" w:hAnsi="Arial Narrow"/>
            <w:lang w:val="sk-SK" w:eastAsia="en-GB"/>
          </w:rPr>
          <w:t xml:space="preserve">Zostatková hodnota investície vzniká v prípadoch, ak je projektovaná (ekonomická) životnosť investície alebo jej časti dlhšia, než je stanovené referenčné obdobie. </w:t>
        </w:r>
      </w:ins>
    </w:p>
    <w:p w:rsidR="009D2F8F" w:rsidRPr="00EF7E49" w:rsidRDefault="009D2F8F" w:rsidP="00456AD4">
      <w:pPr>
        <w:pStyle w:val="Nadpis1"/>
        <w:ind w:firstLine="0"/>
        <w:rPr>
          <w:rFonts w:ascii="Arial Narrow" w:hAnsi="Arial Narrow"/>
          <w:lang w:val="sk-SK"/>
        </w:rPr>
      </w:pPr>
      <w:bookmarkStart w:id="298" w:name="_Toc418760316"/>
      <w:bookmarkStart w:id="299" w:name="_Toc412545777"/>
      <w:bookmarkStart w:id="300" w:name="_Toc444592964"/>
      <w:bookmarkEnd w:id="296"/>
      <w:bookmarkEnd w:id="298"/>
      <w:r w:rsidRPr="00EF7E49">
        <w:rPr>
          <w:rFonts w:ascii="Arial Narrow" w:hAnsi="Arial Narrow"/>
          <w:lang w:val="sk-SK"/>
        </w:rPr>
        <w:lastRenderedPageBreak/>
        <w:t xml:space="preserve">Všeobecné ustanovenia o projektoch </w:t>
      </w:r>
      <w:r w:rsidR="00442377" w:rsidRPr="00EF7E49">
        <w:rPr>
          <w:rFonts w:ascii="Arial Narrow" w:hAnsi="Arial Narrow"/>
          <w:lang w:val="sk-SK"/>
        </w:rPr>
        <w:t xml:space="preserve">vytvárajúcich </w:t>
      </w:r>
      <w:r w:rsidRPr="00EF7E49">
        <w:rPr>
          <w:rFonts w:ascii="Arial Narrow" w:hAnsi="Arial Narrow"/>
          <w:lang w:val="sk-SK"/>
        </w:rPr>
        <w:t>príjem</w:t>
      </w:r>
      <w:bookmarkEnd w:id="299"/>
      <w:bookmarkEnd w:id="300"/>
    </w:p>
    <w:p w:rsidR="00B91531" w:rsidRPr="00EF7E49" w:rsidRDefault="00B91531" w:rsidP="00024430">
      <w:pPr>
        <w:pStyle w:val="Zkladntext"/>
        <w:rPr>
          <w:rFonts w:ascii="Arial Narrow" w:hAnsi="Arial Narrow"/>
          <w:lang w:val="sk-SK"/>
        </w:rPr>
      </w:pPr>
      <w:r w:rsidRPr="00EF7E49">
        <w:rPr>
          <w:rFonts w:ascii="Arial Narrow" w:hAnsi="Arial Narrow"/>
          <w:lang w:val="sk-SK"/>
        </w:rPr>
        <w:t>V prípade projektov, ktoré vytvárajú príjem či už počas realizácie projektu, alebo po jeho ukončení, je potrebné celkové oprávnené výdavky projektu znížiť o čisté príjmy, aby bola zabezpečená primeraná výška pomoci</w:t>
      </w:r>
      <w:r w:rsidR="00024430" w:rsidRPr="00EF7E49">
        <w:rPr>
          <w:rFonts w:ascii="Arial Narrow" w:hAnsi="Arial Narrow"/>
          <w:lang w:val="sk-SK"/>
        </w:rPr>
        <w:t xml:space="preserve">, </w:t>
      </w:r>
      <w:r w:rsidRPr="00EF7E49">
        <w:rPr>
          <w:rFonts w:ascii="Arial Narrow" w:hAnsi="Arial Narrow"/>
          <w:lang w:val="sk-SK"/>
        </w:rPr>
        <w:t xml:space="preserve">t.j. aby nedošlo k neadekvátnemu poskytovaniu finančných prostriedkov OP nad rámec skutočnej potreby projektu. </w:t>
      </w:r>
      <w:r w:rsidR="007F3EFE" w:rsidRPr="00EF7E49">
        <w:rPr>
          <w:rFonts w:ascii="Arial Narrow" w:hAnsi="Arial Narrow"/>
          <w:lang w:val="sk-SK"/>
        </w:rPr>
        <w:t>Uvedená primeraná výška pomoci predstavuje tzv. „</w:t>
      </w:r>
      <w:r w:rsidR="007F3EFE" w:rsidRPr="00EF7E49">
        <w:rPr>
          <w:rFonts w:ascii="Arial Narrow" w:hAnsi="Arial Narrow"/>
          <w:i/>
          <w:lang w:val="sk-SK"/>
        </w:rPr>
        <w:t>medzeru vo financovaní</w:t>
      </w:r>
      <w:r w:rsidR="007F3EFE" w:rsidRPr="00EF7E49">
        <w:rPr>
          <w:rFonts w:ascii="Arial Narrow" w:hAnsi="Arial Narrow"/>
          <w:lang w:val="sk-SK"/>
        </w:rPr>
        <w:t>“, ktorá vzniká, ak čistý príjem za príslušné obdobie nedokáže v plnej miere pokryť investičné výdavky projektu.</w:t>
      </w:r>
      <w:r w:rsidRPr="00EF7E49">
        <w:rPr>
          <w:rFonts w:ascii="Arial Narrow" w:hAnsi="Arial Narrow"/>
          <w:lang w:val="sk-SK"/>
        </w:rPr>
        <w:t xml:space="preserve"> </w:t>
      </w:r>
    </w:p>
    <w:p w:rsidR="00434F72" w:rsidRPr="00EF7E49" w:rsidRDefault="007F3EFE" w:rsidP="00024430">
      <w:pPr>
        <w:pStyle w:val="Zkladntext"/>
        <w:rPr>
          <w:rFonts w:ascii="Arial Narrow" w:hAnsi="Arial Narrow"/>
          <w:lang w:val="sk-SK"/>
        </w:rPr>
      </w:pPr>
      <w:r w:rsidRPr="00EF7E49">
        <w:rPr>
          <w:rFonts w:ascii="Arial Narrow" w:hAnsi="Arial Narrow"/>
          <w:lang w:val="sk-SK"/>
        </w:rPr>
        <w:t>Vzhľadom na uvedené platí</w:t>
      </w:r>
      <w:r w:rsidR="00B91531" w:rsidRPr="00EF7E49">
        <w:rPr>
          <w:rFonts w:ascii="Arial Narrow" w:hAnsi="Arial Narrow"/>
          <w:lang w:val="sk-SK"/>
        </w:rPr>
        <w:t xml:space="preserve">, že oprávnené výdavky na projekty vytvárajúce príjmy neprevýšia súčasnú hodnotu investičných výdavkov, po odpočítaní súčasnej hodnoty čistého príjmu z investície za stanovené obdobie. </w:t>
      </w:r>
    </w:p>
    <w:p w:rsidR="00B91531" w:rsidRPr="00EF7E49" w:rsidRDefault="00B91531" w:rsidP="00024430">
      <w:pPr>
        <w:pStyle w:val="Zkladntext"/>
        <w:rPr>
          <w:rFonts w:ascii="Arial Narrow" w:hAnsi="Arial Narrow"/>
          <w:lang w:val="sk-SK"/>
        </w:rPr>
      </w:pPr>
      <w:r w:rsidRPr="00EF7E49">
        <w:rPr>
          <w:rFonts w:ascii="Arial Narrow" w:hAnsi="Arial Narrow"/>
          <w:lang w:val="sk-SK"/>
        </w:rPr>
        <w:t xml:space="preserve">Ak na spolufinancovanie nie sú oprávnené všetky investičné </w:t>
      </w:r>
      <w:r w:rsidR="00FE6440" w:rsidRPr="00EF7E49">
        <w:rPr>
          <w:rFonts w:ascii="Arial Narrow" w:hAnsi="Arial Narrow"/>
          <w:lang w:val="sk-SK"/>
        </w:rPr>
        <w:t>výdavky</w:t>
      </w:r>
      <w:r w:rsidRPr="00EF7E49">
        <w:rPr>
          <w:rFonts w:ascii="Arial Narrow" w:hAnsi="Arial Narrow"/>
          <w:lang w:val="sk-SK"/>
        </w:rPr>
        <w:t xml:space="preserve">, čistý príjem sa pridelí pomerne k oprávneným a neoprávneným častiam investičných </w:t>
      </w:r>
      <w:r w:rsidR="00FE6440" w:rsidRPr="00EF7E49">
        <w:rPr>
          <w:rFonts w:ascii="Arial Narrow" w:hAnsi="Arial Narrow"/>
          <w:lang w:val="sk-SK"/>
        </w:rPr>
        <w:t>výdavkov</w:t>
      </w:r>
      <w:r w:rsidRPr="00EF7E49">
        <w:rPr>
          <w:rFonts w:ascii="Arial Narrow" w:hAnsi="Arial Narrow"/>
          <w:lang w:val="sk-SK"/>
        </w:rPr>
        <w:t xml:space="preserve">. </w:t>
      </w:r>
    </w:p>
    <w:p w:rsidR="00B91531" w:rsidRPr="00EF7E49" w:rsidRDefault="00B91531" w:rsidP="00024430">
      <w:pPr>
        <w:pStyle w:val="Zkladntext"/>
        <w:rPr>
          <w:rFonts w:ascii="Arial Narrow" w:hAnsi="Arial Narrow"/>
          <w:lang w:val="sk-SK"/>
        </w:rPr>
      </w:pPr>
      <w:r w:rsidRPr="00EF7E49">
        <w:rPr>
          <w:rFonts w:ascii="Arial Narrow" w:hAnsi="Arial Narrow"/>
          <w:lang w:val="sk-SK"/>
        </w:rPr>
        <w:t>Projekty vytvárajúce príjem sú projekty, ktoré zahŕňajú:</w:t>
      </w:r>
    </w:p>
    <w:p w:rsidR="00B91531" w:rsidRPr="00EF7E49" w:rsidRDefault="00C4120E" w:rsidP="006C62A2">
      <w:pPr>
        <w:pStyle w:val="Zoznamsodrkami"/>
        <w:tabs>
          <w:tab w:val="clear" w:pos="340"/>
          <w:tab w:val="num" w:pos="567"/>
        </w:tabs>
        <w:spacing w:before="0" w:after="0"/>
        <w:ind w:left="567" w:hanging="283"/>
        <w:rPr>
          <w:rFonts w:ascii="Arial Narrow" w:hAnsi="Arial Narrow"/>
          <w:lang w:val="sk-SK"/>
        </w:rPr>
      </w:pPr>
      <w:r w:rsidRPr="00EF7E49">
        <w:rPr>
          <w:rFonts w:ascii="Arial Narrow" w:hAnsi="Arial Narrow"/>
          <w:lang w:val="sk-SK"/>
        </w:rPr>
        <w:t>i</w:t>
      </w:r>
      <w:r w:rsidR="00B91531" w:rsidRPr="00EF7E49">
        <w:rPr>
          <w:rFonts w:ascii="Arial Narrow" w:hAnsi="Arial Narrow"/>
          <w:lang w:val="sk-SK"/>
        </w:rPr>
        <w:t>nvestíciu do infraštruktúry, ktorej používanie je spoplatnené a priamo uhradené užívateľmi, alebo</w:t>
      </w:r>
    </w:p>
    <w:p w:rsidR="00B91531" w:rsidRPr="00EF7E49" w:rsidRDefault="00C4120E" w:rsidP="006C62A2">
      <w:pPr>
        <w:pStyle w:val="Zoznamsodrkami"/>
        <w:tabs>
          <w:tab w:val="clear" w:pos="340"/>
          <w:tab w:val="num" w:pos="567"/>
        </w:tabs>
        <w:spacing w:before="0" w:after="0"/>
        <w:ind w:left="567" w:hanging="283"/>
        <w:rPr>
          <w:rFonts w:ascii="Arial Narrow" w:hAnsi="Arial Narrow"/>
          <w:lang w:val="sk-SK"/>
        </w:rPr>
      </w:pPr>
      <w:r w:rsidRPr="00EF7E49">
        <w:rPr>
          <w:rFonts w:ascii="Arial Narrow" w:hAnsi="Arial Narrow"/>
          <w:lang w:val="sk-SK"/>
        </w:rPr>
        <w:t>p</w:t>
      </w:r>
      <w:r w:rsidR="00B91531" w:rsidRPr="00EF7E49">
        <w:rPr>
          <w:rFonts w:ascii="Arial Narrow" w:hAnsi="Arial Narrow"/>
          <w:lang w:val="sk-SK"/>
        </w:rPr>
        <w:t>redaj alebo prenájom pozemkov alebo budov, alebo</w:t>
      </w:r>
    </w:p>
    <w:p w:rsidR="00A75196" w:rsidRPr="00EF7E49" w:rsidRDefault="00C4120E" w:rsidP="006C62A2">
      <w:pPr>
        <w:pStyle w:val="Zoznamsodrkami"/>
        <w:tabs>
          <w:tab w:val="clear" w:pos="340"/>
          <w:tab w:val="num" w:pos="567"/>
        </w:tabs>
        <w:spacing w:before="0" w:after="0"/>
        <w:ind w:left="567" w:hanging="283"/>
        <w:rPr>
          <w:rFonts w:ascii="Arial Narrow" w:hAnsi="Arial Narrow"/>
          <w:lang w:val="sk-SK"/>
        </w:rPr>
      </w:pPr>
      <w:r w:rsidRPr="00EF7E49">
        <w:rPr>
          <w:rFonts w:ascii="Arial Narrow" w:hAnsi="Arial Narrow"/>
          <w:lang w:val="sk-SK"/>
        </w:rPr>
        <w:t>posky</w:t>
      </w:r>
      <w:r w:rsidR="00B91531" w:rsidRPr="00EF7E49">
        <w:rPr>
          <w:rFonts w:ascii="Arial Narrow" w:hAnsi="Arial Narrow"/>
          <w:lang w:val="sk-SK"/>
        </w:rPr>
        <w:t xml:space="preserve">tovanie služieb za poplatok. </w:t>
      </w:r>
    </w:p>
    <w:p w:rsidR="00283767" w:rsidRDefault="00506A40" w:rsidP="00024430">
      <w:pPr>
        <w:pStyle w:val="Zkladntext"/>
        <w:rPr>
          <w:ins w:id="301" w:author="MŽP SR" w:date="2016-02-18T15:57:00Z"/>
          <w:rFonts w:ascii="Arial Narrow" w:hAnsi="Arial Narrow"/>
          <w:lang w:val="sk-SK"/>
        </w:rPr>
      </w:pPr>
      <w:ins w:id="302" w:author="MŽP SR" w:date="2016-02-18T16:11:00Z">
        <w:r>
          <w:rPr>
            <w:rFonts w:ascii="Arial Narrow" w:hAnsi="Arial Narrow"/>
            <w:lang w:val="sk-SK" w:eastAsia="en-GB"/>
          </w:rPr>
          <w:t>Aj ú</w:t>
        </w:r>
      </w:ins>
      <w:ins w:id="303" w:author="MŽP SR" w:date="2016-02-18T15:57:00Z">
        <w:r w:rsidR="00283767" w:rsidRPr="00EF7E49">
          <w:rPr>
            <w:rFonts w:ascii="Arial Narrow" w:hAnsi="Arial Narrow"/>
            <w:lang w:val="sk-SK" w:eastAsia="en-GB"/>
          </w:rPr>
          <w:t>spory prevád</w:t>
        </w:r>
        <w:r w:rsidR="001F1E1A">
          <w:rPr>
            <w:rFonts w:ascii="Arial Narrow" w:hAnsi="Arial Narrow"/>
            <w:lang w:val="sk-SK" w:eastAsia="en-GB"/>
          </w:rPr>
          <w:t>zkových nákladov, ktoré vznikn</w:t>
        </w:r>
        <w:r>
          <w:rPr>
            <w:rFonts w:ascii="Arial Narrow" w:hAnsi="Arial Narrow"/>
            <w:lang w:val="sk-SK" w:eastAsia="en-GB"/>
          </w:rPr>
          <w:t>ú/vznikli v</w:t>
        </w:r>
      </w:ins>
      <w:ins w:id="304" w:author="MŽP SR" w:date="2016-02-18T16:13:00Z">
        <w:r>
          <w:rPr>
            <w:rFonts w:ascii="Arial Narrow" w:hAnsi="Arial Narrow"/>
            <w:lang w:val="sk-SK" w:eastAsia="en-GB"/>
          </w:rPr>
          <w:t> </w:t>
        </w:r>
      </w:ins>
      <w:ins w:id="305" w:author="MŽP SR" w:date="2016-02-18T15:57:00Z">
        <w:r>
          <w:rPr>
            <w:rFonts w:ascii="Arial Narrow" w:hAnsi="Arial Narrow"/>
            <w:lang w:val="sk-SK" w:eastAsia="en-GB"/>
          </w:rPr>
          <w:t xml:space="preserve">súvislosti </w:t>
        </w:r>
      </w:ins>
      <w:ins w:id="306" w:author="MŽP SR" w:date="2016-02-18T16:13:00Z">
        <w:r>
          <w:rPr>
            <w:rFonts w:ascii="Arial Narrow" w:hAnsi="Arial Narrow"/>
            <w:lang w:val="sk-SK" w:eastAsia="en-GB"/>
          </w:rPr>
          <w:t>s realizáciou projektu</w:t>
        </w:r>
      </w:ins>
      <w:ins w:id="307" w:author="MŽP SR" w:date="2016-02-18T15:57:00Z">
        <w:r w:rsidR="00283767" w:rsidRPr="00EF7E49">
          <w:rPr>
            <w:rFonts w:ascii="Arial Narrow" w:hAnsi="Arial Narrow"/>
            <w:lang w:val="sk-SK" w:eastAsia="en-GB"/>
          </w:rPr>
          <w:t>, sa považujú za čistý príjem, ak nie sú kompenzované rovnocenným znížením prevádzkových dotácií.</w:t>
        </w:r>
        <w:r w:rsidR="00283767">
          <w:rPr>
            <w:rFonts w:ascii="Arial Narrow" w:hAnsi="Arial Narrow"/>
            <w:lang w:val="sk-SK" w:eastAsia="en-GB"/>
          </w:rPr>
          <w:t xml:space="preserve"> </w:t>
        </w:r>
      </w:ins>
    </w:p>
    <w:p w:rsidR="00107033" w:rsidRPr="00EF7E49" w:rsidRDefault="00107033" w:rsidP="00024430">
      <w:pPr>
        <w:pStyle w:val="Zkladntext"/>
        <w:rPr>
          <w:rFonts w:ascii="Arial Narrow" w:hAnsi="Arial Narrow"/>
          <w:lang w:val="sk-SK"/>
        </w:rPr>
      </w:pPr>
      <w:r w:rsidRPr="00EF7E49">
        <w:rPr>
          <w:rFonts w:ascii="Arial Narrow" w:hAnsi="Arial Narrow"/>
          <w:lang w:val="sk-SK"/>
        </w:rPr>
        <w:t xml:space="preserve">Platby, ktoré žiadateľ/prijímateľ prijal a ktoré vyplývajú zo zmluvných sankcií v dôsledku porušenia zmluvy medzi žiadateľom/prijímateľom a treťou stranou a tretíme stranami alebo ktoré vznikli v dôsledku stiahnutia ponuky tretej strany vybranej podľa pravidiel verejného obstarávania (záloha), sa nepovažujú za príjem a neodpočítavajú sa od oprávnených výdavkov projektu.  </w:t>
      </w:r>
    </w:p>
    <w:p w:rsidR="00B91531" w:rsidRPr="00EF7E49" w:rsidRDefault="00B91531" w:rsidP="00024430">
      <w:pPr>
        <w:pStyle w:val="Zkladntext"/>
        <w:rPr>
          <w:rFonts w:ascii="Arial Narrow" w:hAnsi="Arial Narrow"/>
          <w:lang w:val="sk-SK"/>
        </w:rPr>
      </w:pPr>
      <w:r w:rsidRPr="00EF7E49">
        <w:rPr>
          <w:rFonts w:ascii="Arial Narrow" w:hAnsi="Arial Narrow"/>
          <w:lang w:val="sk-SK"/>
        </w:rPr>
        <w:t>V podmienkach OP KŽP sa, z pohľadu povinností žiadateľa/prijímateľa viažucich sa na výpočet a monitorovanie čistých príjmov, rozlišujú tri skupiny projektov vytvárajúcich čistý príjem:</w:t>
      </w:r>
    </w:p>
    <w:p w:rsidR="00B91531" w:rsidRPr="00EF7E49" w:rsidRDefault="009032E3" w:rsidP="006C62A2">
      <w:pPr>
        <w:pStyle w:val="Zoznamsodrkami"/>
        <w:tabs>
          <w:tab w:val="clear" w:pos="340"/>
          <w:tab w:val="num" w:pos="567"/>
        </w:tabs>
        <w:spacing w:before="0" w:after="0"/>
        <w:ind w:left="567" w:hanging="283"/>
        <w:rPr>
          <w:rFonts w:ascii="Arial Narrow" w:hAnsi="Arial Narrow"/>
          <w:lang w:val="sk-SK"/>
        </w:rPr>
      </w:pPr>
      <w:r w:rsidRPr="00EF7E49">
        <w:rPr>
          <w:rFonts w:ascii="Arial Narrow" w:hAnsi="Arial Narrow"/>
          <w:b/>
          <w:lang w:val="sk-SK"/>
        </w:rPr>
        <w:t>p</w:t>
      </w:r>
      <w:r w:rsidR="00B91531" w:rsidRPr="00EF7E49">
        <w:rPr>
          <w:rFonts w:ascii="Arial Narrow" w:hAnsi="Arial Narrow"/>
          <w:b/>
          <w:lang w:val="sk-SK"/>
        </w:rPr>
        <w:t xml:space="preserve">rojekty vytvárajúce čistý príjem </w:t>
      </w:r>
      <w:r w:rsidR="00B91531" w:rsidRPr="00EF7E49">
        <w:rPr>
          <w:rFonts w:ascii="Arial Narrow" w:hAnsi="Arial Narrow"/>
          <w:b/>
          <w:u w:val="single"/>
          <w:lang w:val="sk-SK"/>
        </w:rPr>
        <w:t>počas stanoveného referenčného obdobia</w:t>
      </w:r>
      <w:r w:rsidR="00B91531" w:rsidRPr="00EF7E49">
        <w:rPr>
          <w:rFonts w:ascii="Arial Narrow" w:hAnsi="Arial Narrow"/>
          <w:lang w:val="sk-SK"/>
        </w:rPr>
        <w:t xml:space="preserve">, t.j. počas obdobia realizácie projektu, ako aj obdobia po jeho dokončení, ktorých celkové oprávnené výdavky sú </w:t>
      </w:r>
      <w:r w:rsidR="00590AC7" w:rsidRPr="00EF7E49">
        <w:rPr>
          <w:rFonts w:ascii="Arial Narrow" w:hAnsi="Arial Narrow"/>
          <w:b/>
          <w:lang w:val="sk-SK"/>
        </w:rPr>
        <w:t xml:space="preserve">vyššie ako </w:t>
      </w:r>
      <w:r w:rsidR="00B147D5">
        <w:rPr>
          <w:rFonts w:ascii="Arial Narrow" w:hAnsi="Arial Narrow"/>
          <w:b/>
          <w:lang w:val="sk-SK"/>
        </w:rPr>
        <w:br/>
      </w:r>
      <w:r w:rsidR="00590AC7" w:rsidRPr="00EF7E49">
        <w:rPr>
          <w:rFonts w:ascii="Arial Narrow" w:hAnsi="Arial Narrow"/>
          <w:b/>
          <w:lang w:val="sk-SK"/>
        </w:rPr>
        <w:t>1 000 000 Eur</w:t>
      </w:r>
      <w:r w:rsidR="00B91531" w:rsidRPr="00EF7E49">
        <w:rPr>
          <w:rFonts w:ascii="Arial Narrow" w:hAnsi="Arial Narrow"/>
          <w:lang w:val="sk-SK"/>
        </w:rPr>
        <w:t xml:space="preserve"> (v zmysle čl. 61 všeobecného nariadenia);</w:t>
      </w:r>
    </w:p>
    <w:p w:rsidR="00B91531" w:rsidRPr="00EF7E49" w:rsidRDefault="009032E3" w:rsidP="006C62A2">
      <w:pPr>
        <w:pStyle w:val="Zoznamsodrkami"/>
        <w:tabs>
          <w:tab w:val="clear" w:pos="340"/>
          <w:tab w:val="num" w:pos="567"/>
        </w:tabs>
        <w:spacing w:before="0" w:after="0"/>
        <w:ind w:left="567" w:hanging="283"/>
        <w:rPr>
          <w:rFonts w:ascii="Arial Narrow" w:hAnsi="Arial Narrow"/>
          <w:lang w:val="sk-SK"/>
        </w:rPr>
      </w:pPr>
      <w:r w:rsidRPr="00EF7E49">
        <w:rPr>
          <w:rFonts w:ascii="Arial Narrow" w:hAnsi="Arial Narrow"/>
          <w:b/>
          <w:lang w:val="sk-SK"/>
        </w:rPr>
        <w:t xml:space="preserve">projekty </w:t>
      </w:r>
      <w:r w:rsidR="00B91531" w:rsidRPr="00EF7E49">
        <w:rPr>
          <w:rFonts w:ascii="Arial Narrow" w:hAnsi="Arial Narrow"/>
          <w:b/>
          <w:lang w:val="sk-SK"/>
        </w:rPr>
        <w:t xml:space="preserve">vytvárajúce čistý príjem </w:t>
      </w:r>
      <w:r w:rsidR="00B91531" w:rsidRPr="00EF7E49">
        <w:rPr>
          <w:rFonts w:ascii="Arial Narrow" w:hAnsi="Arial Narrow"/>
          <w:b/>
          <w:u w:val="single"/>
          <w:lang w:val="sk-SK"/>
        </w:rPr>
        <w:t>počas</w:t>
      </w:r>
      <w:r w:rsidR="00B91531" w:rsidRPr="00EF7E49">
        <w:rPr>
          <w:rFonts w:ascii="Arial Narrow" w:hAnsi="Arial Narrow"/>
          <w:u w:val="single"/>
          <w:lang w:val="sk-SK"/>
        </w:rPr>
        <w:t xml:space="preserve"> </w:t>
      </w:r>
      <w:r w:rsidR="00B91531" w:rsidRPr="00EF7E49">
        <w:rPr>
          <w:rFonts w:ascii="Arial Narrow" w:hAnsi="Arial Narrow"/>
          <w:b/>
          <w:u w:val="single"/>
          <w:lang w:val="sk-SK"/>
        </w:rPr>
        <w:t>realizácie projektu</w:t>
      </w:r>
      <w:r w:rsidR="00B91531" w:rsidRPr="00EF7E49">
        <w:rPr>
          <w:rFonts w:ascii="Arial Narrow" w:hAnsi="Arial Narrow"/>
          <w:lang w:val="sk-SK"/>
        </w:rPr>
        <w:t xml:space="preserve">, ktorých celkové oprávnené výdavky sú </w:t>
      </w:r>
      <w:r w:rsidR="004E5BCB" w:rsidRPr="004D158D">
        <w:rPr>
          <w:rFonts w:ascii="Arial Narrow" w:hAnsi="Arial Narrow"/>
          <w:b/>
          <w:lang w:val="sk-SK"/>
        </w:rPr>
        <w:t>rovné</w:t>
      </w:r>
      <w:r w:rsidR="003D3BFE" w:rsidRPr="004D158D">
        <w:rPr>
          <w:rFonts w:ascii="Arial Narrow" w:hAnsi="Arial Narrow"/>
          <w:b/>
          <w:lang w:val="sk-SK"/>
        </w:rPr>
        <w:t>,</w:t>
      </w:r>
      <w:r w:rsidR="004E5BCB" w:rsidRPr="004D158D">
        <w:rPr>
          <w:rFonts w:ascii="Arial Narrow" w:hAnsi="Arial Narrow"/>
          <w:b/>
          <w:lang w:val="sk-SK"/>
        </w:rPr>
        <w:t xml:space="preserve"> alebo</w:t>
      </w:r>
      <w:r w:rsidR="004E5BCB" w:rsidRPr="00EF7E49">
        <w:rPr>
          <w:rFonts w:ascii="Arial Narrow" w:hAnsi="Arial Narrow"/>
          <w:lang w:val="sk-SK"/>
        </w:rPr>
        <w:t xml:space="preserve"> </w:t>
      </w:r>
      <w:r w:rsidR="00590AC7" w:rsidRPr="00EF7E49">
        <w:rPr>
          <w:rFonts w:ascii="Arial Narrow" w:hAnsi="Arial Narrow"/>
          <w:b/>
          <w:lang w:val="sk-SK"/>
        </w:rPr>
        <w:t>nižšie ako 1 000 000 Eur</w:t>
      </w:r>
      <w:r w:rsidR="00B91531" w:rsidRPr="00EF7E49">
        <w:rPr>
          <w:rFonts w:ascii="Arial Narrow" w:hAnsi="Arial Narrow"/>
          <w:lang w:val="sk-SK"/>
        </w:rPr>
        <w:t xml:space="preserve"> </w:t>
      </w:r>
      <w:r w:rsidR="00B91531" w:rsidRPr="00EF7E49">
        <w:rPr>
          <w:rFonts w:ascii="Arial Narrow" w:hAnsi="Arial Narrow"/>
          <w:b/>
          <w:lang w:val="sk-SK"/>
        </w:rPr>
        <w:t>a zároveň</w:t>
      </w:r>
      <w:r w:rsidR="00B91531" w:rsidRPr="00EF7E49">
        <w:rPr>
          <w:rFonts w:ascii="Arial Narrow" w:hAnsi="Arial Narrow"/>
          <w:lang w:val="sk-SK"/>
        </w:rPr>
        <w:t> </w:t>
      </w:r>
      <w:r w:rsidR="00B91531" w:rsidRPr="00EF7E49">
        <w:rPr>
          <w:rFonts w:ascii="Arial Narrow" w:hAnsi="Arial Narrow"/>
          <w:b/>
          <w:lang w:val="sk-SK"/>
        </w:rPr>
        <w:t>vyššie ako 5</w:t>
      </w:r>
      <w:r w:rsidR="00590AC7" w:rsidRPr="00EF7E49">
        <w:rPr>
          <w:rFonts w:ascii="Arial Narrow" w:hAnsi="Arial Narrow"/>
          <w:b/>
          <w:lang w:val="sk-SK"/>
        </w:rPr>
        <w:t>0 000 Eur</w:t>
      </w:r>
      <w:r w:rsidR="00B91531" w:rsidRPr="00EF7E49">
        <w:rPr>
          <w:rFonts w:ascii="Arial Narrow" w:hAnsi="Arial Narrow"/>
          <w:b/>
          <w:lang w:val="sk-SK"/>
        </w:rPr>
        <w:t xml:space="preserve"> </w:t>
      </w:r>
      <w:r w:rsidR="00B91531" w:rsidRPr="00EF7E49">
        <w:rPr>
          <w:rFonts w:ascii="Arial Narrow" w:hAnsi="Arial Narrow"/>
          <w:lang w:val="sk-SK"/>
        </w:rPr>
        <w:t>(v zmysle čl. 65 ods. 8 všeobecného nariadenia);</w:t>
      </w:r>
    </w:p>
    <w:p w:rsidR="00B91531" w:rsidRPr="00EF7E49" w:rsidRDefault="009032E3" w:rsidP="006C62A2">
      <w:pPr>
        <w:pStyle w:val="Zoznamsodrkami"/>
        <w:tabs>
          <w:tab w:val="clear" w:pos="340"/>
          <w:tab w:val="num" w:pos="567"/>
        </w:tabs>
        <w:spacing w:before="0" w:after="0"/>
        <w:ind w:left="567" w:hanging="283"/>
        <w:rPr>
          <w:rFonts w:ascii="Arial Narrow" w:hAnsi="Arial Narrow"/>
          <w:lang w:val="sk-SK"/>
        </w:rPr>
      </w:pPr>
      <w:r w:rsidRPr="00EF7E49">
        <w:rPr>
          <w:rFonts w:ascii="Arial Narrow" w:hAnsi="Arial Narrow"/>
          <w:b/>
          <w:lang w:val="sk-SK"/>
        </w:rPr>
        <w:t xml:space="preserve">projekty </w:t>
      </w:r>
      <w:r w:rsidR="00B91531" w:rsidRPr="00EF7E49">
        <w:rPr>
          <w:rFonts w:ascii="Arial Narrow" w:hAnsi="Arial Narrow"/>
          <w:b/>
          <w:lang w:val="sk-SK"/>
        </w:rPr>
        <w:t xml:space="preserve">vytvárajúce čistý príjem </w:t>
      </w:r>
      <w:r w:rsidR="00B91531" w:rsidRPr="00EF7E49">
        <w:rPr>
          <w:rFonts w:ascii="Arial Narrow" w:hAnsi="Arial Narrow"/>
          <w:b/>
          <w:u w:val="single"/>
          <w:lang w:val="sk-SK"/>
        </w:rPr>
        <w:t>počas</w:t>
      </w:r>
      <w:r w:rsidR="00B91531" w:rsidRPr="00EF7E49">
        <w:rPr>
          <w:rFonts w:ascii="Arial Narrow" w:hAnsi="Arial Narrow"/>
          <w:u w:val="single"/>
          <w:lang w:val="sk-SK"/>
        </w:rPr>
        <w:t xml:space="preserve"> </w:t>
      </w:r>
      <w:r w:rsidR="00B91531" w:rsidRPr="00EF7E49">
        <w:rPr>
          <w:rFonts w:ascii="Arial Narrow" w:hAnsi="Arial Narrow"/>
          <w:b/>
          <w:u w:val="single"/>
          <w:lang w:val="sk-SK"/>
        </w:rPr>
        <w:t>realizácie projektu</w:t>
      </w:r>
      <w:r w:rsidR="00B91531" w:rsidRPr="00EF7E49">
        <w:rPr>
          <w:rFonts w:ascii="Arial Narrow" w:hAnsi="Arial Narrow"/>
          <w:lang w:val="sk-SK"/>
        </w:rPr>
        <w:t xml:space="preserve">, ktorých celkové oprávnené výdavky sú </w:t>
      </w:r>
      <w:r w:rsidR="00B91531" w:rsidRPr="00EF7E49">
        <w:rPr>
          <w:rFonts w:ascii="Arial Narrow" w:hAnsi="Arial Narrow"/>
          <w:b/>
          <w:lang w:val="sk-SK"/>
        </w:rPr>
        <w:t>ro</w:t>
      </w:r>
      <w:r w:rsidR="00590AC7" w:rsidRPr="00EF7E49">
        <w:rPr>
          <w:rFonts w:ascii="Arial Narrow" w:hAnsi="Arial Narrow"/>
          <w:b/>
          <w:lang w:val="sk-SK"/>
        </w:rPr>
        <w:t>vné, alebo nižšie ako 50 000 Eur</w:t>
      </w:r>
      <w:r w:rsidR="00B91531" w:rsidRPr="00EF7E49">
        <w:rPr>
          <w:rFonts w:ascii="Arial Narrow" w:hAnsi="Arial Narrow"/>
          <w:lang w:val="sk-SK"/>
        </w:rPr>
        <w:t>.</w:t>
      </w:r>
    </w:p>
    <w:p w:rsidR="00B91531" w:rsidRPr="00EF7E49" w:rsidRDefault="00B91531" w:rsidP="00024430">
      <w:pPr>
        <w:pStyle w:val="Zkladntext"/>
        <w:rPr>
          <w:rFonts w:ascii="Arial Narrow" w:hAnsi="Arial Narrow"/>
          <w:lang w:val="sk-SK"/>
        </w:rPr>
      </w:pPr>
      <w:r w:rsidRPr="00EF7E49">
        <w:rPr>
          <w:rFonts w:ascii="Arial Narrow" w:hAnsi="Arial Narrow"/>
          <w:lang w:val="sk-SK"/>
        </w:rPr>
        <w:t xml:space="preserve">Povinnosť zohľadnenia čistých príjmov pri stanovení výšky pomoci sa </w:t>
      </w:r>
      <w:r w:rsidRPr="00EF7E49">
        <w:rPr>
          <w:rFonts w:ascii="Arial Narrow" w:hAnsi="Arial Narrow"/>
          <w:b/>
          <w:u w:val="single"/>
          <w:lang w:val="sk-SK"/>
        </w:rPr>
        <w:t xml:space="preserve">nevzťahuje </w:t>
      </w:r>
      <w:r w:rsidRPr="00EF7E49">
        <w:rPr>
          <w:rFonts w:ascii="Arial Narrow" w:hAnsi="Arial Narrow"/>
          <w:b/>
          <w:u w:val="single"/>
          <w:lang w:val="sk-SK"/>
        </w:rPr>
        <w:br/>
        <w:t>na projekty</w:t>
      </w:r>
      <w:r w:rsidR="00EF0DD0" w:rsidRPr="00EF7E49">
        <w:rPr>
          <w:rFonts w:ascii="Arial Narrow" w:hAnsi="Arial Narrow"/>
          <w:b/>
          <w:u w:val="single"/>
          <w:lang w:val="sk-SK"/>
        </w:rPr>
        <w:t xml:space="preserve"> OP KŽP</w:t>
      </w:r>
      <w:r w:rsidRPr="00EF7E49">
        <w:rPr>
          <w:rFonts w:ascii="Arial Narrow" w:hAnsi="Arial Narrow"/>
          <w:lang w:val="sk-SK"/>
        </w:rPr>
        <w:t>:</w:t>
      </w:r>
    </w:p>
    <w:p w:rsidR="00B91531" w:rsidRPr="00EF7E49" w:rsidRDefault="00B91531" w:rsidP="006C62A2">
      <w:pPr>
        <w:pStyle w:val="Zoznamsodrkami"/>
        <w:tabs>
          <w:tab w:val="clear" w:pos="340"/>
          <w:tab w:val="num" w:pos="567"/>
        </w:tabs>
        <w:spacing w:before="0" w:after="0"/>
        <w:ind w:left="567" w:hanging="283"/>
        <w:rPr>
          <w:rFonts w:ascii="Arial Narrow" w:hAnsi="Arial Narrow"/>
          <w:lang w:val="sk-SK"/>
        </w:rPr>
      </w:pPr>
      <w:r w:rsidRPr="00EF7E49">
        <w:rPr>
          <w:rFonts w:ascii="Arial Narrow" w:hAnsi="Arial Narrow"/>
          <w:lang w:val="sk-SK"/>
        </w:rPr>
        <w:t>ktoré negenerujú príjmy (napr. protipovodňové aktivity realizované vo verejnom záujme),</w:t>
      </w:r>
    </w:p>
    <w:p w:rsidR="00B91531" w:rsidRPr="00EF7E49" w:rsidRDefault="00B91531" w:rsidP="006C62A2">
      <w:pPr>
        <w:pStyle w:val="Zoznamsodrkami"/>
        <w:tabs>
          <w:tab w:val="clear" w:pos="340"/>
          <w:tab w:val="num" w:pos="567"/>
        </w:tabs>
        <w:spacing w:before="0" w:after="0"/>
        <w:ind w:left="567" w:hanging="283"/>
        <w:rPr>
          <w:rFonts w:ascii="Arial Narrow" w:hAnsi="Arial Narrow"/>
          <w:lang w:val="sk-SK"/>
        </w:rPr>
      </w:pPr>
      <w:r w:rsidRPr="00EF7E49">
        <w:rPr>
          <w:rFonts w:ascii="Arial Narrow" w:hAnsi="Arial Narrow"/>
          <w:lang w:val="sk-SK"/>
        </w:rPr>
        <w:t>na ktoré sa vzťahujú pravidlá o štátnej pomoci (s výnimkou špecifických prípadov, kedy to priamo vyplýva z uplatniteľných pravidiel štátnej pomoci/pomoci de minimis),</w:t>
      </w:r>
    </w:p>
    <w:p w:rsidR="007F404E" w:rsidRPr="00EF7E49" w:rsidRDefault="00B91531" w:rsidP="006C62A2">
      <w:pPr>
        <w:pStyle w:val="Zoznamsodrkami"/>
        <w:tabs>
          <w:tab w:val="clear" w:pos="340"/>
          <w:tab w:val="num" w:pos="567"/>
        </w:tabs>
        <w:spacing w:before="0" w:after="0"/>
        <w:ind w:left="567" w:hanging="283"/>
        <w:rPr>
          <w:rFonts w:ascii="Arial Narrow" w:hAnsi="Arial Narrow"/>
          <w:lang w:val="sk-SK"/>
        </w:rPr>
      </w:pPr>
      <w:r w:rsidRPr="00EF7E49">
        <w:rPr>
          <w:rFonts w:ascii="Arial Narrow" w:hAnsi="Arial Narrow"/>
          <w:lang w:val="sk-SK"/>
        </w:rPr>
        <w:t>ktoré sú podporené z finančných nástrojov</w:t>
      </w:r>
      <w:r w:rsidRPr="00EF7E49">
        <w:rPr>
          <w:rStyle w:val="Odkaznapoznmkupodiarou"/>
          <w:rFonts w:ascii="Arial Narrow" w:hAnsi="Arial Narrow"/>
          <w:sz w:val="24"/>
          <w:szCs w:val="24"/>
          <w:lang w:val="sk-SK"/>
        </w:rPr>
        <w:footnoteReference w:id="1"/>
      </w:r>
      <w:r w:rsidRPr="00EF7E49">
        <w:rPr>
          <w:rFonts w:ascii="Arial Narrow" w:hAnsi="Arial Narrow"/>
          <w:lang w:val="sk-SK"/>
        </w:rPr>
        <w:t>.</w:t>
      </w:r>
    </w:p>
    <w:p w:rsidR="007F404E" w:rsidRPr="00EF7E49" w:rsidRDefault="007F404E" w:rsidP="00EA5CE0">
      <w:pPr>
        <w:spacing w:before="120" w:after="120"/>
        <w:jc w:val="both"/>
        <w:rPr>
          <w:rFonts w:ascii="Arial Narrow" w:hAnsi="Arial Narrow"/>
          <w:lang w:val="sk-SK"/>
        </w:rPr>
      </w:pPr>
      <w:r w:rsidRPr="00EF7E49">
        <w:rPr>
          <w:rFonts w:ascii="Arial Narrow" w:hAnsi="Arial Narrow"/>
          <w:lang w:val="sk-SK"/>
        </w:rPr>
        <w:t xml:space="preserve">Pre jednoduchšiu orientáciu žiadateľa v problematike zohľadňovania čistých príjmov pri výpočte výšky </w:t>
      </w:r>
      <w:r w:rsidR="00700023" w:rsidRPr="00EF7E49">
        <w:rPr>
          <w:rFonts w:ascii="Arial Narrow" w:hAnsi="Arial Narrow"/>
          <w:lang w:val="sk-SK"/>
        </w:rPr>
        <w:t>NFP</w:t>
      </w:r>
      <w:r w:rsidRPr="00EF7E49">
        <w:rPr>
          <w:rFonts w:ascii="Arial Narrow" w:hAnsi="Arial Narrow"/>
          <w:lang w:val="sk-SK"/>
        </w:rPr>
        <w:t xml:space="preserve"> sú v rámci nižšie uvedenej schémy zobrazené rámcové vylučovacie otázky, ktoré je potrebné zodpovedať pri určovaní skutočnosti, či sa na projekt vzťahuje/nevzťahuje povinnosť zohľadnenia čistých príjmov.</w:t>
      </w:r>
    </w:p>
    <w:p w:rsidR="007F404E" w:rsidRPr="00EF7E49" w:rsidRDefault="007F404E" w:rsidP="007F404E">
      <w:pPr>
        <w:jc w:val="both"/>
        <w:rPr>
          <w:rFonts w:ascii="Arial Narrow" w:hAnsi="Arial Narrow"/>
          <w:color w:val="006600"/>
          <w:sz w:val="24"/>
          <w:szCs w:val="24"/>
        </w:rPr>
      </w:pPr>
    </w:p>
    <w:p w:rsidR="007F404E" w:rsidRPr="00EF7E49" w:rsidRDefault="007F404E" w:rsidP="00EF0DD0">
      <w:pPr>
        <w:pStyle w:val="Zkladntext"/>
        <w:rPr>
          <w:rFonts w:ascii="Arial Narrow" w:hAnsi="Arial Narrow"/>
          <w:highlight w:val="lightGray"/>
          <w:lang w:val="sk-SK"/>
        </w:rPr>
      </w:pPr>
      <w:r w:rsidRPr="00EF7E49">
        <w:rPr>
          <w:rFonts w:ascii="Arial Narrow" w:hAnsi="Arial Narrow"/>
          <w:highlight w:val="lightGray"/>
          <w:lang w:val="sk-SK"/>
        </w:rPr>
        <w:t xml:space="preserve"> </w:t>
      </w:r>
    </w:p>
    <w:p w:rsidR="00092CFA" w:rsidRDefault="00092CFA" w:rsidP="004656DE">
      <w:pPr>
        <w:pStyle w:val="Zoznamsodrkami"/>
        <w:numPr>
          <w:ilvl w:val="0"/>
          <w:numId w:val="0"/>
        </w:numPr>
        <w:rPr>
          <w:lang w:val="sk-SK"/>
        </w:rPr>
      </w:pPr>
      <w:r w:rsidRPr="00D654DC">
        <w:rPr>
          <w:lang w:val="sk-SK"/>
        </w:rPr>
        <w:lastRenderedPageBreak/>
        <w:t xml:space="preserve">    </w:t>
      </w:r>
      <w:ins w:id="308" w:author="admin" w:date="2016-03-01T11:20:00Z">
        <w:r w:rsidR="00AF0B9D">
          <w:object w:dxaOrig="11251" w:dyaOrig="14752">
            <v:shape id="_x0000_i1026" type="#_x0000_t75" style="width:459pt;height:601.5pt" o:ole="">
              <v:imagedata r:id="rId15" o:title=""/>
            </v:shape>
            <o:OLEObject Type="Embed" ProgID="Visio.Drawing.11" ShapeID="_x0000_i1026" DrawAspect="Content" ObjectID="_1518339851" r:id="rId16"/>
          </w:object>
        </w:r>
      </w:ins>
      <w:bookmarkStart w:id="309" w:name="_GoBack"/>
      <w:bookmarkEnd w:id="309"/>
      <w:del w:id="310" w:author="MŽP SR" w:date="2016-03-01T10:14:00Z">
        <w:r w:rsidR="0047268C" w:rsidDel="00D2204C">
          <w:object w:dxaOrig="11478" w:dyaOrig="15773">
            <v:shape id="_x0000_i1027" type="#_x0000_t75" style="width:456.75pt;height:627.75pt" o:ole="">
              <v:imagedata r:id="rId17" o:title=""/>
            </v:shape>
            <o:OLEObject Type="Embed" ProgID="Visio.Drawing.11" ShapeID="_x0000_i1027" DrawAspect="Content" ObjectID="_1518339852" r:id="rId18"/>
          </w:object>
        </w:r>
      </w:del>
    </w:p>
    <w:p w:rsidR="00591768" w:rsidRPr="00EF7E49" w:rsidRDefault="004656DE">
      <w:pPr>
        <w:rPr>
          <w:rFonts w:ascii="Arial Narrow" w:hAnsi="Arial Narrow"/>
          <w:lang w:val="sk-SK"/>
        </w:rPr>
      </w:pPr>
      <w:r w:rsidRPr="00EF7E49">
        <w:rPr>
          <w:rFonts w:ascii="Arial Narrow" w:hAnsi="Arial Narrow"/>
          <w:lang w:val="sk-SK"/>
        </w:rPr>
        <w:br w:type="page"/>
      </w:r>
    </w:p>
    <w:p w:rsidR="009D2F8F" w:rsidRPr="00EF7E49" w:rsidRDefault="009D2F8F" w:rsidP="00456AD4">
      <w:pPr>
        <w:pStyle w:val="Nadpis2"/>
        <w:ind w:firstLine="0"/>
        <w:rPr>
          <w:rFonts w:ascii="Arial Narrow" w:hAnsi="Arial Narrow"/>
          <w:lang w:val="sk-SK"/>
        </w:rPr>
      </w:pPr>
      <w:bookmarkStart w:id="311" w:name="_Toc412545778"/>
      <w:bookmarkStart w:id="312" w:name="_Toc444592965"/>
      <w:r w:rsidRPr="00EF7E49">
        <w:rPr>
          <w:rFonts w:ascii="Arial Narrow" w:hAnsi="Arial Narrow"/>
          <w:lang w:val="sk-SK"/>
        </w:rPr>
        <w:lastRenderedPageBreak/>
        <w:t xml:space="preserve">Projekty </w:t>
      </w:r>
      <w:r w:rsidR="00442377" w:rsidRPr="00EF7E49">
        <w:rPr>
          <w:rFonts w:ascii="Arial Narrow" w:hAnsi="Arial Narrow"/>
          <w:lang w:val="sk-SK"/>
        </w:rPr>
        <w:t xml:space="preserve">vytvárajúce </w:t>
      </w:r>
      <w:r w:rsidRPr="00EF7E49">
        <w:rPr>
          <w:rFonts w:ascii="Arial Narrow" w:hAnsi="Arial Narrow"/>
          <w:lang w:val="sk-SK"/>
        </w:rPr>
        <w:t>čistý príjem po</w:t>
      </w:r>
      <w:r w:rsidR="00917985" w:rsidRPr="00EF7E49">
        <w:rPr>
          <w:rFonts w:ascii="Arial Narrow" w:hAnsi="Arial Narrow"/>
          <w:lang w:val="sk-SK"/>
        </w:rPr>
        <w:t>čas stanoveného referenčného</w:t>
      </w:r>
      <w:bookmarkEnd w:id="311"/>
      <w:r w:rsidR="007B2A1C" w:rsidRPr="00EF7E49">
        <w:rPr>
          <w:rFonts w:ascii="Arial Narrow" w:hAnsi="Arial Narrow"/>
          <w:lang w:val="sk-SK"/>
        </w:rPr>
        <w:t xml:space="preserve"> obdobia</w:t>
      </w:r>
      <w:bookmarkEnd w:id="312"/>
    </w:p>
    <w:p w:rsidR="0036678C" w:rsidRPr="00EF7E49" w:rsidRDefault="0036678C" w:rsidP="0036678C">
      <w:pPr>
        <w:pStyle w:val="Zkladntext"/>
        <w:keepNext/>
        <w:keepLines/>
        <w:rPr>
          <w:rFonts w:ascii="Arial Narrow" w:hAnsi="Arial Narrow"/>
          <w:highlight w:val="lightGray"/>
          <w:lang w:val="sk-SK"/>
        </w:rPr>
      </w:pPr>
      <w:r w:rsidRPr="00EF7E49">
        <w:rPr>
          <w:rFonts w:ascii="Arial Narrow" w:hAnsi="Arial Narrow"/>
          <w:lang w:val="sk-SK"/>
        </w:rPr>
        <w:t>V prípade projektov vytvárajúcich čistý príjem počas stanoveného referenčného obdobia</w:t>
      </w:r>
      <w:r w:rsidR="00643F6D" w:rsidRPr="00EF7E49">
        <w:rPr>
          <w:rFonts w:ascii="Arial Narrow" w:hAnsi="Arial Narrow"/>
          <w:lang w:val="sk-SK"/>
        </w:rPr>
        <w:t xml:space="preserve"> (t.j. počas obdobia realizácie projektu, ako aj po jeho ukončení)</w:t>
      </w:r>
      <w:r w:rsidR="00334724" w:rsidRPr="00EF7E49">
        <w:rPr>
          <w:rFonts w:ascii="Arial Narrow" w:hAnsi="Arial Narrow"/>
          <w:lang w:val="sk-SK"/>
        </w:rPr>
        <w:t xml:space="preserve">, ktorých </w:t>
      </w:r>
      <w:r w:rsidR="00334724" w:rsidRPr="00EF7E49">
        <w:rPr>
          <w:rFonts w:ascii="Arial Narrow" w:hAnsi="Arial Narrow"/>
          <w:b/>
          <w:lang w:val="sk-SK"/>
        </w:rPr>
        <w:t xml:space="preserve">celkové oprávnené výdavky sú vyššie ako </w:t>
      </w:r>
      <w:r w:rsidR="006C62A2">
        <w:rPr>
          <w:rFonts w:ascii="Arial Narrow" w:hAnsi="Arial Narrow"/>
          <w:b/>
          <w:lang w:val="sk-SK"/>
        </w:rPr>
        <w:br/>
      </w:r>
      <w:r w:rsidR="00334724" w:rsidRPr="00EF7E49">
        <w:rPr>
          <w:rFonts w:ascii="Arial Narrow" w:hAnsi="Arial Narrow"/>
          <w:b/>
          <w:lang w:val="sk-SK"/>
        </w:rPr>
        <w:t>1 000 000 E</w:t>
      </w:r>
      <w:r w:rsidR="00E45C00" w:rsidRPr="00EF7E49">
        <w:rPr>
          <w:rFonts w:ascii="Arial Narrow" w:hAnsi="Arial Narrow"/>
          <w:b/>
          <w:lang w:val="sk-SK"/>
        </w:rPr>
        <w:t>ur</w:t>
      </w:r>
      <w:r w:rsidR="00334724" w:rsidRPr="00EF7E49">
        <w:rPr>
          <w:rFonts w:ascii="Arial Narrow" w:hAnsi="Arial Narrow"/>
          <w:lang w:val="sk-SK"/>
        </w:rPr>
        <w:t>,</w:t>
      </w:r>
      <w:r w:rsidRPr="00EF7E49">
        <w:rPr>
          <w:rFonts w:ascii="Arial Narrow" w:hAnsi="Arial Narrow"/>
          <w:lang w:val="sk-SK"/>
        </w:rPr>
        <w:t xml:space="preserve"> sa potenciálny čistý príjem z projektu určí </w:t>
      </w:r>
      <w:r w:rsidRPr="00EF7E49">
        <w:rPr>
          <w:rFonts w:ascii="Arial Narrow" w:hAnsi="Arial Narrow"/>
          <w:b/>
          <w:u w:val="single"/>
          <w:lang w:val="sk-SK"/>
        </w:rPr>
        <w:t>vopred</w:t>
      </w:r>
      <w:r w:rsidRPr="00EF7E49">
        <w:rPr>
          <w:rFonts w:ascii="Arial Narrow" w:hAnsi="Arial Narrow"/>
          <w:lang w:val="sk-SK"/>
        </w:rPr>
        <w:t xml:space="preserve"> prostredníctvom jednej z nasledujúcich metód, ktorú si môže zvoliť žiadateľ sám:</w:t>
      </w:r>
    </w:p>
    <w:p w:rsidR="0036678C" w:rsidRPr="00EF7E49" w:rsidRDefault="0036678C" w:rsidP="006C62A2">
      <w:pPr>
        <w:pStyle w:val="Zoznamsodrkami"/>
        <w:keepNext/>
        <w:keepLines/>
        <w:spacing w:before="0" w:after="0"/>
        <w:ind w:left="567" w:hanging="283"/>
        <w:rPr>
          <w:rFonts w:ascii="Arial Narrow" w:hAnsi="Arial Narrow"/>
          <w:lang w:val="sk-SK"/>
        </w:rPr>
      </w:pPr>
      <w:r w:rsidRPr="00EF7E49">
        <w:rPr>
          <w:rFonts w:ascii="Arial Narrow" w:hAnsi="Arial Narrow"/>
          <w:b/>
          <w:lang w:val="sk-SK"/>
        </w:rPr>
        <w:t>uplatnenie paušálnej sadzby</w:t>
      </w:r>
      <w:r w:rsidRPr="00EF7E49">
        <w:rPr>
          <w:rFonts w:ascii="Arial Narrow" w:hAnsi="Arial Narrow"/>
          <w:lang w:val="sk-SK"/>
        </w:rPr>
        <w:t xml:space="preserve"> čistého príjmu za sektor alebo subsektor, ktorý sa na projekt vzťahuje;</w:t>
      </w:r>
    </w:p>
    <w:p w:rsidR="0036678C" w:rsidRPr="00EF7E49" w:rsidRDefault="0036678C" w:rsidP="006C62A2">
      <w:pPr>
        <w:pStyle w:val="Zoznamsodrkami"/>
        <w:keepNext/>
        <w:keepLines/>
        <w:spacing w:before="0" w:after="0"/>
        <w:ind w:left="567" w:hanging="283"/>
        <w:rPr>
          <w:rFonts w:ascii="Arial Narrow" w:hAnsi="Arial Narrow"/>
          <w:lang w:val="sk-SK"/>
        </w:rPr>
      </w:pPr>
      <w:r w:rsidRPr="00EF7E49">
        <w:rPr>
          <w:rFonts w:ascii="Arial Narrow" w:hAnsi="Arial Narrow"/>
          <w:b/>
          <w:lang w:val="sk-SK"/>
        </w:rPr>
        <w:t>výpočet finančnej medzery</w:t>
      </w:r>
      <w:r w:rsidRPr="00EF7E49">
        <w:rPr>
          <w:rFonts w:ascii="Arial Narrow" w:hAnsi="Arial Narrow"/>
          <w:lang w:val="sk-SK"/>
        </w:rPr>
        <w:t xml:space="preserve"> (výpočet diskontovaného čistého príjmu z projektu pri zohľadnení referenčného obdobia primeraného pre sektor alebo subsektor, ktorý sa vzťahuje na </w:t>
      </w:r>
      <w:r w:rsidR="0012553A" w:rsidRPr="00EF7E49">
        <w:rPr>
          <w:rFonts w:ascii="Arial Narrow" w:hAnsi="Arial Narrow"/>
          <w:lang w:val="sk-SK"/>
        </w:rPr>
        <w:t>projekt</w:t>
      </w:r>
      <w:r w:rsidRPr="00EF7E49">
        <w:rPr>
          <w:rFonts w:ascii="Arial Narrow" w:hAnsi="Arial Narrow"/>
          <w:lang w:val="sk-SK"/>
        </w:rPr>
        <w:t xml:space="preserve">, bežne očakávanej ziskovosti v rámci príslušnej kategórie investícií, uplatňovania zásady „znečisťovateľ platí“ a prípadne aj zásady spravodlivosti spojenej s relatívnou prosperitou príslušného členského štátu alebo regiónu) </w:t>
      </w:r>
      <w:r w:rsidRPr="00EF7E49">
        <w:rPr>
          <w:rFonts w:ascii="Arial Narrow" w:hAnsi="Arial Narrow"/>
          <w:b/>
          <w:lang w:val="sk-SK"/>
        </w:rPr>
        <w:t>prostredníctvom finančnej analýzy projektu</w:t>
      </w:r>
      <w:r w:rsidRPr="00EF7E49">
        <w:rPr>
          <w:rStyle w:val="Odkaznapoznmkupodiarou"/>
          <w:rFonts w:ascii="Arial Narrow" w:hAnsi="Arial Narrow"/>
          <w:sz w:val="24"/>
          <w:szCs w:val="24"/>
          <w:lang w:val="sk-SK"/>
        </w:rPr>
        <w:footnoteReference w:id="2"/>
      </w:r>
      <w:r w:rsidRPr="00EF7E49">
        <w:rPr>
          <w:rFonts w:ascii="Arial Narrow" w:hAnsi="Arial Narrow"/>
          <w:lang w:val="sk-SK"/>
        </w:rPr>
        <w:t>.</w:t>
      </w:r>
    </w:p>
    <w:p w:rsidR="004C040F" w:rsidRPr="00EF7E49" w:rsidRDefault="00E044F3">
      <w:pPr>
        <w:pStyle w:val="Zkladntext"/>
        <w:rPr>
          <w:rFonts w:ascii="Arial Narrow" w:hAnsi="Arial Narrow"/>
          <w:lang w:val="sk-SK"/>
        </w:rPr>
      </w:pPr>
      <w:r w:rsidRPr="00EF7E49">
        <w:rPr>
          <w:rFonts w:ascii="Arial Narrow" w:hAnsi="Arial Narrow"/>
          <w:b/>
          <w:lang w:val="sk-SK"/>
        </w:rPr>
        <w:t>Referenčné obdobie</w:t>
      </w:r>
      <w:r w:rsidRPr="00EF7E49">
        <w:rPr>
          <w:rFonts w:ascii="Arial Narrow" w:hAnsi="Arial Narrow"/>
          <w:lang w:val="sk-SK"/>
        </w:rPr>
        <w:t xml:space="preserve"> predstavuje časové obdobie (t.j. počet rokov), v rámci ktorého sa vo finančnej analýze uvádzajú plánované hodnoty príjmov a výdavkov. Tieto plánované hodnoty týkajúce sa budúceho trendu projektu by sa mali formulovať na obdobie </w:t>
      </w:r>
      <w:r w:rsidR="00A123C1" w:rsidRPr="00EF7E49">
        <w:rPr>
          <w:rFonts w:ascii="Arial Narrow" w:hAnsi="Arial Narrow"/>
          <w:lang w:val="sk-SK"/>
        </w:rPr>
        <w:t xml:space="preserve">odrážajúce </w:t>
      </w:r>
      <w:r w:rsidR="00A123C1" w:rsidRPr="00201F9B">
        <w:rPr>
          <w:rFonts w:ascii="Arial Narrow" w:hAnsi="Arial Narrow"/>
          <w:lang w:val="sk-SK"/>
        </w:rPr>
        <w:t>ekonomickú</w:t>
      </w:r>
      <w:r w:rsidR="00A123C1" w:rsidRPr="00EF7E49">
        <w:rPr>
          <w:rFonts w:ascii="Arial Narrow" w:hAnsi="Arial Narrow"/>
          <w:lang w:val="sk-SK"/>
        </w:rPr>
        <w:t xml:space="preserve"> životnosť investície, </w:t>
      </w:r>
      <w:r w:rsidRPr="00EF7E49">
        <w:rPr>
          <w:rFonts w:ascii="Arial Narrow" w:hAnsi="Arial Narrow"/>
          <w:lang w:val="sk-SK"/>
        </w:rPr>
        <w:t>ktoré je dos</w:t>
      </w:r>
      <w:r w:rsidR="00A123C1" w:rsidRPr="00EF7E49">
        <w:rPr>
          <w:rFonts w:ascii="Arial Narrow" w:hAnsi="Arial Narrow"/>
          <w:lang w:val="sk-SK"/>
        </w:rPr>
        <w:t>tatočne</w:t>
      </w:r>
      <w:r w:rsidRPr="00EF7E49">
        <w:rPr>
          <w:rFonts w:ascii="Arial Narrow" w:hAnsi="Arial Narrow"/>
          <w:lang w:val="sk-SK"/>
        </w:rPr>
        <w:t xml:space="preserve"> dlhé na to, aby zahŕňalo jeho pravdepodobné dlhodobé dopady. Ide o časové obdobie, kedy je možné overiť úspešnosť investície. Trvanie</w:t>
      </w:r>
      <w:r w:rsidR="00914E22" w:rsidRPr="00EF7E49">
        <w:rPr>
          <w:rFonts w:ascii="Arial Narrow" w:hAnsi="Arial Narrow"/>
          <w:lang w:val="sk-SK"/>
        </w:rPr>
        <w:t xml:space="preserve"> referenčného obdobia</w:t>
      </w:r>
      <w:r w:rsidRPr="00EF7E49">
        <w:rPr>
          <w:rFonts w:ascii="Arial Narrow" w:hAnsi="Arial Narrow"/>
          <w:lang w:val="sk-SK"/>
        </w:rPr>
        <w:t xml:space="preserve"> sa mení podľa povahy investície. Pre jednotlivé sektory, resp. subsektory podpory v rámci OP KŽP sa uplatňujú tieto referenčné obdobia: </w:t>
      </w:r>
    </w:p>
    <w:p w:rsidR="00C1010E" w:rsidRPr="00EF7E49" w:rsidRDefault="003A7929" w:rsidP="003A7929">
      <w:pPr>
        <w:pStyle w:val="Zoznamsodrkami"/>
        <w:numPr>
          <w:ilvl w:val="0"/>
          <w:numId w:val="0"/>
        </w:numPr>
        <w:spacing w:after="60"/>
        <w:ind w:left="340" w:hanging="340"/>
        <w:jc w:val="left"/>
        <w:rPr>
          <w:rFonts w:ascii="Arial Narrow" w:hAnsi="Arial Narrow"/>
          <w:i/>
          <w:sz w:val="18"/>
          <w:szCs w:val="18"/>
          <w:lang w:val="sk-SK"/>
        </w:rPr>
      </w:pPr>
      <w:bookmarkStart w:id="313" w:name="_Ref413159721"/>
      <w:r w:rsidRPr="00EF7E49">
        <w:rPr>
          <w:rFonts w:ascii="Arial Narrow" w:hAnsi="Arial Narrow"/>
          <w:i/>
          <w:sz w:val="18"/>
          <w:szCs w:val="18"/>
          <w:lang w:val="sk-SK"/>
        </w:rPr>
        <w:t>Tabuľka 2</w:t>
      </w:r>
      <w:r w:rsidR="00C1010E" w:rsidRPr="00EF7E49">
        <w:rPr>
          <w:rFonts w:ascii="Arial Narrow" w:hAnsi="Arial Narrow"/>
          <w:i/>
          <w:sz w:val="18"/>
          <w:szCs w:val="18"/>
          <w:lang w:val="sk-SK"/>
        </w:rPr>
        <w:t>: Relevantné referenčné obdobia v rámci OP KŽP</w:t>
      </w:r>
      <w:bookmarkEnd w:id="3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3"/>
        <w:gridCol w:w="2409"/>
      </w:tblGrid>
      <w:tr w:rsidR="00E044F3" w:rsidRPr="00EF7E49" w:rsidTr="00EF7E49">
        <w:trPr>
          <w:trHeight w:val="597"/>
          <w:jc w:val="center"/>
        </w:trPr>
        <w:tc>
          <w:tcPr>
            <w:tcW w:w="6663" w:type="dxa"/>
            <w:shd w:val="clear" w:color="auto" w:fill="C6D9F1" w:themeFill="text2" w:themeFillTint="33"/>
            <w:vAlign w:val="center"/>
          </w:tcPr>
          <w:p w:rsidR="00E044F3" w:rsidRPr="00EF7E49" w:rsidRDefault="00E044F3" w:rsidP="009F7C26">
            <w:pPr>
              <w:jc w:val="center"/>
              <w:rPr>
                <w:rFonts w:ascii="Arial Narrow" w:hAnsi="Arial Narrow"/>
                <w:szCs w:val="22"/>
                <w:lang w:val="sk-SK"/>
              </w:rPr>
            </w:pPr>
            <w:r w:rsidRPr="00EF7E49">
              <w:rPr>
                <w:rFonts w:ascii="Arial Narrow" w:hAnsi="Arial Narrow"/>
                <w:szCs w:val="22"/>
                <w:lang w:val="sk-SK"/>
              </w:rPr>
              <w:t>Sektor</w:t>
            </w:r>
          </w:p>
        </w:tc>
        <w:tc>
          <w:tcPr>
            <w:tcW w:w="2409" w:type="dxa"/>
            <w:shd w:val="clear" w:color="auto" w:fill="C6D9F1" w:themeFill="text2" w:themeFillTint="33"/>
            <w:vAlign w:val="center"/>
          </w:tcPr>
          <w:p w:rsidR="00E044F3" w:rsidRPr="00EF7E49" w:rsidRDefault="00E044F3" w:rsidP="00D8165D">
            <w:pPr>
              <w:jc w:val="center"/>
              <w:rPr>
                <w:rFonts w:ascii="Arial Narrow" w:hAnsi="Arial Narrow"/>
                <w:szCs w:val="22"/>
                <w:lang w:val="sk-SK"/>
              </w:rPr>
            </w:pPr>
            <w:r w:rsidRPr="00EF7E49">
              <w:rPr>
                <w:rFonts w:ascii="Arial Narrow" w:hAnsi="Arial Narrow"/>
                <w:szCs w:val="22"/>
                <w:lang w:val="sk-SK"/>
              </w:rPr>
              <w:t>Referenčné obdobie</w:t>
            </w:r>
          </w:p>
          <w:p w:rsidR="00EA5CE0" w:rsidRPr="00EF7E49" w:rsidRDefault="00EA5CE0" w:rsidP="00D8165D">
            <w:pPr>
              <w:jc w:val="center"/>
              <w:rPr>
                <w:rFonts w:ascii="Arial Narrow" w:hAnsi="Arial Narrow"/>
                <w:szCs w:val="22"/>
                <w:lang w:val="sk-SK"/>
              </w:rPr>
            </w:pPr>
            <w:r w:rsidRPr="00EF7E49">
              <w:rPr>
                <w:rFonts w:ascii="Arial Narrow" w:hAnsi="Arial Narrow"/>
                <w:szCs w:val="22"/>
                <w:lang w:val="sk-SK"/>
              </w:rPr>
              <w:t>(v rokoch)</w:t>
            </w:r>
          </w:p>
        </w:tc>
      </w:tr>
      <w:tr w:rsidR="00E044F3" w:rsidRPr="00EF7E49" w:rsidTr="00EF7E49">
        <w:trPr>
          <w:trHeight w:val="285"/>
          <w:jc w:val="center"/>
        </w:trPr>
        <w:tc>
          <w:tcPr>
            <w:tcW w:w="6663" w:type="dxa"/>
            <w:shd w:val="clear" w:color="auto" w:fill="auto"/>
            <w:vAlign w:val="center"/>
          </w:tcPr>
          <w:p w:rsidR="00E044F3" w:rsidRPr="00EF7E49" w:rsidRDefault="00E044F3" w:rsidP="009F7C26">
            <w:pPr>
              <w:jc w:val="both"/>
              <w:rPr>
                <w:rFonts w:ascii="Arial Narrow" w:hAnsi="Arial Narrow"/>
                <w:szCs w:val="22"/>
                <w:lang w:val="sk-SK"/>
              </w:rPr>
            </w:pPr>
            <w:r w:rsidRPr="00EF7E49">
              <w:rPr>
                <w:rFonts w:ascii="Arial Narrow" w:hAnsi="Arial Narrow"/>
                <w:szCs w:val="22"/>
                <w:lang w:val="sk-SK"/>
              </w:rPr>
              <w:t>Odpadové hospodárstvo</w:t>
            </w:r>
          </w:p>
        </w:tc>
        <w:tc>
          <w:tcPr>
            <w:tcW w:w="2409" w:type="dxa"/>
            <w:shd w:val="clear" w:color="auto" w:fill="auto"/>
            <w:vAlign w:val="center"/>
          </w:tcPr>
          <w:p w:rsidR="00E044F3" w:rsidRPr="00EF7E49" w:rsidRDefault="007D1514" w:rsidP="009F7C26">
            <w:pPr>
              <w:jc w:val="center"/>
              <w:rPr>
                <w:rFonts w:ascii="Arial Narrow" w:hAnsi="Arial Narrow"/>
                <w:szCs w:val="22"/>
                <w:lang w:val="sk-SK"/>
              </w:rPr>
            </w:pPr>
            <w:r w:rsidRPr="00EF7E49">
              <w:rPr>
                <w:rFonts w:ascii="Arial Narrow" w:hAnsi="Arial Narrow"/>
                <w:szCs w:val="22"/>
                <w:lang w:val="sk-SK"/>
              </w:rPr>
              <w:t>25</w:t>
            </w:r>
          </w:p>
        </w:tc>
      </w:tr>
      <w:tr w:rsidR="00E044F3" w:rsidRPr="00EF7E49" w:rsidTr="00EF7E49">
        <w:trPr>
          <w:trHeight w:val="285"/>
          <w:jc w:val="center"/>
        </w:trPr>
        <w:tc>
          <w:tcPr>
            <w:tcW w:w="6663" w:type="dxa"/>
            <w:shd w:val="clear" w:color="auto" w:fill="auto"/>
            <w:vAlign w:val="center"/>
          </w:tcPr>
          <w:p w:rsidR="00E044F3" w:rsidRPr="00EF7E49" w:rsidRDefault="00E044F3" w:rsidP="009F7C26">
            <w:pPr>
              <w:jc w:val="both"/>
              <w:rPr>
                <w:rFonts w:ascii="Arial Narrow" w:hAnsi="Arial Narrow"/>
                <w:szCs w:val="22"/>
                <w:lang w:val="sk-SK"/>
              </w:rPr>
            </w:pPr>
            <w:r w:rsidRPr="00EF7E49">
              <w:rPr>
                <w:rFonts w:ascii="Arial Narrow" w:hAnsi="Arial Narrow"/>
                <w:szCs w:val="22"/>
                <w:lang w:val="sk-SK"/>
              </w:rPr>
              <w:t>Energetika</w:t>
            </w:r>
          </w:p>
        </w:tc>
        <w:tc>
          <w:tcPr>
            <w:tcW w:w="2409" w:type="dxa"/>
            <w:shd w:val="clear" w:color="auto" w:fill="auto"/>
            <w:vAlign w:val="center"/>
          </w:tcPr>
          <w:p w:rsidR="00E044F3" w:rsidRPr="00EF7E49" w:rsidRDefault="007D1514" w:rsidP="009F7C26">
            <w:pPr>
              <w:jc w:val="center"/>
              <w:rPr>
                <w:rFonts w:ascii="Arial Narrow" w:hAnsi="Arial Narrow"/>
                <w:szCs w:val="22"/>
                <w:lang w:val="sk-SK"/>
              </w:rPr>
            </w:pPr>
            <w:r w:rsidRPr="00EF7E49">
              <w:rPr>
                <w:rFonts w:ascii="Arial Narrow" w:hAnsi="Arial Narrow"/>
                <w:szCs w:val="22"/>
                <w:lang w:val="sk-SK"/>
              </w:rPr>
              <w:t>20</w:t>
            </w:r>
            <w:r w:rsidR="00914E22" w:rsidRPr="00EF7E49">
              <w:rPr>
                <w:rFonts w:ascii="Arial Narrow" w:hAnsi="Arial Narrow"/>
                <w:szCs w:val="22"/>
                <w:lang w:val="sk-SK"/>
              </w:rPr>
              <w:t xml:space="preserve"> </w:t>
            </w:r>
          </w:p>
        </w:tc>
      </w:tr>
      <w:tr w:rsidR="00E044F3" w:rsidRPr="00EF7E49" w:rsidTr="00EF7E49">
        <w:trPr>
          <w:trHeight w:val="285"/>
          <w:jc w:val="center"/>
        </w:trPr>
        <w:tc>
          <w:tcPr>
            <w:tcW w:w="6663" w:type="dxa"/>
            <w:shd w:val="clear" w:color="auto" w:fill="auto"/>
            <w:vAlign w:val="center"/>
          </w:tcPr>
          <w:p w:rsidR="00E044F3" w:rsidRPr="00EF7E49" w:rsidRDefault="00E044F3" w:rsidP="009F7C26">
            <w:pPr>
              <w:jc w:val="both"/>
              <w:rPr>
                <w:rFonts w:ascii="Arial Narrow" w:hAnsi="Arial Narrow"/>
                <w:szCs w:val="22"/>
                <w:lang w:val="sk-SK"/>
              </w:rPr>
            </w:pPr>
            <w:r w:rsidRPr="00EF7E49">
              <w:rPr>
                <w:rFonts w:ascii="Arial Narrow" w:hAnsi="Arial Narrow"/>
                <w:szCs w:val="22"/>
                <w:lang w:val="sk-SK"/>
              </w:rPr>
              <w:t xml:space="preserve">Odvádzanie a čistenie komunálnych vôd / zásobovanie pitnou vodou </w:t>
            </w:r>
          </w:p>
        </w:tc>
        <w:tc>
          <w:tcPr>
            <w:tcW w:w="2409" w:type="dxa"/>
            <w:shd w:val="clear" w:color="auto" w:fill="auto"/>
            <w:vAlign w:val="center"/>
          </w:tcPr>
          <w:p w:rsidR="00E044F3" w:rsidRPr="00EF7E49" w:rsidRDefault="00E044F3" w:rsidP="009F7C26">
            <w:pPr>
              <w:jc w:val="center"/>
              <w:rPr>
                <w:rFonts w:ascii="Arial Narrow" w:hAnsi="Arial Narrow"/>
                <w:szCs w:val="22"/>
                <w:lang w:val="sk-SK"/>
              </w:rPr>
            </w:pPr>
            <w:r w:rsidRPr="00EF7E49">
              <w:rPr>
                <w:rFonts w:ascii="Arial Narrow" w:hAnsi="Arial Narrow"/>
                <w:szCs w:val="22"/>
                <w:lang w:val="sk-SK"/>
              </w:rPr>
              <w:t>30</w:t>
            </w:r>
            <w:r w:rsidR="00914E22" w:rsidRPr="00EF7E49">
              <w:rPr>
                <w:rFonts w:ascii="Arial Narrow" w:hAnsi="Arial Narrow"/>
                <w:szCs w:val="22"/>
                <w:lang w:val="sk-SK"/>
              </w:rPr>
              <w:t xml:space="preserve"> </w:t>
            </w:r>
          </w:p>
        </w:tc>
      </w:tr>
      <w:tr w:rsidR="00E044F3" w:rsidRPr="00EF7E49" w:rsidTr="00EF7E49">
        <w:trPr>
          <w:trHeight w:val="285"/>
          <w:jc w:val="center"/>
        </w:trPr>
        <w:tc>
          <w:tcPr>
            <w:tcW w:w="6663" w:type="dxa"/>
            <w:shd w:val="clear" w:color="auto" w:fill="auto"/>
            <w:vAlign w:val="center"/>
          </w:tcPr>
          <w:p w:rsidR="00E044F3" w:rsidRPr="00EF7E49" w:rsidRDefault="00E044F3" w:rsidP="009F7C26">
            <w:pPr>
              <w:jc w:val="both"/>
              <w:rPr>
                <w:rFonts w:ascii="Arial Narrow" w:hAnsi="Arial Narrow"/>
                <w:szCs w:val="22"/>
                <w:lang w:val="sk-SK"/>
              </w:rPr>
            </w:pPr>
            <w:r w:rsidRPr="00EF7E49">
              <w:rPr>
                <w:rFonts w:ascii="Arial Narrow" w:hAnsi="Arial Narrow"/>
                <w:szCs w:val="22"/>
                <w:lang w:val="sk-SK"/>
              </w:rPr>
              <w:t>Ostatné sektory</w:t>
            </w:r>
          </w:p>
        </w:tc>
        <w:tc>
          <w:tcPr>
            <w:tcW w:w="2409" w:type="dxa"/>
            <w:shd w:val="clear" w:color="auto" w:fill="auto"/>
            <w:vAlign w:val="center"/>
          </w:tcPr>
          <w:p w:rsidR="00E044F3" w:rsidRPr="00EF7E49" w:rsidRDefault="007D1514" w:rsidP="009F7C26">
            <w:pPr>
              <w:jc w:val="center"/>
              <w:rPr>
                <w:rFonts w:ascii="Arial Narrow" w:hAnsi="Arial Narrow"/>
                <w:szCs w:val="22"/>
                <w:lang w:val="sk-SK"/>
              </w:rPr>
            </w:pPr>
            <w:r w:rsidRPr="00EF7E49">
              <w:rPr>
                <w:rFonts w:ascii="Arial Narrow" w:hAnsi="Arial Narrow"/>
                <w:szCs w:val="22"/>
                <w:lang w:val="sk-SK"/>
              </w:rPr>
              <w:t>15</w:t>
            </w:r>
            <w:r w:rsidR="00914E22" w:rsidRPr="00EF7E49">
              <w:rPr>
                <w:rFonts w:ascii="Arial Narrow" w:hAnsi="Arial Narrow"/>
                <w:szCs w:val="22"/>
                <w:lang w:val="sk-SK"/>
              </w:rPr>
              <w:t xml:space="preserve"> </w:t>
            </w:r>
          </w:p>
        </w:tc>
      </w:tr>
    </w:tbl>
    <w:p w:rsidR="008E15C5" w:rsidRPr="00EF7E49" w:rsidRDefault="0087058E" w:rsidP="003A7929">
      <w:pPr>
        <w:pStyle w:val="Zkladntext"/>
        <w:rPr>
          <w:rFonts w:ascii="Arial Narrow" w:hAnsi="Arial Narrow"/>
          <w:lang w:val="sk-SK"/>
        </w:rPr>
      </w:pPr>
      <w:r w:rsidRPr="00EF7E49">
        <w:rPr>
          <w:rFonts w:ascii="Arial Narrow" w:hAnsi="Arial Narrow"/>
          <w:lang w:val="sk-SK"/>
        </w:rPr>
        <w:t xml:space="preserve">V prípade, </w:t>
      </w:r>
      <w:r w:rsidR="007F3EFE" w:rsidRPr="00EF7E49">
        <w:rPr>
          <w:rFonts w:ascii="Arial Narrow" w:hAnsi="Arial Narrow"/>
          <w:b/>
          <w:u w:val="single"/>
          <w:lang w:val="sk-SK"/>
        </w:rPr>
        <w:t>ak objektívne nie je možné vopred stanoviť príjmy</w:t>
      </w:r>
      <w:r w:rsidRPr="00EF7E49">
        <w:rPr>
          <w:rStyle w:val="Odkaznapoznmkupodiarou"/>
          <w:rFonts w:ascii="Arial Narrow" w:hAnsi="Arial Narrow"/>
          <w:b/>
          <w:sz w:val="24"/>
          <w:szCs w:val="24"/>
          <w:u w:val="single"/>
          <w:lang w:val="sk-SK"/>
        </w:rPr>
        <w:footnoteReference w:id="3"/>
      </w:r>
      <w:r w:rsidRPr="00EF7E49">
        <w:rPr>
          <w:rFonts w:ascii="Arial Narrow" w:hAnsi="Arial Narrow"/>
          <w:lang w:val="sk-SK"/>
        </w:rPr>
        <w:t xml:space="preserve"> sa čisté príjmy vytvorené do troch rokov od ukončenia realizácie projektu odpočítajú z celkových oprávnených výdavkov projektu. P</w:t>
      </w:r>
      <w:r w:rsidR="00403184" w:rsidRPr="00EF7E49">
        <w:rPr>
          <w:rFonts w:ascii="Arial Narrow" w:hAnsi="Arial Narrow"/>
          <w:lang w:val="sk-SK"/>
        </w:rPr>
        <w:t>rijímateľ je povinný podávať RO</w:t>
      </w:r>
      <w:r w:rsidR="00F407BC" w:rsidRPr="00EF7E49">
        <w:rPr>
          <w:rFonts w:ascii="Arial Narrow" w:hAnsi="Arial Narrow"/>
          <w:lang w:val="sk-SK"/>
        </w:rPr>
        <w:t>/SO</w:t>
      </w:r>
      <w:r w:rsidR="00403184" w:rsidRPr="00EF7E49">
        <w:rPr>
          <w:rFonts w:ascii="Arial Narrow" w:hAnsi="Arial Narrow"/>
          <w:lang w:val="sk-SK"/>
        </w:rPr>
        <w:t xml:space="preserve"> informácie o výške skutočne vytvorených čistých príjmov, a to prostredníctvom následných monitorovacích správ po dobu troch rokov od ukončenia realizácie projektu. </w:t>
      </w:r>
      <w:r w:rsidR="003C06DB" w:rsidRPr="00EF7E49">
        <w:rPr>
          <w:rFonts w:ascii="Arial Narrow" w:hAnsi="Arial Narrow"/>
          <w:lang w:val="sk-SK"/>
        </w:rPr>
        <w:t>Uplynutím týchto troch rokov však monitorovanie projektu pre prijímateľa nekončí. Za účelom preukázania celkovej udržateľnosti projektu, prijímateľ pokračuje v predkladaní ďalších následných monitorovacích správ, a to v zmysle Zmluvy o poskytnutí NFP.</w:t>
      </w:r>
      <w:r w:rsidR="003C06DB" w:rsidRPr="00EF7E49">
        <w:rPr>
          <w:rFonts w:ascii="Arial Narrow" w:hAnsi="Arial Narrow"/>
          <w:color w:val="FF0000"/>
          <w:lang w:val="sk-SK"/>
        </w:rPr>
        <w:t xml:space="preserve"> </w:t>
      </w:r>
    </w:p>
    <w:p w:rsidR="00F407BC" w:rsidRPr="00EF7E49" w:rsidRDefault="007F3EFE" w:rsidP="00F407BC">
      <w:pPr>
        <w:pStyle w:val="Zkladntext"/>
        <w:rPr>
          <w:rFonts w:ascii="Arial Narrow" w:hAnsi="Arial Narrow"/>
          <w:lang w:val="sk-SK"/>
        </w:rPr>
      </w:pPr>
      <w:r w:rsidRPr="00EF7E49">
        <w:rPr>
          <w:rFonts w:ascii="Arial Narrow" w:hAnsi="Arial Narrow"/>
          <w:lang w:val="sk-SK"/>
        </w:rPr>
        <w:t xml:space="preserve">Ak </w:t>
      </w:r>
      <w:r w:rsidR="002B2DC6" w:rsidRPr="00EF7E49">
        <w:rPr>
          <w:rFonts w:ascii="Arial Narrow" w:hAnsi="Arial Narrow"/>
          <w:lang w:val="sk-SK"/>
        </w:rPr>
        <w:t xml:space="preserve">bude </w:t>
      </w:r>
      <w:r w:rsidRPr="00EF7E49">
        <w:rPr>
          <w:rFonts w:ascii="Arial Narrow" w:hAnsi="Arial Narrow"/>
          <w:lang w:val="sk-SK"/>
        </w:rPr>
        <w:t>projekt vytvára</w:t>
      </w:r>
      <w:r w:rsidR="002B2DC6" w:rsidRPr="00EF7E49">
        <w:rPr>
          <w:rFonts w:ascii="Arial Narrow" w:hAnsi="Arial Narrow"/>
          <w:lang w:val="sk-SK"/>
        </w:rPr>
        <w:t>ť</w:t>
      </w:r>
      <w:r w:rsidRPr="00EF7E49">
        <w:rPr>
          <w:rFonts w:ascii="Arial Narrow" w:hAnsi="Arial Narrow"/>
          <w:lang w:val="sk-SK"/>
        </w:rPr>
        <w:t xml:space="preserve"> čisté príjmy už počas realizácie projektu, RO/SO zabezpečí kontrolu čistých príjmov, a to kontrolou na mieste, minimálne jedenkrát počas obdobia realizácie projektu, najneskôr pred schválením záverečnej žiadosti o platbu.</w:t>
      </w:r>
    </w:p>
    <w:p w:rsidR="003C06DB" w:rsidRPr="00EF7E49" w:rsidRDefault="003C06DB" w:rsidP="003C06DB">
      <w:pPr>
        <w:pStyle w:val="Zkladntext"/>
        <w:rPr>
          <w:rFonts w:ascii="Arial Narrow" w:hAnsi="Arial Narrow"/>
          <w:b/>
          <w:lang w:val="sk-SK"/>
        </w:rPr>
      </w:pPr>
      <w:r w:rsidRPr="00EF7E49">
        <w:rPr>
          <w:rFonts w:ascii="Arial Narrow" w:hAnsi="Arial Narrow"/>
          <w:lang w:val="sk-SK"/>
        </w:rPr>
        <w:t xml:space="preserve">Žiadateľ, v prípade projektov, ktoré vytvárajú čistý príjem počas stanoveného referenčného obdobia, </w:t>
      </w:r>
      <w:r w:rsidR="000B1A2B" w:rsidRPr="00EF7E49">
        <w:rPr>
          <w:rFonts w:ascii="Arial Narrow" w:hAnsi="Arial Narrow"/>
          <w:lang w:val="sk-SK"/>
        </w:rPr>
        <w:t xml:space="preserve">vypĺňa, resp. </w:t>
      </w:r>
      <w:r w:rsidRPr="00EF7E49">
        <w:rPr>
          <w:rFonts w:ascii="Arial Narrow" w:hAnsi="Arial Narrow"/>
          <w:lang w:val="sk-SK"/>
        </w:rPr>
        <w:t>vypracúva</w:t>
      </w:r>
      <w:r w:rsidR="0087058E" w:rsidRPr="00EF7E49">
        <w:rPr>
          <w:rFonts w:ascii="Arial Narrow" w:hAnsi="Arial Narrow"/>
          <w:lang w:val="sk-SK"/>
        </w:rPr>
        <w:t xml:space="preserve"> buď</w:t>
      </w:r>
      <w:r w:rsidR="004757B0" w:rsidRPr="00EF7E49">
        <w:rPr>
          <w:rFonts w:ascii="Arial Narrow" w:hAnsi="Arial Narrow"/>
          <w:lang w:val="sk-SK"/>
        </w:rPr>
        <w:t>:</w:t>
      </w:r>
      <w:r w:rsidRPr="00EF7E49">
        <w:rPr>
          <w:rFonts w:ascii="Arial Narrow" w:hAnsi="Arial Narrow"/>
          <w:lang w:val="sk-SK"/>
        </w:rPr>
        <w:t xml:space="preserve"> </w:t>
      </w:r>
    </w:p>
    <w:p w:rsidR="003C06DB" w:rsidRPr="00EF7E49" w:rsidRDefault="007F3EFE" w:rsidP="006C62A2">
      <w:pPr>
        <w:pStyle w:val="Zkladntext"/>
        <w:numPr>
          <w:ilvl w:val="0"/>
          <w:numId w:val="13"/>
        </w:numPr>
        <w:spacing w:before="0" w:after="0"/>
        <w:ind w:left="567" w:hanging="283"/>
        <w:rPr>
          <w:rFonts w:ascii="Arial Narrow" w:hAnsi="Arial Narrow"/>
          <w:lang w:val="sk-SK"/>
        </w:rPr>
      </w:pPr>
      <w:r w:rsidRPr="00EF7E49">
        <w:rPr>
          <w:rFonts w:ascii="Arial Narrow" w:hAnsi="Arial Narrow"/>
          <w:lang w:val="sk-SK"/>
        </w:rPr>
        <w:t>tabuľku</w:t>
      </w:r>
      <w:r w:rsidR="000B1A2B" w:rsidRPr="00EF7E49">
        <w:rPr>
          <w:rFonts w:ascii="Arial Narrow" w:hAnsi="Arial Narrow"/>
          <w:b/>
          <w:lang w:val="sk-SK"/>
        </w:rPr>
        <w:t xml:space="preserve"> „Paušálna sadzba“ </w:t>
      </w:r>
      <w:r w:rsidRPr="00EF7E49">
        <w:rPr>
          <w:rFonts w:ascii="Arial Narrow" w:hAnsi="Arial Narrow"/>
          <w:lang w:val="sk-SK"/>
        </w:rPr>
        <w:t>v rozsahu</w:t>
      </w:r>
      <w:r w:rsidR="000B1A2B" w:rsidRPr="00EF7E49">
        <w:rPr>
          <w:rFonts w:ascii="Arial Narrow" w:hAnsi="Arial Narrow"/>
          <w:b/>
          <w:lang w:val="sk-SK"/>
        </w:rPr>
        <w:t xml:space="preserve"> </w:t>
      </w:r>
      <w:r w:rsidR="003C06DB" w:rsidRPr="00EF7E49">
        <w:rPr>
          <w:rFonts w:ascii="Arial Narrow" w:hAnsi="Arial Narrow"/>
          <w:b/>
          <w:i/>
          <w:lang w:val="sk-SK"/>
        </w:rPr>
        <w:t>príloh</w:t>
      </w:r>
      <w:r w:rsidR="000B1A2B" w:rsidRPr="00EF7E49">
        <w:rPr>
          <w:rFonts w:ascii="Arial Narrow" w:hAnsi="Arial Narrow"/>
          <w:b/>
          <w:i/>
          <w:lang w:val="sk-SK"/>
        </w:rPr>
        <w:t>y</w:t>
      </w:r>
      <w:r w:rsidR="003C06DB" w:rsidRPr="00EF7E49">
        <w:rPr>
          <w:rFonts w:ascii="Arial Narrow" w:hAnsi="Arial Narrow"/>
          <w:b/>
          <w:i/>
          <w:lang w:val="sk-SK"/>
        </w:rPr>
        <w:t xml:space="preserve"> č. </w:t>
      </w:r>
      <w:r w:rsidR="00142F63" w:rsidRPr="00EF7E49">
        <w:rPr>
          <w:rFonts w:ascii="Arial Narrow" w:hAnsi="Arial Narrow"/>
          <w:b/>
          <w:i/>
          <w:lang w:val="sk-SK"/>
        </w:rPr>
        <w:t xml:space="preserve">2 </w:t>
      </w:r>
      <w:r w:rsidR="003C06DB" w:rsidRPr="00EF7E49">
        <w:rPr>
          <w:rFonts w:ascii="Arial Narrow" w:hAnsi="Arial Narrow"/>
          <w:b/>
          <w:i/>
          <w:lang w:val="sk-SK"/>
        </w:rPr>
        <w:t>tejto Metodiky</w:t>
      </w:r>
      <w:r w:rsidR="000B1A2B" w:rsidRPr="00EF7E49">
        <w:rPr>
          <w:rFonts w:ascii="Arial Narrow" w:hAnsi="Arial Narrow"/>
          <w:lang w:val="sk-SK"/>
        </w:rPr>
        <w:t>,</w:t>
      </w:r>
      <w:r w:rsidR="004757B0" w:rsidRPr="00EF7E49">
        <w:rPr>
          <w:rFonts w:ascii="Arial Narrow" w:hAnsi="Arial Narrow"/>
          <w:lang w:val="sk-SK"/>
        </w:rPr>
        <w:t xml:space="preserve"> ak sa rozhodne uplatniť </w:t>
      </w:r>
      <w:r w:rsidR="004757B0" w:rsidRPr="00EF7E49">
        <w:rPr>
          <w:rFonts w:ascii="Arial Narrow" w:hAnsi="Arial Narrow"/>
          <w:b/>
          <w:lang w:val="sk-SK"/>
        </w:rPr>
        <w:t>metódu paušálnej sadzby čistého príjmu</w:t>
      </w:r>
      <w:r w:rsidR="00F91D19" w:rsidRPr="00EF7E49">
        <w:rPr>
          <w:rFonts w:ascii="Arial Narrow" w:hAnsi="Arial Narrow"/>
          <w:lang w:val="sk-SK"/>
        </w:rPr>
        <w:t>, alebo</w:t>
      </w:r>
    </w:p>
    <w:p w:rsidR="00591768" w:rsidRPr="00EF7E49" w:rsidRDefault="000B1A2B" w:rsidP="006C62A2">
      <w:pPr>
        <w:pStyle w:val="Zkladntext"/>
        <w:numPr>
          <w:ilvl w:val="0"/>
          <w:numId w:val="13"/>
        </w:numPr>
        <w:spacing w:before="0" w:after="0"/>
        <w:ind w:left="567" w:hanging="283"/>
        <w:rPr>
          <w:rFonts w:ascii="Arial Narrow" w:hAnsi="Arial Narrow"/>
          <w:lang w:val="sk-SK"/>
        </w:rPr>
      </w:pPr>
      <w:r w:rsidRPr="00EF7E49">
        <w:rPr>
          <w:rFonts w:ascii="Arial Narrow" w:hAnsi="Arial Narrow"/>
          <w:b/>
          <w:lang w:val="sk-SK"/>
        </w:rPr>
        <w:t xml:space="preserve">finančnú analýzu </w:t>
      </w:r>
      <w:r w:rsidR="007F3EFE" w:rsidRPr="00EF7E49">
        <w:rPr>
          <w:rFonts w:ascii="Arial Narrow" w:hAnsi="Arial Narrow"/>
          <w:lang w:val="sk-SK"/>
        </w:rPr>
        <w:t>v rozsahu</w:t>
      </w:r>
      <w:r w:rsidRPr="00EF7E49">
        <w:rPr>
          <w:rFonts w:ascii="Arial Narrow" w:hAnsi="Arial Narrow"/>
          <w:b/>
          <w:lang w:val="sk-SK"/>
        </w:rPr>
        <w:t xml:space="preserve"> </w:t>
      </w:r>
      <w:r w:rsidR="00142F63" w:rsidRPr="00EF7E49">
        <w:rPr>
          <w:rFonts w:ascii="Arial Narrow" w:hAnsi="Arial Narrow"/>
          <w:b/>
          <w:i/>
          <w:lang w:val="sk-SK"/>
        </w:rPr>
        <w:t>príloh</w:t>
      </w:r>
      <w:r w:rsidRPr="00EF7E49">
        <w:rPr>
          <w:rFonts w:ascii="Arial Narrow" w:hAnsi="Arial Narrow"/>
          <w:b/>
          <w:i/>
          <w:lang w:val="sk-SK"/>
        </w:rPr>
        <w:t>y</w:t>
      </w:r>
      <w:r w:rsidR="00142F63" w:rsidRPr="00EF7E49">
        <w:rPr>
          <w:rFonts w:ascii="Arial Narrow" w:hAnsi="Arial Narrow"/>
          <w:b/>
          <w:i/>
          <w:lang w:val="sk-SK"/>
        </w:rPr>
        <w:t xml:space="preserve"> </w:t>
      </w:r>
      <w:r w:rsidR="004757B0" w:rsidRPr="00EF7E49">
        <w:rPr>
          <w:rFonts w:ascii="Arial Narrow" w:hAnsi="Arial Narrow"/>
          <w:b/>
          <w:i/>
          <w:lang w:val="sk-SK"/>
        </w:rPr>
        <w:t>č. 3 tejto Metodiky</w:t>
      </w:r>
      <w:r w:rsidR="004757B0" w:rsidRPr="00EF7E49">
        <w:rPr>
          <w:rFonts w:ascii="Arial Narrow" w:hAnsi="Arial Narrow"/>
          <w:lang w:val="sk-SK"/>
        </w:rPr>
        <w:t xml:space="preserve"> </w:t>
      </w:r>
      <w:r w:rsidR="00142F63" w:rsidRPr="00EF7E49">
        <w:rPr>
          <w:rFonts w:ascii="Arial Narrow" w:hAnsi="Arial Narrow"/>
          <w:lang w:val="sk-SK"/>
        </w:rPr>
        <w:t>(</w:t>
      </w:r>
      <w:r w:rsidR="007F3EFE" w:rsidRPr="00EF7E49">
        <w:rPr>
          <w:rFonts w:ascii="Arial Narrow" w:hAnsi="Arial Narrow"/>
          <w:i/>
          <w:lang w:val="sk-SK"/>
        </w:rPr>
        <w:t>Finančná analýza – tabuľková časť</w:t>
      </w:r>
      <w:r w:rsidR="00142F63" w:rsidRPr="00EF7E49">
        <w:rPr>
          <w:rFonts w:ascii="Arial Narrow" w:hAnsi="Arial Narrow"/>
          <w:lang w:val="sk-SK"/>
        </w:rPr>
        <w:t>)</w:t>
      </w:r>
      <w:r w:rsidRPr="00EF7E49">
        <w:rPr>
          <w:rFonts w:ascii="Arial Narrow" w:hAnsi="Arial Narrow"/>
          <w:lang w:val="sk-SK"/>
        </w:rPr>
        <w:t>,</w:t>
      </w:r>
      <w:r w:rsidR="004757B0" w:rsidRPr="00EF7E49">
        <w:rPr>
          <w:rFonts w:ascii="Arial Narrow" w:hAnsi="Arial Narrow"/>
          <w:lang w:val="sk-SK"/>
        </w:rPr>
        <w:t xml:space="preserve"> ak sa rozhodne uplatniť </w:t>
      </w:r>
      <w:r w:rsidR="004757B0" w:rsidRPr="00EF7E49">
        <w:rPr>
          <w:rFonts w:ascii="Arial Narrow" w:hAnsi="Arial Narrow"/>
          <w:b/>
          <w:lang w:val="sk-SK"/>
        </w:rPr>
        <w:t>metódu výpočtu finančnej medzery</w:t>
      </w:r>
      <w:r w:rsidR="004757B0" w:rsidRPr="00EF7E49">
        <w:rPr>
          <w:rFonts w:ascii="Arial Narrow" w:hAnsi="Arial Narrow"/>
          <w:lang w:val="sk-SK"/>
        </w:rPr>
        <w:t>.</w:t>
      </w:r>
    </w:p>
    <w:p w:rsidR="009D2F8F" w:rsidRPr="004E42D9" w:rsidRDefault="009D2F8F" w:rsidP="00456AD4">
      <w:pPr>
        <w:pStyle w:val="Nadpis2"/>
        <w:ind w:firstLine="0"/>
        <w:rPr>
          <w:rFonts w:ascii="Arial Narrow" w:hAnsi="Arial Narrow"/>
          <w:lang w:val="sk-SK"/>
        </w:rPr>
      </w:pPr>
      <w:bookmarkStart w:id="314" w:name="_Toc412545779"/>
      <w:bookmarkStart w:id="315" w:name="_Toc444592966"/>
      <w:r w:rsidRPr="004E42D9">
        <w:rPr>
          <w:rFonts w:ascii="Arial Narrow" w:hAnsi="Arial Narrow"/>
          <w:lang w:val="sk-SK"/>
        </w:rPr>
        <w:lastRenderedPageBreak/>
        <w:t xml:space="preserve">Projekty </w:t>
      </w:r>
      <w:r w:rsidR="00442377" w:rsidRPr="004E42D9">
        <w:rPr>
          <w:rFonts w:ascii="Arial Narrow" w:hAnsi="Arial Narrow"/>
          <w:lang w:val="sk-SK"/>
        </w:rPr>
        <w:t xml:space="preserve">vytvárajúce </w:t>
      </w:r>
      <w:r w:rsidRPr="004E42D9">
        <w:rPr>
          <w:rFonts w:ascii="Arial Narrow" w:hAnsi="Arial Narrow"/>
          <w:lang w:val="sk-SK"/>
        </w:rPr>
        <w:t>čistý príjem počas ich realizácie</w:t>
      </w:r>
      <w:bookmarkEnd w:id="314"/>
      <w:bookmarkEnd w:id="315"/>
    </w:p>
    <w:p w:rsidR="00700023" w:rsidRPr="00EF7E49" w:rsidRDefault="00700023" w:rsidP="00700023">
      <w:pPr>
        <w:pStyle w:val="Zkladntext"/>
        <w:rPr>
          <w:rFonts w:ascii="Arial Narrow" w:hAnsi="Arial Narrow"/>
          <w:b/>
          <w:lang w:val="sk-SK"/>
        </w:rPr>
      </w:pPr>
      <w:r w:rsidRPr="00EF7E49">
        <w:rPr>
          <w:rFonts w:ascii="Arial Narrow" w:hAnsi="Arial Narrow"/>
          <w:lang w:val="sk-SK"/>
        </w:rPr>
        <w:t>V prípade projektov vytvárajúcich čistý príjem počas realizácie projektu</w:t>
      </w:r>
      <w:r w:rsidR="00CD5309" w:rsidRPr="00EF7E49">
        <w:rPr>
          <w:rFonts w:ascii="Arial Narrow" w:hAnsi="Arial Narrow"/>
          <w:lang w:val="sk-SK"/>
        </w:rPr>
        <w:t xml:space="preserve">, ktorých </w:t>
      </w:r>
      <w:r w:rsidR="00334724" w:rsidRPr="00EF7E49">
        <w:rPr>
          <w:rFonts w:ascii="Arial Narrow" w:hAnsi="Arial Narrow"/>
          <w:b/>
          <w:lang w:val="sk-SK"/>
        </w:rPr>
        <w:t xml:space="preserve">celkové oprávnené výdavky sú </w:t>
      </w:r>
      <w:r w:rsidR="004E5BCB" w:rsidRPr="00EF7E49">
        <w:rPr>
          <w:rFonts w:ascii="Arial Narrow" w:hAnsi="Arial Narrow"/>
          <w:b/>
          <w:lang w:val="sk-SK"/>
        </w:rPr>
        <w:t xml:space="preserve">rovné alebo </w:t>
      </w:r>
      <w:r w:rsidR="00334724" w:rsidRPr="00EF7E49">
        <w:rPr>
          <w:rFonts w:ascii="Arial Narrow" w:hAnsi="Arial Narrow"/>
          <w:b/>
          <w:lang w:val="sk-SK"/>
        </w:rPr>
        <w:t xml:space="preserve">nižšie ako 1 000 000 EUR a zároveň </w:t>
      </w:r>
      <w:r w:rsidR="004E5BCB" w:rsidRPr="00EF7E49">
        <w:rPr>
          <w:rFonts w:ascii="Arial Narrow" w:hAnsi="Arial Narrow"/>
          <w:b/>
          <w:lang w:val="sk-SK"/>
        </w:rPr>
        <w:t>vyššie</w:t>
      </w:r>
      <w:r w:rsidR="00334724" w:rsidRPr="00EF7E49">
        <w:rPr>
          <w:rFonts w:ascii="Arial Narrow" w:hAnsi="Arial Narrow"/>
          <w:b/>
          <w:lang w:val="sk-SK"/>
        </w:rPr>
        <w:t xml:space="preserve"> </w:t>
      </w:r>
      <w:r w:rsidR="006F703E" w:rsidRPr="00EF7E49">
        <w:rPr>
          <w:rFonts w:ascii="Arial Narrow" w:hAnsi="Arial Narrow"/>
          <w:b/>
          <w:lang w:val="sk-SK"/>
        </w:rPr>
        <w:t xml:space="preserve">ako </w:t>
      </w:r>
      <w:r w:rsidR="00334724" w:rsidRPr="00EF7E49">
        <w:rPr>
          <w:rFonts w:ascii="Arial Narrow" w:hAnsi="Arial Narrow"/>
          <w:b/>
          <w:lang w:val="sk-SK"/>
        </w:rPr>
        <w:t>50 000 E</w:t>
      </w:r>
      <w:r w:rsidR="00E45C00" w:rsidRPr="00EF7E49">
        <w:rPr>
          <w:rFonts w:ascii="Arial Narrow" w:hAnsi="Arial Narrow"/>
          <w:b/>
          <w:lang w:val="sk-SK"/>
        </w:rPr>
        <w:t>ur</w:t>
      </w:r>
      <w:r w:rsidR="00334724" w:rsidRPr="00EF7E49">
        <w:rPr>
          <w:rFonts w:ascii="Arial Narrow" w:hAnsi="Arial Narrow"/>
          <w:lang w:val="sk-SK"/>
        </w:rPr>
        <w:t xml:space="preserve">, </w:t>
      </w:r>
      <w:r w:rsidRPr="00EF7E49">
        <w:rPr>
          <w:rFonts w:ascii="Arial Narrow" w:hAnsi="Arial Narrow"/>
          <w:lang w:val="sk-SK"/>
        </w:rPr>
        <w:t xml:space="preserve">sa </w:t>
      </w:r>
      <w:del w:id="316" w:author="MŽP SR" w:date="2016-03-01T10:19:00Z">
        <w:r w:rsidRPr="00EF7E49" w:rsidDel="00344A81">
          <w:rPr>
            <w:rFonts w:ascii="Arial Narrow" w:hAnsi="Arial Narrow"/>
            <w:lang w:val="sk-SK"/>
          </w:rPr>
          <w:delText xml:space="preserve">potenciálny </w:delText>
        </w:r>
      </w:del>
      <w:r w:rsidRPr="00EF7E49">
        <w:rPr>
          <w:rFonts w:ascii="Arial Narrow" w:hAnsi="Arial Narrow"/>
          <w:lang w:val="sk-SK"/>
        </w:rPr>
        <w:t xml:space="preserve">čistý príjem z projektu určí </w:t>
      </w:r>
      <w:del w:id="317" w:author="MŽP SR" w:date="2016-02-29T18:20:00Z">
        <w:r w:rsidRPr="00EF7E49" w:rsidDel="00201F9B">
          <w:rPr>
            <w:rFonts w:ascii="Arial Narrow" w:hAnsi="Arial Narrow"/>
            <w:b/>
            <w:u w:val="single"/>
            <w:lang w:val="sk-SK"/>
          </w:rPr>
          <w:delText>vopred</w:delText>
        </w:r>
        <w:r w:rsidRPr="00EF7E49" w:rsidDel="00201F9B">
          <w:rPr>
            <w:rFonts w:ascii="Arial Narrow" w:hAnsi="Arial Narrow"/>
            <w:lang w:val="sk-SK"/>
          </w:rPr>
          <w:delText xml:space="preserve">, avšak </w:delText>
        </w:r>
      </w:del>
      <w:r w:rsidRPr="00EF7E49">
        <w:rPr>
          <w:rFonts w:ascii="Arial Narrow" w:hAnsi="Arial Narrow"/>
          <w:lang w:val="sk-SK"/>
        </w:rPr>
        <w:t xml:space="preserve">výhradne </w:t>
      </w:r>
      <w:del w:id="318" w:author="MŽP SR" w:date="2016-03-01T10:23:00Z">
        <w:r w:rsidRPr="00EF7E49" w:rsidDel="00843FAD">
          <w:rPr>
            <w:rFonts w:ascii="Arial Narrow" w:hAnsi="Arial Narrow"/>
            <w:lang w:val="sk-SK"/>
          </w:rPr>
          <w:delText xml:space="preserve">na </w:delText>
        </w:r>
        <w:r w:rsidRPr="00EF7E49" w:rsidDel="00843FAD">
          <w:rPr>
            <w:rFonts w:ascii="Arial Narrow" w:hAnsi="Arial Narrow"/>
            <w:b/>
            <w:i/>
            <w:lang w:val="sk-SK"/>
          </w:rPr>
          <w:delText xml:space="preserve">základe výpočtu finančnej medzery </w:delText>
        </w:r>
      </w:del>
      <w:r w:rsidRPr="00EF7E49">
        <w:rPr>
          <w:rFonts w:ascii="Arial Narrow" w:hAnsi="Arial Narrow"/>
          <w:b/>
          <w:i/>
          <w:lang w:val="sk-SK"/>
        </w:rPr>
        <w:t>prostredníctvom finančnej analýzy projektu</w:t>
      </w:r>
      <w:r w:rsidRPr="00EF7E49">
        <w:rPr>
          <w:rFonts w:ascii="Arial Narrow" w:hAnsi="Arial Narrow"/>
          <w:b/>
          <w:lang w:val="sk-SK"/>
        </w:rPr>
        <w:t xml:space="preserve">. </w:t>
      </w:r>
    </w:p>
    <w:p w:rsidR="00CD5309" w:rsidRPr="00EF7E49" w:rsidRDefault="002F440B" w:rsidP="009D2F8F">
      <w:pPr>
        <w:pStyle w:val="Zkladntext"/>
        <w:rPr>
          <w:rFonts w:ascii="Arial Narrow" w:hAnsi="Arial Narrow"/>
          <w:lang w:val="sk-SK"/>
        </w:rPr>
      </w:pPr>
      <w:del w:id="319" w:author="MŽP SR" w:date="2016-02-29T18:22:00Z">
        <w:r w:rsidRPr="00EF7E49" w:rsidDel="008B40AB">
          <w:rPr>
            <w:rFonts w:ascii="Arial Narrow" w:hAnsi="Arial Narrow"/>
            <w:lang w:val="sk-SK"/>
          </w:rPr>
          <w:delText>Pokiaľ č</w:delText>
        </w:r>
      </w:del>
      <w:ins w:id="320" w:author="MŽP SR" w:date="2016-02-29T18:22:00Z">
        <w:r w:rsidR="008B40AB">
          <w:rPr>
            <w:rFonts w:ascii="Arial Narrow" w:hAnsi="Arial Narrow"/>
            <w:lang w:val="sk-SK"/>
          </w:rPr>
          <w:t>Č</w:t>
        </w:r>
      </w:ins>
      <w:r w:rsidRPr="00EF7E49">
        <w:rPr>
          <w:rFonts w:ascii="Arial Narrow" w:hAnsi="Arial Narrow"/>
          <w:lang w:val="sk-SK"/>
        </w:rPr>
        <w:t xml:space="preserve">isté príjmy vytvorené v období realizácie projektu </w:t>
      </w:r>
      <w:del w:id="321" w:author="MŽP SR" w:date="2016-02-29T18:22:00Z">
        <w:r w:rsidRPr="00EF7E49" w:rsidDel="008B40AB">
          <w:rPr>
            <w:rFonts w:ascii="Arial Narrow" w:hAnsi="Arial Narrow"/>
            <w:b/>
            <w:u w:val="single"/>
            <w:lang w:val="sk-SK"/>
          </w:rPr>
          <w:delText>neboli</w:delText>
        </w:r>
        <w:r w:rsidRPr="00EF7E49" w:rsidDel="008B40AB">
          <w:rPr>
            <w:rFonts w:ascii="Arial Narrow" w:hAnsi="Arial Narrow"/>
            <w:u w:val="single"/>
            <w:lang w:val="sk-SK"/>
          </w:rPr>
          <w:delText xml:space="preserve"> </w:delText>
        </w:r>
        <w:r w:rsidRPr="00EF7E49" w:rsidDel="008B40AB">
          <w:rPr>
            <w:rFonts w:ascii="Arial Narrow" w:hAnsi="Arial Narrow"/>
            <w:b/>
            <w:u w:val="single"/>
            <w:lang w:val="sk-SK"/>
          </w:rPr>
          <w:delText>zohľadnené pri schválení projektu</w:delText>
        </w:r>
        <w:r w:rsidRPr="00EF7E49" w:rsidDel="008B40AB">
          <w:rPr>
            <w:rFonts w:ascii="Arial Narrow" w:hAnsi="Arial Narrow"/>
            <w:lang w:val="sk-SK"/>
          </w:rPr>
          <w:delText xml:space="preserve"> a pomoc nebola znížená už na začiatku projektu, </w:delText>
        </w:r>
        <w:r w:rsidR="00403184" w:rsidRPr="00EF7E49" w:rsidDel="008B40AB">
          <w:rPr>
            <w:rFonts w:ascii="Arial Narrow" w:hAnsi="Arial Narrow"/>
            <w:lang w:val="sk-SK"/>
          </w:rPr>
          <w:delText xml:space="preserve"> </w:delText>
        </w:r>
      </w:del>
      <w:r w:rsidR="00741345" w:rsidRPr="00EF7E49">
        <w:rPr>
          <w:rFonts w:ascii="Arial Narrow" w:hAnsi="Arial Narrow"/>
          <w:lang w:val="sk-SK"/>
        </w:rPr>
        <w:t xml:space="preserve">je potrebné </w:t>
      </w:r>
      <w:r w:rsidR="00403184" w:rsidRPr="00EF7E49">
        <w:rPr>
          <w:rFonts w:ascii="Arial Narrow" w:hAnsi="Arial Narrow"/>
          <w:lang w:val="sk-SK"/>
        </w:rPr>
        <w:t xml:space="preserve">odpočítať </w:t>
      </w:r>
      <w:del w:id="322" w:author="MŽP SR" w:date="2016-02-29T18:22:00Z">
        <w:r w:rsidRPr="00EF7E49" w:rsidDel="008B40AB">
          <w:rPr>
            <w:rFonts w:ascii="Arial Narrow" w:hAnsi="Arial Narrow"/>
            <w:lang w:val="sk-SK"/>
          </w:rPr>
          <w:delText xml:space="preserve">tieto </w:delText>
        </w:r>
        <w:r w:rsidR="00FC79CB" w:rsidRPr="00EF7E49" w:rsidDel="008B40AB">
          <w:rPr>
            <w:rFonts w:ascii="Arial Narrow" w:hAnsi="Arial Narrow"/>
            <w:lang w:val="sk-SK"/>
          </w:rPr>
          <w:delText>príjmy</w:delText>
        </w:r>
        <w:r w:rsidR="00403184" w:rsidRPr="00EF7E49" w:rsidDel="008B40AB">
          <w:rPr>
            <w:rFonts w:ascii="Arial Narrow" w:hAnsi="Arial Narrow"/>
            <w:lang w:val="sk-SK"/>
          </w:rPr>
          <w:delText xml:space="preserve"> </w:delText>
        </w:r>
      </w:del>
      <w:r w:rsidR="00403184" w:rsidRPr="00EF7E49">
        <w:rPr>
          <w:rFonts w:ascii="Arial Narrow" w:hAnsi="Arial Narrow"/>
          <w:lang w:val="sk-SK"/>
        </w:rPr>
        <w:t>od</w:t>
      </w:r>
      <w:r w:rsidR="00931530" w:rsidRPr="00EF7E49">
        <w:rPr>
          <w:rFonts w:ascii="Arial Narrow" w:hAnsi="Arial Narrow"/>
          <w:lang w:val="sk-SK"/>
        </w:rPr>
        <w:t xml:space="preserve"> oprávnených výdavkov projektu</w:t>
      </w:r>
      <w:ins w:id="323" w:author="MŽP SR" w:date="2016-03-01T10:18:00Z">
        <w:r w:rsidR="00344A81">
          <w:rPr>
            <w:rFonts w:ascii="Arial Narrow" w:hAnsi="Arial Narrow"/>
            <w:lang w:val="sk-SK"/>
          </w:rPr>
          <w:t xml:space="preserve"> pri ukončení realizácie projektu</w:t>
        </w:r>
      </w:ins>
      <w:r w:rsidR="00931530" w:rsidRPr="00EF7E49">
        <w:rPr>
          <w:rFonts w:ascii="Arial Narrow" w:hAnsi="Arial Narrow"/>
          <w:lang w:val="sk-SK"/>
        </w:rPr>
        <w:t xml:space="preserve">. </w:t>
      </w:r>
      <w:r w:rsidRPr="00EF7E49">
        <w:rPr>
          <w:rFonts w:ascii="Arial Narrow" w:hAnsi="Arial Narrow"/>
          <w:lang w:val="sk-SK"/>
        </w:rPr>
        <w:t>P</w:t>
      </w:r>
      <w:r w:rsidR="00A527CC" w:rsidRPr="00EF7E49">
        <w:rPr>
          <w:rFonts w:ascii="Arial Narrow" w:hAnsi="Arial Narrow"/>
          <w:lang w:val="sk-SK"/>
        </w:rPr>
        <w:t>rijímateľ má povinnosť monitorovať čisté príj</w:t>
      </w:r>
      <w:r w:rsidR="00931530" w:rsidRPr="00EF7E49">
        <w:rPr>
          <w:rFonts w:ascii="Arial Narrow" w:hAnsi="Arial Narrow"/>
          <w:lang w:val="sk-SK"/>
        </w:rPr>
        <w:t xml:space="preserve">my po dobu realizácie projektu </w:t>
      </w:r>
      <w:r w:rsidR="00A527CC" w:rsidRPr="00EF7E49">
        <w:rPr>
          <w:rFonts w:ascii="Arial Narrow" w:hAnsi="Arial Narrow"/>
          <w:lang w:val="sk-SK"/>
        </w:rPr>
        <w:t xml:space="preserve">a deklarovať ich v </w:t>
      </w:r>
      <w:r w:rsidR="00931530" w:rsidRPr="00EF7E49">
        <w:rPr>
          <w:rFonts w:ascii="Arial Narrow" w:hAnsi="Arial Narrow"/>
          <w:lang w:val="sk-SK"/>
        </w:rPr>
        <w:t>záverečnej monitorovacej správe,</w:t>
      </w:r>
      <w:r w:rsidR="00A527CC" w:rsidRPr="00EF7E49">
        <w:rPr>
          <w:rFonts w:ascii="Arial Narrow" w:hAnsi="Arial Narrow"/>
          <w:lang w:val="sk-SK"/>
        </w:rPr>
        <w:t xml:space="preserve"> rovnako ako aj</w:t>
      </w:r>
      <w:r w:rsidR="008B4351" w:rsidRPr="00EF7E49">
        <w:rPr>
          <w:rFonts w:ascii="Arial Narrow" w:hAnsi="Arial Narrow"/>
          <w:lang w:val="sk-SK"/>
        </w:rPr>
        <w:t xml:space="preserve"> finančne vysporiadať</w:t>
      </w:r>
      <w:r w:rsidR="00931530" w:rsidRPr="00EF7E49">
        <w:rPr>
          <w:rFonts w:ascii="Arial Narrow" w:hAnsi="Arial Narrow"/>
          <w:lang w:val="sk-SK"/>
        </w:rPr>
        <w:t xml:space="preserve">, a to najneskôr </w:t>
      </w:r>
      <w:r w:rsidR="008B4351" w:rsidRPr="00EF7E49">
        <w:rPr>
          <w:rFonts w:ascii="Arial Narrow" w:hAnsi="Arial Narrow"/>
          <w:lang w:val="sk-SK"/>
        </w:rPr>
        <w:t>pred schválením</w:t>
      </w:r>
      <w:r w:rsidR="00931530" w:rsidRPr="00EF7E49">
        <w:rPr>
          <w:rFonts w:ascii="Arial Narrow" w:hAnsi="Arial Narrow"/>
          <w:lang w:val="sk-SK"/>
        </w:rPr>
        <w:t xml:space="preserve"> záverečnej</w:t>
      </w:r>
      <w:r w:rsidR="006F703E" w:rsidRPr="00EF7E49">
        <w:rPr>
          <w:rFonts w:ascii="Arial Narrow" w:hAnsi="Arial Narrow"/>
          <w:lang w:val="sk-SK"/>
        </w:rPr>
        <w:t xml:space="preserve"> žiadosti o platbu</w:t>
      </w:r>
      <w:r w:rsidR="00931530" w:rsidRPr="00EF7E49">
        <w:rPr>
          <w:rFonts w:ascii="Arial Narrow" w:hAnsi="Arial Narrow"/>
          <w:lang w:val="sk-SK"/>
        </w:rPr>
        <w:t>.</w:t>
      </w:r>
    </w:p>
    <w:p w:rsidR="009D2F8F" w:rsidRPr="00EF7E49" w:rsidDel="00F616AB" w:rsidRDefault="00741345" w:rsidP="009D2F8F">
      <w:pPr>
        <w:pStyle w:val="Zkladntext"/>
        <w:rPr>
          <w:del w:id="324" w:author="MŽP SR" w:date="2016-03-01T10:01:00Z"/>
          <w:rFonts w:ascii="Arial Narrow" w:hAnsi="Arial Narrow"/>
          <w:lang w:val="sk-SK"/>
        </w:rPr>
      </w:pPr>
      <w:del w:id="325" w:author="MŽP SR" w:date="2016-03-01T10:01:00Z">
        <w:r w:rsidRPr="00EF7E49" w:rsidDel="00F616AB">
          <w:rPr>
            <w:rFonts w:ascii="Arial Narrow" w:hAnsi="Arial Narrow"/>
            <w:lang w:val="sk-SK"/>
          </w:rPr>
          <w:delText>V prípade, že príjmy boli zohľadn</w:delText>
        </w:r>
        <w:r w:rsidR="000E2ACD" w:rsidRPr="00EF7E49" w:rsidDel="00F616AB">
          <w:rPr>
            <w:rFonts w:ascii="Arial Narrow" w:hAnsi="Arial Narrow"/>
            <w:lang w:val="sk-SK"/>
          </w:rPr>
          <w:delText>ené už pri schválení projektu, predpokladaná výška čistých príjmov sa môže líšiť od</w:delText>
        </w:r>
        <w:r w:rsidR="006F703E" w:rsidRPr="00EF7E49" w:rsidDel="00F616AB">
          <w:rPr>
            <w:rFonts w:ascii="Arial Narrow" w:hAnsi="Arial Narrow"/>
            <w:lang w:val="sk-SK"/>
          </w:rPr>
          <w:delText xml:space="preserve"> skutočne dosiahnutých hodnôt. P</w:delText>
        </w:r>
        <w:r w:rsidR="000E2ACD" w:rsidRPr="00EF7E49" w:rsidDel="00F616AB">
          <w:rPr>
            <w:rFonts w:ascii="Arial Narrow" w:hAnsi="Arial Narrow"/>
            <w:lang w:val="sk-SK"/>
          </w:rPr>
          <w:delText xml:space="preserve">otom platí nasledovné: </w:delText>
        </w:r>
      </w:del>
    </w:p>
    <w:p w:rsidR="009D2F8F" w:rsidRPr="00EF7E49" w:rsidDel="00F616AB" w:rsidRDefault="00924092" w:rsidP="006C62A2">
      <w:pPr>
        <w:pStyle w:val="Zoznamsodrkami"/>
        <w:numPr>
          <w:ilvl w:val="0"/>
          <w:numId w:val="2"/>
        </w:numPr>
        <w:tabs>
          <w:tab w:val="clear" w:pos="340"/>
          <w:tab w:val="num" w:pos="567"/>
        </w:tabs>
        <w:spacing w:before="0" w:after="0"/>
        <w:ind w:left="567" w:hanging="283"/>
        <w:rPr>
          <w:del w:id="326" w:author="MŽP SR" w:date="2016-03-01T10:01:00Z"/>
          <w:rFonts w:ascii="Arial Narrow" w:hAnsi="Arial Narrow"/>
          <w:lang w:val="sk-SK"/>
        </w:rPr>
      </w:pPr>
      <w:del w:id="327" w:author="MŽP SR" w:date="2016-03-01T10:01:00Z">
        <w:r w:rsidRPr="00EF7E49" w:rsidDel="00F616AB">
          <w:rPr>
            <w:rFonts w:ascii="Arial Narrow" w:hAnsi="Arial Narrow"/>
            <w:lang w:val="sk-SK"/>
          </w:rPr>
          <w:delText>a</w:delText>
        </w:r>
        <w:r w:rsidR="00403184" w:rsidRPr="00EF7E49" w:rsidDel="00F616AB">
          <w:rPr>
            <w:rFonts w:ascii="Arial Narrow" w:hAnsi="Arial Narrow"/>
            <w:lang w:val="sk-SK"/>
          </w:rPr>
          <w:delText xml:space="preserve">k sú skutočné čisté </w:delText>
        </w:r>
        <w:r w:rsidR="00934D1E" w:rsidRPr="00EF7E49" w:rsidDel="00F616AB">
          <w:rPr>
            <w:rFonts w:ascii="Arial Narrow" w:hAnsi="Arial Narrow"/>
            <w:lang w:val="sk-SK"/>
          </w:rPr>
          <w:delText xml:space="preserve">príjmy </w:delText>
        </w:r>
        <w:r w:rsidR="00403184" w:rsidRPr="00EF7E49" w:rsidDel="00F616AB">
          <w:rPr>
            <w:rFonts w:ascii="Arial Narrow" w:hAnsi="Arial Narrow"/>
            <w:lang w:val="sk-SK"/>
          </w:rPr>
          <w:delText>nižšie, prijímateľ nemá nárok na navýšenie NFP;</w:delText>
        </w:r>
      </w:del>
    </w:p>
    <w:p w:rsidR="009D2F8F" w:rsidRPr="00EF7E49" w:rsidDel="00F616AB" w:rsidRDefault="00924092" w:rsidP="006C62A2">
      <w:pPr>
        <w:pStyle w:val="Zoznamsodrkami"/>
        <w:numPr>
          <w:ilvl w:val="0"/>
          <w:numId w:val="2"/>
        </w:numPr>
        <w:tabs>
          <w:tab w:val="clear" w:pos="340"/>
          <w:tab w:val="num" w:pos="567"/>
        </w:tabs>
        <w:spacing w:before="0" w:after="0"/>
        <w:ind w:left="567" w:hanging="283"/>
        <w:rPr>
          <w:del w:id="328" w:author="MŽP SR" w:date="2016-03-01T10:01:00Z"/>
          <w:rFonts w:ascii="Arial Narrow" w:hAnsi="Arial Narrow"/>
          <w:lang w:val="sk-SK"/>
        </w:rPr>
      </w:pPr>
      <w:del w:id="329" w:author="MŽP SR" w:date="2016-03-01T10:01:00Z">
        <w:r w:rsidRPr="00EF7E49" w:rsidDel="00F616AB">
          <w:rPr>
            <w:rFonts w:ascii="Arial Narrow" w:hAnsi="Arial Narrow"/>
            <w:lang w:val="sk-SK"/>
          </w:rPr>
          <w:delText>a</w:delText>
        </w:r>
        <w:r w:rsidR="00403184" w:rsidRPr="00EF7E49" w:rsidDel="00F616AB">
          <w:rPr>
            <w:rFonts w:ascii="Arial Narrow" w:hAnsi="Arial Narrow"/>
            <w:lang w:val="sk-SK"/>
          </w:rPr>
          <w:delText xml:space="preserve">k </w:delText>
        </w:r>
        <w:r w:rsidR="00F91D19" w:rsidRPr="00EF7E49" w:rsidDel="00F616AB">
          <w:rPr>
            <w:rFonts w:ascii="Arial Narrow" w:hAnsi="Arial Narrow"/>
            <w:lang w:val="sk-SK"/>
          </w:rPr>
          <w:delText xml:space="preserve">sú </w:delText>
        </w:r>
        <w:r w:rsidR="00403184" w:rsidRPr="00EF7E49" w:rsidDel="00F616AB">
          <w:rPr>
            <w:rFonts w:ascii="Arial Narrow" w:hAnsi="Arial Narrow"/>
            <w:lang w:val="sk-SK"/>
          </w:rPr>
          <w:delText xml:space="preserve">skutočné čisté </w:delText>
        </w:r>
        <w:r w:rsidR="00934D1E" w:rsidRPr="00EF7E49" w:rsidDel="00F616AB">
          <w:rPr>
            <w:rFonts w:ascii="Arial Narrow" w:hAnsi="Arial Narrow"/>
            <w:lang w:val="sk-SK"/>
          </w:rPr>
          <w:delText xml:space="preserve">príjmy </w:delText>
        </w:r>
        <w:r w:rsidR="00403184" w:rsidRPr="00EF7E49" w:rsidDel="00F616AB">
          <w:rPr>
            <w:rFonts w:ascii="Arial Narrow" w:hAnsi="Arial Narrow"/>
            <w:lang w:val="sk-SK"/>
          </w:rPr>
          <w:delText xml:space="preserve">vyššie, o toto navýšenie sa </w:delText>
        </w:r>
        <w:r w:rsidR="00934D1E" w:rsidRPr="00EF7E49" w:rsidDel="00F616AB">
          <w:rPr>
            <w:rFonts w:ascii="Arial Narrow" w:hAnsi="Arial Narrow"/>
            <w:lang w:val="sk-SK"/>
          </w:rPr>
          <w:delText xml:space="preserve">znížia </w:delText>
        </w:r>
        <w:r w:rsidR="00403184" w:rsidRPr="00EF7E49" w:rsidDel="00F616AB">
          <w:rPr>
            <w:rFonts w:ascii="Arial Narrow" w:hAnsi="Arial Narrow"/>
            <w:lang w:val="sk-SK"/>
          </w:rPr>
          <w:delText>oprávnené výdavky.</w:delText>
        </w:r>
      </w:del>
    </w:p>
    <w:p w:rsidR="009D5492" w:rsidRDefault="000E2ACD" w:rsidP="009D2F8F">
      <w:pPr>
        <w:pStyle w:val="Zkladntext"/>
        <w:rPr>
          <w:rFonts w:ascii="Arial Narrow" w:hAnsi="Arial Narrow"/>
          <w:lang w:val="sk-SK"/>
        </w:rPr>
      </w:pPr>
      <w:r w:rsidRPr="00EF7E49">
        <w:rPr>
          <w:rFonts w:ascii="Arial Narrow" w:hAnsi="Arial Narrow"/>
          <w:lang w:val="sk-SK"/>
        </w:rPr>
        <w:t>V prípade projektov</w:t>
      </w:r>
      <w:r w:rsidR="00E45C00" w:rsidRPr="00EF7E49">
        <w:rPr>
          <w:rFonts w:ascii="Arial Narrow" w:hAnsi="Arial Narrow"/>
          <w:lang w:val="sk-SK"/>
        </w:rPr>
        <w:t xml:space="preserve"> vytvárajúcich čistý príjem počas realizácie projektu</w:t>
      </w:r>
      <w:r w:rsidRPr="00EF7E49">
        <w:rPr>
          <w:rFonts w:ascii="Arial Narrow" w:hAnsi="Arial Narrow"/>
          <w:lang w:val="sk-SK"/>
        </w:rPr>
        <w:t xml:space="preserve">, ktorých </w:t>
      </w:r>
      <w:r w:rsidRPr="00EF7E49">
        <w:rPr>
          <w:rFonts w:ascii="Arial Narrow" w:hAnsi="Arial Narrow"/>
          <w:b/>
          <w:lang w:val="sk-SK"/>
        </w:rPr>
        <w:t>celkové oprávnené výdavky sú rovné, alebo nižšie ako 50 000 Eur</w:t>
      </w:r>
      <w:r w:rsidRPr="00EF7E49">
        <w:rPr>
          <w:rFonts w:ascii="Arial Narrow" w:hAnsi="Arial Narrow"/>
          <w:lang w:val="sk-SK"/>
        </w:rPr>
        <w:t xml:space="preserve"> sa </w:t>
      </w:r>
      <w:del w:id="330" w:author="MŽP SR" w:date="2016-02-29T18:50:00Z">
        <w:r w:rsidRPr="00EF7E49" w:rsidDel="00E11595">
          <w:rPr>
            <w:rFonts w:ascii="Arial Narrow" w:hAnsi="Arial Narrow"/>
            <w:lang w:val="sk-SK"/>
          </w:rPr>
          <w:delText xml:space="preserve">potenciálny </w:delText>
        </w:r>
      </w:del>
      <w:r w:rsidRPr="00EF7E49">
        <w:rPr>
          <w:rFonts w:ascii="Arial Narrow" w:hAnsi="Arial Narrow"/>
          <w:lang w:val="sk-SK"/>
        </w:rPr>
        <w:t>čistý príjem</w:t>
      </w:r>
      <w:ins w:id="331" w:author="MŽP SR" w:date="2016-03-01T10:20:00Z">
        <w:r w:rsidR="003C0C85">
          <w:rPr>
            <w:rFonts w:ascii="Arial Narrow" w:hAnsi="Arial Narrow"/>
            <w:lang w:val="sk-SK"/>
          </w:rPr>
          <w:t xml:space="preserve"> z projektu</w:t>
        </w:r>
      </w:ins>
      <w:r w:rsidRPr="00EF7E49">
        <w:rPr>
          <w:rFonts w:ascii="Arial Narrow" w:hAnsi="Arial Narrow"/>
          <w:lang w:val="sk-SK"/>
        </w:rPr>
        <w:t xml:space="preserve"> (tzv. </w:t>
      </w:r>
      <w:r w:rsidRPr="00EF7E49">
        <w:rPr>
          <w:rFonts w:ascii="Arial Narrow" w:hAnsi="Arial Narrow"/>
          <w:b/>
          <w:lang w:val="sk-SK"/>
        </w:rPr>
        <w:t>podstatná hodnota</w:t>
      </w:r>
      <w:r w:rsidRPr="00EF7E49">
        <w:rPr>
          <w:rFonts w:ascii="Arial Narrow" w:hAnsi="Arial Narrow"/>
          <w:lang w:val="sk-SK"/>
        </w:rPr>
        <w:t xml:space="preserve">) </w:t>
      </w:r>
      <w:del w:id="332" w:author="MŽP SR" w:date="2016-03-01T10:21:00Z">
        <w:r w:rsidRPr="00EF7E49" w:rsidDel="003C0C85">
          <w:rPr>
            <w:rFonts w:ascii="Arial Narrow" w:hAnsi="Arial Narrow"/>
            <w:lang w:val="sk-SK"/>
          </w:rPr>
          <w:delText xml:space="preserve">zohľadňuje </w:delText>
        </w:r>
        <w:r w:rsidRPr="00EF7E49" w:rsidDel="003C0C85">
          <w:rPr>
            <w:rFonts w:ascii="Arial Narrow" w:hAnsi="Arial Narrow"/>
            <w:b/>
            <w:u w:val="single"/>
            <w:lang w:val="sk-SK"/>
          </w:rPr>
          <w:delText>iba</w:delText>
        </w:r>
        <w:r w:rsidRPr="00EF7E49" w:rsidDel="003C0C85">
          <w:rPr>
            <w:rFonts w:ascii="Arial Narrow" w:hAnsi="Arial Narrow"/>
            <w:lang w:val="sk-SK"/>
          </w:rPr>
          <w:delText xml:space="preserve"> pri schvaľovaní projektu</w:delText>
        </w:r>
        <w:r w:rsidR="00A527CC" w:rsidRPr="00EF7E49" w:rsidDel="003C0C85">
          <w:rPr>
            <w:rFonts w:ascii="Arial Narrow" w:hAnsi="Arial Narrow"/>
            <w:lang w:val="sk-SK"/>
          </w:rPr>
          <w:delText xml:space="preserve"> (t.j. pri výpočte </w:delText>
        </w:r>
        <w:r w:rsidR="00E45C00" w:rsidRPr="00EF7E49" w:rsidDel="003C0C85">
          <w:rPr>
            <w:rFonts w:ascii="Arial Narrow" w:hAnsi="Arial Narrow"/>
            <w:lang w:val="sk-SK"/>
          </w:rPr>
          <w:delText xml:space="preserve">výšky </w:delText>
        </w:r>
        <w:r w:rsidR="00A527CC" w:rsidRPr="00EF7E49" w:rsidDel="003C0C85">
          <w:rPr>
            <w:rFonts w:ascii="Arial Narrow" w:hAnsi="Arial Narrow"/>
            <w:lang w:val="sk-SK"/>
          </w:rPr>
          <w:delText>NFP).</w:delText>
        </w:r>
      </w:del>
      <w:ins w:id="333" w:author="MŽP SR" w:date="2016-03-01T10:21:00Z">
        <w:r w:rsidR="003C0C85">
          <w:rPr>
            <w:rFonts w:ascii="Arial Narrow" w:hAnsi="Arial Narrow"/>
            <w:lang w:val="sk-SK"/>
          </w:rPr>
          <w:t xml:space="preserve">určí prostredníctvom </w:t>
        </w:r>
        <w:r w:rsidR="003C0C85" w:rsidRPr="001B1E42">
          <w:rPr>
            <w:rFonts w:ascii="Arial Narrow" w:hAnsi="Arial Narrow"/>
            <w:b/>
            <w:lang w:val="sk-SK"/>
          </w:rPr>
          <w:t>zjednodušenej finančnej analýzy projektu</w:t>
        </w:r>
      </w:ins>
      <w:ins w:id="334" w:author="MŽP SR" w:date="2016-03-01T10:27:00Z">
        <w:r w:rsidR="00F7267A">
          <w:rPr>
            <w:rFonts w:ascii="Arial Narrow" w:hAnsi="Arial Narrow"/>
            <w:b/>
            <w:lang w:val="sk-SK"/>
          </w:rPr>
          <w:t xml:space="preserve"> </w:t>
        </w:r>
        <w:r w:rsidR="00F7267A">
          <w:rPr>
            <w:rFonts w:ascii="Arial Narrow" w:hAnsi="Arial Narrow"/>
            <w:lang w:val="sk-SK"/>
          </w:rPr>
          <w:t>pri ukončení realizácie projektu</w:t>
        </w:r>
      </w:ins>
      <w:ins w:id="335" w:author="MŽP SR" w:date="2016-03-01T10:21:00Z">
        <w:r w:rsidR="003C0C85" w:rsidRPr="001B1E42">
          <w:rPr>
            <w:rFonts w:ascii="Arial Narrow" w:hAnsi="Arial Narrow"/>
            <w:b/>
            <w:lang w:val="sk-SK"/>
          </w:rPr>
          <w:t>.</w:t>
        </w:r>
        <w:r w:rsidR="003C0C85">
          <w:rPr>
            <w:rFonts w:ascii="Arial Narrow" w:hAnsi="Arial Narrow"/>
            <w:lang w:val="sk-SK"/>
          </w:rPr>
          <w:t xml:space="preserve"> </w:t>
        </w:r>
      </w:ins>
      <w:r w:rsidR="00A527CC" w:rsidRPr="00EF7E49">
        <w:rPr>
          <w:rFonts w:ascii="Arial Narrow" w:hAnsi="Arial Narrow"/>
          <w:lang w:val="sk-SK"/>
        </w:rPr>
        <w:t xml:space="preserve"> </w:t>
      </w:r>
    </w:p>
    <w:p w:rsidR="009D2F8F" w:rsidRPr="00EF7E49" w:rsidRDefault="007F3EFE" w:rsidP="009D2F8F">
      <w:pPr>
        <w:pStyle w:val="Zkladntext"/>
        <w:rPr>
          <w:rFonts w:ascii="Arial Narrow" w:hAnsi="Arial Narrow"/>
          <w:lang w:val="sk-SK"/>
        </w:rPr>
      </w:pPr>
      <w:r w:rsidRPr="00EF7E49">
        <w:rPr>
          <w:rFonts w:ascii="Arial Narrow" w:hAnsi="Arial Narrow"/>
          <w:lang w:val="sk-SK"/>
        </w:rPr>
        <w:t xml:space="preserve">Ak </w:t>
      </w:r>
      <w:r w:rsidR="002B2DC6" w:rsidRPr="00EF7E49">
        <w:rPr>
          <w:rFonts w:ascii="Arial Narrow" w:hAnsi="Arial Narrow"/>
          <w:lang w:val="sk-SK"/>
        </w:rPr>
        <w:t xml:space="preserve">bude </w:t>
      </w:r>
      <w:r w:rsidRPr="00EF7E49">
        <w:rPr>
          <w:rFonts w:ascii="Arial Narrow" w:hAnsi="Arial Narrow"/>
          <w:lang w:val="sk-SK"/>
        </w:rPr>
        <w:t>projekt vytvára</w:t>
      </w:r>
      <w:r w:rsidR="002B2DC6" w:rsidRPr="00EF7E49">
        <w:rPr>
          <w:rFonts w:ascii="Arial Narrow" w:hAnsi="Arial Narrow"/>
          <w:lang w:val="sk-SK"/>
        </w:rPr>
        <w:t>ť</w:t>
      </w:r>
      <w:r w:rsidRPr="00EF7E49">
        <w:rPr>
          <w:rFonts w:ascii="Arial Narrow" w:hAnsi="Arial Narrow"/>
          <w:lang w:val="sk-SK"/>
        </w:rPr>
        <w:t xml:space="preserve"> čisté príjmy počas realizácie projektu, RO/SO zabezpečí kontrolu čistých príjmov, a to kontrolou na mieste, minimálne jedenkrát počas obdobia realizácie projektu, najneskôr pred schválením záverečnej žiadosti o platbu.</w:t>
      </w:r>
    </w:p>
    <w:p w:rsidR="00A70B95" w:rsidRPr="00EF7E49" w:rsidRDefault="00D356AE" w:rsidP="004F4F8B">
      <w:pPr>
        <w:pStyle w:val="Zkladntext"/>
        <w:rPr>
          <w:rFonts w:ascii="Arial Narrow" w:hAnsi="Arial Narrow"/>
          <w:b/>
          <w:lang w:val="sk-SK"/>
        </w:rPr>
      </w:pPr>
      <w:r w:rsidRPr="00EF7E49">
        <w:rPr>
          <w:rFonts w:ascii="Arial Narrow" w:hAnsi="Arial Narrow"/>
          <w:lang w:val="sk-SK"/>
        </w:rPr>
        <w:t xml:space="preserve">Žiadateľ, v prípade projektov, ktoré vytvárajú čistý príjem počas realizácie projektu, vypracúva </w:t>
      </w:r>
      <w:r w:rsidRPr="00EF7E49">
        <w:rPr>
          <w:rFonts w:ascii="Arial Narrow" w:hAnsi="Arial Narrow"/>
          <w:b/>
          <w:lang w:val="sk-SK"/>
        </w:rPr>
        <w:t>finančnú analýzu</w:t>
      </w:r>
      <w:r w:rsidRPr="00EF7E49">
        <w:rPr>
          <w:rFonts w:ascii="Arial Narrow" w:hAnsi="Arial Narrow"/>
          <w:lang w:val="sk-SK"/>
        </w:rPr>
        <w:t xml:space="preserve">, alebo </w:t>
      </w:r>
      <w:r w:rsidRPr="00EF7E49">
        <w:rPr>
          <w:rFonts w:ascii="Arial Narrow" w:hAnsi="Arial Narrow"/>
          <w:b/>
          <w:lang w:val="sk-SK"/>
        </w:rPr>
        <w:t>zjednodušenú finančnú analýzu</w:t>
      </w:r>
      <w:r w:rsidRPr="00EF7E49">
        <w:rPr>
          <w:rFonts w:ascii="Arial Narrow" w:hAnsi="Arial Narrow"/>
          <w:lang w:val="sk-SK"/>
        </w:rPr>
        <w:t xml:space="preserve"> v závislosti od výšky celkových oprávnených výdavkov projektu: </w:t>
      </w:r>
    </w:p>
    <w:p w:rsidR="004F4F8B" w:rsidRPr="00EF7E49" w:rsidRDefault="006F703E" w:rsidP="006C62A2">
      <w:pPr>
        <w:pStyle w:val="Zkladntext"/>
        <w:numPr>
          <w:ilvl w:val="0"/>
          <w:numId w:val="13"/>
        </w:numPr>
        <w:tabs>
          <w:tab w:val="num" w:pos="567"/>
        </w:tabs>
        <w:spacing w:before="0" w:after="0"/>
        <w:ind w:left="567" w:hanging="283"/>
        <w:rPr>
          <w:rFonts w:ascii="Arial Narrow" w:hAnsi="Arial Narrow"/>
          <w:lang w:val="sk-SK"/>
        </w:rPr>
      </w:pPr>
      <w:r w:rsidRPr="00EF7E49">
        <w:rPr>
          <w:rFonts w:ascii="Arial Narrow" w:hAnsi="Arial Narrow"/>
          <w:lang w:val="sk-SK"/>
        </w:rPr>
        <w:t xml:space="preserve">ak sú </w:t>
      </w:r>
      <w:r w:rsidR="00D356AE" w:rsidRPr="00EF7E49">
        <w:rPr>
          <w:rFonts w:ascii="Arial Narrow" w:hAnsi="Arial Narrow"/>
          <w:b/>
          <w:lang w:val="sk-SK"/>
        </w:rPr>
        <w:t xml:space="preserve">celkové oprávnené výdavky </w:t>
      </w:r>
      <w:r w:rsidR="00403184" w:rsidRPr="00EF7E49">
        <w:rPr>
          <w:rFonts w:ascii="Arial Narrow" w:hAnsi="Arial Narrow"/>
          <w:b/>
          <w:lang w:val="sk-SK"/>
        </w:rPr>
        <w:t>nižšie ako 1 000 000 Eur a súčasne vyššie ako 50 000 Eur</w:t>
      </w:r>
      <w:r w:rsidR="008136FC" w:rsidRPr="00EF7E49">
        <w:rPr>
          <w:rFonts w:ascii="Arial Narrow" w:hAnsi="Arial Narrow"/>
          <w:lang w:val="sk-SK"/>
        </w:rPr>
        <w:t>,</w:t>
      </w:r>
      <w:r w:rsidR="00403184" w:rsidRPr="00EF7E49">
        <w:rPr>
          <w:rFonts w:ascii="Arial Narrow" w:hAnsi="Arial Narrow"/>
          <w:lang w:val="sk-SK"/>
        </w:rPr>
        <w:t xml:space="preserve"> </w:t>
      </w:r>
      <w:r w:rsidR="00D356AE" w:rsidRPr="00EF7E49">
        <w:rPr>
          <w:rFonts w:ascii="Arial Narrow" w:hAnsi="Arial Narrow"/>
          <w:lang w:val="sk-SK"/>
        </w:rPr>
        <w:t>žiadateľ</w:t>
      </w:r>
      <w:r w:rsidR="00403184" w:rsidRPr="00EF7E49">
        <w:rPr>
          <w:rFonts w:ascii="Arial Narrow" w:hAnsi="Arial Narrow"/>
          <w:lang w:val="sk-SK"/>
        </w:rPr>
        <w:t xml:space="preserve"> vyprac</w:t>
      </w:r>
      <w:r w:rsidR="00D356AE" w:rsidRPr="00EF7E49">
        <w:rPr>
          <w:rFonts w:ascii="Arial Narrow" w:hAnsi="Arial Narrow"/>
          <w:lang w:val="sk-SK"/>
        </w:rPr>
        <w:t>uje</w:t>
      </w:r>
      <w:r w:rsidR="00403184" w:rsidRPr="00EF7E49">
        <w:rPr>
          <w:rFonts w:ascii="Arial Narrow" w:hAnsi="Arial Narrow"/>
          <w:lang w:val="sk-SK"/>
        </w:rPr>
        <w:t xml:space="preserve"> </w:t>
      </w:r>
      <w:r w:rsidR="00403184" w:rsidRPr="00EF7E49">
        <w:rPr>
          <w:rFonts w:ascii="Arial Narrow" w:hAnsi="Arial Narrow"/>
          <w:b/>
          <w:u w:val="single"/>
          <w:lang w:val="sk-SK"/>
        </w:rPr>
        <w:t>finančnú analýzu</w:t>
      </w:r>
      <w:r w:rsidR="00403184" w:rsidRPr="00EF7E49">
        <w:rPr>
          <w:rFonts w:ascii="Arial Narrow" w:hAnsi="Arial Narrow"/>
          <w:lang w:val="sk-SK"/>
        </w:rPr>
        <w:t xml:space="preserve"> v rozsahu </w:t>
      </w:r>
      <w:r w:rsidR="00403184" w:rsidRPr="00EF7E49">
        <w:rPr>
          <w:rFonts w:ascii="Arial Narrow" w:hAnsi="Arial Narrow"/>
          <w:b/>
          <w:i/>
          <w:lang w:val="sk-SK"/>
        </w:rPr>
        <w:t xml:space="preserve">prílohy č. 3 tejto </w:t>
      </w:r>
      <w:r w:rsidR="00C20D28" w:rsidRPr="00EF7E49">
        <w:rPr>
          <w:rFonts w:ascii="Arial Narrow" w:hAnsi="Arial Narrow"/>
          <w:b/>
          <w:i/>
          <w:lang w:val="sk-SK"/>
        </w:rPr>
        <w:t>M</w:t>
      </w:r>
      <w:r w:rsidR="00403184" w:rsidRPr="00EF7E49">
        <w:rPr>
          <w:rFonts w:ascii="Arial Narrow" w:hAnsi="Arial Narrow"/>
          <w:b/>
          <w:i/>
          <w:lang w:val="sk-SK"/>
        </w:rPr>
        <w:t>etodiky</w:t>
      </w:r>
      <w:r w:rsidR="00A70B95" w:rsidRPr="00EF7E49">
        <w:rPr>
          <w:rFonts w:ascii="Arial Narrow" w:hAnsi="Arial Narrow"/>
          <w:lang w:val="sk-SK"/>
        </w:rPr>
        <w:t>;</w:t>
      </w:r>
      <w:r w:rsidR="007D44EB" w:rsidRPr="00EF7E49">
        <w:rPr>
          <w:rFonts w:ascii="Arial Narrow" w:hAnsi="Arial Narrow"/>
          <w:lang w:val="sk-SK"/>
        </w:rPr>
        <w:t xml:space="preserve"> </w:t>
      </w:r>
    </w:p>
    <w:p w:rsidR="00CA2039" w:rsidRPr="00EF7E49" w:rsidRDefault="006F703E" w:rsidP="006C62A2">
      <w:pPr>
        <w:pStyle w:val="Zkladntext"/>
        <w:numPr>
          <w:ilvl w:val="0"/>
          <w:numId w:val="13"/>
        </w:numPr>
        <w:tabs>
          <w:tab w:val="num" w:pos="567"/>
        </w:tabs>
        <w:spacing w:before="0" w:after="0"/>
        <w:ind w:left="567" w:hanging="283"/>
        <w:rPr>
          <w:rFonts w:ascii="Arial Narrow" w:hAnsi="Arial Narrow"/>
          <w:lang w:val="sk-SK"/>
        </w:rPr>
      </w:pPr>
      <w:bookmarkStart w:id="336" w:name="_Toc418760330"/>
      <w:bookmarkStart w:id="337" w:name="_Toc412545788"/>
      <w:bookmarkEnd w:id="336"/>
      <w:r w:rsidRPr="00EF7E49">
        <w:rPr>
          <w:rFonts w:ascii="Arial Narrow" w:hAnsi="Arial Narrow"/>
          <w:lang w:val="sk-SK"/>
        </w:rPr>
        <w:t xml:space="preserve">ak sú </w:t>
      </w:r>
      <w:r w:rsidRPr="00EF7E49">
        <w:rPr>
          <w:rFonts w:ascii="Arial Narrow" w:hAnsi="Arial Narrow"/>
          <w:b/>
          <w:lang w:val="sk-SK"/>
        </w:rPr>
        <w:t xml:space="preserve">celkové oprávnené výdavky </w:t>
      </w:r>
      <w:r w:rsidR="00A70B95" w:rsidRPr="00EF7E49">
        <w:rPr>
          <w:rFonts w:ascii="Arial Narrow" w:hAnsi="Arial Narrow"/>
          <w:b/>
          <w:lang w:val="sk-SK"/>
        </w:rPr>
        <w:t>rovné alebo nižšie ako 50 000 Eur</w:t>
      </w:r>
      <w:r w:rsidR="00A70B95" w:rsidRPr="00EF7E49">
        <w:rPr>
          <w:rFonts w:ascii="Arial Narrow" w:hAnsi="Arial Narrow"/>
          <w:lang w:val="sk-SK"/>
        </w:rPr>
        <w:t xml:space="preserve">, </w:t>
      </w:r>
      <w:r w:rsidR="008136FC" w:rsidRPr="00EF7E49">
        <w:rPr>
          <w:rFonts w:ascii="Arial Narrow" w:hAnsi="Arial Narrow"/>
          <w:lang w:val="sk-SK"/>
        </w:rPr>
        <w:t xml:space="preserve">žiadateľ vypracuje </w:t>
      </w:r>
      <w:r w:rsidR="008136FC" w:rsidRPr="00EF7E49">
        <w:rPr>
          <w:rFonts w:ascii="Arial Narrow" w:hAnsi="Arial Narrow"/>
          <w:b/>
          <w:u w:val="single"/>
          <w:lang w:val="sk-SK"/>
        </w:rPr>
        <w:t>zjednodušenú</w:t>
      </w:r>
      <w:r w:rsidR="00A70B95" w:rsidRPr="00EF7E49">
        <w:rPr>
          <w:rFonts w:ascii="Arial Narrow" w:hAnsi="Arial Narrow"/>
          <w:b/>
          <w:u w:val="single"/>
          <w:lang w:val="sk-SK"/>
        </w:rPr>
        <w:t xml:space="preserve"> finančnú analýzu</w:t>
      </w:r>
      <w:r w:rsidR="00A70B95" w:rsidRPr="00EF7E49">
        <w:rPr>
          <w:rFonts w:ascii="Arial Narrow" w:hAnsi="Arial Narrow"/>
          <w:lang w:val="sk-SK"/>
        </w:rPr>
        <w:t xml:space="preserve"> v rozsahu </w:t>
      </w:r>
      <w:r w:rsidR="00A70B95" w:rsidRPr="00EF7E49">
        <w:rPr>
          <w:rFonts w:ascii="Arial Narrow" w:hAnsi="Arial Narrow"/>
          <w:b/>
          <w:i/>
          <w:lang w:val="sk-SK"/>
        </w:rPr>
        <w:t>prílohy č. 4 tejto Metodiky</w:t>
      </w:r>
      <w:r w:rsidR="00A70B95" w:rsidRPr="00EF7E49">
        <w:rPr>
          <w:rFonts w:ascii="Arial Narrow" w:hAnsi="Arial Narrow"/>
          <w:lang w:val="sk-SK"/>
        </w:rPr>
        <w:t xml:space="preserve">. </w:t>
      </w:r>
    </w:p>
    <w:p w:rsidR="00B41529" w:rsidRPr="00EF7E49" w:rsidRDefault="00B41529" w:rsidP="00456AD4">
      <w:pPr>
        <w:pStyle w:val="Nadpis2"/>
        <w:ind w:firstLine="0"/>
        <w:rPr>
          <w:rFonts w:ascii="Arial Narrow" w:hAnsi="Arial Narrow"/>
          <w:lang w:val="sk-SK"/>
        </w:rPr>
      </w:pPr>
      <w:bookmarkStart w:id="338" w:name="_Toc444592967"/>
      <w:r w:rsidRPr="00EF7E49">
        <w:rPr>
          <w:rFonts w:ascii="Arial Narrow" w:hAnsi="Arial Narrow"/>
          <w:lang w:val="sk-SK"/>
        </w:rPr>
        <w:t xml:space="preserve">Paušálna sadzba </w:t>
      </w:r>
      <w:r w:rsidR="00292F92" w:rsidRPr="00EF7E49">
        <w:rPr>
          <w:rFonts w:ascii="Arial Narrow" w:hAnsi="Arial Narrow"/>
          <w:lang w:val="sk-SK"/>
        </w:rPr>
        <w:t xml:space="preserve">čistého príjmu </w:t>
      </w:r>
      <w:r w:rsidRPr="00EF7E49">
        <w:rPr>
          <w:rFonts w:ascii="Arial Narrow" w:hAnsi="Arial Narrow"/>
          <w:lang w:val="sk-SK"/>
        </w:rPr>
        <w:t>(Flat rate)</w:t>
      </w:r>
      <w:bookmarkEnd w:id="338"/>
      <w:r w:rsidRPr="00EF7E49">
        <w:rPr>
          <w:rFonts w:ascii="Arial Narrow" w:hAnsi="Arial Narrow"/>
          <w:lang w:val="sk-SK"/>
        </w:rPr>
        <w:t xml:space="preserve"> </w:t>
      </w:r>
    </w:p>
    <w:p w:rsidR="00727EB5" w:rsidRPr="00EF7E49" w:rsidRDefault="00456EE0" w:rsidP="00B41529">
      <w:pPr>
        <w:pStyle w:val="Zkladntext"/>
        <w:rPr>
          <w:rFonts w:ascii="Arial Narrow" w:hAnsi="Arial Narrow"/>
          <w:lang w:val="sk-SK"/>
        </w:rPr>
      </w:pPr>
      <w:r w:rsidRPr="00EF7E49">
        <w:rPr>
          <w:rFonts w:ascii="Arial Narrow" w:hAnsi="Arial Narrow"/>
          <w:lang w:val="sk-SK"/>
        </w:rPr>
        <w:t xml:space="preserve">Možnosť využitia </w:t>
      </w:r>
      <w:r w:rsidR="00727EB5" w:rsidRPr="00EF7E49">
        <w:rPr>
          <w:rFonts w:ascii="Arial Narrow" w:hAnsi="Arial Narrow"/>
          <w:lang w:val="sk-SK"/>
        </w:rPr>
        <w:t xml:space="preserve">metódy </w:t>
      </w:r>
      <w:r w:rsidRPr="00EF7E49">
        <w:rPr>
          <w:rFonts w:ascii="Arial Narrow" w:hAnsi="Arial Narrow"/>
          <w:lang w:val="sk-SK"/>
        </w:rPr>
        <w:t xml:space="preserve">paušálnej sadzby čistého príjmu predstavuje </w:t>
      </w:r>
      <w:r w:rsidR="00727EB5" w:rsidRPr="00EF7E49">
        <w:rPr>
          <w:rFonts w:ascii="Arial Narrow" w:hAnsi="Arial Narrow"/>
          <w:lang w:val="sk-SK"/>
        </w:rPr>
        <w:t xml:space="preserve">zjednodušený prístup k povinnosti žiadateľa/prijímateľa monitorovať výšku realizovaných príjmov z projektu. </w:t>
      </w:r>
    </w:p>
    <w:p w:rsidR="00FF46CB" w:rsidRPr="00EF7E49" w:rsidRDefault="00B41529" w:rsidP="00B41529">
      <w:pPr>
        <w:pStyle w:val="Zkladntext"/>
        <w:rPr>
          <w:rFonts w:ascii="Arial Narrow" w:hAnsi="Arial Narrow"/>
          <w:lang w:val="sk-SK"/>
        </w:rPr>
      </w:pPr>
      <w:r w:rsidRPr="00EF7E49">
        <w:rPr>
          <w:rFonts w:ascii="Arial Narrow" w:hAnsi="Arial Narrow"/>
          <w:b/>
          <w:lang w:val="sk-SK"/>
        </w:rPr>
        <w:t xml:space="preserve">Použitie metódy paušálnej sadzby je možné </w:t>
      </w:r>
      <w:r w:rsidR="006F35EF" w:rsidRPr="00EF7E49">
        <w:rPr>
          <w:rFonts w:ascii="Arial Narrow" w:hAnsi="Arial Narrow"/>
          <w:b/>
          <w:u w:val="single"/>
          <w:lang w:val="sk-SK"/>
        </w:rPr>
        <w:t>len</w:t>
      </w:r>
      <w:r w:rsidR="006F35EF" w:rsidRPr="00EF7E49">
        <w:rPr>
          <w:rFonts w:ascii="Arial Narrow" w:hAnsi="Arial Narrow"/>
          <w:b/>
          <w:lang w:val="sk-SK"/>
        </w:rPr>
        <w:t xml:space="preserve"> </w:t>
      </w:r>
      <w:r w:rsidRPr="00EF7E49">
        <w:rPr>
          <w:rFonts w:ascii="Arial Narrow" w:hAnsi="Arial Narrow"/>
          <w:b/>
          <w:lang w:val="sk-SK"/>
        </w:rPr>
        <w:t>pre projekty</w:t>
      </w:r>
      <w:r w:rsidRPr="00EF7E49">
        <w:rPr>
          <w:rFonts w:ascii="Arial Narrow" w:hAnsi="Arial Narrow"/>
          <w:lang w:val="sk-SK"/>
        </w:rPr>
        <w:t xml:space="preserve"> vytvárajúce </w:t>
      </w:r>
      <w:r w:rsidR="00645540" w:rsidRPr="00EF7E49">
        <w:rPr>
          <w:rFonts w:ascii="Arial Narrow" w:hAnsi="Arial Narrow"/>
          <w:lang w:val="sk-SK"/>
        </w:rPr>
        <w:t xml:space="preserve">čistý </w:t>
      </w:r>
      <w:r w:rsidRPr="00EF7E49">
        <w:rPr>
          <w:rFonts w:ascii="Arial Narrow" w:hAnsi="Arial Narrow"/>
          <w:lang w:val="sk-SK"/>
        </w:rPr>
        <w:t xml:space="preserve">príjem </w:t>
      </w:r>
      <w:r w:rsidR="00645540" w:rsidRPr="00EF7E49">
        <w:rPr>
          <w:rFonts w:ascii="Arial Narrow" w:hAnsi="Arial Narrow"/>
          <w:lang w:val="sk-SK"/>
        </w:rPr>
        <w:t xml:space="preserve">počas stanoveného referenčného obdobia, t.j. počas obdobia realizácie projektu ako aj po jeho dokončení, </w:t>
      </w:r>
      <w:r w:rsidR="00645540" w:rsidRPr="00EF7E49">
        <w:rPr>
          <w:rFonts w:ascii="Arial Narrow" w:hAnsi="Arial Narrow"/>
          <w:b/>
          <w:lang w:val="sk-SK"/>
        </w:rPr>
        <w:t>ktorých celkové oprávnené výdavky sú vyššie ak 1 000 000 Eur</w:t>
      </w:r>
      <w:r w:rsidR="00EE6DAD" w:rsidRPr="00EF7E49">
        <w:rPr>
          <w:rFonts w:ascii="Arial Narrow" w:hAnsi="Arial Narrow"/>
          <w:lang w:val="sk-SK"/>
        </w:rPr>
        <w:t xml:space="preserve">. </w:t>
      </w:r>
      <w:r w:rsidR="00292F92" w:rsidRPr="00EF7E49">
        <w:rPr>
          <w:rFonts w:ascii="Arial Narrow" w:hAnsi="Arial Narrow"/>
          <w:lang w:val="sk-SK"/>
        </w:rPr>
        <w:t xml:space="preserve">Podstatou </w:t>
      </w:r>
      <w:r w:rsidRPr="00EF7E49">
        <w:rPr>
          <w:rFonts w:ascii="Arial Narrow" w:hAnsi="Arial Narrow"/>
          <w:lang w:val="sk-SK"/>
        </w:rPr>
        <w:t xml:space="preserve">paušálnej sadzby </w:t>
      </w:r>
      <w:r w:rsidR="00292F92" w:rsidRPr="00EF7E49">
        <w:rPr>
          <w:rFonts w:ascii="Arial Narrow" w:hAnsi="Arial Narrow"/>
          <w:lang w:val="sk-SK"/>
        </w:rPr>
        <w:t xml:space="preserve">je </w:t>
      </w:r>
      <w:r w:rsidR="00292F92" w:rsidRPr="00EF7E49">
        <w:rPr>
          <w:rFonts w:ascii="Arial Narrow" w:hAnsi="Arial Narrow"/>
          <w:b/>
          <w:u w:val="single"/>
          <w:lang w:val="sk-SK"/>
        </w:rPr>
        <w:t>jednorazové zníženie</w:t>
      </w:r>
      <w:r w:rsidRPr="00EF7E49">
        <w:rPr>
          <w:rFonts w:ascii="Arial Narrow" w:hAnsi="Arial Narrow"/>
          <w:b/>
          <w:u w:val="single"/>
          <w:lang w:val="sk-SK"/>
        </w:rPr>
        <w:t xml:space="preserve"> oprávnených výdavkov</w:t>
      </w:r>
      <w:r w:rsidR="00292F92" w:rsidRPr="00EF7E49">
        <w:rPr>
          <w:rFonts w:ascii="Arial Narrow" w:hAnsi="Arial Narrow"/>
          <w:b/>
          <w:u w:val="single"/>
          <w:lang w:val="sk-SK"/>
        </w:rPr>
        <w:t xml:space="preserve"> projektu</w:t>
      </w:r>
      <w:r w:rsidRPr="00EF7E49">
        <w:rPr>
          <w:rFonts w:ascii="Arial Narrow" w:hAnsi="Arial Narrow"/>
          <w:b/>
          <w:u w:val="single"/>
          <w:lang w:val="sk-SK"/>
        </w:rPr>
        <w:t xml:space="preserve"> </w:t>
      </w:r>
      <w:r w:rsidR="00292F92" w:rsidRPr="00EF7E49">
        <w:rPr>
          <w:rFonts w:ascii="Arial Narrow" w:hAnsi="Arial Narrow"/>
          <w:b/>
          <w:u w:val="single"/>
          <w:lang w:val="sk-SK"/>
        </w:rPr>
        <w:t>percentuálnou paušálnou sadzbou</w:t>
      </w:r>
      <w:r w:rsidRPr="00EF7E49">
        <w:rPr>
          <w:rFonts w:ascii="Arial Narrow" w:hAnsi="Arial Narrow"/>
          <w:lang w:val="sk-SK"/>
        </w:rPr>
        <w:t>, pričom toto zníženie je trvalé a v nasledujúcom období</w:t>
      </w:r>
      <w:r w:rsidR="008321D6" w:rsidRPr="00EF7E49">
        <w:rPr>
          <w:rFonts w:ascii="Arial Narrow" w:hAnsi="Arial Narrow"/>
          <w:lang w:val="sk-SK"/>
        </w:rPr>
        <w:t>,</w:t>
      </w:r>
      <w:r w:rsidRPr="00EF7E49">
        <w:rPr>
          <w:rFonts w:ascii="Arial Narrow" w:hAnsi="Arial Narrow"/>
          <w:lang w:val="sk-SK"/>
        </w:rPr>
        <w:t xml:space="preserve"> či už počas alebo po </w:t>
      </w:r>
      <w:r w:rsidR="00EE6DAD" w:rsidRPr="00EF7E49">
        <w:rPr>
          <w:rFonts w:ascii="Arial Narrow" w:hAnsi="Arial Narrow"/>
          <w:lang w:val="sk-SK"/>
        </w:rPr>
        <w:t xml:space="preserve">ukončení </w:t>
      </w:r>
      <w:r w:rsidRPr="00EF7E49">
        <w:rPr>
          <w:rFonts w:ascii="Arial Narrow" w:hAnsi="Arial Narrow"/>
          <w:lang w:val="sk-SK"/>
        </w:rPr>
        <w:t>realizácie projektu</w:t>
      </w:r>
      <w:r w:rsidR="00292F92" w:rsidRPr="00EF7E49">
        <w:rPr>
          <w:rFonts w:ascii="Arial Narrow" w:hAnsi="Arial Narrow"/>
          <w:lang w:val="sk-SK"/>
        </w:rPr>
        <w:t>,</w:t>
      </w:r>
      <w:r w:rsidRPr="00EF7E49">
        <w:rPr>
          <w:rFonts w:ascii="Arial Narrow" w:hAnsi="Arial Narrow"/>
          <w:lang w:val="sk-SK"/>
        </w:rPr>
        <w:t xml:space="preserve"> nie je potrebné sledovať </w:t>
      </w:r>
      <w:r w:rsidR="00FF46CB" w:rsidRPr="00EF7E49">
        <w:rPr>
          <w:rFonts w:ascii="Arial Narrow" w:hAnsi="Arial Narrow"/>
          <w:lang w:val="sk-SK"/>
        </w:rPr>
        <w:t xml:space="preserve">vytvárané </w:t>
      </w:r>
      <w:r w:rsidRPr="00EF7E49">
        <w:rPr>
          <w:rFonts w:ascii="Arial Narrow" w:hAnsi="Arial Narrow"/>
          <w:lang w:val="sk-SK"/>
        </w:rPr>
        <w:t>príjmy a upravovať výšku schválených oprávnených výdavkov z dôvodu rozdielnej výšky príjmov.</w:t>
      </w:r>
      <w:r w:rsidR="00342B02" w:rsidRPr="00EF7E49">
        <w:rPr>
          <w:rFonts w:ascii="Arial Narrow" w:hAnsi="Arial Narrow"/>
          <w:lang w:val="sk-SK"/>
        </w:rPr>
        <w:t xml:space="preserve"> </w:t>
      </w:r>
      <w:r w:rsidR="00403184" w:rsidRPr="00EF7E49">
        <w:rPr>
          <w:rFonts w:ascii="Arial Narrow" w:hAnsi="Arial Narrow"/>
          <w:lang w:val="sk-SK"/>
        </w:rPr>
        <w:t xml:space="preserve">Pri použití tejto metódy nie je potrebné monitorovať skutočnú výšku realizovaných príjmov ani posudzovať zostatkovú hodnotu </w:t>
      </w:r>
      <w:del w:id="339" w:author="MŽP SR" w:date="2016-03-01T08:59:00Z">
        <w:r w:rsidR="00403184" w:rsidRPr="000908F2" w:rsidDel="00C37FCA">
          <w:rPr>
            <w:rFonts w:ascii="Arial Narrow" w:hAnsi="Arial Narrow"/>
            <w:lang w:val="sk-SK"/>
          </w:rPr>
          <w:delText>projektu</w:delText>
        </w:r>
      </w:del>
      <w:ins w:id="340" w:author="MŽP SR" w:date="2016-03-01T08:59:00Z">
        <w:r w:rsidR="00C37FCA">
          <w:rPr>
            <w:rFonts w:ascii="Arial Narrow" w:hAnsi="Arial Narrow"/>
            <w:lang w:val="sk-SK"/>
          </w:rPr>
          <w:t>investície</w:t>
        </w:r>
      </w:ins>
      <w:r w:rsidR="00403184" w:rsidRPr="000908F2">
        <w:rPr>
          <w:rFonts w:ascii="Arial Narrow" w:hAnsi="Arial Narrow"/>
          <w:lang w:val="sk-SK"/>
        </w:rPr>
        <w:t>.</w:t>
      </w:r>
      <w:r w:rsidR="00A36DBA" w:rsidRPr="00EF7E49">
        <w:rPr>
          <w:rFonts w:ascii="Arial Narrow" w:hAnsi="Arial Narrow"/>
          <w:lang w:val="sk-SK"/>
        </w:rPr>
        <w:t xml:space="preserve"> </w:t>
      </w:r>
    </w:p>
    <w:p w:rsidR="00B41529" w:rsidRPr="00EF7E49" w:rsidRDefault="00645540" w:rsidP="0021559C">
      <w:pPr>
        <w:pStyle w:val="Zkladntext"/>
        <w:rPr>
          <w:rFonts w:ascii="Arial Narrow" w:hAnsi="Arial Narrow"/>
          <w:lang w:val="sk-SK"/>
        </w:rPr>
      </w:pPr>
      <w:r w:rsidRPr="00EF7E49">
        <w:rPr>
          <w:rFonts w:ascii="Arial Narrow" w:hAnsi="Arial Narrow"/>
          <w:lang w:val="sk-SK"/>
        </w:rPr>
        <w:t>V podmienkach OP KŽP je možné</w:t>
      </w:r>
      <w:r w:rsidR="008321D6" w:rsidRPr="00EF7E49">
        <w:rPr>
          <w:rFonts w:ascii="Arial Narrow" w:hAnsi="Arial Narrow"/>
          <w:lang w:val="sk-SK"/>
        </w:rPr>
        <w:t xml:space="preserve"> (v zmysle Prílohy V všeobecného nariadenia)</w:t>
      </w:r>
      <w:r w:rsidRPr="00EF7E49">
        <w:rPr>
          <w:rFonts w:ascii="Arial Narrow" w:hAnsi="Arial Narrow"/>
          <w:lang w:val="sk-SK"/>
        </w:rPr>
        <w:t xml:space="preserve"> </w:t>
      </w:r>
      <w:r w:rsidR="00342B02" w:rsidRPr="00EF7E49">
        <w:rPr>
          <w:rFonts w:ascii="Arial Narrow" w:hAnsi="Arial Narrow"/>
          <w:lang w:val="sk-SK"/>
        </w:rPr>
        <w:t xml:space="preserve">paušálnu sadzbu </w:t>
      </w:r>
      <w:r w:rsidRPr="00EF7E49">
        <w:rPr>
          <w:rFonts w:ascii="Arial Narrow" w:hAnsi="Arial Narrow"/>
          <w:lang w:val="sk-SK"/>
        </w:rPr>
        <w:t>uplatniť pre projekty realizované v</w:t>
      </w:r>
      <w:r w:rsidR="008321D6" w:rsidRPr="00EF7E49">
        <w:rPr>
          <w:rFonts w:ascii="Arial Narrow" w:hAnsi="Arial Narrow"/>
          <w:lang w:val="sk-SK"/>
        </w:rPr>
        <w:t xml:space="preserve"> nasledujúcich sektoroch: </w:t>
      </w:r>
      <w:r w:rsidRPr="00EF7E49">
        <w:rPr>
          <w:rFonts w:ascii="Arial Narrow" w:hAnsi="Arial Narrow"/>
          <w:lang w:val="sk-SK"/>
        </w:rPr>
        <w:t xml:space="preserve"> </w:t>
      </w:r>
    </w:p>
    <w:p w:rsidR="003A7929" w:rsidRPr="00EF7E49" w:rsidRDefault="003A7929" w:rsidP="003A7929">
      <w:pPr>
        <w:pStyle w:val="Zkladntext"/>
        <w:spacing w:after="60"/>
        <w:jc w:val="left"/>
        <w:rPr>
          <w:rFonts w:ascii="Arial Narrow" w:hAnsi="Arial Narrow"/>
          <w:i/>
          <w:sz w:val="18"/>
          <w:szCs w:val="18"/>
          <w:lang w:val="sk-SK"/>
        </w:rPr>
      </w:pPr>
      <w:r w:rsidRPr="00EF7E49">
        <w:rPr>
          <w:rFonts w:ascii="Arial Narrow" w:hAnsi="Arial Narrow"/>
          <w:i/>
          <w:sz w:val="18"/>
          <w:szCs w:val="18"/>
          <w:lang w:val="sk-SK"/>
        </w:rPr>
        <w:t xml:space="preserve">Tabuľka 3: Paušálne sadzby </w:t>
      </w:r>
      <w:r w:rsidR="006C62A2">
        <w:rPr>
          <w:rFonts w:ascii="Arial Narrow" w:hAnsi="Arial Narrow"/>
          <w:i/>
          <w:sz w:val="18"/>
          <w:szCs w:val="18"/>
          <w:lang w:val="sk-SK"/>
        </w:rPr>
        <w:t xml:space="preserve">relevantné </w:t>
      </w:r>
      <w:r w:rsidRPr="00EF7E49">
        <w:rPr>
          <w:rFonts w:ascii="Arial Narrow" w:hAnsi="Arial Narrow"/>
          <w:i/>
          <w:sz w:val="18"/>
          <w:szCs w:val="18"/>
          <w:lang w:val="sk-SK"/>
        </w:rPr>
        <w:t>pre OP KŽP</w:t>
      </w:r>
    </w:p>
    <w:tbl>
      <w:tblPr>
        <w:tblStyle w:val="Mriekatabuky"/>
        <w:tblW w:w="4942" w:type="pct"/>
        <w:jc w:val="center"/>
        <w:tblLook w:val="04A0"/>
      </w:tblPr>
      <w:tblGrid>
        <w:gridCol w:w="7372"/>
        <w:gridCol w:w="1808"/>
      </w:tblGrid>
      <w:tr w:rsidR="00B41529" w:rsidRPr="00EF7E49" w:rsidTr="00760042">
        <w:trPr>
          <w:trHeight w:val="349"/>
          <w:jc w:val="center"/>
        </w:trPr>
        <w:tc>
          <w:tcPr>
            <w:tcW w:w="4015" w:type="pct"/>
            <w:shd w:val="clear" w:color="auto" w:fill="C6D9F1" w:themeFill="text2" w:themeFillTint="33"/>
            <w:vAlign w:val="center"/>
          </w:tcPr>
          <w:p w:rsidR="00B41529" w:rsidRPr="00EF7E49" w:rsidRDefault="00B41529" w:rsidP="0086703A">
            <w:pPr>
              <w:pStyle w:val="Zkladntext"/>
              <w:spacing w:before="60" w:after="60"/>
              <w:jc w:val="center"/>
              <w:rPr>
                <w:rFonts w:ascii="Arial Narrow" w:hAnsi="Arial Narrow"/>
                <w:b/>
                <w:lang w:val="sk-SK"/>
              </w:rPr>
            </w:pPr>
            <w:r w:rsidRPr="00EF7E49">
              <w:rPr>
                <w:rFonts w:ascii="Arial Narrow" w:hAnsi="Arial Narrow"/>
                <w:b/>
                <w:lang w:val="sk-SK"/>
              </w:rPr>
              <w:t>Sektor</w:t>
            </w:r>
          </w:p>
        </w:tc>
        <w:tc>
          <w:tcPr>
            <w:tcW w:w="985" w:type="pct"/>
            <w:shd w:val="clear" w:color="auto" w:fill="C6D9F1" w:themeFill="text2" w:themeFillTint="33"/>
          </w:tcPr>
          <w:p w:rsidR="00B41529" w:rsidRPr="00EF7E49" w:rsidRDefault="00B41529" w:rsidP="00AF7D84">
            <w:pPr>
              <w:pStyle w:val="Zkladntext"/>
              <w:spacing w:before="60" w:after="60"/>
              <w:jc w:val="center"/>
              <w:rPr>
                <w:rFonts w:ascii="Arial Narrow" w:hAnsi="Arial Narrow"/>
                <w:b/>
                <w:lang w:val="sk-SK"/>
              </w:rPr>
            </w:pPr>
            <w:r w:rsidRPr="00EF7E49">
              <w:rPr>
                <w:rFonts w:ascii="Arial Narrow" w:hAnsi="Arial Narrow"/>
                <w:b/>
                <w:lang w:val="sk-SK"/>
              </w:rPr>
              <w:t>Paušálna sadzba</w:t>
            </w:r>
          </w:p>
        </w:tc>
      </w:tr>
      <w:tr w:rsidR="00B41529" w:rsidRPr="00EF7E49" w:rsidTr="00760042">
        <w:trPr>
          <w:jc w:val="center"/>
        </w:trPr>
        <w:tc>
          <w:tcPr>
            <w:tcW w:w="4015" w:type="pct"/>
            <w:vAlign w:val="center"/>
          </w:tcPr>
          <w:p w:rsidR="00B41529" w:rsidRPr="00EF7E49" w:rsidRDefault="00FF46CB" w:rsidP="006C62A2">
            <w:pPr>
              <w:pStyle w:val="Zkladntext"/>
              <w:keepNext/>
              <w:spacing w:before="0" w:after="0" w:line="360" w:lineRule="exact"/>
              <w:jc w:val="left"/>
              <w:outlineLvl w:val="0"/>
              <w:rPr>
                <w:rFonts w:ascii="Arial Narrow" w:hAnsi="Arial Narrow"/>
                <w:lang w:val="sk-SK"/>
              </w:rPr>
            </w:pPr>
            <w:r w:rsidRPr="00EF7E49">
              <w:rPr>
                <w:rFonts w:ascii="Arial Narrow" w:hAnsi="Arial Narrow"/>
                <w:lang w:val="sk-SK"/>
              </w:rPr>
              <w:lastRenderedPageBreak/>
              <w:t xml:space="preserve">Odvádzanie a čistenie </w:t>
            </w:r>
            <w:r w:rsidR="0086703A" w:rsidRPr="00EF7E49">
              <w:rPr>
                <w:rFonts w:ascii="Arial Narrow" w:hAnsi="Arial Narrow"/>
                <w:lang w:val="sk-SK"/>
              </w:rPr>
              <w:t>komunálnych odpadových vôd/</w:t>
            </w:r>
            <w:r w:rsidRPr="00EF7E49">
              <w:rPr>
                <w:rFonts w:ascii="Arial Narrow" w:hAnsi="Arial Narrow"/>
                <w:lang w:val="sk-SK"/>
              </w:rPr>
              <w:t>zásobovanie pitnou vodou</w:t>
            </w:r>
          </w:p>
        </w:tc>
        <w:tc>
          <w:tcPr>
            <w:tcW w:w="985" w:type="pct"/>
            <w:vAlign w:val="center"/>
          </w:tcPr>
          <w:p w:rsidR="00B41529" w:rsidRPr="00EF7E49" w:rsidRDefault="00B41529" w:rsidP="006C62A2">
            <w:pPr>
              <w:pStyle w:val="Zkladntext"/>
              <w:spacing w:before="0" w:after="0"/>
              <w:jc w:val="center"/>
              <w:rPr>
                <w:rFonts w:ascii="Arial Narrow" w:hAnsi="Arial Narrow"/>
                <w:lang w:val="sk-SK"/>
              </w:rPr>
            </w:pPr>
            <w:r w:rsidRPr="00EF7E49">
              <w:rPr>
                <w:rFonts w:ascii="Arial Narrow" w:hAnsi="Arial Narrow"/>
                <w:lang w:val="sk-SK"/>
              </w:rPr>
              <w:t>25 %</w:t>
            </w:r>
          </w:p>
        </w:tc>
      </w:tr>
      <w:tr w:rsidR="00B41529" w:rsidRPr="00EF7E49" w:rsidTr="00760042">
        <w:trPr>
          <w:trHeight w:val="321"/>
          <w:jc w:val="center"/>
        </w:trPr>
        <w:tc>
          <w:tcPr>
            <w:tcW w:w="4015" w:type="pct"/>
            <w:vAlign w:val="center"/>
          </w:tcPr>
          <w:p w:rsidR="00B41529" w:rsidRPr="00EF7E49" w:rsidRDefault="00B41529" w:rsidP="006C62A2">
            <w:pPr>
              <w:pStyle w:val="Zkladntext"/>
              <w:keepNext/>
              <w:spacing w:before="0" w:after="0" w:line="360" w:lineRule="exact"/>
              <w:jc w:val="left"/>
              <w:outlineLvl w:val="0"/>
              <w:rPr>
                <w:rFonts w:ascii="Arial Narrow" w:hAnsi="Arial Narrow"/>
                <w:lang w:val="sk-SK"/>
              </w:rPr>
            </w:pPr>
            <w:r w:rsidRPr="00EF7E49">
              <w:rPr>
                <w:rFonts w:ascii="Arial Narrow" w:hAnsi="Arial Narrow"/>
                <w:lang w:val="sk-SK"/>
              </w:rPr>
              <w:t>Odpadové hospodárstvo</w:t>
            </w:r>
          </w:p>
        </w:tc>
        <w:tc>
          <w:tcPr>
            <w:tcW w:w="985" w:type="pct"/>
            <w:vAlign w:val="center"/>
          </w:tcPr>
          <w:p w:rsidR="00B41529" w:rsidRPr="00EF7E49" w:rsidRDefault="00B41529" w:rsidP="006C62A2">
            <w:pPr>
              <w:pStyle w:val="Zkladntext"/>
              <w:spacing w:before="0" w:after="0"/>
              <w:jc w:val="center"/>
              <w:rPr>
                <w:rFonts w:ascii="Arial Narrow" w:hAnsi="Arial Narrow"/>
                <w:lang w:val="sk-SK"/>
              </w:rPr>
            </w:pPr>
            <w:r w:rsidRPr="00EF7E49">
              <w:rPr>
                <w:rFonts w:ascii="Arial Narrow" w:hAnsi="Arial Narrow"/>
                <w:lang w:val="sk-SK"/>
              </w:rPr>
              <w:t>20 %</w:t>
            </w:r>
          </w:p>
        </w:tc>
      </w:tr>
    </w:tbl>
    <w:p w:rsidR="006C62A2" w:rsidDel="00760042" w:rsidRDefault="006C62A2" w:rsidP="008321D6">
      <w:pPr>
        <w:pStyle w:val="Zkladntext"/>
        <w:rPr>
          <w:del w:id="341" w:author="MŽP SR" w:date="2016-03-01T10:59:00Z"/>
          <w:rFonts w:ascii="Arial Narrow" w:hAnsi="Arial Narrow"/>
          <w:lang w:val="sk-SK"/>
        </w:rPr>
      </w:pPr>
    </w:p>
    <w:p w:rsidR="008321D6" w:rsidRPr="00EF7E49" w:rsidRDefault="00217BBA" w:rsidP="008321D6">
      <w:pPr>
        <w:pStyle w:val="Zkladntext"/>
        <w:rPr>
          <w:rFonts w:ascii="Arial Narrow" w:hAnsi="Arial Narrow"/>
          <w:lang w:val="sk-SK"/>
        </w:rPr>
      </w:pPr>
      <w:r w:rsidRPr="00EF7E49">
        <w:rPr>
          <w:rFonts w:ascii="Arial Narrow" w:hAnsi="Arial Narrow"/>
          <w:lang w:val="sk-SK"/>
        </w:rPr>
        <w:t>Stanovenie paušálnych sadzieb na národnej úrovni nie je možné. EK môže prostredníctvom delegovaných aktov zmeniť výšku existujúcich paušálnych sadzieb</w:t>
      </w:r>
      <w:r w:rsidR="00AF7D84" w:rsidRPr="00EF7E49">
        <w:rPr>
          <w:rFonts w:ascii="Arial Narrow" w:hAnsi="Arial Narrow"/>
          <w:lang w:val="sk-SK"/>
        </w:rPr>
        <w:t xml:space="preserve"> </w:t>
      </w:r>
      <w:r w:rsidRPr="00EF7E49">
        <w:rPr>
          <w:rFonts w:ascii="Arial Narrow" w:hAnsi="Arial Narrow"/>
          <w:lang w:val="sk-SK"/>
        </w:rPr>
        <w:t xml:space="preserve">ako aj upravovať rozsah sektorov, pre ktoré bude paušálna sadzba definovaná. V takomto prípade </w:t>
      </w:r>
      <w:r w:rsidR="00AF7D84" w:rsidRPr="00EF7E49">
        <w:rPr>
          <w:rFonts w:ascii="Arial Narrow" w:hAnsi="Arial Narrow"/>
          <w:lang w:val="sk-SK"/>
        </w:rPr>
        <w:t xml:space="preserve">však </w:t>
      </w:r>
      <w:r w:rsidRPr="00EF7E49">
        <w:rPr>
          <w:rFonts w:ascii="Arial Narrow" w:hAnsi="Arial Narrow"/>
          <w:lang w:val="sk-SK"/>
        </w:rPr>
        <w:t>platí, že upravená výška paušálnej sadzby bude použitá pre nové projekty a</w:t>
      </w:r>
      <w:r w:rsidR="00AF7D84" w:rsidRPr="00EF7E49">
        <w:rPr>
          <w:rFonts w:ascii="Arial Narrow" w:hAnsi="Arial Narrow"/>
          <w:lang w:val="sk-SK"/>
        </w:rPr>
        <w:t xml:space="preserve"> nie spätne pre už schválené projekty. </w:t>
      </w:r>
    </w:p>
    <w:p w:rsidR="008321D6" w:rsidRPr="00EF7E49" w:rsidRDefault="008321D6" w:rsidP="00B41529">
      <w:pPr>
        <w:pStyle w:val="Zkladntext"/>
        <w:rPr>
          <w:rFonts w:ascii="Arial Narrow" w:hAnsi="Arial Narrow"/>
          <w:lang w:val="sk-SK"/>
        </w:rPr>
      </w:pPr>
      <w:r w:rsidRPr="00EF7E49">
        <w:rPr>
          <w:rFonts w:ascii="Arial Narrow" w:hAnsi="Arial Narrow"/>
          <w:lang w:val="sk-SK"/>
        </w:rPr>
        <w:t>Sektory, pre ktoré paušálna sadzba stanovená nie je, musia čisté príjmy zohľadniť prostredníctvom výpočtu finančnej medzery.</w:t>
      </w:r>
    </w:p>
    <w:p w:rsidR="00B41529" w:rsidRPr="00036866" w:rsidRDefault="00737FD6" w:rsidP="00A36DBA">
      <w:pPr>
        <w:pStyle w:val="Zkladntext"/>
        <w:rPr>
          <w:rFonts w:ascii="Arial Narrow" w:hAnsi="Arial Narrow"/>
          <w:b/>
          <w:lang w:val="sk-SK"/>
        </w:rPr>
      </w:pPr>
      <w:r w:rsidRPr="00036866">
        <w:rPr>
          <w:rFonts w:ascii="Arial Narrow" w:hAnsi="Arial Narrow"/>
          <w:lang w:val="sk-SK"/>
        </w:rPr>
        <w:t xml:space="preserve">Žiadatelia, ktorí sa rozhodnú pre uplatnenie percentuálneho podielu paušálnej sadzby čistého príjmu na projekt, predkladajú na RO/SO </w:t>
      </w:r>
      <w:r w:rsidR="00107C67" w:rsidRPr="00036866">
        <w:rPr>
          <w:rFonts w:ascii="Arial Narrow" w:hAnsi="Arial Narrow"/>
          <w:lang w:val="sk-SK"/>
        </w:rPr>
        <w:t xml:space="preserve">iba </w:t>
      </w:r>
      <w:r w:rsidR="007F3EFE" w:rsidRPr="00036866">
        <w:rPr>
          <w:rFonts w:ascii="Arial Narrow" w:hAnsi="Arial Narrow"/>
          <w:lang w:val="sk-SK"/>
        </w:rPr>
        <w:t>vyplnenú tabuľku</w:t>
      </w:r>
      <w:r w:rsidR="00107C67" w:rsidRPr="00036866">
        <w:rPr>
          <w:rFonts w:ascii="Arial Narrow" w:hAnsi="Arial Narrow"/>
          <w:b/>
          <w:lang w:val="sk-SK"/>
        </w:rPr>
        <w:t xml:space="preserve"> „Paušálna sadzba“ </w:t>
      </w:r>
      <w:r w:rsidR="00107C67" w:rsidRPr="00036866">
        <w:rPr>
          <w:rFonts w:ascii="Arial Narrow" w:hAnsi="Arial Narrow"/>
          <w:lang w:val="sk-SK"/>
        </w:rPr>
        <w:t>v rozsahu</w:t>
      </w:r>
      <w:r w:rsidR="00107C67" w:rsidRPr="00036866">
        <w:rPr>
          <w:rFonts w:ascii="Arial Narrow" w:hAnsi="Arial Narrow"/>
          <w:b/>
          <w:lang w:val="sk-SK"/>
        </w:rPr>
        <w:t xml:space="preserve"> </w:t>
      </w:r>
      <w:r w:rsidR="00107C67" w:rsidRPr="00036866">
        <w:rPr>
          <w:rFonts w:ascii="Arial Narrow" w:hAnsi="Arial Narrow"/>
          <w:b/>
          <w:i/>
          <w:lang w:val="sk-SK"/>
        </w:rPr>
        <w:t>prílohy č. 2 tejto Metodiky</w:t>
      </w:r>
      <w:r w:rsidR="00107C67" w:rsidRPr="00036866">
        <w:rPr>
          <w:rFonts w:ascii="Arial Narrow" w:hAnsi="Arial Narrow"/>
          <w:lang w:val="sk-SK"/>
        </w:rPr>
        <w:t>.</w:t>
      </w:r>
      <w:r w:rsidR="00C355B0" w:rsidRPr="00036866">
        <w:rPr>
          <w:rFonts w:ascii="Arial Narrow" w:hAnsi="Arial Narrow"/>
          <w:lang w:val="sk-SK"/>
        </w:rPr>
        <w:t xml:space="preserve">  </w:t>
      </w:r>
    </w:p>
    <w:p w:rsidR="009D2F8F" w:rsidRPr="00036866" w:rsidRDefault="009D2F8F" w:rsidP="00456AD4">
      <w:pPr>
        <w:pStyle w:val="Nadpis2"/>
        <w:ind w:firstLine="0"/>
        <w:rPr>
          <w:rFonts w:ascii="Arial Narrow" w:hAnsi="Arial Narrow"/>
          <w:lang w:val="sk-SK"/>
        </w:rPr>
      </w:pPr>
      <w:bookmarkStart w:id="342" w:name="_Toc444592968"/>
      <w:r w:rsidRPr="00036866">
        <w:rPr>
          <w:rFonts w:ascii="Arial Narrow" w:hAnsi="Arial Narrow"/>
          <w:lang w:val="sk-SK"/>
        </w:rPr>
        <w:t>Finančná analýza</w:t>
      </w:r>
      <w:bookmarkEnd w:id="337"/>
      <w:bookmarkEnd w:id="342"/>
    </w:p>
    <w:p w:rsidR="00590AC7" w:rsidRPr="00036866" w:rsidRDefault="00800494" w:rsidP="00800494">
      <w:pPr>
        <w:pStyle w:val="Zkladntext"/>
        <w:rPr>
          <w:rFonts w:ascii="Arial Narrow" w:hAnsi="Arial Narrow"/>
          <w:lang w:val="sk-SK"/>
        </w:rPr>
      </w:pPr>
      <w:r w:rsidRPr="00036866">
        <w:rPr>
          <w:rFonts w:ascii="Arial Narrow" w:hAnsi="Arial Narrow"/>
          <w:lang w:val="sk-SK"/>
        </w:rPr>
        <w:t xml:space="preserve">Finančná analýza, ktorá je spracovávaná pre projekty v rámci OP KŽP, je orientovaná projektovo. Znamená to, že sa neanalyzuje žiadateľ (napr. prostredníctvom ukazovateľov likvidity, rentability a pod.), ale samotný projekt a jeho schopnosť vyprodukovať peňažné toky na </w:t>
      </w:r>
      <w:r w:rsidR="00982F47" w:rsidRPr="00036866">
        <w:rPr>
          <w:rFonts w:ascii="Arial Narrow" w:hAnsi="Arial Narrow"/>
          <w:lang w:val="sk-SK"/>
        </w:rPr>
        <w:t xml:space="preserve">prevádzku. Overuje sa nutnosť spolufinancovania projektu a posúdenie udržateľnosti projektu (t.j. či je pre projekt zabezpečené dostatočné množstvo finančných zdrojov). </w:t>
      </w:r>
      <w:r w:rsidR="00590AC7" w:rsidRPr="00036866">
        <w:rPr>
          <w:rFonts w:ascii="Arial Narrow" w:hAnsi="Arial Narrow"/>
          <w:lang w:val="sk-SK"/>
        </w:rPr>
        <w:t>Nasledujúca schéma ilustruje peňažné toky, ktoré vznikajú pri investičných projektoch.</w:t>
      </w:r>
    </w:p>
    <w:p w:rsidR="00590AC7" w:rsidRPr="00036866" w:rsidRDefault="00590AC7" w:rsidP="00590AC7">
      <w:pPr>
        <w:rPr>
          <w:rFonts w:ascii="Arial Narrow" w:hAnsi="Arial Narrow"/>
          <w:sz w:val="20"/>
          <w:lang w:val="sk-SK"/>
        </w:rPr>
      </w:pPr>
    </w:p>
    <w:p w:rsidR="00800494" w:rsidRPr="00036866" w:rsidRDefault="00800494" w:rsidP="00800494">
      <w:pPr>
        <w:ind w:firstLine="708"/>
        <w:rPr>
          <w:rFonts w:ascii="Arial Narrow" w:hAnsi="Arial Narrow" w:cs="Arial"/>
        </w:rPr>
      </w:pPr>
      <w:r w:rsidRPr="00EF7E49">
        <w:rPr>
          <w:rFonts w:ascii="Arial Narrow" w:hAnsi="Arial Narrow" w:cs="Arial"/>
          <w:lang w:val="sk-SK"/>
        </w:rPr>
        <w:t>realizácia projektu</w:t>
      </w:r>
      <w:r w:rsidRPr="00EF7E49">
        <w:rPr>
          <w:rFonts w:ascii="Arial Narrow" w:hAnsi="Arial Narrow" w:cs="Arial"/>
          <w:lang w:val="sk-SK"/>
        </w:rPr>
        <w:tab/>
      </w:r>
      <w:r w:rsidRPr="00036866">
        <w:rPr>
          <w:rFonts w:ascii="Arial Narrow" w:hAnsi="Arial Narrow" w:cs="Arial"/>
          <w:lang w:val="sk-SK"/>
        </w:rPr>
        <w:tab/>
      </w:r>
      <w:r w:rsidRPr="00036866">
        <w:rPr>
          <w:rFonts w:ascii="Arial Narrow" w:hAnsi="Arial Narrow" w:cs="Arial"/>
          <w:lang w:val="sk-SK"/>
        </w:rPr>
        <w:tab/>
      </w:r>
      <w:r w:rsidRPr="00036866">
        <w:rPr>
          <w:rFonts w:ascii="Arial Narrow" w:hAnsi="Arial Narrow" w:cs="Arial"/>
          <w:lang w:val="sk-SK"/>
        </w:rPr>
        <w:tab/>
      </w:r>
      <w:r w:rsidR="005204EF" w:rsidRPr="00036866">
        <w:rPr>
          <w:rFonts w:ascii="Arial Narrow" w:hAnsi="Arial Narrow" w:cs="Arial"/>
          <w:lang w:val="sk-SK"/>
        </w:rPr>
        <w:t xml:space="preserve">              </w:t>
      </w:r>
      <w:r w:rsidRPr="00EF7E49">
        <w:rPr>
          <w:rFonts w:ascii="Arial Narrow" w:hAnsi="Arial Narrow" w:cs="Arial"/>
          <w:lang w:val="sk-SK"/>
        </w:rPr>
        <w:t>prevádzka</w:t>
      </w:r>
    </w:p>
    <w:p w:rsidR="00800494" w:rsidRPr="00036866" w:rsidRDefault="00B12EE2" w:rsidP="00800494">
      <w:pPr>
        <w:rPr>
          <w:rFonts w:ascii="Arial Narrow" w:hAnsi="Arial Narrow" w:cs="Arial"/>
          <w:sz w:val="20"/>
          <w:lang w:val="sk-SK"/>
        </w:rPr>
      </w:pPr>
      <w:r w:rsidRPr="00B12EE2">
        <w:rPr>
          <w:rFonts w:ascii="Arial Narrow" w:hAnsi="Arial Narrow" w:cs="Arial"/>
          <w:noProof/>
          <w:lang w:val="sk-SK" w:eastAsia="sk-SK"/>
        </w:rPr>
        <w:pict>
          <v:line id="Line 94" o:spid="_x0000_s1109" style="position:absolute;z-index:251703296;visibility:visible" from="0,3.7pt" to="15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" strokeweight=".26mm">
            <v:stroke dashstyle="1 1" joinstyle="miter" endcap="round"/>
          </v:line>
        </w:pict>
      </w:r>
      <w:r w:rsidRPr="00B12EE2">
        <w:rPr>
          <w:rFonts w:ascii="Arial Narrow" w:hAnsi="Arial Narrow" w:cs="Arial"/>
          <w:noProof/>
          <w:lang w:val="sk-SK" w:eastAsia="sk-SK"/>
        </w:rPr>
        <w:pict>
          <v:line id="Line 95" o:spid="_x0000_s1108" style="position:absolute;z-index:251706368;visibility:visible" from="162pt,3.7pt" to="6in,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" strokeweight=".26mm">
            <v:stroke dashstyle="1 1" endarrow="block" joinstyle="miter" endcap="round"/>
          </v:line>
        </w:pict>
      </w:r>
    </w:p>
    <w:p w:rsidR="00800494" w:rsidRPr="00036866" w:rsidRDefault="00800494" w:rsidP="00800494">
      <w:pPr>
        <w:rPr>
          <w:rFonts w:ascii="Arial Narrow" w:hAnsi="Arial Narrow" w:cs="Arial"/>
        </w:rPr>
      </w:pPr>
    </w:p>
    <w:p w:rsidR="00800494" w:rsidRPr="00036866" w:rsidRDefault="00800494" w:rsidP="00800494">
      <w:pPr>
        <w:rPr>
          <w:rFonts w:ascii="Arial Narrow" w:hAnsi="Arial Narrow" w:cs="Arial"/>
        </w:rPr>
      </w:pPr>
    </w:p>
    <w:p w:rsidR="00800494" w:rsidRPr="00036866" w:rsidRDefault="00800494" w:rsidP="00800494">
      <w:pPr>
        <w:rPr>
          <w:rFonts w:ascii="Arial Narrow" w:hAnsi="Arial Narrow" w:cs="Arial"/>
        </w:rPr>
      </w:pPr>
    </w:p>
    <w:p w:rsidR="00800494" w:rsidRPr="00036866" w:rsidRDefault="00800494" w:rsidP="00800494">
      <w:pPr>
        <w:rPr>
          <w:rFonts w:ascii="Arial Narrow" w:hAnsi="Arial Narrow" w:cs="Arial"/>
        </w:rPr>
      </w:pPr>
    </w:p>
    <w:p w:rsidR="00800494" w:rsidRPr="00036866" w:rsidRDefault="00800494" w:rsidP="00800494">
      <w:pPr>
        <w:rPr>
          <w:rFonts w:ascii="Arial Narrow" w:hAnsi="Arial Narrow" w:cs="Arial"/>
        </w:rPr>
      </w:pPr>
    </w:p>
    <w:p w:rsidR="00800494" w:rsidRPr="00036866" w:rsidRDefault="00B12EE2" w:rsidP="00800494">
      <w:pPr>
        <w:rPr>
          <w:rFonts w:ascii="Arial Narrow" w:hAnsi="Arial Narrow" w:cs="Arial"/>
          <w:sz w:val="20"/>
          <w:lang w:val="sk-SK"/>
        </w:rPr>
      </w:pPr>
      <w:r w:rsidRPr="00B12EE2">
        <w:rPr>
          <w:rFonts w:ascii="Arial Narrow" w:hAnsi="Arial Narrow" w:cs="Arial"/>
          <w:noProof/>
          <w:lang w:val="sk-SK" w:eastAsia="sk-SK"/>
        </w:rPr>
        <w:pict>
          <v:shapetype id="_x0000_t202" coordsize="21600,21600" o:spt="202" path="m,l,21600r21600,l21600,xe">
            <v:stroke joinstyle="miter"/>
            <v:path gradientshapeok="t" o:connecttype="rect"/>
          </v:shapetype>
          <v:shape id="Text Box 86" o:spid="_x0000_s1033" type="#_x0000_t202" style="position:absolute;margin-left:-.1pt;margin-top:-51.6pt;width:144.15pt;height:54.15pt;z-index:251678720;visibility:visible;mso-wrap-distance-left:9.05pt;mso-wrap-distance-right:9.05p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" fillcolor="#8db3e2 [1311]" strokeweight=".5pt">
            <v:textbox style="mso-next-textbox:#Text Box 86" inset="7.45pt,3.85pt,7.45pt,3.85pt">
              <w:txbxContent>
                <w:p w:rsidR="00C37FCA" w:rsidRPr="00EF7E49" w:rsidRDefault="00C37FCA" w:rsidP="005204EF">
                  <w:pPr>
                    <w:jc w:val="center"/>
                    <w:rPr>
                      <w:rFonts w:ascii="Arial Narrow" w:hAnsi="Arial Narrow" w:cs="Arial"/>
                    </w:rPr>
                  </w:pPr>
                  <w:r w:rsidRPr="00EF7E49">
                    <w:rPr>
                      <w:rFonts w:ascii="Arial Narrow" w:hAnsi="Arial Narrow" w:cs="Arial"/>
                      <w:lang w:val="sk-SK"/>
                    </w:rPr>
                    <w:t>Investičné výdavky</w:t>
                  </w:r>
                </w:p>
              </w:txbxContent>
            </v:textbox>
          </v:shape>
        </w:pict>
      </w:r>
      <w:r w:rsidRPr="00B12EE2">
        <w:rPr>
          <w:rFonts w:ascii="Arial Narrow" w:hAnsi="Arial Narrow" w:cs="Arial"/>
          <w:noProof/>
          <w:lang w:val="sk-SK" w:eastAsia="sk-SK"/>
        </w:rPr>
        <w:pict>
          <v:shape id="Text Box 87" o:spid="_x0000_s1034" type="#_x0000_t202" style="position:absolute;margin-left:161.9pt;margin-top:-51.6pt;width:270.15pt;height:45.15pt;z-index:251681792;visibility:visible;mso-wrap-distance-left:9.05pt;mso-wrap-distance-right:9.05p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" fillcolor="#c2d69b [1942]" strokeweight=".5pt">
            <v:textbox style="mso-next-textbox:#Text Box 87" inset="7.45pt,3.85pt,7.45pt,3.85pt">
              <w:txbxContent>
                <w:p w:rsidR="00C37FCA" w:rsidRPr="00EF7E49" w:rsidRDefault="00C37FCA" w:rsidP="005204EF">
                  <w:pPr>
                    <w:jc w:val="center"/>
                    <w:rPr>
                      <w:rFonts w:ascii="Arial Narrow" w:hAnsi="Arial Narrow" w:cs="Arial"/>
                    </w:rPr>
                  </w:pPr>
                  <w:r w:rsidRPr="00EF7E49">
                    <w:rPr>
                      <w:rFonts w:ascii="Arial Narrow" w:hAnsi="Arial Narrow" w:cs="Arial"/>
                      <w:lang w:val="sk-SK"/>
                    </w:rPr>
                    <w:t>Príjmy</w:t>
                  </w:r>
                  <w:r w:rsidRPr="00EF7E49">
                    <w:rPr>
                      <w:rFonts w:ascii="Arial Narrow" w:hAnsi="Arial Narrow" w:cs="Arial"/>
                    </w:rPr>
                    <w:t xml:space="preserve"> z</w:t>
                  </w:r>
                  <w:r w:rsidRPr="00EF7E49">
                    <w:rPr>
                      <w:rFonts w:ascii="Arial Narrow" w:hAnsi="Arial Narrow" w:cs="Arial"/>
                      <w:lang w:val="sk-SK"/>
                    </w:rPr>
                    <w:t xml:space="preserve"> prevádzky</w:t>
                  </w:r>
                </w:p>
              </w:txbxContent>
            </v:textbox>
          </v:shape>
        </w:pict>
      </w:r>
      <w:r w:rsidRPr="00B12EE2">
        <w:rPr>
          <w:rFonts w:ascii="Arial Narrow" w:hAnsi="Arial Narrow" w:cs="Arial"/>
          <w:noProof/>
          <w:lang w:val="sk-SK" w:eastAsia="sk-SK"/>
        </w:rPr>
        <w:pict>
          <v:shape id="Text Box 88" o:spid="_x0000_s1035" type="#_x0000_t202" style="position:absolute;margin-left:161.9pt;margin-top:2.25pt;width:270.15pt;height:36.15pt;z-index:251684864;visibility:visible;mso-wrap-distance-left:9.05pt;mso-wrap-distance-right:9.05p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" fillcolor="#8db3e2 [1311]" strokeweight=".5pt">
            <v:textbox style="mso-next-textbox:#Text Box 88" inset="7.45pt,3.85pt,7.45pt,3.85pt">
              <w:txbxContent>
                <w:p w:rsidR="00C37FCA" w:rsidRPr="00EF7E49" w:rsidRDefault="00C37FCA" w:rsidP="005204EF">
                  <w:pPr>
                    <w:jc w:val="center"/>
                    <w:rPr>
                      <w:rFonts w:ascii="Arial Narrow" w:hAnsi="Arial Narrow" w:cs="Arial"/>
                    </w:rPr>
                  </w:pPr>
                  <w:r w:rsidRPr="00EF7E49">
                    <w:rPr>
                      <w:rFonts w:ascii="Arial Narrow" w:hAnsi="Arial Narrow" w:cs="Arial"/>
                      <w:lang w:val="sk-SK"/>
                    </w:rPr>
                    <w:t>Výdavky na prevádzku</w:t>
                  </w:r>
                </w:p>
              </w:txbxContent>
            </v:textbox>
          </v:shape>
        </w:pict>
      </w:r>
    </w:p>
    <w:p w:rsidR="00800494" w:rsidRPr="00036866" w:rsidRDefault="00800494" w:rsidP="00800494">
      <w:pPr>
        <w:rPr>
          <w:rFonts w:ascii="Arial Narrow" w:hAnsi="Arial Narrow" w:cs="Arial"/>
        </w:rPr>
      </w:pPr>
    </w:p>
    <w:p w:rsidR="00800494" w:rsidRPr="00036866" w:rsidRDefault="00800494" w:rsidP="00800494">
      <w:pPr>
        <w:rPr>
          <w:rFonts w:ascii="Arial Narrow" w:hAnsi="Arial Narrow" w:cs="Arial"/>
        </w:rPr>
      </w:pPr>
    </w:p>
    <w:p w:rsidR="00800494" w:rsidRPr="00036866" w:rsidRDefault="00B12EE2" w:rsidP="00800494">
      <w:pPr>
        <w:rPr>
          <w:rFonts w:ascii="Arial Narrow" w:hAnsi="Arial Narrow" w:cs="Arial"/>
        </w:rPr>
      </w:pPr>
      <w:r w:rsidRPr="00B12EE2">
        <w:rPr>
          <w:rFonts w:ascii="Arial Narrow" w:hAnsi="Arial Narrow" w:cs="Arial"/>
          <w:noProof/>
          <w:lang w:val="sk-SK" w:eastAsia="sk-SK"/>
        </w:rPr>
        <w:pict>
          <v:shape id="Text Box 89" o:spid="_x0000_s1036" type="#_x0000_t202" style="position:absolute;margin-left:329.65pt;margin-top:10.6pt;width:102.2pt;height:33.05pt;z-index:251687936;visibility:visible;mso-wrap-distance-left:9.05pt;mso-wrap-distance-right:9.05p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" fillcolor="#c2d69b [1942]" strokeweight=".5pt">
            <v:textbox style="mso-next-textbox:#Text Box 89" inset="7.45pt,3.85pt,7.45pt,3.85pt">
              <w:txbxContent>
                <w:p w:rsidR="00C37FCA" w:rsidRPr="00EF7E49" w:rsidRDefault="00C37FCA" w:rsidP="00437B51">
                  <w:pPr>
                    <w:pStyle w:val="Zkladntext"/>
                    <w:spacing w:before="0" w:after="0"/>
                    <w:jc w:val="center"/>
                    <w:rPr>
                      <w:rFonts w:ascii="Arial Narrow" w:hAnsi="Arial Narrow" w:cs="Arial"/>
                    </w:rPr>
                  </w:pPr>
                  <w:r w:rsidRPr="00EF7E49">
                    <w:rPr>
                      <w:rFonts w:ascii="Arial Narrow" w:hAnsi="Arial Narrow" w:cs="Arial"/>
                      <w:lang w:val="sk-SK"/>
                    </w:rPr>
                    <w:t>Zostatková hodnota</w:t>
                  </w:r>
                  <w:ins w:id="343" w:author="MŽP SR" w:date="2016-03-01T08:59:00Z">
                    <w:r>
                      <w:rPr>
                        <w:rFonts w:ascii="Arial Narrow" w:hAnsi="Arial Narrow" w:cs="Arial"/>
                        <w:lang w:val="sk-SK"/>
                      </w:rPr>
                      <w:t xml:space="preserve"> investície</w:t>
                    </w:r>
                  </w:ins>
                </w:p>
              </w:txbxContent>
            </v:textbox>
          </v:shape>
        </w:pict>
      </w:r>
    </w:p>
    <w:p w:rsidR="00800494" w:rsidRPr="00036866" w:rsidRDefault="00800494" w:rsidP="00800494">
      <w:pPr>
        <w:rPr>
          <w:rFonts w:ascii="Arial Narrow" w:hAnsi="Arial Narrow" w:cs="Arial"/>
          <w:lang w:val="sk-SK"/>
        </w:rPr>
      </w:pPr>
    </w:p>
    <w:p w:rsidR="00800494" w:rsidRPr="00EF7E49" w:rsidRDefault="00800494" w:rsidP="00800494">
      <w:pPr>
        <w:rPr>
          <w:rFonts w:ascii="Arial Narrow" w:hAnsi="Arial Narrow" w:cs="Arial"/>
          <w:i/>
        </w:rPr>
      </w:pPr>
      <w:r w:rsidRPr="00EF7E49">
        <w:rPr>
          <w:rFonts w:ascii="Arial Narrow" w:hAnsi="Arial Narrow" w:cs="Arial"/>
          <w:i/>
          <w:lang w:val="sk-SK"/>
        </w:rPr>
        <w:t>Zdroje financovania</w:t>
      </w:r>
    </w:p>
    <w:p w:rsidR="00800494" w:rsidRPr="00036866" w:rsidRDefault="00B12EE2" w:rsidP="00800494">
      <w:pPr>
        <w:rPr>
          <w:rFonts w:ascii="Arial Narrow" w:hAnsi="Arial Narrow" w:cs="Arial"/>
          <w:sz w:val="20"/>
          <w:lang w:val="sk-SK"/>
        </w:rPr>
      </w:pPr>
      <w:r w:rsidRPr="00B12EE2">
        <w:rPr>
          <w:rFonts w:ascii="Arial Narrow" w:hAnsi="Arial Narrow" w:cs="Arial"/>
          <w:noProof/>
          <w:lang w:val="sk-SK" w:eastAsia="sk-SK"/>
        </w:rPr>
        <w:pict>
          <v:shape id="Text Box 93" o:spid="_x0000_s1037" type="#_x0000_t202" style="position:absolute;margin-left:-.1pt;margin-top:13.2pt;width:144.15pt;height:36.15pt;z-index:251700224;visibility:visible;mso-wrap-distance-left:9.05pt;mso-wrap-distance-right:9.05p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" fillcolor="#c2d69b [1942]" strokeweight=".5pt">
            <v:textbox style="mso-next-textbox:#Text Box 93" inset="7.45pt,3.85pt,7.45pt,3.85pt">
              <w:txbxContent>
                <w:p w:rsidR="00C37FCA" w:rsidRPr="00EF7E49" w:rsidRDefault="00C37FCA" w:rsidP="005204EF">
                  <w:pPr>
                    <w:jc w:val="center"/>
                    <w:rPr>
                      <w:rFonts w:ascii="Arial Narrow" w:hAnsi="Arial Narrow" w:cs="Arial"/>
                      <w:szCs w:val="22"/>
                    </w:rPr>
                  </w:pPr>
                  <w:r w:rsidRPr="00EF7E49">
                    <w:rPr>
                      <w:rFonts w:ascii="Arial Narrow" w:hAnsi="Arial Narrow" w:cs="Arial"/>
                      <w:szCs w:val="22"/>
                      <w:lang w:val="sk-SK"/>
                    </w:rPr>
                    <w:t>Nenávratný finančný príspevok</w:t>
                  </w:r>
                </w:p>
              </w:txbxContent>
            </v:textbox>
          </v:shape>
        </w:pict>
      </w:r>
    </w:p>
    <w:p w:rsidR="00800494" w:rsidRPr="00036866" w:rsidRDefault="00800494" w:rsidP="00800494">
      <w:pPr>
        <w:rPr>
          <w:rFonts w:ascii="Arial Narrow" w:hAnsi="Arial Narrow" w:cs="Arial"/>
        </w:rPr>
      </w:pPr>
    </w:p>
    <w:p w:rsidR="00800494" w:rsidRPr="00036866" w:rsidRDefault="00800494" w:rsidP="00800494">
      <w:pPr>
        <w:pStyle w:val="Pta"/>
        <w:rPr>
          <w:rFonts w:ascii="Arial Narrow" w:hAnsi="Arial Narrow" w:cs="Arial"/>
        </w:rPr>
      </w:pPr>
    </w:p>
    <w:p w:rsidR="00800494" w:rsidRPr="00036866" w:rsidRDefault="00B12EE2" w:rsidP="00800494">
      <w:pPr>
        <w:rPr>
          <w:rFonts w:ascii="Arial Narrow" w:hAnsi="Arial Narrow" w:cs="Arial"/>
          <w:sz w:val="20"/>
          <w:lang w:val="sk-SK"/>
        </w:rPr>
      </w:pPr>
      <w:r w:rsidRPr="00B12EE2">
        <w:rPr>
          <w:rFonts w:ascii="Arial Narrow" w:hAnsi="Arial Narrow" w:cs="Arial"/>
          <w:noProof/>
          <w:lang w:val="sk-SK" w:eastAsia="sk-SK"/>
        </w:rPr>
        <w:pict>
          <v:shape id="Text Box 91" o:spid="_x0000_s1038" type="#_x0000_t202" style="position:absolute;margin-left:161.9pt;margin-top:7.95pt;width:270.15pt;height:24.15pt;z-index:2516940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" fillcolor="#8db3e2 [1311]" strokeweight=".5pt">
            <v:textbox style="mso-next-textbox:#Text Box 91" inset="7.45pt,3.85pt,7.45pt,3.85pt">
              <w:txbxContent>
                <w:p w:rsidR="00C37FCA" w:rsidRPr="00EF7E49" w:rsidRDefault="00C37FCA" w:rsidP="005204EF">
                  <w:pPr>
                    <w:jc w:val="center"/>
                    <w:rPr>
                      <w:rFonts w:ascii="Arial Narrow" w:hAnsi="Arial Narrow" w:cs="Arial"/>
                    </w:rPr>
                  </w:pPr>
                  <w:r w:rsidRPr="00EF7E49">
                    <w:rPr>
                      <w:rFonts w:ascii="Arial Narrow" w:hAnsi="Arial Narrow" w:cs="Arial"/>
                      <w:lang w:val="sk-SK"/>
                    </w:rPr>
                    <w:t>Splátky úveru</w:t>
                  </w:r>
                </w:p>
              </w:txbxContent>
            </v:textbox>
          </v:shape>
        </w:pict>
      </w:r>
    </w:p>
    <w:p w:rsidR="00800494" w:rsidRPr="00036866" w:rsidRDefault="00B12EE2" w:rsidP="00800494">
      <w:pPr>
        <w:rPr>
          <w:rFonts w:ascii="Arial Narrow" w:hAnsi="Arial Narrow" w:cs="Arial"/>
        </w:rPr>
      </w:pPr>
      <w:r w:rsidRPr="00B12EE2">
        <w:rPr>
          <w:rFonts w:ascii="Arial Narrow" w:hAnsi="Arial Narrow" w:cs="Arial"/>
          <w:noProof/>
          <w:lang w:val="sk-SK" w:eastAsia="sk-SK"/>
        </w:rPr>
        <w:pict>
          <v:shape id="Text Box 92" o:spid="_x0000_s1039" type="#_x0000_t202" style="position:absolute;margin-left:-.1pt;margin-top:3.35pt;width:144.15pt;height:20.25pt;z-index:251697152;visibility:visible;mso-wrap-distance-left:9.05pt;mso-wrap-distance-right:9.05p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" fillcolor="#c2d69b [1942]" strokeweight=".5pt">
            <v:textbox style="mso-next-textbox:#Text Box 92" inset="7.45pt,3.85pt,7.45pt,3.85pt">
              <w:txbxContent>
                <w:p w:rsidR="00C37FCA" w:rsidRPr="00EF7E49" w:rsidRDefault="00C37FCA" w:rsidP="005204EF">
                  <w:pPr>
                    <w:jc w:val="center"/>
                    <w:rPr>
                      <w:rFonts w:ascii="Arial Narrow" w:hAnsi="Arial Narrow" w:cs="Arial"/>
                    </w:rPr>
                  </w:pPr>
                  <w:r w:rsidRPr="00EF7E49">
                    <w:rPr>
                      <w:rFonts w:ascii="Arial Narrow" w:hAnsi="Arial Narrow" w:cs="Arial"/>
                      <w:lang w:val="sk-SK"/>
                    </w:rPr>
                    <w:t>Vlastné zdroje žiadateľa</w:t>
                  </w:r>
                </w:p>
              </w:txbxContent>
            </v:textbox>
          </v:shape>
        </w:pict>
      </w:r>
    </w:p>
    <w:p w:rsidR="00800494" w:rsidRPr="00036866" w:rsidRDefault="00B12EE2" w:rsidP="00800494">
      <w:pPr>
        <w:rPr>
          <w:rFonts w:ascii="Arial Narrow" w:hAnsi="Arial Narrow" w:cs="Arial"/>
          <w:sz w:val="20"/>
          <w:lang w:val="sk-SK"/>
        </w:rPr>
      </w:pPr>
      <w:r w:rsidRPr="00B12EE2">
        <w:rPr>
          <w:rFonts w:ascii="Arial Narrow" w:hAnsi="Arial Narrow" w:cs="Arial"/>
          <w:noProof/>
          <w:lang w:val="sk-SK" w:eastAsia="sk-SK"/>
        </w:rPr>
        <w:pict>
          <v:shape id="Text Box 90" o:spid="_x0000_s1040" type="#_x0000_t202" style="position:absolute;margin-left:-.1pt;margin-top:10.95pt;width:144.15pt;height:20.4pt;z-index:251691008;visibility:visible;mso-wrap-distance-left:9.05pt;mso-wrap-distance-right:9.05p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" fillcolor="#c2d69b [1942]" strokeweight=".5pt">
            <v:textbox style="mso-next-textbox:#Text Box 90" inset="7.45pt,3.85pt,7.45pt,3.85pt">
              <w:txbxContent>
                <w:p w:rsidR="00C37FCA" w:rsidRPr="00EF7E49" w:rsidRDefault="00C37FCA" w:rsidP="005204EF">
                  <w:pPr>
                    <w:jc w:val="center"/>
                    <w:rPr>
                      <w:rFonts w:ascii="Arial Narrow" w:hAnsi="Arial Narrow" w:cs="Arial"/>
                    </w:rPr>
                  </w:pPr>
                  <w:r w:rsidRPr="00EF7E49">
                    <w:rPr>
                      <w:rFonts w:ascii="Arial Narrow" w:hAnsi="Arial Narrow" w:cs="Arial"/>
                      <w:lang w:val="sk-SK"/>
                    </w:rPr>
                    <w:t>Čerpanie úveru</w:t>
                  </w:r>
                </w:p>
              </w:txbxContent>
            </v:textbox>
          </v:shape>
        </w:pict>
      </w:r>
      <w:r w:rsidR="00AA16F3" w:rsidRPr="00036866">
        <w:rPr>
          <w:rFonts w:ascii="Arial Narrow" w:hAnsi="Arial Narrow" w:cs="Arial"/>
          <w:sz w:val="20"/>
          <w:lang w:val="sk-SK"/>
        </w:rPr>
        <w:t xml:space="preserve"> </w:t>
      </w:r>
    </w:p>
    <w:p w:rsidR="00800494" w:rsidRPr="00036866" w:rsidRDefault="00800494" w:rsidP="00800494">
      <w:pPr>
        <w:rPr>
          <w:rFonts w:ascii="Arial Narrow" w:hAnsi="Arial Narrow" w:cs="Arial"/>
        </w:rPr>
      </w:pPr>
    </w:p>
    <w:p w:rsidR="00800494" w:rsidRPr="00036866" w:rsidRDefault="00800494" w:rsidP="00800494">
      <w:pPr>
        <w:rPr>
          <w:rFonts w:ascii="Arial Narrow" w:hAnsi="Arial Narrow" w:cs="Arial"/>
        </w:rPr>
      </w:pPr>
    </w:p>
    <w:p w:rsidR="00800494" w:rsidRPr="00036866" w:rsidRDefault="00800494" w:rsidP="00590AC7">
      <w:pPr>
        <w:rPr>
          <w:rFonts w:ascii="Arial Narrow" w:hAnsi="Arial Narrow"/>
          <w:sz w:val="20"/>
          <w:lang w:val="sk-SK"/>
        </w:rPr>
      </w:pPr>
    </w:p>
    <w:p w:rsidR="00590AC7" w:rsidRPr="00036866" w:rsidRDefault="00590AC7" w:rsidP="00DA6362">
      <w:pPr>
        <w:pStyle w:val="Zkladntext"/>
        <w:rPr>
          <w:rFonts w:ascii="Arial Narrow" w:hAnsi="Arial Narrow"/>
          <w:lang w:val="sk-SK"/>
        </w:rPr>
      </w:pPr>
      <w:r w:rsidRPr="00036866">
        <w:rPr>
          <w:rFonts w:ascii="Arial Narrow" w:hAnsi="Arial Narrow"/>
          <w:lang w:val="sk-SK"/>
        </w:rPr>
        <w:t>Pri príprave a realizácii projektu je najprv potrebné vyna</w:t>
      </w:r>
      <w:r w:rsidR="005204EF" w:rsidRPr="00036866">
        <w:rPr>
          <w:rFonts w:ascii="Arial Narrow" w:hAnsi="Arial Narrow"/>
          <w:lang w:val="sk-SK"/>
        </w:rPr>
        <w:t>ložiť investičné výdavky. Keďže na začiatku</w:t>
      </w:r>
      <w:r w:rsidRPr="00036866">
        <w:rPr>
          <w:rFonts w:ascii="Arial Narrow" w:hAnsi="Arial Narrow"/>
          <w:lang w:val="sk-SK"/>
        </w:rPr>
        <w:t xml:space="preserve"> projekt </w:t>
      </w:r>
      <w:r w:rsidR="005204EF" w:rsidRPr="00036866">
        <w:rPr>
          <w:rFonts w:ascii="Arial Narrow" w:hAnsi="Arial Narrow"/>
          <w:lang w:val="sk-SK"/>
        </w:rPr>
        <w:t xml:space="preserve">(pravdepodobne) </w:t>
      </w:r>
      <w:r w:rsidRPr="00036866">
        <w:rPr>
          <w:rFonts w:ascii="Arial Narrow" w:hAnsi="Arial Narrow"/>
          <w:lang w:val="sk-SK"/>
        </w:rPr>
        <w:t>nevytvára žiadne príjmy, je potrebné ich pokryť z iných zdrojov (napr. vlastných zdrojov žiadateľa, úverom alebo sčasti i nenávratným finančným príspevkom).</w:t>
      </w:r>
      <w:r w:rsidR="00AA16F3" w:rsidRPr="00036866">
        <w:rPr>
          <w:rFonts w:ascii="Arial Narrow" w:hAnsi="Arial Narrow"/>
          <w:lang w:val="sk-SK"/>
        </w:rPr>
        <w:t xml:space="preserve"> </w:t>
      </w:r>
      <w:r w:rsidR="005204EF" w:rsidRPr="00036866">
        <w:rPr>
          <w:rFonts w:ascii="Arial Narrow" w:hAnsi="Arial Narrow"/>
          <w:lang w:val="sk-SK"/>
        </w:rPr>
        <w:t xml:space="preserve">  </w:t>
      </w:r>
    </w:p>
    <w:p w:rsidR="00590AC7" w:rsidRPr="00036866" w:rsidRDefault="00590AC7" w:rsidP="00DA6362">
      <w:pPr>
        <w:pStyle w:val="Zkladntext"/>
        <w:rPr>
          <w:rFonts w:ascii="Arial Narrow" w:hAnsi="Arial Narrow"/>
          <w:lang w:val="sk-SK"/>
        </w:rPr>
      </w:pPr>
      <w:r w:rsidRPr="00036866">
        <w:rPr>
          <w:rFonts w:ascii="Arial Narrow" w:hAnsi="Arial Narrow"/>
          <w:lang w:val="sk-SK"/>
        </w:rPr>
        <w:t xml:space="preserve">Po ukončení realizácie projektu je potrebné každoročne vynakladať finančné prostriedky na zabezpečenie prevádzky projektu (napr. zaplatiť zamestnancov, </w:t>
      </w:r>
      <w:r w:rsidR="00FE6440" w:rsidRPr="00036866">
        <w:rPr>
          <w:rFonts w:ascii="Arial Narrow" w:hAnsi="Arial Narrow"/>
          <w:lang w:val="sk-SK"/>
        </w:rPr>
        <w:t xml:space="preserve">výdavky </w:t>
      </w:r>
      <w:r w:rsidRPr="00036866">
        <w:rPr>
          <w:rFonts w:ascii="Arial Narrow" w:hAnsi="Arial Narrow"/>
          <w:lang w:val="sk-SK"/>
        </w:rPr>
        <w:t>na energie, materiál a pod.). Zároveň však projekt vytvára i príjmy (</w:t>
      </w:r>
      <w:r w:rsidR="00A73E2E" w:rsidRPr="00036866">
        <w:rPr>
          <w:rFonts w:ascii="Arial Narrow" w:hAnsi="Arial Narrow"/>
          <w:lang w:val="sk-SK"/>
        </w:rPr>
        <w:t>napr. stočné, príjmy za predané teplo</w:t>
      </w:r>
      <w:r w:rsidRPr="00036866">
        <w:rPr>
          <w:rFonts w:ascii="Arial Narrow" w:hAnsi="Arial Narrow"/>
          <w:lang w:val="sk-SK"/>
        </w:rPr>
        <w:t xml:space="preserve">). </w:t>
      </w:r>
    </w:p>
    <w:p w:rsidR="00590AC7" w:rsidRPr="00036866" w:rsidRDefault="00590AC7">
      <w:pPr>
        <w:pStyle w:val="Zkladntext"/>
        <w:rPr>
          <w:rFonts w:ascii="Arial Narrow" w:hAnsi="Arial Narrow"/>
          <w:lang w:val="sk-SK"/>
        </w:rPr>
      </w:pPr>
      <w:r w:rsidRPr="00036866">
        <w:rPr>
          <w:rFonts w:ascii="Arial Narrow" w:hAnsi="Arial Narrow"/>
          <w:lang w:val="sk-SK"/>
        </w:rPr>
        <w:t>Je dôležité, aby výdavky na prevádzku projektu neprevyšovali príjmy, ktoré sa z projektu získajú, v opačnom prípade bude potrebné zabezpečiť dofinancovanie prevádzky z iných zdrojov</w:t>
      </w:r>
      <w:r w:rsidR="0012553A" w:rsidRPr="00036866">
        <w:rPr>
          <w:rFonts w:ascii="Arial Narrow" w:hAnsi="Arial Narrow"/>
          <w:lang w:val="sk-SK"/>
        </w:rPr>
        <w:t xml:space="preserve"> </w:t>
      </w:r>
      <w:r w:rsidR="00A73E2E" w:rsidRPr="00036866">
        <w:rPr>
          <w:rFonts w:ascii="Arial Narrow" w:hAnsi="Arial Narrow"/>
          <w:lang w:val="sk-SK"/>
        </w:rPr>
        <w:t>(</w:t>
      </w:r>
      <w:r w:rsidRPr="00036866">
        <w:rPr>
          <w:rFonts w:ascii="Arial Narrow" w:hAnsi="Arial Narrow"/>
          <w:lang w:val="sk-SK"/>
        </w:rPr>
        <w:t>napr. z obecného rozpočtu</w:t>
      </w:r>
      <w:r w:rsidR="00A73E2E" w:rsidRPr="00036866">
        <w:rPr>
          <w:rFonts w:ascii="Arial Narrow" w:hAnsi="Arial Narrow"/>
          <w:lang w:val="sk-SK"/>
        </w:rPr>
        <w:t>)</w:t>
      </w:r>
      <w:r w:rsidRPr="00036866">
        <w:rPr>
          <w:rFonts w:ascii="Arial Narrow" w:hAnsi="Arial Narrow"/>
          <w:lang w:val="sk-SK"/>
        </w:rPr>
        <w:t xml:space="preserve">. </w:t>
      </w:r>
      <w:r w:rsidRPr="00036866">
        <w:rPr>
          <w:rFonts w:ascii="Arial Narrow" w:hAnsi="Arial Narrow"/>
          <w:lang w:val="sk-SK"/>
        </w:rPr>
        <w:lastRenderedPageBreak/>
        <w:t xml:space="preserve">V optimálnom prípade príjmy z prevádzky prevyšujú výdavky na prevádzku. Ani to však nemusí znamenať, že projekt bude „ziskový“. Je totiž </w:t>
      </w:r>
      <w:r w:rsidR="00A73E2E" w:rsidRPr="00036866">
        <w:rPr>
          <w:rFonts w:ascii="Arial Narrow" w:hAnsi="Arial Narrow"/>
          <w:lang w:val="sk-SK"/>
        </w:rPr>
        <w:t>zároveň</w:t>
      </w:r>
      <w:r w:rsidRPr="00036866">
        <w:rPr>
          <w:rFonts w:ascii="Arial Narrow" w:hAnsi="Arial Narrow"/>
          <w:lang w:val="sk-SK"/>
        </w:rPr>
        <w:t xml:space="preserve"> potrebné pokryť i investičné výdavky, ktoré boli vynaložené na začiatku projektu. Pr</w:t>
      </w:r>
      <w:r w:rsidR="00A73E2E" w:rsidRPr="00036866">
        <w:rPr>
          <w:rFonts w:ascii="Arial Narrow" w:hAnsi="Arial Narrow"/>
          <w:lang w:val="sk-SK"/>
        </w:rPr>
        <w:t>e</w:t>
      </w:r>
      <w:r w:rsidRPr="00036866">
        <w:rPr>
          <w:rFonts w:ascii="Arial Narrow" w:hAnsi="Arial Narrow"/>
          <w:lang w:val="sk-SK"/>
        </w:rPr>
        <w:t xml:space="preserve"> mnoh</w:t>
      </w:r>
      <w:r w:rsidR="00A73E2E" w:rsidRPr="00036866">
        <w:rPr>
          <w:rFonts w:ascii="Arial Narrow" w:hAnsi="Arial Narrow"/>
          <w:lang w:val="sk-SK"/>
        </w:rPr>
        <w:t>é</w:t>
      </w:r>
      <w:r w:rsidRPr="00036866">
        <w:rPr>
          <w:rFonts w:ascii="Arial Narrow" w:hAnsi="Arial Narrow"/>
          <w:lang w:val="sk-SK"/>
        </w:rPr>
        <w:t xml:space="preserve"> projekt</w:t>
      </w:r>
      <w:r w:rsidR="00A73E2E" w:rsidRPr="00036866">
        <w:rPr>
          <w:rFonts w:ascii="Arial Narrow" w:hAnsi="Arial Narrow"/>
          <w:lang w:val="sk-SK"/>
        </w:rPr>
        <w:t>y</w:t>
      </w:r>
      <w:r w:rsidRPr="00036866">
        <w:rPr>
          <w:rFonts w:ascii="Arial Narrow" w:hAnsi="Arial Narrow"/>
          <w:lang w:val="sk-SK"/>
        </w:rPr>
        <w:t xml:space="preserve"> z oblasti životného prostredia je </w:t>
      </w:r>
      <w:r w:rsidR="00A73E2E" w:rsidRPr="00036866">
        <w:rPr>
          <w:rFonts w:ascii="Arial Narrow" w:hAnsi="Arial Narrow"/>
          <w:lang w:val="sk-SK"/>
        </w:rPr>
        <w:t>charakteristické</w:t>
      </w:r>
      <w:r w:rsidRPr="00036866">
        <w:rPr>
          <w:rFonts w:ascii="Arial Narrow" w:hAnsi="Arial Narrow"/>
          <w:lang w:val="sk-SK"/>
        </w:rPr>
        <w:t xml:space="preserve">, že nedokážu v plnej miere pokryť svoje investičné výdavky. Tieto projekty sú preto podporované z OP KŽP. Úlohou </w:t>
      </w:r>
      <w:r w:rsidR="00A73E2E" w:rsidRPr="00036866">
        <w:rPr>
          <w:rFonts w:ascii="Arial Narrow" w:hAnsi="Arial Narrow"/>
          <w:lang w:val="sk-SK"/>
        </w:rPr>
        <w:t>NFP</w:t>
      </w:r>
      <w:r w:rsidRPr="00036866">
        <w:rPr>
          <w:rFonts w:ascii="Arial Narrow" w:hAnsi="Arial Narrow"/>
          <w:lang w:val="sk-SK"/>
        </w:rPr>
        <w:t xml:space="preserve"> je zabezpečiť, aby žiadateľ z prevádzky projektu nedosahoval stratu, ale vyrovnané hospodárenie. </w:t>
      </w:r>
    </w:p>
    <w:p w:rsidR="007E28FB" w:rsidRPr="00036866" w:rsidRDefault="007E28FB" w:rsidP="00050A2A">
      <w:pPr>
        <w:jc w:val="both"/>
        <w:rPr>
          <w:rFonts w:ascii="Arial Narrow" w:hAnsi="Arial Narrow"/>
          <w:lang w:val="sk-SK"/>
        </w:rPr>
      </w:pPr>
      <w:r w:rsidRPr="00036866">
        <w:rPr>
          <w:rFonts w:ascii="Arial Narrow" w:hAnsi="Arial Narrow"/>
          <w:b/>
          <w:lang w:val="sk-SK"/>
        </w:rPr>
        <w:t>Pri projektoch, ktoré nespadajú pod schému štátnej pomoci</w:t>
      </w:r>
      <w:r w:rsidRPr="00036866">
        <w:rPr>
          <w:rFonts w:ascii="Arial Narrow" w:hAnsi="Arial Narrow"/>
          <w:lang w:val="sk-SK"/>
        </w:rPr>
        <w:t xml:space="preserve"> je podiel príspevku zo zdrojov EÚ a štátneho rozpočtu určený na základe ekonomickej výkonnosti projektu – zjednodušený postup možno popísať nasledovne:</w:t>
      </w:r>
    </w:p>
    <w:p w:rsidR="007E28FB" w:rsidRPr="00036866" w:rsidRDefault="007E28FB" w:rsidP="00050A2A">
      <w:pPr>
        <w:jc w:val="both"/>
        <w:rPr>
          <w:rFonts w:ascii="Arial Narrow" w:hAnsi="Arial Narrow"/>
          <w:lang w:val="sk-SK"/>
        </w:rPr>
      </w:pPr>
    </w:p>
    <w:p w:rsidR="007E28FB" w:rsidRPr="00036866" w:rsidRDefault="007E28FB" w:rsidP="006C62A2">
      <w:pPr>
        <w:numPr>
          <w:ilvl w:val="0"/>
          <w:numId w:val="11"/>
        </w:numPr>
        <w:tabs>
          <w:tab w:val="clear" w:pos="720"/>
          <w:tab w:val="num" w:pos="567"/>
        </w:tabs>
        <w:suppressAutoHyphens/>
        <w:ind w:left="567"/>
        <w:jc w:val="both"/>
        <w:rPr>
          <w:rFonts w:ascii="Arial Narrow" w:hAnsi="Arial Narrow"/>
          <w:lang w:val="sk-SK"/>
        </w:rPr>
      </w:pPr>
      <w:r w:rsidRPr="00036866">
        <w:rPr>
          <w:rFonts w:ascii="Arial Narrow" w:hAnsi="Arial Narrow"/>
          <w:lang w:val="sk-SK"/>
        </w:rPr>
        <w:t>Zistí sa rozdiel medzi príjmami z prevádzky a výdavkami na prevádzku. Ide o tú časť príjmov, ktoré po uhradení prevádzkových výdavkov zostanú k dispozícii na úhradu investičných výdavkov.</w:t>
      </w:r>
    </w:p>
    <w:p w:rsidR="007E28FB" w:rsidRPr="00036866" w:rsidRDefault="007E28FB" w:rsidP="006C62A2">
      <w:pPr>
        <w:numPr>
          <w:ilvl w:val="0"/>
          <w:numId w:val="11"/>
        </w:numPr>
        <w:tabs>
          <w:tab w:val="clear" w:pos="720"/>
          <w:tab w:val="num" w:pos="567"/>
        </w:tabs>
        <w:suppressAutoHyphens/>
        <w:ind w:left="567"/>
        <w:jc w:val="both"/>
        <w:rPr>
          <w:rFonts w:ascii="Arial Narrow" w:hAnsi="Arial Narrow"/>
          <w:lang w:val="sk-SK"/>
        </w:rPr>
      </w:pPr>
      <w:r w:rsidRPr="00036866">
        <w:rPr>
          <w:rFonts w:ascii="Arial Narrow" w:hAnsi="Arial Narrow"/>
          <w:lang w:val="sk-SK"/>
        </w:rPr>
        <w:t>Vyššie uvedený rozdiel, o ktorý príjmy z prevádzky prevyšujú výdavky na prevádzku, sa nazýva čistý príjem. Tento sa porovná s výškou investičných výdavkov.</w:t>
      </w:r>
    </w:p>
    <w:p w:rsidR="00050A2A" w:rsidRPr="00036866" w:rsidRDefault="007E28FB" w:rsidP="006C62A2">
      <w:pPr>
        <w:numPr>
          <w:ilvl w:val="0"/>
          <w:numId w:val="11"/>
        </w:numPr>
        <w:tabs>
          <w:tab w:val="clear" w:pos="720"/>
          <w:tab w:val="num" w:pos="567"/>
        </w:tabs>
        <w:suppressAutoHyphens/>
        <w:ind w:left="567"/>
        <w:jc w:val="both"/>
        <w:rPr>
          <w:rFonts w:ascii="Arial Narrow" w:hAnsi="Arial Narrow"/>
          <w:lang w:val="sk-SK"/>
        </w:rPr>
      </w:pPr>
      <w:r w:rsidRPr="00036866">
        <w:rPr>
          <w:rFonts w:ascii="Arial Narrow" w:hAnsi="Arial Narrow"/>
          <w:lang w:val="sk-SK"/>
        </w:rPr>
        <w:t xml:space="preserve">Ak čistý príjem prevyšuje investičné výdavky, projekt je ziskový a dokáže si na seba „zarobiť“. V tom prípade nepotrebuje </w:t>
      </w:r>
      <w:r w:rsidR="000A1FC8" w:rsidRPr="00036866">
        <w:rPr>
          <w:rFonts w:ascii="Arial Narrow" w:hAnsi="Arial Narrow"/>
          <w:lang w:val="sk-SK"/>
        </w:rPr>
        <w:t>NFP</w:t>
      </w:r>
      <w:r w:rsidRPr="00036866">
        <w:rPr>
          <w:rFonts w:ascii="Arial Narrow" w:hAnsi="Arial Narrow"/>
          <w:lang w:val="sk-SK"/>
        </w:rPr>
        <w:t>.</w:t>
      </w:r>
    </w:p>
    <w:p w:rsidR="007E28FB" w:rsidRPr="00036866" w:rsidRDefault="007E28FB" w:rsidP="006C62A2">
      <w:pPr>
        <w:numPr>
          <w:ilvl w:val="0"/>
          <w:numId w:val="11"/>
        </w:numPr>
        <w:tabs>
          <w:tab w:val="clear" w:pos="720"/>
          <w:tab w:val="num" w:pos="567"/>
        </w:tabs>
        <w:suppressAutoHyphens/>
        <w:ind w:left="567"/>
        <w:jc w:val="both"/>
        <w:rPr>
          <w:rFonts w:ascii="Arial Narrow" w:hAnsi="Arial Narrow"/>
          <w:lang w:val="sk-SK"/>
        </w:rPr>
      </w:pPr>
      <w:r w:rsidRPr="00036866">
        <w:rPr>
          <w:rFonts w:ascii="Arial Narrow" w:hAnsi="Arial Narrow"/>
          <w:lang w:val="sk-SK"/>
        </w:rPr>
        <w:t xml:space="preserve">Ak však čistý </w:t>
      </w:r>
      <w:r w:rsidR="00050A2A" w:rsidRPr="00036866">
        <w:rPr>
          <w:rFonts w:ascii="Arial Narrow" w:hAnsi="Arial Narrow"/>
          <w:lang w:val="sk-SK"/>
        </w:rPr>
        <w:t>príjem</w:t>
      </w:r>
      <w:r w:rsidRPr="00036866">
        <w:rPr>
          <w:rFonts w:ascii="Arial Narrow" w:hAnsi="Arial Narrow"/>
          <w:lang w:val="sk-SK"/>
        </w:rPr>
        <w:t xml:space="preserve"> nedokáže v plnej miere pokryť investičné výdavky,  vznikne tzv. </w:t>
      </w:r>
      <w:r w:rsidR="00E51776" w:rsidRPr="00036866">
        <w:rPr>
          <w:rFonts w:ascii="Arial Narrow" w:hAnsi="Arial Narrow"/>
          <w:i/>
          <w:lang w:val="sk-SK"/>
        </w:rPr>
        <w:t>finančná medzera</w:t>
      </w:r>
      <w:r w:rsidRPr="00036866">
        <w:rPr>
          <w:rFonts w:ascii="Arial Narrow" w:hAnsi="Arial Narrow"/>
          <w:lang w:val="sk-SK"/>
        </w:rPr>
        <w:t>. Je preto potrebné zabezpečiť dodatočné zdroje na financovanie projektu, v opačnom prípade by bol</w:t>
      </w:r>
      <w:r w:rsidR="00050A2A" w:rsidRPr="00036866">
        <w:rPr>
          <w:rFonts w:ascii="Arial Narrow" w:hAnsi="Arial Narrow"/>
          <w:lang w:val="sk-SK"/>
        </w:rPr>
        <w:t xml:space="preserve"> projekt pre žiadateľa stratový</w:t>
      </w:r>
      <w:r w:rsidRPr="00036866">
        <w:rPr>
          <w:rFonts w:ascii="Arial Narrow" w:hAnsi="Arial Narrow"/>
          <w:lang w:val="sk-SK"/>
        </w:rPr>
        <w:t xml:space="preserve"> (</w:t>
      </w:r>
      <w:r w:rsidR="00050A2A" w:rsidRPr="00036866">
        <w:rPr>
          <w:rFonts w:ascii="Arial Narrow" w:hAnsi="Arial Narrow"/>
          <w:lang w:val="sk-SK"/>
        </w:rPr>
        <w:t>p</w:t>
      </w:r>
      <w:r w:rsidRPr="00036866">
        <w:rPr>
          <w:rFonts w:ascii="Arial Narrow" w:hAnsi="Arial Narrow"/>
          <w:lang w:val="sk-SK"/>
        </w:rPr>
        <w:t>okiaľ by žiadateľ  napr. financoval projekt z úveru, projekt by nevytvoril dostatočné príjmy na pokrytie  prevádzkových výdavkov i splátok úveru). Toto dodatočné dofinancovanie projektu je preto zabezpečené z </w:t>
      </w:r>
      <w:r w:rsidR="00050A2A" w:rsidRPr="00036866">
        <w:rPr>
          <w:rFonts w:ascii="Arial Narrow" w:hAnsi="Arial Narrow"/>
          <w:lang w:val="sk-SK"/>
        </w:rPr>
        <w:t>NFP</w:t>
      </w:r>
      <w:r w:rsidR="00F355E1" w:rsidRPr="00036866">
        <w:rPr>
          <w:rStyle w:val="Odkaznapoznmkupodiarou"/>
          <w:rFonts w:ascii="Arial Narrow" w:hAnsi="Arial Narrow"/>
          <w:lang w:val="sk-SK"/>
        </w:rPr>
        <w:footnoteReference w:id="4"/>
      </w:r>
      <w:r w:rsidR="00F355E1" w:rsidRPr="00036866">
        <w:rPr>
          <w:rFonts w:ascii="Arial Narrow" w:hAnsi="Arial Narrow"/>
          <w:lang w:val="sk-SK"/>
        </w:rPr>
        <w:t xml:space="preserve">. </w:t>
      </w:r>
    </w:p>
    <w:p w:rsidR="007E28FB" w:rsidRPr="00036866" w:rsidRDefault="00050A2A">
      <w:pPr>
        <w:pStyle w:val="Zkladntext"/>
        <w:rPr>
          <w:rFonts w:ascii="Arial Narrow" w:hAnsi="Arial Narrow"/>
          <w:lang w:val="sk-SK"/>
        </w:rPr>
      </w:pPr>
      <w:r w:rsidRPr="00036866">
        <w:rPr>
          <w:rFonts w:ascii="Arial Narrow" w:hAnsi="Arial Narrow"/>
          <w:lang w:val="sk-SK"/>
        </w:rPr>
        <w:t xml:space="preserve">Na základe vykalkulovanej výšky </w:t>
      </w:r>
      <w:r w:rsidR="00E51776" w:rsidRPr="00036866">
        <w:rPr>
          <w:rFonts w:ascii="Arial Narrow" w:hAnsi="Arial Narrow"/>
          <w:lang w:val="sk-SK"/>
        </w:rPr>
        <w:t>finančnej medzery</w:t>
      </w:r>
      <w:r w:rsidRPr="00036866">
        <w:rPr>
          <w:rFonts w:ascii="Arial Narrow" w:hAnsi="Arial Narrow"/>
          <w:lang w:val="sk-SK"/>
        </w:rPr>
        <w:t xml:space="preserve"> dochádza pri projektoch, ktoré nespadajú pod schému štátnej pomoci, k zníženiu výšky celkových oprávnených výdavkov projektu. Z tejto zníženej výšky oprávnených výdavkov sa následne počíta výška NFP (t.j. percentuálna výška NFP sa nemení, ale mení sa výška oprávnených výdavkov, z ktorých sa NFP </w:t>
      </w:r>
      <w:r w:rsidR="00A85F79" w:rsidRPr="00036866">
        <w:rPr>
          <w:rFonts w:ascii="Arial Narrow" w:hAnsi="Arial Narrow"/>
          <w:lang w:val="sk-SK"/>
        </w:rPr>
        <w:t>počíta</w:t>
      </w:r>
      <w:r w:rsidRPr="00036866">
        <w:rPr>
          <w:rFonts w:ascii="Arial Narrow" w:hAnsi="Arial Narrow"/>
          <w:lang w:val="sk-SK"/>
        </w:rPr>
        <w:t xml:space="preserve">). </w:t>
      </w:r>
      <w:r w:rsidR="00E51776" w:rsidRPr="00036866">
        <w:rPr>
          <w:rFonts w:ascii="Arial Narrow" w:hAnsi="Arial Narrow"/>
          <w:lang w:val="sk-SK"/>
        </w:rPr>
        <w:t xml:space="preserve"> </w:t>
      </w:r>
    </w:p>
    <w:p w:rsidR="00E51776" w:rsidRPr="00036866" w:rsidRDefault="00E51776" w:rsidP="00E51776">
      <w:pPr>
        <w:pStyle w:val="Zkladntext"/>
        <w:rPr>
          <w:rFonts w:ascii="Arial Narrow" w:hAnsi="Arial Narrow"/>
          <w:lang w:val="sk-SK"/>
        </w:rPr>
      </w:pPr>
      <w:r w:rsidRPr="00036866">
        <w:rPr>
          <w:rFonts w:ascii="Arial Narrow" w:hAnsi="Arial Narrow"/>
          <w:lang w:val="sk-SK"/>
        </w:rPr>
        <w:t xml:space="preserve">Aby stanovená finančná medzera mala minimálny negatívny dopad na realizáciu projektu, je potrebné príjmy a výdavky projektu stanoviť čo najpresnejšie. </w:t>
      </w:r>
      <w:r w:rsidR="00555DAE" w:rsidRPr="00036866">
        <w:rPr>
          <w:rFonts w:ascii="Arial Narrow" w:hAnsi="Arial Narrow"/>
          <w:lang w:val="sk-SK"/>
        </w:rPr>
        <w:t>Zároveň je potrebné</w:t>
      </w:r>
      <w:r w:rsidRPr="00036866">
        <w:rPr>
          <w:rFonts w:ascii="Arial Narrow" w:hAnsi="Arial Narrow"/>
          <w:lang w:val="sk-SK"/>
        </w:rPr>
        <w:t xml:space="preserve"> odhadnúť plánované výdavky a príjmy projektu čo najpresnejšie a všetky odhady riadne podložiť vhodnou preukazujúcou dokumentáciou tak, aby aj následne bolo možné posúdiť, ako boli príjmy a výdavky odhadnuté. RO/SO vykonáva pravidelné posudzovanie a monitorovanie peňažných tokov v  troch fázach projektu:</w:t>
      </w:r>
    </w:p>
    <w:p w:rsidR="00E51776" w:rsidRPr="00036866" w:rsidRDefault="00E51776" w:rsidP="006C62A2">
      <w:pPr>
        <w:pStyle w:val="Zkladntext"/>
        <w:numPr>
          <w:ilvl w:val="0"/>
          <w:numId w:val="9"/>
        </w:numPr>
        <w:tabs>
          <w:tab w:val="num" w:pos="567"/>
        </w:tabs>
        <w:spacing w:before="0" w:after="0"/>
        <w:ind w:left="567" w:hanging="346"/>
        <w:rPr>
          <w:rFonts w:ascii="Arial Narrow" w:hAnsi="Arial Narrow"/>
          <w:lang w:val="sk-SK"/>
        </w:rPr>
      </w:pPr>
      <w:r w:rsidRPr="00036866">
        <w:rPr>
          <w:rFonts w:ascii="Arial Narrow" w:hAnsi="Arial Narrow"/>
          <w:lang w:val="sk-SK"/>
        </w:rPr>
        <w:t>v rámci odborného hodnotenia žiadosti o NFP;</w:t>
      </w:r>
    </w:p>
    <w:p w:rsidR="00E51776" w:rsidRPr="00036866" w:rsidRDefault="00E51776" w:rsidP="006C62A2">
      <w:pPr>
        <w:pStyle w:val="Zkladntext"/>
        <w:numPr>
          <w:ilvl w:val="0"/>
          <w:numId w:val="9"/>
        </w:numPr>
        <w:tabs>
          <w:tab w:val="num" w:pos="567"/>
        </w:tabs>
        <w:spacing w:before="0" w:after="0"/>
        <w:ind w:left="567" w:hanging="346"/>
        <w:rPr>
          <w:rFonts w:ascii="Arial Narrow" w:hAnsi="Arial Narrow"/>
          <w:lang w:val="sk-SK"/>
        </w:rPr>
      </w:pPr>
      <w:r w:rsidRPr="00036866">
        <w:rPr>
          <w:rFonts w:ascii="Arial Narrow" w:hAnsi="Arial Narrow"/>
          <w:lang w:val="sk-SK"/>
        </w:rPr>
        <w:t>počas realizácie projektu – sledovanie prebieha formou pravidelných monitorovacích správ (s príznakom výročná, alebo záverečná), ktoré je prijímateľ povinný pravidelne predkladať;</w:t>
      </w:r>
    </w:p>
    <w:p w:rsidR="00E51776" w:rsidRPr="00036866" w:rsidRDefault="00E51776" w:rsidP="006C62A2">
      <w:pPr>
        <w:pStyle w:val="Zkladntext"/>
        <w:numPr>
          <w:ilvl w:val="0"/>
          <w:numId w:val="9"/>
        </w:numPr>
        <w:tabs>
          <w:tab w:val="num" w:pos="567"/>
        </w:tabs>
        <w:spacing w:before="0" w:after="0"/>
        <w:ind w:left="567" w:hanging="346"/>
        <w:rPr>
          <w:rFonts w:ascii="Arial Narrow" w:hAnsi="Arial Narrow"/>
          <w:lang w:val="sk-SK"/>
        </w:rPr>
      </w:pPr>
      <w:r w:rsidRPr="00036866">
        <w:rPr>
          <w:rFonts w:ascii="Arial Narrow" w:hAnsi="Arial Narrow"/>
          <w:lang w:val="sk-SK"/>
        </w:rPr>
        <w:t xml:space="preserve">počas monitorovacieho obdobia po ukončení realizácie projektu – formou následných monitorovacích správ. </w:t>
      </w:r>
    </w:p>
    <w:p w:rsidR="00B02BD1" w:rsidRPr="00036866" w:rsidRDefault="00B02BD1" w:rsidP="00B02BD1">
      <w:pPr>
        <w:pStyle w:val="Zkladntext"/>
        <w:rPr>
          <w:rFonts w:ascii="Arial Narrow" w:hAnsi="Arial Narrow"/>
          <w:lang w:val="sk-SK"/>
        </w:rPr>
      </w:pPr>
      <w:r w:rsidRPr="00036866">
        <w:rPr>
          <w:rFonts w:ascii="Arial Narrow" w:hAnsi="Arial Narrow"/>
          <w:lang w:val="sk-SK"/>
        </w:rPr>
        <w:t xml:space="preserve">Prijímateľ je povinný viesť svoje účtovníctvo tak, aby bol schopný v rámci monitorovacích správ jednoznačne identifikovať všetky príjmy a výdavky spojené s daným projektom. V prípade, ak nie je možné jednoznačne priradiť napr. presnú výšku príjmov k projektu, prijímateľ musí zabezpečiť a zdôvodniť použitie čo najpresnejšieho oprávneného podielu vzťahujúceho sa k projektu. </w:t>
      </w:r>
    </w:p>
    <w:p w:rsidR="007E28FB" w:rsidRPr="00036866" w:rsidRDefault="00185586">
      <w:pPr>
        <w:pStyle w:val="Zkladntext"/>
        <w:rPr>
          <w:rFonts w:ascii="Arial Narrow" w:hAnsi="Arial Narrow"/>
          <w:lang w:val="sk-SK"/>
        </w:rPr>
      </w:pPr>
      <w:r w:rsidRPr="00036866">
        <w:rPr>
          <w:rFonts w:ascii="Arial Narrow" w:hAnsi="Arial Narrow"/>
          <w:b/>
          <w:lang w:val="sk-SK"/>
        </w:rPr>
        <w:t>Pri projektoch, ktoré spadajú pod schému štátnej pomoci</w:t>
      </w:r>
      <w:r w:rsidRPr="00036866">
        <w:rPr>
          <w:rFonts w:ascii="Arial Narrow" w:hAnsi="Arial Narrow"/>
          <w:lang w:val="sk-SK"/>
        </w:rPr>
        <w:t xml:space="preserve"> sa postupuje v zmysle stanovených pravidiel štátnej pomoci. Pri stanovení výšky oprávnených výdavkov nie je potrebné zohľadniť príjmy vytvorené projektom </w:t>
      </w:r>
      <w:r w:rsidR="007F3EFE" w:rsidRPr="00036866">
        <w:rPr>
          <w:rFonts w:ascii="Arial Narrow" w:hAnsi="Arial Narrow"/>
          <w:lang w:val="sk-SK"/>
        </w:rPr>
        <w:t>(platí v prípade fixne stanoveného podielu príspevku z verejných zdrojov v príslušnej schéme štátnej pomoci</w:t>
      </w:r>
      <w:r w:rsidR="00D37426" w:rsidRPr="00036866">
        <w:rPr>
          <w:rFonts w:ascii="Arial Narrow" w:hAnsi="Arial Narrow"/>
          <w:lang w:val="sk-SK"/>
        </w:rPr>
        <w:t>)</w:t>
      </w:r>
      <w:r w:rsidR="00A07860" w:rsidRPr="00036866">
        <w:rPr>
          <w:rFonts w:ascii="Arial Narrow" w:hAnsi="Arial Narrow"/>
          <w:lang w:val="sk-SK"/>
        </w:rPr>
        <w:t xml:space="preserve"> </w:t>
      </w:r>
      <w:r w:rsidR="00AA16F3" w:rsidRPr="00036866">
        <w:rPr>
          <w:rFonts w:ascii="Arial Narrow" w:hAnsi="Arial Narrow"/>
          <w:b/>
          <w:lang w:val="sk-SK"/>
        </w:rPr>
        <w:t>s výnimkou špecifických prípadov</w:t>
      </w:r>
      <w:r w:rsidR="00A07860" w:rsidRPr="00036866">
        <w:rPr>
          <w:rFonts w:ascii="Arial Narrow" w:hAnsi="Arial Narrow"/>
          <w:lang w:val="sk-SK"/>
        </w:rPr>
        <w:t>, kedy</w:t>
      </w:r>
      <w:r w:rsidR="00555DAE" w:rsidRPr="00036866">
        <w:rPr>
          <w:rFonts w:ascii="Arial Narrow" w:hAnsi="Arial Narrow"/>
          <w:b/>
          <w:lang w:val="sk-SK"/>
        </w:rPr>
        <w:t xml:space="preserve"> z uplatniteľných pravidiel štátnej pomoci takáto povinnosť vyplýva. </w:t>
      </w:r>
    </w:p>
    <w:p w:rsidR="009C6CF4" w:rsidRPr="00036866" w:rsidRDefault="00982F47" w:rsidP="009C6CF4">
      <w:pPr>
        <w:pStyle w:val="Zkladntext"/>
        <w:rPr>
          <w:rFonts w:ascii="Arial Narrow" w:hAnsi="Arial Narrow"/>
          <w:lang w:val="sk-SK"/>
        </w:rPr>
      </w:pPr>
      <w:r w:rsidRPr="00036866">
        <w:rPr>
          <w:rFonts w:ascii="Arial Narrow" w:hAnsi="Arial Narrow"/>
          <w:lang w:val="sk-SK"/>
        </w:rPr>
        <w:t>Pre p</w:t>
      </w:r>
      <w:r w:rsidR="009C6CF4" w:rsidRPr="00036866">
        <w:rPr>
          <w:rFonts w:ascii="Arial Narrow" w:hAnsi="Arial Narrow"/>
          <w:lang w:val="sk-SK"/>
        </w:rPr>
        <w:t xml:space="preserve">rojekty, ktoré </w:t>
      </w:r>
      <w:r w:rsidR="00442377" w:rsidRPr="00036866">
        <w:rPr>
          <w:rFonts w:ascii="Arial Narrow" w:hAnsi="Arial Narrow"/>
          <w:lang w:val="sk-SK"/>
        </w:rPr>
        <w:t xml:space="preserve">vytvárajú </w:t>
      </w:r>
      <w:r w:rsidR="009C6CF4" w:rsidRPr="00036866">
        <w:rPr>
          <w:rFonts w:ascii="Arial Narrow" w:hAnsi="Arial Narrow"/>
          <w:lang w:val="sk-SK"/>
        </w:rPr>
        <w:t xml:space="preserve">čistý príjem </w:t>
      </w:r>
      <w:r w:rsidRPr="00036866">
        <w:rPr>
          <w:rFonts w:ascii="Arial Narrow" w:hAnsi="Arial Narrow"/>
          <w:lang w:val="sk-SK"/>
        </w:rPr>
        <w:t>(</w:t>
      </w:r>
      <w:r w:rsidR="00D37426" w:rsidRPr="00036866">
        <w:rPr>
          <w:rFonts w:ascii="Arial Narrow" w:hAnsi="Arial Narrow"/>
          <w:lang w:val="sk-SK"/>
        </w:rPr>
        <w:t xml:space="preserve">v zmysle </w:t>
      </w:r>
      <w:r w:rsidR="009C6CF4" w:rsidRPr="00036866">
        <w:rPr>
          <w:rFonts w:ascii="Arial Narrow" w:hAnsi="Arial Narrow"/>
          <w:lang w:val="sk-SK"/>
        </w:rPr>
        <w:t>čl. 61</w:t>
      </w:r>
      <w:r w:rsidR="009F7C26" w:rsidRPr="00036866">
        <w:rPr>
          <w:rFonts w:ascii="Arial Narrow" w:hAnsi="Arial Narrow"/>
          <w:lang w:val="sk-SK"/>
        </w:rPr>
        <w:t>, ak sa neuplatní paušálna sadzba</w:t>
      </w:r>
      <w:r w:rsidR="009C6CF4" w:rsidRPr="00036866">
        <w:rPr>
          <w:rFonts w:ascii="Arial Narrow" w:hAnsi="Arial Narrow"/>
          <w:lang w:val="sk-SK"/>
        </w:rPr>
        <w:t xml:space="preserve"> a čl. 65</w:t>
      </w:r>
      <w:r w:rsidR="00A73E2E" w:rsidRPr="00036866">
        <w:rPr>
          <w:rFonts w:ascii="Arial Narrow" w:hAnsi="Arial Narrow"/>
          <w:lang w:val="sk-SK"/>
        </w:rPr>
        <w:t xml:space="preserve"> ods. 8</w:t>
      </w:r>
      <w:r w:rsidR="009C6CF4" w:rsidRPr="00036866">
        <w:rPr>
          <w:rFonts w:ascii="Arial Narrow" w:hAnsi="Arial Narrow"/>
          <w:lang w:val="sk-SK"/>
        </w:rPr>
        <w:t xml:space="preserve"> všeobecného nariadenia</w:t>
      </w:r>
      <w:r w:rsidRPr="00036866">
        <w:rPr>
          <w:rFonts w:ascii="Arial Narrow" w:hAnsi="Arial Narrow"/>
          <w:lang w:val="sk-SK"/>
        </w:rPr>
        <w:t>)</w:t>
      </w:r>
      <w:r w:rsidR="009C6CF4" w:rsidRPr="00036866">
        <w:rPr>
          <w:rFonts w:ascii="Arial Narrow" w:hAnsi="Arial Narrow"/>
          <w:lang w:val="sk-SK"/>
        </w:rPr>
        <w:t xml:space="preserve">, </w:t>
      </w:r>
      <w:r w:rsidRPr="00036866">
        <w:rPr>
          <w:rFonts w:ascii="Arial Narrow" w:hAnsi="Arial Narrow"/>
          <w:lang w:val="sk-SK"/>
        </w:rPr>
        <w:t xml:space="preserve">sa </w:t>
      </w:r>
      <w:r w:rsidR="009C6CF4" w:rsidRPr="00036866">
        <w:rPr>
          <w:rFonts w:ascii="Arial Narrow" w:hAnsi="Arial Narrow"/>
          <w:lang w:val="sk-SK"/>
        </w:rPr>
        <w:t>vyžaduj</w:t>
      </w:r>
      <w:r w:rsidRPr="00036866">
        <w:rPr>
          <w:rFonts w:ascii="Arial Narrow" w:hAnsi="Arial Narrow"/>
          <w:lang w:val="sk-SK"/>
        </w:rPr>
        <w:t>e</w:t>
      </w:r>
      <w:r w:rsidR="009C6CF4" w:rsidRPr="00036866">
        <w:rPr>
          <w:rFonts w:ascii="Arial Narrow" w:hAnsi="Arial Narrow"/>
          <w:lang w:val="sk-SK"/>
        </w:rPr>
        <w:t xml:space="preserve"> vypracovanie finančnej analýzy projektu </w:t>
      </w:r>
      <w:r w:rsidR="00C8056F" w:rsidRPr="00036866">
        <w:rPr>
          <w:rFonts w:ascii="Arial Narrow" w:hAnsi="Arial Narrow"/>
          <w:lang w:val="sk-SK"/>
        </w:rPr>
        <w:t>v rámci</w:t>
      </w:r>
      <w:r w:rsidR="009C6CF4" w:rsidRPr="00036866">
        <w:rPr>
          <w:rFonts w:ascii="Arial Narrow" w:hAnsi="Arial Narrow"/>
          <w:lang w:val="sk-SK"/>
        </w:rPr>
        <w:t xml:space="preserve"> stanovené</w:t>
      </w:r>
      <w:r w:rsidR="0021559C" w:rsidRPr="00036866">
        <w:rPr>
          <w:rFonts w:ascii="Arial Narrow" w:hAnsi="Arial Narrow"/>
          <w:lang w:val="sk-SK"/>
        </w:rPr>
        <w:t>ho</w:t>
      </w:r>
      <w:r w:rsidR="009C6CF4" w:rsidRPr="00036866">
        <w:rPr>
          <w:rFonts w:ascii="Arial Narrow" w:hAnsi="Arial Narrow"/>
          <w:lang w:val="sk-SK"/>
        </w:rPr>
        <w:t xml:space="preserve"> referenčné</w:t>
      </w:r>
      <w:r w:rsidR="0021559C" w:rsidRPr="00036866">
        <w:rPr>
          <w:rFonts w:ascii="Arial Narrow" w:hAnsi="Arial Narrow"/>
          <w:lang w:val="sk-SK"/>
        </w:rPr>
        <w:t>ho</w:t>
      </w:r>
      <w:r w:rsidR="009C6CF4" w:rsidRPr="00036866">
        <w:rPr>
          <w:rFonts w:ascii="Arial Narrow" w:hAnsi="Arial Narrow"/>
          <w:lang w:val="sk-SK"/>
        </w:rPr>
        <w:t xml:space="preserve"> obdobi</w:t>
      </w:r>
      <w:r w:rsidR="0021559C" w:rsidRPr="00036866">
        <w:rPr>
          <w:rFonts w:ascii="Arial Narrow" w:hAnsi="Arial Narrow"/>
          <w:lang w:val="sk-SK"/>
        </w:rPr>
        <w:t>a</w:t>
      </w:r>
      <w:r w:rsidR="009C6CF4" w:rsidRPr="00036866">
        <w:rPr>
          <w:rFonts w:ascii="Arial Narrow" w:hAnsi="Arial Narrow"/>
          <w:lang w:val="sk-SK"/>
        </w:rPr>
        <w:t xml:space="preserve">. Žiadateľ má povinnosť spracovať finančnú analýzu v zmysle tejto </w:t>
      </w:r>
      <w:r w:rsidRPr="00036866">
        <w:rPr>
          <w:rFonts w:ascii="Arial Narrow" w:hAnsi="Arial Narrow"/>
          <w:lang w:val="sk-SK"/>
        </w:rPr>
        <w:t>M</w:t>
      </w:r>
      <w:r w:rsidR="009C6CF4" w:rsidRPr="00036866">
        <w:rPr>
          <w:rFonts w:ascii="Arial Narrow" w:hAnsi="Arial Narrow"/>
          <w:lang w:val="sk-SK"/>
        </w:rPr>
        <w:t>etodiky.</w:t>
      </w:r>
    </w:p>
    <w:p w:rsidR="009C6CF4" w:rsidRPr="00036866" w:rsidRDefault="009C6CF4" w:rsidP="009C6CF4">
      <w:pPr>
        <w:pStyle w:val="Zkladntext"/>
        <w:rPr>
          <w:rFonts w:ascii="Arial Narrow" w:hAnsi="Arial Narrow"/>
          <w:lang w:val="sk-SK"/>
        </w:rPr>
      </w:pPr>
      <w:r w:rsidRPr="00036866">
        <w:rPr>
          <w:rFonts w:ascii="Arial Narrow" w:hAnsi="Arial Narrow"/>
          <w:lang w:val="sk-SK"/>
        </w:rPr>
        <w:t>Hlavným účelom finančnej analýzy je výpočet ukazovateľov finančnej výkonnosti projektu. Zvyčajne sa táto analýza vykonáva z hľadiska vlastníka infraštruktúry. Pokiaľ sú vlastníkom a prevádzkovateľom rôzne subjekty, musí byť</w:t>
      </w:r>
      <w:r w:rsidR="0012553A" w:rsidRPr="00036866">
        <w:rPr>
          <w:rFonts w:ascii="Arial Narrow" w:hAnsi="Arial Narrow"/>
          <w:lang w:val="sk-SK"/>
        </w:rPr>
        <w:t xml:space="preserve"> vykonaná </w:t>
      </w:r>
      <w:r w:rsidR="0012553A" w:rsidRPr="00036866">
        <w:rPr>
          <w:rFonts w:ascii="Arial Narrow" w:hAnsi="Arial Narrow"/>
          <w:i/>
          <w:lang w:val="sk-SK"/>
        </w:rPr>
        <w:t>konsolidovaná</w:t>
      </w:r>
      <w:r w:rsidR="0012553A" w:rsidRPr="00036866">
        <w:rPr>
          <w:rFonts w:ascii="Arial Narrow" w:hAnsi="Arial Narrow"/>
          <w:lang w:val="sk-SK"/>
        </w:rPr>
        <w:t xml:space="preserve"> finančná</w:t>
      </w:r>
      <w:r w:rsidRPr="00036866">
        <w:rPr>
          <w:rFonts w:ascii="Arial Narrow" w:hAnsi="Arial Narrow"/>
          <w:lang w:val="sk-SK"/>
        </w:rPr>
        <w:t xml:space="preserve"> analýza. </w:t>
      </w:r>
    </w:p>
    <w:p w:rsidR="009C6CF4" w:rsidRPr="00036866" w:rsidRDefault="009C6CF4" w:rsidP="009C6CF4">
      <w:pPr>
        <w:pStyle w:val="Zkladntext"/>
        <w:rPr>
          <w:rFonts w:ascii="Arial Narrow" w:hAnsi="Arial Narrow"/>
          <w:lang w:val="sk-SK"/>
        </w:rPr>
      </w:pPr>
      <w:r w:rsidRPr="00036866">
        <w:rPr>
          <w:rFonts w:ascii="Arial Narrow" w:hAnsi="Arial Narrow"/>
          <w:lang w:val="sk-SK"/>
        </w:rPr>
        <w:lastRenderedPageBreak/>
        <w:t>Táto metodika definuje pravidlá pre tvorbu dvoch typov finančných analýz:</w:t>
      </w:r>
    </w:p>
    <w:p w:rsidR="009C6CF4" w:rsidRPr="00036866" w:rsidRDefault="009C6CF4" w:rsidP="006C62A2">
      <w:pPr>
        <w:pStyle w:val="Zoznamsodrkami"/>
        <w:tabs>
          <w:tab w:val="clear" w:pos="340"/>
          <w:tab w:val="num" w:pos="567"/>
        </w:tabs>
        <w:spacing w:before="0" w:after="0"/>
        <w:ind w:left="567" w:hanging="346"/>
        <w:rPr>
          <w:rFonts w:ascii="Arial Narrow" w:hAnsi="Arial Narrow"/>
          <w:lang w:val="sk-SK"/>
        </w:rPr>
      </w:pPr>
      <w:r w:rsidRPr="00036866">
        <w:rPr>
          <w:rFonts w:ascii="Arial Narrow" w:hAnsi="Arial Narrow"/>
          <w:b/>
          <w:lang w:val="sk-SK"/>
        </w:rPr>
        <w:t>Finančná analýza</w:t>
      </w:r>
      <w:r w:rsidR="00A85F79" w:rsidRPr="00036866">
        <w:rPr>
          <w:rFonts w:ascii="Arial Narrow" w:hAnsi="Arial Narrow"/>
          <w:lang w:val="sk-SK"/>
        </w:rPr>
        <w:t>;</w:t>
      </w:r>
    </w:p>
    <w:p w:rsidR="006265FF" w:rsidRPr="00036866" w:rsidRDefault="006265FF" w:rsidP="006C62A2">
      <w:pPr>
        <w:pStyle w:val="Zoznamsodrkami"/>
        <w:tabs>
          <w:tab w:val="clear" w:pos="340"/>
          <w:tab w:val="num" w:pos="567"/>
        </w:tabs>
        <w:spacing w:before="0" w:after="0"/>
        <w:ind w:left="567" w:hanging="346"/>
        <w:rPr>
          <w:rFonts w:ascii="Arial Narrow" w:hAnsi="Arial Narrow"/>
          <w:lang w:val="sk-SK"/>
        </w:rPr>
      </w:pPr>
      <w:r w:rsidRPr="00036866">
        <w:rPr>
          <w:rFonts w:ascii="Arial Narrow" w:hAnsi="Arial Narrow"/>
          <w:b/>
          <w:lang w:val="sk-SK"/>
        </w:rPr>
        <w:t>Zjednodušená finančná analýza</w:t>
      </w:r>
      <w:r w:rsidR="00A85F79" w:rsidRPr="00036866">
        <w:rPr>
          <w:rFonts w:ascii="Arial Narrow" w:hAnsi="Arial Narrow"/>
          <w:lang w:val="sk-SK"/>
        </w:rPr>
        <w:t>.</w:t>
      </w:r>
    </w:p>
    <w:p w:rsidR="009C6CF4" w:rsidRDefault="009F7C26" w:rsidP="009D7B54">
      <w:pPr>
        <w:pStyle w:val="Zoznamsodrkami"/>
        <w:numPr>
          <w:ilvl w:val="0"/>
          <w:numId w:val="0"/>
        </w:numPr>
        <w:rPr>
          <w:ins w:id="344" w:author="MŽP SR" w:date="2016-03-01T11:01:00Z"/>
          <w:rFonts w:ascii="Arial Narrow" w:hAnsi="Arial Narrow"/>
          <w:lang w:val="sk-SK"/>
        </w:rPr>
      </w:pPr>
      <w:r w:rsidRPr="00036866">
        <w:rPr>
          <w:rFonts w:ascii="Arial Narrow" w:hAnsi="Arial Narrow"/>
          <w:lang w:val="sk-SK"/>
        </w:rPr>
        <w:t>P</w:t>
      </w:r>
      <w:r w:rsidR="00925B42" w:rsidRPr="00036866">
        <w:rPr>
          <w:rFonts w:ascii="Arial Narrow" w:hAnsi="Arial Narrow"/>
          <w:lang w:val="sk-SK"/>
        </w:rPr>
        <w:t>rehľad o v</w:t>
      </w:r>
      <w:r w:rsidR="009C6CF4" w:rsidRPr="00036866">
        <w:rPr>
          <w:rFonts w:ascii="Arial Narrow" w:hAnsi="Arial Narrow"/>
          <w:lang w:val="sk-SK"/>
        </w:rPr>
        <w:t>ypracovan</w:t>
      </w:r>
      <w:r w:rsidR="00925B42" w:rsidRPr="00036866">
        <w:rPr>
          <w:rFonts w:ascii="Arial Narrow" w:hAnsi="Arial Narrow"/>
          <w:lang w:val="sk-SK"/>
        </w:rPr>
        <w:t>í</w:t>
      </w:r>
      <w:r w:rsidR="009C6CF4" w:rsidRPr="00036866">
        <w:rPr>
          <w:rFonts w:ascii="Arial Narrow" w:hAnsi="Arial Narrow"/>
          <w:lang w:val="sk-SK"/>
        </w:rPr>
        <w:t xml:space="preserve"> jednotlivých typov finančnej analýzy</w:t>
      </w:r>
      <w:r w:rsidR="001F4429" w:rsidRPr="00036866">
        <w:rPr>
          <w:rFonts w:ascii="Arial Narrow" w:hAnsi="Arial Narrow"/>
          <w:lang w:val="sk-SK"/>
        </w:rPr>
        <w:t xml:space="preserve"> podľa výšky</w:t>
      </w:r>
      <w:r w:rsidRPr="00036866">
        <w:rPr>
          <w:rFonts w:ascii="Arial Narrow" w:hAnsi="Arial Narrow"/>
          <w:lang w:val="sk-SK"/>
        </w:rPr>
        <w:t xml:space="preserve"> celkových oprávnených</w:t>
      </w:r>
      <w:r w:rsidR="001F4429" w:rsidRPr="00036866">
        <w:rPr>
          <w:rFonts w:ascii="Arial Narrow" w:hAnsi="Arial Narrow"/>
          <w:lang w:val="sk-SK"/>
        </w:rPr>
        <w:t xml:space="preserve"> výdavkov projektu</w:t>
      </w:r>
      <w:r w:rsidR="009C6CF4" w:rsidRPr="00036866">
        <w:rPr>
          <w:rFonts w:ascii="Arial Narrow" w:hAnsi="Arial Narrow"/>
          <w:lang w:val="sk-SK"/>
        </w:rPr>
        <w:t xml:space="preserve"> je uvedený v</w:t>
      </w:r>
      <w:r w:rsidR="000362DF" w:rsidRPr="00036866">
        <w:rPr>
          <w:rFonts w:ascii="Arial Narrow" w:hAnsi="Arial Narrow"/>
          <w:lang w:val="sk-SK"/>
        </w:rPr>
        <w:t> </w:t>
      </w:r>
      <w:r w:rsidR="009C6CF4" w:rsidRPr="00036866">
        <w:rPr>
          <w:rFonts w:ascii="Arial Narrow" w:hAnsi="Arial Narrow"/>
          <w:lang w:val="sk-SK"/>
        </w:rPr>
        <w:t>tabuľke</w:t>
      </w:r>
      <w:r w:rsidR="000362DF" w:rsidRPr="00036866">
        <w:rPr>
          <w:rFonts w:ascii="Arial Narrow" w:hAnsi="Arial Narrow"/>
          <w:lang w:val="sk-SK"/>
        </w:rPr>
        <w:t>:</w:t>
      </w:r>
      <w:r w:rsidR="009D7B54" w:rsidRPr="00036866">
        <w:rPr>
          <w:rFonts w:ascii="Arial Narrow" w:hAnsi="Arial Narrow"/>
          <w:lang w:val="sk-SK"/>
        </w:rPr>
        <w:t xml:space="preserve"> </w:t>
      </w:r>
    </w:p>
    <w:p w:rsidR="0040023F" w:rsidRDefault="0040023F" w:rsidP="009D7B54">
      <w:pPr>
        <w:pStyle w:val="Zoznamsodrkami"/>
        <w:numPr>
          <w:ilvl w:val="0"/>
          <w:numId w:val="0"/>
        </w:numPr>
        <w:rPr>
          <w:ins w:id="345" w:author="MŽP SR" w:date="2016-03-01T11:01:00Z"/>
          <w:rFonts w:ascii="Arial Narrow" w:hAnsi="Arial Narrow"/>
          <w:lang w:val="sk-SK"/>
        </w:rPr>
      </w:pPr>
    </w:p>
    <w:p w:rsidR="0040023F" w:rsidRPr="00036866" w:rsidRDefault="0040023F" w:rsidP="009D7B54">
      <w:pPr>
        <w:pStyle w:val="Zoznamsodrkami"/>
        <w:numPr>
          <w:ilvl w:val="0"/>
          <w:numId w:val="0"/>
        </w:numPr>
        <w:rPr>
          <w:rFonts w:ascii="Arial Narrow" w:hAnsi="Arial Narrow"/>
          <w:lang w:val="sk-SK"/>
        </w:rPr>
      </w:pPr>
    </w:p>
    <w:p w:rsidR="00C1010E" w:rsidRPr="00036866" w:rsidRDefault="003A7929" w:rsidP="003A7929">
      <w:pPr>
        <w:pStyle w:val="Zkladntext"/>
        <w:spacing w:after="60"/>
        <w:jc w:val="left"/>
        <w:rPr>
          <w:rFonts w:ascii="Arial Narrow" w:hAnsi="Arial Narrow"/>
          <w:i/>
          <w:sz w:val="18"/>
          <w:szCs w:val="18"/>
          <w:lang w:val="sk-SK"/>
        </w:rPr>
      </w:pPr>
      <w:bookmarkStart w:id="346" w:name="_Ref413147669"/>
      <w:r w:rsidRPr="00036866">
        <w:rPr>
          <w:rFonts w:ascii="Arial Narrow" w:hAnsi="Arial Narrow"/>
          <w:i/>
          <w:sz w:val="18"/>
          <w:szCs w:val="18"/>
          <w:lang w:val="sk-SK"/>
        </w:rPr>
        <w:t>Tabuľka 4: Prehľad potreby vypracovania FA vzhľadom na celkové oprávnené výdavky projektu</w:t>
      </w:r>
      <w:bookmarkEnd w:id="346"/>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6"/>
        <w:gridCol w:w="1984"/>
        <w:gridCol w:w="1105"/>
      </w:tblGrid>
      <w:tr w:rsidR="00C1010E" w:rsidRPr="00036866" w:rsidTr="00C1010E">
        <w:trPr>
          <w:jc w:val="center"/>
        </w:trPr>
        <w:tc>
          <w:tcPr>
            <w:tcW w:w="5926" w:type="dxa"/>
            <w:shd w:val="clear" w:color="auto" w:fill="C6D9F1" w:themeFill="text2" w:themeFillTint="33"/>
          </w:tcPr>
          <w:p w:rsidR="00C1010E" w:rsidRPr="00036866" w:rsidRDefault="00C1010E" w:rsidP="00F849A3">
            <w:pPr>
              <w:spacing w:before="60" w:after="60"/>
              <w:jc w:val="center"/>
              <w:rPr>
                <w:rFonts w:ascii="Arial Narrow" w:hAnsi="Arial Narrow"/>
                <w:b/>
                <w:szCs w:val="22"/>
                <w:lang w:val="sk-SK"/>
              </w:rPr>
            </w:pPr>
            <w:r w:rsidRPr="00036866">
              <w:rPr>
                <w:rFonts w:ascii="Arial Narrow" w:hAnsi="Arial Narrow"/>
                <w:b/>
                <w:szCs w:val="22"/>
                <w:lang w:val="sk-SK"/>
              </w:rPr>
              <w:t>Celkové oprávnené výdavky (v EUR)</w:t>
            </w:r>
          </w:p>
        </w:tc>
        <w:tc>
          <w:tcPr>
            <w:tcW w:w="1984" w:type="dxa"/>
            <w:shd w:val="clear" w:color="auto" w:fill="C6D9F1" w:themeFill="text2" w:themeFillTint="33"/>
          </w:tcPr>
          <w:p w:rsidR="00C1010E" w:rsidRPr="00036866" w:rsidRDefault="00C1010E" w:rsidP="00F849A3">
            <w:pPr>
              <w:spacing w:before="60" w:after="60"/>
              <w:jc w:val="center"/>
              <w:rPr>
                <w:rFonts w:ascii="Arial Narrow" w:hAnsi="Arial Narrow"/>
                <w:b/>
                <w:szCs w:val="22"/>
                <w:lang w:val="sk-SK"/>
              </w:rPr>
            </w:pPr>
            <w:r w:rsidRPr="00036866">
              <w:rPr>
                <w:rFonts w:ascii="Arial Narrow" w:hAnsi="Arial Narrow"/>
                <w:b/>
                <w:szCs w:val="22"/>
                <w:lang w:val="sk-SK"/>
              </w:rPr>
              <w:t>Zjednodušená FA</w:t>
            </w:r>
          </w:p>
        </w:tc>
        <w:tc>
          <w:tcPr>
            <w:tcW w:w="1105" w:type="dxa"/>
            <w:shd w:val="clear" w:color="auto" w:fill="C6D9F1" w:themeFill="text2" w:themeFillTint="33"/>
          </w:tcPr>
          <w:p w:rsidR="00C1010E" w:rsidRPr="00036866" w:rsidRDefault="00C1010E" w:rsidP="00F849A3">
            <w:pPr>
              <w:spacing w:before="60" w:after="60"/>
              <w:jc w:val="center"/>
              <w:rPr>
                <w:rFonts w:ascii="Arial Narrow" w:hAnsi="Arial Narrow"/>
                <w:b/>
                <w:szCs w:val="22"/>
                <w:lang w:val="sk-SK"/>
              </w:rPr>
            </w:pPr>
            <w:r w:rsidRPr="00036866">
              <w:rPr>
                <w:rFonts w:ascii="Arial Narrow" w:hAnsi="Arial Narrow"/>
                <w:b/>
                <w:szCs w:val="22"/>
                <w:lang w:val="sk-SK"/>
              </w:rPr>
              <w:t>FA</w:t>
            </w:r>
          </w:p>
        </w:tc>
      </w:tr>
      <w:tr w:rsidR="00C1010E" w:rsidRPr="00036866" w:rsidTr="00C1010E">
        <w:trPr>
          <w:jc w:val="center"/>
        </w:trPr>
        <w:tc>
          <w:tcPr>
            <w:tcW w:w="5926" w:type="dxa"/>
            <w:shd w:val="clear" w:color="auto" w:fill="auto"/>
          </w:tcPr>
          <w:p w:rsidR="00C1010E" w:rsidRPr="00036866" w:rsidRDefault="00C1010E" w:rsidP="00B04F70">
            <w:pPr>
              <w:spacing w:before="60" w:after="60"/>
              <w:jc w:val="both"/>
              <w:rPr>
                <w:rFonts w:ascii="Arial Narrow" w:hAnsi="Arial Narrow"/>
                <w:szCs w:val="22"/>
                <w:lang w:val="sk-SK"/>
              </w:rPr>
            </w:pPr>
            <w:r w:rsidRPr="00036866">
              <w:rPr>
                <w:rFonts w:ascii="Arial Narrow" w:hAnsi="Arial Narrow"/>
                <w:szCs w:val="22"/>
                <w:lang w:val="sk-SK"/>
              </w:rPr>
              <w:t>Rovné, alebo nižšie ako 50 tis.</w:t>
            </w:r>
          </w:p>
        </w:tc>
        <w:tc>
          <w:tcPr>
            <w:tcW w:w="1984" w:type="dxa"/>
            <w:shd w:val="clear" w:color="auto" w:fill="auto"/>
            <w:vAlign w:val="center"/>
          </w:tcPr>
          <w:p w:rsidR="004C040F" w:rsidRPr="00036866" w:rsidRDefault="00C1010E">
            <w:pPr>
              <w:spacing w:before="60" w:after="60"/>
              <w:jc w:val="center"/>
              <w:rPr>
                <w:rFonts w:ascii="Arial Narrow" w:hAnsi="Arial Narrow"/>
                <w:szCs w:val="22"/>
                <w:lang w:val="sk-SK"/>
              </w:rPr>
            </w:pPr>
            <w:r w:rsidRPr="00036866">
              <w:rPr>
                <w:rFonts w:ascii="Arial Narrow" w:hAnsi="Arial Narrow"/>
                <w:szCs w:val="22"/>
                <w:lang w:val="sk-SK"/>
              </w:rPr>
              <w:t>X</w:t>
            </w:r>
          </w:p>
        </w:tc>
        <w:tc>
          <w:tcPr>
            <w:tcW w:w="1105" w:type="dxa"/>
            <w:vAlign w:val="center"/>
          </w:tcPr>
          <w:p w:rsidR="00C1010E" w:rsidRPr="00036866" w:rsidRDefault="00C1010E" w:rsidP="00321A79">
            <w:pPr>
              <w:spacing w:before="60" w:after="60"/>
              <w:jc w:val="center"/>
              <w:rPr>
                <w:rFonts w:ascii="Arial Narrow" w:hAnsi="Arial Narrow"/>
                <w:szCs w:val="22"/>
                <w:lang w:val="sk-SK"/>
              </w:rPr>
            </w:pPr>
            <w:r w:rsidRPr="00036866">
              <w:rPr>
                <w:rFonts w:ascii="Arial Narrow" w:hAnsi="Arial Narrow"/>
                <w:szCs w:val="22"/>
                <w:lang w:val="sk-SK"/>
              </w:rPr>
              <w:t>-</w:t>
            </w:r>
          </w:p>
        </w:tc>
      </w:tr>
      <w:tr w:rsidR="00C1010E" w:rsidRPr="00036866" w:rsidTr="00C1010E">
        <w:trPr>
          <w:jc w:val="center"/>
        </w:trPr>
        <w:tc>
          <w:tcPr>
            <w:tcW w:w="5926" w:type="dxa"/>
            <w:shd w:val="clear" w:color="auto" w:fill="auto"/>
          </w:tcPr>
          <w:p w:rsidR="00C1010E" w:rsidRPr="00036866" w:rsidRDefault="00C1010E" w:rsidP="00B04F70">
            <w:pPr>
              <w:spacing w:before="60" w:after="60"/>
              <w:jc w:val="both"/>
              <w:rPr>
                <w:rFonts w:ascii="Arial Narrow" w:hAnsi="Arial Narrow"/>
                <w:szCs w:val="22"/>
                <w:lang w:val="sk-SK"/>
              </w:rPr>
            </w:pPr>
            <w:r w:rsidRPr="00036866">
              <w:rPr>
                <w:rFonts w:ascii="Arial Narrow" w:hAnsi="Arial Narrow"/>
                <w:szCs w:val="22"/>
                <w:lang w:val="sk-SK"/>
              </w:rPr>
              <w:t>Rovné, alebo nižšie ako 1 mil. Eur a zároveň vyššie ako 50 tis.</w:t>
            </w:r>
          </w:p>
        </w:tc>
        <w:tc>
          <w:tcPr>
            <w:tcW w:w="1984" w:type="dxa"/>
            <w:shd w:val="clear" w:color="auto" w:fill="auto"/>
            <w:vAlign w:val="center"/>
          </w:tcPr>
          <w:p w:rsidR="00C1010E" w:rsidRPr="00036866" w:rsidRDefault="00321A79" w:rsidP="00321A79">
            <w:pPr>
              <w:spacing w:before="60" w:after="60"/>
              <w:jc w:val="center"/>
              <w:rPr>
                <w:rFonts w:ascii="Arial Narrow" w:hAnsi="Arial Narrow"/>
                <w:szCs w:val="22"/>
                <w:lang w:val="sk-SK"/>
              </w:rPr>
            </w:pPr>
            <w:r w:rsidRPr="00036866">
              <w:rPr>
                <w:rFonts w:ascii="Arial Narrow" w:hAnsi="Arial Narrow"/>
                <w:szCs w:val="22"/>
                <w:lang w:val="sk-SK"/>
              </w:rPr>
              <w:t>-</w:t>
            </w:r>
          </w:p>
        </w:tc>
        <w:tc>
          <w:tcPr>
            <w:tcW w:w="1105" w:type="dxa"/>
            <w:vAlign w:val="center"/>
          </w:tcPr>
          <w:p w:rsidR="00C1010E" w:rsidRPr="00036866" w:rsidRDefault="00C1010E" w:rsidP="00321A79">
            <w:pPr>
              <w:spacing w:before="60" w:after="60"/>
              <w:jc w:val="center"/>
              <w:rPr>
                <w:rFonts w:ascii="Arial Narrow" w:hAnsi="Arial Narrow"/>
                <w:szCs w:val="22"/>
                <w:lang w:val="sk-SK"/>
              </w:rPr>
            </w:pPr>
            <w:r w:rsidRPr="00036866">
              <w:rPr>
                <w:rFonts w:ascii="Arial Narrow" w:hAnsi="Arial Narrow"/>
                <w:szCs w:val="22"/>
                <w:lang w:val="sk-SK"/>
              </w:rPr>
              <w:t>X</w:t>
            </w:r>
          </w:p>
        </w:tc>
      </w:tr>
      <w:tr w:rsidR="00C1010E" w:rsidRPr="00036866" w:rsidTr="00C1010E">
        <w:trPr>
          <w:jc w:val="center"/>
        </w:trPr>
        <w:tc>
          <w:tcPr>
            <w:tcW w:w="5926" w:type="dxa"/>
            <w:shd w:val="clear" w:color="auto" w:fill="auto"/>
          </w:tcPr>
          <w:p w:rsidR="00C1010E" w:rsidRPr="00036866" w:rsidRDefault="00C1010E" w:rsidP="00F849A3">
            <w:pPr>
              <w:spacing w:before="60" w:after="60"/>
              <w:jc w:val="both"/>
              <w:rPr>
                <w:rFonts w:ascii="Arial Narrow" w:hAnsi="Arial Narrow"/>
                <w:szCs w:val="22"/>
                <w:lang w:val="sk-SK"/>
              </w:rPr>
            </w:pPr>
            <w:r w:rsidRPr="00036866">
              <w:rPr>
                <w:rFonts w:ascii="Arial Narrow" w:hAnsi="Arial Narrow"/>
                <w:szCs w:val="22"/>
                <w:lang w:val="sk-SK"/>
              </w:rPr>
              <w:t>Vyššie ako 1 mil.</w:t>
            </w:r>
          </w:p>
        </w:tc>
        <w:tc>
          <w:tcPr>
            <w:tcW w:w="1984" w:type="dxa"/>
            <w:shd w:val="clear" w:color="auto" w:fill="auto"/>
            <w:vAlign w:val="center"/>
          </w:tcPr>
          <w:p w:rsidR="00C1010E" w:rsidRPr="00036866" w:rsidRDefault="00321A79" w:rsidP="00321A79">
            <w:pPr>
              <w:spacing w:before="60" w:after="60"/>
              <w:jc w:val="center"/>
              <w:rPr>
                <w:rFonts w:ascii="Arial Narrow" w:hAnsi="Arial Narrow"/>
                <w:szCs w:val="22"/>
                <w:lang w:val="sk-SK"/>
              </w:rPr>
            </w:pPr>
            <w:r w:rsidRPr="00036866">
              <w:rPr>
                <w:rFonts w:ascii="Arial Narrow" w:hAnsi="Arial Narrow"/>
                <w:szCs w:val="22"/>
                <w:lang w:val="sk-SK"/>
              </w:rPr>
              <w:t>-</w:t>
            </w:r>
          </w:p>
        </w:tc>
        <w:tc>
          <w:tcPr>
            <w:tcW w:w="1105" w:type="dxa"/>
            <w:vAlign w:val="center"/>
          </w:tcPr>
          <w:p w:rsidR="00C1010E" w:rsidRPr="00036866" w:rsidRDefault="00C1010E" w:rsidP="00321A79">
            <w:pPr>
              <w:spacing w:before="60" w:after="60"/>
              <w:jc w:val="center"/>
              <w:rPr>
                <w:rFonts w:ascii="Arial Narrow" w:hAnsi="Arial Narrow"/>
                <w:szCs w:val="22"/>
                <w:lang w:val="sk-SK"/>
              </w:rPr>
            </w:pPr>
            <w:r w:rsidRPr="00036866">
              <w:rPr>
                <w:rFonts w:ascii="Arial Narrow" w:hAnsi="Arial Narrow"/>
                <w:szCs w:val="22"/>
                <w:lang w:val="sk-SK"/>
              </w:rPr>
              <w:t>X</w:t>
            </w:r>
          </w:p>
        </w:tc>
      </w:tr>
    </w:tbl>
    <w:p w:rsidR="0012553A" w:rsidRPr="00036866" w:rsidRDefault="004B0FE0" w:rsidP="003A7929">
      <w:pPr>
        <w:pStyle w:val="Zkladntext"/>
        <w:spacing w:before="160"/>
        <w:rPr>
          <w:rFonts w:ascii="Arial Narrow" w:hAnsi="Arial Narrow"/>
          <w:lang w:val="sk-SK"/>
        </w:rPr>
      </w:pPr>
      <w:r w:rsidRPr="00036866">
        <w:rPr>
          <w:rFonts w:ascii="Arial Narrow" w:hAnsi="Arial Narrow"/>
          <w:lang w:val="sk-SK"/>
        </w:rPr>
        <w:t>V podmienkach OP KŽP žiadateľ/prijímateľ predkladá na RO/SO</w:t>
      </w:r>
      <w:r w:rsidR="009F7C26" w:rsidRPr="00036866">
        <w:rPr>
          <w:rFonts w:ascii="Arial Narrow" w:hAnsi="Arial Narrow"/>
          <w:lang w:val="sk-SK"/>
        </w:rPr>
        <w:t xml:space="preserve"> F</w:t>
      </w:r>
      <w:r w:rsidR="0012553A" w:rsidRPr="00036866">
        <w:rPr>
          <w:rFonts w:ascii="Arial Narrow" w:hAnsi="Arial Narrow"/>
          <w:lang w:val="sk-SK"/>
        </w:rPr>
        <w:t>inančn</w:t>
      </w:r>
      <w:r w:rsidRPr="00036866">
        <w:rPr>
          <w:rFonts w:ascii="Arial Narrow" w:hAnsi="Arial Narrow"/>
          <w:lang w:val="sk-SK"/>
        </w:rPr>
        <w:t>ú</w:t>
      </w:r>
      <w:r w:rsidR="0012553A" w:rsidRPr="00036866">
        <w:rPr>
          <w:rFonts w:ascii="Arial Narrow" w:hAnsi="Arial Narrow"/>
          <w:lang w:val="sk-SK"/>
        </w:rPr>
        <w:t xml:space="preserve"> analýz</w:t>
      </w:r>
      <w:r w:rsidRPr="00036866">
        <w:rPr>
          <w:rFonts w:ascii="Arial Narrow" w:hAnsi="Arial Narrow"/>
          <w:lang w:val="sk-SK"/>
        </w:rPr>
        <w:t>u/Zjednodušenú finančnú analýzu</w:t>
      </w:r>
      <w:r w:rsidR="009F7C26" w:rsidRPr="00036866">
        <w:rPr>
          <w:rFonts w:ascii="Arial Narrow" w:hAnsi="Arial Narrow"/>
          <w:lang w:val="sk-SK"/>
        </w:rPr>
        <w:t xml:space="preserve"> </w:t>
      </w:r>
      <w:r w:rsidR="0012553A" w:rsidRPr="00036866">
        <w:rPr>
          <w:rFonts w:ascii="Arial Narrow" w:hAnsi="Arial Narrow"/>
          <w:lang w:val="sk-SK"/>
        </w:rPr>
        <w:t xml:space="preserve"> v </w:t>
      </w:r>
      <w:r w:rsidR="009F7C26" w:rsidRPr="00036866">
        <w:rPr>
          <w:rFonts w:ascii="Arial Narrow" w:hAnsi="Arial Narrow"/>
          <w:lang w:val="sk-SK"/>
        </w:rPr>
        <w:t>určitých</w:t>
      </w:r>
      <w:r w:rsidR="0012553A" w:rsidRPr="00036866">
        <w:rPr>
          <w:rFonts w:ascii="Arial Narrow" w:hAnsi="Arial Narrow"/>
          <w:lang w:val="sk-SK"/>
        </w:rPr>
        <w:t xml:space="preserve"> fázach projektu</w:t>
      </w:r>
      <w:r w:rsidR="003A7929" w:rsidRPr="00036866">
        <w:rPr>
          <w:rFonts w:ascii="Arial Narrow" w:hAnsi="Arial Narrow"/>
          <w:lang w:val="sk-SK"/>
        </w:rPr>
        <w:t xml:space="preserve"> v závislosti od výšky celkových oprávnených výdavkov projektu</w:t>
      </w:r>
      <w:r w:rsidR="009F7C26" w:rsidRPr="00036866">
        <w:rPr>
          <w:rFonts w:ascii="Arial Narrow" w:hAnsi="Arial Narrow"/>
          <w:lang w:val="sk-SK"/>
        </w:rPr>
        <w:t>, a to:</w:t>
      </w:r>
    </w:p>
    <w:p w:rsidR="003A7929" w:rsidRPr="00036866" w:rsidRDefault="003A7929" w:rsidP="003A7929">
      <w:pPr>
        <w:pStyle w:val="Zkladntext"/>
        <w:spacing w:after="60"/>
        <w:rPr>
          <w:rFonts w:ascii="Arial Narrow" w:hAnsi="Arial Narrow"/>
          <w:lang w:val="sk-SK"/>
        </w:rPr>
      </w:pPr>
      <w:r w:rsidRPr="00036866">
        <w:rPr>
          <w:rFonts w:ascii="Arial Narrow" w:hAnsi="Arial Narrow"/>
          <w:i/>
          <w:sz w:val="18"/>
          <w:szCs w:val="18"/>
          <w:lang w:val="sk-SK"/>
        </w:rPr>
        <w:t>Tabuľka 5: Periodicita predkladania Finančnej analýzy/Zjednodušenej finančnej analýzy</w:t>
      </w:r>
    </w:p>
    <w:tbl>
      <w:tblPr>
        <w:tblStyle w:val="Mriekatabuky"/>
        <w:tblW w:w="9072" w:type="dxa"/>
        <w:tblInd w:w="108" w:type="dxa"/>
        <w:tblLook w:val="04A0"/>
      </w:tblPr>
      <w:tblGrid>
        <w:gridCol w:w="3870"/>
        <w:gridCol w:w="1659"/>
        <w:gridCol w:w="1851"/>
        <w:gridCol w:w="1692"/>
      </w:tblGrid>
      <w:tr w:rsidR="0012553A" w:rsidRPr="00036866" w:rsidTr="00925B42">
        <w:tc>
          <w:tcPr>
            <w:tcW w:w="3870" w:type="dxa"/>
            <w:shd w:val="clear" w:color="auto" w:fill="C6D9F1" w:themeFill="text2" w:themeFillTint="33"/>
            <w:vAlign w:val="center"/>
          </w:tcPr>
          <w:p w:rsidR="0012553A" w:rsidRPr="00036866" w:rsidRDefault="0012553A" w:rsidP="007C7A32">
            <w:pPr>
              <w:pStyle w:val="Zkladntext"/>
              <w:spacing w:before="60" w:after="60"/>
              <w:jc w:val="center"/>
              <w:rPr>
                <w:rFonts w:ascii="Arial Narrow" w:hAnsi="Arial Narrow"/>
                <w:b/>
                <w:lang w:val="sk-SK"/>
              </w:rPr>
            </w:pPr>
            <w:r w:rsidRPr="00036866">
              <w:rPr>
                <w:rFonts w:ascii="Arial Narrow" w:hAnsi="Arial Narrow"/>
                <w:b/>
                <w:lang w:val="sk-SK"/>
              </w:rPr>
              <w:t>Fáza projektu</w:t>
            </w:r>
          </w:p>
        </w:tc>
        <w:tc>
          <w:tcPr>
            <w:tcW w:w="1659" w:type="dxa"/>
            <w:shd w:val="clear" w:color="auto" w:fill="C6D9F1" w:themeFill="text2" w:themeFillTint="33"/>
            <w:vAlign w:val="center"/>
          </w:tcPr>
          <w:p w:rsidR="0012553A" w:rsidRPr="00036866" w:rsidRDefault="009F7C26" w:rsidP="00925B42">
            <w:pPr>
              <w:pStyle w:val="Zkladntext"/>
              <w:spacing w:before="60" w:after="60"/>
              <w:jc w:val="center"/>
              <w:rPr>
                <w:rFonts w:ascii="Arial Narrow" w:hAnsi="Arial Narrow"/>
                <w:b/>
                <w:lang w:val="sk-SK"/>
              </w:rPr>
            </w:pPr>
            <w:r w:rsidRPr="00036866">
              <w:rPr>
                <w:rFonts w:ascii="Arial Narrow" w:hAnsi="Arial Narrow"/>
                <w:b/>
                <w:lang w:val="sk-SK"/>
              </w:rPr>
              <w:t xml:space="preserve">Projekty s COV </w:t>
            </w:r>
            <w:r w:rsidR="0012553A" w:rsidRPr="00036866">
              <w:rPr>
                <w:rFonts w:ascii="Arial Narrow" w:hAnsi="Arial Narrow"/>
                <w:b/>
                <w:lang w:val="sk-SK"/>
              </w:rPr>
              <w:t>do</w:t>
            </w:r>
            <w:r w:rsidR="00925B42" w:rsidRPr="00036866">
              <w:rPr>
                <w:rFonts w:ascii="Arial Narrow" w:hAnsi="Arial Narrow"/>
                <w:b/>
                <w:lang w:val="sk-SK"/>
              </w:rPr>
              <w:t xml:space="preserve"> 50 tis. Eur</w:t>
            </w:r>
            <w:r w:rsidR="0012553A" w:rsidRPr="00036866">
              <w:rPr>
                <w:rFonts w:ascii="Arial Narrow" w:hAnsi="Arial Narrow"/>
                <w:b/>
                <w:lang w:val="sk-SK"/>
              </w:rPr>
              <w:t xml:space="preserve"> </w:t>
            </w:r>
          </w:p>
        </w:tc>
        <w:tc>
          <w:tcPr>
            <w:tcW w:w="1851" w:type="dxa"/>
            <w:shd w:val="clear" w:color="auto" w:fill="C6D9F1" w:themeFill="text2" w:themeFillTint="33"/>
            <w:vAlign w:val="center"/>
          </w:tcPr>
          <w:p w:rsidR="0012553A" w:rsidRPr="00036866" w:rsidRDefault="009F7C26" w:rsidP="00036866">
            <w:pPr>
              <w:pStyle w:val="Zkladntext"/>
              <w:spacing w:before="60" w:after="60"/>
              <w:jc w:val="center"/>
              <w:rPr>
                <w:rFonts w:ascii="Arial Narrow" w:hAnsi="Arial Narrow"/>
                <w:b/>
                <w:lang w:val="sk-SK"/>
              </w:rPr>
            </w:pPr>
            <w:r w:rsidRPr="00036866">
              <w:rPr>
                <w:rFonts w:ascii="Arial Narrow" w:hAnsi="Arial Narrow"/>
                <w:b/>
                <w:lang w:val="sk-SK"/>
              </w:rPr>
              <w:t xml:space="preserve">Projekty s COV </w:t>
            </w:r>
            <w:r w:rsidR="00036866">
              <w:rPr>
                <w:rFonts w:ascii="Arial Narrow" w:hAnsi="Arial Narrow"/>
                <w:b/>
                <w:lang w:val="sk-SK"/>
              </w:rPr>
              <w:t xml:space="preserve">   </w:t>
            </w:r>
            <w:r w:rsidR="0012553A" w:rsidRPr="00036866">
              <w:rPr>
                <w:rFonts w:ascii="Arial Narrow" w:hAnsi="Arial Narrow"/>
                <w:b/>
                <w:lang w:val="sk-SK"/>
              </w:rPr>
              <w:t xml:space="preserve">od 50 tis. Eur </w:t>
            </w:r>
            <w:r w:rsidR="00036866">
              <w:rPr>
                <w:rFonts w:ascii="Arial Narrow" w:hAnsi="Arial Narrow"/>
                <w:b/>
                <w:lang w:val="sk-SK"/>
              </w:rPr>
              <w:t xml:space="preserve">            </w:t>
            </w:r>
            <w:r w:rsidR="0012553A" w:rsidRPr="00036866">
              <w:rPr>
                <w:rFonts w:ascii="Arial Narrow" w:hAnsi="Arial Narrow"/>
                <w:b/>
                <w:lang w:val="sk-SK"/>
              </w:rPr>
              <w:t>do 1 mil. Eur</w:t>
            </w:r>
          </w:p>
        </w:tc>
        <w:tc>
          <w:tcPr>
            <w:tcW w:w="1692" w:type="dxa"/>
            <w:shd w:val="clear" w:color="auto" w:fill="C6D9F1" w:themeFill="text2" w:themeFillTint="33"/>
            <w:vAlign w:val="center"/>
          </w:tcPr>
          <w:p w:rsidR="0012553A" w:rsidRPr="00036866" w:rsidRDefault="009F7C26" w:rsidP="00036866">
            <w:pPr>
              <w:pStyle w:val="Zkladntext"/>
              <w:spacing w:before="60" w:after="60"/>
              <w:jc w:val="center"/>
              <w:rPr>
                <w:rFonts w:ascii="Arial Narrow" w:hAnsi="Arial Narrow"/>
                <w:b/>
                <w:lang w:val="sk-SK"/>
              </w:rPr>
            </w:pPr>
            <w:r w:rsidRPr="00036866">
              <w:rPr>
                <w:rFonts w:ascii="Arial Narrow" w:hAnsi="Arial Narrow"/>
                <w:b/>
                <w:lang w:val="sk-SK"/>
              </w:rPr>
              <w:t xml:space="preserve">Projekty s COV </w:t>
            </w:r>
            <w:r w:rsidR="0012553A" w:rsidRPr="00036866">
              <w:rPr>
                <w:rFonts w:ascii="Arial Narrow" w:hAnsi="Arial Narrow"/>
                <w:b/>
                <w:lang w:val="sk-SK"/>
              </w:rPr>
              <w:t>nad</w:t>
            </w:r>
            <w:r w:rsidR="00036866">
              <w:rPr>
                <w:rFonts w:ascii="Arial Narrow" w:hAnsi="Arial Narrow"/>
                <w:b/>
                <w:lang w:val="sk-SK"/>
              </w:rPr>
              <w:t xml:space="preserve"> </w:t>
            </w:r>
            <w:r w:rsidR="00925B42" w:rsidRPr="00036866">
              <w:rPr>
                <w:rFonts w:ascii="Arial Narrow" w:hAnsi="Arial Narrow"/>
                <w:b/>
                <w:lang w:val="sk-SK"/>
              </w:rPr>
              <w:t>1 mil. Eur</w:t>
            </w:r>
            <w:r w:rsidR="0012553A" w:rsidRPr="00036866">
              <w:rPr>
                <w:rFonts w:ascii="Arial Narrow" w:hAnsi="Arial Narrow"/>
                <w:b/>
                <w:lang w:val="sk-SK"/>
              </w:rPr>
              <w:t xml:space="preserve"> </w:t>
            </w:r>
          </w:p>
        </w:tc>
      </w:tr>
      <w:tr w:rsidR="0012553A" w:rsidRPr="00036866" w:rsidTr="00925B42">
        <w:tc>
          <w:tcPr>
            <w:tcW w:w="3870" w:type="dxa"/>
            <w:vAlign w:val="center"/>
          </w:tcPr>
          <w:p w:rsidR="0012553A" w:rsidRPr="00036866" w:rsidRDefault="0012553A" w:rsidP="00C1010E">
            <w:pPr>
              <w:pStyle w:val="Zkladntext"/>
              <w:spacing w:before="60" w:after="60"/>
              <w:jc w:val="left"/>
              <w:rPr>
                <w:rFonts w:ascii="Arial Narrow" w:hAnsi="Arial Narrow"/>
                <w:lang w:val="sk-SK"/>
              </w:rPr>
            </w:pPr>
            <w:r w:rsidRPr="00036866">
              <w:rPr>
                <w:rFonts w:ascii="Arial Narrow" w:hAnsi="Arial Narrow"/>
                <w:lang w:val="sk-SK"/>
              </w:rPr>
              <w:t xml:space="preserve">V čase podania </w:t>
            </w:r>
            <w:r w:rsidR="00C1010E" w:rsidRPr="00036866">
              <w:rPr>
                <w:rFonts w:ascii="Arial Narrow" w:hAnsi="Arial Narrow"/>
                <w:lang w:val="sk-SK"/>
              </w:rPr>
              <w:t>Žo</w:t>
            </w:r>
            <w:r w:rsidRPr="00036866">
              <w:rPr>
                <w:rFonts w:ascii="Arial Narrow" w:hAnsi="Arial Narrow"/>
                <w:lang w:val="sk-SK"/>
              </w:rPr>
              <w:t>NFP</w:t>
            </w:r>
          </w:p>
        </w:tc>
        <w:tc>
          <w:tcPr>
            <w:tcW w:w="1659" w:type="dxa"/>
            <w:vAlign w:val="center"/>
          </w:tcPr>
          <w:p w:rsidR="0012553A" w:rsidRPr="00036866" w:rsidRDefault="0012553A" w:rsidP="00321A79">
            <w:pPr>
              <w:pStyle w:val="Zkladntext"/>
              <w:spacing w:before="60" w:after="60"/>
              <w:jc w:val="center"/>
              <w:rPr>
                <w:rFonts w:ascii="Arial Narrow" w:hAnsi="Arial Narrow"/>
                <w:lang w:val="sk-SK"/>
              </w:rPr>
            </w:pPr>
            <w:del w:id="347" w:author="MŽP SR" w:date="2016-02-18T17:32:00Z">
              <w:r w:rsidRPr="00036866" w:rsidDel="00D050EB">
                <w:rPr>
                  <w:rFonts w:ascii="Arial Narrow" w:hAnsi="Arial Narrow"/>
                  <w:lang w:val="sk-SK"/>
                </w:rPr>
                <w:delText>X</w:delText>
              </w:r>
            </w:del>
          </w:p>
        </w:tc>
        <w:tc>
          <w:tcPr>
            <w:tcW w:w="1851" w:type="dxa"/>
            <w:vAlign w:val="center"/>
          </w:tcPr>
          <w:p w:rsidR="004C040F" w:rsidRPr="00036866" w:rsidRDefault="0012553A">
            <w:pPr>
              <w:pStyle w:val="Zkladntext"/>
              <w:spacing w:before="60" w:after="60"/>
              <w:jc w:val="center"/>
              <w:rPr>
                <w:rFonts w:ascii="Arial Narrow" w:hAnsi="Arial Narrow"/>
                <w:lang w:val="sk-SK"/>
              </w:rPr>
            </w:pPr>
            <w:del w:id="348" w:author="MŽP SR" w:date="2016-02-18T17:32:00Z">
              <w:r w:rsidRPr="00036866" w:rsidDel="00D050EB">
                <w:rPr>
                  <w:rFonts w:ascii="Arial Narrow" w:hAnsi="Arial Narrow"/>
                  <w:lang w:val="sk-SK"/>
                </w:rPr>
                <w:delText>X</w:delText>
              </w:r>
            </w:del>
          </w:p>
        </w:tc>
        <w:tc>
          <w:tcPr>
            <w:tcW w:w="1692" w:type="dxa"/>
            <w:vAlign w:val="center"/>
          </w:tcPr>
          <w:p w:rsidR="004C040F" w:rsidRPr="00036866" w:rsidRDefault="0012553A">
            <w:pPr>
              <w:pStyle w:val="Zkladntext"/>
              <w:spacing w:before="60" w:after="60"/>
              <w:jc w:val="center"/>
              <w:rPr>
                <w:rFonts w:ascii="Arial Narrow" w:hAnsi="Arial Narrow"/>
                <w:lang w:val="sk-SK"/>
              </w:rPr>
            </w:pPr>
            <w:r w:rsidRPr="00036866">
              <w:rPr>
                <w:rFonts w:ascii="Arial Narrow" w:hAnsi="Arial Narrow"/>
                <w:lang w:val="sk-SK"/>
              </w:rPr>
              <w:t>X</w:t>
            </w:r>
          </w:p>
        </w:tc>
      </w:tr>
      <w:tr w:rsidR="0012553A" w:rsidRPr="00036866" w:rsidTr="00925B42">
        <w:tc>
          <w:tcPr>
            <w:tcW w:w="3870" w:type="dxa"/>
            <w:vAlign w:val="center"/>
          </w:tcPr>
          <w:p w:rsidR="0012553A" w:rsidRPr="00036866" w:rsidRDefault="0012553A" w:rsidP="009F133F">
            <w:pPr>
              <w:pStyle w:val="Zkladntext"/>
              <w:spacing w:before="60" w:after="60"/>
              <w:jc w:val="left"/>
              <w:rPr>
                <w:rFonts w:ascii="Arial Narrow" w:hAnsi="Arial Narrow"/>
                <w:lang w:val="sk-SK"/>
              </w:rPr>
            </w:pPr>
            <w:r w:rsidRPr="00036866">
              <w:rPr>
                <w:rFonts w:ascii="Arial Narrow" w:hAnsi="Arial Narrow"/>
                <w:lang w:val="sk-SK"/>
              </w:rPr>
              <w:t xml:space="preserve">V čase podania </w:t>
            </w:r>
            <w:del w:id="349" w:author="MŽP SR" w:date="2016-03-01T09:00:00Z">
              <w:r w:rsidRPr="00036866" w:rsidDel="009F133F">
                <w:rPr>
                  <w:rFonts w:ascii="Arial Narrow" w:hAnsi="Arial Narrow"/>
                  <w:lang w:val="sk-SK"/>
                </w:rPr>
                <w:delText>záverečnej ŽoP</w:delText>
              </w:r>
            </w:del>
            <w:ins w:id="350" w:author="MŽP SR" w:date="2016-03-01T09:00:00Z">
              <w:r w:rsidR="009F133F">
                <w:rPr>
                  <w:rFonts w:ascii="Arial Narrow" w:hAnsi="Arial Narrow"/>
                  <w:lang w:val="sk-SK"/>
                </w:rPr>
                <w:t>MS s príznakom „záverečná“</w:t>
              </w:r>
            </w:ins>
          </w:p>
        </w:tc>
        <w:tc>
          <w:tcPr>
            <w:tcW w:w="1659" w:type="dxa"/>
            <w:vAlign w:val="center"/>
          </w:tcPr>
          <w:p w:rsidR="0012553A" w:rsidRPr="00036866" w:rsidRDefault="0012553A" w:rsidP="00321A79">
            <w:pPr>
              <w:pStyle w:val="Zkladntext"/>
              <w:spacing w:before="60" w:after="60"/>
              <w:jc w:val="center"/>
              <w:rPr>
                <w:rFonts w:ascii="Arial Narrow" w:hAnsi="Arial Narrow"/>
                <w:lang w:val="sk-SK"/>
              </w:rPr>
            </w:pPr>
            <w:del w:id="351" w:author="MŽP SR" w:date="2016-02-18T17:32:00Z">
              <w:r w:rsidRPr="00036866" w:rsidDel="00D050EB">
                <w:rPr>
                  <w:rFonts w:ascii="Arial Narrow" w:hAnsi="Arial Narrow"/>
                  <w:lang w:val="sk-SK"/>
                </w:rPr>
                <w:delText>-</w:delText>
              </w:r>
            </w:del>
            <w:ins w:id="352" w:author="MŽP SR" w:date="2016-02-18T17:32:00Z">
              <w:r w:rsidR="00D050EB" w:rsidRPr="00036866">
                <w:rPr>
                  <w:rFonts w:ascii="Arial Narrow" w:hAnsi="Arial Narrow"/>
                  <w:lang w:val="sk-SK"/>
                </w:rPr>
                <w:t xml:space="preserve"> X</w:t>
              </w:r>
            </w:ins>
          </w:p>
        </w:tc>
        <w:tc>
          <w:tcPr>
            <w:tcW w:w="1851" w:type="dxa"/>
            <w:vAlign w:val="center"/>
          </w:tcPr>
          <w:p w:rsidR="0012553A" w:rsidRPr="00036866" w:rsidRDefault="00EA5CE0" w:rsidP="00321A79">
            <w:pPr>
              <w:pStyle w:val="Zkladntext"/>
              <w:spacing w:before="60" w:after="60"/>
              <w:jc w:val="center"/>
              <w:rPr>
                <w:rFonts w:ascii="Arial Narrow" w:hAnsi="Arial Narrow"/>
                <w:lang w:val="sk-SK"/>
              </w:rPr>
            </w:pPr>
            <w:r w:rsidRPr="00036866">
              <w:rPr>
                <w:rFonts w:ascii="Arial Narrow" w:hAnsi="Arial Narrow"/>
                <w:lang w:val="sk-SK"/>
              </w:rPr>
              <w:t xml:space="preserve">  </w:t>
            </w:r>
            <w:r w:rsidR="0012553A" w:rsidRPr="00036866">
              <w:rPr>
                <w:rFonts w:ascii="Arial Narrow" w:hAnsi="Arial Narrow"/>
                <w:lang w:val="sk-SK"/>
              </w:rPr>
              <w:t>X</w:t>
            </w:r>
            <w:del w:id="353" w:author="MŽP SR" w:date="2016-02-18T17:32:00Z">
              <w:r w:rsidR="009F5713" w:rsidRPr="00036866" w:rsidDel="00D050EB">
                <w:rPr>
                  <w:rFonts w:ascii="Arial Narrow" w:hAnsi="Arial Narrow"/>
                  <w:szCs w:val="22"/>
                  <w:lang w:val="sk-SK"/>
                </w:rPr>
                <w:delText>*</w:delText>
              </w:r>
            </w:del>
          </w:p>
        </w:tc>
        <w:tc>
          <w:tcPr>
            <w:tcW w:w="1692" w:type="dxa"/>
            <w:vAlign w:val="center"/>
          </w:tcPr>
          <w:p w:rsidR="0012553A" w:rsidRPr="00036866" w:rsidRDefault="00321A79" w:rsidP="00321A79">
            <w:pPr>
              <w:pStyle w:val="Zkladntext"/>
              <w:spacing w:before="60" w:after="60"/>
              <w:jc w:val="center"/>
              <w:rPr>
                <w:rFonts w:ascii="Arial Narrow" w:hAnsi="Arial Narrow"/>
                <w:lang w:val="sk-SK"/>
              </w:rPr>
            </w:pPr>
            <w:r w:rsidRPr="00036866">
              <w:rPr>
                <w:rFonts w:ascii="Arial Narrow" w:hAnsi="Arial Narrow"/>
                <w:lang w:val="sk-SK"/>
              </w:rPr>
              <w:t>-</w:t>
            </w:r>
          </w:p>
        </w:tc>
      </w:tr>
      <w:tr w:rsidR="0012553A" w:rsidRPr="00036866" w:rsidTr="00925B42">
        <w:tc>
          <w:tcPr>
            <w:tcW w:w="3870" w:type="dxa"/>
            <w:vAlign w:val="center"/>
          </w:tcPr>
          <w:p w:rsidR="0012553A" w:rsidRPr="00036866" w:rsidRDefault="0012553A" w:rsidP="007C7A32">
            <w:pPr>
              <w:pStyle w:val="Zkladntext"/>
              <w:spacing w:before="60" w:after="60"/>
              <w:jc w:val="left"/>
              <w:rPr>
                <w:rFonts w:ascii="Arial Narrow" w:hAnsi="Arial Narrow"/>
                <w:lang w:val="sk-SK"/>
              </w:rPr>
            </w:pPr>
            <w:r w:rsidRPr="00036866">
              <w:rPr>
                <w:rFonts w:ascii="Arial Narrow" w:hAnsi="Arial Narrow"/>
                <w:lang w:val="sk-SK"/>
              </w:rPr>
              <w:t>V čase podania záverečnej následnej MS</w:t>
            </w:r>
          </w:p>
        </w:tc>
        <w:tc>
          <w:tcPr>
            <w:tcW w:w="1659" w:type="dxa"/>
            <w:vAlign w:val="center"/>
          </w:tcPr>
          <w:p w:rsidR="0012553A" w:rsidRPr="00036866" w:rsidRDefault="0012553A" w:rsidP="00321A79">
            <w:pPr>
              <w:pStyle w:val="Zkladntext"/>
              <w:spacing w:before="60" w:after="60"/>
              <w:jc w:val="center"/>
              <w:rPr>
                <w:rFonts w:ascii="Arial Narrow" w:hAnsi="Arial Narrow"/>
                <w:lang w:val="sk-SK"/>
              </w:rPr>
            </w:pPr>
            <w:r w:rsidRPr="00036866">
              <w:rPr>
                <w:rFonts w:ascii="Arial Narrow" w:hAnsi="Arial Narrow"/>
                <w:lang w:val="sk-SK"/>
              </w:rPr>
              <w:t>-</w:t>
            </w:r>
          </w:p>
        </w:tc>
        <w:tc>
          <w:tcPr>
            <w:tcW w:w="1851" w:type="dxa"/>
            <w:vAlign w:val="center"/>
          </w:tcPr>
          <w:p w:rsidR="0012553A" w:rsidRPr="00036866" w:rsidRDefault="0012553A" w:rsidP="00321A79">
            <w:pPr>
              <w:pStyle w:val="Zkladntext"/>
              <w:spacing w:before="60" w:after="60"/>
              <w:jc w:val="center"/>
              <w:rPr>
                <w:rFonts w:ascii="Arial Narrow" w:hAnsi="Arial Narrow"/>
                <w:lang w:val="sk-SK"/>
              </w:rPr>
            </w:pPr>
            <w:r w:rsidRPr="00036866">
              <w:rPr>
                <w:rFonts w:ascii="Arial Narrow" w:hAnsi="Arial Narrow"/>
                <w:lang w:val="sk-SK"/>
              </w:rPr>
              <w:t>-</w:t>
            </w:r>
          </w:p>
        </w:tc>
        <w:tc>
          <w:tcPr>
            <w:tcW w:w="1692" w:type="dxa"/>
            <w:vAlign w:val="center"/>
          </w:tcPr>
          <w:p w:rsidR="0012553A" w:rsidRPr="00036866" w:rsidRDefault="00EA5CE0">
            <w:pPr>
              <w:pStyle w:val="Zkladntext"/>
              <w:spacing w:before="60" w:after="60"/>
              <w:jc w:val="center"/>
              <w:rPr>
                <w:rFonts w:ascii="Arial Narrow" w:hAnsi="Arial Narrow"/>
                <w:lang w:val="sk-SK"/>
              </w:rPr>
            </w:pPr>
            <w:r w:rsidRPr="00036866">
              <w:rPr>
                <w:rFonts w:ascii="Arial Narrow" w:hAnsi="Arial Narrow"/>
                <w:lang w:val="sk-SK"/>
              </w:rPr>
              <w:t xml:space="preserve"> </w:t>
            </w:r>
            <w:r w:rsidR="0012553A" w:rsidRPr="00036866">
              <w:rPr>
                <w:rFonts w:ascii="Arial Narrow" w:hAnsi="Arial Narrow"/>
                <w:lang w:val="sk-SK"/>
              </w:rPr>
              <w:t>X</w:t>
            </w:r>
            <w:r w:rsidR="009F5713" w:rsidRPr="00036866">
              <w:rPr>
                <w:rFonts w:ascii="Arial Narrow" w:hAnsi="Arial Narrow"/>
                <w:szCs w:val="22"/>
                <w:lang w:val="sk-SK"/>
              </w:rPr>
              <w:t>*</w:t>
            </w:r>
          </w:p>
        </w:tc>
      </w:tr>
    </w:tbl>
    <w:p w:rsidR="009F5713" w:rsidRPr="00036866" w:rsidRDefault="009F5713" w:rsidP="00EA5CE0">
      <w:pPr>
        <w:pStyle w:val="Zkladntext"/>
        <w:spacing w:before="0"/>
        <w:rPr>
          <w:rFonts w:ascii="Arial Narrow" w:hAnsi="Arial Narrow"/>
          <w:lang w:val="sk-SK"/>
        </w:rPr>
      </w:pPr>
      <w:r w:rsidRPr="00036866">
        <w:rPr>
          <w:rFonts w:ascii="Arial Narrow" w:hAnsi="Arial Narrow"/>
          <w:sz w:val="20"/>
          <w:lang w:val="sk-SK"/>
        </w:rPr>
        <w:t>*Predkladá sa aktualizovaná Finančná analýza</w:t>
      </w:r>
      <w:r w:rsidR="00321A79" w:rsidRPr="00036866">
        <w:rPr>
          <w:rStyle w:val="Odkaznapoznmkupodiarou"/>
          <w:rFonts w:ascii="Arial Narrow" w:hAnsi="Arial Narrow"/>
          <w:szCs w:val="22"/>
          <w:lang w:val="sk-SK"/>
        </w:rPr>
        <w:footnoteReference w:id="5"/>
      </w:r>
    </w:p>
    <w:p w:rsidR="00C1010E" w:rsidRPr="00036866" w:rsidRDefault="009F5713" w:rsidP="00795D16">
      <w:pPr>
        <w:pStyle w:val="Zkladntext"/>
        <w:rPr>
          <w:rFonts w:ascii="Arial Narrow" w:hAnsi="Arial Narrow"/>
          <w:lang w:val="sk-SK"/>
        </w:rPr>
      </w:pPr>
      <w:r w:rsidRPr="00036866">
        <w:rPr>
          <w:rFonts w:ascii="Arial Narrow" w:hAnsi="Arial Narrow"/>
          <w:lang w:val="sk-SK"/>
        </w:rPr>
        <w:t>RO/SO bude sledovať výšku skutočných čistých príjmov projektu prostredníctvom výročných monitorovacích správ a záverečnej monitorovacej správy počas realizácie projektu a prostredníctvom následných monitorovacích správ po uko</w:t>
      </w:r>
      <w:r w:rsidR="00E41634" w:rsidRPr="00036866">
        <w:rPr>
          <w:rFonts w:ascii="Arial Narrow" w:hAnsi="Arial Narrow"/>
          <w:lang w:val="sk-SK"/>
        </w:rPr>
        <w:t xml:space="preserve">nčení realizácie projektu. </w:t>
      </w:r>
      <w:r w:rsidR="00795D16" w:rsidRPr="00036866">
        <w:rPr>
          <w:rFonts w:ascii="Arial Narrow" w:hAnsi="Arial Narrow"/>
          <w:lang w:val="sk-SK"/>
        </w:rPr>
        <w:t>Bližšie podmienky monitorovanie čistých príjmov sú uvedené v </w:t>
      </w:r>
      <w:r w:rsidR="007F3EFE" w:rsidRPr="00036866">
        <w:rPr>
          <w:rFonts w:ascii="Arial Narrow" w:hAnsi="Arial Narrow"/>
          <w:b/>
          <w:lang w:val="sk-SK"/>
        </w:rPr>
        <w:t>Príručke pre prijímateľa</w:t>
      </w:r>
      <w:r w:rsidR="00795D16" w:rsidRPr="00036866">
        <w:rPr>
          <w:rFonts w:ascii="Arial Narrow" w:hAnsi="Arial Narrow"/>
          <w:lang w:val="sk-SK"/>
        </w:rPr>
        <w:t xml:space="preserve">. </w:t>
      </w:r>
      <w:r w:rsidR="00E41634" w:rsidRPr="00036866">
        <w:rPr>
          <w:rFonts w:ascii="Arial Narrow" w:hAnsi="Arial Narrow"/>
          <w:lang w:val="sk-SK"/>
        </w:rPr>
        <w:t xml:space="preserve"> </w:t>
      </w:r>
    </w:p>
    <w:p w:rsidR="005E69B4" w:rsidRPr="00036866" w:rsidRDefault="005E69B4" w:rsidP="00795D16">
      <w:pPr>
        <w:pStyle w:val="Zkladntext"/>
        <w:rPr>
          <w:rFonts w:ascii="Arial Narrow" w:hAnsi="Arial Narrow"/>
          <w:highlight w:val="yellow"/>
          <w:lang w:val="sk-SK"/>
        </w:rPr>
      </w:pPr>
    </w:p>
    <w:p w:rsidR="00A82B7D" w:rsidRPr="00036866" w:rsidRDefault="005E69B4" w:rsidP="00456AD4">
      <w:pPr>
        <w:pStyle w:val="Nadpis1"/>
        <w:ind w:firstLine="0"/>
        <w:rPr>
          <w:rFonts w:ascii="Arial Narrow" w:hAnsi="Arial Narrow"/>
          <w:lang w:val="sk-SK"/>
        </w:rPr>
      </w:pPr>
      <w:bookmarkStart w:id="355" w:name="_Toc419439317"/>
      <w:bookmarkStart w:id="356" w:name="_Toc419452002"/>
      <w:bookmarkStart w:id="357" w:name="_Toc419476103"/>
      <w:bookmarkStart w:id="358" w:name="_Toc419476564"/>
      <w:bookmarkStart w:id="359" w:name="_Toc419476107"/>
      <w:bookmarkStart w:id="360" w:name="_Toc419476568"/>
      <w:bookmarkStart w:id="361" w:name="_Toc419476108"/>
      <w:bookmarkStart w:id="362" w:name="_Toc419476569"/>
      <w:bookmarkStart w:id="363" w:name="_Toc419476111"/>
      <w:bookmarkStart w:id="364" w:name="_Toc419476572"/>
      <w:bookmarkStart w:id="365" w:name="_Toc419476121"/>
      <w:bookmarkStart w:id="366" w:name="_Toc419476582"/>
      <w:bookmarkStart w:id="367" w:name="_Toc419476122"/>
      <w:bookmarkStart w:id="368" w:name="_Toc419476583"/>
      <w:bookmarkStart w:id="369" w:name="_Toc419476127"/>
      <w:bookmarkStart w:id="370" w:name="_Toc419476588"/>
      <w:bookmarkStart w:id="371" w:name="_Toc419476128"/>
      <w:bookmarkStart w:id="372" w:name="_Toc419476589"/>
      <w:bookmarkStart w:id="373" w:name="_Toc419476129"/>
      <w:bookmarkStart w:id="374" w:name="_Toc419476590"/>
      <w:bookmarkStart w:id="375" w:name="_Toc419476130"/>
      <w:bookmarkStart w:id="376" w:name="_Toc419476591"/>
      <w:bookmarkStart w:id="377" w:name="_Toc444592969"/>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036866">
        <w:rPr>
          <w:rFonts w:ascii="Arial Narrow" w:hAnsi="Arial Narrow"/>
          <w:lang w:val="sk-SK"/>
        </w:rPr>
        <w:lastRenderedPageBreak/>
        <w:t>Forma spracovania</w:t>
      </w:r>
      <w:r w:rsidR="00C21B69" w:rsidRPr="00036866">
        <w:rPr>
          <w:rFonts w:ascii="Arial Narrow" w:hAnsi="Arial Narrow"/>
          <w:lang w:val="sk-SK"/>
        </w:rPr>
        <w:t xml:space="preserve"> finančnej analýzy</w:t>
      </w:r>
      <w:bookmarkEnd w:id="377"/>
    </w:p>
    <w:p w:rsidR="0045353B" w:rsidRPr="00036866" w:rsidRDefault="0045353B" w:rsidP="0045353B">
      <w:pPr>
        <w:pStyle w:val="Zkladntext"/>
        <w:rPr>
          <w:rFonts w:ascii="Arial Narrow" w:hAnsi="Arial Narrow"/>
          <w:lang w:val="sk-SK"/>
        </w:rPr>
      </w:pPr>
      <w:r w:rsidRPr="00036866">
        <w:rPr>
          <w:rFonts w:ascii="Arial Narrow" w:hAnsi="Arial Narrow"/>
          <w:lang w:val="sk-SK"/>
        </w:rPr>
        <w:t>Finančná analýza, ktorú žiadateľ vypracuje</w:t>
      </w:r>
      <w:r w:rsidR="00E502C7" w:rsidRPr="00036866">
        <w:rPr>
          <w:rFonts w:ascii="Arial Narrow" w:hAnsi="Arial Narrow"/>
          <w:lang w:val="sk-SK"/>
        </w:rPr>
        <w:t>,</w:t>
      </w:r>
      <w:r w:rsidRPr="00036866">
        <w:rPr>
          <w:rFonts w:ascii="Arial Narrow" w:hAnsi="Arial Narrow"/>
          <w:lang w:val="sk-SK"/>
        </w:rPr>
        <w:t xml:space="preserve"> </w:t>
      </w:r>
      <w:r w:rsidR="00E502C7" w:rsidRPr="00036866">
        <w:rPr>
          <w:rFonts w:ascii="Arial Narrow" w:hAnsi="Arial Narrow"/>
          <w:lang w:val="sk-SK"/>
        </w:rPr>
        <w:t>pozostáva</w:t>
      </w:r>
      <w:r w:rsidRPr="00036866">
        <w:rPr>
          <w:rFonts w:ascii="Arial Narrow" w:hAnsi="Arial Narrow"/>
          <w:lang w:val="sk-SK"/>
        </w:rPr>
        <w:t xml:space="preserve"> z nasledujúcich častí:</w:t>
      </w:r>
    </w:p>
    <w:p w:rsidR="00D74D77" w:rsidRPr="00036866" w:rsidRDefault="00E502C7" w:rsidP="006C62A2">
      <w:pPr>
        <w:pStyle w:val="Zoznamsodrkami"/>
        <w:tabs>
          <w:tab w:val="clear" w:pos="340"/>
          <w:tab w:val="num" w:pos="567"/>
        </w:tabs>
        <w:spacing w:before="0" w:after="0"/>
        <w:ind w:left="567" w:hanging="346"/>
        <w:rPr>
          <w:rFonts w:ascii="Arial Narrow" w:hAnsi="Arial Narrow"/>
          <w:lang w:val="sk-SK"/>
        </w:rPr>
      </w:pPr>
      <w:r w:rsidRPr="00036866">
        <w:rPr>
          <w:rFonts w:ascii="Arial Narrow" w:hAnsi="Arial Narrow"/>
          <w:b/>
          <w:lang w:val="sk-SK"/>
        </w:rPr>
        <w:t>t</w:t>
      </w:r>
      <w:r w:rsidR="0045353B" w:rsidRPr="00036866">
        <w:rPr>
          <w:rFonts w:ascii="Arial Narrow" w:hAnsi="Arial Narrow"/>
          <w:b/>
          <w:lang w:val="sk-SK"/>
        </w:rPr>
        <w:t>abuľkovej časti</w:t>
      </w:r>
      <w:r w:rsidR="0045353B" w:rsidRPr="00036866">
        <w:rPr>
          <w:rFonts w:ascii="Arial Narrow" w:hAnsi="Arial Narrow"/>
          <w:lang w:val="sk-SK"/>
        </w:rPr>
        <w:t xml:space="preserve"> (.xls súboru), ktorá obsahuje vstupné údaje </w:t>
      </w:r>
      <w:r w:rsidR="00DD1926" w:rsidRPr="00036866">
        <w:rPr>
          <w:rFonts w:ascii="Arial Narrow" w:hAnsi="Arial Narrow"/>
          <w:lang w:val="sk-SK"/>
        </w:rPr>
        <w:t>a výpočty (viď</w:t>
      </w:r>
      <w:r w:rsidR="00D74D77" w:rsidRPr="00036866">
        <w:rPr>
          <w:rFonts w:ascii="Arial Narrow" w:hAnsi="Arial Narrow"/>
          <w:lang w:val="sk-SK"/>
        </w:rPr>
        <w:t xml:space="preserve"> príloha č. 3: Finančná </w:t>
      </w:r>
      <w:r w:rsidR="00324916" w:rsidRPr="00036866">
        <w:rPr>
          <w:rFonts w:ascii="Arial Narrow" w:hAnsi="Arial Narrow"/>
          <w:lang w:val="sk-SK"/>
        </w:rPr>
        <w:t xml:space="preserve">analýza </w:t>
      </w:r>
      <w:r w:rsidR="00D74D77" w:rsidRPr="00036866">
        <w:rPr>
          <w:rFonts w:ascii="Arial Narrow" w:hAnsi="Arial Narrow"/>
          <w:lang w:val="sk-SK"/>
        </w:rPr>
        <w:t>– tabuľková časť, resp. príloha č. 4: Zjednodušená finančná analýza – tabuľková časť);</w:t>
      </w:r>
    </w:p>
    <w:p w:rsidR="0045353B" w:rsidRPr="00036866" w:rsidRDefault="00E502C7" w:rsidP="006C62A2">
      <w:pPr>
        <w:pStyle w:val="Zoznamsodrkami"/>
        <w:tabs>
          <w:tab w:val="clear" w:pos="340"/>
          <w:tab w:val="num" w:pos="567"/>
        </w:tabs>
        <w:spacing w:before="0" w:after="0"/>
        <w:ind w:left="567" w:hanging="346"/>
        <w:rPr>
          <w:rFonts w:ascii="Arial Narrow" w:hAnsi="Arial Narrow"/>
          <w:lang w:val="sk-SK"/>
        </w:rPr>
      </w:pPr>
      <w:r w:rsidRPr="00036866">
        <w:rPr>
          <w:rFonts w:ascii="Arial Narrow" w:hAnsi="Arial Narrow"/>
          <w:b/>
          <w:lang w:val="sk-SK"/>
        </w:rPr>
        <w:t>t</w:t>
      </w:r>
      <w:r w:rsidR="0045353B" w:rsidRPr="00036866">
        <w:rPr>
          <w:rFonts w:ascii="Arial Narrow" w:hAnsi="Arial Narrow"/>
          <w:b/>
          <w:lang w:val="sk-SK"/>
        </w:rPr>
        <w:t>extovej časti</w:t>
      </w:r>
      <w:r w:rsidR="0045353B" w:rsidRPr="00036866">
        <w:rPr>
          <w:rFonts w:ascii="Arial Narrow" w:hAnsi="Arial Narrow"/>
          <w:lang w:val="sk-SK"/>
        </w:rPr>
        <w:t xml:space="preserve">, ktorá dopĺňa tabuľkovú časť </w:t>
      </w:r>
      <w:r w:rsidR="00D74D77" w:rsidRPr="00036866">
        <w:rPr>
          <w:rFonts w:ascii="Arial Narrow" w:hAnsi="Arial Narrow"/>
          <w:lang w:val="sk-SK"/>
        </w:rPr>
        <w:t>(príloha č. 3a: Textová časť finančnej analýzy, resp. príloha č. 4a: Textová časť zjednodušenej finančnej analýzy);</w:t>
      </w:r>
      <w:r w:rsidR="00D66AD5" w:rsidRPr="00036866">
        <w:rPr>
          <w:rFonts w:ascii="Arial Narrow" w:hAnsi="Arial Narrow"/>
          <w:lang w:val="sk-SK"/>
        </w:rPr>
        <w:t xml:space="preserve"> </w:t>
      </w:r>
    </w:p>
    <w:p w:rsidR="0045353B" w:rsidRPr="00036866" w:rsidRDefault="00E502C7" w:rsidP="006C62A2">
      <w:pPr>
        <w:pStyle w:val="Zoznamsodrkami"/>
        <w:tabs>
          <w:tab w:val="clear" w:pos="340"/>
          <w:tab w:val="num" w:pos="567"/>
        </w:tabs>
        <w:spacing w:before="0" w:after="0"/>
        <w:ind w:left="567" w:hanging="346"/>
        <w:rPr>
          <w:rFonts w:ascii="Arial Narrow" w:hAnsi="Arial Narrow"/>
          <w:lang w:val="sk-SK"/>
        </w:rPr>
      </w:pPr>
      <w:r w:rsidRPr="00036866">
        <w:rPr>
          <w:rFonts w:ascii="Arial Narrow" w:hAnsi="Arial Narrow"/>
          <w:b/>
          <w:lang w:val="sk-SK"/>
        </w:rPr>
        <w:t>p</w:t>
      </w:r>
      <w:r w:rsidR="0045353B" w:rsidRPr="00036866">
        <w:rPr>
          <w:rFonts w:ascii="Arial Narrow" w:hAnsi="Arial Narrow"/>
          <w:b/>
          <w:lang w:val="sk-SK"/>
        </w:rPr>
        <w:t>ríloh</w:t>
      </w:r>
      <w:r w:rsidR="0045353B" w:rsidRPr="00036866">
        <w:rPr>
          <w:rFonts w:ascii="Arial Narrow" w:hAnsi="Arial Narrow"/>
          <w:lang w:val="sk-SK"/>
        </w:rPr>
        <w:t>, v ktorých žiadateľ doloží podpornú dokumentáciu, ktorá bola použitá na stanovenie jednotlivých vstupných údajov</w:t>
      </w:r>
      <w:r w:rsidR="00D66AD5" w:rsidRPr="00036866">
        <w:rPr>
          <w:rFonts w:ascii="Arial Narrow" w:hAnsi="Arial Narrow"/>
          <w:lang w:val="sk-SK"/>
        </w:rPr>
        <w:t>, a na ktoré sa tabuľková, resp. textová časť finančnej analýzy odvoláva</w:t>
      </w:r>
      <w:r w:rsidR="0045353B" w:rsidRPr="00036866">
        <w:rPr>
          <w:rFonts w:ascii="Arial Narrow" w:hAnsi="Arial Narrow"/>
          <w:lang w:val="sk-SK"/>
        </w:rPr>
        <w:t>.</w:t>
      </w:r>
    </w:p>
    <w:p w:rsidR="0045353B" w:rsidRPr="00036866" w:rsidRDefault="005E69B4" w:rsidP="00456AD4">
      <w:pPr>
        <w:pStyle w:val="Nadpis2"/>
        <w:ind w:firstLine="0"/>
        <w:rPr>
          <w:rFonts w:ascii="Arial Narrow" w:hAnsi="Arial Narrow"/>
          <w:lang w:val="sk-SK"/>
        </w:rPr>
      </w:pPr>
      <w:bookmarkStart w:id="378" w:name="_Toc444592970"/>
      <w:r w:rsidRPr="00036866">
        <w:rPr>
          <w:rFonts w:ascii="Arial Narrow" w:hAnsi="Arial Narrow"/>
          <w:lang w:val="sk-SK"/>
        </w:rPr>
        <w:t>Tabuľková časť finančnej analýzy</w:t>
      </w:r>
      <w:bookmarkEnd w:id="378"/>
    </w:p>
    <w:p w:rsidR="00FB1DB8" w:rsidRPr="00036866" w:rsidRDefault="0045353B" w:rsidP="0045353B">
      <w:pPr>
        <w:pStyle w:val="Zkladntext"/>
        <w:rPr>
          <w:rFonts w:ascii="Arial Narrow" w:hAnsi="Arial Narrow"/>
          <w:lang w:val="sk-SK"/>
        </w:rPr>
      </w:pPr>
      <w:r w:rsidRPr="00036866">
        <w:rPr>
          <w:rFonts w:ascii="Arial Narrow" w:hAnsi="Arial Narrow"/>
          <w:lang w:val="sk-SK"/>
        </w:rPr>
        <w:t xml:space="preserve">Na </w:t>
      </w:r>
      <w:r w:rsidR="00E502C7" w:rsidRPr="00036866">
        <w:rPr>
          <w:rFonts w:ascii="Arial Narrow" w:hAnsi="Arial Narrow"/>
          <w:lang w:val="sk-SK"/>
        </w:rPr>
        <w:t xml:space="preserve">spracovanie </w:t>
      </w:r>
      <w:r w:rsidRPr="00036866">
        <w:rPr>
          <w:rFonts w:ascii="Arial Narrow" w:hAnsi="Arial Narrow"/>
          <w:lang w:val="sk-SK"/>
        </w:rPr>
        <w:t>tabuľkovej časti finančnej analýzy slúži</w:t>
      </w:r>
      <w:r w:rsidR="00E502C7" w:rsidRPr="00036866">
        <w:rPr>
          <w:rFonts w:ascii="Arial Narrow" w:hAnsi="Arial Narrow"/>
          <w:lang w:val="sk-SK"/>
        </w:rPr>
        <w:t xml:space="preserve"> </w:t>
      </w:r>
      <w:r w:rsidR="00B33879" w:rsidRPr="00036866">
        <w:rPr>
          <w:rFonts w:ascii="Arial Narrow" w:hAnsi="Arial Narrow"/>
          <w:i/>
          <w:lang w:val="sk-SK"/>
        </w:rPr>
        <w:t>p</w:t>
      </w:r>
      <w:r w:rsidR="00E502C7" w:rsidRPr="00036866">
        <w:rPr>
          <w:rFonts w:ascii="Arial Narrow" w:hAnsi="Arial Narrow"/>
          <w:i/>
          <w:lang w:val="sk-SK"/>
        </w:rPr>
        <w:t>ríloha č. 3: Finančná analýza – tabuľková časť</w:t>
      </w:r>
      <w:r w:rsidR="00B33879" w:rsidRPr="00036866">
        <w:rPr>
          <w:rFonts w:ascii="Arial Narrow" w:hAnsi="Arial Narrow"/>
          <w:lang w:val="sk-SK"/>
        </w:rPr>
        <w:t>.</w:t>
      </w:r>
    </w:p>
    <w:p w:rsidR="001461AD" w:rsidRPr="00036866" w:rsidRDefault="0045353B" w:rsidP="0045353B">
      <w:pPr>
        <w:pStyle w:val="Zkladntext"/>
        <w:rPr>
          <w:rFonts w:ascii="Arial Narrow" w:hAnsi="Arial Narrow"/>
          <w:lang w:val="sk-SK"/>
        </w:rPr>
      </w:pPr>
      <w:r w:rsidRPr="00036866">
        <w:rPr>
          <w:rFonts w:ascii="Arial Narrow" w:hAnsi="Arial Narrow"/>
          <w:lang w:val="sk-SK"/>
        </w:rPr>
        <w:t>MS Excel súbor pozostáva z niekoľkých hárkov</w:t>
      </w:r>
      <w:r w:rsidR="00D66AD5" w:rsidRPr="00036866">
        <w:rPr>
          <w:rFonts w:ascii="Arial Narrow" w:hAnsi="Arial Narrow"/>
          <w:lang w:val="sk-SK"/>
        </w:rPr>
        <w:t>, t.j.</w:t>
      </w:r>
      <w:r w:rsidR="001461AD" w:rsidRPr="00036866">
        <w:rPr>
          <w:rFonts w:ascii="Arial Narrow" w:hAnsi="Arial Narrow"/>
          <w:lang w:val="sk-SK"/>
        </w:rPr>
        <w:t xml:space="preserve">: </w:t>
      </w:r>
      <w:r w:rsidR="009D0B9B" w:rsidRPr="00036866">
        <w:rPr>
          <w:rFonts w:ascii="Arial Narrow" w:hAnsi="Arial Narrow"/>
          <w:lang w:val="sk-SK"/>
        </w:rPr>
        <w:t>i</w:t>
      </w:r>
      <w:r w:rsidR="001461AD" w:rsidRPr="00036866">
        <w:rPr>
          <w:rFonts w:ascii="Arial Narrow" w:hAnsi="Arial Narrow"/>
          <w:lang w:val="sk-SK"/>
        </w:rPr>
        <w:t>nštrukcie, typ žiadateľa, peňažné toky projektu, investičné výdavky, výdavky na prevádzku, príjmy z prevádzky, úver, odpisy –</w:t>
      </w:r>
      <w:r w:rsidR="00D66AD5" w:rsidRPr="00036866">
        <w:rPr>
          <w:rFonts w:ascii="Arial Narrow" w:hAnsi="Arial Narrow"/>
          <w:lang w:val="sk-SK"/>
        </w:rPr>
        <w:t xml:space="preserve"> </w:t>
      </w:r>
      <w:r w:rsidR="001461AD" w:rsidRPr="00036866">
        <w:rPr>
          <w:rFonts w:ascii="Arial Narrow" w:hAnsi="Arial Narrow"/>
          <w:lang w:val="sk-SK"/>
        </w:rPr>
        <w:t>daňové a kontrolný list.</w:t>
      </w:r>
    </w:p>
    <w:p w:rsidR="001461AD" w:rsidRPr="00036866" w:rsidRDefault="001461AD" w:rsidP="0045353B">
      <w:pPr>
        <w:pStyle w:val="Zkladntext"/>
        <w:rPr>
          <w:rFonts w:ascii="Arial Narrow" w:hAnsi="Arial Narrow"/>
          <w:lang w:val="sk-SK"/>
        </w:rPr>
      </w:pPr>
      <w:r w:rsidRPr="00036866">
        <w:rPr>
          <w:rFonts w:ascii="Arial Narrow" w:hAnsi="Arial Narrow"/>
          <w:lang w:val="sk-SK"/>
        </w:rPr>
        <w:t>V prípade, ak by</w:t>
      </w:r>
      <w:r w:rsidR="00A2787A" w:rsidRPr="00036866">
        <w:rPr>
          <w:rFonts w:ascii="Arial Narrow" w:hAnsi="Arial Narrow"/>
          <w:lang w:val="sk-SK"/>
        </w:rPr>
        <w:t xml:space="preserve"> žiadateľovi/prijímateľovi</w:t>
      </w:r>
      <w:r w:rsidRPr="00036866">
        <w:rPr>
          <w:rFonts w:ascii="Arial Narrow" w:hAnsi="Arial Narrow"/>
          <w:lang w:val="sk-SK"/>
        </w:rPr>
        <w:t xml:space="preserve"> nevyhovoval</w:t>
      </w:r>
      <w:r w:rsidR="00D66AD5" w:rsidRPr="00036866">
        <w:rPr>
          <w:rFonts w:ascii="Arial Narrow" w:hAnsi="Arial Narrow"/>
          <w:lang w:val="sk-SK"/>
        </w:rPr>
        <w:t>a ich štruktúra, alebo ak bude potrebné</w:t>
      </w:r>
      <w:r w:rsidRPr="00036866">
        <w:rPr>
          <w:rFonts w:ascii="Arial Narrow" w:hAnsi="Arial Narrow"/>
          <w:lang w:val="sk-SK"/>
        </w:rPr>
        <w:t xml:space="preserve"> vstupné údaje uvádzať v podrobne</w:t>
      </w:r>
      <w:r w:rsidR="00164F6B" w:rsidRPr="00036866">
        <w:rPr>
          <w:rFonts w:ascii="Arial Narrow" w:hAnsi="Arial Narrow"/>
          <w:lang w:val="sk-SK"/>
        </w:rPr>
        <w:t>jšom členení, môž</w:t>
      </w:r>
      <w:r w:rsidR="00D66AD5" w:rsidRPr="00036866">
        <w:rPr>
          <w:rFonts w:ascii="Arial Narrow" w:hAnsi="Arial Narrow"/>
          <w:lang w:val="sk-SK"/>
        </w:rPr>
        <w:t>u sa</w:t>
      </w:r>
      <w:r w:rsidR="00164F6B" w:rsidRPr="00036866">
        <w:rPr>
          <w:rFonts w:ascii="Arial Narrow" w:hAnsi="Arial Narrow"/>
          <w:lang w:val="sk-SK"/>
        </w:rPr>
        <w:t xml:space="preserve"> tieto hárky</w:t>
      </w:r>
      <w:r w:rsidR="00D66AD5" w:rsidRPr="00036866">
        <w:rPr>
          <w:rFonts w:ascii="Arial Narrow" w:hAnsi="Arial Narrow"/>
          <w:lang w:val="sk-SK"/>
        </w:rPr>
        <w:t xml:space="preserve"> upraviť alebo môžu byť nahradené</w:t>
      </w:r>
      <w:r w:rsidRPr="00036866">
        <w:rPr>
          <w:rFonts w:ascii="Arial Narrow" w:hAnsi="Arial Narrow"/>
          <w:lang w:val="sk-SK"/>
        </w:rPr>
        <w:t xml:space="preserve"> vlastnými výpočtami. Je ich však potrebné ná</w:t>
      </w:r>
      <w:r w:rsidR="00164F6B" w:rsidRPr="00036866">
        <w:rPr>
          <w:rFonts w:ascii="Arial Narrow" w:hAnsi="Arial Narrow"/>
          <w:lang w:val="sk-SK"/>
        </w:rPr>
        <w:t>sledne správne prepojiť s hárkom</w:t>
      </w:r>
      <w:r w:rsidRPr="00036866">
        <w:rPr>
          <w:rFonts w:ascii="Arial Narrow" w:hAnsi="Arial Narrow"/>
          <w:lang w:val="sk-SK"/>
        </w:rPr>
        <w:t xml:space="preserve"> </w:t>
      </w:r>
      <w:r w:rsidRPr="00036866">
        <w:rPr>
          <w:rFonts w:ascii="Arial Narrow" w:hAnsi="Arial Narrow"/>
          <w:i/>
          <w:lang w:val="sk-SK"/>
        </w:rPr>
        <w:t>Peňažné toky projektu</w:t>
      </w:r>
      <w:r w:rsidRPr="00036866">
        <w:rPr>
          <w:rFonts w:ascii="Arial Narrow" w:hAnsi="Arial Narrow"/>
          <w:lang w:val="sk-SK"/>
        </w:rPr>
        <w:t>, aby sa zabezpečilo jeho správne naplnenie vstupnými údajmi.</w:t>
      </w:r>
    </w:p>
    <w:p w:rsidR="009D0B9B" w:rsidRPr="00036866" w:rsidRDefault="00164F6B" w:rsidP="0045353B">
      <w:pPr>
        <w:pStyle w:val="Zkladntext"/>
        <w:rPr>
          <w:rFonts w:ascii="Arial Narrow" w:hAnsi="Arial Narrow"/>
          <w:b/>
          <w:lang w:val="sk-SK"/>
        </w:rPr>
      </w:pPr>
      <w:r w:rsidRPr="00036866">
        <w:rPr>
          <w:rFonts w:ascii="Arial Narrow" w:hAnsi="Arial Narrow"/>
          <w:b/>
          <w:lang w:val="sk-SK"/>
        </w:rPr>
        <w:t>Hárok</w:t>
      </w:r>
      <w:r w:rsidR="009D0B9B" w:rsidRPr="00036866">
        <w:rPr>
          <w:rFonts w:ascii="Arial Narrow" w:hAnsi="Arial Narrow"/>
          <w:b/>
          <w:lang w:val="sk-SK"/>
        </w:rPr>
        <w:t xml:space="preserve"> </w:t>
      </w:r>
      <w:r w:rsidR="009D0B9B" w:rsidRPr="00036866">
        <w:rPr>
          <w:rFonts w:ascii="Arial Narrow" w:hAnsi="Arial Narrow"/>
          <w:b/>
          <w:i/>
          <w:lang w:val="sk-SK"/>
        </w:rPr>
        <w:t xml:space="preserve">Peňažné toky projektu </w:t>
      </w:r>
      <w:r w:rsidR="009D0B9B" w:rsidRPr="00036866">
        <w:rPr>
          <w:rFonts w:ascii="Arial Narrow" w:hAnsi="Arial Narrow"/>
          <w:b/>
          <w:lang w:val="sk-SK"/>
        </w:rPr>
        <w:t>musí vždy zostať zachovaný a vyplnený</w:t>
      </w:r>
      <w:r w:rsidRPr="00036866">
        <w:rPr>
          <w:rFonts w:ascii="Arial Narrow" w:hAnsi="Arial Narrow"/>
          <w:b/>
          <w:lang w:val="sk-SK"/>
        </w:rPr>
        <w:t>. Vzorce v hárku</w:t>
      </w:r>
      <w:r w:rsidR="009D0B9B" w:rsidRPr="00036866">
        <w:rPr>
          <w:rFonts w:ascii="Arial Narrow" w:hAnsi="Arial Narrow"/>
          <w:b/>
          <w:lang w:val="sk-SK"/>
        </w:rPr>
        <w:t xml:space="preserve"> </w:t>
      </w:r>
      <w:r w:rsidR="009D0B9B" w:rsidRPr="00036866">
        <w:rPr>
          <w:rFonts w:ascii="Arial Narrow" w:hAnsi="Arial Narrow"/>
          <w:b/>
          <w:i/>
          <w:lang w:val="sk-SK"/>
        </w:rPr>
        <w:t>Peňažné toky projektu</w:t>
      </w:r>
      <w:r w:rsidR="009D0B9B" w:rsidRPr="00036866">
        <w:rPr>
          <w:rFonts w:ascii="Arial Narrow" w:hAnsi="Arial Narrow"/>
          <w:b/>
          <w:lang w:val="sk-SK"/>
        </w:rPr>
        <w:t xml:space="preserve"> sú uzamknuté a ich zmena nie je povolená.</w:t>
      </w:r>
      <w:r w:rsidR="005E69B4" w:rsidRPr="00036866">
        <w:rPr>
          <w:rFonts w:ascii="Arial Narrow" w:hAnsi="Arial Narrow"/>
          <w:b/>
          <w:lang w:val="sk-SK"/>
        </w:rPr>
        <w:t xml:space="preserve"> </w:t>
      </w:r>
      <w:r w:rsidR="005E69B4" w:rsidRPr="00036866">
        <w:rPr>
          <w:rFonts w:ascii="Arial Narrow" w:hAnsi="Arial Narrow"/>
          <w:lang w:val="sk-SK" w:eastAsia="en-GB"/>
        </w:rPr>
        <w:t xml:space="preserve">Ak žiadateľ </w:t>
      </w:r>
      <w:r w:rsidR="00AF2DE5" w:rsidRPr="00036866">
        <w:rPr>
          <w:rFonts w:ascii="Arial Narrow" w:hAnsi="Arial Narrow"/>
          <w:lang w:val="sk-SK" w:eastAsia="en-GB"/>
        </w:rPr>
        <w:t>do</w:t>
      </w:r>
      <w:r w:rsidR="000C5ECF">
        <w:rPr>
          <w:rFonts w:ascii="Arial Narrow" w:hAnsi="Arial Narrow"/>
          <w:lang w:val="sk-SK" w:eastAsia="en-GB"/>
        </w:rPr>
        <w:t xml:space="preserve"> súboru</w:t>
      </w:r>
      <w:r w:rsidR="00AF2DE5" w:rsidRPr="00036866">
        <w:rPr>
          <w:rFonts w:ascii="Arial Narrow" w:hAnsi="Arial Narrow"/>
          <w:lang w:val="sk-SK" w:eastAsia="en-GB"/>
        </w:rPr>
        <w:t xml:space="preserve"> MS Excel vložil nové</w:t>
      </w:r>
      <w:r w:rsidR="005E69B4" w:rsidRPr="00036866">
        <w:rPr>
          <w:rFonts w:ascii="Arial Narrow" w:hAnsi="Arial Narrow"/>
          <w:lang w:val="sk-SK" w:eastAsia="en-GB"/>
        </w:rPr>
        <w:t xml:space="preserve"> hárk</w:t>
      </w:r>
      <w:r w:rsidR="00AF2DE5" w:rsidRPr="00036866">
        <w:rPr>
          <w:rFonts w:ascii="Arial Narrow" w:hAnsi="Arial Narrow"/>
          <w:lang w:val="sk-SK" w:eastAsia="en-GB"/>
        </w:rPr>
        <w:t>y</w:t>
      </w:r>
      <w:r w:rsidR="005E69B4" w:rsidRPr="00036866">
        <w:rPr>
          <w:rFonts w:ascii="Arial Narrow" w:hAnsi="Arial Narrow"/>
          <w:lang w:val="sk-SK" w:eastAsia="en-GB"/>
        </w:rPr>
        <w:t xml:space="preserve"> </w:t>
      </w:r>
      <w:r w:rsidR="00AF2DE5" w:rsidRPr="00036866">
        <w:rPr>
          <w:rFonts w:ascii="Arial Narrow" w:hAnsi="Arial Narrow"/>
          <w:lang w:val="sk-SK" w:eastAsia="en-GB"/>
        </w:rPr>
        <w:t>(napr. pri zohľadnení zapojenia ďalšieho subjektu do prevádzky projektu)</w:t>
      </w:r>
      <w:r w:rsidR="005E69B4" w:rsidRPr="00036866">
        <w:rPr>
          <w:rFonts w:ascii="Arial Narrow" w:hAnsi="Arial Narrow"/>
          <w:lang w:val="sk-SK" w:eastAsia="en-GB"/>
        </w:rPr>
        <w:t>, je povinný ju podrobne popísať v textovej časti finančnej analýzy</w:t>
      </w:r>
      <w:r w:rsidR="00AF2DE5" w:rsidRPr="00036866">
        <w:rPr>
          <w:rFonts w:ascii="Arial Narrow" w:hAnsi="Arial Narrow"/>
          <w:lang w:val="sk-SK" w:eastAsia="en-GB"/>
        </w:rPr>
        <w:t xml:space="preserve"> a zabepečiť správne prepojenie nových hárkov s </w:t>
      </w:r>
      <w:r w:rsidR="00AF2DE5" w:rsidRPr="00036866">
        <w:rPr>
          <w:rFonts w:ascii="Arial Narrow" w:hAnsi="Arial Narrow"/>
          <w:i/>
          <w:lang w:val="sk-SK" w:eastAsia="en-GB"/>
        </w:rPr>
        <w:t>Peňažné toky projektu</w:t>
      </w:r>
      <w:r w:rsidR="005E69B4" w:rsidRPr="00036866">
        <w:rPr>
          <w:rFonts w:ascii="Arial Narrow" w:hAnsi="Arial Narrow"/>
          <w:lang w:val="sk-SK" w:eastAsia="en-GB"/>
        </w:rPr>
        <w:t>.</w:t>
      </w:r>
    </w:p>
    <w:p w:rsidR="009D0B9B" w:rsidRPr="00036866" w:rsidRDefault="009D0B9B" w:rsidP="0045353B">
      <w:pPr>
        <w:pStyle w:val="Zkladntext"/>
        <w:rPr>
          <w:rFonts w:ascii="Arial Narrow" w:hAnsi="Arial Narrow"/>
          <w:lang w:val="sk-SK"/>
        </w:rPr>
      </w:pPr>
      <w:r w:rsidRPr="00036866">
        <w:rPr>
          <w:rFonts w:ascii="Arial Narrow" w:hAnsi="Arial Narrow"/>
          <w:lang w:val="sk-SK"/>
        </w:rPr>
        <w:t>V</w:t>
      </w:r>
      <w:r w:rsidR="00164F6B" w:rsidRPr="00036866">
        <w:rPr>
          <w:rFonts w:ascii="Arial Narrow" w:hAnsi="Arial Narrow"/>
          <w:lang w:val="sk-SK"/>
        </w:rPr>
        <w:t>stupné údaje vo všetkých hárkoch</w:t>
      </w:r>
      <w:r w:rsidRPr="00036866">
        <w:rPr>
          <w:rFonts w:ascii="Arial Narrow" w:hAnsi="Arial Narrow"/>
          <w:lang w:val="sk-SK"/>
        </w:rPr>
        <w:t xml:space="preserve"> </w:t>
      </w:r>
      <w:r w:rsidR="00D66AD5" w:rsidRPr="00036866">
        <w:rPr>
          <w:rFonts w:ascii="Arial Narrow" w:hAnsi="Arial Narrow"/>
          <w:lang w:val="sk-SK"/>
        </w:rPr>
        <w:t>sa uvádzajú</w:t>
      </w:r>
      <w:r w:rsidRPr="00036866">
        <w:rPr>
          <w:rFonts w:ascii="Arial Narrow" w:hAnsi="Arial Narrow"/>
          <w:lang w:val="sk-SK"/>
        </w:rPr>
        <w:t xml:space="preserve"> </w:t>
      </w:r>
      <w:r w:rsidRPr="00036866">
        <w:rPr>
          <w:rFonts w:ascii="Arial Narrow" w:hAnsi="Arial Narrow"/>
          <w:b/>
          <w:lang w:val="sk-SK"/>
        </w:rPr>
        <w:t xml:space="preserve">len do bielych </w:t>
      </w:r>
      <w:r w:rsidR="008B3B97" w:rsidRPr="00036866">
        <w:rPr>
          <w:rFonts w:ascii="Arial Narrow" w:hAnsi="Arial Narrow"/>
          <w:b/>
          <w:lang w:val="sk-SK"/>
        </w:rPr>
        <w:t>buniek</w:t>
      </w:r>
      <w:r w:rsidRPr="00036866">
        <w:rPr>
          <w:rFonts w:ascii="Arial Narrow" w:hAnsi="Arial Narrow"/>
          <w:lang w:val="sk-SK"/>
        </w:rPr>
        <w:t>, v opačnom prípade nemusia byť správne prepočítané.</w:t>
      </w:r>
    </w:p>
    <w:p w:rsidR="001461AD" w:rsidRPr="00036866" w:rsidRDefault="009D0B9B" w:rsidP="0045353B">
      <w:pPr>
        <w:pStyle w:val="Zkladntext"/>
        <w:rPr>
          <w:rFonts w:ascii="Arial Narrow" w:hAnsi="Arial Narrow"/>
          <w:lang w:val="sk-SK"/>
        </w:rPr>
      </w:pPr>
      <w:r w:rsidRPr="00036866">
        <w:rPr>
          <w:rFonts w:ascii="Arial Narrow" w:hAnsi="Arial Narrow"/>
          <w:lang w:val="sk-SK"/>
        </w:rPr>
        <w:t>Pri názvoch niektorých riadkov</w:t>
      </w:r>
      <w:r w:rsidR="00617347" w:rsidRPr="00036866">
        <w:rPr>
          <w:rFonts w:ascii="Arial Narrow" w:hAnsi="Arial Narrow"/>
          <w:lang w:val="sk-SK"/>
        </w:rPr>
        <w:t>, stĺpcov</w:t>
      </w:r>
      <w:r w:rsidR="00FE05F1" w:rsidRPr="00036866">
        <w:rPr>
          <w:rFonts w:ascii="Arial Narrow" w:hAnsi="Arial Narrow"/>
          <w:lang w:val="sk-SK"/>
        </w:rPr>
        <w:t>, resp. buniek</w:t>
      </w:r>
      <w:r w:rsidRPr="00036866">
        <w:rPr>
          <w:rFonts w:ascii="Arial Narrow" w:hAnsi="Arial Narrow"/>
          <w:lang w:val="sk-SK"/>
        </w:rPr>
        <w:t xml:space="preserve"> v tabuľkách </w:t>
      </w:r>
      <w:r w:rsidR="00D66AD5" w:rsidRPr="00036866">
        <w:rPr>
          <w:rFonts w:ascii="Arial Narrow" w:hAnsi="Arial Narrow"/>
          <w:lang w:val="sk-SK"/>
        </w:rPr>
        <w:t>existuje</w:t>
      </w:r>
      <w:r w:rsidRPr="00036866">
        <w:rPr>
          <w:rFonts w:ascii="Arial Narrow" w:hAnsi="Arial Narrow"/>
          <w:lang w:val="sk-SK"/>
        </w:rPr>
        <w:t xml:space="preserve"> možnosť zobraziť si doplňujúci komentár, ktorý môže </w:t>
      </w:r>
      <w:r w:rsidR="00AD1C41" w:rsidRPr="00036866">
        <w:rPr>
          <w:rFonts w:ascii="Arial Narrow" w:hAnsi="Arial Narrow"/>
          <w:lang w:val="sk-SK"/>
        </w:rPr>
        <w:t>žiadateľovi/prijímateľovi</w:t>
      </w:r>
      <w:r w:rsidRPr="00036866">
        <w:rPr>
          <w:rFonts w:ascii="Arial Narrow" w:hAnsi="Arial Narrow"/>
          <w:lang w:val="sk-SK"/>
        </w:rPr>
        <w:t xml:space="preserve"> </w:t>
      </w:r>
      <w:r w:rsidR="00AD1C41" w:rsidRPr="00036866">
        <w:rPr>
          <w:rFonts w:ascii="Arial Narrow" w:hAnsi="Arial Narrow"/>
          <w:lang w:val="sk-SK"/>
        </w:rPr>
        <w:t xml:space="preserve">pomôcť </w:t>
      </w:r>
      <w:r w:rsidRPr="00036866">
        <w:rPr>
          <w:rFonts w:ascii="Arial Narrow" w:hAnsi="Arial Narrow"/>
          <w:lang w:val="sk-SK"/>
        </w:rPr>
        <w:t>pri vyplnení riad</w:t>
      </w:r>
      <w:r w:rsidR="00AD1C41" w:rsidRPr="00036866">
        <w:rPr>
          <w:rFonts w:ascii="Arial Narrow" w:hAnsi="Arial Narrow"/>
          <w:lang w:val="sk-SK"/>
        </w:rPr>
        <w:t>k</w:t>
      </w:r>
      <w:r w:rsidR="00022DE3" w:rsidRPr="00036866">
        <w:rPr>
          <w:rFonts w:ascii="Arial Narrow" w:hAnsi="Arial Narrow"/>
          <w:lang w:val="sk-SK"/>
        </w:rPr>
        <w:t>ov, stĺpcov</w:t>
      </w:r>
      <w:r w:rsidR="00FE05F1" w:rsidRPr="00036866">
        <w:rPr>
          <w:rFonts w:ascii="Arial Narrow" w:hAnsi="Arial Narrow"/>
          <w:lang w:val="sk-SK"/>
        </w:rPr>
        <w:t>, resp. bun</w:t>
      </w:r>
      <w:r w:rsidR="00022DE3" w:rsidRPr="00036866">
        <w:rPr>
          <w:rFonts w:ascii="Arial Narrow" w:hAnsi="Arial Narrow"/>
          <w:lang w:val="sk-SK"/>
        </w:rPr>
        <w:t>iek</w:t>
      </w:r>
      <w:r w:rsidR="00AD1C41" w:rsidRPr="00036866">
        <w:rPr>
          <w:rFonts w:ascii="Arial Narrow" w:hAnsi="Arial Narrow"/>
          <w:lang w:val="sk-SK"/>
        </w:rPr>
        <w:t xml:space="preserve"> alebo pochopení jeho významu</w:t>
      </w:r>
      <w:r w:rsidRPr="00036866">
        <w:rPr>
          <w:rFonts w:ascii="Arial Narrow" w:hAnsi="Arial Narrow"/>
          <w:lang w:val="sk-SK"/>
        </w:rPr>
        <w:t xml:space="preserve"> </w:t>
      </w:r>
      <w:r w:rsidR="00AD1C41" w:rsidRPr="00036866">
        <w:rPr>
          <w:rFonts w:ascii="Arial Narrow" w:hAnsi="Arial Narrow"/>
          <w:lang w:val="sk-SK"/>
        </w:rPr>
        <w:t>(pri umiestnení kurzoru</w:t>
      </w:r>
      <w:r w:rsidRPr="00036866">
        <w:rPr>
          <w:rFonts w:ascii="Arial Narrow" w:hAnsi="Arial Narrow"/>
          <w:lang w:val="sk-SK"/>
        </w:rPr>
        <w:t xml:space="preserve"> myši nad </w:t>
      </w:r>
      <w:r w:rsidR="008B3B97" w:rsidRPr="00036866">
        <w:rPr>
          <w:rFonts w:ascii="Arial Narrow" w:hAnsi="Arial Narrow"/>
          <w:lang w:val="sk-SK"/>
        </w:rPr>
        <w:t>bunkou</w:t>
      </w:r>
      <w:r w:rsidRPr="00036866">
        <w:rPr>
          <w:rFonts w:ascii="Arial Narrow" w:hAnsi="Arial Narrow"/>
          <w:lang w:val="sk-SK"/>
        </w:rPr>
        <w:t xml:space="preserve">, </w:t>
      </w:r>
      <w:r w:rsidR="00617347" w:rsidRPr="00036866">
        <w:rPr>
          <w:rFonts w:ascii="Arial Narrow" w:hAnsi="Arial Narrow"/>
          <w:lang w:val="sk-SK"/>
        </w:rPr>
        <w:t xml:space="preserve">ktorá </w:t>
      </w:r>
      <w:r w:rsidRPr="00036866">
        <w:rPr>
          <w:rFonts w:ascii="Arial Narrow" w:hAnsi="Arial Narrow"/>
          <w:lang w:val="sk-SK"/>
        </w:rPr>
        <w:t>má v rohu červený trojuholník</w:t>
      </w:r>
      <w:r w:rsidR="00AD1C41" w:rsidRPr="00036866">
        <w:rPr>
          <w:rFonts w:ascii="Arial Narrow" w:hAnsi="Arial Narrow"/>
          <w:lang w:val="sk-SK"/>
        </w:rPr>
        <w:t>)</w:t>
      </w:r>
      <w:r w:rsidRPr="00036866">
        <w:rPr>
          <w:rFonts w:ascii="Arial Narrow" w:hAnsi="Arial Narrow"/>
          <w:lang w:val="sk-SK"/>
        </w:rPr>
        <w:t>.</w:t>
      </w:r>
    </w:p>
    <w:p w:rsidR="00D31171" w:rsidRPr="00036866" w:rsidRDefault="00EA5CE0" w:rsidP="00D31171">
      <w:pPr>
        <w:pStyle w:val="Zkladntext"/>
        <w:rPr>
          <w:rFonts w:ascii="Arial Narrow" w:hAnsi="Arial Narrow"/>
          <w:lang w:val="sk-SK"/>
        </w:rPr>
      </w:pPr>
      <w:r w:rsidRPr="00036866">
        <w:rPr>
          <w:rFonts w:ascii="Arial Narrow" w:hAnsi="Arial Narrow"/>
          <w:lang w:val="sk-SK"/>
        </w:rPr>
        <w:t>V</w:t>
      </w:r>
      <w:r w:rsidR="00D31171" w:rsidRPr="00036866">
        <w:rPr>
          <w:rFonts w:ascii="Arial Narrow" w:hAnsi="Arial Narrow"/>
          <w:lang w:val="sk-SK"/>
        </w:rPr>
        <w:t xml:space="preserve"> prílohe č. 5 tejto </w:t>
      </w:r>
      <w:r w:rsidR="00D31171" w:rsidRPr="00036866">
        <w:rPr>
          <w:rFonts w:ascii="Arial Narrow" w:hAnsi="Arial Narrow"/>
          <w:i/>
          <w:lang w:val="sk-SK"/>
        </w:rPr>
        <w:t>Metodiky</w:t>
      </w:r>
      <w:r w:rsidR="00D31171" w:rsidRPr="00036866">
        <w:rPr>
          <w:rFonts w:ascii="Arial Narrow" w:hAnsi="Arial Narrow"/>
          <w:lang w:val="sk-SK"/>
        </w:rPr>
        <w:t xml:space="preserve"> </w:t>
      </w:r>
      <w:r w:rsidRPr="00036866">
        <w:rPr>
          <w:rFonts w:ascii="Arial Narrow" w:hAnsi="Arial Narrow"/>
          <w:lang w:val="sk-SK"/>
        </w:rPr>
        <w:t xml:space="preserve">je </w:t>
      </w:r>
      <w:r w:rsidR="00D31171" w:rsidRPr="00036866">
        <w:rPr>
          <w:rFonts w:ascii="Arial Narrow" w:hAnsi="Arial Narrow"/>
          <w:lang w:val="sk-SK"/>
        </w:rPr>
        <w:t xml:space="preserve">uvedený VZOR tabuľkovej časti. Ide o vzorový príklad projektu na výstavbu </w:t>
      </w:r>
      <w:r w:rsidR="00CF0F28" w:rsidRPr="00036866">
        <w:rPr>
          <w:rFonts w:ascii="Arial Narrow" w:hAnsi="Arial Narrow"/>
          <w:lang w:val="sk-SK"/>
        </w:rPr>
        <w:t>stokovej siete</w:t>
      </w:r>
      <w:r w:rsidR="00D31171" w:rsidRPr="00036866">
        <w:rPr>
          <w:rFonts w:ascii="Arial Narrow" w:hAnsi="Arial Narrow"/>
          <w:lang w:val="sk-SK"/>
        </w:rPr>
        <w:t xml:space="preserve">  a čistiarne  odpadových  vôd.  Na  jednotlivých  </w:t>
      </w:r>
      <w:r w:rsidR="00DA3381" w:rsidRPr="00036866">
        <w:rPr>
          <w:rFonts w:ascii="Arial Narrow" w:hAnsi="Arial Narrow"/>
          <w:lang w:val="sk-SK"/>
        </w:rPr>
        <w:t>hárkoch</w:t>
      </w:r>
      <w:r w:rsidR="00D31171" w:rsidRPr="00036866">
        <w:rPr>
          <w:rFonts w:ascii="Arial Narrow" w:hAnsi="Arial Narrow"/>
          <w:lang w:val="sk-SK"/>
        </w:rPr>
        <w:t xml:space="preserve">  možno  vidieť,  ako  boli zadávané jednotlivé vstupné údaje a ako boli upravované podľa potreby žiadateľa (najmä </w:t>
      </w:r>
      <w:r w:rsidR="009E6537" w:rsidRPr="00036866">
        <w:rPr>
          <w:rFonts w:ascii="Arial Narrow" w:hAnsi="Arial Narrow"/>
          <w:lang w:val="sk-SK"/>
        </w:rPr>
        <w:t>hárok</w:t>
      </w:r>
      <w:r w:rsidR="00D31171" w:rsidRPr="00036866">
        <w:rPr>
          <w:rFonts w:ascii="Arial Narrow" w:hAnsi="Arial Narrow"/>
          <w:lang w:val="sk-SK"/>
        </w:rPr>
        <w:t xml:space="preserve"> </w:t>
      </w:r>
      <w:r w:rsidR="00D31171" w:rsidRPr="00036866">
        <w:rPr>
          <w:rFonts w:ascii="Arial Narrow" w:hAnsi="Arial Narrow"/>
          <w:i/>
          <w:lang w:val="sk-SK"/>
        </w:rPr>
        <w:t>Výdavky na prevádzku</w:t>
      </w:r>
      <w:r w:rsidR="00D31171" w:rsidRPr="00036866">
        <w:rPr>
          <w:rFonts w:ascii="Arial Narrow" w:hAnsi="Arial Narrow"/>
          <w:lang w:val="sk-SK"/>
        </w:rPr>
        <w:t xml:space="preserve"> a</w:t>
      </w:r>
      <w:r w:rsidR="009E6537" w:rsidRPr="00036866">
        <w:rPr>
          <w:rFonts w:ascii="Arial Narrow" w:hAnsi="Arial Narrow"/>
          <w:lang w:val="sk-SK"/>
        </w:rPr>
        <w:t xml:space="preserve"> hárok </w:t>
      </w:r>
      <w:r w:rsidR="00D31171" w:rsidRPr="00036866">
        <w:rPr>
          <w:rFonts w:ascii="Arial Narrow" w:hAnsi="Arial Narrow"/>
          <w:i/>
          <w:lang w:val="sk-SK"/>
        </w:rPr>
        <w:t>Príjmy z prevádzky</w:t>
      </w:r>
      <w:r w:rsidR="00D31171" w:rsidRPr="00036866">
        <w:rPr>
          <w:rFonts w:ascii="Arial Narrow" w:hAnsi="Arial Narrow"/>
          <w:lang w:val="sk-SK"/>
        </w:rPr>
        <w:t>).</w:t>
      </w:r>
    </w:p>
    <w:p w:rsidR="005E69B4" w:rsidRPr="00036866" w:rsidRDefault="005E69B4" w:rsidP="005E69B4">
      <w:pPr>
        <w:pStyle w:val="Nadpis2"/>
        <w:ind w:firstLine="0"/>
        <w:rPr>
          <w:rFonts w:ascii="Arial Narrow" w:hAnsi="Arial Narrow"/>
          <w:lang w:val="sk-SK"/>
        </w:rPr>
      </w:pPr>
      <w:bookmarkStart w:id="379" w:name="_Toc444592971"/>
      <w:r w:rsidRPr="00036866">
        <w:rPr>
          <w:rFonts w:ascii="Arial Narrow" w:hAnsi="Arial Narrow"/>
          <w:lang w:val="sk-SK"/>
        </w:rPr>
        <w:t>Textová časť finančnej analýzy</w:t>
      </w:r>
      <w:bookmarkEnd w:id="379"/>
    </w:p>
    <w:p w:rsidR="005E69B4" w:rsidRPr="00036866" w:rsidRDefault="005E69B4" w:rsidP="005E69B4">
      <w:pPr>
        <w:pStyle w:val="Zkladntext"/>
        <w:rPr>
          <w:rFonts w:ascii="Arial Narrow" w:hAnsi="Arial Narrow"/>
          <w:lang w:val="sk-SK"/>
        </w:rPr>
      </w:pPr>
      <w:r w:rsidRPr="00036866">
        <w:rPr>
          <w:rFonts w:ascii="Arial Narrow" w:hAnsi="Arial Narrow"/>
          <w:lang w:val="sk-SK"/>
        </w:rPr>
        <w:t>Tabuľková časť pre finančnú analýzu obsahuje finančné údaje v požadovanej štruktúre príjmov a výdavkov. Súčasne však platí, že všetky vstupné údaje do tabuľkovej časti by mali vychádzať z projektovej dokumentácie, všeobecného účtovníctva žiadateľa/prijímateľa a interných predpisov upravujúcich postupy účtovania v účtovnej jednotke ako aj z iných technických, marketingových a odborných štúdií (ak relevantné). Aby RO/SO pri posudzovaní mohol správne vyhodnotiť nastavenie finančnej analýzy, je potrebné v rámci finančnej analýzy predložiť nie len tabuľkovú časť, ale aj vysvetľujúcu časť vo forme textovej interpretácie tabuľkovej časti finančnej analýzy. Minimálny rozsah textovej časti je rozdelený podľa typu finančnej analýzy na:</w:t>
      </w:r>
    </w:p>
    <w:p w:rsidR="005E69B4" w:rsidRPr="00036866" w:rsidRDefault="005E69B4" w:rsidP="006C62A2">
      <w:pPr>
        <w:pStyle w:val="Zoznamsodrkami"/>
        <w:tabs>
          <w:tab w:val="clear" w:pos="340"/>
          <w:tab w:val="num" w:pos="567"/>
        </w:tabs>
        <w:spacing w:before="0" w:after="0"/>
        <w:ind w:left="567" w:hanging="346"/>
        <w:rPr>
          <w:rFonts w:ascii="Arial Narrow" w:hAnsi="Arial Narrow"/>
          <w:b/>
          <w:lang w:val="sk-SK"/>
        </w:rPr>
      </w:pPr>
      <w:r w:rsidRPr="00036866">
        <w:rPr>
          <w:rFonts w:ascii="Arial Narrow" w:hAnsi="Arial Narrow"/>
          <w:b/>
          <w:lang w:val="sk-SK"/>
        </w:rPr>
        <w:t xml:space="preserve">Osnovu textovej časti Finančnej analýzy </w:t>
      </w:r>
      <w:r w:rsidRPr="00036866">
        <w:rPr>
          <w:rFonts w:ascii="Arial Narrow" w:hAnsi="Arial Narrow"/>
          <w:lang w:val="sk-SK"/>
        </w:rPr>
        <w:t xml:space="preserve">(príloha č. 3a: Textová časť finančnej analýzy); </w:t>
      </w:r>
    </w:p>
    <w:p w:rsidR="005E69B4" w:rsidRPr="00036866" w:rsidRDefault="005E69B4" w:rsidP="006C62A2">
      <w:pPr>
        <w:pStyle w:val="Zoznamsodrkami"/>
        <w:tabs>
          <w:tab w:val="clear" w:pos="340"/>
          <w:tab w:val="num" w:pos="567"/>
        </w:tabs>
        <w:spacing w:before="0" w:after="0"/>
        <w:ind w:left="567" w:hanging="346"/>
        <w:rPr>
          <w:rFonts w:ascii="Arial Narrow" w:hAnsi="Arial Narrow"/>
          <w:b/>
          <w:lang w:val="sk-SK"/>
        </w:rPr>
      </w:pPr>
      <w:r w:rsidRPr="00036866">
        <w:rPr>
          <w:rFonts w:ascii="Arial Narrow" w:hAnsi="Arial Narrow"/>
          <w:b/>
          <w:lang w:val="sk-SK"/>
        </w:rPr>
        <w:t xml:space="preserve">Osnovu textovej časti Zjednodušenej finančnej analýzy </w:t>
      </w:r>
      <w:r w:rsidRPr="00036866">
        <w:rPr>
          <w:rFonts w:ascii="Arial Narrow" w:hAnsi="Arial Narrow"/>
          <w:lang w:val="sk-SK"/>
        </w:rPr>
        <w:t>(príloha č. 4a: Textová časť zjednodušenej finančnej analýzy).</w:t>
      </w:r>
    </w:p>
    <w:p w:rsidR="00070209" w:rsidRPr="00036866" w:rsidRDefault="00AD1C41" w:rsidP="0045353B">
      <w:pPr>
        <w:pStyle w:val="Zkladntext"/>
        <w:rPr>
          <w:rFonts w:ascii="Arial Narrow" w:hAnsi="Arial Narrow"/>
          <w:lang w:val="sk-SK"/>
        </w:rPr>
      </w:pPr>
      <w:r w:rsidRPr="00036866">
        <w:rPr>
          <w:rFonts w:ascii="Arial Narrow" w:hAnsi="Arial Narrow"/>
          <w:lang w:val="sk-SK"/>
        </w:rPr>
        <w:t>V</w:t>
      </w:r>
      <w:r w:rsidR="00070209" w:rsidRPr="00036866">
        <w:rPr>
          <w:rFonts w:ascii="Arial Narrow" w:hAnsi="Arial Narrow"/>
          <w:b/>
          <w:lang w:val="sk-SK"/>
        </w:rPr>
        <w:t>šetky vstupné údaje by mali byť stanovené transparentne a overiteľne</w:t>
      </w:r>
      <w:r w:rsidR="00070209" w:rsidRPr="00036866">
        <w:rPr>
          <w:rFonts w:ascii="Arial Narrow" w:hAnsi="Arial Narrow"/>
          <w:lang w:val="sk-SK"/>
        </w:rPr>
        <w:t>. Znamená to, že pri každom vstupnom údaji musí byť preukázateľný postup jeho výpočtu</w:t>
      </w:r>
      <w:r w:rsidRPr="00036866">
        <w:rPr>
          <w:rFonts w:ascii="Arial Narrow" w:hAnsi="Arial Narrow"/>
          <w:lang w:val="sk-SK"/>
        </w:rPr>
        <w:t>,</w:t>
      </w:r>
      <w:r w:rsidR="00070209" w:rsidRPr="00036866">
        <w:rPr>
          <w:rFonts w:ascii="Arial Narrow" w:hAnsi="Arial Narrow"/>
          <w:lang w:val="sk-SK"/>
        </w:rPr>
        <w:t xml:space="preserve"> resp. určenia jeho výšky.</w:t>
      </w:r>
    </w:p>
    <w:p w:rsidR="00070209" w:rsidRPr="00036866" w:rsidRDefault="00070209" w:rsidP="0045353B">
      <w:pPr>
        <w:pStyle w:val="Zkladntext"/>
        <w:rPr>
          <w:rFonts w:ascii="Arial Narrow" w:hAnsi="Arial Narrow"/>
          <w:lang w:val="sk-SK"/>
        </w:rPr>
      </w:pPr>
      <w:r w:rsidRPr="00036866">
        <w:rPr>
          <w:rFonts w:ascii="Arial Narrow" w:hAnsi="Arial Narrow"/>
          <w:lang w:val="sk-SK"/>
        </w:rPr>
        <w:lastRenderedPageBreak/>
        <w:t>Všetky údaje v textovej a tabuľkovej časti finančnej analýzy musia byť uvedené v eurách a zaokrúhlené s presnosťou na dve desatinné miesta, s výnimkou jednotkových cien</w:t>
      </w:r>
      <w:r w:rsidRPr="00036866">
        <w:rPr>
          <w:rStyle w:val="Odkaznapoznmkupodiarou"/>
          <w:rFonts w:ascii="Arial Narrow" w:hAnsi="Arial Narrow"/>
          <w:lang w:val="sk-SK"/>
        </w:rPr>
        <w:footnoteReference w:id="6"/>
      </w:r>
      <w:r w:rsidRPr="00036866">
        <w:rPr>
          <w:rFonts w:ascii="Arial Narrow" w:hAnsi="Arial Narrow"/>
          <w:lang w:val="sk-SK"/>
        </w:rPr>
        <w:t xml:space="preserve">  uvedených vo finančnej analýze a v rozpočte projektu, resp. výkaze výmer, ktoré je potrebné uvádzať s presnosťou </w:t>
      </w:r>
      <w:r w:rsidRPr="00036866">
        <w:rPr>
          <w:rFonts w:ascii="Arial Narrow" w:hAnsi="Arial Narrow"/>
          <w:b/>
          <w:lang w:val="sk-SK"/>
        </w:rPr>
        <w:t>najmenej na tri desatinné miesta</w:t>
      </w:r>
      <w:r w:rsidRPr="00036866">
        <w:rPr>
          <w:rFonts w:ascii="Arial Narrow" w:hAnsi="Arial Narrow"/>
          <w:lang w:val="sk-SK"/>
        </w:rPr>
        <w:t>.</w:t>
      </w:r>
    </w:p>
    <w:p w:rsidR="00DE673D" w:rsidRPr="00036866" w:rsidRDefault="00DE673D" w:rsidP="0045353B">
      <w:pPr>
        <w:pStyle w:val="Zkladntext"/>
        <w:rPr>
          <w:rFonts w:ascii="Arial Narrow" w:hAnsi="Arial Narrow"/>
          <w:lang w:val="sk-SK"/>
        </w:rPr>
      </w:pPr>
      <w:r w:rsidRPr="00036866">
        <w:rPr>
          <w:rFonts w:ascii="Arial Narrow" w:hAnsi="Arial Narrow"/>
          <w:lang w:val="sk-SK"/>
        </w:rPr>
        <w:t>Pre ceny vodného</w:t>
      </w:r>
      <w:ins w:id="380" w:author="MŽP SR" w:date="2016-03-01T09:00:00Z">
        <w:r w:rsidR="009F133F">
          <w:rPr>
            <w:rFonts w:ascii="Arial Narrow" w:hAnsi="Arial Narrow"/>
            <w:lang w:val="sk-SK"/>
          </w:rPr>
          <w:t>,</w:t>
        </w:r>
      </w:ins>
      <w:r w:rsidRPr="00036866">
        <w:rPr>
          <w:rFonts w:ascii="Arial Narrow" w:hAnsi="Arial Narrow"/>
          <w:lang w:val="sk-SK"/>
        </w:rPr>
        <w:t xml:space="preserve"> </w:t>
      </w:r>
      <w:del w:id="381" w:author="MŽP SR" w:date="2016-03-01T09:00:00Z">
        <w:r w:rsidRPr="00036866" w:rsidDel="009F133F">
          <w:rPr>
            <w:rFonts w:ascii="Arial Narrow" w:hAnsi="Arial Narrow"/>
            <w:lang w:val="sk-SK"/>
          </w:rPr>
          <w:delText xml:space="preserve">a </w:delText>
        </w:r>
      </w:del>
      <w:ins w:id="382" w:author="MŽP SR" w:date="2016-03-01T09:00:00Z">
        <w:r w:rsidR="009F133F">
          <w:rPr>
            <w:rFonts w:ascii="Arial Narrow" w:hAnsi="Arial Narrow"/>
            <w:lang w:val="sk-SK"/>
          </w:rPr>
          <w:t> </w:t>
        </w:r>
      </w:ins>
      <w:r w:rsidRPr="00036866">
        <w:rPr>
          <w:rFonts w:ascii="Arial Narrow" w:hAnsi="Arial Narrow"/>
          <w:lang w:val="sk-SK"/>
        </w:rPr>
        <w:t>stočného</w:t>
      </w:r>
      <w:ins w:id="383" w:author="MŽP SR" w:date="2016-03-01T09:00:00Z">
        <w:r w:rsidR="009F133F">
          <w:rPr>
            <w:rFonts w:ascii="Arial Narrow" w:hAnsi="Arial Narrow"/>
            <w:lang w:val="sk-SK"/>
          </w:rPr>
          <w:t xml:space="preserve"> a energií</w:t>
        </w:r>
      </w:ins>
      <w:r w:rsidRPr="00036866">
        <w:rPr>
          <w:rFonts w:ascii="Arial Narrow" w:hAnsi="Arial Narrow"/>
          <w:lang w:val="sk-SK"/>
        </w:rPr>
        <w:t xml:space="preserve"> platia osobitné pravidlá. Jednotkové ceny vodného a stočného, jednotkové ceny tepla a jednotkové ceny elektriny a plynu v eurách sa zaokrúhľujú matematicky </w:t>
      </w:r>
      <w:r w:rsidRPr="00036866">
        <w:rPr>
          <w:rFonts w:ascii="Arial Narrow" w:hAnsi="Arial Narrow"/>
          <w:b/>
          <w:lang w:val="sk-SK"/>
        </w:rPr>
        <w:t>najmenej na štyri desatinné miesta</w:t>
      </w:r>
      <w:r w:rsidRPr="00036866">
        <w:rPr>
          <w:rStyle w:val="Odkaznapoznmkupodiarou"/>
          <w:rFonts w:ascii="Arial Narrow" w:hAnsi="Arial Narrow"/>
          <w:b/>
          <w:lang w:val="sk-SK"/>
        </w:rPr>
        <w:footnoteReference w:id="7"/>
      </w:r>
      <w:r w:rsidRPr="00036866">
        <w:rPr>
          <w:rFonts w:ascii="Arial Narrow" w:hAnsi="Arial Narrow"/>
          <w:lang w:val="sk-SK"/>
        </w:rPr>
        <w:t>.</w:t>
      </w:r>
    </w:p>
    <w:p w:rsidR="00BC71D5" w:rsidRPr="00036866" w:rsidRDefault="00BC71D5" w:rsidP="0045353B">
      <w:pPr>
        <w:pStyle w:val="Zkladntext"/>
        <w:rPr>
          <w:rFonts w:ascii="Arial Narrow" w:hAnsi="Arial Narrow"/>
          <w:lang w:val="sk-SK"/>
        </w:rPr>
      </w:pPr>
      <w:r w:rsidRPr="00036866">
        <w:rPr>
          <w:rFonts w:ascii="Arial Narrow" w:hAnsi="Arial Narrow"/>
          <w:lang w:val="sk-SK"/>
        </w:rPr>
        <w:t xml:space="preserve">Ak je to možné, spotreba v naturálnych jednotkách by mala byť uvedená nielen za celú výrobu, ale aj na jednotku výrobku alebo inú kalkulačnú jednotku. Zároveň musí byť </w:t>
      </w:r>
      <w:r w:rsidR="00181C4E" w:rsidRPr="00036866">
        <w:rPr>
          <w:rFonts w:ascii="Arial Narrow" w:hAnsi="Arial Narrow"/>
          <w:lang w:val="sk-SK"/>
        </w:rPr>
        <w:t xml:space="preserve">v textovej časti </w:t>
      </w:r>
      <w:r w:rsidRPr="00036866">
        <w:rPr>
          <w:rFonts w:ascii="Arial Narrow" w:hAnsi="Arial Narrow"/>
          <w:lang w:val="sk-SK"/>
        </w:rPr>
        <w:t>popísané, ako bola táto spotreba určená</w:t>
      </w:r>
      <w:r w:rsidR="00DE673D" w:rsidRPr="00036866">
        <w:rPr>
          <w:rFonts w:ascii="Arial Narrow" w:hAnsi="Arial Narrow"/>
          <w:lang w:val="sk-SK"/>
        </w:rPr>
        <w:t xml:space="preserve"> (viď príklad nižšie).</w:t>
      </w:r>
    </w:p>
    <w:p w:rsidR="00DE673D" w:rsidRPr="00036866" w:rsidRDefault="00DE673D" w:rsidP="00DE673D">
      <w:pPr>
        <w:pStyle w:val="Zkladntext"/>
        <w:rPr>
          <w:rFonts w:ascii="Arial Narrow" w:hAnsi="Arial Narrow"/>
          <w:lang w:val="sk-SK"/>
        </w:rPr>
      </w:pPr>
      <w:r w:rsidRPr="00036866">
        <w:rPr>
          <w:rFonts w:ascii="Arial Narrow" w:hAnsi="Arial Narrow"/>
          <w:lang w:val="sk-SK"/>
        </w:rPr>
        <w:t>Po stanovení východiskovej hodnoty musí žiadateľ uviesť, ako postupoval pri odhade vývoja tohto vstupu v nasledujúcich rokoch prevádzky. Napr. k zmene výšky položky prevádzkových výdavkov môže dochádzať najmä v dôsledku:</w:t>
      </w:r>
    </w:p>
    <w:p w:rsidR="00DE673D" w:rsidRPr="00036866" w:rsidRDefault="00AD1C41" w:rsidP="00C86D3A">
      <w:pPr>
        <w:pStyle w:val="Zoznamsodrkami"/>
        <w:spacing w:before="0" w:after="0"/>
        <w:ind w:left="346" w:hanging="346"/>
        <w:rPr>
          <w:rFonts w:ascii="Arial Narrow" w:hAnsi="Arial Narrow"/>
          <w:lang w:val="sk-SK"/>
        </w:rPr>
      </w:pPr>
      <w:r w:rsidRPr="00036866">
        <w:rPr>
          <w:rFonts w:ascii="Arial Narrow" w:hAnsi="Arial Narrow"/>
          <w:lang w:val="sk-SK"/>
        </w:rPr>
        <w:t>z</w:t>
      </w:r>
      <w:r w:rsidR="00DE673D" w:rsidRPr="00036866">
        <w:rPr>
          <w:rFonts w:ascii="Arial Narrow" w:hAnsi="Arial Narrow"/>
          <w:lang w:val="sk-SK"/>
        </w:rPr>
        <w:t>meny rozsahu produkcie (napr. nárast množ</w:t>
      </w:r>
      <w:r w:rsidR="00D66AD5" w:rsidRPr="00036866">
        <w:rPr>
          <w:rFonts w:ascii="Arial Narrow" w:hAnsi="Arial Narrow"/>
          <w:lang w:val="sk-SK"/>
        </w:rPr>
        <w:t>stva vyčistenej odpadovej vody);</w:t>
      </w:r>
    </w:p>
    <w:p w:rsidR="00DE673D" w:rsidRPr="00036866" w:rsidRDefault="00AD1C41" w:rsidP="00C86D3A">
      <w:pPr>
        <w:pStyle w:val="Zoznamsodrkami"/>
        <w:spacing w:before="0" w:after="0"/>
        <w:ind w:left="346" w:hanging="346"/>
        <w:rPr>
          <w:rFonts w:ascii="Arial Narrow" w:hAnsi="Arial Narrow"/>
          <w:lang w:val="sk-SK"/>
        </w:rPr>
      </w:pPr>
      <w:r w:rsidRPr="00036866">
        <w:rPr>
          <w:rFonts w:ascii="Arial Narrow" w:hAnsi="Arial Narrow"/>
          <w:lang w:val="sk-SK"/>
        </w:rPr>
        <w:t>z</w:t>
      </w:r>
      <w:r w:rsidR="00DE673D" w:rsidRPr="00036866">
        <w:rPr>
          <w:rFonts w:ascii="Arial Narrow" w:hAnsi="Arial Narrow"/>
          <w:lang w:val="sk-SK"/>
        </w:rPr>
        <w:t xml:space="preserve">meny kvalitatívnych podmienok produkcie (zvýšenie </w:t>
      </w:r>
      <w:r w:rsidR="00FE6440" w:rsidRPr="00036866">
        <w:rPr>
          <w:rFonts w:ascii="Arial Narrow" w:hAnsi="Arial Narrow"/>
          <w:lang w:val="sk-SK"/>
        </w:rPr>
        <w:t xml:space="preserve">výdavkov </w:t>
      </w:r>
      <w:r w:rsidR="00DE673D" w:rsidRPr="00036866">
        <w:rPr>
          <w:rFonts w:ascii="Arial Narrow" w:hAnsi="Arial Narrow"/>
          <w:lang w:val="sk-SK"/>
        </w:rPr>
        <w:t>na opravy a údržbu v dôsledku zastarávania výrobného zariaden</w:t>
      </w:r>
      <w:r w:rsidR="00D66AD5" w:rsidRPr="00036866">
        <w:rPr>
          <w:rFonts w:ascii="Arial Narrow" w:hAnsi="Arial Narrow"/>
          <w:lang w:val="sk-SK"/>
        </w:rPr>
        <w:t>ia);</w:t>
      </w:r>
    </w:p>
    <w:p w:rsidR="00DE673D" w:rsidRPr="00036866" w:rsidRDefault="00AD1C41" w:rsidP="00C86D3A">
      <w:pPr>
        <w:pStyle w:val="Zoznamsodrkami"/>
        <w:spacing w:before="0" w:after="0"/>
        <w:ind w:left="346" w:hanging="346"/>
        <w:rPr>
          <w:rFonts w:ascii="Arial Narrow" w:hAnsi="Arial Narrow"/>
          <w:lang w:val="sk-SK"/>
        </w:rPr>
      </w:pPr>
      <w:r w:rsidRPr="00036866">
        <w:rPr>
          <w:rFonts w:ascii="Arial Narrow" w:hAnsi="Arial Narrow"/>
          <w:lang w:val="sk-SK"/>
        </w:rPr>
        <w:t>c</w:t>
      </w:r>
      <w:r w:rsidR="00DE673D" w:rsidRPr="00036866">
        <w:rPr>
          <w:rFonts w:ascii="Arial Narrow" w:hAnsi="Arial Narrow"/>
          <w:lang w:val="sk-SK"/>
        </w:rPr>
        <w:t xml:space="preserve">enových zmien (napr. ak sa očakáva, že nárast miezd v nasledujúcich rokoch prevýši nárast priemernej cenovej hladiny). </w:t>
      </w:r>
    </w:p>
    <w:p w:rsidR="00875850" w:rsidRPr="00036866" w:rsidRDefault="00DE673D" w:rsidP="00C86D3A">
      <w:pPr>
        <w:pStyle w:val="Zkladntext"/>
        <w:rPr>
          <w:rFonts w:ascii="Arial Narrow" w:hAnsi="Arial Narrow"/>
          <w:lang w:val="sk-SK"/>
        </w:rPr>
      </w:pPr>
      <w:r w:rsidRPr="00036866">
        <w:rPr>
          <w:rFonts w:ascii="Arial Narrow" w:hAnsi="Arial Narrow"/>
          <w:lang w:val="sk-SK"/>
        </w:rPr>
        <w:t>V prípade, ak sa na zmene hodnoty podieľa viacero faktorov alebo dochádza k významnejším zmenám v hodnote polož</w:t>
      </w:r>
      <w:r w:rsidR="00D66AD5" w:rsidRPr="00036866">
        <w:rPr>
          <w:rFonts w:ascii="Arial Narrow" w:hAnsi="Arial Narrow"/>
          <w:lang w:val="sk-SK"/>
        </w:rPr>
        <w:t>ky, je vhodné doplniť do tabuľkovej časti finančnej analýzy</w:t>
      </w:r>
      <w:r w:rsidRPr="00036866">
        <w:rPr>
          <w:rFonts w:ascii="Arial Narrow" w:hAnsi="Arial Narrow"/>
          <w:lang w:val="sk-SK"/>
        </w:rPr>
        <w:t xml:space="preserve"> aj výpočet v tabuľkovej forme, kde budú uvedené údaje, z ktorých sa vykalkulovala napr. spotreba elektrickej energie v každom roku prevádzky.</w:t>
      </w:r>
    </w:p>
    <w:p w:rsidR="00DE673D" w:rsidRPr="00036866" w:rsidRDefault="00C86D3A" w:rsidP="003760A7">
      <w:pPr>
        <w:pStyle w:val="Zkladntext"/>
        <w:shd w:val="clear" w:color="auto" w:fill="FFFFFF" w:themeFill="background1"/>
        <w:rPr>
          <w:rFonts w:ascii="Arial Narrow" w:hAnsi="Arial Narrow"/>
          <w:i/>
          <w:lang w:val="sk-SK"/>
        </w:rPr>
      </w:pPr>
      <w:r w:rsidRPr="006C62A2">
        <w:rPr>
          <w:rFonts w:ascii="Arial Narrow" w:hAnsi="Arial Narrow"/>
          <w:b/>
          <w:i/>
          <w:u w:val="single"/>
          <w:lang w:val="sk-SK"/>
        </w:rPr>
        <w:t>Príklad:</w:t>
      </w:r>
      <w:r w:rsidRPr="00036866">
        <w:rPr>
          <w:rFonts w:ascii="Arial Narrow" w:hAnsi="Arial Narrow"/>
          <w:i/>
          <w:lang w:val="sk-SK"/>
        </w:rPr>
        <w:t xml:space="preserve"> </w:t>
      </w:r>
      <w:del w:id="384" w:author="MŽP SR" w:date="2016-03-01T11:02:00Z">
        <w:r w:rsidRPr="00036866" w:rsidDel="0040023F">
          <w:rPr>
            <w:rFonts w:ascii="Arial Narrow" w:hAnsi="Arial Narrow"/>
            <w:i/>
            <w:lang w:val="sk-SK"/>
          </w:rPr>
          <w:delText xml:space="preserve"> </w:delText>
        </w:r>
      </w:del>
      <w:r w:rsidR="00DE673D" w:rsidRPr="00036866">
        <w:rPr>
          <w:rFonts w:ascii="Arial Narrow" w:hAnsi="Arial Narrow"/>
          <w:i/>
          <w:lang w:val="sk-SK"/>
        </w:rPr>
        <w:t>Na ilustráciu možno uviesť príklad popisu kalkulácie spotreby elektrickej energie v textovej časti finančnej analýzy:</w:t>
      </w:r>
    </w:p>
    <w:p w:rsidR="00DE673D" w:rsidRPr="00036866" w:rsidRDefault="00DE673D" w:rsidP="003760A7">
      <w:pPr>
        <w:pStyle w:val="Zkladntext"/>
        <w:shd w:val="clear" w:color="auto" w:fill="FFFFFF" w:themeFill="background1"/>
        <w:rPr>
          <w:rFonts w:ascii="Arial Narrow" w:hAnsi="Arial Narrow"/>
          <w:i/>
          <w:lang w:val="sk-SK"/>
        </w:rPr>
      </w:pPr>
      <w:r w:rsidRPr="00036866">
        <w:rPr>
          <w:rFonts w:ascii="Arial Narrow" w:hAnsi="Arial Narrow"/>
          <w:i/>
          <w:lang w:val="sk-SK"/>
        </w:rPr>
        <w:t xml:space="preserve">Spotreba elektrickej energie, ktorá je potrebná na prevádzku recyklačnej linky bola určená na základe technickej špecifikácie, ktorú poskytol výrobca zariadenia (túto je vhodné doložiť v prílohe). Recyklačná linka spotrebuje za hodinu prevádzky 140 kWh. V roku </w:t>
      </w:r>
      <w:r w:rsidR="00CF0F28" w:rsidRPr="00036866">
        <w:rPr>
          <w:rFonts w:ascii="Arial Narrow" w:hAnsi="Arial Narrow"/>
          <w:i/>
          <w:lang w:val="sk-SK"/>
        </w:rPr>
        <w:t xml:space="preserve">2015 </w:t>
      </w:r>
      <w:r w:rsidRPr="00036866">
        <w:rPr>
          <w:rFonts w:ascii="Arial Narrow" w:hAnsi="Arial Narrow"/>
          <w:i/>
          <w:lang w:val="sk-SK"/>
        </w:rPr>
        <w:t xml:space="preserve">sa recykluje 10 100 t plastov, pričom na recykláciu jednej tony je potrebných 1,74 h (potreba pracovného času vychádza opätovne z technickej špecifikácie zariadenia). Ročne sa preto spotrebuje 10 100 t x 1,74 h x 140 = 2 460 360 kWh. Spoločnosť bude po inštalácii linky platiť svojmu dodávateľovi Stredoslovenskej energetike a.s. cenu za 1 kWh podľa tarify Premium (C3), čo predstavuje 0,0375 </w:t>
      </w:r>
      <w:r w:rsidR="008B3B97" w:rsidRPr="00036866">
        <w:rPr>
          <w:rFonts w:ascii="Arial Narrow" w:hAnsi="Arial Narrow"/>
          <w:i/>
          <w:lang w:val="sk-SK"/>
        </w:rPr>
        <w:t>EUR</w:t>
      </w:r>
      <w:r w:rsidRPr="00036866">
        <w:rPr>
          <w:rFonts w:ascii="Arial Narrow" w:hAnsi="Arial Narrow"/>
          <w:i/>
          <w:lang w:val="sk-SK"/>
        </w:rPr>
        <w:t>/kWh. Za rok 20</w:t>
      </w:r>
      <w:r w:rsidR="00CF0F28" w:rsidRPr="00036866">
        <w:rPr>
          <w:rFonts w:ascii="Arial Narrow" w:hAnsi="Arial Narrow"/>
          <w:i/>
          <w:lang w:val="sk-SK"/>
        </w:rPr>
        <w:t>15</w:t>
      </w:r>
      <w:r w:rsidRPr="00036866">
        <w:rPr>
          <w:rFonts w:ascii="Arial Narrow" w:hAnsi="Arial Narrow"/>
          <w:i/>
          <w:lang w:val="sk-SK"/>
        </w:rPr>
        <w:t xml:space="preserve"> budú preto náklady na elektrickú energiu predstavovať 2 460 360 kWh x 0,0375 </w:t>
      </w:r>
      <w:r w:rsidR="008B3B97" w:rsidRPr="00036866">
        <w:rPr>
          <w:rFonts w:ascii="Arial Narrow" w:hAnsi="Arial Narrow"/>
          <w:i/>
          <w:lang w:val="sk-SK"/>
        </w:rPr>
        <w:t>EUR</w:t>
      </w:r>
      <w:r w:rsidRPr="00036866">
        <w:rPr>
          <w:rFonts w:ascii="Arial Narrow" w:hAnsi="Arial Narrow"/>
          <w:i/>
          <w:lang w:val="sk-SK"/>
        </w:rPr>
        <w:t xml:space="preserve">/kWh = 92 263,50 </w:t>
      </w:r>
      <w:r w:rsidR="008B3B97" w:rsidRPr="00036866">
        <w:rPr>
          <w:rFonts w:ascii="Arial Narrow" w:hAnsi="Arial Narrow"/>
          <w:i/>
          <w:lang w:val="sk-SK"/>
        </w:rPr>
        <w:t>EUR</w:t>
      </w:r>
      <w:r w:rsidRPr="00036866">
        <w:rPr>
          <w:rFonts w:ascii="Arial Narrow" w:hAnsi="Arial Narrow"/>
          <w:i/>
          <w:lang w:val="sk-SK"/>
        </w:rPr>
        <w:t xml:space="preserve">, k čomu treba prirátať ešte poplatok za odberné miesto vo výške 152,69 </w:t>
      </w:r>
      <w:r w:rsidR="008B3B97" w:rsidRPr="00036866">
        <w:rPr>
          <w:rFonts w:ascii="Arial Narrow" w:hAnsi="Arial Narrow"/>
          <w:i/>
          <w:lang w:val="sk-SK"/>
        </w:rPr>
        <w:t>EUR</w:t>
      </w:r>
      <w:r w:rsidRPr="00036866">
        <w:rPr>
          <w:rFonts w:ascii="Arial Narrow" w:hAnsi="Arial Narrow"/>
          <w:i/>
          <w:lang w:val="sk-SK"/>
        </w:rPr>
        <w:t xml:space="preserve">. </w:t>
      </w:r>
    </w:p>
    <w:p w:rsidR="00DE673D" w:rsidRPr="00036866" w:rsidRDefault="00DE673D" w:rsidP="003760A7">
      <w:pPr>
        <w:pStyle w:val="Zkladntext"/>
        <w:shd w:val="clear" w:color="auto" w:fill="FFFFFF" w:themeFill="background1"/>
        <w:rPr>
          <w:rFonts w:ascii="Arial Narrow" w:hAnsi="Arial Narrow"/>
          <w:i/>
          <w:lang w:val="sk-SK"/>
        </w:rPr>
      </w:pPr>
      <w:r w:rsidRPr="00036866">
        <w:rPr>
          <w:rFonts w:ascii="Arial Narrow" w:hAnsi="Arial Narrow"/>
          <w:i/>
          <w:lang w:val="sk-SK"/>
        </w:rPr>
        <w:t>V nasledujúcich rokoch prevádzky rátame s nárastom nákladov na elektrickú energiu v dôsledku väčšieho množstva recyklovaných plastov, pričom ostatné predpoklady výpočtu zostávajú zachované. Údaje za každý rok prevádzky potrebné na výpočet položky Spotreba energie sú uvedené v tabuľkovej časti finančnej analýzy v</w:t>
      </w:r>
      <w:r w:rsidR="00164F6B" w:rsidRPr="00036866">
        <w:rPr>
          <w:rFonts w:ascii="Arial Narrow" w:hAnsi="Arial Narrow"/>
          <w:i/>
          <w:lang w:val="sk-SK"/>
        </w:rPr>
        <w:t xml:space="preserve"> časti</w:t>
      </w:r>
      <w:r w:rsidRPr="00036866">
        <w:rPr>
          <w:rFonts w:ascii="Arial Narrow" w:hAnsi="Arial Narrow"/>
          <w:i/>
          <w:lang w:val="sk-SK"/>
        </w:rPr>
        <w:t xml:space="preserve"> „Spotreba energie“.</w:t>
      </w:r>
    </w:p>
    <w:p w:rsidR="00DE673D" w:rsidRPr="00036866" w:rsidRDefault="00DE673D" w:rsidP="003760A7">
      <w:pPr>
        <w:pStyle w:val="Zkladntext"/>
        <w:shd w:val="clear" w:color="auto" w:fill="FFFFFF" w:themeFill="background1"/>
        <w:rPr>
          <w:rFonts w:ascii="Arial Narrow" w:hAnsi="Arial Narrow"/>
          <w:i/>
          <w:lang w:val="sk-SK"/>
        </w:rPr>
      </w:pPr>
      <w:r w:rsidRPr="00036866">
        <w:rPr>
          <w:rFonts w:ascii="Arial Narrow" w:hAnsi="Arial Narrow"/>
          <w:i/>
          <w:lang w:val="sk-SK"/>
        </w:rPr>
        <w:t>Spotreba elektrickej energie v administratívnych priestoroch ako i spotreba elektrickej energie na osvetlenie výrobnej haly nezávisí od množstva recyklovaných plastov</w:t>
      </w:r>
      <w:r w:rsidR="00CF0F28" w:rsidRPr="00036866">
        <w:rPr>
          <w:rFonts w:ascii="Arial Narrow" w:hAnsi="Arial Narrow"/>
          <w:i/>
          <w:lang w:val="sk-SK"/>
        </w:rPr>
        <w:t>,</w:t>
      </w:r>
      <w:r w:rsidRPr="00036866">
        <w:rPr>
          <w:rFonts w:ascii="Arial Narrow" w:hAnsi="Arial Narrow"/>
          <w:i/>
          <w:lang w:val="sk-SK"/>
        </w:rPr>
        <w:t xml:space="preserve"> a preto nie je zakalkulovaná v položke Spotreba energie, ale vystupuje ako súčasť položky Režijné náklady. </w:t>
      </w:r>
    </w:p>
    <w:p w:rsidR="00DE673D" w:rsidRPr="00036866" w:rsidRDefault="00DE673D" w:rsidP="00DE673D">
      <w:pPr>
        <w:pStyle w:val="Zkladntext"/>
        <w:rPr>
          <w:rFonts w:ascii="Arial Narrow" w:hAnsi="Arial Narrow"/>
          <w:lang w:val="sk-SK"/>
        </w:rPr>
      </w:pPr>
      <w:r w:rsidRPr="00036866">
        <w:rPr>
          <w:rFonts w:ascii="Arial Narrow" w:hAnsi="Arial Narrow"/>
          <w:lang w:val="sk-SK"/>
        </w:rPr>
        <w:t>Uvedený príklad je len ilustratívny a slúži na demonštráciu popisu kalkulácie jednotlivých položiek finančnej analýzy. Hĺbka, do akej majú byť jednotlivé kalkulácie vypracované, je veľmi individuálna a závisí hlavne od významnosti každej položky (t.j. akým percentom sa položka podieľa na celkových prevádzkových výdavkoch), ako i od rozsahu celého projektu a od výšky jeho investičných výdavkov. Zároveň však pri každej položke musí byť jasné, na základe akých vstupných údajov a akým spôsobom bola stanovená.</w:t>
      </w:r>
    </w:p>
    <w:p w:rsidR="005E69B4" w:rsidRPr="00036866" w:rsidRDefault="00DE673D" w:rsidP="00154301">
      <w:pPr>
        <w:pStyle w:val="Zkladntext"/>
        <w:rPr>
          <w:rFonts w:ascii="Arial Narrow" w:hAnsi="Arial Narrow"/>
          <w:lang w:val="sk-SK"/>
        </w:rPr>
      </w:pPr>
      <w:r w:rsidRPr="00036866">
        <w:rPr>
          <w:rFonts w:ascii="Arial Narrow" w:hAnsi="Arial Narrow"/>
          <w:lang w:val="sk-SK"/>
        </w:rPr>
        <w:lastRenderedPageBreak/>
        <w:t>Ak je to možné, jednotlivé vstup</w:t>
      </w:r>
      <w:r w:rsidR="00FB1DB8" w:rsidRPr="00036866">
        <w:rPr>
          <w:rFonts w:ascii="Arial Narrow" w:hAnsi="Arial Narrow"/>
          <w:lang w:val="sk-SK"/>
        </w:rPr>
        <w:t>y do toh</w:t>
      </w:r>
      <w:r w:rsidRPr="00036866">
        <w:rPr>
          <w:rFonts w:ascii="Arial Narrow" w:hAnsi="Arial Narrow"/>
          <w:lang w:val="sk-SK"/>
        </w:rPr>
        <w:t xml:space="preserve">to výpočtu by mali byť čo najlepšie doložené </w:t>
      </w:r>
      <w:r w:rsidR="009C37A7" w:rsidRPr="00036866">
        <w:rPr>
          <w:rFonts w:ascii="Arial Narrow" w:hAnsi="Arial Narrow"/>
          <w:lang w:val="sk-SK"/>
        </w:rPr>
        <w:t xml:space="preserve"> </w:t>
      </w:r>
      <w:r w:rsidRPr="00036866">
        <w:rPr>
          <w:rFonts w:ascii="Arial Narrow" w:hAnsi="Arial Narrow"/>
          <w:lang w:val="sk-SK"/>
        </w:rPr>
        <w:t>(v príklade to bola napr. technická špecifikácia, ktorú poskytol výrobca zariadenia, ďalej uvedenie dodávateľa elektrickej energie, pri ktorom je možné poskytnúť i odkaz na webovú stránku, na ktorej je možné overiť ceny za dodávku elektrickej energie). Pokiaľ sa relevantné údaje nachádzajú v iných častiach projektu, musia byť vo finančnej analýze uvedené odkazy na tieto časti projektu, aby sa zabezpečila čo najjednoduchšia orientácia v projekte.</w:t>
      </w:r>
    </w:p>
    <w:p w:rsidR="005E69B4" w:rsidRPr="00036866" w:rsidRDefault="005E69B4" w:rsidP="005E69B4">
      <w:pPr>
        <w:pStyle w:val="Nadpis2"/>
        <w:ind w:firstLine="0"/>
        <w:rPr>
          <w:rFonts w:ascii="Arial Narrow" w:hAnsi="Arial Narrow"/>
          <w:lang w:val="sk-SK"/>
        </w:rPr>
      </w:pPr>
      <w:bookmarkStart w:id="385" w:name="_Toc444592972"/>
      <w:r w:rsidRPr="00036866">
        <w:rPr>
          <w:rFonts w:ascii="Arial Narrow" w:hAnsi="Arial Narrow"/>
          <w:lang w:val="sk-SK"/>
        </w:rPr>
        <w:t>Podporná dokumentácia (prílohy) k finančnej analýze</w:t>
      </w:r>
      <w:bookmarkEnd w:id="385"/>
    </w:p>
    <w:p w:rsidR="005E69B4" w:rsidRPr="00036866" w:rsidRDefault="005E69B4" w:rsidP="005E69B4">
      <w:pPr>
        <w:pStyle w:val="Zoznamsodrkami"/>
        <w:numPr>
          <w:ilvl w:val="0"/>
          <w:numId w:val="0"/>
        </w:numPr>
        <w:rPr>
          <w:rFonts w:ascii="Arial Narrow" w:hAnsi="Arial Narrow"/>
          <w:lang w:val="sk-SK"/>
        </w:rPr>
      </w:pPr>
      <w:r w:rsidRPr="00036866">
        <w:rPr>
          <w:rFonts w:ascii="Arial Narrow" w:hAnsi="Arial Narrow"/>
          <w:lang w:val="sk-SK"/>
        </w:rPr>
        <w:t>Prílohy</w:t>
      </w:r>
      <w:r w:rsidRPr="00036866">
        <w:rPr>
          <w:rStyle w:val="Odkaznapoznmkupodiarou"/>
          <w:rFonts w:ascii="Arial Narrow" w:hAnsi="Arial Narrow"/>
          <w:lang w:val="sk-SK"/>
        </w:rPr>
        <w:footnoteReference w:id="8"/>
      </w:r>
      <w:r w:rsidRPr="00036866">
        <w:rPr>
          <w:rFonts w:ascii="Arial Narrow" w:hAnsi="Arial Narrow"/>
          <w:lang w:val="sk-SK"/>
        </w:rPr>
        <w:t xml:space="preserve"> slúžia ako podporná dokumentácia k textovej, príp. tabuľkovej časti. Musia obsahovať všetky relevantné dokumenty, na základe ktorých je možné posúdiť reálnosť stanovenia vstupných údajov finančnej analýzy – napr. kópie zmlúv uzavretých s odberateľmi (na zdokumentovanie možností odbytu produkcie a predajných cien), ponuky a cenníky dodávateľov materiálu (na zdokumentovanie stanovenia vstupnej ceny materiálu), znalecké posudky,</w:t>
      </w:r>
      <w:r w:rsidR="004E5877">
        <w:rPr>
          <w:rFonts w:ascii="Arial Narrow" w:hAnsi="Arial Narrow"/>
          <w:lang w:val="sk-SK"/>
        </w:rPr>
        <w:t xml:space="preserve"> </w:t>
      </w:r>
      <w:r w:rsidRPr="00036866">
        <w:rPr>
          <w:rFonts w:ascii="Arial Narrow" w:hAnsi="Arial Narrow"/>
          <w:lang w:val="sk-SK"/>
        </w:rPr>
        <w:t>podnikateľské plány, rozhodnutia ÚRSO, ponuky na financovanie projektu od bánk a ďalšie dokumenty, ktoré môžu podporiť reálnosť vstupných údajov uvádzaných vo finančnej analýze.</w:t>
      </w:r>
    </w:p>
    <w:p w:rsidR="005E69B4" w:rsidRPr="00036866" w:rsidRDefault="005E69B4" w:rsidP="005E69B4">
      <w:pPr>
        <w:pStyle w:val="Zkladntext"/>
        <w:rPr>
          <w:rFonts w:ascii="Arial Narrow" w:hAnsi="Arial Narrow"/>
          <w:sz w:val="24"/>
          <w:lang w:val="sk-SK" w:eastAsia="ar-SA"/>
        </w:rPr>
      </w:pPr>
      <w:r w:rsidRPr="00036866">
        <w:rPr>
          <w:rFonts w:ascii="Arial Narrow" w:hAnsi="Arial Narrow"/>
          <w:b/>
          <w:lang w:val="sk-SK"/>
        </w:rPr>
        <w:t>Pozor:</w:t>
      </w:r>
      <w:r w:rsidRPr="00036866">
        <w:rPr>
          <w:rFonts w:ascii="Arial Narrow" w:hAnsi="Arial Narrow"/>
          <w:lang w:val="sk-SK"/>
        </w:rPr>
        <w:t xml:space="preserve"> Na všetky priložené dokumenty musí jednoznačne odkazovať textová alebo tabuľková časť finančnej analýzy. Dokumenty, ktoré nesúvisia s finančnou analýzou, sa prikladajú v zodpovedajúcej prílohe formulára žiadosti o NFP. Naopak dokumenty, ktoré sú súčasťou iných príloh žiadosti o NFP (napr. technická a projektová dokumentácia, rozpočet stavby), nie je potrebné prikladať duplicitne aj k finančnej analýze. V textovej alebo tabuľkovej časti je však potrebné na tieto dokumenty uviesť priamy odkaz (</w:t>
      </w:r>
      <w:r w:rsidRPr="00036866">
        <w:rPr>
          <w:rFonts w:ascii="Arial Narrow" w:hAnsi="Arial Narrow"/>
          <w:i/>
          <w:lang w:val="sk-SK"/>
        </w:rPr>
        <w:t>napr. „údaj o počte pracovníkov potrebných na obsluhu recyklačnej linky bol stanovený na základe projektovej dokumentácie, ktorá je doložená ako príloha formulára žiadosti o NFP –  str. 38“</w:t>
      </w:r>
      <w:r w:rsidRPr="00036866">
        <w:rPr>
          <w:rFonts w:ascii="Arial Narrow" w:hAnsi="Arial Narrow"/>
          <w:lang w:val="sk-SK"/>
        </w:rPr>
        <w:t xml:space="preserve">). </w:t>
      </w:r>
    </w:p>
    <w:p w:rsidR="005E69B4" w:rsidRPr="00036866" w:rsidRDefault="005E69B4" w:rsidP="00154301">
      <w:pPr>
        <w:pStyle w:val="Zkladntext"/>
        <w:rPr>
          <w:rFonts w:ascii="Arial Narrow" w:hAnsi="Arial Narrow"/>
          <w:lang w:val="sk-SK"/>
        </w:rPr>
      </w:pPr>
    </w:p>
    <w:p w:rsidR="000F7505" w:rsidRPr="00036866" w:rsidRDefault="000F7505" w:rsidP="000F7505">
      <w:pPr>
        <w:pStyle w:val="Nadpis1"/>
        <w:ind w:firstLine="0"/>
        <w:rPr>
          <w:rFonts w:ascii="Arial Narrow" w:hAnsi="Arial Narrow"/>
          <w:lang w:val="sk-SK"/>
        </w:rPr>
      </w:pPr>
      <w:bookmarkStart w:id="388" w:name="_Toc444592973"/>
      <w:r w:rsidRPr="00036866">
        <w:rPr>
          <w:rFonts w:ascii="Arial Narrow" w:hAnsi="Arial Narrow"/>
          <w:lang w:val="sk-SK"/>
        </w:rPr>
        <w:lastRenderedPageBreak/>
        <w:t>Postup pri</w:t>
      </w:r>
      <w:r w:rsidR="00A433A2" w:rsidRPr="00036866">
        <w:rPr>
          <w:rFonts w:ascii="Arial Narrow" w:hAnsi="Arial Narrow"/>
          <w:lang w:val="sk-SK"/>
        </w:rPr>
        <w:t xml:space="preserve"> vypracovaní F</w:t>
      </w:r>
      <w:r w:rsidRPr="00036866">
        <w:rPr>
          <w:rFonts w:ascii="Arial Narrow" w:hAnsi="Arial Narrow"/>
          <w:lang w:val="sk-SK"/>
        </w:rPr>
        <w:t>inančnej analýzy</w:t>
      </w:r>
      <w:bookmarkEnd w:id="388"/>
    </w:p>
    <w:p w:rsidR="000A1741" w:rsidRPr="00036866" w:rsidRDefault="000A1741" w:rsidP="00EA5CE0">
      <w:pPr>
        <w:pStyle w:val="Zkladntext"/>
        <w:rPr>
          <w:rFonts w:ascii="Arial Narrow" w:hAnsi="Arial Narrow"/>
          <w:lang w:val="sk-SK"/>
        </w:rPr>
      </w:pPr>
      <w:r w:rsidRPr="00036866">
        <w:rPr>
          <w:rFonts w:ascii="Arial Narrow" w:hAnsi="Arial Narrow"/>
          <w:lang w:val="sk-SK"/>
        </w:rPr>
        <w:t>Vo finančnej analýze sa nezohľadňuje nárast cien v dôsledku inflácie</w:t>
      </w:r>
      <w:r w:rsidRPr="00036866">
        <w:rPr>
          <w:rStyle w:val="Znakyprepoznmkupodiarou"/>
          <w:rFonts w:ascii="Arial Narrow" w:hAnsi="Arial Narrow"/>
          <w:lang w:val="sk-SK"/>
        </w:rPr>
        <w:footnoteReference w:id="9"/>
      </w:r>
      <w:r w:rsidRPr="00036866">
        <w:rPr>
          <w:rFonts w:ascii="Arial Narrow" w:hAnsi="Arial Narrow"/>
          <w:lang w:val="sk-SK"/>
        </w:rPr>
        <w:t xml:space="preserve">. Všetky vstupné údaje do finančnej analýzy (ako napr. výška miezd, ceny materiálu, energií, výstupov projektu a pod.) sa uvádzajú </w:t>
      </w:r>
      <w:r w:rsidRPr="00036866">
        <w:rPr>
          <w:rFonts w:ascii="Arial Narrow" w:hAnsi="Arial Narrow"/>
          <w:bCs/>
          <w:lang w:val="sk-SK"/>
        </w:rPr>
        <w:t>v stálych cenách</w:t>
      </w:r>
      <w:r w:rsidRPr="00036866">
        <w:rPr>
          <w:rFonts w:ascii="Arial Narrow" w:hAnsi="Arial Narrow"/>
          <w:lang w:val="sk-SK"/>
        </w:rPr>
        <w:t>. Sú to ceny, ktoré budú aktuálne v čase začatia investičnej výstavby (t.j. k prvému roku realizácie projektu).</w:t>
      </w:r>
    </w:p>
    <w:p w:rsidR="000A1741" w:rsidRPr="00036866" w:rsidRDefault="000A1741" w:rsidP="000A1741">
      <w:pPr>
        <w:pStyle w:val="Zkladntext"/>
        <w:rPr>
          <w:rFonts w:ascii="Arial Narrow" w:hAnsi="Arial Narrow"/>
          <w:lang w:val="sk-SK"/>
        </w:rPr>
      </w:pPr>
      <w:r w:rsidRPr="00036866">
        <w:rPr>
          <w:rFonts w:ascii="Arial Narrow" w:hAnsi="Arial Narrow"/>
          <w:lang w:val="sk-SK"/>
        </w:rPr>
        <w:t xml:space="preserve">Výnimkou sú len investičné výdavky, ktoré sa zadávajú v časti </w:t>
      </w:r>
      <w:r w:rsidRPr="00036866">
        <w:rPr>
          <w:rStyle w:val="Zdraznnjemn1"/>
          <w:rFonts w:ascii="Arial Narrow" w:hAnsi="Arial Narrow"/>
          <w:lang w:val="sk-SK"/>
        </w:rPr>
        <w:t>Investičné výdavky</w:t>
      </w:r>
      <w:r w:rsidRPr="00036866">
        <w:rPr>
          <w:rFonts w:ascii="Arial Narrow" w:hAnsi="Arial Narrow"/>
          <w:lang w:val="sk-SK"/>
        </w:rPr>
        <w:t xml:space="preserve">. Tu sa zadávajú investičné výdavky v bežných cenách, t.j. v rovnakej výške ako sú uvedené vo formulári žiadosti o NFP. V časti </w:t>
      </w:r>
      <w:r w:rsidRPr="00036866">
        <w:rPr>
          <w:rStyle w:val="Zdraznnjemn1"/>
          <w:rFonts w:ascii="Arial Narrow" w:hAnsi="Arial Narrow"/>
          <w:lang w:val="sk-SK"/>
        </w:rPr>
        <w:t>Peňažné toky projektu</w:t>
      </w:r>
      <w:r w:rsidRPr="00036866">
        <w:rPr>
          <w:rFonts w:ascii="Arial Narrow" w:hAnsi="Arial Narrow"/>
          <w:lang w:val="sk-SK"/>
        </w:rPr>
        <w:t xml:space="preserve"> je zabezpečený automatický prepočet investičných výdavkov na stále ceny.</w:t>
      </w:r>
    </w:p>
    <w:p w:rsidR="000A1741" w:rsidRPr="00036866" w:rsidRDefault="000A1741" w:rsidP="000A1741">
      <w:pPr>
        <w:jc w:val="both"/>
        <w:rPr>
          <w:rFonts w:ascii="Arial Narrow" w:hAnsi="Arial Narrow"/>
        </w:rPr>
      </w:pPr>
      <w:r w:rsidRPr="00036866">
        <w:rPr>
          <w:rFonts w:ascii="Arial Narrow" w:hAnsi="Arial Narrow"/>
        </w:rPr>
        <w:t>Na zjednodušenie je tiež možné zadávať výšku úrokov z úveru v hárku “</w:t>
      </w:r>
      <w:r w:rsidRPr="00036866">
        <w:rPr>
          <w:rStyle w:val="Zdraznnjemn1"/>
          <w:rFonts w:ascii="Arial Narrow" w:hAnsi="Arial Narrow"/>
        </w:rPr>
        <w:t>Úver”</w:t>
      </w:r>
      <w:r w:rsidRPr="00036866">
        <w:rPr>
          <w:rFonts w:ascii="Arial Narrow" w:hAnsi="Arial Narrow"/>
        </w:rPr>
        <w:t xml:space="preserve"> v bežných cenách (t.j. </w:t>
      </w:r>
      <w:proofErr w:type="gramStart"/>
      <w:r w:rsidRPr="00036866">
        <w:rPr>
          <w:rFonts w:ascii="Arial Narrow" w:hAnsi="Arial Narrow"/>
        </w:rPr>
        <w:t>vo</w:t>
      </w:r>
      <w:proofErr w:type="gramEnd"/>
      <w:r w:rsidRPr="00036866">
        <w:rPr>
          <w:rFonts w:ascii="Arial Narrow" w:hAnsi="Arial Narrow"/>
        </w:rPr>
        <w:t xml:space="preserve"> výške, v akej bude úrok skutočne hradený banke) bez prepočítania na reálnu úrokovú mieru (úroky očistené o vplyv inflácie). </w:t>
      </w:r>
      <w:proofErr w:type="gramStart"/>
      <w:r w:rsidRPr="00036866">
        <w:rPr>
          <w:rFonts w:ascii="Arial Narrow" w:hAnsi="Arial Narrow"/>
        </w:rPr>
        <w:t>V textovej časti je potrebné uviesť poznámku, ako sú úroky kalkulované.</w:t>
      </w:r>
      <w:proofErr w:type="gramEnd"/>
    </w:p>
    <w:p w:rsidR="000A1741" w:rsidRPr="00036866" w:rsidRDefault="000A1741" w:rsidP="00EA5CE0">
      <w:pPr>
        <w:pStyle w:val="Zkladntext"/>
        <w:rPr>
          <w:rFonts w:ascii="Arial Narrow" w:hAnsi="Arial Narrow"/>
          <w:lang w:val="sk-SK"/>
        </w:rPr>
      </w:pPr>
      <w:r w:rsidRPr="00036866">
        <w:rPr>
          <w:rFonts w:ascii="Arial Narrow" w:hAnsi="Arial Narrow"/>
        </w:rPr>
        <w:t xml:space="preserve">Pôsobenie inflácie </w:t>
      </w:r>
      <w:proofErr w:type="gramStart"/>
      <w:r w:rsidRPr="00036866">
        <w:rPr>
          <w:rFonts w:ascii="Arial Narrow" w:hAnsi="Arial Narrow"/>
        </w:rPr>
        <w:t>na</w:t>
      </w:r>
      <w:proofErr w:type="gramEnd"/>
      <w:r w:rsidRPr="00036866">
        <w:rPr>
          <w:rFonts w:ascii="Arial Narrow" w:hAnsi="Arial Narrow"/>
        </w:rPr>
        <w:t xml:space="preserve"> výšku výdavkov na prevádzku alebo príjmov z prevádzky je možné zohľadniť len v prípade, ak sa predpokladá, že v krátkodobom horizonte budú ceny niektorej položky rásť výrazne vyšším tempom, než miera inflácie. Napr., ak by inflácia bola 3% ročne, ale žiadateľ predpokladá, že mzdy pracovníkov v sektore vzrastú až o 8% ročne, môže vo finančnej analýze kalkulovať s nárastom miezd, ale len vo výške 5% (8% - 3%). Každú takúto úpravu vstupných údajov o relatívne zmeny cien je potrebné popísať v textovej časti (doplniť i odkaz </w:t>
      </w:r>
      <w:proofErr w:type="gramStart"/>
      <w:r w:rsidRPr="00036866">
        <w:rPr>
          <w:rFonts w:ascii="Arial Narrow" w:hAnsi="Arial Narrow"/>
        </w:rPr>
        <w:t>na</w:t>
      </w:r>
      <w:proofErr w:type="gramEnd"/>
      <w:r w:rsidRPr="00036866">
        <w:rPr>
          <w:rFonts w:ascii="Arial Narrow" w:hAnsi="Arial Narrow"/>
        </w:rPr>
        <w:t xml:space="preserve"> zdroj, z ktorého žiadateľ čerpal údaje o raste miezd). V tabuľkovej časti je zároveň potrebné zmeny výšky prevádzkových príjmov a výdavkov v dôsledku relatívnej zmeny cien kalkulovať samostatne (napr. </w:t>
      </w:r>
      <w:proofErr w:type="gramStart"/>
      <w:r w:rsidRPr="00036866">
        <w:rPr>
          <w:rFonts w:ascii="Arial Narrow" w:hAnsi="Arial Narrow"/>
        </w:rPr>
        <w:t>na</w:t>
      </w:r>
      <w:proofErr w:type="gramEnd"/>
      <w:r w:rsidRPr="00036866">
        <w:rPr>
          <w:rFonts w:ascii="Arial Narrow" w:hAnsi="Arial Narrow"/>
        </w:rPr>
        <w:t xml:space="preserve"> sa</w:t>
      </w:r>
      <w:r w:rsidRPr="00036866">
        <w:rPr>
          <w:rFonts w:ascii="Arial Narrow" w:hAnsi="Arial Narrow"/>
          <w:lang w:val="sk-SK"/>
        </w:rPr>
        <w:t>mostatnom riadku alebo v samostatnej tabuľke).</w:t>
      </w:r>
    </w:p>
    <w:p w:rsidR="000A1741" w:rsidRPr="00036866" w:rsidRDefault="000A1741" w:rsidP="00EA5CE0">
      <w:pPr>
        <w:pStyle w:val="Zkladntext"/>
        <w:rPr>
          <w:rFonts w:ascii="Arial Narrow" w:hAnsi="Arial Narrow"/>
        </w:rPr>
      </w:pPr>
      <w:r w:rsidRPr="00036866">
        <w:rPr>
          <w:rFonts w:ascii="Arial Narrow" w:hAnsi="Arial Narrow"/>
          <w:lang w:val="sk-SK"/>
        </w:rPr>
        <w:t>Relatívne</w:t>
      </w:r>
      <w:r w:rsidRPr="00036866">
        <w:rPr>
          <w:rFonts w:ascii="Arial Narrow" w:hAnsi="Arial Narrow"/>
        </w:rPr>
        <w:t xml:space="preserve"> zmeny cien pri prevádzkových výdavkoch je relevantné zohľadniť len za predpokladu, že sa s rastom cien vstupov (napr. </w:t>
      </w:r>
      <w:proofErr w:type="gramStart"/>
      <w:r w:rsidRPr="00036866">
        <w:rPr>
          <w:rFonts w:ascii="Arial Narrow" w:hAnsi="Arial Narrow"/>
        </w:rPr>
        <w:t>ceny</w:t>
      </w:r>
      <w:proofErr w:type="gramEnd"/>
      <w:r w:rsidRPr="00036866">
        <w:rPr>
          <w:rFonts w:ascii="Arial Narrow" w:hAnsi="Arial Narrow"/>
        </w:rPr>
        <w:t xml:space="preserve"> práce) neočakáva i adekvátny nárast cien výstupov (prevádzkových príjmov) projektu – v opačnom prípade by došlo k nadhodnoteniu prevádzkových výdavkov.</w:t>
      </w:r>
    </w:p>
    <w:p w:rsidR="000A1741" w:rsidRPr="00036866" w:rsidRDefault="000A1741" w:rsidP="000A1741">
      <w:pPr>
        <w:pStyle w:val="Zkladntext"/>
        <w:rPr>
          <w:rFonts w:ascii="Arial Narrow" w:hAnsi="Arial Narrow"/>
          <w:lang w:val="sk-SK"/>
        </w:rPr>
      </w:pPr>
      <w:proofErr w:type="gramStart"/>
      <w:r w:rsidRPr="00036866">
        <w:rPr>
          <w:rFonts w:ascii="Arial Narrow" w:hAnsi="Arial Narrow"/>
        </w:rPr>
        <w:t>V dlhodobom časovom horizonte (10 a viac rokov) možno predpokladať vyrovnaný rast cien a</w:t>
      </w:r>
      <w:r w:rsidR="0011743F" w:rsidRPr="00036866">
        <w:rPr>
          <w:rFonts w:ascii="Arial Narrow" w:hAnsi="Arial Narrow"/>
        </w:rPr>
        <w:t xml:space="preserve"> </w:t>
      </w:r>
      <w:r w:rsidRPr="00036866">
        <w:rPr>
          <w:rFonts w:ascii="Arial Narrow" w:hAnsi="Arial Narrow"/>
        </w:rPr>
        <w:t>finančná analýza by mala v tomto horizonte kalkulovať už s vyrovnaným rastom cenovej hladiny.</w:t>
      </w:r>
      <w:proofErr w:type="gramEnd"/>
      <w:r w:rsidRPr="00036866">
        <w:rPr>
          <w:rFonts w:ascii="Arial Narrow" w:hAnsi="Arial Narrow"/>
        </w:rPr>
        <w:t xml:space="preserve"> </w:t>
      </w:r>
      <w:proofErr w:type="gramStart"/>
      <w:r w:rsidRPr="00036866">
        <w:rPr>
          <w:rFonts w:ascii="Arial Narrow" w:hAnsi="Arial Narrow"/>
        </w:rPr>
        <w:t>Relatívne zmeny cien je preto vhodné zohľadňovať len v krátkodobom horizonte.</w:t>
      </w:r>
      <w:proofErr w:type="gramEnd"/>
    </w:p>
    <w:p w:rsidR="000F7505" w:rsidRPr="00036866" w:rsidRDefault="000F7505" w:rsidP="000F7505">
      <w:pPr>
        <w:pStyle w:val="Nadpis2"/>
        <w:ind w:firstLine="0"/>
        <w:rPr>
          <w:rFonts w:ascii="Arial Narrow" w:hAnsi="Arial Narrow"/>
          <w:lang w:val="sk-SK"/>
        </w:rPr>
      </w:pPr>
      <w:bookmarkStart w:id="389" w:name="_Toc444592974"/>
      <w:r w:rsidRPr="00036866">
        <w:rPr>
          <w:rFonts w:ascii="Arial Narrow" w:hAnsi="Arial Narrow"/>
          <w:lang w:val="sk-SK"/>
        </w:rPr>
        <w:t>Stanovenie referenčného obdobia finančnej analýzy</w:t>
      </w:r>
      <w:bookmarkEnd w:id="389"/>
    </w:p>
    <w:p w:rsidR="000F7505" w:rsidRPr="00036866" w:rsidRDefault="000F7505" w:rsidP="00EA5CE0">
      <w:pPr>
        <w:pStyle w:val="Zkladntext"/>
        <w:spacing w:after="0"/>
        <w:rPr>
          <w:rFonts w:ascii="Arial Narrow" w:hAnsi="Arial Narrow"/>
          <w:lang w:val="sk-SK" w:eastAsia="en-GB"/>
        </w:rPr>
      </w:pPr>
      <w:proofErr w:type="gramStart"/>
      <w:r w:rsidRPr="00036866">
        <w:rPr>
          <w:rFonts w:ascii="Arial Narrow" w:hAnsi="Arial Narrow"/>
        </w:rPr>
        <w:t>Referenčné obdobie finančnej analýzy predstavuje časové obdobie (t.j. počet rokov), za ktoré je potrebné zohľadňovať peňažné toky projektu.</w:t>
      </w:r>
      <w:proofErr w:type="gramEnd"/>
      <w:r w:rsidRPr="00036866">
        <w:rPr>
          <w:rFonts w:ascii="Arial Narrow" w:hAnsi="Arial Narrow"/>
        </w:rPr>
        <w:t xml:space="preserve"> Začiatočným rokom finančnej analýzy bude rok, v ktorom </w:t>
      </w:r>
      <w:proofErr w:type="gramStart"/>
      <w:r w:rsidRPr="00036866">
        <w:rPr>
          <w:rFonts w:ascii="Arial Narrow" w:hAnsi="Arial Narrow"/>
        </w:rPr>
        <w:t>sa</w:t>
      </w:r>
      <w:proofErr w:type="gramEnd"/>
      <w:r w:rsidRPr="00036866">
        <w:rPr>
          <w:rFonts w:ascii="Arial Narrow" w:hAnsi="Arial Narrow"/>
        </w:rPr>
        <w:t xml:space="preserve"> začnú na projekt vynakladať prvé investičné výdavky (</w:t>
      </w:r>
      <w:r w:rsidR="0011743F" w:rsidRPr="00036866">
        <w:rPr>
          <w:rFonts w:ascii="Arial Narrow" w:hAnsi="Arial Narrow"/>
        </w:rPr>
        <w:t xml:space="preserve">t.j. </w:t>
      </w:r>
      <w:r w:rsidRPr="00036866">
        <w:rPr>
          <w:rFonts w:ascii="Arial Narrow" w:hAnsi="Arial Narrow"/>
        </w:rPr>
        <w:t>prvý rok realizácie projektu).</w:t>
      </w:r>
      <w:r w:rsidRPr="00036866">
        <w:rPr>
          <w:rFonts w:ascii="Arial Narrow" w:hAnsi="Arial Narrow"/>
          <w:lang w:val="sk-SK"/>
        </w:rPr>
        <w:t xml:space="preserve"> V hárku „</w:t>
      </w:r>
      <w:r w:rsidRPr="00036866">
        <w:rPr>
          <w:rFonts w:ascii="Arial Narrow" w:hAnsi="Arial Narrow"/>
          <w:i/>
          <w:lang w:val="sk-SK"/>
        </w:rPr>
        <w:t>Peňažné toky projektu</w:t>
      </w:r>
      <w:r w:rsidRPr="00036866">
        <w:rPr>
          <w:rFonts w:ascii="Arial Narrow" w:hAnsi="Arial Narrow"/>
          <w:lang w:val="sk-SK"/>
        </w:rPr>
        <w:t xml:space="preserve">“ žiadateľ </w:t>
      </w:r>
      <w:r w:rsidR="005303B1" w:rsidRPr="00036866">
        <w:rPr>
          <w:rFonts w:ascii="Arial Narrow" w:hAnsi="Arial Narrow"/>
          <w:lang w:val="sk-SK"/>
        </w:rPr>
        <w:t>vyberie</w:t>
      </w:r>
      <w:r w:rsidRPr="00036866">
        <w:rPr>
          <w:rFonts w:ascii="Arial Narrow" w:hAnsi="Arial Narrow"/>
          <w:lang w:val="sk-SK"/>
        </w:rPr>
        <w:t xml:space="preserve">  dĺžku referenčného obdobia, rok začiatku realizácie projektu a dobu realizácie projektu (t.j. počet rokov). Ostatné roky sa </w:t>
      </w:r>
      <w:r w:rsidR="005303B1" w:rsidRPr="00036866">
        <w:rPr>
          <w:rFonts w:ascii="Arial Narrow" w:hAnsi="Arial Narrow"/>
          <w:lang w:val="sk-SK"/>
        </w:rPr>
        <w:t xml:space="preserve">na základe zadaných údajov </w:t>
      </w:r>
      <w:r w:rsidRPr="00036866">
        <w:rPr>
          <w:rFonts w:ascii="Arial Narrow" w:hAnsi="Arial Narrow"/>
          <w:lang w:val="sk-SK"/>
        </w:rPr>
        <w:t xml:space="preserve">doplnia automaticky. </w:t>
      </w:r>
      <w:r w:rsidRPr="00036866">
        <w:rPr>
          <w:rFonts w:ascii="Arial Narrow" w:hAnsi="Arial Narrow"/>
          <w:lang w:val="sk-SK" w:eastAsia="en-GB"/>
        </w:rPr>
        <w:t xml:space="preserve">Referenčné obdobia pre jednotlivé sektory v programovom období 2014 – 2020 sú stanovené ako záväzné a nemožno sa od stanovených hodnôt odchýliť. Referenčné obdobia jednotlivých aktivít v rámci OP KŽP sú uvedené </w:t>
      </w:r>
      <w:r w:rsidRPr="00036866">
        <w:rPr>
          <w:rFonts w:ascii="Arial Narrow" w:hAnsi="Arial Narrow"/>
          <w:i/>
          <w:lang w:val="sk-SK" w:eastAsia="en-GB"/>
        </w:rPr>
        <w:t>v prílohe č. 1: Referenčné obdobia podľa typu aktivít</w:t>
      </w:r>
      <w:r w:rsidRPr="00036866">
        <w:rPr>
          <w:rFonts w:ascii="Arial Narrow" w:hAnsi="Arial Narrow"/>
          <w:lang w:val="sk-SK" w:eastAsia="en-GB"/>
        </w:rPr>
        <w:t xml:space="preserve">  tejto Metodiky. </w:t>
      </w:r>
    </w:p>
    <w:p w:rsidR="000F7505" w:rsidRPr="00036866" w:rsidRDefault="000F7505" w:rsidP="000F7505">
      <w:pPr>
        <w:pStyle w:val="Zkladntext"/>
        <w:spacing w:before="0" w:after="0"/>
        <w:rPr>
          <w:rFonts w:ascii="Arial Narrow" w:hAnsi="Arial Narrow"/>
          <w:lang w:val="sk-SK" w:eastAsia="en-GB"/>
        </w:rPr>
      </w:pPr>
    </w:p>
    <w:p w:rsidR="000F7505" w:rsidRPr="00036866" w:rsidRDefault="000F7505" w:rsidP="000F7505">
      <w:pPr>
        <w:jc w:val="both"/>
        <w:rPr>
          <w:rFonts w:ascii="Arial Narrow" w:hAnsi="Arial Narrow"/>
          <w:i/>
        </w:rPr>
      </w:pPr>
      <w:r w:rsidRPr="000621FA">
        <w:rPr>
          <w:rFonts w:ascii="Arial Narrow" w:hAnsi="Arial Narrow"/>
          <w:b/>
          <w:i/>
          <w:u w:val="single"/>
        </w:rPr>
        <w:t>Príklad</w:t>
      </w:r>
      <w:r w:rsidRPr="000621FA">
        <w:rPr>
          <w:rFonts w:ascii="Arial Narrow" w:hAnsi="Arial Narrow"/>
          <w:b/>
          <w:i/>
        </w:rPr>
        <w:t>:</w:t>
      </w:r>
      <w:r w:rsidRPr="00036866">
        <w:rPr>
          <w:rFonts w:ascii="Arial Narrow" w:hAnsi="Arial Narrow"/>
          <w:i/>
        </w:rPr>
        <w:t xml:space="preserve"> Projekt spadá do prioritnej osi č. 1, investičnej priority č. 2, </w:t>
      </w:r>
      <w:proofErr w:type="gramStart"/>
      <w:r w:rsidRPr="00036866">
        <w:rPr>
          <w:rFonts w:ascii="Arial Narrow" w:hAnsi="Arial Narrow"/>
          <w:i/>
        </w:rPr>
        <w:t>špecifického</w:t>
      </w:r>
      <w:proofErr w:type="gramEnd"/>
      <w:r w:rsidRPr="00036866">
        <w:rPr>
          <w:rFonts w:ascii="Arial Narrow" w:hAnsi="Arial Narrow"/>
          <w:i/>
        </w:rPr>
        <w:t xml:space="preserve"> cieľa 1.2.1. Prvé investičné výdavky </w:t>
      </w:r>
      <w:proofErr w:type="gramStart"/>
      <w:r w:rsidRPr="00036866">
        <w:rPr>
          <w:rFonts w:ascii="Arial Narrow" w:hAnsi="Arial Narrow"/>
          <w:i/>
        </w:rPr>
        <w:t>na projekt sa</w:t>
      </w:r>
      <w:proofErr w:type="gramEnd"/>
      <w:r w:rsidRPr="00036866">
        <w:rPr>
          <w:rFonts w:ascii="Arial Narrow" w:hAnsi="Arial Narrow"/>
          <w:i/>
        </w:rPr>
        <w:t xml:space="preserve"> plánujú vynaložiť v roku 2015 (prvý rok realizácie projektu)</w:t>
      </w:r>
      <w:r w:rsidR="005303B1" w:rsidRPr="00036866">
        <w:rPr>
          <w:rFonts w:ascii="Arial Narrow" w:hAnsi="Arial Narrow"/>
          <w:i/>
        </w:rPr>
        <w:t xml:space="preserve"> a doba r</w:t>
      </w:r>
      <w:r w:rsidR="0011743F" w:rsidRPr="00036866">
        <w:rPr>
          <w:rFonts w:ascii="Arial Narrow" w:hAnsi="Arial Narrow"/>
          <w:i/>
        </w:rPr>
        <w:t>ealizácie projektu bude 3 roky.</w:t>
      </w:r>
      <w:r w:rsidRPr="00036866">
        <w:rPr>
          <w:rFonts w:ascii="Arial Narrow" w:hAnsi="Arial Narrow"/>
          <w:i/>
        </w:rPr>
        <w:t xml:space="preserve"> Do hárku “Peňažné toky projektu” sa preto do bielej bunky zadá ako „Začiatok realizácie projektu</w:t>
      </w:r>
      <w:proofErr w:type="gramStart"/>
      <w:r w:rsidRPr="00036866">
        <w:rPr>
          <w:rFonts w:ascii="Arial Narrow" w:hAnsi="Arial Narrow"/>
          <w:i/>
        </w:rPr>
        <w:t>“ rok</w:t>
      </w:r>
      <w:proofErr w:type="gramEnd"/>
      <w:r w:rsidRPr="00036866">
        <w:rPr>
          <w:rFonts w:ascii="Arial Narrow" w:hAnsi="Arial Narrow"/>
          <w:i/>
        </w:rPr>
        <w:t xml:space="preserve"> 2015.</w:t>
      </w:r>
    </w:p>
    <w:p w:rsidR="000F7505" w:rsidRPr="00036866" w:rsidRDefault="000F7505" w:rsidP="000F7505">
      <w:pPr>
        <w:jc w:val="both"/>
        <w:rPr>
          <w:rFonts w:ascii="Arial Narrow" w:hAnsi="Arial Narrow"/>
          <w:i/>
        </w:rPr>
      </w:pPr>
    </w:p>
    <w:tbl>
      <w:tblPr>
        <w:tblW w:w="8920" w:type="dxa"/>
        <w:tblInd w:w="108" w:type="dxa"/>
        <w:tblLook w:val="04A0"/>
      </w:tblPr>
      <w:tblGrid>
        <w:gridCol w:w="3816"/>
        <w:gridCol w:w="1276"/>
        <w:gridCol w:w="1276"/>
        <w:gridCol w:w="1276"/>
        <w:gridCol w:w="1276"/>
      </w:tblGrid>
      <w:tr w:rsidR="005303B1" w:rsidRPr="00036866" w:rsidTr="005303B1">
        <w:trPr>
          <w:trHeight w:val="255"/>
        </w:trPr>
        <w:tc>
          <w:tcPr>
            <w:tcW w:w="381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Referenčné obdobie</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FFFFFF"/>
            <w:noWrap/>
            <w:vAlign w:val="bottom"/>
            <w:hideMark/>
          </w:tcPr>
          <w:p w:rsidR="005303B1" w:rsidRPr="00036866" w:rsidRDefault="005303B1" w:rsidP="005303B1">
            <w:pPr>
              <w:jc w:val="right"/>
              <w:rPr>
                <w:rFonts w:ascii="Arial Narrow" w:hAnsi="Arial Narrow" w:cs="Arial CE"/>
                <w:sz w:val="20"/>
              </w:rPr>
            </w:pPr>
            <w:r w:rsidRPr="00036866">
              <w:rPr>
                <w:rFonts w:ascii="Arial Narrow" w:hAnsi="Arial Narrow" w:cs="Arial CE"/>
                <w:sz w:val="20"/>
              </w:rPr>
              <w:t>30</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r>
      <w:tr w:rsidR="005303B1" w:rsidRPr="00036866" w:rsidTr="005303B1">
        <w:trPr>
          <w:trHeight w:val="255"/>
        </w:trPr>
        <w:tc>
          <w:tcPr>
            <w:tcW w:w="381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Začiatok realizácie projektu</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FFFFFF"/>
            <w:noWrap/>
            <w:vAlign w:val="bottom"/>
            <w:hideMark/>
          </w:tcPr>
          <w:p w:rsidR="005303B1" w:rsidRPr="00036866" w:rsidRDefault="0011743F" w:rsidP="005303B1">
            <w:pPr>
              <w:jc w:val="right"/>
              <w:rPr>
                <w:rFonts w:ascii="Arial Narrow" w:hAnsi="Arial Narrow" w:cs="Arial CE"/>
                <w:sz w:val="20"/>
              </w:rPr>
            </w:pPr>
            <w:r w:rsidRPr="00036866">
              <w:rPr>
                <w:rFonts w:ascii="Arial Narrow" w:hAnsi="Arial Narrow" w:cs="Arial CE"/>
                <w:sz w:val="20"/>
              </w:rPr>
              <w:t>2</w:t>
            </w:r>
            <w:r w:rsidR="005303B1" w:rsidRPr="00036866">
              <w:rPr>
                <w:rFonts w:ascii="Arial Narrow" w:hAnsi="Arial Narrow" w:cs="Arial CE"/>
                <w:sz w:val="20"/>
              </w:rPr>
              <w:t>015</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r>
      <w:tr w:rsidR="005303B1" w:rsidRPr="00036866" w:rsidTr="005303B1">
        <w:trPr>
          <w:trHeight w:val="255"/>
        </w:trPr>
        <w:tc>
          <w:tcPr>
            <w:tcW w:w="381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Doba realizácie projektu</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FFFFFF"/>
            <w:noWrap/>
            <w:vAlign w:val="bottom"/>
            <w:hideMark/>
          </w:tcPr>
          <w:p w:rsidR="005303B1" w:rsidRPr="00036866" w:rsidRDefault="005303B1" w:rsidP="005303B1">
            <w:pPr>
              <w:jc w:val="right"/>
              <w:rPr>
                <w:rFonts w:ascii="Arial Narrow" w:hAnsi="Arial Narrow" w:cs="Arial CE"/>
                <w:sz w:val="20"/>
              </w:rPr>
            </w:pPr>
            <w:r w:rsidRPr="00036866">
              <w:rPr>
                <w:rFonts w:ascii="Arial Narrow" w:hAnsi="Arial Narrow" w:cs="Arial CE"/>
                <w:sz w:val="20"/>
              </w:rPr>
              <w:t>3</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r>
      <w:tr w:rsidR="005303B1" w:rsidRPr="00036866" w:rsidTr="005303B1">
        <w:trPr>
          <w:trHeight w:val="255"/>
        </w:trPr>
        <w:tc>
          <w:tcPr>
            <w:tcW w:w="381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b/>
                <w:bCs/>
                <w:sz w:val="20"/>
              </w:rPr>
            </w:pPr>
            <w:r w:rsidRPr="00036866">
              <w:rPr>
                <w:rFonts w:ascii="Arial Narrow" w:hAnsi="Arial Narrow" w:cs="Arial CE"/>
                <w:b/>
                <w:bCs/>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r>
      <w:tr w:rsidR="005303B1" w:rsidRPr="00036866" w:rsidTr="005303B1">
        <w:trPr>
          <w:trHeight w:val="255"/>
        </w:trPr>
        <w:tc>
          <w:tcPr>
            <w:tcW w:w="381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i/>
                <w:iCs/>
                <w:sz w:val="20"/>
              </w:rPr>
            </w:pPr>
            <w:r w:rsidRPr="00036866">
              <w:rPr>
                <w:rFonts w:ascii="Arial Narrow" w:hAnsi="Arial Narrow" w:cs="Arial CE"/>
                <w:i/>
                <w:iCs/>
                <w:sz w:val="20"/>
              </w:rPr>
              <w:t xml:space="preserve">Údaje uvádzajte </w:t>
            </w:r>
            <w:r w:rsidRPr="00036866">
              <w:rPr>
                <w:rFonts w:ascii="Arial Narrow" w:hAnsi="Arial Narrow" w:cs="Arial CE"/>
                <w:b/>
                <w:bCs/>
                <w:i/>
                <w:iCs/>
                <w:sz w:val="20"/>
              </w:rPr>
              <w:t>v EUR</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b/>
                <w:bCs/>
                <w:sz w:val="20"/>
              </w:rPr>
            </w:pPr>
            <w:r w:rsidRPr="00036866">
              <w:rPr>
                <w:rFonts w:ascii="Arial Narrow" w:hAnsi="Arial Narrow" w:cs="Arial CE"/>
                <w:b/>
                <w:bCs/>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r>
      <w:tr w:rsidR="005303B1" w:rsidRPr="00036866" w:rsidTr="005303B1">
        <w:trPr>
          <w:trHeight w:val="255"/>
        </w:trPr>
        <w:tc>
          <w:tcPr>
            <w:tcW w:w="381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i/>
                <w:iCs/>
                <w:sz w:val="20"/>
              </w:rPr>
            </w:pPr>
            <w:r w:rsidRPr="00036866">
              <w:rPr>
                <w:rFonts w:ascii="Arial Narrow" w:hAnsi="Arial Narrow" w:cs="Arial CE"/>
                <w:i/>
                <w:iCs/>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b/>
                <w:bCs/>
                <w:sz w:val="20"/>
              </w:rPr>
            </w:pPr>
            <w:r w:rsidRPr="00036866">
              <w:rPr>
                <w:rFonts w:ascii="Arial Narrow" w:hAnsi="Arial Narrow" w:cs="Arial CE"/>
                <w:b/>
                <w:bCs/>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b/>
                <w:bCs/>
                <w:sz w:val="20"/>
              </w:rPr>
            </w:pPr>
            <w:r w:rsidRPr="00036866">
              <w:rPr>
                <w:rFonts w:ascii="Arial Narrow" w:hAnsi="Arial Narrow" w:cs="Arial CE"/>
                <w:b/>
                <w:bCs/>
                <w:sz w:val="20"/>
              </w:rPr>
              <w:t> </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sz w:val="20"/>
              </w:rPr>
            </w:pPr>
            <w:r w:rsidRPr="00036866">
              <w:rPr>
                <w:rFonts w:ascii="Arial Narrow" w:hAnsi="Arial Narrow" w:cs="Arial CE"/>
                <w:sz w:val="20"/>
              </w:rPr>
              <w:t> </w:t>
            </w:r>
          </w:p>
        </w:tc>
      </w:tr>
      <w:tr w:rsidR="005303B1" w:rsidRPr="00036866" w:rsidTr="005303B1">
        <w:trPr>
          <w:trHeight w:val="255"/>
        </w:trPr>
        <w:tc>
          <w:tcPr>
            <w:tcW w:w="3816" w:type="dxa"/>
            <w:tcBorders>
              <w:top w:val="nil"/>
              <w:left w:val="nil"/>
              <w:bottom w:val="nil"/>
              <w:right w:val="nil"/>
            </w:tcBorders>
            <w:shd w:val="clear" w:color="000000" w:fill="CCFFCC"/>
            <w:noWrap/>
            <w:vAlign w:val="bottom"/>
            <w:hideMark/>
          </w:tcPr>
          <w:p w:rsidR="005303B1" w:rsidRPr="00036866" w:rsidRDefault="005303B1" w:rsidP="005303B1">
            <w:pPr>
              <w:rPr>
                <w:rFonts w:ascii="Arial Narrow" w:hAnsi="Arial Narrow" w:cs="Arial CE"/>
                <w:i/>
                <w:iCs/>
                <w:sz w:val="20"/>
              </w:rPr>
            </w:pPr>
            <w:r w:rsidRPr="00036866">
              <w:rPr>
                <w:rFonts w:ascii="Arial Narrow" w:hAnsi="Arial Narrow" w:cs="Arial CE"/>
                <w:i/>
                <w:iCs/>
                <w:sz w:val="20"/>
              </w:rPr>
              <w:t>Referenčné obdobie projektu</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jc w:val="right"/>
              <w:rPr>
                <w:rFonts w:ascii="Arial Narrow" w:hAnsi="Arial Narrow" w:cs="Arial CE"/>
                <w:b/>
                <w:bCs/>
                <w:i/>
                <w:iCs/>
                <w:sz w:val="20"/>
              </w:rPr>
            </w:pPr>
            <w:r w:rsidRPr="00036866">
              <w:rPr>
                <w:rFonts w:ascii="Arial Narrow" w:hAnsi="Arial Narrow" w:cs="Arial CE"/>
                <w:b/>
                <w:bCs/>
                <w:i/>
                <w:iCs/>
                <w:sz w:val="20"/>
              </w:rPr>
              <w:t>2015</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jc w:val="right"/>
              <w:rPr>
                <w:rFonts w:ascii="Arial Narrow" w:hAnsi="Arial Narrow" w:cs="Arial CE"/>
                <w:b/>
                <w:bCs/>
                <w:i/>
                <w:iCs/>
                <w:sz w:val="20"/>
              </w:rPr>
            </w:pPr>
            <w:r w:rsidRPr="00036866">
              <w:rPr>
                <w:rFonts w:ascii="Arial Narrow" w:hAnsi="Arial Narrow" w:cs="Arial CE"/>
                <w:b/>
                <w:bCs/>
                <w:i/>
                <w:iCs/>
                <w:sz w:val="20"/>
              </w:rPr>
              <w:t>2016</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jc w:val="right"/>
              <w:rPr>
                <w:rFonts w:ascii="Arial Narrow" w:hAnsi="Arial Narrow" w:cs="Arial CE"/>
                <w:b/>
                <w:bCs/>
                <w:i/>
                <w:iCs/>
                <w:sz w:val="20"/>
              </w:rPr>
            </w:pPr>
            <w:r w:rsidRPr="00036866">
              <w:rPr>
                <w:rFonts w:ascii="Arial Narrow" w:hAnsi="Arial Narrow" w:cs="Arial CE"/>
                <w:b/>
                <w:bCs/>
                <w:i/>
                <w:iCs/>
                <w:sz w:val="20"/>
              </w:rPr>
              <w:t>2017</w:t>
            </w:r>
          </w:p>
        </w:tc>
        <w:tc>
          <w:tcPr>
            <w:tcW w:w="1276" w:type="dxa"/>
            <w:tcBorders>
              <w:top w:val="nil"/>
              <w:left w:val="nil"/>
              <w:bottom w:val="nil"/>
              <w:right w:val="nil"/>
            </w:tcBorders>
            <w:shd w:val="clear" w:color="000000" w:fill="CCFFCC"/>
            <w:noWrap/>
            <w:vAlign w:val="bottom"/>
            <w:hideMark/>
          </w:tcPr>
          <w:p w:rsidR="005303B1" w:rsidRPr="00036866" w:rsidRDefault="005303B1" w:rsidP="005303B1">
            <w:pPr>
              <w:jc w:val="right"/>
              <w:rPr>
                <w:rFonts w:ascii="Arial Narrow" w:hAnsi="Arial Narrow" w:cs="Arial CE"/>
                <w:b/>
                <w:bCs/>
                <w:i/>
                <w:iCs/>
                <w:sz w:val="20"/>
              </w:rPr>
            </w:pPr>
            <w:r w:rsidRPr="00036866">
              <w:rPr>
                <w:rFonts w:ascii="Arial Narrow" w:hAnsi="Arial Narrow" w:cs="Arial CE"/>
                <w:b/>
                <w:bCs/>
                <w:i/>
                <w:iCs/>
                <w:sz w:val="20"/>
              </w:rPr>
              <w:t>2018</w:t>
            </w:r>
          </w:p>
        </w:tc>
      </w:tr>
    </w:tbl>
    <w:p w:rsidR="005303B1" w:rsidRPr="00036866" w:rsidRDefault="005303B1" w:rsidP="000F7505">
      <w:pPr>
        <w:jc w:val="both"/>
        <w:rPr>
          <w:rFonts w:ascii="Arial Narrow" w:hAnsi="Arial Narrow"/>
          <w:i/>
        </w:rPr>
      </w:pPr>
    </w:p>
    <w:p w:rsidR="005303B1" w:rsidRPr="00036866" w:rsidRDefault="005303B1" w:rsidP="000F7505">
      <w:pPr>
        <w:jc w:val="both"/>
        <w:rPr>
          <w:rFonts w:ascii="Arial Narrow" w:hAnsi="Arial Narrow"/>
          <w:i/>
        </w:rPr>
      </w:pPr>
    </w:p>
    <w:p w:rsidR="000F7505" w:rsidRPr="00036866" w:rsidRDefault="000F7505" w:rsidP="000F7505">
      <w:pPr>
        <w:jc w:val="both"/>
        <w:rPr>
          <w:rFonts w:ascii="Arial Narrow" w:hAnsi="Arial Narrow"/>
        </w:rPr>
      </w:pPr>
      <w:r w:rsidRPr="00036866">
        <w:rPr>
          <w:rFonts w:ascii="Arial Narrow" w:hAnsi="Arial Narrow"/>
          <w:i/>
        </w:rPr>
        <w:t xml:space="preserve">Koniec výstavby </w:t>
      </w:r>
      <w:proofErr w:type="gramStart"/>
      <w:r w:rsidRPr="00036866">
        <w:rPr>
          <w:rFonts w:ascii="Arial Narrow" w:hAnsi="Arial Narrow"/>
          <w:i/>
        </w:rPr>
        <w:t>sa plánuje na</w:t>
      </w:r>
      <w:proofErr w:type="gramEnd"/>
      <w:r w:rsidRPr="00036866">
        <w:rPr>
          <w:rFonts w:ascii="Arial Narrow" w:hAnsi="Arial Narrow"/>
          <w:i/>
        </w:rPr>
        <w:t xml:space="preserve"> rok 201</w:t>
      </w:r>
      <w:r w:rsidR="005303B1" w:rsidRPr="00036866">
        <w:rPr>
          <w:rFonts w:ascii="Arial Narrow" w:hAnsi="Arial Narrow"/>
          <w:i/>
        </w:rPr>
        <w:t>7</w:t>
      </w:r>
      <w:r w:rsidRPr="00036866">
        <w:rPr>
          <w:rFonts w:ascii="Arial Narrow" w:hAnsi="Arial Narrow"/>
          <w:i/>
        </w:rPr>
        <w:t xml:space="preserve">, kedy bude majetok zaradený do používania (doba výstavby </w:t>
      </w:r>
      <w:r w:rsidR="005303B1" w:rsidRPr="00036866">
        <w:rPr>
          <w:rFonts w:ascii="Arial Narrow" w:hAnsi="Arial Narrow"/>
          <w:i/>
        </w:rPr>
        <w:t>3</w:t>
      </w:r>
      <w:r w:rsidRPr="00036866">
        <w:rPr>
          <w:rFonts w:ascii="Arial Narrow" w:hAnsi="Arial Narrow"/>
          <w:i/>
        </w:rPr>
        <w:t xml:space="preserve"> roky). </w:t>
      </w:r>
      <w:proofErr w:type="gramStart"/>
      <w:r w:rsidRPr="00036866">
        <w:rPr>
          <w:rFonts w:ascii="Arial Narrow" w:hAnsi="Arial Narrow"/>
          <w:i/>
        </w:rPr>
        <w:t xml:space="preserve">Celkové referenčné obdobie </w:t>
      </w:r>
      <w:r w:rsidR="005303B1" w:rsidRPr="00036866">
        <w:rPr>
          <w:rFonts w:ascii="Arial Narrow" w:hAnsi="Arial Narrow"/>
          <w:i/>
        </w:rPr>
        <w:t>bude</w:t>
      </w:r>
      <w:r w:rsidRPr="00036866">
        <w:rPr>
          <w:rFonts w:ascii="Arial Narrow" w:hAnsi="Arial Narrow"/>
          <w:i/>
        </w:rPr>
        <w:t xml:space="preserve"> </w:t>
      </w:r>
      <w:r w:rsidR="005303B1" w:rsidRPr="00036866">
        <w:rPr>
          <w:rFonts w:ascii="Arial Narrow" w:hAnsi="Arial Narrow"/>
          <w:i/>
        </w:rPr>
        <w:t>trvať 3</w:t>
      </w:r>
      <w:r w:rsidRPr="00036866">
        <w:rPr>
          <w:rFonts w:ascii="Arial Narrow" w:hAnsi="Arial Narrow"/>
          <w:i/>
        </w:rPr>
        <w:t xml:space="preserve"> + 30 = 3</w:t>
      </w:r>
      <w:r w:rsidR="005303B1" w:rsidRPr="00036866">
        <w:rPr>
          <w:rFonts w:ascii="Arial Narrow" w:hAnsi="Arial Narrow"/>
          <w:i/>
        </w:rPr>
        <w:t>3</w:t>
      </w:r>
      <w:r w:rsidRPr="00036866">
        <w:rPr>
          <w:rFonts w:ascii="Arial Narrow" w:hAnsi="Arial Narrow"/>
          <w:i/>
        </w:rPr>
        <w:t xml:space="preserve"> rokov.</w:t>
      </w:r>
      <w:proofErr w:type="gramEnd"/>
      <w:r w:rsidRPr="00036866">
        <w:rPr>
          <w:rFonts w:ascii="Arial Narrow" w:hAnsi="Arial Narrow"/>
          <w:i/>
        </w:rPr>
        <w:t xml:space="preserve"> Prevádzkové príjmy a výdavky </w:t>
      </w:r>
      <w:proofErr w:type="gramStart"/>
      <w:r w:rsidRPr="00036866">
        <w:rPr>
          <w:rFonts w:ascii="Arial Narrow" w:hAnsi="Arial Narrow"/>
          <w:i/>
        </w:rPr>
        <w:t>sa</w:t>
      </w:r>
      <w:proofErr w:type="gramEnd"/>
      <w:r w:rsidRPr="00036866">
        <w:rPr>
          <w:rFonts w:ascii="Arial Narrow" w:hAnsi="Arial Narrow"/>
          <w:i/>
        </w:rPr>
        <w:t xml:space="preserve"> preto budú kalkulovať až do roku 204</w:t>
      </w:r>
      <w:r w:rsidR="005303B1" w:rsidRPr="00036866">
        <w:rPr>
          <w:rFonts w:ascii="Arial Narrow" w:hAnsi="Arial Narrow"/>
          <w:i/>
        </w:rPr>
        <w:t>7</w:t>
      </w:r>
      <w:r w:rsidRPr="00036866">
        <w:rPr>
          <w:rFonts w:ascii="Arial Narrow" w:hAnsi="Arial Narrow"/>
          <w:i/>
        </w:rPr>
        <w:t>.</w:t>
      </w:r>
    </w:p>
    <w:p w:rsidR="000F7505" w:rsidRPr="00036866" w:rsidRDefault="000F7505" w:rsidP="000F7505">
      <w:pPr>
        <w:jc w:val="both"/>
        <w:rPr>
          <w:rFonts w:ascii="Arial Narrow" w:hAnsi="Arial Narrow"/>
        </w:rPr>
      </w:pPr>
    </w:p>
    <w:p w:rsidR="000F7505" w:rsidRPr="00036866" w:rsidRDefault="005303B1" w:rsidP="000F7505">
      <w:pPr>
        <w:jc w:val="both"/>
        <w:rPr>
          <w:rFonts w:ascii="Arial Narrow" w:hAnsi="Arial Narrow"/>
        </w:rPr>
      </w:pPr>
      <w:r w:rsidRPr="00036866">
        <w:rPr>
          <w:rFonts w:ascii="Arial Narrow" w:hAnsi="Arial Narrow"/>
          <w:b/>
        </w:rPr>
        <w:t xml:space="preserve">Pozor: </w:t>
      </w:r>
      <w:r w:rsidR="000F7505" w:rsidRPr="00036866">
        <w:rPr>
          <w:rFonts w:ascii="Arial Narrow" w:hAnsi="Arial Narrow"/>
        </w:rPr>
        <w:t xml:space="preserve">Bunku </w:t>
      </w:r>
      <w:r w:rsidR="00EA5CE0" w:rsidRPr="00036866">
        <w:rPr>
          <w:rFonts w:ascii="Arial Narrow" w:hAnsi="Arial Narrow"/>
        </w:rPr>
        <w:t>“</w:t>
      </w:r>
      <w:r w:rsidR="00EA5CE0" w:rsidRPr="00036866">
        <w:rPr>
          <w:rFonts w:ascii="Arial Narrow" w:hAnsi="Arial Narrow"/>
          <w:i/>
        </w:rPr>
        <w:t>Referenčné obdobie</w:t>
      </w:r>
      <w:r w:rsidR="00EA5CE0" w:rsidRPr="00036866">
        <w:rPr>
          <w:rFonts w:ascii="Arial Narrow" w:hAnsi="Arial Narrow"/>
        </w:rPr>
        <w:t xml:space="preserve">”, </w:t>
      </w:r>
      <w:r w:rsidR="000F7505" w:rsidRPr="00036866">
        <w:rPr>
          <w:rFonts w:ascii="Arial Narrow" w:hAnsi="Arial Narrow"/>
        </w:rPr>
        <w:t>„</w:t>
      </w:r>
      <w:r w:rsidR="000F7505" w:rsidRPr="00036866">
        <w:rPr>
          <w:rFonts w:ascii="Arial Narrow" w:hAnsi="Arial Narrow"/>
          <w:i/>
        </w:rPr>
        <w:t>Začiatok realizácie projektu</w:t>
      </w:r>
      <w:proofErr w:type="gramStart"/>
      <w:r w:rsidR="000F7505" w:rsidRPr="00036866">
        <w:rPr>
          <w:rFonts w:ascii="Arial Narrow" w:hAnsi="Arial Narrow"/>
        </w:rPr>
        <w:t>“</w:t>
      </w:r>
      <w:r w:rsidR="00EA5CE0" w:rsidRPr="00036866">
        <w:rPr>
          <w:rFonts w:ascii="Arial Narrow" w:hAnsi="Arial Narrow"/>
        </w:rPr>
        <w:t xml:space="preserve"> a</w:t>
      </w:r>
      <w:proofErr w:type="gramEnd"/>
      <w:r w:rsidR="00EA5CE0" w:rsidRPr="00036866">
        <w:rPr>
          <w:rFonts w:ascii="Arial Narrow" w:hAnsi="Arial Narrow"/>
        </w:rPr>
        <w:t xml:space="preserve"> “</w:t>
      </w:r>
      <w:r w:rsidR="00EA5CE0" w:rsidRPr="00036866">
        <w:rPr>
          <w:rFonts w:ascii="Arial Narrow" w:hAnsi="Arial Narrow"/>
          <w:i/>
        </w:rPr>
        <w:t>Doba realizácie projektu</w:t>
      </w:r>
      <w:r w:rsidR="00EA5CE0" w:rsidRPr="00036866">
        <w:rPr>
          <w:rFonts w:ascii="Arial Narrow" w:hAnsi="Arial Narrow"/>
        </w:rPr>
        <w:t>”</w:t>
      </w:r>
      <w:r w:rsidR="000F7505" w:rsidRPr="00036866">
        <w:rPr>
          <w:rFonts w:ascii="Arial Narrow" w:hAnsi="Arial Narrow"/>
          <w:b/>
        </w:rPr>
        <w:t xml:space="preserve"> je potrebné vyplniť ako prvú ešte pred zadávaním ďalších údajov. </w:t>
      </w:r>
      <w:r w:rsidR="000F7505" w:rsidRPr="00036866">
        <w:rPr>
          <w:rFonts w:ascii="Arial Narrow" w:hAnsi="Arial Narrow"/>
        </w:rPr>
        <w:t xml:space="preserve">Podľa </w:t>
      </w:r>
      <w:r w:rsidR="00EA5CE0" w:rsidRPr="00036866">
        <w:rPr>
          <w:rFonts w:ascii="Arial Narrow" w:hAnsi="Arial Narrow"/>
        </w:rPr>
        <w:t xml:space="preserve">zadaných údajov </w:t>
      </w:r>
      <w:proofErr w:type="gramStart"/>
      <w:r w:rsidR="00EA5CE0" w:rsidRPr="00036866">
        <w:rPr>
          <w:rFonts w:ascii="Arial Narrow" w:hAnsi="Arial Narrow"/>
        </w:rPr>
        <w:t>sa</w:t>
      </w:r>
      <w:proofErr w:type="gramEnd"/>
      <w:r w:rsidR="000F7505" w:rsidRPr="00036866">
        <w:rPr>
          <w:rFonts w:ascii="Arial Narrow" w:hAnsi="Arial Narrow"/>
        </w:rPr>
        <w:t xml:space="preserve"> automaticky prepočítajú všetky ďalšie roky v hárku “</w:t>
      </w:r>
      <w:r w:rsidR="000F7505" w:rsidRPr="00036866">
        <w:rPr>
          <w:rStyle w:val="Zdraznnjemn1"/>
          <w:rFonts w:ascii="Arial Narrow" w:hAnsi="Arial Narrow"/>
        </w:rPr>
        <w:t>Peňažné toky projektu”,</w:t>
      </w:r>
      <w:r w:rsidR="000F7505" w:rsidRPr="00036866">
        <w:rPr>
          <w:rFonts w:ascii="Arial Narrow" w:hAnsi="Arial Narrow"/>
        </w:rPr>
        <w:t xml:space="preserve"> ako i roky vo všetkých ostatných </w:t>
      </w:r>
      <w:r w:rsidR="0011743F" w:rsidRPr="00036866">
        <w:rPr>
          <w:rFonts w:ascii="Arial Narrow" w:hAnsi="Arial Narrow"/>
        </w:rPr>
        <w:t>hárkoch</w:t>
      </w:r>
      <w:r w:rsidR="000F7505" w:rsidRPr="00036866">
        <w:rPr>
          <w:rFonts w:ascii="Arial Narrow" w:hAnsi="Arial Narrow"/>
        </w:rPr>
        <w:t>.</w:t>
      </w:r>
    </w:p>
    <w:p w:rsidR="000A1741" w:rsidRPr="00B10214" w:rsidRDefault="000A1741" w:rsidP="000A1741">
      <w:pPr>
        <w:pStyle w:val="Nadpis2"/>
        <w:ind w:firstLine="0"/>
        <w:rPr>
          <w:rFonts w:ascii="Arial Narrow" w:hAnsi="Arial Narrow"/>
          <w:lang w:val="sk-SK"/>
        </w:rPr>
      </w:pPr>
      <w:bookmarkStart w:id="390" w:name="_Toc444592975"/>
      <w:r w:rsidRPr="00B10214">
        <w:rPr>
          <w:rFonts w:ascii="Arial Narrow" w:hAnsi="Arial Narrow"/>
          <w:lang w:val="sk-SK"/>
        </w:rPr>
        <w:t>Stanovenie investičných výdavkov</w:t>
      </w:r>
      <w:bookmarkEnd w:id="390"/>
      <w:r w:rsidRPr="00B10214">
        <w:rPr>
          <w:rFonts w:ascii="Arial Narrow" w:hAnsi="Arial Narrow"/>
          <w:lang w:val="sk-SK"/>
        </w:rPr>
        <w:t xml:space="preserve"> </w:t>
      </w:r>
    </w:p>
    <w:p w:rsidR="00847AA9" w:rsidRPr="00B10214" w:rsidRDefault="003112EB" w:rsidP="00847AA9">
      <w:pPr>
        <w:pStyle w:val="Zkladntext"/>
        <w:rPr>
          <w:rFonts w:ascii="Arial Narrow" w:hAnsi="Arial Narrow"/>
          <w:lang w:val="sk-SK"/>
        </w:rPr>
      </w:pPr>
      <w:r w:rsidRPr="00B10214">
        <w:rPr>
          <w:rFonts w:ascii="Arial Narrow" w:hAnsi="Arial Narrow"/>
          <w:lang w:val="sk-SK"/>
        </w:rPr>
        <w:t xml:space="preserve">V hárku </w:t>
      </w:r>
      <w:r w:rsidRPr="00B10214">
        <w:rPr>
          <w:rFonts w:ascii="Arial Narrow" w:hAnsi="Arial Narrow"/>
          <w:i/>
          <w:lang w:val="sk-SK"/>
        </w:rPr>
        <w:t xml:space="preserve">Investičné výdavky </w:t>
      </w:r>
      <w:r w:rsidRPr="00B10214">
        <w:rPr>
          <w:rFonts w:ascii="Arial Narrow" w:hAnsi="Arial Narrow"/>
          <w:lang w:val="sk-SK"/>
        </w:rPr>
        <w:t xml:space="preserve">žiadateľ </w:t>
      </w:r>
      <w:r w:rsidR="00DF09EB" w:rsidRPr="00B10214">
        <w:rPr>
          <w:rFonts w:ascii="Arial Narrow" w:hAnsi="Arial Narrow"/>
          <w:lang w:val="sk-SK"/>
        </w:rPr>
        <w:t xml:space="preserve">najskôr </w:t>
      </w:r>
      <w:r w:rsidRPr="00B10214">
        <w:rPr>
          <w:rFonts w:ascii="Arial Narrow" w:hAnsi="Arial Narrow"/>
          <w:lang w:val="sk-SK"/>
        </w:rPr>
        <w:t>vyplní</w:t>
      </w:r>
      <w:r w:rsidR="00DF09EB" w:rsidRPr="00B10214">
        <w:rPr>
          <w:rFonts w:ascii="Arial Narrow" w:hAnsi="Arial Narrow"/>
          <w:lang w:val="sk-SK"/>
        </w:rPr>
        <w:t xml:space="preserve"> tabuľku </w:t>
      </w:r>
      <w:r w:rsidR="00DF09EB" w:rsidRPr="00B10214">
        <w:rPr>
          <w:rFonts w:ascii="Arial Narrow" w:hAnsi="Arial Narrow"/>
          <w:b/>
          <w:i/>
          <w:lang w:val="sk-SK"/>
        </w:rPr>
        <w:t>Rozpočet projektu (v EUR)</w:t>
      </w:r>
      <w:r w:rsidR="00DF09EB" w:rsidRPr="00B10214">
        <w:rPr>
          <w:rFonts w:ascii="Arial Narrow" w:hAnsi="Arial Narrow"/>
          <w:lang w:val="sk-SK"/>
        </w:rPr>
        <w:t xml:space="preserve"> - </w:t>
      </w:r>
      <w:r w:rsidRPr="00B10214">
        <w:rPr>
          <w:rFonts w:ascii="Arial Narrow" w:hAnsi="Arial Narrow"/>
          <w:lang w:val="sk-SK"/>
        </w:rPr>
        <w:t xml:space="preserve"> hodnoty oprávnených a neoprávnených výdavkov</w:t>
      </w:r>
      <w:r w:rsidR="00786112" w:rsidRPr="00B10214">
        <w:rPr>
          <w:rStyle w:val="Znakyprepoznmkupodiarou"/>
          <w:rFonts w:ascii="Arial Narrow" w:hAnsi="Arial Narrow"/>
        </w:rPr>
        <w:footnoteReference w:id="10"/>
      </w:r>
      <w:r w:rsidR="00B4369F" w:rsidRPr="00B10214">
        <w:rPr>
          <w:rFonts w:ascii="Arial Narrow" w:hAnsi="Arial Narrow"/>
          <w:lang w:val="sk-SK"/>
        </w:rPr>
        <w:t xml:space="preserve"> v bežných cenách </w:t>
      </w:r>
      <w:r w:rsidR="00786112" w:rsidRPr="00B10214">
        <w:rPr>
          <w:rFonts w:ascii="Arial Narrow" w:hAnsi="Arial Narrow"/>
          <w:lang w:val="sk-SK"/>
        </w:rPr>
        <w:t xml:space="preserve">(údaje </w:t>
      </w:r>
      <w:r w:rsidR="00837E28" w:rsidRPr="00B10214">
        <w:rPr>
          <w:rFonts w:ascii="Arial Narrow" w:hAnsi="Arial Narrow"/>
          <w:lang w:val="sk-SK"/>
        </w:rPr>
        <w:t>žiadateľ vkladá</w:t>
      </w:r>
      <w:r w:rsidR="00B4369F" w:rsidRPr="00B10214">
        <w:rPr>
          <w:rFonts w:ascii="Arial Narrow" w:hAnsi="Arial Narrow"/>
          <w:lang w:val="sk-SK"/>
        </w:rPr>
        <w:t xml:space="preserve"> iba do bielych buniek)</w:t>
      </w:r>
      <w:r w:rsidR="00837E28" w:rsidRPr="00B10214">
        <w:rPr>
          <w:rFonts w:ascii="Arial Narrow" w:hAnsi="Arial Narrow"/>
          <w:lang w:val="sk-SK"/>
        </w:rPr>
        <w:t>, a to</w:t>
      </w:r>
      <w:r w:rsidRPr="00B10214">
        <w:rPr>
          <w:rFonts w:ascii="Arial Narrow" w:hAnsi="Arial Narrow"/>
          <w:lang w:val="sk-SK"/>
        </w:rPr>
        <w:t>  v členení</w:t>
      </w:r>
      <w:r w:rsidR="00D44F8C" w:rsidRPr="00B10214">
        <w:rPr>
          <w:rFonts w:ascii="Arial Narrow" w:hAnsi="Arial Narrow"/>
          <w:lang w:val="sk-SK"/>
        </w:rPr>
        <w:t xml:space="preserve"> na </w:t>
      </w:r>
      <w:r w:rsidR="00667C8C" w:rsidRPr="00B10214">
        <w:rPr>
          <w:rFonts w:ascii="Arial Narrow" w:hAnsi="Arial Narrow"/>
          <w:i/>
          <w:lang w:val="sk-SK"/>
        </w:rPr>
        <w:t>V</w:t>
      </w:r>
      <w:r w:rsidR="00D44F8C" w:rsidRPr="00B10214">
        <w:rPr>
          <w:rFonts w:ascii="Arial Narrow" w:hAnsi="Arial Narrow"/>
          <w:i/>
          <w:lang w:val="sk-SK"/>
        </w:rPr>
        <w:t>ýdavky projektu bez rezerv</w:t>
      </w:r>
      <w:r w:rsidR="00667C8C" w:rsidRPr="00B10214">
        <w:rPr>
          <w:rFonts w:ascii="Arial Narrow" w:hAnsi="Arial Narrow"/>
          <w:i/>
          <w:lang w:val="sk-SK"/>
        </w:rPr>
        <w:t>y</w:t>
      </w:r>
      <w:r w:rsidR="00D44F8C" w:rsidRPr="00B10214">
        <w:rPr>
          <w:rFonts w:ascii="Arial Narrow" w:hAnsi="Arial Narrow"/>
          <w:lang w:val="sk-SK"/>
        </w:rPr>
        <w:t xml:space="preserve"> a</w:t>
      </w:r>
      <w:r w:rsidR="00667C8C" w:rsidRPr="00B10214">
        <w:rPr>
          <w:rFonts w:ascii="Arial Narrow" w:hAnsi="Arial Narrow"/>
          <w:lang w:val="sk-SK"/>
        </w:rPr>
        <w:t xml:space="preserve"> na </w:t>
      </w:r>
      <w:r w:rsidR="00667C8C" w:rsidRPr="00B10214">
        <w:rPr>
          <w:rFonts w:ascii="Arial Narrow" w:hAnsi="Arial Narrow"/>
          <w:i/>
          <w:lang w:val="sk-SK"/>
        </w:rPr>
        <w:t>R</w:t>
      </w:r>
      <w:r w:rsidRPr="00B10214">
        <w:rPr>
          <w:rFonts w:ascii="Arial Narrow" w:hAnsi="Arial Narrow"/>
          <w:i/>
          <w:lang w:val="sk-SK"/>
        </w:rPr>
        <w:t>ezerv</w:t>
      </w:r>
      <w:r w:rsidR="00667C8C" w:rsidRPr="00B10214">
        <w:rPr>
          <w:rFonts w:ascii="Arial Narrow" w:hAnsi="Arial Narrow"/>
          <w:i/>
          <w:lang w:val="sk-SK"/>
        </w:rPr>
        <w:t>u</w:t>
      </w:r>
      <w:r w:rsidRPr="00B10214">
        <w:rPr>
          <w:rFonts w:ascii="Arial Narrow" w:hAnsi="Arial Narrow"/>
          <w:i/>
          <w:lang w:val="sk-SK"/>
        </w:rPr>
        <w:t xml:space="preserve"> na stavebné práce</w:t>
      </w:r>
      <w:r w:rsidR="00837E28" w:rsidRPr="00B10214">
        <w:rPr>
          <w:rStyle w:val="Znakyprepoznmkupodiarou"/>
          <w:rFonts w:ascii="Arial Narrow" w:hAnsi="Arial Narrow"/>
        </w:rPr>
        <w:footnoteReference w:id="11"/>
      </w:r>
      <w:r w:rsidR="00847AA9" w:rsidRPr="00B10214">
        <w:rPr>
          <w:rFonts w:ascii="Arial Narrow" w:hAnsi="Arial Narrow"/>
          <w:lang w:val="sk-SK"/>
        </w:rPr>
        <w:t>.</w:t>
      </w:r>
      <w:r w:rsidRPr="00B10214">
        <w:rPr>
          <w:rFonts w:ascii="Arial Narrow" w:hAnsi="Arial Narrow"/>
          <w:lang w:val="sk-SK"/>
        </w:rPr>
        <w:t xml:space="preserve"> </w:t>
      </w:r>
    </w:p>
    <w:p w:rsidR="00BF7D79" w:rsidRPr="00B10214" w:rsidRDefault="003112EB" w:rsidP="00BF7D79">
      <w:pPr>
        <w:pStyle w:val="Zkladntext"/>
        <w:rPr>
          <w:rFonts w:ascii="Arial Narrow" w:hAnsi="Arial Narrow"/>
          <w:lang w:val="sk-SK"/>
        </w:rPr>
      </w:pPr>
      <w:r w:rsidRPr="00B10214">
        <w:rPr>
          <w:rFonts w:ascii="Arial Narrow" w:hAnsi="Arial Narrow"/>
          <w:lang w:val="sk-SK"/>
        </w:rPr>
        <w:t xml:space="preserve">Do </w:t>
      </w:r>
      <w:r w:rsidR="009B4F9F" w:rsidRPr="00B10214">
        <w:rPr>
          <w:rFonts w:ascii="Arial Narrow" w:hAnsi="Arial Narrow"/>
          <w:i/>
          <w:lang w:val="sk-SK"/>
        </w:rPr>
        <w:t>I</w:t>
      </w:r>
      <w:r w:rsidRPr="00B10214">
        <w:rPr>
          <w:rFonts w:ascii="Arial Narrow" w:hAnsi="Arial Narrow"/>
          <w:i/>
          <w:lang w:val="sk-SK"/>
        </w:rPr>
        <w:t>ných neoprávnených výdavkov</w:t>
      </w:r>
      <w:r w:rsidRPr="00B10214">
        <w:rPr>
          <w:rFonts w:ascii="Arial Narrow" w:hAnsi="Arial Narrow"/>
          <w:lang w:val="sk-SK"/>
        </w:rPr>
        <w:t xml:space="preserve"> je potrebné uviesť všetky výdavky uskutočnené mimo obdobia oprávnenosti, výdavky neoprávnené podľa vnútroštátnych pravidiel, iné výdavky, t.j. najmä výdavky nepredložené na spolufinancovanie.</w:t>
      </w:r>
      <w:r w:rsidR="00BF7D79" w:rsidRPr="00B10214">
        <w:rPr>
          <w:rFonts w:ascii="Arial Narrow" w:hAnsi="Arial Narrow"/>
          <w:lang w:val="sk-SK"/>
        </w:rPr>
        <w:t xml:space="preserve"> </w:t>
      </w:r>
    </w:p>
    <w:p w:rsidR="003112EB" w:rsidRPr="00B10214" w:rsidRDefault="003112EB" w:rsidP="003112EB">
      <w:pPr>
        <w:pStyle w:val="Zkladntext"/>
        <w:rPr>
          <w:rFonts w:ascii="Arial Narrow" w:hAnsi="Arial Narrow"/>
          <w:lang w:val="sk-SK"/>
        </w:rPr>
      </w:pPr>
      <w:r w:rsidRPr="00B10214">
        <w:rPr>
          <w:rFonts w:ascii="Arial Narrow" w:hAnsi="Arial Narrow"/>
          <w:lang w:val="sk-SK"/>
        </w:rPr>
        <w:t xml:space="preserve">DPH je potrebné zahrnúť </w:t>
      </w:r>
      <w:r w:rsidR="000E605F" w:rsidRPr="00B10214">
        <w:rPr>
          <w:rFonts w:ascii="Arial Narrow" w:hAnsi="Arial Narrow"/>
          <w:lang w:val="sk-SK"/>
        </w:rPr>
        <w:t>do neoprávnených výdavkov</w:t>
      </w:r>
      <w:r w:rsidRPr="00B10214">
        <w:rPr>
          <w:rFonts w:ascii="Arial Narrow" w:hAnsi="Arial Narrow"/>
          <w:lang w:val="sk-SK"/>
        </w:rPr>
        <w:t>, ak existuje zákonný nárok na jej</w:t>
      </w:r>
      <w:r w:rsidR="000E605F" w:rsidRPr="00B10214">
        <w:rPr>
          <w:rFonts w:ascii="Arial Narrow" w:hAnsi="Arial Narrow"/>
          <w:lang w:val="sk-SK"/>
        </w:rPr>
        <w:t xml:space="preserve"> odpočet (t.j. v prípade platcu DPH)</w:t>
      </w:r>
      <w:r w:rsidRPr="00B10214">
        <w:rPr>
          <w:rFonts w:ascii="Arial Narrow" w:hAnsi="Arial Narrow"/>
          <w:lang w:val="sk-SK"/>
        </w:rPr>
        <w:t>. Výšku neoprávnenej DPH je potrebné uviesť v plnom rozsahu, a to z oprávnených a im prislúchajúcich neoprávnených výdavkov, ako aj z iných neoprávnených výdavkov. Žiadateľ následne do textovej časti finančnej analýzy k popisu výdavkov uvedie a vyčísli všetky položky, ktoré sú zahrnuté do iných neoprávnených výdavkov, s osobitným uvedením a vyčíslením výšky neoprávnenej DPH (vo forme prehľadnej tabuľky).</w:t>
      </w:r>
    </w:p>
    <w:p w:rsidR="006463BE" w:rsidRPr="00B10214" w:rsidRDefault="003112EB" w:rsidP="00DF09EB">
      <w:pPr>
        <w:pStyle w:val="Zkladntext"/>
        <w:rPr>
          <w:rFonts w:ascii="Arial Narrow" w:hAnsi="Arial Narrow"/>
          <w:lang w:val="sk-SK"/>
        </w:rPr>
      </w:pPr>
      <w:r w:rsidRPr="00B10214">
        <w:rPr>
          <w:rFonts w:ascii="Arial Narrow" w:hAnsi="Arial Narrow"/>
          <w:lang w:val="sk-SK"/>
        </w:rPr>
        <w:t>V prípade, ak je DPH oprávneným výdavkom (nie je nárokovateľná na vrátenie akýmkoľvek spôsobom – v prípade neplatcu DPH), neuvádza sa ako samostatný oprávnený výdavok, ale je potrebné zahrnúť ju do jednotlivých prislúchajúcich oprávnených a neoprávnených, resp. iných neoprávnených výdavkov. Žiadateľ do textovej časti finančnej analýzy k popisu výdavkov uvedie, že DPH je súčasťou oprávnených a neoprávnených výdavkov a všetky výdavky sú uvádzané vrátane DPH.</w:t>
      </w:r>
    </w:p>
    <w:p w:rsidR="006463BE" w:rsidRPr="00B10214" w:rsidRDefault="00DF09EB" w:rsidP="00DF09EB">
      <w:pPr>
        <w:suppressAutoHyphens/>
        <w:jc w:val="both"/>
        <w:rPr>
          <w:rFonts w:ascii="Arial Narrow" w:hAnsi="Arial Narrow"/>
        </w:rPr>
      </w:pPr>
      <w:proofErr w:type="gramStart"/>
      <w:r w:rsidRPr="00B10214">
        <w:rPr>
          <w:rFonts w:ascii="Arial Narrow" w:hAnsi="Arial Narrow"/>
        </w:rPr>
        <w:t>N</w:t>
      </w:r>
      <w:r w:rsidR="006463BE" w:rsidRPr="00B10214">
        <w:rPr>
          <w:rFonts w:ascii="Arial Narrow" w:hAnsi="Arial Narrow"/>
        </w:rPr>
        <w:t xml:space="preserve">ásledne v tabuľke </w:t>
      </w:r>
      <w:r w:rsidRPr="00B10214">
        <w:rPr>
          <w:rFonts w:ascii="Arial Narrow" w:hAnsi="Arial Narrow"/>
          <w:b/>
          <w:i/>
        </w:rPr>
        <w:t>Podrobný rozpočet projektu (v EUR)</w:t>
      </w:r>
      <w:r w:rsidR="00E13C30" w:rsidRPr="00B10214">
        <w:rPr>
          <w:rFonts w:ascii="Arial Narrow" w:hAnsi="Arial Narrow"/>
          <w:b/>
          <w:i/>
        </w:rPr>
        <w:t xml:space="preserve"> </w:t>
      </w:r>
      <w:r w:rsidR="00E13C30" w:rsidRPr="00B10214">
        <w:rPr>
          <w:rFonts w:ascii="Arial Narrow" w:hAnsi="Arial Narrow"/>
        </w:rPr>
        <w:t xml:space="preserve">žiadateľ uvedie </w:t>
      </w:r>
      <w:r w:rsidR="00E13C30" w:rsidRPr="00B10214">
        <w:rPr>
          <w:rFonts w:ascii="Arial Narrow" w:hAnsi="Arial Narrow"/>
          <w:lang w:val="sk-SK"/>
        </w:rPr>
        <w:t xml:space="preserve">oprávnené a neoprávnené výdavky projektu v členení podľa </w:t>
      </w:r>
      <w:r w:rsidR="008733A5">
        <w:rPr>
          <w:rFonts w:ascii="Arial Narrow" w:hAnsi="Arial Narrow"/>
          <w:lang w:val="sk-SK"/>
        </w:rPr>
        <w:t>aktivít</w:t>
      </w:r>
      <w:r w:rsidR="00390C5B">
        <w:rPr>
          <w:rFonts w:ascii="Arial Narrow" w:hAnsi="Arial Narrow"/>
          <w:lang w:val="sk-SK"/>
        </w:rPr>
        <w:t xml:space="preserve"> projektu</w:t>
      </w:r>
      <w:r w:rsidR="008733A5">
        <w:rPr>
          <w:rFonts w:ascii="Arial Narrow" w:hAnsi="Arial Narrow"/>
          <w:lang w:val="sk-SK"/>
        </w:rPr>
        <w:t xml:space="preserve"> (hlavná, podporná) a </w:t>
      </w:r>
      <w:r w:rsidR="00E13C30" w:rsidRPr="00B10214">
        <w:rPr>
          <w:rFonts w:ascii="Arial Narrow" w:hAnsi="Arial Narrow"/>
          <w:lang w:val="sk-SK"/>
        </w:rPr>
        <w:t xml:space="preserve">skupín výdavkov </w:t>
      </w:r>
      <w:r w:rsidR="006463BE" w:rsidRPr="00B10214">
        <w:rPr>
          <w:rFonts w:ascii="Arial Narrow" w:hAnsi="Arial Narrow"/>
        </w:rPr>
        <w:t>a</w:t>
      </w:r>
      <w:r w:rsidR="00E13C30" w:rsidRPr="00B10214">
        <w:rPr>
          <w:rFonts w:ascii="Arial Narrow" w:hAnsi="Arial Narrow"/>
        </w:rPr>
        <w:t>ko aj</w:t>
      </w:r>
      <w:r w:rsidR="006463BE" w:rsidRPr="00B10214">
        <w:rPr>
          <w:rFonts w:ascii="Arial Narrow" w:hAnsi="Arial Narrow"/>
        </w:rPr>
        <w:t xml:space="preserve"> ich výšku.</w:t>
      </w:r>
      <w:proofErr w:type="gramEnd"/>
      <w:r w:rsidR="006463BE" w:rsidRPr="00B10214">
        <w:rPr>
          <w:rFonts w:ascii="Arial Narrow" w:hAnsi="Arial Narrow"/>
        </w:rPr>
        <w:t xml:space="preserve"> </w:t>
      </w:r>
      <w:r w:rsidR="006463BE" w:rsidRPr="00B10214">
        <w:rPr>
          <w:rFonts w:ascii="Arial Narrow" w:hAnsi="Arial Narrow"/>
          <w:b/>
        </w:rPr>
        <w:t>Tabuľka vykoná automatický prepočet</w:t>
      </w:r>
      <w:r w:rsidR="006463BE" w:rsidRPr="00B10214">
        <w:rPr>
          <w:rFonts w:ascii="Arial Narrow" w:hAnsi="Arial Narrow"/>
        </w:rPr>
        <w:t xml:space="preserve"> oprávnených a neoprávnených výdavkov </w:t>
      </w:r>
      <w:proofErr w:type="gramStart"/>
      <w:r w:rsidR="006463BE" w:rsidRPr="00B10214">
        <w:rPr>
          <w:rFonts w:ascii="Arial Narrow" w:hAnsi="Arial Narrow"/>
        </w:rPr>
        <w:t>na</w:t>
      </w:r>
      <w:proofErr w:type="gramEnd"/>
      <w:r w:rsidR="006463BE" w:rsidRPr="00B10214">
        <w:rPr>
          <w:rFonts w:ascii="Arial Narrow" w:hAnsi="Arial Narrow"/>
        </w:rPr>
        <w:t xml:space="preserve"> </w:t>
      </w:r>
      <w:r w:rsidR="006463BE" w:rsidRPr="00B10214">
        <w:rPr>
          <w:rFonts w:ascii="Arial Narrow" w:hAnsi="Arial Narrow"/>
          <w:u w:val="single"/>
        </w:rPr>
        <w:t>novú výšku upravenú o príjem projektu</w:t>
      </w:r>
      <w:r w:rsidR="006463BE" w:rsidRPr="00B10214">
        <w:rPr>
          <w:rFonts w:ascii="Arial Narrow" w:hAnsi="Arial Narrow"/>
        </w:rPr>
        <w:t xml:space="preserve">. </w:t>
      </w:r>
    </w:p>
    <w:p w:rsidR="00DF09EB" w:rsidRPr="00B10214" w:rsidRDefault="00DF09EB" w:rsidP="00DF09EB">
      <w:pPr>
        <w:suppressAutoHyphens/>
        <w:jc w:val="both"/>
        <w:rPr>
          <w:rFonts w:ascii="Arial Narrow" w:hAnsi="Arial Narrow"/>
        </w:rPr>
      </w:pPr>
    </w:p>
    <w:p w:rsidR="00F927C2" w:rsidRDefault="00F927C2" w:rsidP="00DF09EB">
      <w:pPr>
        <w:suppressAutoHyphens/>
        <w:jc w:val="both"/>
      </w:pPr>
      <w:r w:rsidRPr="00B10214">
        <w:rPr>
          <w:rFonts w:ascii="Arial Narrow" w:hAnsi="Arial Narrow"/>
          <w:noProof/>
        </w:rPr>
        <w:lastRenderedPageBreak/>
        <w:drawing>
          <wp:inline distT="0" distB="0" distL="0" distR="0">
            <wp:extent cx="5760720" cy="4483978"/>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4483978"/>
                    </a:xfrm>
                    <a:prstGeom prst="rect">
                      <a:avLst/>
                    </a:prstGeom>
                    <a:noFill/>
                    <a:ln>
                      <a:noFill/>
                    </a:ln>
                  </pic:spPr>
                </pic:pic>
              </a:graphicData>
            </a:graphic>
          </wp:inline>
        </w:drawing>
      </w:r>
    </w:p>
    <w:p w:rsidR="00DF09EB" w:rsidRDefault="00DF09EB" w:rsidP="00DF09EB">
      <w:pPr>
        <w:suppressAutoHyphens/>
        <w:jc w:val="both"/>
      </w:pPr>
    </w:p>
    <w:p w:rsidR="006463BE" w:rsidRPr="00B10214" w:rsidRDefault="00F927C2" w:rsidP="00DF09EB">
      <w:pPr>
        <w:suppressAutoHyphens/>
        <w:jc w:val="both"/>
        <w:rPr>
          <w:rFonts w:ascii="Arial Narrow" w:hAnsi="Arial Narrow"/>
        </w:rPr>
      </w:pPr>
      <w:r w:rsidRPr="00B10214">
        <w:rPr>
          <w:rFonts w:ascii="Arial Narrow" w:hAnsi="Arial Narrow"/>
        </w:rPr>
        <w:t xml:space="preserve">Takto </w:t>
      </w:r>
      <w:r w:rsidR="006463BE" w:rsidRPr="00B10214">
        <w:rPr>
          <w:rFonts w:ascii="Arial Narrow" w:hAnsi="Arial Narrow"/>
        </w:rPr>
        <w:t>upravené oprávnené výdavky</w:t>
      </w:r>
      <w:r w:rsidR="00BC1D40">
        <w:rPr>
          <w:rFonts w:ascii="Arial Narrow" w:hAnsi="Arial Narrow"/>
        </w:rPr>
        <w:t xml:space="preserve"> (stĺpec</w:t>
      </w:r>
      <w:r w:rsidR="00BC1D40" w:rsidRPr="00B10214">
        <w:rPr>
          <w:rFonts w:ascii="Arial Narrow" w:hAnsi="Arial Narrow"/>
        </w:rPr>
        <w:t xml:space="preserve"> </w:t>
      </w:r>
      <w:r w:rsidR="00BC1D40" w:rsidRPr="00B10214">
        <w:rPr>
          <w:rFonts w:ascii="Arial Narrow" w:hAnsi="Arial Narrow"/>
          <w:i/>
        </w:rPr>
        <w:t>Oprávnené výdavky zadávané do ITMS2014+ (v EUR)</w:t>
      </w:r>
      <w:r w:rsidR="00BC1D40" w:rsidRPr="00B10214">
        <w:rPr>
          <w:rFonts w:ascii="Arial Narrow" w:hAnsi="Arial Narrow"/>
        </w:rPr>
        <w:t xml:space="preserve"> - v príklade označený oranžovou farbou</w:t>
      </w:r>
      <w:r w:rsidR="00BC1D40">
        <w:rPr>
          <w:rFonts w:ascii="Arial Narrow" w:hAnsi="Arial Narrow"/>
        </w:rPr>
        <w:t>)</w:t>
      </w:r>
      <w:r w:rsidR="006463BE" w:rsidRPr="00B10214">
        <w:rPr>
          <w:rFonts w:ascii="Arial Narrow" w:hAnsi="Arial Narrow"/>
        </w:rPr>
        <w:t xml:space="preserve"> následne budú zadané do verejnej časti ITMS2014+ v rámci rozpočtu projektu (tabuľka č. 11 formulára ŽoNFP).</w:t>
      </w:r>
    </w:p>
    <w:p w:rsidR="003112EB" w:rsidRPr="00B10214" w:rsidRDefault="003112EB" w:rsidP="00F927C2">
      <w:pPr>
        <w:pStyle w:val="Zkladntext"/>
        <w:tabs>
          <w:tab w:val="left" w:pos="5070"/>
        </w:tabs>
        <w:rPr>
          <w:rFonts w:ascii="Arial Narrow" w:hAnsi="Arial Narrow"/>
          <w:lang w:val="sk-SK"/>
        </w:rPr>
      </w:pPr>
      <w:r w:rsidRPr="00B10214">
        <w:rPr>
          <w:rFonts w:ascii="Arial Narrow" w:hAnsi="Arial Narrow"/>
          <w:lang w:val="sk-SK"/>
        </w:rPr>
        <w:t xml:space="preserve">Následne žiadateľ vyplní tabuľku </w:t>
      </w:r>
      <w:r w:rsidRPr="00486D2E">
        <w:rPr>
          <w:rFonts w:ascii="Arial Narrow" w:hAnsi="Arial Narrow"/>
          <w:b/>
          <w:i/>
          <w:lang w:val="sk-SK"/>
        </w:rPr>
        <w:t>Percentuálne rozdelenie investičných výdavkov na jednotlivé roky realizácie projektu</w:t>
      </w:r>
      <w:r w:rsidRPr="00B10214">
        <w:rPr>
          <w:rFonts w:ascii="Arial Narrow" w:hAnsi="Arial Narrow"/>
          <w:lang w:val="sk-SK"/>
        </w:rPr>
        <w:t xml:space="preserve">. V každom roku realizácie projektu je potrebné zadať, aké percento zo sumy celkových oprávnených a neoprávnených investičných výdavkov bude v </w:t>
      </w:r>
      <w:r w:rsidR="00B752CA">
        <w:rPr>
          <w:rFonts w:ascii="Arial Narrow" w:hAnsi="Arial Narrow"/>
          <w:lang w:val="sk-SK"/>
        </w:rPr>
        <w:t>predmetnom</w:t>
      </w:r>
      <w:r w:rsidR="00B752CA" w:rsidRPr="00B10214">
        <w:rPr>
          <w:rFonts w:ascii="Arial Narrow" w:hAnsi="Arial Narrow"/>
          <w:lang w:val="sk-SK"/>
        </w:rPr>
        <w:t xml:space="preserve"> </w:t>
      </w:r>
      <w:r w:rsidRPr="00B10214">
        <w:rPr>
          <w:rFonts w:ascii="Arial Narrow" w:hAnsi="Arial Narrow"/>
          <w:lang w:val="sk-SK"/>
        </w:rPr>
        <w:t>roku vynaložené.</w:t>
      </w:r>
    </w:p>
    <w:p w:rsidR="003112EB" w:rsidRPr="00B10214" w:rsidRDefault="003112EB" w:rsidP="003112EB">
      <w:pPr>
        <w:pStyle w:val="Zkladntext"/>
        <w:rPr>
          <w:rFonts w:ascii="Arial Narrow" w:hAnsi="Arial Narrow"/>
          <w:lang w:val="sk-SK"/>
        </w:rPr>
      </w:pPr>
      <w:r w:rsidRPr="00B10214">
        <w:rPr>
          <w:rFonts w:ascii="Arial Narrow" w:hAnsi="Arial Narrow"/>
          <w:lang w:val="sk-SK"/>
        </w:rPr>
        <w:t>Ak výšku niektorej položky výdavkov nie je možné overiť v príslušnom rozpočte projektovej dokumentácie, popíše sa v textovej časti finančnej analýzy postup, ako bola výška tejto položky určená (je potrebné uviesť minimálne jej cenu a množstvo, s ktorým sa kalkulovalo). V prílohách finančnej analýzy je v tom prípade vhodné doložiť napr. kalkulácie, cenové ponuky od dodávateľov alebo zmluvy s dodávateľmi. Pokiaľ už boli tieto investičné výdavky popísané v inej časti projektu, stačí uviesť odkaz na túto časť.</w:t>
      </w:r>
    </w:p>
    <w:p w:rsidR="000A1741" w:rsidRPr="00B10214" w:rsidRDefault="00E13C30" w:rsidP="00F74F28">
      <w:pPr>
        <w:jc w:val="both"/>
        <w:rPr>
          <w:rFonts w:ascii="Arial Narrow" w:hAnsi="Arial Narrow"/>
        </w:rPr>
      </w:pPr>
      <w:r w:rsidRPr="00B10214">
        <w:rPr>
          <w:rFonts w:ascii="Arial Narrow" w:hAnsi="Arial Narrow"/>
        </w:rPr>
        <w:t>V</w:t>
      </w:r>
      <w:r w:rsidR="000A1741" w:rsidRPr="00B10214">
        <w:rPr>
          <w:rFonts w:ascii="Arial Narrow" w:hAnsi="Arial Narrow"/>
        </w:rPr>
        <w:t xml:space="preserve">ýdavky, ktoré </w:t>
      </w:r>
      <w:r w:rsidRPr="00B10214">
        <w:rPr>
          <w:rFonts w:ascii="Arial Narrow" w:hAnsi="Arial Narrow"/>
        </w:rPr>
        <w:t xml:space="preserve">žiadateľ vloži </w:t>
      </w:r>
      <w:r w:rsidR="000A1741" w:rsidRPr="00B10214">
        <w:rPr>
          <w:rFonts w:ascii="Arial Narrow" w:hAnsi="Arial Narrow"/>
        </w:rPr>
        <w:t>do tabuľky</w:t>
      </w:r>
      <w:r w:rsidRPr="00B10214">
        <w:rPr>
          <w:rFonts w:ascii="Arial Narrow" w:hAnsi="Arial Narrow"/>
        </w:rPr>
        <w:t xml:space="preserve"> </w:t>
      </w:r>
      <w:r w:rsidRPr="00486D2E">
        <w:rPr>
          <w:rFonts w:ascii="Arial Narrow" w:hAnsi="Arial Narrow"/>
          <w:b/>
          <w:i/>
        </w:rPr>
        <w:t>Podrobný rozpočet projektu (v EUR)</w:t>
      </w:r>
      <w:r w:rsidRPr="00B10214">
        <w:rPr>
          <w:rFonts w:ascii="Arial Narrow" w:hAnsi="Arial Narrow"/>
          <w:b/>
          <w:i/>
        </w:rPr>
        <w:t xml:space="preserve"> </w:t>
      </w:r>
      <w:r w:rsidR="000A1741" w:rsidRPr="00B10214">
        <w:rPr>
          <w:rFonts w:ascii="Arial Narrow" w:hAnsi="Arial Narrow"/>
        </w:rPr>
        <w:t xml:space="preserve">sú následne automaticky prepočítané </w:t>
      </w:r>
      <w:proofErr w:type="gramStart"/>
      <w:r w:rsidR="000A1741" w:rsidRPr="00B10214">
        <w:rPr>
          <w:rFonts w:ascii="Arial Narrow" w:hAnsi="Arial Narrow"/>
        </w:rPr>
        <w:t>na</w:t>
      </w:r>
      <w:proofErr w:type="gramEnd"/>
      <w:r w:rsidR="000A1741" w:rsidRPr="00B10214">
        <w:rPr>
          <w:rFonts w:ascii="Arial Narrow" w:hAnsi="Arial Narrow"/>
        </w:rPr>
        <w:t xml:space="preserve"> stále ceny a do </w:t>
      </w:r>
      <w:r w:rsidRPr="00B10214">
        <w:rPr>
          <w:rFonts w:ascii="Arial Narrow" w:hAnsi="Arial Narrow"/>
        </w:rPr>
        <w:t xml:space="preserve">hárku </w:t>
      </w:r>
      <w:r w:rsidR="000A1741" w:rsidRPr="00B10214">
        <w:rPr>
          <w:rStyle w:val="Zdraznnjemn1"/>
          <w:rFonts w:ascii="Arial Narrow" w:hAnsi="Arial Narrow"/>
        </w:rPr>
        <w:t>Peňažné toky projektu</w:t>
      </w:r>
      <w:r w:rsidR="000A1741" w:rsidRPr="00B10214">
        <w:rPr>
          <w:rFonts w:ascii="Arial Narrow" w:hAnsi="Arial Narrow"/>
        </w:rPr>
        <w:t xml:space="preserve"> vst</w:t>
      </w:r>
      <w:r w:rsidRPr="00B10214">
        <w:rPr>
          <w:rFonts w:ascii="Arial Narrow" w:hAnsi="Arial Narrow"/>
        </w:rPr>
        <w:t>upujú v nasledujúcich riadkoch:</w:t>
      </w:r>
    </w:p>
    <w:p w:rsidR="00E13C30" w:rsidRPr="00B10214" w:rsidRDefault="00E13C30" w:rsidP="00F74F28">
      <w:pPr>
        <w:jc w:val="both"/>
        <w:rPr>
          <w:rFonts w:ascii="Arial Narrow" w:hAnsi="Arial Narrow"/>
        </w:rPr>
      </w:pPr>
    </w:p>
    <w:p w:rsidR="000A1741" w:rsidRPr="00B10214" w:rsidRDefault="000A1741" w:rsidP="000A1741">
      <w:pPr>
        <w:numPr>
          <w:ilvl w:val="0"/>
          <w:numId w:val="17"/>
        </w:numPr>
        <w:suppressAutoHyphens/>
        <w:jc w:val="both"/>
        <w:rPr>
          <w:rStyle w:val="Zdraznnjemn1"/>
          <w:rFonts w:ascii="Arial Narrow" w:hAnsi="Arial Narrow"/>
        </w:rPr>
      </w:pPr>
      <w:r w:rsidRPr="00B10214">
        <w:rPr>
          <w:rFonts w:ascii="Arial Narrow" w:hAnsi="Arial Narrow"/>
          <w:i/>
        </w:rPr>
        <w:t>Oprávnené investičné výdavky</w:t>
      </w:r>
      <w:r w:rsidRPr="00B10214">
        <w:rPr>
          <w:rFonts w:ascii="Arial Narrow" w:hAnsi="Arial Narrow"/>
        </w:rPr>
        <w:t xml:space="preserve"> – celkové oprávn</w:t>
      </w:r>
      <w:r w:rsidR="00E13C30" w:rsidRPr="00B10214">
        <w:rPr>
          <w:rFonts w:ascii="Arial Narrow" w:hAnsi="Arial Narrow"/>
        </w:rPr>
        <w:t>ené investičné výdavky projektu</w:t>
      </w:r>
      <w:r w:rsidRPr="00B10214">
        <w:rPr>
          <w:rFonts w:ascii="Arial Narrow" w:hAnsi="Arial Narrow"/>
        </w:rPr>
        <w:t xml:space="preserve"> prepočítané na stále ceny – ich celková výška je preto nižšia než </w:t>
      </w:r>
      <w:r w:rsidR="00E13C30" w:rsidRPr="00B10214">
        <w:rPr>
          <w:rFonts w:ascii="Arial Narrow" w:hAnsi="Arial Narrow"/>
        </w:rPr>
        <w:t>v</w:t>
      </w:r>
      <w:r w:rsidRPr="00B10214">
        <w:rPr>
          <w:rFonts w:ascii="Arial Narrow" w:hAnsi="Arial Narrow"/>
        </w:rPr>
        <w:t xml:space="preserve"> </w:t>
      </w:r>
      <w:r w:rsidR="00E13C30" w:rsidRPr="00B10214">
        <w:rPr>
          <w:rFonts w:ascii="Arial Narrow" w:hAnsi="Arial Narrow"/>
        </w:rPr>
        <w:t>hárku</w:t>
      </w:r>
      <w:r w:rsidRPr="00B10214">
        <w:rPr>
          <w:rFonts w:ascii="Arial Narrow" w:hAnsi="Arial Narrow"/>
        </w:rPr>
        <w:t xml:space="preserve"> </w:t>
      </w:r>
      <w:r w:rsidRPr="00B10214">
        <w:rPr>
          <w:rStyle w:val="Zdraznnjemn1"/>
          <w:rFonts w:ascii="Arial Narrow" w:hAnsi="Arial Narrow"/>
        </w:rPr>
        <w:t>Investičné výdavky</w:t>
      </w:r>
      <w:r w:rsidR="00E13C30" w:rsidRPr="00B10214">
        <w:rPr>
          <w:rStyle w:val="Zdraznnjemn1"/>
          <w:rFonts w:ascii="Arial Narrow" w:hAnsi="Arial Narrow"/>
          <w:i w:val="0"/>
        </w:rPr>
        <w:t>;</w:t>
      </w:r>
    </w:p>
    <w:p w:rsidR="000A1741" w:rsidRPr="00B10214" w:rsidRDefault="000A1741" w:rsidP="000A1741">
      <w:pPr>
        <w:numPr>
          <w:ilvl w:val="0"/>
          <w:numId w:val="17"/>
        </w:numPr>
        <w:suppressAutoHyphens/>
        <w:jc w:val="both"/>
        <w:rPr>
          <w:rFonts w:ascii="Arial Narrow" w:hAnsi="Arial Narrow"/>
        </w:rPr>
      </w:pPr>
      <w:r w:rsidRPr="00B10214">
        <w:rPr>
          <w:rFonts w:ascii="Arial Narrow" w:hAnsi="Arial Narrow"/>
          <w:i/>
        </w:rPr>
        <w:t>Neoprávnené investičné výdavky</w:t>
      </w:r>
      <w:r w:rsidRPr="00B10214">
        <w:rPr>
          <w:rFonts w:ascii="Arial Narrow" w:hAnsi="Arial Narrow"/>
        </w:rPr>
        <w:t xml:space="preserve"> – celkové neoprávnené investičné výdavky projektu prepočítané na stále ceny</w:t>
      </w:r>
      <w:r w:rsidR="00E13C30" w:rsidRPr="00B10214">
        <w:rPr>
          <w:rFonts w:ascii="Arial Narrow" w:hAnsi="Arial Narrow"/>
        </w:rPr>
        <w:t>;</w:t>
      </w:r>
      <w:r w:rsidRPr="00B10214">
        <w:rPr>
          <w:rFonts w:ascii="Arial Narrow" w:hAnsi="Arial Narrow"/>
        </w:rPr>
        <w:t xml:space="preserve"> </w:t>
      </w:r>
    </w:p>
    <w:p w:rsidR="000A1741" w:rsidRPr="00B10214" w:rsidRDefault="000A1741" w:rsidP="00E13C30">
      <w:pPr>
        <w:numPr>
          <w:ilvl w:val="0"/>
          <w:numId w:val="17"/>
        </w:numPr>
        <w:suppressAutoHyphens/>
        <w:jc w:val="both"/>
        <w:rPr>
          <w:rFonts w:ascii="Arial Narrow" w:hAnsi="Arial Narrow"/>
        </w:rPr>
      </w:pPr>
      <w:r w:rsidRPr="00B10214">
        <w:rPr>
          <w:rFonts w:ascii="Arial Narrow" w:hAnsi="Arial Narrow"/>
          <w:i/>
        </w:rPr>
        <w:t xml:space="preserve">Rezerva </w:t>
      </w:r>
      <w:proofErr w:type="gramStart"/>
      <w:r w:rsidRPr="00B10214">
        <w:rPr>
          <w:rFonts w:ascii="Arial Narrow" w:hAnsi="Arial Narrow"/>
          <w:i/>
        </w:rPr>
        <w:t>na</w:t>
      </w:r>
      <w:proofErr w:type="gramEnd"/>
      <w:r w:rsidRPr="00B10214">
        <w:rPr>
          <w:rFonts w:ascii="Arial Narrow" w:hAnsi="Arial Narrow"/>
          <w:i/>
        </w:rPr>
        <w:t xml:space="preserve"> stavebné práce</w:t>
      </w:r>
      <w:r w:rsidR="00E13C30" w:rsidRPr="00B10214">
        <w:rPr>
          <w:rFonts w:ascii="Arial Narrow" w:hAnsi="Arial Narrow"/>
          <w:i/>
        </w:rPr>
        <w:t xml:space="preserve"> </w:t>
      </w:r>
      <w:r w:rsidRPr="00B10214">
        <w:rPr>
          <w:rFonts w:ascii="Arial Narrow" w:hAnsi="Arial Narrow"/>
        </w:rPr>
        <w:t>– celková výška rezervy na stavebné práce (oprávnená i neoprávnená časť) prepočítaná na stále ceny.</w:t>
      </w:r>
    </w:p>
    <w:p w:rsidR="00E13C30" w:rsidRPr="00B10214" w:rsidRDefault="00E13C30" w:rsidP="00E13C30">
      <w:pPr>
        <w:suppressAutoHyphens/>
        <w:ind w:left="720"/>
        <w:jc w:val="both"/>
        <w:rPr>
          <w:rFonts w:ascii="Arial Narrow" w:hAnsi="Arial Narrow"/>
        </w:rPr>
      </w:pPr>
    </w:p>
    <w:p w:rsidR="000A1741" w:rsidRPr="00B10214" w:rsidRDefault="000A1741" w:rsidP="000A1741">
      <w:pPr>
        <w:pStyle w:val="Obyajntext1"/>
        <w:jc w:val="both"/>
        <w:rPr>
          <w:rFonts w:ascii="Arial Narrow" w:hAnsi="Arial Narrow"/>
          <w:noProof/>
          <w:sz w:val="22"/>
          <w:szCs w:val="24"/>
          <w:lang w:val="sk-SK"/>
        </w:rPr>
      </w:pPr>
      <w:r w:rsidRPr="00B10214">
        <w:rPr>
          <w:rFonts w:ascii="Arial Narrow" w:hAnsi="Arial Narrow"/>
          <w:noProof/>
          <w:sz w:val="22"/>
          <w:szCs w:val="24"/>
          <w:lang w:val="sk-SK"/>
        </w:rPr>
        <w:t xml:space="preserve">Všetky výdavky projektu by mali byť stanovené </w:t>
      </w:r>
      <w:r w:rsidRPr="00B10214">
        <w:rPr>
          <w:rFonts w:ascii="Arial Narrow" w:hAnsi="Arial Narrow"/>
          <w:b/>
          <w:noProof/>
          <w:sz w:val="22"/>
          <w:szCs w:val="24"/>
          <w:lang w:val="sk-SK"/>
        </w:rPr>
        <w:t>transparentne a overiteľne</w:t>
      </w:r>
      <w:r w:rsidRPr="00B10214">
        <w:rPr>
          <w:rFonts w:ascii="Arial Narrow" w:hAnsi="Arial Narrow"/>
          <w:noProof/>
          <w:sz w:val="22"/>
          <w:szCs w:val="24"/>
          <w:lang w:val="sk-SK"/>
        </w:rPr>
        <w:t xml:space="preserve">. </w:t>
      </w:r>
      <w:r w:rsidRPr="00B10214">
        <w:rPr>
          <w:rFonts w:ascii="Arial Narrow" w:hAnsi="Arial Narrow"/>
          <w:b/>
          <w:noProof/>
          <w:sz w:val="22"/>
          <w:szCs w:val="24"/>
          <w:lang w:val="sk-SK"/>
        </w:rPr>
        <w:t>Znamená to, že pri každom výdavku musí byť odsledovateľný postup jeho výpočtu</w:t>
      </w:r>
      <w:r w:rsidR="00B10214" w:rsidRPr="00B10214">
        <w:rPr>
          <w:rFonts w:ascii="Arial Narrow" w:hAnsi="Arial Narrow"/>
          <w:b/>
          <w:noProof/>
          <w:sz w:val="22"/>
          <w:szCs w:val="24"/>
          <w:lang w:val="sk-SK"/>
        </w:rPr>
        <w:t>,</w:t>
      </w:r>
      <w:r w:rsidRPr="00B10214">
        <w:rPr>
          <w:rFonts w:ascii="Arial Narrow" w:hAnsi="Arial Narrow"/>
          <w:b/>
          <w:noProof/>
          <w:sz w:val="22"/>
          <w:szCs w:val="24"/>
          <w:lang w:val="sk-SK"/>
        </w:rPr>
        <w:t xml:space="preserve"> resp. určenia jeho výšky.</w:t>
      </w:r>
      <w:r w:rsidRPr="00B10214">
        <w:rPr>
          <w:rFonts w:ascii="Arial Narrow" w:hAnsi="Arial Narrow"/>
          <w:noProof/>
          <w:sz w:val="22"/>
          <w:szCs w:val="24"/>
          <w:lang w:val="sk-SK"/>
        </w:rPr>
        <w:t xml:space="preserve"> </w:t>
      </w:r>
    </w:p>
    <w:p w:rsidR="000A1741" w:rsidRPr="00B10214" w:rsidRDefault="000A1741" w:rsidP="00B10214">
      <w:pPr>
        <w:jc w:val="both"/>
        <w:rPr>
          <w:rFonts w:ascii="Arial Narrow" w:hAnsi="Arial Narrow"/>
        </w:rPr>
      </w:pPr>
      <w:r w:rsidRPr="00B10214">
        <w:rPr>
          <w:rFonts w:ascii="Arial Narrow" w:hAnsi="Arial Narrow"/>
        </w:rPr>
        <w:lastRenderedPageBreak/>
        <w:t xml:space="preserve">V prípade výdavkov, ktoré boli realizované pred podaním žiadosti o NFP a žiadateľ ich zahrnie do oprávnených výdavkov uvedených v tab. </w:t>
      </w:r>
      <w:r w:rsidR="0090784D" w:rsidRPr="00B10214">
        <w:rPr>
          <w:rFonts w:ascii="Arial Narrow" w:hAnsi="Arial Narrow"/>
          <w:b/>
          <w:i/>
          <w:lang w:val="sk-SK"/>
        </w:rPr>
        <w:t>Rozpočet projektu (v EUR)</w:t>
      </w:r>
      <w:r w:rsidR="00B10214" w:rsidRPr="00B10214">
        <w:rPr>
          <w:rFonts w:ascii="Arial Narrow" w:hAnsi="Arial Narrow"/>
        </w:rPr>
        <w:t xml:space="preserve"> a </w:t>
      </w:r>
      <w:r w:rsidR="0090784D" w:rsidRPr="00B10214">
        <w:rPr>
          <w:rFonts w:ascii="Arial Narrow" w:hAnsi="Arial Narrow"/>
          <w:b/>
          <w:i/>
        </w:rPr>
        <w:t>Podrobný rozpočet projektu (v EUR)</w:t>
      </w:r>
      <w:r w:rsidRPr="00B10214">
        <w:rPr>
          <w:rFonts w:ascii="Arial Narrow" w:hAnsi="Arial Narrow"/>
        </w:rPr>
        <w:t>, je v textovej časti finančnej analýzy potrebné uviesť termín ich skutočnej úhrady za účelom posúdenia ich oprávnenosti</w:t>
      </w:r>
      <w:r w:rsidR="00B10214" w:rsidRPr="00B10214">
        <w:rPr>
          <w:rFonts w:ascii="Arial Narrow" w:hAnsi="Arial Narrow"/>
        </w:rPr>
        <w:t>.</w:t>
      </w:r>
      <w:r w:rsidRPr="00B10214">
        <w:rPr>
          <w:rFonts w:ascii="Arial Narrow" w:hAnsi="Arial Narrow"/>
        </w:rPr>
        <w:t xml:space="preserve"> </w:t>
      </w:r>
      <w:r w:rsidR="0090784D">
        <w:rPr>
          <w:rFonts w:ascii="Arial Narrow" w:hAnsi="Arial Narrow"/>
        </w:rPr>
        <w:t xml:space="preserve"> </w:t>
      </w:r>
    </w:p>
    <w:p w:rsidR="000A1741" w:rsidRPr="00036866" w:rsidRDefault="000A1741" w:rsidP="00B10214">
      <w:pPr>
        <w:pStyle w:val="Nadpis5"/>
        <w:spacing w:before="360"/>
        <w:rPr>
          <w:rFonts w:ascii="Arial Narrow" w:hAnsi="Arial Narrow"/>
          <w:b/>
          <w:i w:val="0"/>
        </w:rPr>
      </w:pPr>
      <w:r w:rsidRPr="00B10214">
        <w:rPr>
          <w:rFonts w:ascii="Arial Narrow" w:hAnsi="Arial Narrow"/>
          <w:b/>
          <w:i w:val="0"/>
        </w:rPr>
        <w:t>Obnova zariadenia</w:t>
      </w:r>
      <w:r w:rsidRPr="00036866">
        <w:rPr>
          <w:rFonts w:ascii="Arial Narrow" w:hAnsi="Arial Narrow"/>
          <w:b/>
          <w:i w:val="0"/>
        </w:rPr>
        <w:t xml:space="preserve"> s kratšou dobou životnosti</w:t>
      </w:r>
    </w:p>
    <w:p w:rsidR="000A1741" w:rsidRPr="00036866" w:rsidRDefault="000A1741" w:rsidP="000A1741">
      <w:pPr>
        <w:pStyle w:val="Zkladntext"/>
        <w:rPr>
          <w:rFonts w:ascii="Arial Narrow" w:hAnsi="Arial Narrow"/>
          <w:lang w:val="sk-SK"/>
        </w:rPr>
      </w:pPr>
      <w:r w:rsidRPr="00036866">
        <w:rPr>
          <w:rFonts w:ascii="Arial Narrow" w:hAnsi="Arial Narrow"/>
          <w:lang w:val="sk-SK"/>
        </w:rPr>
        <w:t>S obnovou zariadenia s kratšou dobou životnosti je potrebné kalkulovať vtedy, pokiaľ je v rámci projektu používaný investičný majetok s rozdielnou životnosťou. Je preto pravdepodobné, že zariadenia s kratšou životnosťou bude potrebné v priebehu prevádzky projektu kompletne vymeniť.</w:t>
      </w:r>
    </w:p>
    <w:p w:rsidR="000A1741" w:rsidRPr="00036866" w:rsidRDefault="000A1741" w:rsidP="000A1741">
      <w:pPr>
        <w:pStyle w:val="Zkladntext"/>
        <w:rPr>
          <w:rFonts w:ascii="Arial Narrow" w:hAnsi="Arial Narrow"/>
          <w:i/>
          <w:lang w:val="sk-SK"/>
        </w:rPr>
      </w:pPr>
      <w:r w:rsidRPr="003760A7">
        <w:rPr>
          <w:rFonts w:ascii="Arial Narrow" w:hAnsi="Arial Narrow"/>
          <w:b/>
          <w:i/>
          <w:u w:val="single"/>
          <w:lang w:val="sk-SK"/>
        </w:rPr>
        <w:t>Príklad:</w:t>
      </w:r>
      <w:r w:rsidRPr="00036866">
        <w:rPr>
          <w:rFonts w:ascii="Arial Narrow" w:hAnsi="Arial Narrow"/>
          <w:i/>
          <w:lang w:val="sk-SK"/>
        </w:rPr>
        <w:t xml:space="preserve"> Pri čistiarňach odpadových vôd môžu mať mechanické časti čistiarne životnosť 15 rokov a stavebná časť čistiarne životnosť 30 rokov. Keďže stavebná časť tvorí hlavnú časť projektu, referenčné obdobie finančnej analýzy je stanovené na 30 rokov prevádzky. Najneskôr v 15tom roku prevádzky bude preto potrebné kalkulovať s výmenou mechanických častí čistiarne. </w:t>
      </w:r>
    </w:p>
    <w:p w:rsidR="000A1741" w:rsidRPr="00036866" w:rsidRDefault="000A1741" w:rsidP="000A1741">
      <w:pPr>
        <w:pStyle w:val="Zkladntext"/>
        <w:rPr>
          <w:rFonts w:ascii="Arial Narrow" w:hAnsi="Arial Narrow"/>
          <w:b/>
          <w:lang w:val="sk-SK"/>
        </w:rPr>
      </w:pPr>
      <w:r w:rsidRPr="00036866">
        <w:rPr>
          <w:rFonts w:ascii="Arial Narrow" w:hAnsi="Arial Narrow"/>
          <w:lang w:val="sk-SK"/>
        </w:rPr>
        <w:t xml:space="preserve">Výdavky spojené s výmenou sa neuvádzajú ako súčasť prevádzkových výdavkov, ale v samostatnom riadku </w:t>
      </w:r>
      <w:r w:rsidRPr="00036866">
        <w:rPr>
          <w:rFonts w:ascii="Arial Narrow" w:hAnsi="Arial Narrow"/>
          <w:i/>
          <w:lang w:val="sk-SK"/>
        </w:rPr>
        <w:t>Obnova zariadenia s kratšou dobou životnosti</w:t>
      </w:r>
      <w:r w:rsidRPr="00036866">
        <w:rPr>
          <w:rFonts w:ascii="Arial Narrow" w:hAnsi="Arial Narrow"/>
          <w:lang w:val="sk-SK"/>
        </w:rPr>
        <w:t xml:space="preserve"> v hárku </w:t>
      </w:r>
      <w:r w:rsidRPr="00036866">
        <w:rPr>
          <w:rStyle w:val="Zdraznnjemn1"/>
          <w:rFonts w:ascii="Arial Narrow" w:hAnsi="Arial Narrow"/>
          <w:lang w:val="sk-SK"/>
        </w:rPr>
        <w:t>Peňažné toky projektu</w:t>
      </w:r>
      <w:r w:rsidRPr="00036866">
        <w:rPr>
          <w:rStyle w:val="Zdraznnjemn1"/>
          <w:rFonts w:ascii="Arial Narrow" w:hAnsi="Arial Narrow"/>
          <w:i w:val="0"/>
          <w:lang w:val="sk-SK"/>
        </w:rPr>
        <w:t xml:space="preserve"> a v hárku </w:t>
      </w:r>
      <w:r w:rsidRPr="00036866">
        <w:rPr>
          <w:rStyle w:val="Zdraznnjemn1"/>
          <w:rFonts w:ascii="Arial Narrow" w:hAnsi="Arial Narrow"/>
          <w:lang w:val="sk-SK"/>
        </w:rPr>
        <w:t>Odpisy - daňové</w:t>
      </w:r>
      <w:r w:rsidRPr="00036866">
        <w:rPr>
          <w:rStyle w:val="Zdraznnjemn1"/>
          <w:rFonts w:ascii="Arial Narrow" w:hAnsi="Arial Narrow"/>
          <w:i w:val="0"/>
          <w:lang w:val="sk-SK"/>
        </w:rPr>
        <w:t xml:space="preserve"> v príslušnom roku a riadku podľa odpisovej skupiny</w:t>
      </w:r>
      <w:r w:rsidRPr="00036866">
        <w:rPr>
          <w:rFonts w:ascii="Arial Narrow" w:hAnsi="Arial Narrow"/>
          <w:lang w:val="sk-SK"/>
        </w:rPr>
        <w:t>. V textovej časti alebo v samostatnej tabuľke sa popíše, ako boli tieto výdavky určené, z akých položiek pozostávajú a z akých zdrojov bude obnova financovaná. Tieto výdavky sa uvádzajú v stálych cenách.</w:t>
      </w:r>
    </w:p>
    <w:p w:rsidR="000A1741" w:rsidRPr="00B10214" w:rsidRDefault="000A1741" w:rsidP="00B10214">
      <w:pPr>
        <w:pStyle w:val="Zkladntext"/>
        <w:rPr>
          <w:rFonts w:ascii="Arial Narrow" w:hAnsi="Arial Narrow"/>
          <w:lang w:val="sk-SK"/>
        </w:rPr>
      </w:pPr>
      <w:r w:rsidRPr="00036866">
        <w:rPr>
          <w:rFonts w:ascii="Arial Narrow" w:hAnsi="Arial Narrow"/>
          <w:lang w:val="sk-SK"/>
        </w:rPr>
        <w:t xml:space="preserve">V prípade, že referenčné obdobie finančnej analýzy je dlhšie ako </w:t>
      </w:r>
      <w:ins w:id="391" w:author="MŽP SR" w:date="2016-02-29T18:27:00Z">
        <w:r w:rsidR="00055766">
          <w:rPr>
            <w:rFonts w:ascii="Arial Narrow" w:hAnsi="Arial Narrow"/>
            <w:lang w:val="sk-SK"/>
          </w:rPr>
          <w:t xml:space="preserve">ekonomická </w:t>
        </w:r>
      </w:ins>
      <w:r w:rsidRPr="00036866">
        <w:rPr>
          <w:rFonts w:ascii="Arial Narrow" w:hAnsi="Arial Narrow"/>
          <w:lang w:val="sk-SK"/>
        </w:rPr>
        <w:t>životnosť majetku, ale s jeho obnovou sa neplánuje, je potrebné popísať, ako bude zabezpečená prevádzka po skončení životnosti, aby nedošlo k jej ohrozeniu, napr. pre te</w:t>
      </w:r>
      <w:r w:rsidR="00B10214">
        <w:rPr>
          <w:rFonts w:ascii="Arial Narrow" w:hAnsi="Arial Narrow"/>
          <w:lang w:val="sk-SK"/>
        </w:rPr>
        <w:t>chnicky nevyhovujúce vybavenie</w:t>
      </w:r>
    </w:p>
    <w:p w:rsidR="000A1741" w:rsidRPr="00B10214" w:rsidRDefault="000A1741" w:rsidP="00B10214">
      <w:pPr>
        <w:pStyle w:val="Nadpis5"/>
        <w:spacing w:before="360"/>
        <w:rPr>
          <w:rFonts w:ascii="Arial Narrow" w:hAnsi="Arial Narrow"/>
          <w:b/>
          <w:i w:val="0"/>
        </w:rPr>
      </w:pPr>
      <w:r w:rsidRPr="00B10214">
        <w:rPr>
          <w:rFonts w:ascii="Arial Narrow" w:hAnsi="Arial Narrow"/>
          <w:b/>
          <w:i w:val="0"/>
        </w:rPr>
        <w:t>Odpisy majetku</w:t>
      </w:r>
    </w:p>
    <w:p w:rsidR="000A1741" w:rsidRPr="00036866" w:rsidRDefault="000A1741" w:rsidP="0023140F">
      <w:pPr>
        <w:spacing w:before="130"/>
        <w:jc w:val="both"/>
        <w:rPr>
          <w:rFonts w:ascii="Arial Narrow" w:hAnsi="Arial Narrow"/>
        </w:rPr>
      </w:pPr>
      <w:r w:rsidRPr="00036866">
        <w:rPr>
          <w:rFonts w:ascii="Arial Narrow" w:hAnsi="Arial Narrow"/>
          <w:lang w:val="sk-SK"/>
        </w:rPr>
        <w:t>V tabuľkovej</w:t>
      </w:r>
      <w:r w:rsidRPr="00036866">
        <w:rPr>
          <w:rFonts w:ascii="Arial Narrow" w:hAnsi="Arial Narrow"/>
        </w:rPr>
        <w:t xml:space="preserve"> časti finančnej analýzy sa nachádza samostatný </w:t>
      </w:r>
      <w:r w:rsidR="00645EE3" w:rsidRPr="00036866">
        <w:rPr>
          <w:rFonts w:ascii="Arial Narrow" w:hAnsi="Arial Narrow"/>
        </w:rPr>
        <w:t>hárok</w:t>
      </w:r>
      <w:r w:rsidRPr="00036866">
        <w:rPr>
          <w:rFonts w:ascii="Arial Narrow" w:hAnsi="Arial Narrow"/>
        </w:rPr>
        <w:t xml:space="preserve"> s názvom </w:t>
      </w:r>
      <w:r w:rsidRPr="00036866">
        <w:rPr>
          <w:rStyle w:val="Zdraznnjemn1"/>
          <w:rFonts w:ascii="Arial Narrow" w:hAnsi="Arial Narrow"/>
        </w:rPr>
        <w:t>Odpisy – daňové</w:t>
      </w:r>
      <w:r w:rsidRPr="00036866">
        <w:rPr>
          <w:rFonts w:ascii="Arial Narrow" w:hAnsi="Arial Narrow"/>
        </w:rPr>
        <w:t xml:space="preserve">, ktorý </w:t>
      </w:r>
      <w:r w:rsidR="0023140F" w:rsidRPr="00036866">
        <w:rPr>
          <w:rFonts w:ascii="Arial Narrow" w:hAnsi="Arial Narrow"/>
        </w:rPr>
        <w:t>sa používa</w:t>
      </w:r>
      <w:r w:rsidRPr="00036866">
        <w:rPr>
          <w:rFonts w:ascii="Arial Narrow" w:hAnsi="Arial Narrow"/>
        </w:rPr>
        <w:t xml:space="preserve"> na kalkuláciu daňových odpisov</w:t>
      </w:r>
      <w:r w:rsidRPr="00036866">
        <w:rPr>
          <w:rStyle w:val="Znakyprepoznmkupodiarou"/>
          <w:rFonts w:ascii="Arial Narrow" w:hAnsi="Arial Narrow"/>
        </w:rPr>
        <w:footnoteReference w:id="12"/>
      </w:r>
      <w:r w:rsidRPr="00036866">
        <w:rPr>
          <w:rFonts w:ascii="Arial Narrow" w:hAnsi="Arial Narrow"/>
        </w:rPr>
        <w:t xml:space="preserve">. Každú zložku majetku je najprv potrebné zaradiť do príslušnej odpisovej skupiny podľa § 26 zákona o dani z príjmov. </w:t>
      </w:r>
      <w:proofErr w:type="gramStart"/>
      <w:r w:rsidRPr="00036866">
        <w:rPr>
          <w:rFonts w:ascii="Arial Narrow" w:hAnsi="Arial Narrow"/>
        </w:rPr>
        <w:t xml:space="preserve">Následne je potrebné určiť, v ktorom roku bude majetok v účtovníctve </w:t>
      </w:r>
      <w:r w:rsidR="0023140F" w:rsidRPr="00036866">
        <w:rPr>
          <w:rFonts w:ascii="Arial Narrow" w:hAnsi="Arial Narrow"/>
        </w:rPr>
        <w:t xml:space="preserve">žiadateľa </w:t>
      </w:r>
      <w:r w:rsidRPr="00036866">
        <w:rPr>
          <w:rFonts w:ascii="Arial Narrow" w:hAnsi="Arial Narrow"/>
        </w:rPr>
        <w:t xml:space="preserve">zaradený do užívania a v tomto roku zadať do bielych </w:t>
      </w:r>
      <w:r w:rsidR="0023140F" w:rsidRPr="00036866">
        <w:rPr>
          <w:rFonts w:ascii="Arial Narrow" w:hAnsi="Arial Narrow"/>
        </w:rPr>
        <w:t>buniek</w:t>
      </w:r>
      <w:r w:rsidRPr="00036866">
        <w:rPr>
          <w:rFonts w:ascii="Arial Narrow" w:hAnsi="Arial Narrow"/>
        </w:rPr>
        <w:t xml:space="preserve"> v tabuľke vstupnú cenu majetku</w:t>
      </w:r>
      <w:r w:rsidRPr="00036866">
        <w:rPr>
          <w:rStyle w:val="Znakyprepoznmkupodiarou"/>
          <w:rFonts w:ascii="Arial Narrow" w:hAnsi="Arial Narrow"/>
        </w:rPr>
        <w:footnoteReference w:id="13"/>
      </w:r>
      <w:r w:rsidRPr="00036866">
        <w:rPr>
          <w:rFonts w:ascii="Arial Narrow" w:hAnsi="Arial Narrow"/>
        </w:rPr>
        <w:t>.</w:t>
      </w:r>
      <w:proofErr w:type="gramEnd"/>
      <w:r w:rsidRPr="00036866">
        <w:rPr>
          <w:rFonts w:ascii="Arial Narrow" w:hAnsi="Arial Narrow"/>
        </w:rPr>
        <w:t xml:space="preserve"> Potom </w:t>
      </w:r>
      <w:proofErr w:type="gramStart"/>
      <w:r w:rsidR="00645EE3" w:rsidRPr="00036866">
        <w:rPr>
          <w:rFonts w:ascii="Arial Narrow" w:hAnsi="Arial Narrow"/>
        </w:rPr>
        <w:t>sa</w:t>
      </w:r>
      <w:proofErr w:type="gramEnd"/>
      <w:r w:rsidRPr="00036866">
        <w:rPr>
          <w:rFonts w:ascii="Arial Narrow" w:hAnsi="Arial Narrow"/>
        </w:rPr>
        <w:t xml:space="preserve"> vybr</w:t>
      </w:r>
      <w:r w:rsidR="00645EE3" w:rsidRPr="00036866">
        <w:rPr>
          <w:rFonts w:ascii="Arial Narrow" w:hAnsi="Arial Narrow"/>
        </w:rPr>
        <w:t>erie</w:t>
      </w:r>
      <w:r w:rsidRPr="00036866">
        <w:rPr>
          <w:rFonts w:ascii="Arial Narrow" w:hAnsi="Arial Narrow"/>
        </w:rPr>
        <w:t xml:space="preserve"> metód</w:t>
      </w:r>
      <w:r w:rsidR="00645EE3" w:rsidRPr="00036866">
        <w:rPr>
          <w:rFonts w:ascii="Arial Narrow" w:hAnsi="Arial Narrow"/>
        </w:rPr>
        <w:t>a</w:t>
      </w:r>
      <w:r w:rsidRPr="00036866">
        <w:rPr>
          <w:rFonts w:ascii="Arial Narrow" w:hAnsi="Arial Narrow"/>
        </w:rPr>
        <w:t xml:space="preserve"> daňového odpisovania (pokiaľ sa nevie </w:t>
      </w:r>
      <w:r w:rsidR="00645EE3" w:rsidRPr="00036866">
        <w:rPr>
          <w:rFonts w:ascii="Arial Narrow" w:hAnsi="Arial Narrow"/>
        </w:rPr>
        <w:t xml:space="preserve">žiadateľ </w:t>
      </w:r>
      <w:r w:rsidRPr="00036866">
        <w:rPr>
          <w:rFonts w:ascii="Arial Narrow" w:hAnsi="Arial Narrow"/>
        </w:rPr>
        <w:t>rozhodnúť, ktorú metódu daňovéh</w:t>
      </w:r>
      <w:r w:rsidR="00645EE3" w:rsidRPr="00036866">
        <w:rPr>
          <w:rFonts w:ascii="Arial Narrow" w:hAnsi="Arial Narrow"/>
        </w:rPr>
        <w:t>o odpisovania použiť, ponechá</w:t>
      </w:r>
      <w:r w:rsidRPr="00036866">
        <w:rPr>
          <w:rFonts w:ascii="Arial Narrow" w:hAnsi="Arial Narrow"/>
        </w:rPr>
        <w:t xml:space="preserve"> zaškrtnuté </w:t>
      </w:r>
      <w:r w:rsidRPr="00036866">
        <w:rPr>
          <w:rFonts w:ascii="Arial Narrow" w:hAnsi="Arial Narrow"/>
          <w:i/>
        </w:rPr>
        <w:t>Rovnomerné odpisovanie</w:t>
      </w:r>
      <w:r w:rsidRPr="00036866">
        <w:rPr>
          <w:rFonts w:ascii="Arial Narrow" w:hAnsi="Arial Narrow"/>
        </w:rPr>
        <w:t>). V</w:t>
      </w:r>
      <w:proofErr w:type="gramStart"/>
      <w:r w:rsidRPr="00036866">
        <w:rPr>
          <w:rFonts w:ascii="Arial Narrow" w:hAnsi="Arial Narrow"/>
        </w:rPr>
        <w:t>  tabuľke</w:t>
      </w:r>
      <w:proofErr w:type="gramEnd"/>
      <w:r w:rsidRPr="00036866">
        <w:rPr>
          <w:rFonts w:ascii="Arial Narrow" w:hAnsi="Arial Narrow"/>
        </w:rPr>
        <w:t xml:space="preserve"> sa automaticky vykalkulujú odpisy </w:t>
      </w:r>
      <w:r w:rsidR="00645EE3" w:rsidRPr="00036866">
        <w:rPr>
          <w:rFonts w:ascii="Arial Narrow" w:hAnsi="Arial Narrow"/>
        </w:rPr>
        <w:t>predmetného</w:t>
      </w:r>
      <w:r w:rsidRPr="00036866">
        <w:rPr>
          <w:rFonts w:ascii="Arial Narrow" w:hAnsi="Arial Narrow"/>
        </w:rPr>
        <w:t xml:space="preserve"> majetku, ktoré sú následne prenesené i do </w:t>
      </w:r>
      <w:r w:rsidR="00645EE3" w:rsidRPr="00036866">
        <w:rPr>
          <w:rFonts w:ascii="Arial Narrow" w:hAnsi="Arial Narrow"/>
        </w:rPr>
        <w:t>hárku</w:t>
      </w:r>
      <w:r w:rsidRPr="00036866">
        <w:rPr>
          <w:rFonts w:ascii="Arial Narrow" w:hAnsi="Arial Narrow"/>
        </w:rPr>
        <w:t xml:space="preserve"> </w:t>
      </w:r>
      <w:r w:rsidRPr="00036866">
        <w:rPr>
          <w:rStyle w:val="Zdraznnjemn1"/>
          <w:rFonts w:ascii="Arial Narrow" w:hAnsi="Arial Narrow"/>
        </w:rPr>
        <w:t>Peňažné toky projektu</w:t>
      </w:r>
      <w:r w:rsidRPr="00036866">
        <w:rPr>
          <w:rStyle w:val="Znakyprepoznmkupodiarou"/>
          <w:rFonts w:ascii="Arial Narrow" w:hAnsi="Arial Narrow"/>
        </w:rPr>
        <w:footnoteReference w:id="14"/>
      </w:r>
      <w:r w:rsidRPr="00036866">
        <w:rPr>
          <w:rFonts w:ascii="Arial Narrow" w:hAnsi="Arial Narrow"/>
        </w:rPr>
        <w:t>.</w:t>
      </w:r>
    </w:p>
    <w:p w:rsidR="000A1741" w:rsidRPr="00036866" w:rsidRDefault="000A1741" w:rsidP="000A1741">
      <w:pPr>
        <w:pStyle w:val="Nadpis2"/>
        <w:ind w:firstLine="0"/>
        <w:rPr>
          <w:rFonts w:ascii="Arial Narrow" w:hAnsi="Arial Narrow"/>
          <w:lang w:val="sk-SK"/>
        </w:rPr>
      </w:pPr>
      <w:bookmarkStart w:id="392" w:name="_Toc444592976"/>
      <w:r w:rsidRPr="00036866">
        <w:rPr>
          <w:rFonts w:ascii="Arial Narrow" w:hAnsi="Arial Narrow"/>
          <w:lang w:val="sk-SK"/>
        </w:rPr>
        <w:t>Stanovenie príjmov z prevádzky</w:t>
      </w:r>
      <w:bookmarkEnd w:id="392"/>
    </w:p>
    <w:p w:rsidR="00EF4440" w:rsidRDefault="00EF4440" w:rsidP="00EF4440">
      <w:pPr>
        <w:pStyle w:val="Zkladntext"/>
        <w:rPr>
          <w:ins w:id="393" w:author="MŽP SR" w:date="2016-03-01T09:04:00Z"/>
          <w:rFonts w:ascii="Arial Narrow" w:hAnsi="Arial Narrow"/>
          <w:lang w:val="sk-SK"/>
        </w:rPr>
      </w:pPr>
      <w:ins w:id="394" w:author="MŽP SR" w:date="2016-03-01T09:04:00Z">
        <w:r>
          <w:rPr>
            <w:rFonts w:ascii="Arial Narrow" w:hAnsi="Arial Narrow"/>
            <w:lang w:val="sk-SK"/>
          </w:rPr>
          <w:t xml:space="preserve">Prijímy z prevázky sa môžu stanoviť dvoma spôsobmi, a to v závislosti od charakteru realizovanej investície ako tzv. príjmy z prevádzky, ktoré sú tvorené reálnymi finančnými tokmi a ako príjmy z prevádzky, ktoré predstavujú finančné vyčíslenie úspory prevádzkových výdavkov v dôsledku realizácie projektu (v tomto prípade sa nejedná o reálne finančné toky). </w:t>
        </w:r>
      </w:ins>
    </w:p>
    <w:p w:rsidR="00EF4440" w:rsidRPr="002F0FAF" w:rsidRDefault="00EF4440" w:rsidP="002B42F6">
      <w:pPr>
        <w:pStyle w:val="Zkladntext"/>
        <w:spacing w:before="240"/>
        <w:rPr>
          <w:ins w:id="395" w:author="MŽP SR" w:date="2016-03-01T09:04:00Z"/>
          <w:rFonts w:ascii="Arial Narrow" w:hAnsi="Arial Narrow"/>
          <w:b/>
          <w:lang w:val="sk-SK"/>
        </w:rPr>
      </w:pPr>
      <w:ins w:id="396" w:author="MŽP SR" w:date="2016-03-01T09:04:00Z">
        <w:r w:rsidRPr="002F0FAF">
          <w:rPr>
            <w:rFonts w:ascii="Arial Narrow" w:hAnsi="Arial Narrow"/>
            <w:b/>
            <w:lang w:val="sk-SK"/>
          </w:rPr>
          <w:t>Príjmy z prevádzky ako reálne finančné toky</w:t>
        </w:r>
      </w:ins>
    </w:p>
    <w:p w:rsidR="00EF4440" w:rsidRDefault="00EF4440" w:rsidP="00EF4440">
      <w:pPr>
        <w:pStyle w:val="Zkladntext"/>
        <w:spacing w:after="0"/>
        <w:rPr>
          <w:ins w:id="397" w:author="MŽP SR" w:date="2016-03-01T09:04:00Z"/>
          <w:rFonts w:ascii="Arial Narrow" w:hAnsi="Arial Narrow"/>
          <w:lang w:val="sk-SK"/>
        </w:rPr>
      </w:pPr>
      <w:ins w:id="398" w:author="MŽP SR" w:date="2016-03-01T09:04:00Z">
        <w:r>
          <w:rPr>
            <w:rFonts w:ascii="Arial Narrow" w:hAnsi="Arial Narrow"/>
            <w:lang w:val="sk-SK"/>
          </w:rPr>
          <w:t>Príjmy z prevádzky sa stanovujú ako reálne finančné príjmy, t.j. príjmy, ktoré získa žiadateľ v dôsledku:</w:t>
        </w:r>
      </w:ins>
    </w:p>
    <w:p w:rsidR="00EF4440" w:rsidRDefault="00EF4440" w:rsidP="00EF4440">
      <w:pPr>
        <w:pStyle w:val="Zkladntext"/>
        <w:numPr>
          <w:ilvl w:val="0"/>
          <w:numId w:val="23"/>
        </w:numPr>
        <w:spacing w:before="0" w:after="0"/>
        <w:rPr>
          <w:ins w:id="399" w:author="MŽP SR" w:date="2016-03-01T09:04:00Z"/>
          <w:rFonts w:ascii="Arial Narrow" w:hAnsi="Arial Narrow"/>
          <w:lang w:val="sk-SK"/>
        </w:rPr>
      </w:pPr>
      <w:ins w:id="400" w:author="MŽP SR" w:date="2016-03-01T09:04:00Z">
        <w:r>
          <w:rPr>
            <w:rFonts w:ascii="Arial Narrow" w:hAnsi="Arial Narrow"/>
            <w:lang w:val="sk-SK"/>
          </w:rPr>
          <w:t>spoplatnenia používania budovanej infraštruktúry, pričom tieto poplatky hradia užívatelia infraštruktúry;</w:t>
        </w:r>
      </w:ins>
    </w:p>
    <w:p w:rsidR="00EF4440" w:rsidRDefault="00EF4440" w:rsidP="00EF4440">
      <w:pPr>
        <w:pStyle w:val="Zkladntext"/>
        <w:numPr>
          <w:ilvl w:val="0"/>
          <w:numId w:val="23"/>
        </w:numPr>
        <w:spacing w:before="0" w:after="0"/>
        <w:rPr>
          <w:ins w:id="401" w:author="MŽP SR" w:date="2016-03-01T09:04:00Z"/>
          <w:rFonts w:ascii="Arial Narrow" w:hAnsi="Arial Narrow"/>
          <w:lang w:val="sk-SK"/>
        </w:rPr>
      </w:pPr>
      <w:ins w:id="402" w:author="MŽP SR" w:date="2016-03-01T09:04:00Z">
        <w:r>
          <w:rPr>
            <w:rFonts w:ascii="Arial Narrow" w:hAnsi="Arial Narrow"/>
            <w:lang w:val="sk-SK"/>
          </w:rPr>
          <w:t>príjmu plynúceho z prenájmu pozemkov alebo budov,</w:t>
        </w:r>
      </w:ins>
    </w:p>
    <w:p w:rsidR="00EF4440" w:rsidRDefault="00EF4440" w:rsidP="00EF4440">
      <w:pPr>
        <w:pStyle w:val="Zkladntext"/>
        <w:numPr>
          <w:ilvl w:val="0"/>
          <w:numId w:val="23"/>
        </w:numPr>
        <w:spacing w:before="0" w:after="0"/>
        <w:rPr>
          <w:ins w:id="403" w:author="MŽP SR" w:date="2016-03-01T09:04:00Z"/>
          <w:rFonts w:ascii="Arial Narrow" w:hAnsi="Arial Narrow"/>
          <w:lang w:val="sk-SK"/>
        </w:rPr>
      </w:pPr>
      <w:ins w:id="404" w:author="MŽP SR" w:date="2016-03-01T09:04:00Z">
        <w:r>
          <w:rPr>
            <w:rFonts w:ascii="Arial Narrow" w:hAnsi="Arial Narrow"/>
            <w:lang w:val="sk-SK"/>
          </w:rPr>
          <w:t xml:space="preserve">príjmu za poskytovanie služieb za poplatok. </w:t>
        </w:r>
      </w:ins>
    </w:p>
    <w:p w:rsidR="002B42F6" w:rsidRDefault="002B42F6" w:rsidP="00EF4440">
      <w:pPr>
        <w:pStyle w:val="Zkladntext"/>
        <w:rPr>
          <w:ins w:id="405" w:author="MŽP SR" w:date="2016-03-01T11:02:00Z"/>
          <w:rFonts w:ascii="Arial Narrow" w:hAnsi="Arial Narrow"/>
          <w:b/>
          <w:lang w:val="sk-SK"/>
        </w:rPr>
      </w:pPr>
    </w:p>
    <w:p w:rsidR="00EF4440" w:rsidRPr="002F0FAF" w:rsidRDefault="00EF4440" w:rsidP="00EF4440">
      <w:pPr>
        <w:pStyle w:val="Zkladntext"/>
        <w:rPr>
          <w:ins w:id="406" w:author="MŽP SR" w:date="2016-03-01T09:04:00Z"/>
          <w:rFonts w:ascii="Arial Narrow" w:hAnsi="Arial Narrow"/>
          <w:b/>
          <w:lang w:val="sk-SK"/>
        </w:rPr>
      </w:pPr>
      <w:ins w:id="407" w:author="MŽP SR" w:date="2016-03-01T09:04:00Z">
        <w:r w:rsidRPr="002F0FAF">
          <w:rPr>
            <w:rFonts w:ascii="Arial Narrow" w:hAnsi="Arial Narrow"/>
            <w:b/>
            <w:lang w:val="sk-SK"/>
          </w:rPr>
          <w:lastRenderedPageBreak/>
          <w:t xml:space="preserve">Príjmy z prevádzky ako úspora </w:t>
        </w:r>
      </w:ins>
    </w:p>
    <w:p w:rsidR="00EF4440" w:rsidRDefault="00EF4440" w:rsidP="00EF4440">
      <w:pPr>
        <w:pStyle w:val="Zkladntext"/>
        <w:rPr>
          <w:ins w:id="408" w:author="MŽP SR" w:date="2016-03-01T09:04:00Z"/>
          <w:rFonts w:ascii="Arial Narrow" w:hAnsi="Arial Narrow"/>
          <w:lang w:val="sk-SK"/>
        </w:rPr>
      </w:pPr>
      <w:ins w:id="409" w:author="MŽP SR" w:date="2016-03-01T09:04:00Z">
        <w:r>
          <w:rPr>
            <w:rFonts w:ascii="Arial Narrow" w:hAnsi="Arial Narrow"/>
            <w:lang w:val="sk-SK"/>
          </w:rPr>
          <w:t xml:space="preserve">Príjmi z prevádzky sa v tomto prípade nestanovujú ako reálne finančné príjmy, ale ako úspora prevádzkových </w:t>
        </w:r>
        <w:r w:rsidRPr="003A6608">
          <w:rPr>
            <w:rFonts w:ascii="Arial Narrow" w:hAnsi="Arial Narrow"/>
            <w:lang w:val="sk-SK"/>
          </w:rPr>
          <w:t>výdavkov</w:t>
        </w:r>
        <w:r>
          <w:rPr>
            <w:rFonts w:ascii="Arial Narrow" w:hAnsi="Arial Narrow"/>
            <w:lang w:val="sk-SK"/>
          </w:rPr>
          <w:t xml:space="preserve">, ktoré žiadateľ pôvodne pred zrealizovaním projektu uhrádzal a ktoré klesli v dôsledku realizácie projektu (typickým príkladom je napr. úspora energií na vykurovanie po zateplení budovy). </w:t>
        </w:r>
      </w:ins>
    </w:p>
    <w:p w:rsidR="00EF4440" w:rsidRPr="009A662D" w:rsidRDefault="00EF4440" w:rsidP="00EF4440">
      <w:pPr>
        <w:pStyle w:val="Nadpis3"/>
        <w:ind w:firstLine="0"/>
        <w:rPr>
          <w:ins w:id="410" w:author="MŽP SR" w:date="2016-03-01T09:04:00Z"/>
          <w:rFonts w:ascii="Arial Narrow" w:hAnsi="Arial Narrow"/>
          <w:lang w:val="sk-SK"/>
        </w:rPr>
      </w:pPr>
      <w:bookmarkStart w:id="411" w:name="_Toc444592977"/>
      <w:ins w:id="412" w:author="MŽP SR" w:date="2016-03-01T09:04:00Z">
        <w:r w:rsidRPr="009A662D">
          <w:rPr>
            <w:rFonts w:ascii="Arial Narrow" w:hAnsi="Arial Narrow"/>
            <w:lang w:val="sk-SK"/>
          </w:rPr>
          <w:t>Príjmy z prevádzky – reálne finančné toky</w:t>
        </w:r>
        <w:bookmarkEnd w:id="411"/>
      </w:ins>
    </w:p>
    <w:p w:rsidR="000A1741" w:rsidRPr="00036866" w:rsidRDefault="007773AC" w:rsidP="000A1741">
      <w:pPr>
        <w:pStyle w:val="Zkladntext"/>
        <w:rPr>
          <w:rFonts w:ascii="Arial Narrow" w:hAnsi="Arial Narrow"/>
          <w:lang w:val="sk-SK"/>
        </w:rPr>
      </w:pPr>
      <w:ins w:id="413" w:author="MŽP SR" w:date="2016-03-01T09:04:00Z">
        <w:r>
          <w:rPr>
            <w:rFonts w:ascii="Arial Narrow" w:hAnsi="Arial Narrow"/>
            <w:lang w:val="sk-SK"/>
          </w:rPr>
          <w:t>Prijímy z</w:t>
        </w:r>
      </w:ins>
      <w:ins w:id="414" w:author="MŽP SR" w:date="2016-03-01T09:05:00Z">
        <w:r>
          <w:rPr>
            <w:rFonts w:ascii="Arial Narrow" w:hAnsi="Arial Narrow"/>
            <w:lang w:val="sk-SK"/>
          </w:rPr>
          <w:t> </w:t>
        </w:r>
      </w:ins>
      <w:ins w:id="415" w:author="MŽP SR" w:date="2016-03-01T09:04:00Z">
        <w:r>
          <w:rPr>
            <w:rFonts w:ascii="Arial Narrow" w:hAnsi="Arial Narrow"/>
            <w:lang w:val="sk-SK"/>
          </w:rPr>
          <w:t xml:space="preserve">prevádzky </w:t>
        </w:r>
      </w:ins>
      <w:ins w:id="416" w:author="MŽP SR" w:date="2016-03-01T09:05:00Z">
        <w:r>
          <w:rPr>
            <w:rFonts w:ascii="Arial Narrow" w:hAnsi="Arial Narrow"/>
            <w:lang w:val="sk-SK"/>
          </w:rPr>
          <w:t>ako reálne finančné toky sa uvádzajú na úrovni jednotlivých pložiek v hárku</w:t>
        </w:r>
      </w:ins>
      <w:del w:id="417" w:author="MŽP SR" w:date="2016-03-01T09:05:00Z">
        <w:r w:rsidR="000A1741" w:rsidRPr="00036866" w:rsidDel="007773AC">
          <w:rPr>
            <w:rFonts w:ascii="Arial Narrow" w:hAnsi="Arial Narrow"/>
            <w:lang w:val="sk-SK"/>
          </w:rPr>
          <w:delText>Jednotlivé položky uvedené v hárku</w:delText>
        </w:r>
      </w:del>
      <w:r w:rsidR="000A1741" w:rsidRPr="00036866">
        <w:rPr>
          <w:rFonts w:ascii="Arial Narrow" w:hAnsi="Arial Narrow"/>
          <w:lang w:val="sk-SK"/>
        </w:rPr>
        <w:t xml:space="preserve"> </w:t>
      </w:r>
      <w:r w:rsidR="000A1741" w:rsidRPr="00036866">
        <w:rPr>
          <w:rFonts w:ascii="Arial Narrow" w:hAnsi="Arial Narrow"/>
          <w:i/>
          <w:lang w:val="sk-SK"/>
        </w:rPr>
        <w:t>Príjmy z prevádzky</w:t>
      </w:r>
      <w:r w:rsidR="000A1741" w:rsidRPr="00036866">
        <w:rPr>
          <w:rFonts w:ascii="Arial Narrow" w:hAnsi="Arial Narrow"/>
          <w:lang w:val="sk-SK"/>
        </w:rPr>
        <w:t xml:space="preserve"> </w:t>
      </w:r>
      <w:del w:id="418" w:author="MŽP SR" w:date="2016-03-01T09:06:00Z">
        <w:r w:rsidR="000A1741" w:rsidRPr="00036866" w:rsidDel="007773AC">
          <w:rPr>
            <w:rFonts w:ascii="Arial Narrow" w:hAnsi="Arial Narrow"/>
            <w:lang w:val="sk-SK"/>
          </w:rPr>
          <w:delText>s</w:delText>
        </w:r>
      </w:del>
      <w:r w:rsidR="000A1741" w:rsidRPr="00036866">
        <w:rPr>
          <w:rFonts w:ascii="Arial Narrow" w:hAnsi="Arial Narrow"/>
          <w:lang w:val="sk-SK"/>
        </w:rPr>
        <w:t xml:space="preserve">a skladajú </w:t>
      </w:r>
      <w:ins w:id="419" w:author="MŽP SR" w:date="2016-03-01T09:06:00Z">
        <w:r>
          <w:rPr>
            <w:rFonts w:ascii="Arial Narrow" w:hAnsi="Arial Narrow"/>
            <w:lang w:val="sk-SK"/>
          </w:rPr>
          <w:t xml:space="preserve">sa </w:t>
        </w:r>
      </w:ins>
      <w:r w:rsidR="000A1741" w:rsidRPr="00036866">
        <w:rPr>
          <w:rFonts w:ascii="Arial Narrow" w:hAnsi="Arial Narrow"/>
          <w:lang w:val="sk-SK"/>
        </w:rPr>
        <w:t>z množstva a ceny za jednotku. Žiadateľ/prijímateľ vyplní hodnoty týchto údajov v jednotlivých rokoch referenčného obdobia. Uvedený text „Množstvo“ žiadateľ nahradí mernou jednotkou, v ktorej sú hodnoty množstva vyplnené. Uvedený text „množstvo x cena“ žiadateľ nahradí názvom materiálu. Hodnoty sú vypočítané automaticky.</w:t>
      </w:r>
    </w:p>
    <w:p w:rsidR="000A1741" w:rsidRPr="00036866" w:rsidRDefault="000A1741" w:rsidP="000A1741">
      <w:pPr>
        <w:pStyle w:val="Zkladntext"/>
        <w:rPr>
          <w:rFonts w:ascii="Arial Narrow" w:hAnsi="Arial Narrow"/>
          <w:lang w:val="sk-SK"/>
        </w:rPr>
      </w:pPr>
      <w:r w:rsidRPr="00036866">
        <w:rPr>
          <w:rFonts w:ascii="Arial Narrow" w:hAnsi="Arial Narrow"/>
          <w:lang w:val="sk-SK"/>
        </w:rPr>
        <w:t>Nevyhnutnou podmienkou pre stanovenie odhadovaných príjmov v budúcnosti je vývoj skutočnosti za posledné obdobie. Ak je napríklad prevádzkovaný zberný dvor už v súčasnosti, pričom príjmy takejto prevádzky boli za tri predchádzajúce roky v sume 100, 120 a 150 tis. Eur, žiadateľ by nemal v projekte týkajúcom sa modernizácie a zvyšovania kapacity tohto zberného dvora uvažovať v odhadovaných príjmoch s výrazne nižšími sumami ako boli už dosiahnuté a pod.</w:t>
      </w:r>
    </w:p>
    <w:p w:rsidR="000A1741" w:rsidRPr="00036866" w:rsidRDefault="000A1741" w:rsidP="000A1741">
      <w:pPr>
        <w:pStyle w:val="Zkladntext"/>
        <w:rPr>
          <w:rFonts w:ascii="Arial Narrow" w:hAnsi="Arial Narrow"/>
          <w:lang w:val="sk-SK"/>
        </w:rPr>
      </w:pPr>
      <w:r w:rsidRPr="00036866">
        <w:rPr>
          <w:rFonts w:ascii="Arial Narrow" w:hAnsi="Arial Narrow"/>
          <w:lang w:val="sk-SK"/>
        </w:rPr>
        <w:t xml:space="preserve">V hárku </w:t>
      </w:r>
      <w:r w:rsidRPr="00036866">
        <w:rPr>
          <w:rFonts w:ascii="Arial Narrow" w:hAnsi="Arial Narrow"/>
          <w:i/>
          <w:lang w:val="sk-SK"/>
        </w:rPr>
        <w:t>Príjmy z prevádzky</w:t>
      </w:r>
      <w:r w:rsidRPr="00036866">
        <w:rPr>
          <w:rFonts w:ascii="Arial Narrow" w:hAnsi="Arial Narrow"/>
          <w:lang w:val="sk-SK"/>
        </w:rPr>
        <w:t xml:space="preserve"> je možné v prípade potreby pridávať počty jednotlivých položiek. Pri dopĺňaní jednotlivých riadkov je potrebné dbať na zachovanie funkcionality správnosti preddefinovaných výpočtov. </w:t>
      </w:r>
    </w:p>
    <w:p w:rsidR="000A1741" w:rsidRPr="00036866" w:rsidRDefault="000A1741" w:rsidP="000A1741">
      <w:pPr>
        <w:pStyle w:val="Zkladntext"/>
        <w:rPr>
          <w:rFonts w:ascii="Arial Narrow" w:hAnsi="Arial Narrow"/>
          <w:lang w:val="sk-SK"/>
        </w:rPr>
      </w:pPr>
      <w:r w:rsidRPr="00036866">
        <w:rPr>
          <w:rFonts w:ascii="Arial Narrow" w:hAnsi="Arial Narrow"/>
          <w:lang w:val="sk-SK"/>
        </w:rPr>
        <w:t xml:space="preserve">Pre </w:t>
      </w:r>
      <w:r w:rsidRPr="00036866">
        <w:rPr>
          <w:rFonts w:ascii="Arial Narrow" w:hAnsi="Arial Narrow"/>
          <w:b/>
          <w:lang w:val="sk-SK"/>
        </w:rPr>
        <w:t>stanovenie predaného množstva</w:t>
      </w:r>
      <w:r w:rsidRPr="00036866">
        <w:rPr>
          <w:rFonts w:ascii="Arial Narrow" w:hAnsi="Arial Narrow"/>
          <w:lang w:val="sk-SK"/>
        </w:rPr>
        <w:t xml:space="preserve"> je potrebné zohľadniť najmä:</w:t>
      </w:r>
    </w:p>
    <w:p w:rsidR="000A1741" w:rsidRPr="00036866" w:rsidRDefault="000A1741" w:rsidP="000621FA">
      <w:pPr>
        <w:pStyle w:val="Zoznamsodrkami"/>
        <w:tabs>
          <w:tab w:val="clear" w:pos="340"/>
          <w:tab w:val="num" w:pos="567"/>
        </w:tabs>
        <w:spacing w:before="0" w:after="0"/>
        <w:ind w:left="567" w:hanging="283"/>
        <w:rPr>
          <w:rFonts w:ascii="Arial Narrow" w:hAnsi="Arial Narrow"/>
          <w:lang w:val="sk-SK"/>
        </w:rPr>
      </w:pPr>
      <w:r w:rsidRPr="00036866">
        <w:rPr>
          <w:rFonts w:ascii="Arial Narrow" w:hAnsi="Arial Narrow"/>
          <w:lang w:val="sk-SK"/>
        </w:rPr>
        <w:t xml:space="preserve">maximálnu výrobnú kapacitu zariadení - z pohľadu celkového referenčného obdobia by predané množstvo nemalo prekročiť maximálnu výrobnú kapacitu; </w:t>
      </w:r>
    </w:p>
    <w:p w:rsidR="000A1741" w:rsidRPr="00036866" w:rsidRDefault="000A1741" w:rsidP="000621FA">
      <w:pPr>
        <w:pStyle w:val="Zoznamsodrkami"/>
        <w:tabs>
          <w:tab w:val="clear" w:pos="340"/>
          <w:tab w:val="num" w:pos="567"/>
        </w:tabs>
        <w:spacing w:before="0" w:after="0"/>
        <w:ind w:left="567" w:hanging="283"/>
        <w:rPr>
          <w:rFonts w:ascii="Arial Narrow" w:hAnsi="Arial Narrow"/>
          <w:lang w:val="sk-SK"/>
        </w:rPr>
      </w:pPr>
      <w:r w:rsidRPr="00036866">
        <w:rPr>
          <w:rFonts w:ascii="Arial Narrow" w:hAnsi="Arial Narrow"/>
          <w:lang w:val="sk-SK"/>
        </w:rPr>
        <w:t xml:space="preserve">odbytové možnosti služieb alebo výrobkov na trhu – je potrebné, aby žiadateľ identifikoval svoje odbytové možnosti v jednotlivých rokoch. Ako dostatočný podklad pre definovanie odbytových možností by mal žiadateľ vychádzať najmä z uzatvorených, resp. predbežných zmlúv s odberateľmi alebo iných dokumentov. Dokumenty dokladujúce odbytové možnosti žiadateľ uvedie v prílohe finančnej analýzy;  </w:t>
      </w:r>
    </w:p>
    <w:p w:rsidR="000A1741" w:rsidRPr="00036866" w:rsidRDefault="000A1741" w:rsidP="000621FA">
      <w:pPr>
        <w:pStyle w:val="Zoznamsodrkami"/>
        <w:tabs>
          <w:tab w:val="clear" w:pos="340"/>
          <w:tab w:val="num" w:pos="567"/>
        </w:tabs>
        <w:spacing w:before="0" w:after="0"/>
        <w:ind w:left="567" w:hanging="283"/>
        <w:rPr>
          <w:rFonts w:ascii="Arial Narrow" w:hAnsi="Arial Narrow"/>
          <w:lang w:val="sk-SK"/>
        </w:rPr>
      </w:pPr>
      <w:r w:rsidRPr="00036866">
        <w:rPr>
          <w:rFonts w:ascii="Arial Narrow" w:hAnsi="Arial Narrow"/>
          <w:lang w:val="sk-SK"/>
        </w:rPr>
        <w:t xml:space="preserve">zanalyzovať existujúcu a potenciálnu konkurenciu – je možné uviesť kapacity konkurentov i ceny, za ktoré konkurencia ponúka svoje výrobky alebo služby; tieto údaje by mali slúžiť na doloženie reálnosti investičného zámeru žiadateľa. </w:t>
      </w:r>
    </w:p>
    <w:p w:rsidR="000A1741" w:rsidRPr="00036866" w:rsidRDefault="000A1741" w:rsidP="000A1741">
      <w:pPr>
        <w:pStyle w:val="Zoznamsodrkami"/>
        <w:numPr>
          <w:ilvl w:val="0"/>
          <w:numId w:val="0"/>
        </w:numPr>
        <w:spacing w:before="0" w:after="0"/>
        <w:ind w:left="346"/>
        <w:rPr>
          <w:rFonts w:ascii="Arial Narrow" w:hAnsi="Arial Narrow"/>
          <w:lang w:val="sk-SK"/>
        </w:rPr>
      </w:pPr>
    </w:p>
    <w:p w:rsidR="000A1741" w:rsidRPr="00036866" w:rsidRDefault="000A1741" w:rsidP="003760A7">
      <w:pPr>
        <w:shd w:val="clear" w:color="auto" w:fill="FFFFFF" w:themeFill="background1"/>
        <w:jc w:val="both"/>
        <w:rPr>
          <w:rFonts w:ascii="Arial Narrow" w:hAnsi="Arial Narrow"/>
          <w:i/>
        </w:rPr>
      </w:pPr>
      <w:r w:rsidRPr="000621FA">
        <w:rPr>
          <w:rFonts w:ascii="Arial Narrow" w:hAnsi="Arial Narrow"/>
          <w:b/>
          <w:i/>
          <w:u w:val="single"/>
          <w:lang w:val="sk-SK"/>
        </w:rPr>
        <w:t>Príklad</w:t>
      </w:r>
      <w:r w:rsidRPr="000621FA">
        <w:rPr>
          <w:rFonts w:ascii="Arial Narrow" w:hAnsi="Arial Narrow"/>
          <w:b/>
          <w:i/>
          <w:u w:val="single"/>
        </w:rPr>
        <w:t>:</w:t>
      </w:r>
      <w:r w:rsidRPr="00036866">
        <w:rPr>
          <w:rFonts w:ascii="Arial Narrow" w:hAnsi="Arial Narrow"/>
          <w:lang w:val="sk-SK"/>
        </w:rPr>
        <w:t xml:space="preserve"> </w:t>
      </w:r>
      <w:r w:rsidRPr="00036866">
        <w:rPr>
          <w:rFonts w:ascii="Arial Narrow" w:hAnsi="Arial Narrow"/>
          <w:i/>
          <w:lang w:val="sk-SK"/>
        </w:rPr>
        <w:t>Spôsob stanovenia</w:t>
      </w:r>
      <w:r w:rsidRPr="00036866">
        <w:rPr>
          <w:rFonts w:ascii="Arial Narrow" w:hAnsi="Arial Narrow"/>
          <w:i/>
        </w:rPr>
        <w:t xml:space="preserve"> predaného množstva je potrebné vhodne popísať a doložiť zodpovedajúcimi kalkuláciami. </w:t>
      </w:r>
      <w:proofErr w:type="gramStart"/>
      <w:r w:rsidRPr="00036866">
        <w:rPr>
          <w:rFonts w:ascii="Arial Narrow" w:hAnsi="Arial Narrow"/>
          <w:i/>
        </w:rPr>
        <w:t>Nižšie uvádzame príklad štruktúry výpočtu množstva dodanej pitnej vody pri projekte zásobovania pitnou vodou.</w:t>
      </w:r>
      <w:proofErr w:type="gramEnd"/>
    </w:p>
    <w:p w:rsidR="000A1741" w:rsidRPr="00036866" w:rsidRDefault="000A1741" w:rsidP="003760A7">
      <w:pPr>
        <w:shd w:val="clear" w:color="auto" w:fill="FFFFFF" w:themeFill="background1"/>
        <w:rPr>
          <w:rFonts w:ascii="Arial Narrow" w:hAnsi="Arial Narrow"/>
        </w:rPr>
      </w:pPr>
    </w:p>
    <w:p w:rsidR="000A1741" w:rsidRPr="00036866" w:rsidRDefault="000A1741" w:rsidP="003760A7">
      <w:pPr>
        <w:keepNext/>
        <w:keepLines/>
        <w:shd w:val="clear" w:color="auto" w:fill="FFFFFF" w:themeFill="background1"/>
        <w:rPr>
          <w:rFonts w:ascii="Arial Narrow" w:hAnsi="Arial Narrow"/>
          <w:i/>
        </w:rPr>
      </w:pPr>
      <w:proofErr w:type="gramStart"/>
      <w:r w:rsidRPr="00036866">
        <w:rPr>
          <w:rFonts w:ascii="Arial Narrow" w:hAnsi="Arial Narrow"/>
          <w:i/>
        </w:rPr>
        <w:t>príjmy</w:t>
      </w:r>
      <w:proofErr w:type="gramEnd"/>
      <w:r w:rsidRPr="00036866">
        <w:rPr>
          <w:rFonts w:ascii="Arial Narrow" w:hAnsi="Arial Narrow"/>
          <w:i/>
        </w:rPr>
        <w:t xml:space="preserve"> z prevádzky celkom = cena za m3 vody  x  množstvo</w:t>
      </w:r>
    </w:p>
    <w:p w:rsidR="000A1741" w:rsidRPr="00036866" w:rsidRDefault="00B12EE2" w:rsidP="003760A7">
      <w:pPr>
        <w:keepNext/>
        <w:keepLines/>
        <w:shd w:val="clear" w:color="auto" w:fill="FFFFFF" w:themeFill="background1"/>
        <w:rPr>
          <w:rFonts w:ascii="Arial Narrow" w:hAnsi="Arial Narrow"/>
          <w:i/>
          <w:lang w:val="sk-SK"/>
        </w:rPr>
      </w:pPr>
      <w:r w:rsidRPr="00B12EE2">
        <w:rPr>
          <w:rFonts w:ascii="Arial Narrow" w:hAnsi="Arial Narrow"/>
          <w:noProof/>
          <w:lang w:val="sk-SK" w:eastAsia="sk-SK"/>
        </w:rPr>
        <w:pict>
          <v:shapetype id="_x0000_t32" coordsize="21600,21600" o:spt="32" o:oned="t" path="m,l21600,21600e" filled="f">
            <v:path arrowok="t" fillok="f" o:connecttype="none"/>
            <o:lock v:ext="edit" shapetype="t"/>
          </v:shapetype>
          <v:shape id="AutoShape 99" o:spid="_x0000_s1112" type="#_x0000_t32" style="position:absolute;margin-left:235.9pt;margin-top:3.1pt;width:4.5pt;height:11.25pt;flip:y;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" strokeweight=".26mm">
            <v:stroke endarrow="block" joinstyle="miter"/>
          </v:shape>
        </w:pict>
      </w:r>
    </w:p>
    <w:p w:rsidR="000A1741" w:rsidRPr="00036866" w:rsidRDefault="000A1741" w:rsidP="003760A7">
      <w:pPr>
        <w:keepNext/>
        <w:keepLines/>
        <w:shd w:val="clear" w:color="auto" w:fill="FFFFFF" w:themeFill="background1"/>
        <w:ind w:left="2124" w:firstLine="708"/>
        <w:rPr>
          <w:rFonts w:ascii="Arial Narrow" w:hAnsi="Arial Narrow"/>
          <w:i/>
        </w:rPr>
      </w:pPr>
      <w:proofErr w:type="gramStart"/>
      <w:r w:rsidRPr="00036866">
        <w:rPr>
          <w:rFonts w:ascii="Arial Narrow" w:hAnsi="Arial Narrow"/>
          <w:i/>
        </w:rPr>
        <w:t>počet</w:t>
      </w:r>
      <w:proofErr w:type="gramEnd"/>
      <w:r w:rsidRPr="00036866">
        <w:rPr>
          <w:rFonts w:ascii="Arial Narrow" w:hAnsi="Arial Narrow"/>
          <w:i/>
        </w:rPr>
        <w:t xml:space="preserve"> obyvateľov  x  spotreba vody  na obyvateľa</w:t>
      </w:r>
    </w:p>
    <w:p w:rsidR="000A1741" w:rsidRPr="00036866" w:rsidRDefault="00B12EE2" w:rsidP="003760A7">
      <w:pPr>
        <w:keepNext/>
        <w:keepLines/>
        <w:shd w:val="clear" w:color="auto" w:fill="FFFFFF" w:themeFill="background1"/>
        <w:rPr>
          <w:rFonts w:ascii="Arial Narrow" w:hAnsi="Arial Narrow"/>
          <w:i/>
          <w:lang w:val="sk-SK"/>
        </w:rPr>
      </w:pPr>
      <w:r w:rsidRPr="00B12EE2">
        <w:rPr>
          <w:rFonts w:ascii="Arial Narrow" w:hAnsi="Arial Narrow"/>
          <w:noProof/>
          <w:lang w:val="sk-SK" w:eastAsia="sk-SK"/>
        </w:rPr>
        <w:pict>
          <v:shape id="AutoShape 100" o:spid="_x0000_s1113" type="#_x0000_t32" style="position:absolute;margin-left:160.15pt;margin-top:2.5pt;width:4.5pt;height:11.25pt;flip:y;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" strokeweight=".26mm">
            <v:stroke endarrow="block" joinstyle="miter"/>
          </v:shape>
        </w:pict>
      </w:r>
      <w:r w:rsidRPr="00B12EE2">
        <w:rPr>
          <w:rFonts w:ascii="Arial Narrow" w:hAnsi="Arial Narrow"/>
          <w:noProof/>
          <w:lang w:val="sk-SK" w:eastAsia="sk-SK"/>
        </w:rPr>
        <w:pict>
          <v:shape id="AutoShape 101" o:spid="_x0000_s1114" type="#_x0000_t32" style="position:absolute;margin-left:330.4pt;margin-top:4.75pt;width:26.3pt;height:36.05pt;flip:x y;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" strokeweight=".26mm">
            <v:stroke endarrow="block" joinstyle="miter"/>
          </v:shape>
        </w:pict>
      </w:r>
    </w:p>
    <w:p w:rsidR="000A1741" w:rsidRPr="00036866" w:rsidRDefault="000A1741" w:rsidP="003760A7">
      <w:pPr>
        <w:keepNext/>
        <w:keepLines/>
        <w:shd w:val="clear" w:color="auto" w:fill="FFFFFF" w:themeFill="background1"/>
        <w:rPr>
          <w:rFonts w:ascii="Arial Narrow" w:hAnsi="Arial Narrow"/>
          <w:i/>
        </w:rPr>
      </w:pPr>
      <w:proofErr w:type="gramStart"/>
      <w:r w:rsidRPr="00036866">
        <w:rPr>
          <w:rFonts w:ascii="Arial Narrow" w:hAnsi="Arial Narrow"/>
          <w:i/>
        </w:rPr>
        <w:t>počet</w:t>
      </w:r>
      <w:proofErr w:type="gramEnd"/>
      <w:r w:rsidRPr="00036866">
        <w:rPr>
          <w:rFonts w:ascii="Arial Narrow" w:hAnsi="Arial Narrow"/>
          <w:i/>
        </w:rPr>
        <w:t xml:space="preserve"> obyvateľov v prvom roku  x  % nárastu počtu obyvateľov</w:t>
      </w:r>
    </w:p>
    <w:p w:rsidR="000A1741" w:rsidRPr="00036866" w:rsidRDefault="000A1741" w:rsidP="003760A7">
      <w:pPr>
        <w:keepNext/>
        <w:keepLines/>
        <w:shd w:val="clear" w:color="auto" w:fill="FFFFFF" w:themeFill="background1"/>
        <w:rPr>
          <w:rFonts w:ascii="Arial Narrow" w:hAnsi="Arial Narrow"/>
          <w:i/>
        </w:rPr>
      </w:pPr>
    </w:p>
    <w:p w:rsidR="000A1741" w:rsidRPr="00036866" w:rsidRDefault="000A1741" w:rsidP="003760A7">
      <w:pPr>
        <w:keepNext/>
        <w:keepLines/>
        <w:shd w:val="clear" w:color="auto" w:fill="FFFFFF" w:themeFill="background1"/>
        <w:jc w:val="right"/>
        <w:rPr>
          <w:rFonts w:ascii="Arial Narrow" w:hAnsi="Arial Narrow"/>
          <w:i/>
        </w:rPr>
      </w:pPr>
      <w:proofErr w:type="gramStart"/>
      <w:r w:rsidRPr="00036866">
        <w:rPr>
          <w:rFonts w:ascii="Arial Narrow" w:hAnsi="Arial Narrow"/>
          <w:i/>
        </w:rPr>
        <w:t>spotreba</w:t>
      </w:r>
      <w:proofErr w:type="gramEnd"/>
      <w:r w:rsidRPr="00036866">
        <w:rPr>
          <w:rFonts w:ascii="Arial Narrow" w:hAnsi="Arial Narrow"/>
          <w:i/>
        </w:rPr>
        <w:t xml:space="preserve"> na obyvateľa v prvom roku  x  % nárast spotreby</w:t>
      </w:r>
    </w:p>
    <w:p w:rsidR="000A1741" w:rsidRPr="00036866" w:rsidRDefault="000A1741" w:rsidP="003760A7">
      <w:pPr>
        <w:shd w:val="clear" w:color="auto" w:fill="FFFFFF" w:themeFill="background1"/>
        <w:rPr>
          <w:rFonts w:ascii="Arial Narrow" w:hAnsi="Arial Narrow"/>
          <w:lang w:val="sk-SK"/>
        </w:rPr>
      </w:pPr>
    </w:p>
    <w:p w:rsidR="000A1741" w:rsidRPr="00036866" w:rsidRDefault="000A1741" w:rsidP="003760A7">
      <w:pPr>
        <w:shd w:val="clear" w:color="auto" w:fill="FFFFFF" w:themeFill="background1"/>
        <w:jc w:val="both"/>
        <w:rPr>
          <w:rFonts w:ascii="Arial Narrow" w:hAnsi="Arial Narrow"/>
          <w:i/>
        </w:rPr>
      </w:pPr>
      <w:r w:rsidRPr="00036866">
        <w:rPr>
          <w:rFonts w:ascii="Arial Narrow" w:hAnsi="Arial Narrow"/>
          <w:i/>
          <w:lang w:val="sk-SK"/>
        </w:rPr>
        <w:t>Následne</w:t>
      </w:r>
      <w:r w:rsidRPr="00036866">
        <w:rPr>
          <w:rFonts w:ascii="Arial Narrow" w:hAnsi="Arial Narrow"/>
          <w:i/>
        </w:rPr>
        <w:t xml:space="preserve"> je v</w:t>
      </w:r>
      <w:r w:rsidRPr="00036866">
        <w:rPr>
          <w:rFonts w:ascii="Arial Narrow" w:hAnsi="Arial Narrow"/>
          <w:i/>
          <w:lang w:val="sk-SK"/>
        </w:rPr>
        <w:t> textovej</w:t>
      </w:r>
      <w:r w:rsidRPr="00036866">
        <w:rPr>
          <w:rFonts w:ascii="Arial Narrow" w:hAnsi="Arial Narrow"/>
          <w:i/>
        </w:rPr>
        <w:t xml:space="preserve"> časti finančnej analýzy potrebné popísať, na základe akých údajov bola stanovená spotreba na obyvateľa, % nárastu spotreby a % nárastu počtu obyvateľov (napr. </w:t>
      </w:r>
      <w:proofErr w:type="gramStart"/>
      <w:r w:rsidRPr="00036866">
        <w:rPr>
          <w:rFonts w:ascii="Arial Narrow" w:hAnsi="Arial Narrow"/>
          <w:i/>
        </w:rPr>
        <w:t>uviesť</w:t>
      </w:r>
      <w:proofErr w:type="gramEnd"/>
      <w:r w:rsidRPr="00036866">
        <w:rPr>
          <w:rFonts w:ascii="Arial Narrow" w:hAnsi="Arial Narrow"/>
          <w:i/>
        </w:rPr>
        <w:t xml:space="preserve"> odkaz na príslušnú demografickú prognózu). </w:t>
      </w:r>
    </w:p>
    <w:p w:rsidR="000A1741" w:rsidRPr="00036866" w:rsidRDefault="000A1741" w:rsidP="000A1741">
      <w:pPr>
        <w:pStyle w:val="Zkladntext"/>
        <w:rPr>
          <w:rFonts w:ascii="Arial Narrow" w:hAnsi="Arial Narrow"/>
          <w:lang w:val="sk-SK"/>
        </w:rPr>
      </w:pPr>
      <w:r w:rsidRPr="00036866">
        <w:rPr>
          <w:rFonts w:ascii="Arial Narrow" w:hAnsi="Arial Narrow"/>
          <w:lang w:val="sk-SK"/>
        </w:rPr>
        <w:t xml:space="preserve">Rovnako ako pri stanovení predaného množstva, je potrebné opísať </w:t>
      </w:r>
      <w:r w:rsidRPr="00036866">
        <w:rPr>
          <w:rFonts w:ascii="Arial Narrow" w:hAnsi="Arial Narrow"/>
          <w:b/>
          <w:lang w:val="sk-SK"/>
        </w:rPr>
        <w:t>spôsob stanovenia, resp. kalkulácie predajnej ceny</w:t>
      </w:r>
      <w:r w:rsidRPr="00036866">
        <w:rPr>
          <w:rFonts w:ascii="Arial Narrow" w:hAnsi="Arial Narrow"/>
          <w:lang w:val="sk-SK"/>
        </w:rPr>
        <w:t>. Pri popise stanovenia predajnej ceny v textovej časti finančnej analýzy odporúčame žiadateľovi brať do úvahy aj odpovede na nasledujúce otázky:</w:t>
      </w:r>
    </w:p>
    <w:p w:rsidR="000A1741" w:rsidRPr="00036866" w:rsidRDefault="000A1741" w:rsidP="000621FA">
      <w:pPr>
        <w:pStyle w:val="Zoznamsodrkami"/>
        <w:tabs>
          <w:tab w:val="clear" w:pos="340"/>
          <w:tab w:val="num" w:pos="567"/>
        </w:tabs>
        <w:spacing w:before="0" w:after="0"/>
        <w:ind w:left="567" w:hanging="346"/>
        <w:rPr>
          <w:rFonts w:ascii="Arial Narrow" w:hAnsi="Arial Narrow"/>
          <w:lang w:val="sk-SK"/>
        </w:rPr>
      </w:pPr>
      <w:r w:rsidRPr="00036866">
        <w:rPr>
          <w:rFonts w:ascii="Arial Narrow" w:hAnsi="Arial Narrow"/>
          <w:lang w:val="sk-SK"/>
        </w:rPr>
        <w:t>Je cena produkcie porovnateľná s cenou, za ktorú ponúkajú svoje výrobky a služby konkurenti (ak existujú)?</w:t>
      </w:r>
    </w:p>
    <w:p w:rsidR="000A1741" w:rsidRPr="00036866" w:rsidRDefault="000A1741" w:rsidP="000621FA">
      <w:pPr>
        <w:pStyle w:val="Zoznamsodrkami"/>
        <w:tabs>
          <w:tab w:val="clear" w:pos="340"/>
          <w:tab w:val="num" w:pos="567"/>
        </w:tabs>
        <w:spacing w:before="0" w:after="0"/>
        <w:ind w:left="567" w:hanging="346"/>
        <w:rPr>
          <w:rFonts w:ascii="Arial Narrow" w:hAnsi="Arial Narrow"/>
          <w:lang w:val="sk-SK"/>
        </w:rPr>
      </w:pPr>
      <w:r w:rsidRPr="00036866">
        <w:rPr>
          <w:rFonts w:ascii="Arial Narrow" w:hAnsi="Arial Narrow"/>
          <w:lang w:val="sk-SK"/>
        </w:rPr>
        <w:lastRenderedPageBreak/>
        <w:t>Aké sú substitúty produkcie? Napr. namiesto odberu pitnej vody od vodárenskej spoločnosti môžu obyvatelia získavať vodu z vlastných studní. Alebo namiesto odberu tepla od teplárenskej spoločnosti sa môžu obyvatelia v mestách rozhodnúť pre vlastné kotolne. Vždy je potrebné zvážiť, či tieto alternatívne možnosti nebudú Vašim odberateľom výhodnejšie.</w:t>
      </w:r>
    </w:p>
    <w:p w:rsidR="000A1741" w:rsidRDefault="000A1741" w:rsidP="000621FA">
      <w:pPr>
        <w:pStyle w:val="Zoznamsodrkami"/>
        <w:tabs>
          <w:tab w:val="clear" w:pos="340"/>
          <w:tab w:val="num" w:pos="567"/>
        </w:tabs>
        <w:spacing w:before="0" w:after="0"/>
        <w:ind w:left="567" w:hanging="346"/>
        <w:rPr>
          <w:ins w:id="420" w:author="MŽP SR" w:date="2016-03-01T09:06:00Z"/>
          <w:rFonts w:ascii="Arial Narrow" w:hAnsi="Arial Narrow"/>
          <w:lang w:val="sk-SK"/>
        </w:rPr>
      </w:pPr>
      <w:r w:rsidRPr="00036866">
        <w:rPr>
          <w:rFonts w:ascii="Arial Narrow" w:hAnsi="Arial Narrow"/>
          <w:lang w:val="sk-SK"/>
        </w:rPr>
        <w:t>Do akej miery bude predajná cena pokrývať výdavky? Predajná cena by mala vždy pokryť minimálne výdavky na prevádzku a pokiaľ možno aspoň časť investičných výdavkov.</w:t>
      </w:r>
    </w:p>
    <w:p w:rsidR="007773AC" w:rsidRPr="008A2314" w:rsidRDefault="007773AC" w:rsidP="007773AC">
      <w:pPr>
        <w:pStyle w:val="Nadpis3"/>
        <w:ind w:firstLine="0"/>
        <w:rPr>
          <w:ins w:id="421" w:author="MŽP SR" w:date="2016-03-01T09:06:00Z"/>
          <w:rFonts w:ascii="Arial Narrow" w:hAnsi="Arial Narrow"/>
          <w:lang w:val="sk-SK"/>
        </w:rPr>
      </w:pPr>
      <w:bookmarkStart w:id="422" w:name="_Toc444592978"/>
      <w:ins w:id="423" w:author="MŽP SR" w:date="2016-03-01T09:06:00Z">
        <w:r w:rsidRPr="008A2314">
          <w:rPr>
            <w:rFonts w:ascii="Arial Narrow" w:hAnsi="Arial Narrow"/>
            <w:lang w:val="sk-SK"/>
          </w:rPr>
          <w:t>Príjmy z prevádzky – úspora</w:t>
        </w:r>
        <w:bookmarkEnd w:id="422"/>
      </w:ins>
    </w:p>
    <w:p w:rsidR="007773AC" w:rsidRDefault="007773AC" w:rsidP="007773AC">
      <w:pPr>
        <w:pStyle w:val="Zkladntext"/>
        <w:rPr>
          <w:ins w:id="424" w:author="MŽP SR" w:date="2016-03-01T09:06:00Z"/>
          <w:rFonts w:ascii="Arial Narrow" w:hAnsi="Arial Narrow"/>
          <w:lang w:val="sk-SK"/>
        </w:rPr>
      </w:pPr>
      <w:ins w:id="425" w:author="MŽP SR" w:date="2016-03-01T09:06:00Z">
        <w:r w:rsidRPr="009A662D">
          <w:rPr>
            <w:rFonts w:ascii="Arial Narrow" w:hAnsi="Arial Narrow"/>
            <w:lang w:val="sk-SK"/>
          </w:rPr>
          <w:t>Príjmy z</w:t>
        </w:r>
        <w:r>
          <w:rPr>
            <w:rFonts w:ascii="Arial Narrow" w:hAnsi="Arial Narrow"/>
            <w:lang w:val="sk-SK"/>
          </w:rPr>
          <w:t> </w:t>
        </w:r>
        <w:r w:rsidRPr="009A662D">
          <w:rPr>
            <w:rFonts w:ascii="Arial Narrow" w:hAnsi="Arial Narrow"/>
            <w:lang w:val="sk-SK"/>
          </w:rPr>
          <w:t>prevádzky</w:t>
        </w:r>
        <w:r>
          <w:rPr>
            <w:rFonts w:ascii="Arial Narrow" w:hAnsi="Arial Narrow"/>
            <w:lang w:val="sk-SK"/>
          </w:rPr>
          <w:t xml:space="preserve"> stanovené ako úspora prevádzkových výdavkov v dôsledku realizácie projektu sa uvádzajú na úrovni jednotlivých položiek v hárku </w:t>
        </w:r>
        <w:r w:rsidRPr="003A6608">
          <w:rPr>
            <w:rFonts w:ascii="Arial Narrow" w:hAnsi="Arial Narrow"/>
            <w:i/>
            <w:lang w:val="sk-SK"/>
          </w:rPr>
          <w:t>Príjmy z prevádzky – úspora</w:t>
        </w:r>
        <w:r>
          <w:rPr>
            <w:rFonts w:ascii="Arial Narrow" w:hAnsi="Arial Narrow"/>
            <w:lang w:val="sk-SK"/>
          </w:rPr>
          <w:t xml:space="preserve"> a skladajú sa z množstva jednotiek, ktoré sa usporia a jednotkovej ceny, za ktorú sa príslušná jednotka obstarávala pred realizáciou projektu. </w:t>
        </w:r>
      </w:ins>
    </w:p>
    <w:p w:rsidR="007773AC" w:rsidRDefault="007773AC" w:rsidP="007773AC">
      <w:pPr>
        <w:pStyle w:val="Zkladntext"/>
        <w:rPr>
          <w:ins w:id="426" w:author="MŽP SR" w:date="2016-03-01T09:06:00Z"/>
          <w:rFonts w:ascii="Arial Narrow" w:hAnsi="Arial Narrow"/>
          <w:lang w:val="sk-SK"/>
        </w:rPr>
      </w:pPr>
      <w:ins w:id="427" w:author="MŽP SR" w:date="2016-03-01T09:06:00Z">
        <w:r>
          <w:rPr>
            <w:rFonts w:ascii="Arial Narrow" w:hAnsi="Arial Narrow"/>
            <w:lang w:val="sk-SK"/>
          </w:rPr>
          <w:t>Žiadateľ/prijímateľ vyplní hodnoty týchto údajov v jednotlivých rokoch referenčného obdobia. Uvedený text „Množstvo“ žiadateľ nahradí mernou jednotkou, v ktorej sú hodnoty množstva vyplnené. Uvedený text „množstvo x cena“ žiadateľ nahradí názvom položky. Hodnoty sú vypočítané automaticky.</w:t>
        </w:r>
      </w:ins>
    </w:p>
    <w:p w:rsidR="007773AC" w:rsidRDefault="007773AC" w:rsidP="007773AC">
      <w:pPr>
        <w:pStyle w:val="Zkladntext"/>
        <w:rPr>
          <w:ins w:id="428" w:author="MŽP SR" w:date="2016-03-01T09:06:00Z"/>
          <w:rFonts w:ascii="Arial Narrow" w:hAnsi="Arial Narrow"/>
          <w:lang w:val="sk-SK"/>
        </w:rPr>
      </w:pPr>
      <w:ins w:id="429" w:author="MŽP SR" w:date="2016-03-01T09:06:00Z">
        <w:r>
          <w:rPr>
            <w:rFonts w:ascii="Arial Narrow" w:hAnsi="Arial Narrow"/>
            <w:lang w:val="sk-SK"/>
          </w:rPr>
          <w:t xml:space="preserve">V hárku </w:t>
        </w:r>
        <w:r w:rsidRPr="003F01F1">
          <w:rPr>
            <w:rFonts w:ascii="Arial Narrow" w:hAnsi="Arial Narrow"/>
            <w:i/>
            <w:lang w:val="sk-SK"/>
          </w:rPr>
          <w:t>Príjmy z prevádzky – úspora</w:t>
        </w:r>
        <w:r>
          <w:rPr>
            <w:rFonts w:ascii="Arial Narrow" w:hAnsi="Arial Narrow"/>
            <w:lang w:val="sk-SK"/>
          </w:rPr>
          <w:t xml:space="preserve"> je možné v prípade potreby pridávať počty jednotlivých položiek. Pri dopĺňaní jednotlivých riadkov je potrebné dbať na zachovanie funkcionality správnosti preddefinovaných výpočtov. </w:t>
        </w:r>
      </w:ins>
    </w:p>
    <w:p w:rsidR="007773AC" w:rsidRDefault="007773AC" w:rsidP="007773AC">
      <w:pPr>
        <w:pStyle w:val="Zkladntext"/>
        <w:rPr>
          <w:ins w:id="430" w:author="MŽP SR" w:date="2016-03-01T09:06:00Z"/>
          <w:rFonts w:ascii="Arial Narrow" w:hAnsi="Arial Narrow"/>
          <w:lang w:val="sk-SK"/>
        </w:rPr>
      </w:pPr>
      <w:ins w:id="431" w:author="MŽP SR" w:date="2016-03-01T09:06:00Z">
        <w:r>
          <w:rPr>
            <w:rFonts w:ascii="Arial Narrow" w:hAnsi="Arial Narrow"/>
            <w:lang w:val="sk-SK"/>
          </w:rPr>
          <w:t>Pri stanovení množstva a jednotkovej ceny platia primerané ustanovenia o stanovovaní množstva a jednotkovej ceny uvedené v kapitole 4.3.1.</w:t>
        </w:r>
      </w:ins>
    </w:p>
    <w:p w:rsidR="007773AC" w:rsidRPr="005B3E0F" w:rsidRDefault="007773AC" w:rsidP="007773AC">
      <w:pPr>
        <w:pStyle w:val="Zkladntext"/>
        <w:rPr>
          <w:ins w:id="432" w:author="MŽP SR" w:date="2016-03-01T09:06:00Z"/>
          <w:rFonts w:ascii="Arial Narrow" w:hAnsi="Arial Narrow"/>
          <w:i/>
          <w:lang w:val="sk-SK"/>
        </w:rPr>
      </w:pPr>
      <w:ins w:id="433" w:author="MŽP SR" w:date="2016-03-01T09:06:00Z">
        <w:r w:rsidRPr="003F01F1">
          <w:rPr>
            <w:rFonts w:ascii="Arial Narrow" w:hAnsi="Arial Narrow"/>
            <w:b/>
            <w:i/>
            <w:u w:val="single"/>
            <w:lang w:val="sk-SK"/>
          </w:rPr>
          <w:t>Príklad:</w:t>
        </w:r>
        <w:r>
          <w:rPr>
            <w:rFonts w:ascii="Arial Narrow" w:hAnsi="Arial Narrow"/>
            <w:lang w:val="sk-SK"/>
          </w:rPr>
          <w:t xml:space="preserve"> </w:t>
        </w:r>
        <w:r w:rsidRPr="005B3E0F">
          <w:rPr>
            <w:rFonts w:ascii="Arial Narrow" w:hAnsi="Arial Narrow"/>
            <w:i/>
            <w:lang w:val="sk-SK"/>
          </w:rPr>
          <w:t xml:space="preserve">Spôsob stanovenia úspor z projektu. </w:t>
        </w:r>
      </w:ins>
    </w:p>
    <w:p w:rsidR="007773AC" w:rsidRPr="005B3E0F" w:rsidRDefault="007773AC" w:rsidP="007773AC">
      <w:pPr>
        <w:pStyle w:val="Zkladntext"/>
        <w:rPr>
          <w:ins w:id="434" w:author="MŽP SR" w:date="2016-03-01T09:06:00Z"/>
          <w:rFonts w:ascii="Arial Narrow" w:hAnsi="Arial Narrow"/>
          <w:i/>
          <w:lang w:val="sk-SK"/>
        </w:rPr>
      </w:pPr>
      <w:ins w:id="435" w:author="MŽP SR" w:date="2016-03-01T09:06:00Z">
        <w:r w:rsidRPr="005B3E0F">
          <w:rPr>
            <w:rFonts w:ascii="Arial Narrow" w:hAnsi="Arial Narrow"/>
            <w:i/>
            <w:lang w:val="sk-SK"/>
          </w:rPr>
          <w:t xml:space="preserve">V rámci realizácie projektu dôjde k zatepleniu obvodového plášťa budovy. Zateplením sa dosiahne úspora energií potrebných na vykurovanie priestorov. </w:t>
        </w:r>
      </w:ins>
    </w:p>
    <w:p w:rsidR="007773AC" w:rsidRPr="005B3E0F" w:rsidRDefault="00B12EE2" w:rsidP="007773AC">
      <w:pPr>
        <w:pStyle w:val="Zkladntext"/>
        <w:rPr>
          <w:ins w:id="436" w:author="MŽP SR" w:date="2016-03-01T09:06:00Z"/>
          <w:rFonts w:ascii="Arial Narrow" w:hAnsi="Arial Narrow"/>
          <w:i/>
          <w:lang w:val="sk-SK"/>
        </w:rPr>
      </w:pPr>
      <w:ins w:id="437" w:author="MŽP SR" w:date="2016-03-01T09:06:00Z">
        <w:r w:rsidRPr="00B12EE2">
          <w:rPr>
            <w:noProof/>
          </w:rPr>
          <w:pict>
            <v:shape id="_x0000_s1117" type="#_x0000_t32" style="position:absolute;left:0;text-align:left;margin-left:268.75pt;margin-top:17.6pt;width:4.5pt;height:11.25pt;flip:y;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" strokeweight=".26mm">
              <v:stroke endarrow="block" joinstyle="miter"/>
            </v:shape>
          </w:pict>
        </w:r>
        <w:r w:rsidR="007773AC" w:rsidRPr="005B3E0F">
          <w:rPr>
            <w:rFonts w:ascii="Arial Narrow" w:hAnsi="Arial Narrow"/>
            <w:i/>
            <w:lang w:val="sk-SK"/>
          </w:rPr>
          <w:t>úspora z prevádzky celkom = cena za kW</w:t>
        </w:r>
        <w:r w:rsidR="007773AC">
          <w:rPr>
            <w:rFonts w:ascii="Arial Narrow" w:hAnsi="Arial Narrow"/>
            <w:i/>
            <w:lang w:val="sk-SK"/>
          </w:rPr>
          <w:t>/</w:t>
        </w:r>
        <w:r w:rsidR="007773AC" w:rsidRPr="005B3E0F">
          <w:rPr>
            <w:rFonts w:ascii="Arial Narrow" w:hAnsi="Arial Narrow"/>
            <w:i/>
            <w:lang w:val="sk-SK"/>
          </w:rPr>
          <w:t>h energie na vykurovanie x množstvo</w:t>
        </w:r>
      </w:ins>
    </w:p>
    <w:p w:rsidR="007773AC" w:rsidRPr="005B3E0F" w:rsidRDefault="007773AC" w:rsidP="007773AC">
      <w:pPr>
        <w:pStyle w:val="Zkladntext"/>
        <w:rPr>
          <w:ins w:id="438" w:author="MŽP SR" w:date="2016-03-01T09:06:00Z"/>
          <w:rFonts w:ascii="Arial Narrow" w:hAnsi="Arial Narrow"/>
          <w:i/>
          <w:lang w:val="sk-SK"/>
        </w:rPr>
      </w:pPr>
      <w:ins w:id="439" w:author="MŽP SR" w:date="2016-03-01T09:06:00Z">
        <w:r w:rsidRPr="005B3E0F">
          <w:rPr>
            <w:rFonts w:ascii="Arial Narrow" w:hAnsi="Arial Narrow"/>
            <w:i/>
            <w:lang w:val="sk-SK"/>
          </w:rPr>
          <w:t xml:space="preserve">                                                                                                                      </w:t>
        </w:r>
      </w:ins>
    </w:p>
    <w:p w:rsidR="007773AC" w:rsidRPr="005B3E0F" w:rsidRDefault="007773AC" w:rsidP="007773AC">
      <w:pPr>
        <w:pStyle w:val="Zkladntext"/>
        <w:rPr>
          <w:ins w:id="440" w:author="MŽP SR" w:date="2016-03-01T09:06:00Z"/>
          <w:rFonts w:ascii="Arial Narrow" w:hAnsi="Arial Narrow"/>
          <w:i/>
          <w:lang w:val="sk-SK"/>
        </w:rPr>
      </w:pPr>
      <w:ins w:id="441" w:author="MŽP SR" w:date="2016-03-01T09:06:00Z">
        <w:r w:rsidRPr="005B3E0F">
          <w:rPr>
            <w:rFonts w:ascii="Arial Narrow" w:hAnsi="Arial Narrow"/>
            <w:i/>
            <w:lang w:val="sk-SK"/>
          </w:rPr>
          <w:t>Cena za 1 kW</w:t>
        </w:r>
        <w:r>
          <w:rPr>
            <w:rFonts w:ascii="Arial Narrow" w:hAnsi="Arial Narrow"/>
            <w:i/>
            <w:lang w:val="sk-SK"/>
          </w:rPr>
          <w:t>/</w:t>
        </w:r>
        <w:r w:rsidRPr="005B3E0F">
          <w:rPr>
            <w:rFonts w:ascii="Arial Narrow" w:hAnsi="Arial Narrow"/>
            <w:i/>
            <w:lang w:val="sk-SK"/>
          </w:rPr>
          <w:t>h usporenej energie bude určená na základe toho, aké médium bolo používané na vykurovanie budovy (napr. zemný plyn), resp. na základe spôsobu dodávky tepla (v prípade centrálneho zásobovania teplom sa zohľadní doteraz faktúrovaná cena za dodávku 1 kW</w:t>
        </w:r>
        <w:r>
          <w:rPr>
            <w:rFonts w:ascii="Arial Narrow" w:hAnsi="Arial Narrow"/>
            <w:i/>
            <w:lang w:val="sk-SK"/>
          </w:rPr>
          <w:t>/</w:t>
        </w:r>
        <w:r w:rsidRPr="005B3E0F">
          <w:rPr>
            <w:rFonts w:ascii="Arial Narrow" w:hAnsi="Arial Narrow"/>
            <w:i/>
            <w:lang w:val="sk-SK"/>
          </w:rPr>
          <w:t xml:space="preserve">h).  </w:t>
        </w:r>
      </w:ins>
    </w:p>
    <w:p w:rsidR="007773AC" w:rsidRPr="005B3E0F" w:rsidRDefault="007773AC" w:rsidP="007773AC">
      <w:pPr>
        <w:pStyle w:val="Zkladntext"/>
        <w:rPr>
          <w:ins w:id="442" w:author="MŽP SR" w:date="2016-03-01T09:06:00Z"/>
          <w:rFonts w:ascii="Arial Narrow" w:hAnsi="Arial Narrow"/>
          <w:i/>
          <w:lang w:val="sk-SK"/>
        </w:rPr>
      </w:pPr>
      <w:ins w:id="443" w:author="MŽP SR" w:date="2016-03-01T09:06:00Z">
        <w:r w:rsidRPr="005B3E0F">
          <w:rPr>
            <w:rFonts w:ascii="Arial Narrow" w:hAnsi="Arial Narrow"/>
            <w:i/>
            <w:lang w:val="sk-SK"/>
          </w:rPr>
          <w:t xml:space="preserve">Množstvo usporenej energie získa žiadateľ z energetického auditu na základe porovnania spotreby energie pred realizáciou projektu a projektovanou potrebou energie po ukončení projektu.  </w:t>
        </w:r>
      </w:ins>
    </w:p>
    <w:p w:rsidR="007773AC" w:rsidRDefault="007773AC" w:rsidP="007773AC">
      <w:pPr>
        <w:pStyle w:val="Zkladntext"/>
        <w:rPr>
          <w:ins w:id="444" w:author="MŽP SR" w:date="2016-03-01T09:06:00Z"/>
          <w:rFonts w:ascii="Arial Narrow" w:hAnsi="Arial Narrow"/>
          <w:lang w:val="sk-SK"/>
        </w:rPr>
      </w:pPr>
      <w:ins w:id="445" w:author="MŽP SR" w:date="2016-03-01T09:06:00Z">
        <w:r>
          <w:rPr>
            <w:rFonts w:ascii="Arial Narrow" w:hAnsi="Arial Narrow"/>
            <w:lang w:val="sk-SK"/>
          </w:rPr>
          <w:t>Takto vygenerovaná úspora energií predstavuje úsporu prevádzkových v</w:t>
        </w:r>
        <w:r w:rsidRPr="003A6608">
          <w:rPr>
            <w:rFonts w:ascii="Arial Narrow" w:hAnsi="Arial Narrow"/>
            <w:lang w:val="sk-SK"/>
          </w:rPr>
          <w:t>ýdavko</w:t>
        </w:r>
        <w:r>
          <w:rPr>
            <w:rFonts w:ascii="Arial Narrow" w:hAnsi="Arial Narrow"/>
            <w:lang w:val="sk-SK"/>
          </w:rPr>
          <w:t xml:space="preserve">v, ktorá sa zohľadní v hárku </w:t>
        </w:r>
        <w:r w:rsidRPr="005B3E0F">
          <w:rPr>
            <w:rFonts w:ascii="Arial Narrow" w:hAnsi="Arial Narrow"/>
            <w:i/>
            <w:lang w:val="sk-SK"/>
          </w:rPr>
          <w:t>Príjmy z prevádzky – úspora</w:t>
        </w:r>
        <w:r>
          <w:rPr>
            <w:rFonts w:ascii="Arial Narrow" w:hAnsi="Arial Narrow"/>
            <w:lang w:val="sk-SK"/>
          </w:rPr>
          <w:t xml:space="preserve">. </w:t>
        </w:r>
      </w:ins>
    </w:p>
    <w:p w:rsidR="007773AC" w:rsidRDefault="007773AC" w:rsidP="007773AC">
      <w:pPr>
        <w:pStyle w:val="Zkladntext"/>
        <w:rPr>
          <w:ins w:id="446" w:author="MŽP SR" w:date="2016-03-01T09:06:00Z"/>
          <w:rFonts w:ascii="Arial Narrow" w:hAnsi="Arial Narrow"/>
          <w:lang w:val="sk-SK"/>
        </w:rPr>
      </w:pPr>
      <w:ins w:id="447" w:author="MŽP SR" w:date="2016-03-01T09:06:00Z">
        <w:r>
          <w:rPr>
            <w:rFonts w:ascii="Arial Narrow" w:hAnsi="Arial Narrow"/>
            <w:lang w:val="sk-SK"/>
          </w:rPr>
          <w:t xml:space="preserve">V tomto prípade, na rozdiel od príjmov projektu vyčíslených v rámci kapitoly 4.3.1, platí nasledovné: ak sa žiadateľ rozhodne kompenzovať úsporu prevádzkových výdavkov znížením prevádzkových dotácií, ktoré doteraz vynakladal na prevádzku infraštruktúry, je možné na základe miery zníženia prevádzkových dotácií znížiť výšku príjmov projektu generovaných cez úsporu.  </w:t>
        </w:r>
      </w:ins>
    </w:p>
    <w:p w:rsidR="007773AC" w:rsidRDefault="007773AC" w:rsidP="007773AC">
      <w:pPr>
        <w:pStyle w:val="Zkladntext"/>
        <w:rPr>
          <w:ins w:id="448" w:author="MŽP SR" w:date="2016-03-01T09:06:00Z"/>
          <w:rFonts w:ascii="Arial Narrow" w:hAnsi="Arial Narrow"/>
          <w:lang w:val="sk-SK"/>
        </w:rPr>
      </w:pPr>
      <w:ins w:id="449" w:author="MŽP SR" w:date="2016-03-01T09:06:00Z">
        <w:r>
          <w:rPr>
            <w:rFonts w:ascii="Arial Narrow" w:hAnsi="Arial Narrow"/>
            <w:lang w:val="sk-SK"/>
          </w:rPr>
          <w:t xml:space="preserve">Na tieto účely je žiadateľ povinný pri každej jednej položke uvádzanej v hárku </w:t>
        </w:r>
        <w:r w:rsidRPr="005E10C1">
          <w:rPr>
            <w:rFonts w:ascii="Arial Narrow" w:hAnsi="Arial Narrow"/>
            <w:i/>
            <w:lang w:val="sk-SK"/>
          </w:rPr>
          <w:t>Príjmy z prevádzky – úspora</w:t>
        </w:r>
        <w:r>
          <w:rPr>
            <w:rFonts w:ascii="Arial Narrow" w:hAnsi="Arial Narrow"/>
            <w:lang w:val="sk-SK"/>
          </w:rPr>
          <w:t xml:space="preserve"> uviesť, v rozmedzí od 0,00 % do 100,00 %, výšku kompenzácie úspor prevádzkových vý</w:t>
        </w:r>
        <w:r w:rsidRPr="003A6608">
          <w:rPr>
            <w:rFonts w:ascii="Arial Narrow" w:hAnsi="Arial Narrow"/>
            <w:lang w:val="sk-SK"/>
          </w:rPr>
          <w:t>davko</w:t>
        </w:r>
        <w:r>
          <w:rPr>
            <w:rFonts w:ascii="Arial Narrow" w:hAnsi="Arial Narrow"/>
            <w:lang w:val="sk-SK"/>
          </w:rPr>
          <w:t xml:space="preserve">v na znížení prevádzkových dotácií. </w:t>
        </w:r>
      </w:ins>
    </w:p>
    <w:p w:rsidR="007773AC" w:rsidRDefault="007773AC" w:rsidP="007773AC">
      <w:pPr>
        <w:pStyle w:val="Zkladntext"/>
        <w:rPr>
          <w:ins w:id="450" w:author="MŽP SR" w:date="2016-03-01T09:06:00Z"/>
          <w:rFonts w:ascii="Arial Narrow" w:hAnsi="Arial Narrow"/>
          <w:lang w:val="sk-SK"/>
        </w:rPr>
      </w:pPr>
      <w:ins w:id="451" w:author="MŽP SR" w:date="2016-03-01T09:06:00Z">
        <w:r>
          <w:rPr>
            <w:rFonts w:ascii="Arial Narrow" w:hAnsi="Arial Narrow"/>
            <w:lang w:val="sk-SK"/>
          </w:rPr>
          <w:t>Miera tejto kompenzácie sa prejaví vo výpočte výslednej hodnoty žiadaného NFP.</w:t>
        </w:r>
      </w:ins>
    </w:p>
    <w:p w:rsidR="007773AC" w:rsidRPr="00036866" w:rsidRDefault="007773AC" w:rsidP="007773AC">
      <w:pPr>
        <w:pStyle w:val="Zoznamsodrkami"/>
        <w:numPr>
          <w:ilvl w:val="0"/>
          <w:numId w:val="0"/>
        </w:numPr>
        <w:spacing w:before="0" w:after="0"/>
        <w:rPr>
          <w:rFonts w:ascii="Arial Narrow" w:hAnsi="Arial Narrow"/>
          <w:lang w:val="sk-SK"/>
        </w:rPr>
      </w:pPr>
      <w:ins w:id="452" w:author="MŽP SR" w:date="2016-03-01T09:06:00Z">
        <w:r w:rsidRPr="005E10C1">
          <w:rPr>
            <w:rFonts w:ascii="Arial Narrow" w:hAnsi="Arial Narrow"/>
            <w:b/>
            <w:lang w:val="sk-SK"/>
          </w:rPr>
          <w:t xml:space="preserve">V tomto prípade je však žiadateľ povinný počas realizácie a monitorovania projektu preukázať (najmä prostredníctvom vhodnej analytickej účtovnej evidencie), že vykonal kompenzáciu prevádzkových dotácií, ku ktorej sa vo finančnej analýze zaviazal.  </w:t>
        </w:r>
      </w:ins>
    </w:p>
    <w:p w:rsidR="000A1741" w:rsidRPr="00036866" w:rsidRDefault="000A1741" w:rsidP="000A1741">
      <w:pPr>
        <w:pStyle w:val="Nadpis2"/>
        <w:ind w:firstLine="0"/>
        <w:rPr>
          <w:rFonts w:ascii="Arial Narrow" w:hAnsi="Arial Narrow"/>
          <w:lang w:val="sk-SK"/>
        </w:rPr>
      </w:pPr>
      <w:bookmarkStart w:id="453" w:name="_Toc444592979"/>
      <w:r w:rsidRPr="00036866">
        <w:rPr>
          <w:rFonts w:ascii="Arial Narrow" w:hAnsi="Arial Narrow"/>
          <w:lang w:val="sk-SK"/>
        </w:rPr>
        <w:lastRenderedPageBreak/>
        <w:t>Stanovenie výdavkov na prevádzku</w:t>
      </w:r>
      <w:bookmarkEnd w:id="453"/>
    </w:p>
    <w:p w:rsidR="000A1741" w:rsidRPr="00036866" w:rsidRDefault="000A1741" w:rsidP="000A1741">
      <w:pPr>
        <w:pStyle w:val="Zkladntext"/>
        <w:rPr>
          <w:rFonts w:ascii="Arial Narrow" w:hAnsi="Arial Narrow"/>
          <w:lang w:val="sk-SK"/>
        </w:rPr>
      </w:pPr>
      <w:r w:rsidRPr="00036866">
        <w:rPr>
          <w:rFonts w:ascii="Arial Narrow" w:hAnsi="Arial Narrow"/>
          <w:lang w:val="sk-SK"/>
        </w:rPr>
        <w:t xml:space="preserve">Hárok </w:t>
      </w:r>
      <w:r w:rsidRPr="00036866">
        <w:rPr>
          <w:rFonts w:ascii="Arial Narrow" w:hAnsi="Arial Narrow"/>
          <w:i/>
          <w:lang w:val="sk-SK"/>
        </w:rPr>
        <w:t>Výdavky na prevádzku</w:t>
      </w:r>
      <w:r w:rsidRPr="00036866">
        <w:rPr>
          <w:rFonts w:ascii="Arial Narrow" w:hAnsi="Arial Narrow"/>
          <w:lang w:val="sk-SK"/>
        </w:rPr>
        <w:t xml:space="preserve"> je rozdelený do nasledovných kategórií: spotreba materiálu, spotreba energií, priame mzdy vrátane odvodov, opravy a údržba, režijné výdavky a iné výdavky. V prípade potreby je možné pridávať počty jednotlivých položiek v uvedených kategóriách.</w:t>
      </w:r>
    </w:p>
    <w:p w:rsidR="000A1741" w:rsidRPr="00036866" w:rsidRDefault="000A1741" w:rsidP="000A1741">
      <w:pPr>
        <w:pStyle w:val="Zkladntext"/>
        <w:rPr>
          <w:rFonts w:ascii="Arial Narrow" w:hAnsi="Arial Narrow"/>
          <w:lang w:val="sk-SK"/>
        </w:rPr>
      </w:pPr>
      <w:r w:rsidRPr="00036866">
        <w:rPr>
          <w:rFonts w:ascii="Arial Narrow" w:hAnsi="Arial Narrow"/>
          <w:lang w:val="sk-SK"/>
        </w:rPr>
        <w:t>V rámci spotreby materiálu sa jednotlivé položky skladajú z množstva a ceny za jednotku. Žiadateľ vyplní hodnoty týchto údajov v jednotlivých rokoch referenčného obdobia. Uvedený text „Množstvo“ žiadateľ nahradí mernou jednotkou, v ktorej sú hodnoty množstva vyplnené. Uvedený text „množstvo x cena“ žiadateľ nahradí názvom materiálu. Hodnoty sú vypočítané automaticky.</w:t>
      </w:r>
    </w:p>
    <w:p w:rsidR="000A1741" w:rsidRPr="00036866" w:rsidRDefault="000A1741" w:rsidP="000A1741">
      <w:pPr>
        <w:pStyle w:val="Zkladntext"/>
        <w:rPr>
          <w:rFonts w:ascii="Arial Narrow" w:hAnsi="Arial Narrow"/>
          <w:lang w:val="sk-SK"/>
        </w:rPr>
      </w:pPr>
      <w:r w:rsidRPr="00036866">
        <w:rPr>
          <w:rFonts w:ascii="Arial Narrow" w:hAnsi="Arial Narrow"/>
          <w:lang w:val="sk-SK"/>
        </w:rPr>
        <w:t>V rámci spotreby energií žiadateľ postupuje obdobne ako pri spotrebe materiálu.</w:t>
      </w:r>
    </w:p>
    <w:p w:rsidR="000A1741" w:rsidRPr="00036866" w:rsidRDefault="000A1741" w:rsidP="000A1741">
      <w:pPr>
        <w:pStyle w:val="Zkladntext"/>
        <w:rPr>
          <w:rFonts w:ascii="Arial Narrow" w:hAnsi="Arial Narrow"/>
          <w:sz w:val="24"/>
          <w:lang w:val="sk-SK" w:eastAsia="ar-SA"/>
        </w:rPr>
      </w:pPr>
      <w:r w:rsidRPr="00036866">
        <w:rPr>
          <w:rFonts w:ascii="Arial Narrow" w:hAnsi="Arial Narrow"/>
          <w:lang w:val="sk-SK"/>
        </w:rPr>
        <w:t>V prípade, že sú stanovené niektoré výdavky odhadom (napr. režijné, opravy), je potrebné popísať, na čom je tento odhad založený, z čoho sa pri ňom vychádza a priložiť relevantné dokumenty ako prílohu finančnej analýzy, resp. odkaz, kde je možné ich nájsť (odkaz na  prílohu ŽoNFP, internetovú stránku a pod.).</w:t>
      </w:r>
    </w:p>
    <w:p w:rsidR="000A1741" w:rsidRPr="00036866" w:rsidRDefault="000A1741" w:rsidP="000A1741">
      <w:pPr>
        <w:pStyle w:val="Zkladntext"/>
        <w:rPr>
          <w:rFonts w:ascii="Arial Narrow" w:hAnsi="Arial Narrow"/>
          <w:lang w:val="sk-SK"/>
        </w:rPr>
      </w:pPr>
      <w:r w:rsidRPr="00036866">
        <w:rPr>
          <w:rFonts w:ascii="Arial Narrow" w:hAnsi="Arial Narrow"/>
          <w:lang w:val="sk-SK"/>
        </w:rPr>
        <w:t xml:space="preserve">Pri každej položke je potrebné rozlíšiť, či sa jedná o fixné, alebo variabilné výdavky na prevádzku. Variabilné výdavky rastú v závislosti od množstva produkcie (napr. spotreba materiálu) a fixné výdavky zostávajú zvyčajne rovnaké počas celej doby trvania projektu (napr. poistenie majetku). </w:t>
      </w:r>
    </w:p>
    <w:p w:rsidR="000A1741" w:rsidRPr="00036866" w:rsidRDefault="000A1741" w:rsidP="000A1741">
      <w:pPr>
        <w:pStyle w:val="Zkladntext"/>
        <w:rPr>
          <w:rFonts w:ascii="Arial Narrow" w:hAnsi="Arial Narrow"/>
          <w:lang w:val="sk-SK"/>
        </w:rPr>
      </w:pPr>
      <w:r w:rsidRPr="00036866">
        <w:rPr>
          <w:rFonts w:ascii="Arial Narrow" w:hAnsi="Arial Narrow"/>
          <w:lang w:val="sk-SK"/>
        </w:rPr>
        <w:t>Pokiaľ projekt pozostáva z viacerých častí (napr. kanalizácia + čistiareň odpadových vôd), výdavky na prevádzku sa uvádzajú samostatne za každú časť (napr. mzdy obsluhujúcich pracovníkov budú uvedené zvlášť za kanalizáciu a zvlášť za čistiareň odpadových vôd a nie spolu v jednej položke).</w:t>
      </w:r>
    </w:p>
    <w:p w:rsidR="000A1741" w:rsidRPr="00036866" w:rsidRDefault="000A1741" w:rsidP="000A1741">
      <w:pPr>
        <w:pStyle w:val="Zkladntext"/>
        <w:rPr>
          <w:rFonts w:ascii="Arial Narrow" w:hAnsi="Arial Narrow"/>
          <w:lang w:val="sk-SK"/>
        </w:rPr>
      </w:pPr>
      <w:r w:rsidRPr="00036866">
        <w:rPr>
          <w:rFonts w:ascii="Arial Narrow" w:hAnsi="Arial Narrow"/>
          <w:lang w:val="sk-SK"/>
        </w:rPr>
        <w:t>Pokiaľ v projekte vznikajú aj režijné výdavky, je potrebné popísať ich štruktúru a obsah v textovej časti finančnej analýzy. Odporúčame však výšku režijných výdavkov minimalizovať a uvádzať každý režijný výdavok v samostatnej položke</w:t>
      </w:r>
      <w:r w:rsidRPr="00036866">
        <w:rPr>
          <w:rStyle w:val="Znakyprepoznmkupodiarou"/>
          <w:rFonts w:ascii="Arial Narrow" w:hAnsi="Arial Narrow"/>
          <w:lang w:val="sk-SK"/>
        </w:rPr>
        <w:footnoteReference w:id="15"/>
      </w:r>
      <w:r w:rsidRPr="00036866">
        <w:rPr>
          <w:rFonts w:ascii="Arial Narrow" w:hAnsi="Arial Narrow"/>
          <w:lang w:val="sk-SK"/>
        </w:rPr>
        <w:t xml:space="preserve">. </w:t>
      </w:r>
    </w:p>
    <w:p w:rsidR="000A1741" w:rsidRPr="00036866" w:rsidRDefault="000A1741" w:rsidP="000A1741">
      <w:pPr>
        <w:pStyle w:val="Zkladntext"/>
        <w:rPr>
          <w:rFonts w:ascii="Arial Narrow" w:hAnsi="Arial Narrow"/>
          <w:lang w:val="sk-SK"/>
        </w:rPr>
      </w:pPr>
      <w:r w:rsidRPr="00036866">
        <w:rPr>
          <w:rFonts w:ascii="Arial Narrow" w:hAnsi="Arial Narrow"/>
          <w:lang w:val="sk-SK"/>
        </w:rPr>
        <w:t>Pri každej položke prevádzkových výdavkov je potrebné v textovej, alebo v tabuľkovej časti popísať východiskové údaje na jej kalkuláciu. Je potrebné presne popísať, ako bola určená nákupná cena (pre najdôležitejšie položky možno v prílohe doložiť napr. zmluvy s dodávateľmi, cenové ponuky a pod.) a ako bolo určené spotrebované množstvo (napr. spotrebu materiálu na 1 ks výrobku doložiť technickou dokumentáciou výrobného postupu a pod.).</w:t>
      </w:r>
    </w:p>
    <w:p w:rsidR="000A1741" w:rsidRPr="00036866" w:rsidRDefault="000A1741" w:rsidP="000A1741">
      <w:pPr>
        <w:pStyle w:val="Zkladntext"/>
        <w:rPr>
          <w:rFonts w:ascii="Arial Narrow" w:hAnsi="Arial Narrow"/>
          <w:lang w:val="sk-SK"/>
        </w:rPr>
      </w:pPr>
      <w:r w:rsidRPr="00036866">
        <w:rPr>
          <w:rFonts w:ascii="Arial Narrow" w:hAnsi="Arial Narrow"/>
          <w:lang w:val="sk-SK"/>
        </w:rPr>
        <w:t>Pri dopĺňaní jednotlivých riadkov je potrebné dbať na zachovanie funkcionality správnosti preddefinovaných výpočtov.</w:t>
      </w:r>
    </w:p>
    <w:p w:rsidR="000A1741" w:rsidRPr="00036866" w:rsidRDefault="000A1741" w:rsidP="000A1741">
      <w:pPr>
        <w:pStyle w:val="Zkladntext"/>
        <w:rPr>
          <w:rFonts w:ascii="Arial Narrow" w:hAnsi="Arial Narrow"/>
          <w:lang w:val="sk-SK"/>
        </w:rPr>
      </w:pPr>
      <w:r w:rsidRPr="00036866">
        <w:rPr>
          <w:rFonts w:ascii="Arial Narrow" w:hAnsi="Arial Narrow"/>
          <w:lang w:val="sk-SK"/>
        </w:rPr>
        <w:t xml:space="preserve">Na kalkuláciu prevádzkových výdavkov je možné namiesto hárku </w:t>
      </w:r>
      <w:r w:rsidRPr="00036866">
        <w:rPr>
          <w:rStyle w:val="Zdraznnjemn1"/>
          <w:rFonts w:ascii="Arial Narrow" w:hAnsi="Arial Narrow"/>
          <w:lang w:val="sk-SK"/>
        </w:rPr>
        <w:t>Výdavky na prevádzku</w:t>
      </w:r>
      <w:r w:rsidRPr="00036866">
        <w:rPr>
          <w:rFonts w:ascii="Arial Narrow" w:hAnsi="Arial Narrow"/>
          <w:lang w:val="sk-SK"/>
        </w:rPr>
        <w:t xml:space="preserve"> použiť aj vlastná tabuľka, resp. hárok </w:t>
      </w:r>
      <w:r w:rsidRPr="00036866">
        <w:rPr>
          <w:rStyle w:val="Zdraznnjemn1"/>
          <w:rFonts w:ascii="Arial Narrow" w:hAnsi="Arial Narrow"/>
          <w:lang w:val="sk-SK"/>
        </w:rPr>
        <w:t>Výdavky na prevádzku sa môže</w:t>
      </w:r>
      <w:r w:rsidRPr="00036866">
        <w:rPr>
          <w:rFonts w:ascii="Arial Narrow" w:hAnsi="Arial Narrow"/>
          <w:lang w:val="sk-SK"/>
        </w:rPr>
        <w:t xml:space="preserve"> upraviť podľa potreby. Je však potrebné previazať </w:t>
      </w:r>
      <w:r w:rsidRPr="00036866">
        <w:rPr>
          <w:rFonts w:ascii="Arial Narrow" w:hAnsi="Arial Narrow"/>
          <w:b/>
          <w:lang w:val="sk-SK"/>
        </w:rPr>
        <w:t xml:space="preserve">tento nový výpočet s hárkom </w:t>
      </w:r>
      <w:r w:rsidRPr="00036866">
        <w:rPr>
          <w:rStyle w:val="Zdraznnjemn1"/>
          <w:rFonts w:ascii="Arial Narrow" w:hAnsi="Arial Narrow"/>
          <w:lang w:val="sk-SK"/>
        </w:rPr>
        <w:t>Peňažné toky projektu</w:t>
      </w:r>
      <w:r w:rsidRPr="00036866">
        <w:rPr>
          <w:rFonts w:ascii="Arial Narrow" w:hAnsi="Arial Narrow"/>
          <w:lang w:val="sk-SK"/>
        </w:rPr>
        <w:t xml:space="preserve"> (t.j. zabezpečiť, aby sa do hárku </w:t>
      </w:r>
      <w:r w:rsidRPr="00036866">
        <w:rPr>
          <w:rStyle w:val="Zdraznnjemn1"/>
          <w:rFonts w:ascii="Arial Narrow" w:hAnsi="Arial Narrow"/>
          <w:lang w:val="sk-SK"/>
        </w:rPr>
        <w:t>Peňažné toky projektu</w:t>
      </w:r>
      <w:r w:rsidRPr="00036866">
        <w:rPr>
          <w:rFonts w:ascii="Arial Narrow" w:hAnsi="Arial Narrow"/>
          <w:lang w:val="sk-SK"/>
        </w:rPr>
        <w:t xml:space="preserve"> doplnila suma prevádzkových výdavkov z </w:t>
      </w:r>
      <w:r w:rsidRPr="00036866">
        <w:rPr>
          <w:rFonts w:ascii="Arial Narrow" w:hAnsi="Arial Narrow"/>
          <w:b/>
          <w:lang w:val="sk-SK"/>
        </w:rPr>
        <w:t>novej</w:t>
      </w:r>
      <w:r w:rsidRPr="00036866">
        <w:rPr>
          <w:rFonts w:ascii="Arial Narrow" w:hAnsi="Arial Narrow"/>
          <w:lang w:val="sk-SK"/>
        </w:rPr>
        <w:t xml:space="preserve"> kalkulácie).</w:t>
      </w:r>
    </w:p>
    <w:p w:rsidR="00875850" w:rsidRPr="00036866" w:rsidRDefault="000A1741" w:rsidP="000A1741">
      <w:pPr>
        <w:pStyle w:val="Nadpis2"/>
        <w:ind w:firstLine="0"/>
        <w:rPr>
          <w:rFonts w:ascii="Arial Narrow" w:hAnsi="Arial Narrow"/>
          <w:lang w:val="sk-SK"/>
        </w:rPr>
      </w:pPr>
      <w:bookmarkStart w:id="454" w:name="_Toc444592980"/>
      <w:r w:rsidRPr="00036866">
        <w:rPr>
          <w:rFonts w:ascii="Arial Narrow" w:hAnsi="Arial Narrow"/>
          <w:lang w:val="sk-SK"/>
        </w:rPr>
        <w:t>Stanovenie zostatkov</w:t>
      </w:r>
      <w:r w:rsidR="00107033" w:rsidRPr="00036866">
        <w:rPr>
          <w:rFonts w:ascii="Arial Narrow" w:hAnsi="Arial Narrow"/>
          <w:lang w:val="sk-SK"/>
        </w:rPr>
        <w:t>ej</w:t>
      </w:r>
      <w:r w:rsidRPr="00036866">
        <w:rPr>
          <w:rFonts w:ascii="Arial Narrow" w:hAnsi="Arial Narrow"/>
          <w:lang w:val="sk-SK"/>
        </w:rPr>
        <w:t xml:space="preserve"> </w:t>
      </w:r>
      <w:del w:id="455" w:author="MŽP SR" w:date="2016-02-29T10:09:00Z">
        <w:r w:rsidR="004A216B" w:rsidRPr="00036866" w:rsidDel="002B3031">
          <w:rPr>
            <w:rFonts w:ascii="Arial Narrow" w:hAnsi="Arial Narrow"/>
            <w:lang w:val="sk-SK"/>
          </w:rPr>
          <w:delText>hodnota</w:delText>
        </w:r>
        <w:r w:rsidRPr="00036866" w:rsidDel="002B3031">
          <w:rPr>
            <w:rFonts w:ascii="Arial Narrow" w:hAnsi="Arial Narrow"/>
            <w:lang w:val="sk-SK"/>
          </w:rPr>
          <w:delText xml:space="preserve"> </w:delText>
        </w:r>
      </w:del>
      <w:ins w:id="456" w:author="MŽP SR" w:date="2016-02-29T10:09:00Z">
        <w:r w:rsidR="002B3031" w:rsidRPr="00036866">
          <w:rPr>
            <w:rFonts w:ascii="Arial Narrow" w:hAnsi="Arial Narrow"/>
            <w:lang w:val="sk-SK"/>
          </w:rPr>
          <w:t>hodnot</w:t>
        </w:r>
        <w:r w:rsidR="002B3031">
          <w:rPr>
            <w:rFonts w:ascii="Arial Narrow" w:hAnsi="Arial Narrow"/>
            <w:lang w:val="sk-SK"/>
          </w:rPr>
          <w:t>y</w:t>
        </w:r>
        <w:r w:rsidR="002B3031" w:rsidRPr="00036866">
          <w:rPr>
            <w:rFonts w:ascii="Arial Narrow" w:hAnsi="Arial Narrow"/>
            <w:lang w:val="sk-SK"/>
          </w:rPr>
          <w:t xml:space="preserve"> </w:t>
        </w:r>
      </w:ins>
      <w:ins w:id="457" w:author="MŽP SR" w:date="2016-02-29T18:27:00Z">
        <w:r w:rsidR="00055766">
          <w:rPr>
            <w:rFonts w:ascii="Arial Narrow" w:hAnsi="Arial Narrow"/>
            <w:lang w:val="sk-SK"/>
          </w:rPr>
          <w:t>investície</w:t>
        </w:r>
      </w:ins>
      <w:bookmarkEnd w:id="454"/>
    </w:p>
    <w:p w:rsidR="00875850" w:rsidRPr="00036866" w:rsidRDefault="004A216B" w:rsidP="009D22BF">
      <w:pPr>
        <w:pStyle w:val="Zkladntext"/>
        <w:rPr>
          <w:rFonts w:ascii="Arial Narrow" w:hAnsi="Arial Narrow"/>
          <w:lang w:val="sk-SK"/>
        </w:rPr>
      </w:pPr>
      <w:r w:rsidRPr="00036866">
        <w:rPr>
          <w:rFonts w:ascii="Arial Narrow" w:hAnsi="Arial Narrow"/>
          <w:lang w:val="sk-SK"/>
        </w:rPr>
        <w:t xml:space="preserve">Zostatková hodnota </w:t>
      </w:r>
      <w:ins w:id="458" w:author="MŽP SR" w:date="2016-02-29T18:27:00Z">
        <w:r w:rsidR="00055766">
          <w:rPr>
            <w:rFonts w:ascii="Arial Narrow" w:hAnsi="Arial Narrow"/>
            <w:lang w:val="sk-SK"/>
          </w:rPr>
          <w:t xml:space="preserve">investície </w:t>
        </w:r>
      </w:ins>
      <w:r w:rsidRPr="00036866">
        <w:rPr>
          <w:rFonts w:ascii="Arial Narrow" w:hAnsi="Arial Narrow"/>
          <w:lang w:val="sk-SK"/>
        </w:rPr>
        <w:t xml:space="preserve">je hodnota, ktorú bude mať majetok v poslednom roku </w:t>
      </w:r>
      <w:r w:rsidR="006A6EA7" w:rsidRPr="00036866">
        <w:rPr>
          <w:rFonts w:ascii="Arial Narrow" w:hAnsi="Arial Narrow"/>
          <w:lang w:val="sk-SK"/>
        </w:rPr>
        <w:t>referenčného obdobia</w:t>
      </w:r>
      <w:r w:rsidRPr="00036866">
        <w:rPr>
          <w:rFonts w:ascii="Arial Narrow" w:hAnsi="Arial Narrow"/>
          <w:lang w:val="sk-SK"/>
        </w:rPr>
        <w:t xml:space="preserve"> finančnej analýzy. </w:t>
      </w:r>
    </w:p>
    <w:p w:rsidR="00A119A0" w:rsidRDefault="00A119A0" w:rsidP="009D22BF">
      <w:pPr>
        <w:pStyle w:val="Zkladntext"/>
        <w:rPr>
          <w:ins w:id="459" w:author="MŽP SR" w:date="2016-02-29T18:28:00Z"/>
          <w:rFonts w:ascii="Arial Narrow" w:hAnsi="Arial Narrow"/>
          <w:lang w:val="sk-SK"/>
        </w:rPr>
      </w:pPr>
      <w:ins w:id="460" w:author="MŽP SR" w:date="2016-02-29T18:27:00Z">
        <w:r>
          <w:rPr>
            <w:rFonts w:ascii="Arial Narrow" w:hAnsi="Arial Narrow"/>
            <w:lang w:val="sk-SK"/>
          </w:rPr>
          <w:t>Ak majú aktíva projektu projektovanú životnosť (ekonomickú) dlšhiu ako referenčné obdobie, ich zostatková hodnota sa určí vypočítaním čistej súčasnej hodnoty peňažných tokov v</w:t>
        </w:r>
      </w:ins>
      <w:ins w:id="461" w:author="MŽP SR" w:date="2016-02-29T18:28:00Z">
        <w:r>
          <w:rPr>
            <w:rFonts w:ascii="Arial Narrow" w:hAnsi="Arial Narrow"/>
            <w:lang w:val="sk-SK"/>
          </w:rPr>
          <w:t> </w:t>
        </w:r>
      </w:ins>
      <w:ins w:id="462" w:author="MŽP SR" w:date="2016-02-29T18:27:00Z">
        <w:r>
          <w:rPr>
            <w:rFonts w:ascii="Arial Narrow" w:hAnsi="Arial Narrow"/>
            <w:lang w:val="sk-SK"/>
          </w:rPr>
          <w:t xml:space="preserve">zostávajúcich </w:t>
        </w:r>
      </w:ins>
      <w:ins w:id="463" w:author="MŽP SR" w:date="2016-02-29T18:28:00Z">
        <w:r>
          <w:rPr>
            <w:rFonts w:ascii="Arial Narrow" w:hAnsi="Arial Narrow"/>
            <w:lang w:val="sk-SK"/>
          </w:rPr>
          <w:t>rokoch životnosti projektu, ktoré presahujú referenčné obdobie.</w:t>
        </w:r>
      </w:ins>
    </w:p>
    <w:p w:rsidR="00A119A0" w:rsidRDefault="00A119A0" w:rsidP="009D22BF">
      <w:pPr>
        <w:pStyle w:val="Zkladntext"/>
        <w:rPr>
          <w:ins w:id="464" w:author="MŽP SR" w:date="2016-02-29T18:27:00Z"/>
          <w:rFonts w:ascii="Arial Narrow" w:hAnsi="Arial Narrow"/>
          <w:lang w:val="sk-SK"/>
        </w:rPr>
      </w:pPr>
      <w:ins w:id="465" w:author="MŽP SR" w:date="2016-02-29T18:29:00Z">
        <w:r>
          <w:rPr>
            <w:rFonts w:ascii="Arial Narrow" w:hAnsi="Arial Narrow"/>
            <w:lang w:val="sk-SK"/>
          </w:rPr>
          <w:t xml:space="preserve">Zostatková hodnota investície sa zahrnie do výpočtu diskontovaných čistých príjmov projektu iba vtedy, ak príjmy prevyšujú prevádzkové výdavky, </w:t>
        </w:r>
      </w:ins>
      <w:ins w:id="466" w:author="MŽP SR" w:date="2016-02-29T18:30:00Z">
        <w:r w:rsidR="00385386">
          <w:rPr>
            <w:rFonts w:ascii="Arial Narrow" w:hAnsi="Arial Narrow"/>
            <w:lang w:val="sk-SK"/>
          </w:rPr>
          <w:t xml:space="preserve">t.j. ak projekt generuje bez zohľadnenia zostatkovej hodnoty kladnú hodnotu kumulovaného cash-flow. </w:t>
        </w:r>
      </w:ins>
    </w:p>
    <w:p w:rsidR="00875850" w:rsidRPr="00036866" w:rsidDel="00385386" w:rsidRDefault="006A6EA7" w:rsidP="009D22BF">
      <w:pPr>
        <w:pStyle w:val="Zkladntext"/>
        <w:rPr>
          <w:del w:id="467" w:author="MŽP SR" w:date="2016-02-29T18:31:00Z"/>
          <w:rFonts w:ascii="Arial Narrow" w:hAnsi="Arial Narrow"/>
          <w:lang w:val="sk-SK"/>
        </w:rPr>
      </w:pPr>
      <w:del w:id="468" w:author="MŽP SR" w:date="2016-02-29T18:31:00Z">
        <w:r w:rsidRPr="00036866" w:rsidDel="00385386">
          <w:rPr>
            <w:rFonts w:ascii="Arial Narrow" w:hAnsi="Arial Narrow"/>
            <w:lang w:val="sk-SK"/>
          </w:rPr>
          <w:delText>Referenčné obdobie</w:delText>
        </w:r>
        <w:r w:rsidR="004A216B" w:rsidRPr="00036866" w:rsidDel="00385386">
          <w:rPr>
            <w:rFonts w:ascii="Arial Narrow" w:hAnsi="Arial Narrow"/>
            <w:lang w:val="sk-SK"/>
          </w:rPr>
          <w:delText xml:space="preserve"> finančnej analýzy je </w:delText>
        </w:r>
        <w:r w:rsidRPr="00036866" w:rsidDel="00385386">
          <w:rPr>
            <w:rFonts w:ascii="Arial Narrow" w:hAnsi="Arial Narrow"/>
            <w:lang w:val="sk-SK"/>
          </w:rPr>
          <w:delText xml:space="preserve">stanovené </w:delText>
        </w:r>
        <w:r w:rsidR="004A216B" w:rsidRPr="00036866" w:rsidDel="00385386">
          <w:rPr>
            <w:rFonts w:ascii="Arial Narrow" w:hAnsi="Arial Narrow"/>
            <w:lang w:val="sk-SK"/>
          </w:rPr>
          <w:delText xml:space="preserve">jednotne podľa typov projektov. V praxi sa však stáva, že majetok je možné po ukončení daňového odpisovania ešte nejakú dobu používať a môže naďalej prinášať </w:delText>
        </w:r>
        <w:r w:rsidR="004A216B" w:rsidRPr="00036866" w:rsidDel="00385386">
          <w:rPr>
            <w:rFonts w:ascii="Arial Narrow" w:hAnsi="Arial Narrow"/>
            <w:lang w:val="sk-SK"/>
          </w:rPr>
          <w:lastRenderedPageBreak/>
          <w:delText xml:space="preserve">výnosy. Naopak, v prípade, že majetok už bude na konci svojej fyzickej životnosti, môže byť potrebná jeho likvidácia (tu vzniknú napr. výdavky na demontáž) alebo predaj (napr. predaj stroja ako šrotu do zberných surovín). </w:delText>
        </w:r>
      </w:del>
    </w:p>
    <w:p w:rsidR="00875850" w:rsidRPr="00036866" w:rsidDel="00C57C0A" w:rsidRDefault="00012675" w:rsidP="009D22BF">
      <w:pPr>
        <w:pStyle w:val="Zkladntext"/>
        <w:rPr>
          <w:del w:id="469" w:author="MŽP SR" w:date="2016-02-29T18:32:00Z"/>
          <w:rFonts w:ascii="Arial Narrow" w:hAnsi="Arial Narrow"/>
          <w:lang w:val="sk-SK"/>
        </w:rPr>
      </w:pPr>
      <w:del w:id="470" w:author="MŽP SR" w:date="2016-02-29T18:32:00Z">
        <w:r w:rsidRPr="00036866" w:rsidDel="00C57C0A">
          <w:rPr>
            <w:rFonts w:ascii="Arial Narrow" w:hAnsi="Arial Narrow"/>
            <w:lang w:val="sk-SK"/>
          </w:rPr>
          <w:delText>Z</w:delText>
        </w:r>
        <w:r w:rsidR="004A216B" w:rsidRPr="00036866" w:rsidDel="00C57C0A">
          <w:rPr>
            <w:rFonts w:ascii="Arial Narrow" w:hAnsi="Arial Narrow"/>
            <w:lang w:val="sk-SK"/>
          </w:rPr>
          <w:delText xml:space="preserve">ostatková hodnota môže byť kladná i záporná.  Nemusí ani predstavovať peňažný tok v poslednom roku finančnej analýzy (napr. ak majetok bude možné používať naďalej, zostatková hodnota bude predstavovať sumárny odhad peňažných tokov z ďalšieho používania majetku až do skončenia jeho životnosti). V prípade, že </w:delText>
        </w:r>
        <w:r w:rsidRPr="00036866" w:rsidDel="00C57C0A">
          <w:rPr>
            <w:rFonts w:ascii="Arial Narrow" w:hAnsi="Arial Narrow"/>
            <w:lang w:val="sk-SK"/>
          </w:rPr>
          <w:delText>sa</w:delText>
        </w:r>
        <w:r w:rsidR="004A216B" w:rsidRPr="00036866" w:rsidDel="00C57C0A">
          <w:rPr>
            <w:rFonts w:ascii="Arial Narrow" w:hAnsi="Arial Narrow"/>
            <w:lang w:val="sk-SK"/>
          </w:rPr>
          <w:delText xml:space="preserve"> uvaž</w:delText>
        </w:r>
        <w:r w:rsidRPr="00036866" w:rsidDel="00C57C0A">
          <w:rPr>
            <w:rFonts w:ascii="Arial Narrow" w:hAnsi="Arial Narrow"/>
            <w:lang w:val="sk-SK"/>
          </w:rPr>
          <w:delText>uje</w:delText>
        </w:r>
        <w:r w:rsidR="004A216B" w:rsidRPr="00036866" w:rsidDel="00C57C0A">
          <w:rPr>
            <w:rFonts w:ascii="Arial Narrow" w:hAnsi="Arial Narrow"/>
            <w:lang w:val="sk-SK"/>
          </w:rPr>
          <w:delText xml:space="preserve"> na konci </w:delText>
        </w:r>
        <w:r w:rsidR="006A6EA7" w:rsidRPr="00036866" w:rsidDel="00C57C0A">
          <w:rPr>
            <w:rFonts w:ascii="Arial Narrow" w:hAnsi="Arial Narrow"/>
            <w:lang w:val="sk-SK"/>
          </w:rPr>
          <w:delText>referenčného obdobia</w:delText>
        </w:r>
        <w:r w:rsidR="004A216B" w:rsidRPr="00036866" w:rsidDel="00C57C0A">
          <w:rPr>
            <w:rFonts w:ascii="Arial Narrow" w:hAnsi="Arial Narrow"/>
            <w:lang w:val="sk-SK"/>
          </w:rPr>
          <w:delText xml:space="preserve"> s nulovou zostatkovou hodnotou majetku nevyhnutného na zabezpečenie prevádzky, je potrebné explicitne uviesť, na základe čoho </w:delText>
        </w:r>
        <w:r w:rsidRPr="00036866" w:rsidDel="00C57C0A">
          <w:rPr>
            <w:rFonts w:ascii="Arial Narrow" w:hAnsi="Arial Narrow"/>
            <w:lang w:val="sk-SK"/>
          </w:rPr>
          <w:delText>sa predpokladá,</w:delText>
        </w:r>
        <w:r w:rsidR="004A216B" w:rsidRPr="00036866" w:rsidDel="00C57C0A">
          <w:rPr>
            <w:rFonts w:ascii="Arial Narrow" w:hAnsi="Arial Narrow"/>
            <w:lang w:val="sk-SK"/>
          </w:rPr>
          <w:delText xml:space="preserve"> že zostatková hodnota bude nulová (ne</w:delText>
        </w:r>
        <w:r w:rsidRPr="00036866" w:rsidDel="00C57C0A">
          <w:rPr>
            <w:rFonts w:ascii="Arial Narrow" w:hAnsi="Arial Narrow"/>
            <w:lang w:val="sk-SK"/>
          </w:rPr>
          <w:delText>predpokladá sa</w:delText>
        </w:r>
        <w:r w:rsidR="004A216B" w:rsidRPr="00036866" w:rsidDel="00C57C0A">
          <w:rPr>
            <w:rFonts w:ascii="Arial Narrow" w:hAnsi="Arial Narrow"/>
            <w:lang w:val="sk-SK"/>
          </w:rPr>
          <w:delText xml:space="preserve"> príjem alebo </w:delText>
        </w:r>
        <w:r w:rsidR="00FE6440" w:rsidRPr="00036866" w:rsidDel="00C57C0A">
          <w:rPr>
            <w:rFonts w:ascii="Arial Narrow" w:hAnsi="Arial Narrow"/>
            <w:lang w:val="sk-SK"/>
          </w:rPr>
          <w:delText xml:space="preserve">výdavok </w:delText>
        </w:r>
        <w:r w:rsidR="004A216B" w:rsidRPr="00036866" w:rsidDel="00C57C0A">
          <w:rPr>
            <w:rFonts w:ascii="Arial Narrow" w:hAnsi="Arial Narrow"/>
            <w:lang w:val="sk-SK"/>
          </w:rPr>
          <w:delText>na likvidáciu).</w:delText>
        </w:r>
      </w:del>
    </w:p>
    <w:p w:rsidR="00875850" w:rsidRPr="00036866" w:rsidRDefault="000A1741" w:rsidP="009D22BF">
      <w:pPr>
        <w:pStyle w:val="Zkladntext"/>
        <w:rPr>
          <w:rFonts w:ascii="Arial Narrow" w:hAnsi="Arial Narrow"/>
          <w:lang w:val="sk-SK"/>
        </w:rPr>
      </w:pPr>
      <w:r w:rsidRPr="00036866">
        <w:rPr>
          <w:rFonts w:ascii="Arial Narrow" w:hAnsi="Arial Narrow"/>
          <w:b/>
          <w:lang w:val="sk-SK"/>
        </w:rPr>
        <w:t xml:space="preserve">Pozor: </w:t>
      </w:r>
      <w:r w:rsidR="004A216B" w:rsidRPr="00036866">
        <w:rPr>
          <w:rFonts w:ascii="Arial Narrow" w:hAnsi="Arial Narrow"/>
          <w:b/>
          <w:lang w:val="sk-SK"/>
        </w:rPr>
        <w:t xml:space="preserve">Ak </w:t>
      </w:r>
      <w:r w:rsidR="00012675" w:rsidRPr="00036866">
        <w:rPr>
          <w:rFonts w:ascii="Arial Narrow" w:hAnsi="Arial Narrow"/>
          <w:b/>
          <w:lang w:val="sk-SK"/>
        </w:rPr>
        <w:t>s</w:t>
      </w:r>
      <w:r w:rsidR="00181C4E" w:rsidRPr="00036866">
        <w:rPr>
          <w:rFonts w:ascii="Arial Narrow" w:hAnsi="Arial Narrow"/>
          <w:b/>
          <w:lang w:val="sk-SK"/>
        </w:rPr>
        <w:t>a</w:t>
      </w:r>
      <w:r w:rsidR="00012675" w:rsidRPr="00036866">
        <w:rPr>
          <w:rFonts w:ascii="Arial Narrow" w:hAnsi="Arial Narrow"/>
          <w:b/>
          <w:lang w:val="sk-SK"/>
        </w:rPr>
        <w:t xml:space="preserve"> predpokladá</w:t>
      </w:r>
      <w:r w:rsidR="004A216B" w:rsidRPr="00036866">
        <w:rPr>
          <w:rFonts w:ascii="Arial Narrow" w:hAnsi="Arial Narrow"/>
          <w:b/>
          <w:lang w:val="sk-SK"/>
        </w:rPr>
        <w:t xml:space="preserve">, že po ukončení </w:t>
      </w:r>
      <w:ins w:id="471" w:author="MŽP SR" w:date="2016-02-29T18:32:00Z">
        <w:r w:rsidR="00C57C0A">
          <w:rPr>
            <w:rFonts w:ascii="Arial Narrow" w:hAnsi="Arial Narrow"/>
            <w:b/>
            <w:lang w:val="sk-SK"/>
          </w:rPr>
          <w:t xml:space="preserve">ekonomickej </w:t>
        </w:r>
      </w:ins>
      <w:r w:rsidR="004A216B" w:rsidRPr="00036866">
        <w:rPr>
          <w:rFonts w:ascii="Arial Narrow" w:hAnsi="Arial Narrow"/>
          <w:b/>
          <w:lang w:val="sk-SK"/>
        </w:rPr>
        <w:t xml:space="preserve">životnosti majetku dôjde k jeho obnove, výdavky spojené s obnovou majetku sa vo finančnej analýze uvádzajú len pri majetku, ktorého ekonomická životnosť je kratšia než </w:t>
      </w:r>
      <w:r w:rsidR="006A6EA7" w:rsidRPr="00036866">
        <w:rPr>
          <w:rFonts w:ascii="Arial Narrow" w:hAnsi="Arial Narrow"/>
          <w:b/>
          <w:lang w:val="sk-SK"/>
        </w:rPr>
        <w:t>referenčné obdobie</w:t>
      </w:r>
      <w:r w:rsidR="004A216B" w:rsidRPr="00036866">
        <w:rPr>
          <w:rFonts w:ascii="Arial Narrow" w:hAnsi="Arial Narrow"/>
          <w:b/>
          <w:lang w:val="sk-SK"/>
        </w:rPr>
        <w:t xml:space="preserve"> finančnej analýzy</w:t>
      </w:r>
      <w:r w:rsidR="004A216B" w:rsidRPr="00036866">
        <w:rPr>
          <w:rFonts w:ascii="Arial Narrow" w:hAnsi="Arial Narrow"/>
          <w:lang w:val="sk-SK"/>
        </w:rPr>
        <w:t xml:space="preserve"> (</w:t>
      </w:r>
      <w:r w:rsidRPr="00036866">
        <w:rPr>
          <w:rFonts w:ascii="Arial Narrow" w:hAnsi="Arial Narrow"/>
        </w:rPr>
        <w:t>viď kapitola Stanovenie investičných výdavkov – Obnova majetku s kratšou dobou životnosti</w:t>
      </w:r>
      <w:r w:rsidR="004A216B" w:rsidRPr="00036866">
        <w:rPr>
          <w:rFonts w:ascii="Arial Narrow" w:hAnsi="Arial Narrow"/>
          <w:lang w:val="sk-SK"/>
        </w:rPr>
        <w:t xml:space="preserve">). </w:t>
      </w:r>
      <w:ins w:id="472" w:author="MŽP SR" w:date="2016-02-29T18:32:00Z">
        <w:r w:rsidR="00C57C0A">
          <w:rPr>
            <w:rFonts w:ascii="Arial Narrow" w:hAnsi="Arial Narrow"/>
            <w:lang w:val="sk-SK"/>
          </w:rPr>
          <w:t>Ekonomická životnosť hlavnej časti investície nepodlieha obn</w:t>
        </w:r>
        <w:r w:rsidR="00BA0622">
          <w:rPr>
            <w:rFonts w:ascii="Arial Narrow" w:hAnsi="Arial Narrow"/>
            <w:lang w:val="sk-SK"/>
          </w:rPr>
          <w:t>ove počas referenčného obdobia</w:t>
        </w:r>
        <w:r w:rsidR="00C57C0A">
          <w:rPr>
            <w:rFonts w:ascii="Arial Narrow" w:hAnsi="Arial Narrow"/>
            <w:lang w:val="sk-SK"/>
          </w:rPr>
          <w:t>, ke</w:t>
        </w:r>
      </w:ins>
      <w:ins w:id="473" w:author="MŽP SR" w:date="2016-02-29T18:33:00Z">
        <w:r w:rsidR="00C57C0A">
          <w:rPr>
            <w:rFonts w:ascii="Arial Narrow" w:hAnsi="Arial Narrow"/>
            <w:lang w:val="sk-SK"/>
          </w:rPr>
          <w:t>ďže referenčné obdobie je nastavené tak, aby kore</w:t>
        </w:r>
      </w:ins>
      <w:ins w:id="474" w:author="MŽP SR" w:date="2016-02-29T18:34:00Z">
        <w:r w:rsidR="00C57C0A">
          <w:rPr>
            <w:rFonts w:ascii="Arial Narrow" w:hAnsi="Arial Narrow"/>
            <w:lang w:val="sk-SK"/>
          </w:rPr>
          <w:t>špondovalo s ekonomickou životnosťou hlavnej časti investície (hlavných aktív/majetku investície, ktorých životnosť musí zodpovedať referenčnému obdobiu</w:t>
        </w:r>
      </w:ins>
      <w:ins w:id="475" w:author="MŽP SR" w:date="2016-02-29T18:35:00Z">
        <w:r w:rsidR="00BA0622">
          <w:rPr>
            <w:rFonts w:ascii="Arial Narrow" w:hAnsi="Arial Narrow"/>
            <w:lang w:val="sk-SK"/>
          </w:rPr>
          <w:t>)</w:t>
        </w:r>
      </w:ins>
      <w:ins w:id="476" w:author="MŽP SR" w:date="2016-02-29T18:34:00Z">
        <w:r w:rsidR="00C57C0A">
          <w:rPr>
            <w:rFonts w:ascii="Arial Narrow" w:hAnsi="Arial Narrow"/>
            <w:lang w:val="sk-SK"/>
          </w:rPr>
          <w:t>.</w:t>
        </w:r>
      </w:ins>
      <w:del w:id="477" w:author="MŽP SR" w:date="2016-02-29T18:34:00Z">
        <w:r w:rsidR="004A216B" w:rsidRPr="00036866" w:rsidDel="00C57C0A">
          <w:rPr>
            <w:rFonts w:ascii="Arial Narrow" w:hAnsi="Arial Narrow"/>
            <w:lang w:val="sk-SK"/>
          </w:rPr>
          <w:delText xml:space="preserve">V opačnom prípade by </w:delText>
        </w:r>
        <w:r w:rsidR="00012675" w:rsidRPr="00036866" w:rsidDel="00C57C0A">
          <w:rPr>
            <w:rFonts w:ascii="Arial Narrow" w:hAnsi="Arial Narrow"/>
            <w:lang w:val="sk-SK"/>
          </w:rPr>
          <w:delText>sa</w:delText>
        </w:r>
        <w:r w:rsidR="004A216B" w:rsidRPr="00036866" w:rsidDel="00C57C0A">
          <w:rPr>
            <w:rFonts w:ascii="Arial Narrow" w:hAnsi="Arial Narrow"/>
            <w:lang w:val="sk-SK"/>
          </w:rPr>
          <w:delText xml:space="preserve"> museli vo finančnej analýze zohľadniť nielen výdavky na obnovu majetku, ale i príjmy, ktoré budú plynúť z jeho používania po skončení </w:delText>
        </w:r>
        <w:r w:rsidR="006A6EA7" w:rsidRPr="00036866" w:rsidDel="00C57C0A">
          <w:rPr>
            <w:rFonts w:ascii="Arial Narrow" w:hAnsi="Arial Narrow"/>
            <w:lang w:val="sk-SK"/>
          </w:rPr>
          <w:delText>referenčného obdobia</w:delText>
        </w:r>
        <w:r w:rsidR="004A216B" w:rsidRPr="00036866" w:rsidDel="00C57C0A">
          <w:rPr>
            <w:rFonts w:ascii="Arial Narrow" w:hAnsi="Arial Narrow"/>
            <w:lang w:val="sk-SK"/>
          </w:rPr>
          <w:delText xml:space="preserve"> finančnej analýzy.</w:delText>
        </w:r>
      </w:del>
    </w:p>
    <w:p w:rsidR="00875850" w:rsidRPr="00036866" w:rsidRDefault="00012675" w:rsidP="009D22BF">
      <w:pPr>
        <w:pStyle w:val="Zkladntext"/>
        <w:rPr>
          <w:rFonts w:ascii="Arial Narrow" w:hAnsi="Arial Narrow"/>
          <w:lang w:val="sk-SK"/>
        </w:rPr>
      </w:pPr>
      <w:r w:rsidRPr="00036866">
        <w:rPr>
          <w:rFonts w:ascii="Arial Narrow" w:hAnsi="Arial Narrow"/>
          <w:lang w:val="sk-SK"/>
        </w:rPr>
        <w:t>Zostatková hodnota</w:t>
      </w:r>
      <w:ins w:id="478" w:author="MŽP SR" w:date="2016-03-01T09:08:00Z">
        <w:r w:rsidR="00A85CCE">
          <w:rPr>
            <w:rFonts w:ascii="Arial Narrow" w:hAnsi="Arial Narrow"/>
            <w:lang w:val="sk-SK"/>
          </w:rPr>
          <w:t xml:space="preserve"> investície</w:t>
        </w:r>
      </w:ins>
      <w:r w:rsidRPr="00036866">
        <w:rPr>
          <w:rFonts w:ascii="Arial Narrow" w:hAnsi="Arial Narrow"/>
          <w:lang w:val="sk-SK"/>
        </w:rPr>
        <w:t xml:space="preserve"> sa zadáva v hárku </w:t>
      </w:r>
      <w:r w:rsidR="004A216B" w:rsidRPr="00036866">
        <w:rPr>
          <w:rStyle w:val="Zdraznnjemn1"/>
          <w:rFonts w:ascii="Arial Narrow" w:hAnsi="Arial Narrow"/>
          <w:lang w:val="sk-SK"/>
        </w:rPr>
        <w:t>Peňažné toky projektu</w:t>
      </w:r>
      <w:r w:rsidR="004A216B" w:rsidRPr="00036866">
        <w:rPr>
          <w:rFonts w:ascii="Arial Narrow" w:hAnsi="Arial Narrow"/>
          <w:lang w:val="sk-SK"/>
        </w:rPr>
        <w:t xml:space="preserve"> do riadku „Zostatková hodnota </w:t>
      </w:r>
      <w:del w:id="479" w:author="MŽP SR" w:date="2016-03-01T09:08:00Z">
        <w:r w:rsidR="004A216B" w:rsidRPr="00036866" w:rsidDel="00A85CCE">
          <w:rPr>
            <w:rFonts w:ascii="Arial Narrow" w:hAnsi="Arial Narrow"/>
            <w:lang w:val="sk-SK"/>
          </w:rPr>
          <w:delText>majetku</w:delText>
        </w:r>
      </w:del>
      <w:ins w:id="480" w:author="MŽP SR" w:date="2016-03-01T09:08:00Z">
        <w:r w:rsidR="00A85CCE">
          <w:rPr>
            <w:rFonts w:ascii="Arial Narrow" w:hAnsi="Arial Narrow"/>
            <w:lang w:val="sk-SK"/>
          </w:rPr>
          <w:t>investície</w:t>
        </w:r>
      </w:ins>
      <w:r w:rsidR="004A216B" w:rsidRPr="00036866">
        <w:rPr>
          <w:rFonts w:ascii="Arial Narrow" w:hAnsi="Arial Narrow"/>
          <w:lang w:val="sk-SK"/>
        </w:rPr>
        <w:t>“. Zadáva sa vždy iba v poslednom roku</w:t>
      </w:r>
      <w:r w:rsidR="006A6EA7" w:rsidRPr="00036866">
        <w:rPr>
          <w:rFonts w:ascii="Arial Narrow" w:hAnsi="Arial Narrow"/>
          <w:lang w:val="sk-SK"/>
        </w:rPr>
        <w:t xml:space="preserve"> referenčného obdobia</w:t>
      </w:r>
      <w:r w:rsidR="004A216B" w:rsidRPr="00036866">
        <w:rPr>
          <w:rFonts w:ascii="Arial Narrow" w:hAnsi="Arial Narrow"/>
          <w:lang w:val="sk-SK"/>
        </w:rPr>
        <w:t xml:space="preserve"> finančnej analýzy. </w:t>
      </w:r>
    </w:p>
    <w:p w:rsidR="0083367B" w:rsidRPr="00036866" w:rsidDel="00D54FD1" w:rsidRDefault="004A216B" w:rsidP="0083367B">
      <w:pPr>
        <w:pStyle w:val="Zkladntext"/>
        <w:rPr>
          <w:del w:id="481" w:author="MŽP SR" w:date="2016-03-01T11:05:00Z"/>
          <w:rFonts w:ascii="Arial Narrow" w:hAnsi="Arial Narrow"/>
          <w:lang w:val="sk-SK"/>
        </w:rPr>
      </w:pPr>
      <w:r w:rsidRPr="00036866">
        <w:rPr>
          <w:rFonts w:ascii="Arial Narrow" w:hAnsi="Arial Narrow"/>
          <w:lang w:val="sk-SK"/>
        </w:rPr>
        <w:t xml:space="preserve">Nižšie </w:t>
      </w:r>
      <w:r w:rsidR="00012675" w:rsidRPr="00036866">
        <w:rPr>
          <w:rFonts w:ascii="Arial Narrow" w:hAnsi="Arial Narrow"/>
          <w:lang w:val="sk-SK"/>
        </w:rPr>
        <w:t>sú uvedené</w:t>
      </w:r>
      <w:r w:rsidRPr="00036866">
        <w:rPr>
          <w:rFonts w:ascii="Arial Narrow" w:hAnsi="Arial Narrow"/>
          <w:lang w:val="sk-SK"/>
        </w:rPr>
        <w:t xml:space="preserve"> možné metódy urče</w:t>
      </w:r>
      <w:r w:rsidR="0083367B" w:rsidRPr="00036866">
        <w:rPr>
          <w:rFonts w:ascii="Arial Narrow" w:hAnsi="Arial Narrow"/>
          <w:lang w:val="sk-SK"/>
        </w:rPr>
        <w:t>ni</w:t>
      </w:r>
      <w:r w:rsidR="006A6EA7" w:rsidRPr="00036866">
        <w:rPr>
          <w:rFonts w:ascii="Arial Narrow" w:hAnsi="Arial Narrow"/>
          <w:lang w:val="sk-SK"/>
        </w:rPr>
        <w:t>a</w:t>
      </w:r>
      <w:r w:rsidR="0083367B" w:rsidRPr="00036866">
        <w:rPr>
          <w:rFonts w:ascii="Arial Narrow" w:hAnsi="Arial Narrow"/>
          <w:lang w:val="sk-SK"/>
        </w:rPr>
        <w:t xml:space="preserve"> zostatkovej hodnoty </w:t>
      </w:r>
      <w:del w:id="482" w:author="MŽP SR" w:date="2016-03-01T09:08:00Z">
        <w:r w:rsidR="0083367B" w:rsidRPr="00036866" w:rsidDel="00A85CCE">
          <w:rPr>
            <w:rFonts w:ascii="Arial Narrow" w:hAnsi="Arial Narrow"/>
            <w:lang w:val="sk-SK"/>
          </w:rPr>
          <w:delText xml:space="preserve">majetku </w:delText>
        </w:r>
      </w:del>
      <w:ins w:id="483" w:author="MŽP SR" w:date="2016-03-01T09:08:00Z">
        <w:r w:rsidR="00A85CCE">
          <w:rPr>
            <w:rFonts w:ascii="Arial Narrow" w:hAnsi="Arial Narrow"/>
            <w:lang w:val="sk-SK"/>
          </w:rPr>
          <w:t>investície</w:t>
        </w:r>
        <w:r w:rsidR="00A85CCE" w:rsidRPr="00036866">
          <w:rPr>
            <w:rFonts w:ascii="Arial Narrow" w:hAnsi="Arial Narrow"/>
            <w:lang w:val="sk-SK"/>
          </w:rPr>
          <w:t xml:space="preserve"> </w:t>
        </w:r>
      </w:ins>
      <w:r w:rsidR="0083367B" w:rsidRPr="00036866">
        <w:rPr>
          <w:rFonts w:ascii="Arial Narrow" w:hAnsi="Arial Narrow"/>
          <w:lang w:val="sk-SK"/>
        </w:rPr>
        <w:t xml:space="preserve">– </w:t>
      </w:r>
      <w:r w:rsidR="006A6EA7" w:rsidRPr="00036866">
        <w:rPr>
          <w:rFonts w:ascii="Arial Narrow" w:hAnsi="Arial Narrow"/>
          <w:lang w:val="sk-SK"/>
        </w:rPr>
        <w:t xml:space="preserve">ak </w:t>
      </w:r>
      <w:del w:id="484" w:author="MŽP SR" w:date="2016-02-29T18:36:00Z">
        <w:r w:rsidR="006A6EA7" w:rsidRPr="00036866" w:rsidDel="00BA0622">
          <w:rPr>
            <w:rFonts w:ascii="Arial Narrow" w:hAnsi="Arial Narrow"/>
            <w:lang w:val="sk-SK"/>
          </w:rPr>
          <w:delText xml:space="preserve">je </w:delText>
        </w:r>
      </w:del>
      <w:ins w:id="485" w:author="MŽP SR" w:date="2016-02-29T18:36:00Z">
        <w:r w:rsidR="00BA0622">
          <w:rPr>
            <w:rFonts w:ascii="Arial Narrow" w:hAnsi="Arial Narrow"/>
            <w:lang w:val="sk-SK"/>
          </w:rPr>
          <w:t xml:space="preserve">ekonomická životnosť </w:t>
        </w:r>
      </w:ins>
      <w:del w:id="486" w:author="MŽP SR" w:date="2016-03-01T09:08:00Z">
        <w:r w:rsidR="0083367B" w:rsidRPr="00036866" w:rsidDel="00A85CCE">
          <w:rPr>
            <w:rFonts w:ascii="Arial Narrow" w:hAnsi="Arial Narrow"/>
            <w:lang w:val="sk-SK"/>
          </w:rPr>
          <w:delText>majet</w:delText>
        </w:r>
      </w:del>
      <w:del w:id="487" w:author="MŽP SR" w:date="2016-02-29T18:36:00Z">
        <w:r w:rsidR="0083367B" w:rsidRPr="00036866" w:rsidDel="00BA0622">
          <w:rPr>
            <w:rFonts w:ascii="Arial Narrow" w:hAnsi="Arial Narrow"/>
            <w:lang w:val="sk-SK"/>
          </w:rPr>
          <w:delText>o</w:delText>
        </w:r>
      </w:del>
      <w:del w:id="488" w:author="MŽP SR" w:date="2016-03-01T09:08:00Z">
        <w:r w:rsidR="0083367B" w:rsidRPr="00036866" w:rsidDel="00A85CCE">
          <w:rPr>
            <w:rFonts w:ascii="Arial Narrow" w:hAnsi="Arial Narrow"/>
            <w:lang w:val="sk-SK"/>
          </w:rPr>
          <w:delText>k</w:delText>
        </w:r>
      </w:del>
      <w:ins w:id="489" w:author="MŽP SR" w:date="2016-03-01T09:08:00Z">
        <w:r w:rsidR="00A85CCE">
          <w:rPr>
            <w:rFonts w:ascii="Arial Narrow" w:hAnsi="Arial Narrow"/>
            <w:lang w:val="sk-SK"/>
          </w:rPr>
          <w:t>investície</w:t>
        </w:r>
      </w:ins>
      <w:r w:rsidR="0083367B" w:rsidRPr="00036866">
        <w:rPr>
          <w:rFonts w:ascii="Arial Narrow" w:hAnsi="Arial Narrow"/>
          <w:lang w:val="sk-SK"/>
        </w:rPr>
        <w:t xml:space="preserve"> </w:t>
      </w:r>
      <w:ins w:id="490" w:author="MŽP SR" w:date="2016-02-29T18:36:00Z">
        <w:r w:rsidR="00BA0622">
          <w:rPr>
            <w:rFonts w:ascii="Arial Narrow" w:hAnsi="Arial Narrow"/>
            <w:lang w:val="sk-SK"/>
          </w:rPr>
          <w:t>presahuje referenčné obdobie</w:t>
        </w:r>
      </w:ins>
      <w:del w:id="491" w:author="MŽP SR" w:date="2016-02-29T18:36:00Z">
        <w:r w:rsidR="0083367B" w:rsidRPr="00036866" w:rsidDel="00BA0622">
          <w:rPr>
            <w:rFonts w:ascii="Arial Narrow" w:hAnsi="Arial Narrow"/>
            <w:lang w:val="sk-SK"/>
          </w:rPr>
          <w:delText>ešte schopný ďalšej prevádzky</w:delText>
        </w:r>
      </w:del>
      <w:r w:rsidR="006A6EA7" w:rsidRPr="00036866">
        <w:rPr>
          <w:rFonts w:ascii="Arial Narrow" w:hAnsi="Arial Narrow"/>
          <w:lang w:val="sk-SK"/>
        </w:rPr>
        <w:t>, resp.</w:t>
      </w:r>
      <w:r w:rsidR="0083367B" w:rsidRPr="00036866">
        <w:rPr>
          <w:rFonts w:ascii="Arial Narrow" w:hAnsi="Arial Narrow"/>
          <w:lang w:val="sk-SK"/>
        </w:rPr>
        <w:t xml:space="preserve"> a</w:t>
      </w:r>
      <w:r w:rsidR="006A6EA7" w:rsidRPr="00036866">
        <w:rPr>
          <w:rFonts w:ascii="Arial Narrow" w:hAnsi="Arial Narrow"/>
          <w:lang w:val="sk-SK"/>
        </w:rPr>
        <w:t>k</w:t>
      </w:r>
      <w:r w:rsidR="0083367B" w:rsidRPr="00036866">
        <w:rPr>
          <w:rFonts w:ascii="Arial Narrow" w:hAnsi="Arial Narrow"/>
          <w:lang w:val="sk-SK"/>
        </w:rPr>
        <w:t> maje</w:t>
      </w:r>
      <w:r w:rsidR="0051186E" w:rsidRPr="00036866">
        <w:rPr>
          <w:rFonts w:ascii="Arial Narrow" w:hAnsi="Arial Narrow"/>
          <w:lang w:val="sk-SK"/>
        </w:rPr>
        <w:t xml:space="preserve">tok už nebude ďalej používaný. </w:t>
      </w:r>
    </w:p>
    <w:p w:rsidR="00D54FD1" w:rsidRDefault="00D54FD1" w:rsidP="002D6BDE">
      <w:pPr>
        <w:pStyle w:val="Zkladntext"/>
        <w:rPr>
          <w:ins w:id="492" w:author="MŽP SR" w:date="2016-03-01T11:05:00Z"/>
          <w:lang w:val="sk-SK"/>
        </w:rPr>
      </w:pPr>
    </w:p>
    <w:p w:rsidR="00875850" w:rsidRPr="00036866" w:rsidRDefault="00012675" w:rsidP="002D6BDE">
      <w:pPr>
        <w:pStyle w:val="Zoznamsodrkami"/>
        <w:numPr>
          <w:ilvl w:val="0"/>
          <w:numId w:val="0"/>
        </w:numPr>
        <w:spacing w:before="240"/>
        <w:ind w:left="340" w:hanging="340"/>
        <w:rPr>
          <w:rFonts w:ascii="Arial Narrow" w:hAnsi="Arial Narrow"/>
          <w:b/>
          <w:lang w:val="sk-SK"/>
        </w:rPr>
      </w:pPr>
      <w:del w:id="493" w:author="MŽP SR" w:date="2016-02-29T19:20:00Z">
        <w:r w:rsidRPr="00EA1392" w:rsidDel="00EA1392">
          <w:rPr>
            <w:rFonts w:ascii="Arial Narrow" w:hAnsi="Arial Narrow"/>
            <w:b/>
            <w:lang w:val="sk-SK"/>
          </w:rPr>
          <w:delText>A</w:delText>
        </w:r>
        <w:r w:rsidR="004A216B" w:rsidRPr="00EA1392" w:rsidDel="00EA1392">
          <w:rPr>
            <w:rFonts w:ascii="Arial Narrow" w:hAnsi="Arial Narrow"/>
            <w:b/>
            <w:lang w:val="sk-SK"/>
          </w:rPr>
          <w:delText>k je majeto</w:delText>
        </w:r>
        <w:r w:rsidRPr="00EA1392" w:rsidDel="00EA1392">
          <w:rPr>
            <w:rFonts w:ascii="Arial Narrow" w:hAnsi="Arial Narrow"/>
            <w:b/>
            <w:lang w:val="sk-SK"/>
          </w:rPr>
          <w:delText>k ešte schopný ďalšej prevádzky</w:delText>
        </w:r>
      </w:del>
      <w:ins w:id="494" w:author="MŽP SR" w:date="2016-02-29T18:42:00Z">
        <w:r w:rsidR="00F51926" w:rsidRPr="00EA1392">
          <w:rPr>
            <w:rFonts w:ascii="Arial Narrow" w:hAnsi="Arial Narrow"/>
            <w:b/>
            <w:lang w:val="sk-SK"/>
          </w:rPr>
          <w:t xml:space="preserve">Ak ekonomická životnosť majektu presahuje referenčné </w:t>
        </w:r>
      </w:ins>
      <w:ins w:id="495" w:author="MŽP SR" w:date="2016-02-29T18:43:00Z">
        <w:r w:rsidR="009B74B7" w:rsidRPr="00EA1392">
          <w:rPr>
            <w:rFonts w:ascii="Arial Narrow" w:hAnsi="Arial Narrow"/>
            <w:b/>
            <w:lang w:val="sk-SK"/>
          </w:rPr>
          <w:t>obdobie</w:t>
        </w:r>
      </w:ins>
    </w:p>
    <w:p w:rsidR="00875850" w:rsidRPr="00EA1392" w:rsidDel="0006055C" w:rsidRDefault="004A216B" w:rsidP="0083367B">
      <w:pPr>
        <w:pStyle w:val="Zoznamsodrkami2"/>
        <w:numPr>
          <w:ilvl w:val="0"/>
          <w:numId w:val="0"/>
        </w:numPr>
        <w:rPr>
          <w:del w:id="496" w:author="MŽP SR" w:date="2016-02-29T18:37:00Z"/>
          <w:rFonts w:ascii="Arial Narrow" w:hAnsi="Arial Narrow"/>
          <w:lang w:val="sk-SK"/>
        </w:rPr>
      </w:pPr>
      <w:del w:id="497" w:author="MŽP SR" w:date="2016-02-29T18:37:00Z">
        <w:r w:rsidRPr="00EA1392" w:rsidDel="0006055C">
          <w:rPr>
            <w:rFonts w:ascii="Arial Narrow" w:hAnsi="Arial Narrow"/>
            <w:u w:val="single"/>
            <w:lang w:val="sk-SK"/>
          </w:rPr>
          <w:delText>Podľa obstarávacej ceny majetku a doby reálnej ekonomickej životnosti</w:delText>
        </w:r>
        <w:r w:rsidR="00012675" w:rsidRPr="00EA1392" w:rsidDel="0006055C">
          <w:rPr>
            <w:rFonts w:ascii="Arial Narrow" w:hAnsi="Arial Narrow"/>
            <w:lang w:val="sk-SK"/>
          </w:rPr>
          <w:delText>:</w:delText>
        </w:r>
      </w:del>
    </w:p>
    <w:p w:rsidR="00875850" w:rsidRPr="00EA1392" w:rsidDel="0006055C" w:rsidRDefault="004A216B" w:rsidP="003760A7">
      <w:pPr>
        <w:pStyle w:val="Zoznamsodrkami2"/>
        <w:numPr>
          <w:ilvl w:val="0"/>
          <w:numId w:val="0"/>
        </w:numPr>
        <w:rPr>
          <w:del w:id="498" w:author="MŽP SR" w:date="2016-02-29T18:37:00Z"/>
          <w:rFonts w:ascii="Arial Narrow" w:hAnsi="Arial Narrow"/>
          <w:lang w:val="sk-SK"/>
        </w:rPr>
      </w:pPr>
      <w:del w:id="499" w:author="MŽP SR" w:date="2016-02-29T18:37:00Z">
        <w:r w:rsidRPr="00EA1392" w:rsidDel="0006055C">
          <w:rPr>
            <w:rFonts w:ascii="Arial Narrow" w:hAnsi="Arial Narrow"/>
            <w:lang w:val="sk-SK"/>
          </w:rPr>
          <w:delText>Dobou reálnej ekonomickej životnosti sa myslí doba, po ktorú je ekonomicky výhodné z</w:delText>
        </w:r>
        <w:r w:rsidR="009D4D61" w:rsidRPr="00EA1392" w:rsidDel="0006055C">
          <w:rPr>
            <w:rFonts w:ascii="Arial Narrow" w:hAnsi="Arial Narrow"/>
            <w:lang w:val="sk-SK"/>
          </w:rPr>
          <w:delText>abezpečovať prevádzku majetku, t</w:delText>
        </w:r>
        <w:r w:rsidRPr="00EA1392" w:rsidDel="0006055C">
          <w:rPr>
            <w:rFonts w:ascii="Arial Narrow" w:hAnsi="Arial Narrow"/>
            <w:lang w:val="sk-SK"/>
          </w:rPr>
          <w:delText>.j. pokiaľ je majetok ešte schopný prinášať príjmy z prevádzky, ktoré presiahnu výdavky na prevádzku majetku. Táto metóda je najjednoduchšia avšak zároveň najmenej presná. Je možné ju použiť vtedy, ak zostatková cena majetku nie je významná</w:delText>
        </w:r>
        <w:r w:rsidR="0083367B" w:rsidRPr="00EA1392" w:rsidDel="0006055C">
          <w:rPr>
            <w:rFonts w:ascii="Arial Narrow" w:hAnsi="Arial Narrow"/>
            <w:lang w:val="sk-SK"/>
          </w:rPr>
          <w:delText>.</w:delText>
        </w:r>
      </w:del>
    </w:p>
    <w:p w:rsidR="00875850" w:rsidRPr="00EA1392" w:rsidDel="0006055C" w:rsidRDefault="004A216B" w:rsidP="003760A7">
      <w:pPr>
        <w:pStyle w:val="Zoznamsodrkami2"/>
        <w:numPr>
          <w:ilvl w:val="0"/>
          <w:numId w:val="0"/>
        </w:numPr>
        <w:rPr>
          <w:del w:id="500" w:author="MŽP SR" w:date="2016-02-29T18:37:00Z"/>
          <w:rFonts w:ascii="Arial Narrow" w:hAnsi="Arial Narrow"/>
          <w:i/>
          <w:lang w:val="sk-SK"/>
        </w:rPr>
      </w:pPr>
      <w:del w:id="501" w:author="MŽP SR" w:date="2016-02-29T18:37:00Z">
        <w:r w:rsidRPr="00EA1392" w:rsidDel="0006055C">
          <w:rPr>
            <w:rFonts w:ascii="Arial Narrow" w:hAnsi="Arial Narrow"/>
            <w:b/>
            <w:i/>
            <w:u w:val="single"/>
            <w:lang w:val="sk-SK"/>
          </w:rPr>
          <w:delText>Príklad:</w:delText>
        </w:r>
        <w:r w:rsidRPr="00EA1392" w:rsidDel="0006055C">
          <w:rPr>
            <w:rFonts w:ascii="Arial Narrow" w:hAnsi="Arial Narrow"/>
            <w:i/>
            <w:lang w:val="sk-SK"/>
          </w:rPr>
          <w:delText xml:space="preserve"> </w:delText>
        </w:r>
        <w:r w:rsidR="006A6EA7" w:rsidRPr="00EA1392" w:rsidDel="0006055C">
          <w:rPr>
            <w:rFonts w:ascii="Arial Narrow" w:hAnsi="Arial Narrow"/>
            <w:i/>
            <w:lang w:val="sk-SK"/>
          </w:rPr>
          <w:delText>Referenčné obdobie</w:delText>
        </w:r>
        <w:r w:rsidRPr="00EA1392" w:rsidDel="0006055C">
          <w:rPr>
            <w:rFonts w:ascii="Arial Narrow" w:hAnsi="Arial Narrow"/>
            <w:i/>
            <w:lang w:val="sk-SK"/>
          </w:rPr>
          <w:delText xml:space="preserve"> finančnej analýzy je pevne </w:delText>
        </w:r>
        <w:r w:rsidR="006A6EA7" w:rsidRPr="00EA1392" w:rsidDel="0006055C">
          <w:rPr>
            <w:rFonts w:ascii="Arial Narrow" w:hAnsi="Arial Narrow"/>
            <w:i/>
            <w:lang w:val="sk-SK"/>
          </w:rPr>
          <w:delText xml:space="preserve">stanovené </w:delText>
        </w:r>
        <w:r w:rsidRPr="00EA1392" w:rsidDel="0006055C">
          <w:rPr>
            <w:rFonts w:ascii="Arial Narrow" w:hAnsi="Arial Narrow"/>
            <w:i/>
            <w:lang w:val="sk-SK"/>
          </w:rPr>
          <w:delText>na 1</w:delText>
        </w:r>
        <w:r w:rsidR="004B3AD3" w:rsidRPr="00EA1392" w:rsidDel="0006055C">
          <w:rPr>
            <w:rFonts w:ascii="Arial Narrow" w:hAnsi="Arial Narrow"/>
            <w:i/>
            <w:lang w:val="sk-SK"/>
          </w:rPr>
          <w:delText>5</w:delText>
        </w:r>
        <w:r w:rsidRPr="00EA1392" w:rsidDel="0006055C">
          <w:rPr>
            <w:rFonts w:ascii="Arial Narrow" w:hAnsi="Arial Narrow"/>
            <w:i/>
            <w:lang w:val="sk-SK"/>
          </w:rPr>
          <w:delText xml:space="preserve"> rokov (podľa typu projektu). Majetok v hodnote 1 mil. </w:delText>
        </w:r>
        <w:r w:rsidR="009D4D61" w:rsidRPr="00EA1392" w:rsidDel="0006055C">
          <w:rPr>
            <w:rFonts w:ascii="Arial Narrow" w:hAnsi="Arial Narrow"/>
            <w:i/>
            <w:lang w:val="sk-SK"/>
          </w:rPr>
          <w:delText>E</w:delText>
        </w:r>
        <w:r w:rsidRPr="00EA1392" w:rsidDel="0006055C">
          <w:rPr>
            <w:rFonts w:ascii="Arial Narrow" w:hAnsi="Arial Narrow"/>
            <w:i/>
            <w:lang w:val="sk-SK"/>
          </w:rPr>
          <w:delText xml:space="preserve">ur, ktorý bude obstaraný v rámci projektu, má však reálnu ekonomickú životnosť </w:delText>
        </w:r>
        <w:r w:rsidR="004B3AD3" w:rsidRPr="00EA1392" w:rsidDel="0006055C">
          <w:rPr>
            <w:rFonts w:ascii="Arial Narrow" w:hAnsi="Arial Narrow"/>
            <w:i/>
            <w:lang w:val="sk-SK"/>
          </w:rPr>
          <w:delText>20</w:delText>
        </w:r>
        <w:r w:rsidRPr="00EA1392" w:rsidDel="0006055C">
          <w:rPr>
            <w:rFonts w:ascii="Arial Narrow" w:hAnsi="Arial Narrow"/>
            <w:i/>
            <w:lang w:val="sk-SK"/>
          </w:rPr>
          <w:delText xml:space="preserve"> rokov. Zostatková cena majetku</w:delText>
        </w:r>
        <w:r w:rsidR="009D4D61" w:rsidRPr="00EA1392" w:rsidDel="0006055C">
          <w:rPr>
            <w:rFonts w:ascii="Arial Narrow" w:hAnsi="Arial Narrow"/>
            <w:i/>
            <w:lang w:val="sk-SK"/>
          </w:rPr>
          <w:delText xml:space="preserve"> (pri rovnomernom odpisovaní)</w:delText>
        </w:r>
        <w:r w:rsidRPr="00EA1392" w:rsidDel="0006055C">
          <w:rPr>
            <w:rFonts w:ascii="Arial Narrow" w:hAnsi="Arial Narrow"/>
            <w:i/>
            <w:lang w:val="sk-SK"/>
          </w:rPr>
          <w:delText xml:space="preserve"> v 1</w:delText>
        </w:r>
        <w:r w:rsidR="004B3AD3" w:rsidRPr="00EA1392" w:rsidDel="0006055C">
          <w:rPr>
            <w:rFonts w:ascii="Arial Narrow" w:hAnsi="Arial Narrow"/>
            <w:i/>
            <w:lang w:val="sk-SK"/>
          </w:rPr>
          <w:delText>5</w:delText>
        </w:r>
        <w:r w:rsidRPr="00EA1392" w:rsidDel="0006055C">
          <w:rPr>
            <w:rFonts w:ascii="Arial Narrow" w:hAnsi="Arial Narrow"/>
            <w:i/>
            <w:lang w:val="sk-SK"/>
          </w:rPr>
          <w:delText>-tom roku bude potom 1 mil. x (</w:delText>
        </w:r>
        <w:r w:rsidR="004B3AD3" w:rsidRPr="00EA1392" w:rsidDel="0006055C">
          <w:rPr>
            <w:rFonts w:ascii="Arial Narrow" w:hAnsi="Arial Narrow"/>
            <w:i/>
            <w:lang w:val="sk-SK"/>
          </w:rPr>
          <w:delText>20</w:delText>
        </w:r>
        <w:r w:rsidRPr="00EA1392" w:rsidDel="0006055C">
          <w:rPr>
            <w:rFonts w:ascii="Arial Narrow" w:hAnsi="Arial Narrow"/>
            <w:i/>
            <w:lang w:val="sk-SK"/>
          </w:rPr>
          <w:delText>-1</w:delText>
        </w:r>
        <w:r w:rsidR="004B3AD3" w:rsidRPr="00EA1392" w:rsidDel="0006055C">
          <w:rPr>
            <w:rFonts w:ascii="Arial Narrow" w:hAnsi="Arial Narrow"/>
            <w:i/>
            <w:lang w:val="sk-SK"/>
          </w:rPr>
          <w:delText>5</w:delText>
        </w:r>
        <w:r w:rsidRPr="00EA1392" w:rsidDel="0006055C">
          <w:rPr>
            <w:rFonts w:ascii="Arial Narrow" w:hAnsi="Arial Narrow"/>
            <w:i/>
            <w:lang w:val="sk-SK"/>
          </w:rPr>
          <w:delText xml:space="preserve">) / </w:delText>
        </w:r>
        <w:r w:rsidR="004B3AD3" w:rsidRPr="00EA1392" w:rsidDel="0006055C">
          <w:rPr>
            <w:rFonts w:ascii="Arial Narrow" w:hAnsi="Arial Narrow"/>
            <w:i/>
            <w:lang w:val="sk-SK"/>
          </w:rPr>
          <w:delText>20</w:delText>
        </w:r>
        <w:r w:rsidRPr="00EA1392" w:rsidDel="0006055C">
          <w:rPr>
            <w:rFonts w:ascii="Arial Narrow" w:hAnsi="Arial Narrow"/>
            <w:i/>
            <w:lang w:val="sk-SK"/>
          </w:rPr>
          <w:delText xml:space="preserve"> = </w:delText>
        </w:r>
        <w:r w:rsidR="004B3AD3" w:rsidRPr="00EA1392" w:rsidDel="0006055C">
          <w:rPr>
            <w:rFonts w:ascii="Arial Narrow" w:hAnsi="Arial Narrow"/>
            <w:i/>
            <w:lang w:val="sk-SK"/>
          </w:rPr>
          <w:delText>250 000,00</w:delText>
        </w:r>
        <w:r w:rsidRPr="00EA1392" w:rsidDel="0006055C">
          <w:rPr>
            <w:rFonts w:ascii="Arial Narrow" w:hAnsi="Arial Narrow"/>
            <w:i/>
            <w:lang w:val="sk-SK"/>
          </w:rPr>
          <w:delText xml:space="preserve"> </w:delText>
        </w:r>
        <w:r w:rsidR="009D4D61" w:rsidRPr="00EA1392" w:rsidDel="0006055C">
          <w:rPr>
            <w:rFonts w:ascii="Arial Narrow" w:hAnsi="Arial Narrow"/>
            <w:i/>
            <w:lang w:val="sk-SK"/>
          </w:rPr>
          <w:delText>Eur</w:delText>
        </w:r>
        <w:r w:rsidRPr="00EA1392" w:rsidDel="0006055C">
          <w:rPr>
            <w:rFonts w:ascii="Arial Narrow" w:hAnsi="Arial Narrow"/>
            <w:i/>
            <w:lang w:val="sk-SK"/>
          </w:rPr>
          <w:delText>.</w:delText>
        </w:r>
      </w:del>
    </w:p>
    <w:p w:rsidR="00875850" w:rsidRPr="00036866" w:rsidDel="00EA1392" w:rsidRDefault="004A216B" w:rsidP="0083367B">
      <w:pPr>
        <w:pStyle w:val="Zoznamsodrkami2"/>
        <w:numPr>
          <w:ilvl w:val="0"/>
          <w:numId w:val="0"/>
        </w:numPr>
        <w:rPr>
          <w:del w:id="502" w:author="MŽP SR" w:date="2016-02-29T19:21:00Z"/>
          <w:rFonts w:ascii="Arial Narrow" w:hAnsi="Arial Narrow"/>
          <w:lang w:val="sk-SK"/>
        </w:rPr>
      </w:pPr>
      <w:del w:id="503" w:author="MŽP SR" w:date="2016-02-29T19:21:00Z">
        <w:r w:rsidRPr="00EA1392" w:rsidDel="00EA1392">
          <w:rPr>
            <w:rFonts w:ascii="Arial Narrow" w:hAnsi="Arial Narrow"/>
            <w:u w:val="single"/>
            <w:lang w:val="sk-SK"/>
          </w:rPr>
          <w:delText>Podľa peňažných tokov, ktoré je bude ešte majetok schopný vyprodukovať</w:delText>
        </w:r>
        <w:r w:rsidR="009D4D61" w:rsidRPr="00EA1392" w:rsidDel="00EA1392">
          <w:rPr>
            <w:rFonts w:ascii="Arial Narrow" w:hAnsi="Arial Narrow"/>
            <w:lang w:val="sk-SK"/>
          </w:rPr>
          <w:delText>:</w:delText>
        </w:r>
      </w:del>
    </w:p>
    <w:p w:rsidR="00875850" w:rsidRPr="00036866" w:rsidRDefault="004A216B" w:rsidP="003760A7">
      <w:pPr>
        <w:pStyle w:val="Zoznamsodrkami2"/>
        <w:numPr>
          <w:ilvl w:val="0"/>
          <w:numId w:val="0"/>
        </w:numPr>
        <w:rPr>
          <w:rFonts w:ascii="Arial Narrow" w:hAnsi="Arial Narrow"/>
          <w:lang w:val="sk-SK"/>
        </w:rPr>
      </w:pPr>
      <w:del w:id="504" w:author="MŽP SR" w:date="2016-02-29T18:38:00Z">
        <w:r w:rsidRPr="00036866" w:rsidDel="0006055C">
          <w:rPr>
            <w:rFonts w:ascii="Arial Narrow" w:hAnsi="Arial Narrow"/>
            <w:lang w:val="sk-SK"/>
          </w:rPr>
          <w:delText xml:space="preserve">Táto metóda je presnejšia než predchádzajúca metóda, je však </w:delText>
        </w:r>
      </w:del>
      <w:ins w:id="505" w:author="MŽP SR" w:date="2016-02-29T18:38:00Z">
        <w:r w:rsidR="0006055C">
          <w:rPr>
            <w:rFonts w:ascii="Arial Narrow" w:hAnsi="Arial Narrow"/>
            <w:lang w:val="sk-SK"/>
          </w:rPr>
          <w:t xml:space="preserve">Pri tejto metóde je </w:t>
        </w:r>
      </w:ins>
      <w:r w:rsidRPr="00036866">
        <w:rPr>
          <w:rFonts w:ascii="Arial Narrow" w:hAnsi="Arial Narrow"/>
          <w:lang w:val="sk-SK"/>
        </w:rPr>
        <w:t>potrebné určiť</w:t>
      </w:r>
      <w:ins w:id="506" w:author="MŽP SR" w:date="2016-02-29T18:38:00Z">
        <w:r w:rsidR="0006055C">
          <w:rPr>
            <w:rFonts w:ascii="Arial Narrow" w:hAnsi="Arial Narrow"/>
            <w:lang w:val="sk-SK"/>
          </w:rPr>
          <w:t>,</w:t>
        </w:r>
      </w:ins>
      <w:r w:rsidRPr="00036866">
        <w:rPr>
          <w:rFonts w:ascii="Arial Narrow" w:hAnsi="Arial Narrow"/>
          <w:lang w:val="sk-SK"/>
        </w:rPr>
        <w:t xml:space="preserve"> aké peňažné toky budú z majetku plynúť v jeho posledných rokoch </w:t>
      </w:r>
      <w:ins w:id="507" w:author="MŽP SR" w:date="2016-02-29T18:38:00Z">
        <w:r w:rsidR="0006055C">
          <w:rPr>
            <w:rFonts w:ascii="Arial Narrow" w:hAnsi="Arial Narrow"/>
            <w:lang w:val="sk-SK"/>
          </w:rPr>
          <w:t xml:space="preserve">ekonomickej </w:t>
        </w:r>
      </w:ins>
      <w:r w:rsidRPr="00036866">
        <w:rPr>
          <w:rFonts w:ascii="Arial Narrow" w:hAnsi="Arial Narrow"/>
          <w:lang w:val="sk-SK"/>
        </w:rPr>
        <w:t xml:space="preserve">životnosti, čo vyžaduje dodatočné výpočty a odhady. </w:t>
      </w:r>
      <w:del w:id="508" w:author="MŽP SR" w:date="2016-02-29T19:29:00Z">
        <w:r w:rsidRPr="00036866" w:rsidDel="000F54E8">
          <w:rPr>
            <w:rFonts w:ascii="Arial Narrow" w:hAnsi="Arial Narrow"/>
            <w:lang w:val="sk-SK"/>
          </w:rPr>
          <w:delText>Na zjednodušenie</w:delText>
        </w:r>
        <w:r w:rsidR="009D4D61" w:rsidRPr="00036866" w:rsidDel="000F54E8">
          <w:rPr>
            <w:rFonts w:ascii="Arial Narrow" w:hAnsi="Arial Narrow"/>
            <w:lang w:val="sk-SK"/>
          </w:rPr>
          <w:delText xml:space="preserve"> sa však môže</w:delText>
        </w:r>
        <w:r w:rsidRPr="00036866" w:rsidDel="000F54E8">
          <w:rPr>
            <w:rFonts w:ascii="Arial Narrow" w:hAnsi="Arial Narrow"/>
            <w:lang w:val="sk-SK"/>
          </w:rPr>
          <w:delText xml:space="preserve"> vychádzať z toho, že príjmy a výdavky na prevádzku majetku sa budú rovnať príjmom a výdavkom v </w:delText>
        </w:r>
        <w:r w:rsidRPr="006E6051" w:rsidDel="000F54E8">
          <w:rPr>
            <w:rFonts w:ascii="Arial Narrow" w:hAnsi="Arial Narrow"/>
            <w:lang w:val="sk-SK"/>
          </w:rPr>
          <w:delText>poslednom</w:delText>
        </w:r>
        <w:r w:rsidRPr="00036866" w:rsidDel="000F54E8">
          <w:rPr>
            <w:rFonts w:ascii="Arial Narrow" w:hAnsi="Arial Narrow"/>
            <w:lang w:val="sk-SK"/>
          </w:rPr>
          <w:delText xml:space="preserve"> roku finančnej analýzy.</w:delText>
        </w:r>
      </w:del>
    </w:p>
    <w:p w:rsidR="00875850" w:rsidRPr="00036866" w:rsidDel="00D54FD1" w:rsidRDefault="004A216B" w:rsidP="003760A7">
      <w:pPr>
        <w:pStyle w:val="Zoznamsodrkami2"/>
        <w:numPr>
          <w:ilvl w:val="0"/>
          <w:numId w:val="0"/>
        </w:numPr>
        <w:rPr>
          <w:del w:id="509" w:author="MŽP SR" w:date="2016-03-01T11:05:00Z"/>
          <w:rFonts w:ascii="Arial Narrow" w:hAnsi="Arial Narrow"/>
          <w:lang w:val="sk-SK"/>
        </w:rPr>
      </w:pPr>
      <w:r w:rsidRPr="003760A7">
        <w:rPr>
          <w:rFonts w:ascii="Arial Narrow" w:hAnsi="Arial Narrow"/>
          <w:b/>
          <w:i/>
          <w:u w:val="single"/>
          <w:lang w:val="sk-SK"/>
        </w:rPr>
        <w:t>Príklad:</w:t>
      </w:r>
      <w:r w:rsidRPr="00036866">
        <w:rPr>
          <w:rFonts w:ascii="Arial Narrow" w:hAnsi="Arial Narrow"/>
          <w:i/>
          <w:lang w:val="sk-SK"/>
        </w:rPr>
        <w:t xml:space="preserve"> </w:t>
      </w:r>
      <w:del w:id="510" w:author="MŽP SR" w:date="2016-02-29T18:39:00Z">
        <w:r w:rsidRPr="00036866" w:rsidDel="006D6221">
          <w:rPr>
            <w:rFonts w:ascii="Arial Narrow" w:hAnsi="Arial Narrow"/>
            <w:i/>
            <w:lang w:val="sk-SK"/>
          </w:rPr>
          <w:delText xml:space="preserve">Majetok sa daňovo odpisuje po dobu </w:delText>
        </w:r>
      </w:del>
      <w:ins w:id="511" w:author="MŽP SR" w:date="2016-02-29T18:39:00Z">
        <w:r w:rsidR="006D6221">
          <w:rPr>
            <w:rFonts w:ascii="Arial Narrow" w:hAnsi="Arial Narrow"/>
            <w:i/>
            <w:lang w:val="sk-SK"/>
          </w:rPr>
          <w:t xml:space="preserve">Referenčné obdobie finančnej analýzy je </w:t>
        </w:r>
      </w:ins>
      <w:r w:rsidR="004B3AD3" w:rsidRPr="00036866">
        <w:rPr>
          <w:rFonts w:ascii="Arial Narrow" w:hAnsi="Arial Narrow"/>
          <w:i/>
          <w:lang w:val="sk-SK"/>
        </w:rPr>
        <w:t>15</w:t>
      </w:r>
      <w:r w:rsidRPr="00036866">
        <w:rPr>
          <w:rFonts w:ascii="Arial Narrow" w:hAnsi="Arial Narrow"/>
          <w:i/>
          <w:lang w:val="sk-SK"/>
        </w:rPr>
        <w:t xml:space="preserve"> rokov</w:t>
      </w:r>
      <w:del w:id="512" w:author="MŽP SR" w:date="2016-02-29T18:39:00Z">
        <w:r w:rsidRPr="00036866" w:rsidDel="006D6221">
          <w:rPr>
            <w:rFonts w:ascii="Arial Narrow" w:hAnsi="Arial Narrow"/>
            <w:i/>
            <w:lang w:val="sk-SK"/>
          </w:rPr>
          <w:delText xml:space="preserve"> (čo predstavuje </w:delText>
        </w:r>
        <w:r w:rsidR="002B2DC6" w:rsidRPr="00036866" w:rsidDel="006D6221">
          <w:rPr>
            <w:rFonts w:ascii="Arial Narrow" w:hAnsi="Arial Narrow"/>
            <w:i/>
            <w:lang w:val="sk-SK"/>
          </w:rPr>
          <w:delText>referenčné obdobie</w:delText>
        </w:r>
        <w:r w:rsidRPr="00036866" w:rsidDel="006D6221">
          <w:rPr>
            <w:rFonts w:ascii="Arial Narrow" w:hAnsi="Arial Narrow"/>
            <w:i/>
            <w:lang w:val="sk-SK"/>
          </w:rPr>
          <w:delText xml:space="preserve"> f</w:delText>
        </w:r>
        <w:r w:rsidR="009D4D61" w:rsidRPr="00036866" w:rsidDel="006D6221">
          <w:rPr>
            <w:rFonts w:ascii="Arial Narrow" w:hAnsi="Arial Narrow"/>
            <w:i/>
            <w:lang w:val="sk-SK"/>
          </w:rPr>
          <w:delText>inančnej analýzy)</w:delText>
        </w:r>
      </w:del>
      <w:r w:rsidR="009D4D61" w:rsidRPr="00036866">
        <w:rPr>
          <w:rFonts w:ascii="Arial Narrow" w:hAnsi="Arial Narrow"/>
          <w:i/>
          <w:lang w:val="sk-SK"/>
        </w:rPr>
        <w:t xml:space="preserve">. </w:t>
      </w:r>
      <w:del w:id="513" w:author="MŽP SR" w:date="2016-02-29T18:40:00Z">
        <w:r w:rsidR="009D4D61" w:rsidRPr="00036866" w:rsidDel="006D6221">
          <w:rPr>
            <w:rFonts w:ascii="Arial Narrow" w:hAnsi="Arial Narrow"/>
            <w:i/>
            <w:lang w:val="sk-SK"/>
          </w:rPr>
          <w:delText>Predpokladá sa</w:delText>
        </w:r>
        <w:r w:rsidRPr="00036866" w:rsidDel="006D6221">
          <w:rPr>
            <w:rFonts w:ascii="Arial Narrow" w:hAnsi="Arial Narrow"/>
            <w:i/>
            <w:lang w:val="sk-SK"/>
          </w:rPr>
          <w:delText xml:space="preserve"> </w:delText>
        </w:r>
      </w:del>
      <w:ins w:id="514" w:author="MŽP SR" w:date="2016-02-29T18:40:00Z">
        <w:r w:rsidR="006D6221">
          <w:rPr>
            <w:rFonts w:ascii="Arial Narrow" w:hAnsi="Arial Narrow"/>
            <w:i/>
            <w:lang w:val="sk-SK"/>
          </w:rPr>
          <w:t xml:space="preserve">Projektovaná životnosť investície </w:t>
        </w:r>
      </w:ins>
      <w:r w:rsidRPr="00036866">
        <w:rPr>
          <w:rFonts w:ascii="Arial Narrow" w:hAnsi="Arial Narrow"/>
          <w:i/>
          <w:lang w:val="sk-SK"/>
        </w:rPr>
        <w:t>však</w:t>
      </w:r>
      <w:ins w:id="515" w:author="MŽP SR" w:date="2016-02-29T18:40:00Z">
        <w:r w:rsidR="006D6221">
          <w:rPr>
            <w:rFonts w:ascii="Arial Narrow" w:hAnsi="Arial Narrow"/>
            <w:i/>
            <w:lang w:val="sk-SK"/>
          </w:rPr>
          <w:t xml:space="preserve"> bude až 17 rokov.</w:t>
        </w:r>
      </w:ins>
      <w:del w:id="516" w:author="MŽP SR" w:date="2016-02-29T18:41:00Z">
        <w:r w:rsidR="009D4D61" w:rsidRPr="00036866" w:rsidDel="006D6221">
          <w:rPr>
            <w:rFonts w:ascii="Arial Narrow" w:hAnsi="Arial Narrow"/>
            <w:i/>
            <w:lang w:val="sk-SK"/>
          </w:rPr>
          <w:delText>,</w:delText>
        </w:r>
        <w:r w:rsidRPr="00036866" w:rsidDel="006D6221">
          <w:rPr>
            <w:rFonts w:ascii="Arial Narrow" w:hAnsi="Arial Narrow"/>
            <w:i/>
            <w:lang w:val="sk-SK"/>
          </w:rPr>
          <w:delText xml:space="preserve"> že majetok sa bude používať až </w:delText>
        </w:r>
        <w:r w:rsidR="004B3AD3" w:rsidRPr="00036866" w:rsidDel="006D6221">
          <w:rPr>
            <w:rFonts w:ascii="Arial Narrow" w:hAnsi="Arial Narrow"/>
            <w:i/>
            <w:lang w:val="sk-SK"/>
          </w:rPr>
          <w:delText>17</w:delText>
        </w:r>
        <w:r w:rsidRPr="00036866" w:rsidDel="006D6221">
          <w:rPr>
            <w:rFonts w:ascii="Arial Narrow" w:hAnsi="Arial Narrow"/>
            <w:i/>
            <w:lang w:val="sk-SK"/>
          </w:rPr>
          <w:delText xml:space="preserve"> rokov.</w:delText>
        </w:r>
      </w:del>
      <w:r w:rsidRPr="00036866">
        <w:rPr>
          <w:rFonts w:ascii="Arial Narrow" w:hAnsi="Arial Narrow"/>
          <w:i/>
          <w:lang w:val="sk-SK"/>
        </w:rPr>
        <w:t xml:space="preserve"> Ak v </w:t>
      </w:r>
      <w:r w:rsidRPr="006E6051">
        <w:rPr>
          <w:rFonts w:ascii="Arial Narrow" w:hAnsi="Arial Narrow"/>
          <w:i/>
          <w:lang w:val="sk-SK"/>
        </w:rPr>
        <w:t>posledných dvoch</w:t>
      </w:r>
      <w:r w:rsidRPr="00036866">
        <w:rPr>
          <w:rFonts w:ascii="Arial Narrow" w:hAnsi="Arial Narrow"/>
          <w:i/>
          <w:lang w:val="sk-SK"/>
        </w:rPr>
        <w:t xml:space="preserve"> rokoch životnost</w:t>
      </w:r>
      <w:ins w:id="517" w:author="MŽP SR" w:date="2016-02-29T19:30:00Z">
        <w:r w:rsidR="006E6051">
          <w:rPr>
            <w:rFonts w:ascii="Arial Narrow" w:hAnsi="Arial Narrow"/>
            <w:i/>
            <w:lang w:val="sk-SK"/>
          </w:rPr>
          <w:t>i</w:t>
        </w:r>
        <w:r w:rsidR="000F54E8">
          <w:rPr>
            <w:rFonts w:ascii="Arial Narrow" w:hAnsi="Arial Narrow"/>
            <w:i/>
            <w:lang w:val="sk-SK"/>
          </w:rPr>
          <w:t xml:space="preserve"> investície</w:t>
        </w:r>
      </w:ins>
      <w:del w:id="518" w:author="MŽP SR" w:date="2016-02-29T19:30:00Z">
        <w:r w:rsidRPr="00036866" w:rsidDel="000F54E8">
          <w:rPr>
            <w:rFonts w:ascii="Arial Narrow" w:hAnsi="Arial Narrow"/>
            <w:i/>
            <w:lang w:val="sk-SK"/>
          </w:rPr>
          <w:delText>i</w:delText>
        </w:r>
      </w:del>
      <w:r w:rsidRPr="00036866">
        <w:rPr>
          <w:rFonts w:ascii="Arial Narrow" w:hAnsi="Arial Narrow"/>
          <w:i/>
          <w:lang w:val="sk-SK"/>
        </w:rPr>
        <w:t xml:space="preserve"> </w:t>
      </w:r>
      <w:ins w:id="519" w:author="MŽP SR" w:date="2016-02-29T19:28:00Z">
        <w:r w:rsidR="000F54E8">
          <w:rPr>
            <w:rFonts w:ascii="Arial Narrow" w:hAnsi="Arial Narrow"/>
            <w:i/>
            <w:lang w:val="sk-SK"/>
          </w:rPr>
          <w:t xml:space="preserve">(17 rokov – 15 rokov = 2 roky) </w:t>
        </w:r>
      </w:ins>
      <w:r w:rsidRPr="00036866">
        <w:rPr>
          <w:rFonts w:ascii="Arial Narrow" w:hAnsi="Arial Narrow"/>
          <w:i/>
          <w:lang w:val="sk-SK"/>
        </w:rPr>
        <w:t xml:space="preserve">budú prevádzkové výdavky spojené s týmto majetkom dosahovať 4 500 </w:t>
      </w:r>
      <w:r w:rsidR="009D4D61" w:rsidRPr="00036866">
        <w:rPr>
          <w:rFonts w:ascii="Arial Narrow" w:hAnsi="Arial Narrow"/>
          <w:i/>
          <w:lang w:val="sk-SK"/>
        </w:rPr>
        <w:t>Eu</w:t>
      </w:r>
      <w:r w:rsidRPr="00036866">
        <w:rPr>
          <w:rFonts w:ascii="Arial Narrow" w:hAnsi="Arial Narrow"/>
          <w:i/>
          <w:lang w:val="sk-SK"/>
        </w:rPr>
        <w:t xml:space="preserve">r a príjmy z prevádzky 5 600 </w:t>
      </w:r>
      <w:r w:rsidR="009D4D61" w:rsidRPr="00036866">
        <w:rPr>
          <w:rFonts w:ascii="Arial Narrow" w:hAnsi="Arial Narrow"/>
          <w:i/>
          <w:lang w:val="sk-SK"/>
        </w:rPr>
        <w:t>E</w:t>
      </w:r>
      <w:r w:rsidRPr="00036866">
        <w:rPr>
          <w:rFonts w:ascii="Arial Narrow" w:hAnsi="Arial Narrow"/>
          <w:i/>
          <w:lang w:val="sk-SK"/>
        </w:rPr>
        <w:t xml:space="preserve">ur, potom </w:t>
      </w:r>
      <w:ins w:id="520" w:author="MŽP SR" w:date="2016-03-01T09:09:00Z">
        <w:r w:rsidR="00A85CCE">
          <w:rPr>
            <w:rFonts w:ascii="Arial Narrow" w:hAnsi="Arial Narrow"/>
            <w:i/>
            <w:lang w:val="sk-SK"/>
          </w:rPr>
          <w:t xml:space="preserve">sa </w:t>
        </w:r>
      </w:ins>
      <w:r w:rsidRPr="00036866">
        <w:rPr>
          <w:rFonts w:ascii="Arial Narrow" w:hAnsi="Arial Narrow"/>
          <w:i/>
          <w:lang w:val="sk-SK"/>
        </w:rPr>
        <w:t xml:space="preserve">zostatková hodnota </w:t>
      </w:r>
      <w:del w:id="521" w:author="MŽP SR" w:date="2016-03-01T09:10:00Z">
        <w:r w:rsidRPr="00036866" w:rsidDel="00A85CCE">
          <w:rPr>
            <w:rFonts w:ascii="Arial Narrow" w:hAnsi="Arial Narrow"/>
            <w:i/>
            <w:lang w:val="sk-SK"/>
          </w:rPr>
          <w:delText xml:space="preserve">sa </w:delText>
        </w:r>
      </w:del>
      <w:ins w:id="522" w:author="MŽP SR" w:date="2016-03-01T09:10:00Z">
        <w:r w:rsidR="00A85CCE">
          <w:rPr>
            <w:rFonts w:ascii="Arial Narrow" w:hAnsi="Arial Narrow"/>
            <w:i/>
            <w:lang w:val="sk-SK"/>
          </w:rPr>
          <w:t>investície</w:t>
        </w:r>
        <w:r w:rsidR="00A85CCE" w:rsidRPr="00036866">
          <w:rPr>
            <w:rFonts w:ascii="Arial Narrow" w:hAnsi="Arial Narrow"/>
            <w:i/>
            <w:lang w:val="sk-SK"/>
          </w:rPr>
          <w:t xml:space="preserve"> </w:t>
        </w:r>
      </w:ins>
      <w:r w:rsidRPr="00036866">
        <w:rPr>
          <w:rFonts w:ascii="Arial Narrow" w:hAnsi="Arial Narrow"/>
          <w:i/>
          <w:lang w:val="sk-SK"/>
        </w:rPr>
        <w:t xml:space="preserve">vypočíta ako 2 x (5 600 </w:t>
      </w:r>
      <w:r w:rsidR="009D4D61" w:rsidRPr="00036866">
        <w:rPr>
          <w:rFonts w:ascii="Arial Narrow" w:hAnsi="Arial Narrow"/>
          <w:i/>
          <w:lang w:val="sk-SK"/>
        </w:rPr>
        <w:t>E</w:t>
      </w:r>
      <w:r w:rsidRPr="00036866">
        <w:rPr>
          <w:rFonts w:ascii="Arial Narrow" w:hAnsi="Arial Narrow"/>
          <w:i/>
          <w:lang w:val="sk-SK"/>
        </w:rPr>
        <w:t xml:space="preserve">ur - 4500 </w:t>
      </w:r>
      <w:r w:rsidR="009D4D61" w:rsidRPr="00036866">
        <w:rPr>
          <w:rFonts w:ascii="Arial Narrow" w:hAnsi="Arial Narrow"/>
          <w:i/>
          <w:lang w:val="sk-SK"/>
        </w:rPr>
        <w:t>E</w:t>
      </w:r>
      <w:r w:rsidRPr="00036866">
        <w:rPr>
          <w:rFonts w:ascii="Arial Narrow" w:hAnsi="Arial Narrow"/>
          <w:i/>
          <w:lang w:val="sk-SK"/>
        </w:rPr>
        <w:t xml:space="preserve">ur) = 2 200 </w:t>
      </w:r>
      <w:r w:rsidR="009D4D61" w:rsidRPr="00036866">
        <w:rPr>
          <w:rFonts w:ascii="Arial Narrow" w:hAnsi="Arial Narrow"/>
          <w:i/>
          <w:lang w:val="sk-SK"/>
        </w:rPr>
        <w:t>E</w:t>
      </w:r>
      <w:r w:rsidRPr="00036866">
        <w:rPr>
          <w:rFonts w:ascii="Arial Narrow" w:hAnsi="Arial Narrow"/>
          <w:i/>
          <w:lang w:val="sk-SK"/>
        </w:rPr>
        <w:t>ur.</w:t>
      </w:r>
    </w:p>
    <w:p w:rsidR="00F51926" w:rsidRDefault="00F51926" w:rsidP="002D6BDE">
      <w:pPr>
        <w:pStyle w:val="Zoznamsodrkami2"/>
        <w:numPr>
          <w:ilvl w:val="0"/>
          <w:numId w:val="0"/>
        </w:numPr>
        <w:rPr>
          <w:ins w:id="523" w:author="MŽP SR" w:date="2016-02-29T18:42:00Z"/>
          <w:lang w:val="sk-SK"/>
        </w:rPr>
      </w:pPr>
    </w:p>
    <w:p w:rsidR="00875850" w:rsidRPr="00036866" w:rsidDel="00F51926" w:rsidRDefault="004A216B" w:rsidP="002D6BDE">
      <w:pPr>
        <w:pStyle w:val="Zoznamsodrkami2"/>
        <w:numPr>
          <w:ilvl w:val="0"/>
          <w:numId w:val="0"/>
        </w:numPr>
        <w:spacing w:before="240"/>
        <w:rPr>
          <w:del w:id="524" w:author="MŽP SR" w:date="2016-02-29T18:41:00Z"/>
          <w:rFonts w:ascii="Arial Narrow" w:hAnsi="Arial Narrow"/>
          <w:lang w:val="sk-SK"/>
        </w:rPr>
      </w:pPr>
      <w:del w:id="525" w:author="MŽP SR" w:date="2016-02-29T18:41:00Z">
        <w:r w:rsidRPr="00036866" w:rsidDel="00F51926">
          <w:rPr>
            <w:rFonts w:ascii="Arial Narrow" w:hAnsi="Arial Narrow"/>
            <w:u w:val="single"/>
            <w:lang w:val="sk-SK"/>
          </w:rPr>
          <w:lastRenderedPageBreak/>
          <w:delText>Podľa obstarávacej ceny a doby daňového odpisovania</w:delText>
        </w:r>
        <w:r w:rsidR="0083367B" w:rsidRPr="00036866" w:rsidDel="00F51926">
          <w:rPr>
            <w:rFonts w:ascii="Arial Narrow" w:hAnsi="Arial Narrow"/>
            <w:lang w:val="sk-SK"/>
          </w:rPr>
          <w:delText>:</w:delText>
        </w:r>
      </w:del>
    </w:p>
    <w:p w:rsidR="00875850" w:rsidRPr="00036866" w:rsidDel="00F51926" w:rsidRDefault="004A216B" w:rsidP="002D6BDE">
      <w:pPr>
        <w:pStyle w:val="Zoznamsodrkami2"/>
        <w:numPr>
          <w:ilvl w:val="0"/>
          <w:numId w:val="0"/>
        </w:numPr>
        <w:spacing w:before="240"/>
        <w:rPr>
          <w:del w:id="526" w:author="MŽP SR" w:date="2016-02-29T18:41:00Z"/>
          <w:rFonts w:ascii="Arial Narrow" w:hAnsi="Arial Narrow"/>
          <w:lang w:val="sk-SK"/>
        </w:rPr>
      </w:pPr>
      <w:del w:id="527" w:author="MŽP SR" w:date="2016-02-29T18:41:00Z">
        <w:r w:rsidRPr="00036866" w:rsidDel="00F51926">
          <w:rPr>
            <w:rFonts w:ascii="Arial Narrow" w:hAnsi="Arial Narrow"/>
            <w:lang w:val="sk-SK"/>
          </w:rPr>
          <w:delText xml:space="preserve">V tomto prípade sa predpokladá, že doba životnosti majetku je zhodná s dobou daňového odpisovania podľa § 26 zákona o dani z príjmov. Potom je možné stanoviť zostatkovú cenu majetku ako rozdiel obstarávacej ceny (resp. navýšenej obstarávacej ceny, ak prebehlo technické </w:delText>
        </w:r>
        <w:r w:rsidR="009D4D61" w:rsidRPr="00036866" w:rsidDel="00F51926">
          <w:rPr>
            <w:rFonts w:ascii="Arial Narrow" w:hAnsi="Arial Narrow"/>
            <w:lang w:val="sk-SK"/>
          </w:rPr>
          <w:delText>z</w:delText>
        </w:r>
        <w:r w:rsidRPr="00036866" w:rsidDel="00F51926">
          <w:rPr>
            <w:rFonts w:ascii="Arial Narrow" w:hAnsi="Arial Narrow"/>
            <w:lang w:val="sk-SK"/>
          </w:rPr>
          <w:delText xml:space="preserve">hodnotenie alebo obnova majetku) a sumy odpisov vyrátaných za </w:delText>
        </w:r>
        <w:r w:rsidR="00BF038D" w:rsidRPr="00036866" w:rsidDel="00F51926">
          <w:rPr>
            <w:rFonts w:ascii="Arial Narrow" w:hAnsi="Arial Narrow"/>
            <w:lang w:val="sk-SK"/>
          </w:rPr>
          <w:delText>referenčné obdobie</w:delText>
        </w:r>
        <w:r w:rsidRPr="00036866" w:rsidDel="00F51926">
          <w:rPr>
            <w:rFonts w:ascii="Arial Narrow" w:hAnsi="Arial Narrow"/>
            <w:lang w:val="sk-SK"/>
          </w:rPr>
          <w:delText xml:space="preserve"> finančnej analýzy podľa metódy rovnomerného odpisovania. Takto </w:delText>
        </w:r>
        <w:r w:rsidR="009D4D61" w:rsidRPr="00036866" w:rsidDel="00F51926">
          <w:rPr>
            <w:rFonts w:ascii="Arial Narrow" w:hAnsi="Arial Narrow"/>
            <w:lang w:val="sk-SK"/>
          </w:rPr>
          <w:delText>vypočítaná</w:delText>
        </w:r>
        <w:r w:rsidRPr="00036866" w:rsidDel="00F51926">
          <w:rPr>
            <w:rFonts w:ascii="Arial Narrow" w:hAnsi="Arial Narrow"/>
            <w:lang w:val="sk-SK"/>
          </w:rPr>
          <w:delText xml:space="preserve"> zostatková hodnota bude zodpovedať zostatkovej hodnote, ktorú by mal majetok v poslednom roku </w:delText>
        </w:r>
        <w:r w:rsidR="00BF038D" w:rsidRPr="00036866" w:rsidDel="00F51926">
          <w:rPr>
            <w:rFonts w:ascii="Arial Narrow" w:hAnsi="Arial Narrow"/>
            <w:lang w:val="sk-SK"/>
          </w:rPr>
          <w:delText>referenčného obdobia</w:delText>
        </w:r>
        <w:r w:rsidRPr="00036866" w:rsidDel="00F51926">
          <w:rPr>
            <w:rFonts w:ascii="Arial Narrow" w:hAnsi="Arial Narrow"/>
            <w:lang w:val="sk-SK"/>
          </w:rPr>
          <w:delText xml:space="preserve"> finančnej analýzy</w:delText>
        </w:r>
        <w:r w:rsidR="00BF038D" w:rsidRPr="00036866" w:rsidDel="00F51926">
          <w:rPr>
            <w:rFonts w:ascii="Arial Narrow" w:hAnsi="Arial Narrow"/>
            <w:lang w:val="sk-SK"/>
          </w:rPr>
          <w:delText>,</w:delText>
        </w:r>
        <w:r w:rsidRPr="00036866" w:rsidDel="00F51926">
          <w:rPr>
            <w:rFonts w:ascii="Arial Narrow" w:hAnsi="Arial Narrow"/>
            <w:lang w:val="sk-SK"/>
          </w:rPr>
          <w:delText xml:space="preserve"> ak by sa odpisoval rovnomernou metódou.</w:delText>
        </w:r>
      </w:del>
    </w:p>
    <w:p w:rsidR="00875850" w:rsidRPr="00036866" w:rsidDel="00F51926" w:rsidRDefault="004A216B" w:rsidP="002D6BDE">
      <w:pPr>
        <w:pStyle w:val="Zoznamsodrkami2"/>
        <w:numPr>
          <w:ilvl w:val="0"/>
          <w:numId w:val="0"/>
        </w:numPr>
        <w:spacing w:before="240" w:after="0"/>
        <w:rPr>
          <w:del w:id="528" w:author="MŽP SR" w:date="2016-02-29T18:41:00Z"/>
          <w:rFonts w:ascii="Arial Narrow" w:hAnsi="Arial Narrow"/>
          <w:i/>
          <w:lang w:val="sk-SK"/>
        </w:rPr>
      </w:pPr>
      <w:del w:id="529" w:author="MŽP SR" w:date="2016-02-29T18:41:00Z">
        <w:r w:rsidRPr="0092566B" w:rsidDel="00F51926">
          <w:rPr>
            <w:rFonts w:ascii="Arial Narrow" w:hAnsi="Arial Narrow"/>
            <w:b/>
            <w:i/>
            <w:u w:val="single"/>
            <w:lang w:val="sk-SK"/>
          </w:rPr>
          <w:delText>Príklad:</w:delText>
        </w:r>
        <w:r w:rsidRPr="00036866" w:rsidDel="00F51926">
          <w:rPr>
            <w:rFonts w:ascii="Arial Narrow" w:hAnsi="Arial Narrow"/>
            <w:i/>
            <w:lang w:val="sk-SK"/>
          </w:rPr>
          <w:delText xml:space="preserve"> </w:delText>
        </w:r>
        <w:r w:rsidR="00BF038D" w:rsidRPr="00036866" w:rsidDel="00F51926">
          <w:rPr>
            <w:rFonts w:ascii="Arial Narrow" w:hAnsi="Arial Narrow"/>
            <w:i/>
            <w:lang w:val="sk-SK"/>
          </w:rPr>
          <w:delText xml:space="preserve">Referenčné obdobie </w:delText>
        </w:r>
        <w:r w:rsidRPr="00036866" w:rsidDel="00F51926">
          <w:rPr>
            <w:rFonts w:ascii="Arial Narrow" w:hAnsi="Arial Narrow"/>
            <w:i/>
            <w:lang w:val="sk-SK"/>
          </w:rPr>
          <w:delText xml:space="preserve">finančnej analýzy je pevne </w:delText>
        </w:r>
        <w:r w:rsidR="00BF038D" w:rsidRPr="00036866" w:rsidDel="00F51926">
          <w:rPr>
            <w:rFonts w:ascii="Arial Narrow" w:hAnsi="Arial Narrow"/>
            <w:i/>
            <w:lang w:val="sk-SK"/>
          </w:rPr>
          <w:delText xml:space="preserve">stanovené </w:delText>
        </w:r>
        <w:r w:rsidRPr="00036866" w:rsidDel="00F51926">
          <w:rPr>
            <w:rFonts w:ascii="Arial Narrow" w:hAnsi="Arial Narrow"/>
            <w:i/>
            <w:lang w:val="sk-SK"/>
          </w:rPr>
          <w:delText xml:space="preserve">na </w:delText>
        </w:r>
        <w:r w:rsidR="004B3AD3" w:rsidRPr="00036866" w:rsidDel="00F51926">
          <w:rPr>
            <w:rFonts w:ascii="Arial Narrow" w:hAnsi="Arial Narrow"/>
            <w:i/>
            <w:lang w:val="sk-SK"/>
          </w:rPr>
          <w:delText>15</w:delText>
        </w:r>
        <w:r w:rsidRPr="00036866" w:rsidDel="00F51926">
          <w:rPr>
            <w:rFonts w:ascii="Arial Narrow" w:hAnsi="Arial Narrow"/>
            <w:i/>
            <w:lang w:val="sk-SK"/>
          </w:rPr>
          <w:delText xml:space="preserve"> rokov (podľa typu projektu). V rámci projektu bude obstaraný majetok v hodnote 1 mil. </w:delText>
        </w:r>
        <w:r w:rsidR="009D4D61" w:rsidRPr="00036866" w:rsidDel="00F51926">
          <w:rPr>
            <w:rFonts w:ascii="Arial Narrow" w:hAnsi="Arial Narrow"/>
            <w:i/>
            <w:lang w:val="sk-SK"/>
          </w:rPr>
          <w:delText>E</w:delText>
        </w:r>
        <w:r w:rsidRPr="00036866" w:rsidDel="00F51926">
          <w:rPr>
            <w:rFonts w:ascii="Arial Narrow" w:hAnsi="Arial Narrow"/>
            <w:i/>
            <w:lang w:val="sk-SK"/>
          </w:rPr>
          <w:delText xml:space="preserve">ur, ktorý je zaradený do </w:delText>
        </w:r>
        <w:r w:rsidR="009D4D61" w:rsidRPr="00036866" w:rsidDel="00F51926">
          <w:rPr>
            <w:rFonts w:ascii="Arial Narrow" w:hAnsi="Arial Narrow"/>
            <w:i/>
            <w:lang w:val="sk-SK"/>
          </w:rPr>
          <w:delText>5</w:delText>
        </w:r>
        <w:r w:rsidRPr="00036866" w:rsidDel="00F51926">
          <w:rPr>
            <w:rFonts w:ascii="Arial Narrow" w:hAnsi="Arial Narrow"/>
            <w:i/>
            <w:lang w:val="sk-SK"/>
          </w:rPr>
          <w:delText xml:space="preserve"> odpisovej skupiny s dobou daňového odpisovania 20 rokov a majetok v hodnote 550 tis. </w:delText>
        </w:r>
        <w:r w:rsidR="009D4D61" w:rsidRPr="00036866" w:rsidDel="00F51926">
          <w:rPr>
            <w:rFonts w:ascii="Arial Narrow" w:hAnsi="Arial Narrow"/>
            <w:i/>
            <w:lang w:val="sk-SK"/>
          </w:rPr>
          <w:delText>Eur, ktorý je zaradený do 4</w:delText>
        </w:r>
        <w:r w:rsidRPr="00036866" w:rsidDel="00F51926">
          <w:rPr>
            <w:rFonts w:ascii="Arial Narrow" w:hAnsi="Arial Narrow"/>
            <w:i/>
            <w:lang w:val="sk-SK"/>
          </w:rPr>
          <w:delText xml:space="preserve"> odpisovej skupiny s dobou daňového odpisovania 12 rokov. Zostatková hodnota oboch majetkov sa vypočíta ako:</w:delText>
        </w:r>
      </w:del>
    </w:p>
    <w:p w:rsidR="00875850" w:rsidRPr="00036866" w:rsidDel="00F51926" w:rsidRDefault="004A216B" w:rsidP="002D6BDE">
      <w:pPr>
        <w:pStyle w:val="Zoznamsodrkami2"/>
        <w:numPr>
          <w:ilvl w:val="0"/>
          <w:numId w:val="0"/>
        </w:numPr>
        <w:spacing w:before="240" w:after="0"/>
        <w:rPr>
          <w:del w:id="530" w:author="MŽP SR" w:date="2016-02-29T18:41:00Z"/>
          <w:rFonts w:ascii="Arial Narrow" w:hAnsi="Arial Narrow"/>
          <w:i/>
          <w:lang w:val="sk-SK"/>
        </w:rPr>
      </w:pPr>
      <w:del w:id="531" w:author="MŽP SR" w:date="2016-02-29T18:41:00Z">
        <w:r w:rsidRPr="00036866" w:rsidDel="00F51926">
          <w:rPr>
            <w:rFonts w:ascii="Arial Narrow" w:hAnsi="Arial Narrow"/>
            <w:i/>
            <w:lang w:val="sk-SK"/>
          </w:rPr>
          <w:delText>1 mil. x  (20-1</w:delText>
        </w:r>
        <w:r w:rsidR="004B3AD3" w:rsidRPr="00036866" w:rsidDel="00F51926">
          <w:rPr>
            <w:rFonts w:ascii="Arial Narrow" w:hAnsi="Arial Narrow"/>
            <w:i/>
            <w:lang w:val="sk-SK"/>
          </w:rPr>
          <w:delText>5</w:delText>
        </w:r>
        <w:r w:rsidRPr="00036866" w:rsidDel="00F51926">
          <w:rPr>
            <w:rFonts w:ascii="Arial Narrow" w:hAnsi="Arial Narrow"/>
            <w:i/>
            <w:lang w:val="sk-SK"/>
          </w:rPr>
          <w:delText xml:space="preserve">) / 20 = </w:delText>
        </w:r>
        <w:r w:rsidR="004B3AD3" w:rsidRPr="00036866" w:rsidDel="00F51926">
          <w:rPr>
            <w:rFonts w:ascii="Arial Narrow" w:hAnsi="Arial Narrow"/>
            <w:i/>
            <w:lang w:val="sk-SK"/>
          </w:rPr>
          <w:delText>250</w:delText>
        </w:r>
        <w:r w:rsidRPr="00036866" w:rsidDel="00F51926">
          <w:rPr>
            <w:rFonts w:ascii="Arial Narrow" w:hAnsi="Arial Narrow"/>
            <w:i/>
            <w:lang w:val="sk-SK"/>
          </w:rPr>
          <w:delText xml:space="preserve"> tis. </w:delText>
        </w:r>
        <w:r w:rsidR="009D4D61" w:rsidRPr="00036866" w:rsidDel="00F51926">
          <w:rPr>
            <w:rFonts w:ascii="Arial Narrow" w:hAnsi="Arial Narrow"/>
            <w:i/>
            <w:lang w:val="sk-SK"/>
          </w:rPr>
          <w:delText>E</w:delText>
        </w:r>
        <w:r w:rsidRPr="00036866" w:rsidDel="00F51926">
          <w:rPr>
            <w:rFonts w:ascii="Arial Narrow" w:hAnsi="Arial Narrow"/>
            <w:i/>
            <w:lang w:val="sk-SK"/>
          </w:rPr>
          <w:delText>ur</w:delText>
        </w:r>
      </w:del>
    </w:p>
    <w:p w:rsidR="00875850" w:rsidRPr="00036866" w:rsidDel="00F51926" w:rsidRDefault="004A216B" w:rsidP="002D6BDE">
      <w:pPr>
        <w:pStyle w:val="Zoznamsodrkami2"/>
        <w:numPr>
          <w:ilvl w:val="0"/>
          <w:numId w:val="0"/>
        </w:numPr>
        <w:spacing w:before="240" w:after="0"/>
        <w:rPr>
          <w:del w:id="532" w:author="MŽP SR" w:date="2016-02-29T18:41:00Z"/>
          <w:rFonts w:ascii="Arial Narrow" w:hAnsi="Arial Narrow"/>
          <w:lang w:val="sk-SK"/>
        </w:rPr>
      </w:pPr>
      <w:del w:id="533" w:author="MŽP SR" w:date="2016-02-29T18:41:00Z">
        <w:r w:rsidRPr="00036866" w:rsidDel="00F51926">
          <w:rPr>
            <w:rFonts w:ascii="Arial Narrow" w:hAnsi="Arial Narrow"/>
            <w:i/>
            <w:lang w:val="sk-SK"/>
          </w:rPr>
          <w:delText>550 tis. x (12-1</w:delText>
        </w:r>
        <w:r w:rsidR="001779BB" w:rsidRPr="00036866" w:rsidDel="00F51926">
          <w:rPr>
            <w:rFonts w:ascii="Arial Narrow" w:hAnsi="Arial Narrow"/>
            <w:i/>
            <w:lang w:val="sk-SK"/>
          </w:rPr>
          <w:delText>5</w:delText>
        </w:r>
        <w:r w:rsidRPr="00036866" w:rsidDel="00F51926">
          <w:rPr>
            <w:rFonts w:ascii="Arial Narrow" w:hAnsi="Arial Narrow"/>
            <w:i/>
            <w:lang w:val="sk-SK"/>
          </w:rPr>
          <w:delText xml:space="preserve">) / 12 = 0 </w:delText>
        </w:r>
        <w:r w:rsidR="009D4D61" w:rsidRPr="00036866" w:rsidDel="00F51926">
          <w:rPr>
            <w:rFonts w:ascii="Arial Narrow" w:hAnsi="Arial Narrow"/>
            <w:i/>
            <w:lang w:val="sk-SK"/>
          </w:rPr>
          <w:delText>E</w:delText>
        </w:r>
        <w:r w:rsidRPr="00036866" w:rsidDel="00F51926">
          <w:rPr>
            <w:rFonts w:ascii="Arial Narrow" w:hAnsi="Arial Narrow"/>
            <w:i/>
            <w:lang w:val="sk-SK"/>
          </w:rPr>
          <w:delText>ur</w:delText>
        </w:r>
      </w:del>
    </w:p>
    <w:p w:rsidR="00875850" w:rsidRPr="00036866" w:rsidRDefault="009D4D61" w:rsidP="002D6BDE">
      <w:pPr>
        <w:pStyle w:val="Zoznamsodrkami"/>
        <w:numPr>
          <w:ilvl w:val="0"/>
          <w:numId w:val="0"/>
        </w:numPr>
        <w:spacing w:before="240"/>
        <w:ind w:left="340" w:hanging="340"/>
        <w:rPr>
          <w:rFonts w:ascii="Arial Narrow" w:hAnsi="Arial Narrow"/>
          <w:b/>
          <w:lang w:val="sk-SK"/>
        </w:rPr>
      </w:pPr>
      <w:r w:rsidRPr="00036866">
        <w:rPr>
          <w:rFonts w:ascii="Arial Narrow" w:hAnsi="Arial Narrow"/>
          <w:b/>
          <w:lang w:val="sk-SK"/>
        </w:rPr>
        <w:t>A</w:t>
      </w:r>
      <w:r w:rsidR="004A216B" w:rsidRPr="00036866">
        <w:rPr>
          <w:rFonts w:ascii="Arial Narrow" w:hAnsi="Arial Narrow"/>
          <w:b/>
          <w:lang w:val="sk-SK"/>
        </w:rPr>
        <w:t>k ma</w:t>
      </w:r>
      <w:r w:rsidRPr="00036866">
        <w:rPr>
          <w:rFonts w:ascii="Arial Narrow" w:hAnsi="Arial Narrow"/>
          <w:b/>
          <w:lang w:val="sk-SK"/>
        </w:rPr>
        <w:t>jetok už nebude ďalej používaný</w:t>
      </w:r>
    </w:p>
    <w:p w:rsidR="00875850" w:rsidRPr="00036866" w:rsidRDefault="004A216B" w:rsidP="0083367B">
      <w:pPr>
        <w:pStyle w:val="Zoznamsodrkami2"/>
        <w:numPr>
          <w:ilvl w:val="0"/>
          <w:numId w:val="0"/>
        </w:numPr>
        <w:rPr>
          <w:rFonts w:ascii="Arial Narrow" w:hAnsi="Arial Narrow"/>
          <w:lang w:val="sk-SK"/>
        </w:rPr>
      </w:pPr>
      <w:r w:rsidRPr="00036866">
        <w:rPr>
          <w:rFonts w:ascii="Arial Narrow" w:hAnsi="Arial Narrow"/>
          <w:u w:val="single"/>
          <w:lang w:val="sk-SK"/>
        </w:rPr>
        <w:t>Príjmy z likvidácie majetku</w:t>
      </w:r>
      <w:r w:rsidR="009D4D61" w:rsidRPr="00036866">
        <w:rPr>
          <w:rFonts w:ascii="Arial Narrow" w:hAnsi="Arial Narrow"/>
          <w:lang w:val="sk-SK"/>
        </w:rPr>
        <w:t>:</w:t>
      </w:r>
    </w:p>
    <w:p w:rsidR="00875850" w:rsidRPr="00036866" w:rsidRDefault="009B74B7" w:rsidP="003760A7">
      <w:pPr>
        <w:pStyle w:val="Zoznamsodrkami2"/>
        <w:numPr>
          <w:ilvl w:val="0"/>
          <w:numId w:val="0"/>
        </w:numPr>
        <w:rPr>
          <w:rFonts w:ascii="Arial Narrow" w:hAnsi="Arial Narrow"/>
          <w:lang w:val="sk-SK"/>
        </w:rPr>
      </w:pPr>
      <w:ins w:id="534" w:author="MŽP SR" w:date="2016-02-29T18:44:00Z">
        <w:r>
          <w:rPr>
            <w:rFonts w:ascii="Arial Narrow" w:hAnsi="Arial Narrow"/>
            <w:lang w:val="sk-SK"/>
          </w:rPr>
          <w:t xml:space="preserve">Uvedený postup sa aplikuje v prípadoch, </w:t>
        </w:r>
      </w:ins>
      <w:del w:id="535" w:author="MŽP SR" w:date="2016-02-29T18:44:00Z">
        <w:r w:rsidR="004A216B" w:rsidRPr="00036866" w:rsidDel="009B74B7">
          <w:rPr>
            <w:rFonts w:ascii="Arial Narrow" w:hAnsi="Arial Narrow"/>
            <w:lang w:val="sk-SK"/>
          </w:rPr>
          <w:delText xml:space="preserve">Pokiaľ bude majetok po skončení </w:delText>
        </w:r>
        <w:r w:rsidR="00BF038D" w:rsidRPr="00036866" w:rsidDel="009B74B7">
          <w:rPr>
            <w:rFonts w:ascii="Arial Narrow" w:hAnsi="Arial Narrow"/>
            <w:lang w:val="sk-SK"/>
          </w:rPr>
          <w:delText>referenčného obdobia</w:delText>
        </w:r>
        <w:r w:rsidR="004A216B" w:rsidRPr="00036866" w:rsidDel="009B74B7">
          <w:rPr>
            <w:rFonts w:ascii="Arial Narrow" w:hAnsi="Arial Narrow"/>
            <w:lang w:val="sk-SK"/>
          </w:rPr>
          <w:delText xml:space="preserve"> finančnej analýzy ešte v použiteľnom stave, ale plánuje sa jeho obnova,</w:delText>
        </w:r>
      </w:del>
      <w:ins w:id="536" w:author="MŽP SR" w:date="2016-02-29T18:44:00Z">
        <w:r>
          <w:rPr>
            <w:rFonts w:ascii="Arial Narrow" w:hAnsi="Arial Narrow"/>
            <w:lang w:val="sk-SK"/>
          </w:rPr>
          <w:t>ak</w:t>
        </w:r>
      </w:ins>
      <w:r w:rsidR="004A216B" w:rsidRPr="00036866">
        <w:rPr>
          <w:rFonts w:ascii="Arial Narrow" w:hAnsi="Arial Narrow"/>
          <w:lang w:val="sk-SK"/>
        </w:rPr>
        <w:t xml:space="preserve"> je možné </w:t>
      </w:r>
      <w:del w:id="537" w:author="MŽP SR" w:date="2016-02-29T18:45:00Z">
        <w:r w:rsidR="004A216B" w:rsidRPr="00036866" w:rsidDel="009B74B7">
          <w:rPr>
            <w:rFonts w:ascii="Arial Narrow" w:hAnsi="Arial Narrow"/>
            <w:lang w:val="sk-SK"/>
          </w:rPr>
          <w:delText xml:space="preserve">starý </w:delText>
        </w:r>
      </w:del>
      <w:r w:rsidR="004A216B" w:rsidRPr="00036866">
        <w:rPr>
          <w:rFonts w:ascii="Arial Narrow" w:hAnsi="Arial Narrow"/>
          <w:lang w:val="sk-SK"/>
        </w:rPr>
        <w:t>majetok</w:t>
      </w:r>
      <w:ins w:id="538" w:author="MŽP SR" w:date="2016-02-29T18:45:00Z">
        <w:r>
          <w:rPr>
            <w:rFonts w:ascii="Arial Narrow" w:hAnsi="Arial Narrow"/>
            <w:lang w:val="sk-SK"/>
          </w:rPr>
          <w:t>, ktorý tvoril súčasť projektu</w:t>
        </w:r>
      </w:ins>
      <w:r w:rsidR="004A216B" w:rsidRPr="00036866">
        <w:rPr>
          <w:rFonts w:ascii="Arial Narrow" w:hAnsi="Arial Narrow"/>
          <w:lang w:val="sk-SK"/>
        </w:rPr>
        <w:t xml:space="preserve"> odpredať. Príjem z tohto odpredaja bude predstavovať zostatkovú hodnotu </w:t>
      </w:r>
      <w:del w:id="539" w:author="MŽP SR" w:date="2016-03-01T09:10:00Z">
        <w:r w:rsidR="004A216B" w:rsidRPr="00036866" w:rsidDel="00A85CCE">
          <w:rPr>
            <w:rFonts w:ascii="Arial Narrow" w:hAnsi="Arial Narrow"/>
            <w:lang w:val="sk-SK"/>
          </w:rPr>
          <w:delText>majetku</w:delText>
        </w:r>
      </w:del>
      <w:ins w:id="540" w:author="MŽP SR" w:date="2016-03-01T09:10:00Z">
        <w:r w:rsidR="00A85CCE">
          <w:rPr>
            <w:rFonts w:ascii="Arial Narrow" w:hAnsi="Arial Narrow"/>
            <w:lang w:val="sk-SK"/>
          </w:rPr>
          <w:t>investície</w:t>
        </w:r>
      </w:ins>
      <w:r w:rsidR="004A216B" w:rsidRPr="00036866">
        <w:rPr>
          <w:rFonts w:ascii="Arial Narrow" w:hAnsi="Arial Narrow"/>
          <w:lang w:val="sk-SK"/>
        </w:rPr>
        <w:t>. Majetok je tiež možné napr. predať do zberných surovín. Príjem z predaja šrotu bude opäť kalkulovaný ako zostatková hodnota</w:t>
      </w:r>
      <w:ins w:id="541" w:author="MŽP SR" w:date="2016-03-01T09:10:00Z">
        <w:r w:rsidR="004E0A58">
          <w:rPr>
            <w:rFonts w:ascii="Arial Narrow" w:hAnsi="Arial Narrow"/>
            <w:lang w:val="sk-SK"/>
          </w:rPr>
          <w:t xml:space="preserve"> investície</w:t>
        </w:r>
      </w:ins>
      <w:r w:rsidR="004A216B" w:rsidRPr="00036866">
        <w:rPr>
          <w:rFonts w:ascii="Arial Narrow" w:hAnsi="Arial Narrow"/>
          <w:lang w:val="sk-SK"/>
        </w:rPr>
        <w:t>.</w:t>
      </w:r>
    </w:p>
    <w:p w:rsidR="00875850" w:rsidRPr="00036866" w:rsidRDefault="004A216B" w:rsidP="0083367B">
      <w:pPr>
        <w:pStyle w:val="Zoznamsodrkami2"/>
        <w:numPr>
          <w:ilvl w:val="0"/>
          <w:numId w:val="0"/>
        </w:numPr>
        <w:rPr>
          <w:rFonts w:ascii="Arial Narrow" w:hAnsi="Arial Narrow"/>
          <w:lang w:val="sk-SK"/>
        </w:rPr>
      </w:pPr>
      <w:r w:rsidRPr="00036866">
        <w:rPr>
          <w:rFonts w:ascii="Arial Narrow" w:hAnsi="Arial Narrow"/>
          <w:u w:val="single"/>
          <w:lang w:val="sk-SK"/>
        </w:rPr>
        <w:t>Výdavky na likvidáciu majetku</w:t>
      </w:r>
      <w:r w:rsidR="009D4D61" w:rsidRPr="00036866">
        <w:rPr>
          <w:rFonts w:ascii="Arial Narrow" w:hAnsi="Arial Narrow"/>
          <w:lang w:val="sk-SK"/>
        </w:rPr>
        <w:t>:</w:t>
      </w:r>
    </w:p>
    <w:p w:rsidR="00875850" w:rsidRPr="00036866" w:rsidRDefault="004A216B" w:rsidP="003760A7">
      <w:pPr>
        <w:pStyle w:val="Zoznamsodrkami2"/>
        <w:numPr>
          <w:ilvl w:val="0"/>
          <w:numId w:val="0"/>
        </w:numPr>
        <w:rPr>
          <w:rFonts w:ascii="Arial Narrow" w:hAnsi="Arial Narrow"/>
          <w:lang w:val="sk-SK"/>
        </w:rPr>
      </w:pPr>
      <w:r w:rsidRPr="00036866">
        <w:rPr>
          <w:rFonts w:ascii="Arial Narrow" w:hAnsi="Arial Narrow"/>
          <w:lang w:val="sk-SK"/>
        </w:rPr>
        <w:t xml:space="preserve">V niektorých prípadoch sa naopak môže stať, že napr. s demontážou a ekologicky vhodnou likvidáciou zariadenia môžu byť spojené značné výdavky. Tieto je tiež potrebné zohľadniť vo finančnej analýze a namiesto ich zarátania do prevádzkových výdavkov je ich vhodnejšie uviesť ako zápornú zostatkovú hodnotu </w:t>
      </w:r>
      <w:del w:id="542" w:author="MŽP SR" w:date="2016-03-01T09:10:00Z">
        <w:r w:rsidRPr="00036866" w:rsidDel="004E0A58">
          <w:rPr>
            <w:rFonts w:ascii="Arial Narrow" w:hAnsi="Arial Narrow"/>
            <w:lang w:val="sk-SK"/>
          </w:rPr>
          <w:delText>majetku</w:delText>
        </w:r>
      </w:del>
      <w:ins w:id="543" w:author="MŽP SR" w:date="2016-03-01T09:10:00Z">
        <w:r w:rsidR="004E0A58">
          <w:rPr>
            <w:rFonts w:ascii="Arial Narrow" w:hAnsi="Arial Narrow"/>
            <w:lang w:val="sk-SK"/>
          </w:rPr>
          <w:t>investície</w:t>
        </w:r>
      </w:ins>
      <w:r w:rsidRPr="00036866">
        <w:rPr>
          <w:rFonts w:ascii="Arial Narrow" w:hAnsi="Arial Narrow"/>
          <w:lang w:val="sk-SK"/>
        </w:rPr>
        <w:t>.</w:t>
      </w:r>
    </w:p>
    <w:p w:rsidR="000A1741" w:rsidRPr="00C6576E" w:rsidRDefault="003112EB" w:rsidP="003112EB">
      <w:pPr>
        <w:pStyle w:val="Nadpis2"/>
        <w:ind w:firstLine="0"/>
        <w:rPr>
          <w:rFonts w:ascii="Arial Narrow" w:hAnsi="Arial Narrow"/>
          <w:lang w:val="sk-SK"/>
        </w:rPr>
      </w:pPr>
      <w:bookmarkStart w:id="544" w:name="_Toc444592981"/>
      <w:r w:rsidRPr="00C6576E">
        <w:rPr>
          <w:rFonts w:ascii="Arial Narrow" w:hAnsi="Arial Narrow"/>
          <w:lang w:val="sk-SK"/>
        </w:rPr>
        <w:t>Stanovenie štruktúry financovania</w:t>
      </w:r>
      <w:bookmarkEnd w:id="544"/>
    </w:p>
    <w:p w:rsidR="003112EB" w:rsidRPr="00C6576E" w:rsidRDefault="003112EB" w:rsidP="00B43B89">
      <w:pPr>
        <w:spacing w:before="130"/>
        <w:jc w:val="both"/>
        <w:rPr>
          <w:rFonts w:ascii="Arial Narrow" w:hAnsi="Arial Narrow"/>
          <w:lang w:val="sk-SK"/>
        </w:rPr>
      </w:pPr>
      <w:r w:rsidRPr="00C6576E">
        <w:rPr>
          <w:rFonts w:ascii="Arial Narrow" w:hAnsi="Arial Narrow"/>
          <w:lang w:val="sk-SK"/>
        </w:rPr>
        <w:t xml:space="preserve">Po vyplnení všetkých </w:t>
      </w:r>
      <w:r w:rsidR="00002B95">
        <w:rPr>
          <w:rFonts w:ascii="Arial Narrow" w:hAnsi="Arial Narrow"/>
          <w:lang w:val="sk-SK"/>
        </w:rPr>
        <w:t>relevantných</w:t>
      </w:r>
      <w:r w:rsidRPr="00C6576E">
        <w:rPr>
          <w:rFonts w:ascii="Arial Narrow" w:hAnsi="Arial Narrow"/>
          <w:lang w:val="sk-SK"/>
        </w:rPr>
        <w:t xml:space="preserve"> údajov do </w:t>
      </w:r>
      <w:r w:rsidR="00B43B89" w:rsidRPr="00C6576E">
        <w:rPr>
          <w:rFonts w:ascii="Arial Narrow" w:hAnsi="Arial Narrow"/>
          <w:lang w:val="sk-SK"/>
        </w:rPr>
        <w:t>tabuľkovej časti finančnej analýzy</w:t>
      </w:r>
      <w:r w:rsidRPr="00C6576E">
        <w:rPr>
          <w:rFonts w:ascii="Arial Narrow" w:hAnsi="Arial Narrow"/>
          <w:lang w:val="sk-SK"/>
        </w:rPr>
        <w:t xml:space="preserve"> sa automaticky vykalkuluje výška </w:t>
      </w:r>
      <w:r w:rsidR="00B43B89" w:rsidRPr="00C6576E">
        <w:rPr>
          <w:rFonts w:ascii="Arial Narrow" w:hAnsi="Arial Narrow"/>
          <w:lang w:val="sk-SK"/>
        </w:rPr>
        <w:t>NFP</w:t>
      </w:r>
      <w:r w:rsidRPr="00C6576E">
        <w:rPr>
          <w:rFonts w:ascii="Arial Narrow" w:hAnsi="Arial Narrow"/>
          <w:lang w:val="sk-SK"/>
        </w:rPr>
        <w:t xml:space="preserve"> pre projekt</w:t>
      </w:r>
      <w:r w:rsidR="00B43B89" w:rsidRPr="00C6576E">
        <w:rPr>
          <w:rFonts w:ascii="Arial Narrow" w:hAnsi="Arial Narrow"/>
          <w:lang w:val="sk-SK"/>
        </w:rPr>
        <w:t>, a to</w:t>
      </w:r>
      <w:r w:rsidRPr="00C6576E">
        <w:rPr>
          <w:rFonts w:ascii="Arial Narrow" w:hAnsi="Arial Narrow"/>
          <w:lang w:val="sk-SK"/>
        </w:rPr>
        <w:t xml:space="preserve"> za predpokladu, že </w:t>
      </w:r>
      <w:r w:rsidR="005D2003" w:rsidRPr="00C6576E">
        <w:rPr>
          <w:rFonts w:ascii="Arial Narrow" w:hAnsi="Arial Narrow"/>
          <w:lang w:val="sk-SK"/>
        </w:rPr>
        <w:t>v hárku</w:t>
      </w:r>
      <w:r w:rsidRPr="00C6576E">
        <w:rPr>
          <w:rFonts w:ascii="Arial Narrow" w:hAnsi="Arial Narrow"/>
          <w:lang w:val="sk-SK"/>
        </w:rPr>
        <w:t xml:space="preserve"> </w:t>
      </w:r>
      <w:r w:rsidRPr="00C6576E">
        <w:rPr>
          <w:rFonts w:ascii="Arial Narrow" w:hAnsi="Arial Narrow"/>
          <w:i/>
          <w:iCs/>
          <w:lang w:val="sk-SK"/>
        </w:rPr>
        <w:t>Typ žiadateľa</w:t>
      </w:r>
      <w:r w:rsidRPr="00C6576E">
        <w:rPr>
          <w:rFonts w:ascii="Arial Narrow" w:hAnsi="Arial Narrow"/>
          <w:lang w:val="sk-SK"/>
        </w:rPr>
        <w:t xml:space="preserve"> </w:t>
      </w:r>
      <w:r w:rsidR="005D2003" w:rsidRPr="00C6576E">
        <w:rPr>
          <w:rFonts w:ascii="Arial Narrow" w:hAnsi="Arial Narrow"/>
          <w:lang w:val="sk-SK"/>
        </w:rPr>
        <w:t>bol zvolený</w:t>
      </w:r>
      <w:r w:rsidRPr="00C6576E">
        <w:rPr>
          <w:rFonts w:ascii="Arial Narrow" w:hAnsi="Arial Narrow"/>
          <w:lang w:val="sk-SK"/>
        </w:rPr>
        <w:t xml:space="preserve"> správny typ žiadateľa. Oprávnení žiadatelia sú uvedení v príslušnej výzve na predkladanie ŽoNFP.</w:t>
      </w:r>
    </w:p>
    <w:p w:rsidR="003112EB" w:rsidRPr="00C6576E" w:rsidRDefault="003112EB" w:rsidP="00B10214">
      <w:pPr>
        <w:jc w:val="both"/>
        <w:rPr>
          <w:rFonts w:ascii="Arial Narrow" w:hAnsi="Arial Narrow"/>
          <w:lang w:val="sk-SK"/>
        </w:rPr>
      </w:pPr>
      <w:r w:rsidRPr="00C6576E">
        <w:rPr>
          <w:rFonts w:ascii="Arial Narrow" w:hAnsi="Arial Narrow"/>
          <w:lang w:val="sk-SK"/>
        </w:rPr>
        <w:tab/>
      </w:r>
      <w:r w:rsidRPr="00C6576E">
        <w:rPr>
          <w:rFonts w:ascii="Arial Narrow" w:hAnsi="Arial Narrow"/>
          <w:lang w:val="sk-SK"/>
        </w:rPr>
        <w:tab/>
      </w:r>
      <w:r w:rsidRPr="00C6576E">
        <w:rPr>
          <w:rFonts w:ascii="Arial Narrow" w:hAnsi="Arial Narrow"/>
          <w:lang w:val="sk-SK"/>
        </w:rPr>
        <w:tab/>
      </w:r>
      <w:r w:rsidRPr="00C6576E">
        <w:rPr>
          <w:rFonts w:ascii="Arial Narrow" w:hAnsi="Arial Narrow"/>
          <w:lang w:val="sk-SK"/>
        </w:rPr>
        <w:tab/>
      </w:r>
      <w:r w:rsidRPr="00C6576E">
        <w:rPr>
          <w:rFonts w:ascii="Arial Narrow" w:hAnsi="Arial Narrow"/>
          <w:lang w:val="sk-SK"/>
        </w:rPr>
        <w:tab/>
      </w:r>
      <w:r w:rsidRPr="00C6576E">
        <w:rPr>
          <w:rFonts w:ascii="Arial Narrow" w:hAnsi="Arial Narrow"/>
          <w:lang w:val="sk-SK"/>
        </w:rPr>
        <w:tab/>
      </w:r>
      <w:r w:rsidRPr="00C6576E">
        <w:rPr>
          <w:rFonts w:ascii="Arial Narrow" w:hAnsi="Arial Narrow"/>
          <w:lang w:val="sk-SK"/>
        </w:rPr>
        <w:tab/>
      </w:r>
      <w:r w:rsidRPr="00C6576E">
        <w:rPr>
          <w:rFonts w:ascii="Arial Narrow" w:hAnsi="Arial Narrow"/>
          <w:lang w:val="sk-SK"/>
        </w:rPr>
        <w:tab/>
      </w:r>
      <w:r w:rsidRPr="00C6576E">
        <w:rPr>
          <w:rFonts w:ascii="Arial Narrow" w:hAnsi="Arial Narrow"/>
          <w:lang w:val="sk-SK"/>
        </w:rPr>
        <w:tab/>
      </w:r>
      <w:r w:rsidRPr="00C6576E">
        <w:rPr>
          <w:rFonts w:ascii="Arial Narrow" w:hAnsi="Arial Narrow"/>
          <w:lang w:val="sk-SK"/>
        </w:rPr>
        <w:tab/>
      </w:r>
      <w:r w:rsidRPr="00C6576E">
        <w:rPr>
          <w:rFonts w:ascii="Arial Narrow" w:hAnsi="Arial Narrow"/>
          <w:lang w:val="sk-SK"/>
        </w:rPr>
        <w:tab/>
      </w:r>
    </w:p>
    <w:p w:rsidR="003112EB" w:rsidRPr="00C6576E" w:rsidRDefault="003112EB" w:rsidP="00B10214">
      <w:pPr>
        <w:jc w:val="both"/>
        <w:rPr>
          <w:rFonts w:ascii="Arial Narrow" w:hAnsi="Arial Narrow"/>
          <w:lang w:val="sk-SK"/>
        </w:rPr>
      </w:pPr>
      <w:r w:rsidRPr="00C6576E">
        <w:rPr>
          <w:rFonts w:ascii="Arial Narrow" w:hAnsi="Arial Narrow"/>
          <w:lang w:val="sk-SK"/>
        </w:rPr>
        <w:t xml:space="preserve">Údaje o intenzite pomoci a výške NFP sú zobrazené </w:t>
      </w:r>
      <w:r w:rsidR="005D2003" w:rsidRPr="00C6576E">
        <w:rPr>
          <w:rFonts w:ascii="Arial Narrow" w:hAnsi="Arial Narrow"/>
          <w:lang w:val="sk-SK"/>
        </w:rPr>
        <w:t>v hárku</w:t>
      </w:r>
      <w:r w:rsidRPr="00C6576E">
        <w:rPr>
          <w:rFonts w:ascii="Arial Narrow" w:hAnsi="Arial Narrow"/>
          <w:lang w:val="sk-SK"/>
        </w:rPr>
        <w:t xml:space="preserve"> </w:t>
      </w:r>
      <w:r w:rsidRPr="00C6576E">
        <w:rPr>
          <w:rFonts w:ascii="Arial Narrow" w:hAnsi="Arial Narrow"/>
          <w:i/>
          <w:iCs/>
          <w:lang w:val="sk-SK"/>
        </w:rPr>
        <w:t>Investičné výdavky</w:t>
      </w:r>
      <w:r w:rsidRPr="00C6576E">
        <w:rPr>
          <w:rFonts w:ascii="Arial Narrow" w:hAnsi="Arial Narrow"/>
          <w:lang w:val="sk-SK"/>
        </w:rPr>
        <w:t xml:space="preserve"> v tabuľke </w:t>
      </w:r>
      <w:r w:rsidRPr="00486D2E">
        <w:rPr>
          <w:rFonts w:ascii="Arial Narrow" w:hAnsi="Arial Narrow"/>
          <w:b/>
          <w:i/>
          <w:iCs/>
          <w:lang w:val="sk-SK"/>
        </w:rPr>
        <w:t>Zdroje financovania projektu</w:t>
      </w:r>
      <w:r w:rsidRPr="00C6576E">
        <w:rPr>
          <w:rFonts w:ascii="Arial Narrow" w:hAnsi="Arial Narrow"/>
          <w:lang w:val="sk-SK"/>
        </w:rPr>
        <w:t xml:space="preserve">. </w:t>
      </w:r>
      <w:r w:rsidR="00B43B89" w:rsidRPr="00C6576E">
        <w:rPr>
          <w:rFonts w:ascii="Arial Narrow" w:hAnsi="Arial Narrow"/>
          <w:lang w:val="sk-SK"/>
        </w:rPr>
        <w:t xml:space="preserve">V tejto tabuľke je uvedená </w:t>
      </w:r>
      <w:r w:rsidRPr="00C6576E">
        <w:rPr>
          <w:rFonts w:ascii="Arial Narrow" w:hAnsi="Arial Narrow"/>
          <w:lang w:val="sk-SK"/>
        </w:rPr>
        <w:t>v</w:t>
      </w:r>
      <w:r w:rsidR="00B43B89" w:rsidRPr="00C6576E">
        <w:rPr>
          <w:rFonts w:ascii="Arial Narrow" w:hAnsi="Arial Narrow"/>
          <w:lang w:val="sk-SK"/>
        </w:rPr>
        <w:t>y</w:t>
      </w:r>
      <w:r w:rsidRPr="00C6576E">
        <w:rPr>
          <w:rFonts w:ascii="Arial Narrow" w:hAnsi="Arial Narrow"/>
          <w:lang w:val="sk-SK"/>
        </w:rPr>
        <w:t>počítan</w:t>
      </w:r>
      <w:r w:rsidR="00B43B89" w:rsidRPr="00C6576E">
        <w:rPr>
          <w:rFonts w:ascii="Arial Narrow" w:hAnsi="Arial Narrow"/>
          <w:lang w:val="sk-SK"/>
        </w:rPr>
        <w:t>á</w:t>
      </w:r>
      <w:r w:rsidRPr="00C6576E">
        <w:rPr>
          <w:rFonts w:ascii="Arial Narrow" w:hAnsi="Arial Narrow"/>
          <w:lang w:val="sk-SK"/>
        </w:rPr>
        <w:t xml:space="preserve"> výšk</w:t>
      </w:r>
      <w:r w:rsidR="00B43B89" w:rsidRPr="00C6576E">
        <w:rPr>
          <w:rFonts w:ascii="Arial Narrow" w:hAnsi="Arial Narrow"/>
          <w:lang w:val="sk-SK"/>
        </w:rPr>
        <w:t>a</w:t>
      </w:r>
      <w:r w:rsidRPr="00C6576E">
        <w:rPr>
          <w:rFonts w:ascii="Arial Narrow" w:hAnsi="Arial Narrow"/>
          <w:lang w:val="sk-SK"/>
        </w:rPr>
        <w:t xml:space="preserve"> </w:t>
      </w:r>
      <w:r w:rsidR="00B43B89" w:rsidRPr="00C6576E">
        <w:rPr>
          <w:rFonts w:ascii="Arial Narrow" w:hAnsi="Arial Narrow"/>
          <w:lang w:val="sk-SK"/>
        </w:rPr>
        <w:t>NFP</w:t>
      </w:r>
      <w:r w:rsidR="00802E60" w:rsidRPr="00C6576E">
        <w:rPr>
          <w:rFonts w:ascii="Arial Narrow" w:hAnsi="Arial Narrow"/>
          <w:lang w:val="sk-SK"/>
        </w:rPr>
        <w:t xml:space="preserve"> ako aj</w:t>
      </w:r>
      <w:r w:rsidRPr="00C6576E">
        <w:rPr>
          <w:rFonts w:ascii="Arial Narrow" w:hAnsi="Arial Narrow"/>
          <w:lang w:val="sk-SK"/>
        </w:rPr>
        <w:t xml:space="preserve"> výška spolufinancovania</w:t>
      </w:r>
      <w:r w:rsidRPr="00C6576E">
        <w:rPr>
          <w:rFonts w:ascii="Arial Narrow" w:hAnsi="Arial Narrow"/>
          <w:vertAlign w:val="superscript"/>
          <w:lang w:val="sk-SK"/>
        </w:rPr>
        <w:footnoteReference w:id="16"/>
      </w:r>
      <w:r w:rsidR="00802E60" w:rsidRPr="00C6576E">
        <w:rPr>
          <w:rFonts w:ascii="Arial Narrow" w:hAnsi="Arial Narrow"/>
          <w:lang w:val="sk-SK"/>
        </w:rPr>
        <w:t>, ktorá</w:t>
      </w:r>
      <w:r w:rsidRPr="00C6576E">
        <w:rPr>
          <w:rFonts w:ascii="Arial Narrow" w:hAnsi="Arial Narrow"/>
          <w:lang w:val="sk-SK"/>
        </w:rPr>
        <w:t xml:space="preserve"> je uvedená </w:t>
      </w:r>
      <w:r w:rsidR="00B43B89" w:rsidRPr="00C6576E">
        <w:rPr>
          <w:rFonts w:ascii="Arial Narrow" w:hAnsi="Arial Narrow"/>
          <w:lang w:val="sk-SK"/>
        </w:rPr>
        <w:t xml:space="preserve">v riadku pod označením </w:t>
      </w:r>
      <w:r w:rsidRPr="00C6576E">
        <w:rPr>
          <w:rFonts w:ascii="Arial Narrow" w:hAnsi="Arial Narrow"/>
          <w:i/>
          <w:lang w:val="sk-SK"/>
        </w:rPr>
        <w:t>Zdroje žiadateľa</w:t>
      </w:r>
      <w:r w:rsidR="00B43B89" w:rsidRPr="00C6576E">
        <w:rPr>
          <w:rFonts w:ascii="Arial Narrow" w:hAnsi="Arial Narrow"/>
          <w:i/>
          <w:lang w:val="sk-SK"/>
        </w:rPr>
        <w:t xml:space="preserve"> na spolufinancovanie projektu (v EUR)</w:t>
      </w:r>
      <w:r w:rsidRPr="00C6576E">
        <w:rPr>
          <w:rFonts w:ascii="Arial Narrow" w:hAnsi="Arial Narrow"/>
          <w:lang w:val="sk-SK"/>
        </w:rPr>
        <w:t>.</w:t>
      </w:r>
    </w:p>
    <w:p w:rsidR="003112EB" w:rsidRDefault="003112EB" w:rsidP="00B10214">
      <w:pPr>
        <w:jc w:val="both"/>
        <w:rPr>
          <w:ins w:id="545" w:author="MŽP SR" w:date="2016-03-01T11:18:00Z"/>
          <w:rFonts w:ascii="Arial Narrow" w:hAnsi="Arial Narrow"/>
        </w:rPr>
      </w:pPr>
    </w:p>
    <w:p w:rsidR="003F3F0C" w:rsidRDefault="003F3F0C" w:rsidP="00B10214">
      <w:pPr>
        <w:jc w:val="both"/>
        <w:rPr>
          <w:ins w:id="546" w:author="MŽP SR" w:date="2016-03-01T11:18:00Z"/>
          <w:rFonts w:ascii="Arial Narrow" w:hAnsi="Arial Narrow"/>
        </w:rPr>
      </w:pPr>
    </w:p>
    <w:p w:rsidR="003F3F0C" w:rsidRDefault="003F3F0C" w:rsidP="00B10214">
      <w:pPr>
        <w:jc w:val="both"/>
        <w:rPr>
          <w:ins w:id="547" w:author="MŽP SR" w:date="2016-03-01T11:18:00Z"/>
          <w:rFonts w:ascii="Arial Narrow" w:hAnsi="Arial Narrow"/>
        </w:rPr>
      </w:pPr>
    </w:p>
    <w:p w:rsidR="003F3F0C" w:rsidRDefault="003F3F0C" w:rsidP="00B10214">
      <w:pPr>
        <w:jc w:val="both"/>
        <w:rPr>
          <w:ins w:id="548" w:author="MŽP SR" w:date="2016-03-01T11:18:00Z"/>
          <w:rFonts w:ascii="Arial Narrow" w:hAnsi="Arial Narrow"/>
        </w:rPr>
      </w:pPr>
    </w:p>
    <w:p w:rsidR="003F3F0C" w:rsidRDefault="003F3F0C" w:rsidP="00B10214">
      <w:pPr>
        <w:jc w:val="both"/>
        <w:rPr>
          <w:ins w:id="549" w:author="MŽP SR" w:date="2016-03-01T11:18:00Z"/>
          <w:rFonts w:ascii="Arial Narrow" w:hAnsi="Arial Narrow"/>
        </w:rPr>
      </w:pPr>
    </w:p>
    <w:p w:rsidR="003F3F0C" w:rsidRDefault="003F3F0C" w:rsidP="00B10214">
      <w:pPr>
        <w:jc w:val="both"/>
        <w:rPr>
          <w:ins w:id="550" w:author="MŽP SR" w:date="2016-03-01T11:18:00Z"/>
          <w:rFonts w:ascii="Arial Narrow" w:hAnsi="Arial Narrow"/>
        </w:rPr>
      </w:pPr>
    </w:p>
    <w:p w:rsidR="003F3F0C" w:rsidRDefault="003F3F0C" w:rsidP="00B10214">
      <w:pPr>
        <w:jc w:val="both"/>
        <w:rPr>
          <w:ins w:id="551" w:author="MŽP SR" w:date="2016-03-01T11:18:00Z"/>
          <w:rFonts w:ascii="Arial Narrow" w:hAnsi="Arial Narrow"/>
        </w:rPr>
      </w:pPr>
    </w:p>
    <w:p w:rsidR="003F3F0C" w:rsidRDefault="003F3F0C" w:rsidP="00B10214">
      <w:pPr>
        <w:jc w:val="both"/>
        <w:rPr>
          <w:ins w:id="552" w:author="MŽP SR" w:date="2016-03-01T11:18:00Z"/>
          <w:rFonts w:ascii="Arial Narrow" w:hAnsi="Arial Narrow"/>
        </w:rPr>
      </w:pPr>
    </w:p>
    <w:p w:rsidR="003F3F0C" w:rsidRPr="00C6576E" w:rsidRDefault="003F3F0C" w:rsidP="00B10214">
      <w:pPr>
        <w:jc w:val="both"/>
        <w:rPr>
          <w:rFonts w:ascii="Arial Narrow" w:hAnsi="Arial Narrow"/>
        </w:rPr>
      </w:pPr>
    </w:p>
    <w:tbl>
      <w:tblPr>
        <w:tblW w:w="9067" w:type="dxa"/>
        <w:tblInd w:w="75" w:type="dxa"/>
        <w:tblCellMar>
          <w:left w:w="70" w:type="dxa"/>
          <w:right w:w="70" w:type="dxa"/>
        </w:tblCellMar>
        <w:tblLook w:val="04A0"/>
      </w:tblPr>
      <w:tblGrid>
        <w:gridCol w:w="4957"/>
        <w:gridCol w:w="4110"/>
      </w:tblGrid>
      <w:tr w:rsidR="00802E60" w:rsidRPr="00802E60" w:rsidTr="00D814D2">
        <w:trPr>
          <w:trHeight w:val="260"/>
        </w:trPr>
        <w:tc>
          <w:tcPr>
            <w:tcW w:w="9067" w:type="dxa"/>
            <w:gridSpan w:val="2"/>
            <w:tcBorders>
              <w:top w:val="single" w:sz="4" w:space="0" w:color="auto"/>
              <w:left w:val="single" w:sz="4" w:space="0" w:color="auto"/>
              <w:bottom w:val="single" w:sz="4" w:space="0" w:color="auto"/>
              <w:right w:val="single" w:sz="4" w:space="0" w:color="000000"/>
            </w:tcBorders>
            <w:shd w:val="clear" w:color="000000" w:fill="00CCFF"/>
            <w:vAlign w:val="center"/>
            <w:hideMark/>
          </w:tcPr>
          <w:p w:rsidR="00802E60" w:rsidRPr="00802E60" w:rsidRDefault="00802E60" w:rsidP="00802E60">
            <w:pPr>
              <w:rPr>
                <w:rFonts w:ascii="Arial Narrow" w:hAnsi="Arial Narrow" w:cs="Arial CE"/>
                <w:b/>
                <w:bCs/>
                <w:sz w:val="20"/>
                <w:lang w:val="sk-SK" w:eastAsia="sk-SK"/>
              </w:rPr>
            </w:pPr>
            <w:r w:rsidRPr="00802E60">
              <w:rPr>
                <w:rFonts w:ascii="Arial Narrow" w:hAnsi="Arial Narrow" w:cs="Arial CE"/>
                <w:b/>
                <w:bCs/>
                <w:sz w:val="20"/>
                <w:lang w:val="sk-SK" w:eastAsia="sk-SK"/>
              </w:rPr>
              <w:lastRenderedPageBreak/>
              <w:t>Zdroje financovania projektu:</w:t>
            </w:r>
          </w:p>
        </w:tc>
      </w:tr>
      <w:tr w:rsidR="00802E60" w:rsidRPr="00802E60" w:rsidTr="00D814D2">
        <w:trPr>
          <w:trHeight w:val="260"/>
        </w:trPr>
        <w:tc>
          <w:tcPr>
            <w:tcW w:w="495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02E60" w:rsidRPr="00802E60" w:rsidRDefault="00802E60" w:rsidP="00802E60">
            <w:pPr>
              <w:rPr>
                <w:rFonts w:ascii="Arial Narrow" w:hAnsi="Arial Narrow" w:cs="Arial CE"/>
                <w:sz w:val="20"/>
                <w:lang w:val="sk-SK" w:eastAsia="sk-SK"/>
              </w:rPr>
            </w:pPr>
            <w:r w:rsidRPr="00802E60">
              <w:rPr>
                <w:rFonts w:ascii="Arial Narrow" w:hAnsi="Arial Narrow" w:cs="Arial CE"/>
                <w:sz w:val="20"/>
                <w:lang w:val="sk-SK" w:eastAsia="sk-SK"/>
              </w:rPr>
              <w:t>Celkové výdavky projektu (v EUR)</w:t>
            </w:r>
          </w:p>
        </w:tc>
        <w:tc>
          <w:tcPr>
            <w:tcW w:w="4110" w:type="dxa"/>
            <w:tcBorders>
              <w:top w:val="single" w:sz="4" w:space="0" w:color="auto"/>
              <w:left w:val="nil"/>
              <w:bottom w:val="single" w:sz="4" w:space="0" w:color="auto"/>
              <w:right w:val="single" w:sz="4" w:space="0" w:color="auto"/>
            </w:tcBorders>
            <w:shd w:val="clear" w:color="000000" w:fill="CCFFCC"/>
            <w:noWrap/>
            <w:vAlign w:val="center"/>
            <w:hideMark/>
          </w:tcPr>
          <w:p w:rsidR="00802E60" w:rsidRPr="00802E60" w:rsidRDefault="00802E60" w:rsidP="00802E60">
            <w:pPr>
              <w:jc w:val="center"/>
              <w:rPr>
                <w:rFonts w:ascii="Arial Narrow" w:hAnsi="Arial Narrow" w:cs="Arial CE"/>
                <w:sz w:val="20"/>
                <w:lang w:val="sk-SK" w:eastAsia="sk-SK"/>
              </w:rPr>
            </w:pPr>
            <w:r w:rsidRPr="00802E60">
              <w:rPr>
                <w:rFonts w:ascii="Arial Narrow" w:hAnsi="Arial Narrow" w:cs="Arial CE"/>
                <w:sz w:val="20"/>
                <w:lang w:val="sk-SK" w:eastAsia="sk-SK"/>
              </w:rPr>
              <w:t xml:space="preserve">                                                                1 743 193,54    </w:t>
            </w:r>
          </w:p>
        </w:tc>
      </w:tr>
      <w:tr w:rsidR="00802E60" w:rsidRPr="00802E60" w:rsidTr="00D814D2">
        <w:trPr>
          <w:trHeight w:val="260"/>
        </w:trPr>
        <w:tc>
          <w:tcPr>
            <w:tcW w:w="495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02E60" w:rsidRPr="00802E60" w:rsidRDefault="00802E60" w:rsidP="00802E60">
            <w:pPr>
              <w:rPr>
                <w:rFonts w:ascii="Arial Narrow" w:hAnsi="Arial Narrow" w:cs="Arial CE"/>
                <w:sz w:val="20"/>
                <w:lang w:val="sk-SK" w:eastAsia="sk-SK"/>
              </w:rPr>
            </w:pPr>
            <w:r w:rsidRPr="00802E60">
              <w:rPr>
                <w:rFonts w:ascii="Arial Narrow" w:hAnsi="Arial Narrow" w:cs="Arial CE"/>
                <w:sz w:val="20"/>
                <w:lang w:val="sk-SK" w:eastAsia="sk-SK"/>
              </w:rPr>
              <w:t>Celkové oprávnené výdavky znížené o čisté príjmy (v EUR)</w:t>
            </w:r>
          </w:p>
        </w:tc>
        <w:tc>
          <w:tcPr>
            <w:tcW w:w="4110" w:type="dxa"/>
            <w:tcBorders>
              <w:top w:val="single" w:sz="4" w:space="0" w:color="auto"/>
              <w:left w:val="nil"/>
              <w:bottom w:val="single" w:sz="4" w:space="0" w:color="auto"/>
              <w:right w:val="single" w:sz="4" w:space="0" w:color="auto"/>
            </w:tcBorders>
            <w:shd w:val="clear" w:color="000000" w:fill="CCFFCC"/>
            <w:noWrap/>
            <w:vAlign w:val="center"/>
            <w:hideMark/>
          </w:tcPr>
          <w:p w:rsidR="00802E60" w:rsidRPr="00802E60" w:rsidRDefault="00802E60" w:rsidP="00802E60">
            <w:pPr>
              <w:jc w:val="center"/>
              <w:rPr>
                <w:rFonts w:ascii="Arial Narrow" w:hAnsi="Arial Narrow" w:cs="Arial CE"/>
                <w:sz w:val="20"/>
                <w:lang w:val="sk-SK" w:eastAsia="sk-SK"/>
              </w:rPr>
            </w:pPr>
            <w:r w:rsidRPr="00802E60">
              <w:rPr>
                <w:rFonts w:ascii="Arial Narrow" w:hAnsi="Arial Narrow" w:cs="Arial CE"/>
                <w:sz w:val="20"/>
                <w:lang w:val="sk-SK" w:eastAsia="sk-SK"/>
              </w:rPr>
              <w:t xml:space="preserve">                                                                1 481 875,01    </w:t>
            </w:r>
          </w:p>
        </w:tc>
      </w:tr>
      <w:tr w:rsidR="00802E60" w:rsidRPr="00802E60" w:rsidTr="00D814D2">
        <w:trPr>
          <w:trHeight w:val="260"/>
        </w:trPr>
        <w:tc>
          <w:tcPr>
            <w:tcW w:w="495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02E60" w:rsidRPr="00802E60" w:rsidRDefault="00802E60" w:rsidP="00802E60">
            <w:pPr>
              <w:rPr>
                <w:rFonts w:ascii="Arial Narrow" w:hAnsi="Arial Narrow" w:cs="Arial CE"/>
                <w:sz w:val="20"/>
                <w:lang w:val="sk-SK" w:eastAsia="sk-SK"/>
              </w:rPr>
            </w:pPr>
            <w:r w:rsidRPr="00802E60">
              <w:rPr>
                <w:rFonts w:ascii="Arial Narrow" w:hAnsi="Arial Narrow" w:cs="Arial CE"/>
                <w:sz w:val="20"/>
                <w:lang w:val="sk-SK" w:eastAsia="sk-SK"/>
              </w:rPr>
              <w:t>Celkové neoprávnené výdavky vrátane čistého príjmu (v EUR)</w:t>
            </w:r>
          </w:p>
        </w:tc>
        <w:tc>
          <w:tcPr>
            <w:tcW w:w="4110" w:type="dxa"/>
            <w:tcBorders>
              <w:top w:val="single" w:sz="4" w:space="0" w:color="auto"/>
              <w:left w:val="nil"/>
              <w:bottom w:val="single" w:sz="4" w:space="0" w:color="auto"/>
              <w:right w:val="single" w:sz="4" w:space="0" w:color="auto"/>
            </w:tcBorders>
            <w:shd w:val="clear" w:color="000000" w:fill="CCFFCC"/>
            <w:noWrap/>
            <w:vAlign w:val="center"/>
            <w:hideMark/>
          </w:tcPr>
          <w:p w:rsidR="00802E60" w:rsidRPr="00802E60" w:rsidRDefault="00802E60" w:rsidP="00802E60">
            <w:pPr>
              <w:jc w:val="center"/>
              <w:rPr>
                <w:rFonts w:ascii="Arial Narrow" w:hAnsi="Arial Narrow" w:cs="Arial CE"/>
                <w:sz w:val="20"/>
                <w:lang w:val="sk-SK" w:eastAsia="sk-SK"/>
              </w:rPr>
            </w:pPr>
            <w:r w:rsidRPr="00802E60">
              <w:rPr>
                <w:rFonts w:ascii="Arial Narrow" w:hAnsi="Arial Narrow" w:cs="Arial CE"/>
                <w:sz w:val="20"/>
                <w:lang w:val="sk-SK" w:eastAsia="sk-SK"/>
              </w:rPr>
              <w:t xml:space="preserve">                                                                   261 318,53    </w:t>
            </w:r>
          </w:p>
        </w:tc>
      </w:tr>
      <w:tr w:rsidR="00802E60" w:rsidRPr="00802E60" w:rsidTr="00D814D2">
        <w:trPr>
          <w:trHeight w:val="260"/>
        </w:trPr>
        <w:tc>
          <w:tcPr>
            <w:tcW w:w="495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02E60" w:rsidRPr="00802E60" w:rsidRDefault="00802E60" w:rsidP="00802E60">
            <w:pPr>
              <w:rPr>
                <w:rFonts w:ascii="Arial Narrow" w:hAnsi="Arial Narrow" w:cs="Arial CE"/>
                <w:sz w:val="20"/>
                <w:lang w:val="sk-SK" w:eastAsia="sk-SK"/>
              </w:rPr>
            </w:pPr>
            <w:r w:rsidRPr="00802E60">
              <w:rPr>
                <w:rFonts w:ascii="Arial Narrow" w:hAnsi="Arial Narrow" w:cs="Arial CE"/>
                <w:sz w:val="20"/>
                <w:lang w:val="sk-SK" w:eastAsia="sk-SK"/>
              </w:rPr>
              <w:t>Požadovaná výška nenávratného finančného príspevku (v EUR)</w:t>
            </w:r>
          </w:p>
        </w:tc>
        <w:tc>
          <w:tcPr>
            <w:tcW w:w="4110" w:type="dxa"/>
            <w:tcBorders>
              <w:top w:val="single" w:sz="4" w:space="0" w:color="auto"/>
              <w:left w:val="nil"/>
              <w:bottom w:val="single" w:sz="4" w:space="0" w:color="auto"/>
              <w:right w:val="single" w:sz="4" w:space="0" w:color="auto"/>
            </w:tcBorders>
            <w:shd w:val="clear" w:color="000000" w:fill="CCFFCC"/>
            <w:noWrap/>
            <w:vAlign w:val="center"/>
            <w:hideMark/>
          </w:tcPr>
          <w:p w:rsidR="00802E60" w:rsidRPr="00802E60" w:rsidRDefault="00802E60" w:rsidP="00802E60">
            <w:pPr>
              <w:jc w:val="center"/>
              <w:rPr>
                <w:rFonts w:ascii="Arial Narrow" w:hAnsi="Arial Narrow" w:cs="Arial CE"/>
                <w:sz w:val="20"/>
                <w:lang w:val="sk-SK" w:eastAsia="sk-SK"/>
              </w:rPr>
            </w:pPr>
            <w:bookmarkStart w:id="553" w:name="RANGE!D33"/>
            <w:r w:rsidRPr="00802E60">
              <w:rPr>
                <w:rFonts w:ascii="Arial Narrow" w:hAnsi="Arial Narrow" w:cs="Arial CE"/>
                <w:sz w:val="20"/>
                <w:lang w:val="sk-SK" w:eastAsia="sk-SK"/>
              </w:rPr>
              <w:t xml:space="preserve">                                                                1 407 781,26    </w:t>
            </w:r>
            <w:bookmarkEnd w:id="553"/>
          </w:p>
        </w:tc>
      </w:tr>
      <w:tr w:rsidR="00802E60" w:rsidRPr="00802E60" w:rsidTr="00D814D2">
        <w:trPr>
          <w:trHeight w:val="260"/>
        </w:trPr>
        <w:tc>
          <w:tcPr>
            <w:tcW w:w="495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02E60" w:rsidRPr="00802E60" w:rsidRDefault="00802E60" w:rsidP="00802E60">
            <w:pPr>
              <w:rPr>
                <w:rFonts w:ascii="Arial Narrow" w:hAnsi="Arial Narrow" w:cs="Arial CE"/>
                <w:sz w:val="20"/>
                <w:lang w:val="sk-SK" w:eastAsia="sk-SK"/>
              </w:rPr>
            </w:pPr>
            <w:r w:rsidRPr="00802E60">
              <w:rPr>
                <w:rFonts w:ascii="Arial Narrow" w:hAnsi="Arial Narrow" w:cs="Arial CE"/>
                <w:sz w:val="20"/>
                <w:lang w:val="sk-SK" w:eastAsia="sk-SK"/>
              </w:rPr>
              <w:t>Intenzita pomoci  (v %)</w:t>
            </w:r>
          </w:p>
        </w:tc>
        <w:tc>
          <w:tcPr>
            <w:tcW w:w="4110" w:type="dxa"/>
            <w:tcBorders>
              <w:top w:val="single" w:sz="4" w:space="0" w:color="auto"/>
              <w:left w:val="nil"/>
              <w:bottom w:val="single" w:sz="4" w:space="0" w:color="auto"/>
              <w:right w:val="single" w:sz="4" w:space="0" w:color="000000"/>
            </w:tcBorders>
            <w:shd w:val="clear" w:color="000000" w:fill="CCFFCC"/>
            <w:noWrap/>
            <w:vAlign w:val="center"/>
            <w:hideMark/>
          </w:tcPr>
          <w:p w:rsidR="00802E60" w:rsidRPr="00802E60" w:rsidRDefault="00802E60" w:rsidP="00802E60">
            <w:pPr>
              <w:jc w:val="center"/>
              <w:rPr>
                <w:rFonts w:ascii="Arial Narrow" w:hAnsi="Arial Narrow" w:cs="Arial CE"/>
                <w:sz w:val="20"/>
                <w:lang w:val="sk-SK" w:eastAsia="sk-SK"/>
              </w:rPr>
            </w:pPr>
            <w:r w:rsidRPr="00802E60">
              <w:rPr>
                <w:rFonts w:ascii="Arial Narrow" w:hAnsi="Arial Narrow" w:cs="Arial CE"/>
                <w:sz w:val="20"/>
                <w:lang w:val="sk-SK" w:eastAsia="sk-SK"/>
              </w:rPr>
              <w:t>95,00%</w:t>
            </w:r>
          </w:p>
        </w:tc>
      </w:tr>
      <w:tr w:rsidR="00802E60" w:rsidRPr="00802E60" w:rsidTr="00D814D2">
        <w:trPr>
          <w:trHeight w:val="260"/>
        </w:trPr>
        <w:tc>
          <w:tcPr>
            <w:tcW w:w="495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02E60" w:rsidRPr="00802E60" w:rsidRDefault="00802E60" w:rsidP="00802E60">
            <w:pPr>
              <w:rPr>
                <w:rFonts w:ascii="Arial Narrow" w:hAnsi="Arial Narrow" w:cs="Arial CE"/>
                <w:sz w:val="20"/>
                <w:lang w:val="sk-SK" w:eastAsia="sk-SK"/>
              </w:rPr>
            </w:pPr>
            <w:r w:rsidRPr="00802E60">
              <w:rPr>
                <w:rFonts w:ascii="Arial Narrow" w:hAnsi="Arial Narrow" w:cs="Arial CE"/>
                <w:sz w:val="20"/>
                <w:lang w:val="sk-SK" w:eastAsia="sk-SK"/>
              </w:rPr>
              <w:t>Zdroje žiadateľa na spolufinancovanie projektu (v EUR)</w:t>
            </w:r>
          </w:p>
        </w:tc>
        <w:tc>
          <w:tcPr>
            <w:tcW w:w="4110" w:type="dxa"/>
            <w:tcBorders>
              <w:top w:val="single" w:sz="4" w:space="0" w:color="auto"/>
              <w:left w:val="nil"/>
              <w:bottom w:val="single" w:sz="4" w:space="0" w:color="auto"/>
              <w:right w:val="single" w:sz="4" w:space="0" w:color="auto"/>
            </w:tcBorders>
            <w:shd w:val="clear" w:color="000000" w:fill="CCFFCC"/>
            <w:noWrap/>
            <w:vAlign w:val="center"/>
            <w:hideMark/>
          </w:tcPr>
          <w:p w:rsidR="00802E60" w:rsidRPr="00802E60" w:rsidRDefault="00802E60" w:rsidP="00802E60">
            <w:pPr>
              <w:jc w:val="center"/>
              <w:rPr>
                <w:rFonts w:ascii="Arial Narrow" w:hAnsi="Arial Narrow" w:cs="Arial CE"/>
                <w:sz w:val="20"/>
                <w:lang w:val="sk-SK" w:eastAsia="sk-SK"/>
              </w:rPr>
            </w:pPr>
            <w:bookmarkStart w:id="554" w:name="RANGE!D35"/>
            <w:r w:rsidRPr="00802E60">
              <w:rPr>
                <w:rFonts w:ascii="Arial Narrow" w:hAnsi="Arial Narrow" w:cs="Arial CE"/>
                <w:sz w:val="20"/>
                <w:lang w:val="sk-SK" w:eastAsia="sk-SK"/>
              </w:rPr>
              <w:t xml:space="preserve">                                                                     74 093,75    </w:t>
            </w:r>
            <w:bookmarkEnd w:id="554"/>
          </w:p>
        </w:tc>
      </w:tr>
      <w:tr w:rsidR="00802E60" w:rsidRPr="00802E60" w:rsidTr="00D814D2">
        <w:trPr>
          <w:trHeight w:val="260"/>
        </w:trPr>
        <w:tc>
          <w:tcPr>
            <w:tcW w:w="495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02E60" w:rsidRPr="00802E60" w:rsidRDefault="00802E60" w:rsidP="00802E60">
            <w:pPr>
              <w:rPr>
                <w:rFonts w:ascii="Arial Narrow" w:hAnsi="Arial Narrow" w:cs="Arial CE"/>
                <w:sz w:val="20"/>
                <w:lang w:val="sk-SK" w:eastAsia="sk-SK"/>
              </w:rPr>
            </w:pPr>
            <w:r w:rsidRPr="00802E60">
              <w:rPr>
                <w:rFonts w:ascii="Arial Narrow" w:hAnsi="Arial Narrow" w:cs="Arial CE"/>
                <w:sz w:val="20"/>
                <w:lang w:val="sk-SK" w:eastAsia="sk-SK"/>
              </w:rPr>
              <w:t>Predpokladaný príjem z projektu (v EUR) - pomerná časť</w:t>
            </w:r>
          </w:p>
        </w:tc>
        <w:tc>
          <w:tcPr>
            <w:tcW w:w="4110" w:type="dxa"/>
            <w:tcBorders>
              <w:top w:val="single" w:sz="4" w:space="0" w:color="auto"/>
              <w:left w:val="nil"/>
              <w:bottom w:val="single" w:sz="4" w:space="0" w:color="auto"/>
              <w:right w:val="single" w:sz="4" w:space="0" w:color="auto"/>
            </w:tcBorders>
            <w:shd w:val="clear" w:color="000000" w:fill="CCFFCC"/>
            <w:noWrap/>
            <w:vAlign w:val="center"/>
            <w:hideMark/>
          </w:tcPr>
          <w:p w:rsidR="00802E60" w:rsidRPr="00802E60" w:rsidRDefault="00802E60" w:rsidP="00802E60">
            <w:pPr>
              <w:jc w:val="center"/>
              <w:rPr>
                <w:rFonts w:ascii="Arial Narrow" w:hAnsi="Arial Narrow" w:cs="Arial CE"/>
                <w:sz w:val="20"/>
                <w:lang w:val="sk-SK" w:eastAsia="sk-SK"/>
              </w:rPr>
            </w:pPr>
            <w:r w:rsidRPr="00802E60">
              <w:rPr>
                <w:rFonts w:ascii="Arial Narrow" w:hAnsi="Arial Narrow" w:cs="Arial CE"/>
                <w:sz w:val="20"/>
                <w:lang w:val="sk-SK" w:eastAsia="sk-SK"/>
              </w:rPr>
              <w:t xml:space="preserve">                                                                   165 508,45    </w:t>
            </w:r>
          </w:p>
        </w:tc>
      </w:tr>
    </w:tbl>
    <w:p w:rsidR="003112EB" w:rsidRPr="00C6576E" w:rsidRDefault="003112EB" w:rsidP="00B10214">
      <w:pPr>
        <w:jc w:val="both"/>
        <w:rPr>
          <w:rFonts w:ascii="Arial Narrow" w:hAnsi="Arial Narrow"/>
        </w:rPr>
      </w:pPr>
    </w:p>
    <w:p w:rsidR="003112EB" w:rsidRPr="00C6576E" w:rsidRDefault="00802E60" w:rsidP="00802E60">
      <w:pPr>
        <w:jc w:val="both"/>
        <w:rPr>
          <w:rFonts w:ascii="Arial Narrow" w:hAnsi="Arial Narrow"/>
        </w:rPr>
      </w:pPr>
      <w:r w:rsidRPr="00C6576E">
        <w:rPr>
          <w:rFonts w:ascii="Arial Narrow" w:hAnsi="Arial Narrow"/>
        </w:rPr>
        <w:t xml:space="preserve">Žiadateľ </w:t>
      </w:r>
      <w:proofErr w:type="gramStart"/>
      <w:r w:rsidRPr="00C6576E">
        <w:rPr>
          <w:rFonts w:ascii="Arial Narrow" w:hAnsi="Arial Narrow"/>
        </w:rPr>
        <w:t>sa</w:t>
      </w:r>
      <w:proofErr w:type="gramEnd"/>
      <w:r w:rsidRPr="00C6576E">
        <w:rPr>
          <w:rFonts w:ascii="Arial Narrow" w:hAnsi="Arial Narrow"/>
        </w:rPr>
        <w:t xml:space="preserve"> následne musí rozhodnúť, </w:t>
      </w:r>
      <w:r w:rsidR="003112EB" w:rsidRPr="00C6576E">
        <w:rPr>
          <w:rFonts w:ascii="Arial Narrow" w:hAnsi="Arial Narrow"/>
        </w:rPr>
        <w:t xml:space="preserve">z akých zdrojov pokryjete požiadavky na vlastné spolufinancovanie (riadok </w:t>
      </w:r>
      <w:r w:rsidR="003112EB" w:rsidRPr="00C6576E">
        <w:rPr>
          <w:rFonts w:ascii="Arial Narrow" w:hAnsi="Arial Narrow"/>
          <w:i/>
        </w:rPr>
        <w:t xml:space="preserve">Zdroje žiadateľa </w:t>
      </w:r>
      <w:r w:rsidRPr="00C6576E">
        <w:rPr>
          <w:rFonts w:ascii="Arial Narrow" w:hAnsi="Arial Narrow"/>
          <w:i/>
        </w:rPr>
        <w:t>na spolufinancovanie projektu</w:t>
      </w:r>
      <w:r w:rsidR="003112EB" w:rsidRPr="00C6576E">
        <w:rPr>
          <w:rFonts w:ascii="Arial Narrow" w:hAnsi="Arial Narrow"/>
        </w:rPr>
        <w:t>).</w:t>
      </w:r>
    </w:p>
    <w:p w:rsidR="003112EB" w:rsidRPr="00C6576E" w:rsidRDefault="003112EB" w:rsidP="00B10214">
      <w:pPr>
        <w:jc w:val="both"/>
        <w:rPr>
          <w:rFonts w:ascii="Arial Narrow" w:hAnsi="Arial Narrow"/>
        </w:rPr>
      </w:pPr>
    </w:p>
    <w:p w:rsidR="003112EB" w:rsidRPr="00C6576E" w:rsidRDefault="003112EB" w:rsidP="00B10214">
      <w:pPr>
        <w:jc w:val="both"/>
        <w:rPr>
          <w:rFonts w:ascii="Arial Narrow" w:hAnsi="Arial Narrow"/>
        </w:rPr>
      </w:pPr>
      <w:proofErr w:type="gramStart"/>
      <w:r w:rsidRPr="00C6576E">
        <w:rPr>
          <w:rFonts w:ascii="Arial Narrow" w:hAnsi="Arial Narrow"/>
        </w:rPr>
        <w:t xml:space="preserve">Spolufinancovanie žiadateľa môže byť pokryté z vlastných zdrojov </w:t>
      </w:r>
      <w:r w:rsidR="00802E60" w:rsidRPr="00C6576E">
        <w:rPr>
          <w:rFonts w:ascii="Arial Narrow" w:hAnsi="Arial Narrow"/>
        </w:rPr>
        <w:t xml:space="preserve">žiadateľa, </w:t>
      </w:r>
      <w:r w:rsidRPr="00C6576E">
        <w:rPr>
          <w:rFonts w:ascii="Arial Narrow" w:hAnsi="Arial Narrow"/>
        </w:rPr>
        <w:t>alebo prostredníctvom banko</w:t>
      </w:r>
      <w:r w:rsidR="00802E60" w:rsidRPr="00C6576E">
        <w:rPr>
          <w:rFonts w:ascii="Arial Narrow" w:hAnsi="Arial Narrow"/>
        </w:rPr>
        <w:t>vého úveru.</w:t>
      </w:r>
      <w:proofErr w:type="gramEnd"/>
      <w:r w:rsidR="00802E60" w:rsidRPr="00C6576E">
        <w:rPr>
          <w:rFonts w:ascii="Arial Narrow" w:hAnsi="Arial Narrow"/>
        </w:rPr>
        <w:t xml:space="preserve"> V prípade, </w:t>
      </w:r>
      <w:proofErr w:type="gramStart"/>
      <w:r w:rsidR="00802E60" w:rsidRPr="00C6576E">
        <w:rPr>
          <w:rFonts w:ascii="Arial Narrow" w:hAnsi="Arial Narrow"/>
        </w:rPr>
        <w:t>ak</w:t>
      </w:r>
      <w:proofErr w:type="gramEnd"/>
      <w:r w:rsidR="00802E60" w:rsidRPr="00C6576E">
        <w:rPr>
          <w:rFonts w:ascii="Arial Narrow" w:hAnsi="Arial Narrow"/>
        </w:rPr>
        <w:t xml:space="preserve"> bude</w:t>
      </w:r>
      <w:r w:rsidRPr="00C6576E">
        <w:rPr>
          <w:rFonts w:ascii="Arial Narrow" w:hAnsi="Arial Narrow"/>
        </w:rPr>
        <w:t xml:space="preserve"> </w:t>
      </w:r>
      <w:r w:rsidR="00802E60" w:rsidRPr="00C6576E">
        <w:rPr>
          <w:rFonts w:ascii="Arial Narrow" w:hAnsi="Arial Narrow"/>
        </w:rPr>
        <w:t xml:space="preserve">žiadateľ </w:t>
      </w:r>
      <w:r w:rsidRPr="00C6576E">
        <w:rPr>
          <w:rFonts w:ascii="Arial Narrow" w:hAnsi="Arial Narrow"/>
        </w:rPr>
        <w:t xml:space="preserve">čerpať bankový úver, je potrebné vyplniť tabuľku </w:t>
      </w:r>
      <w:r w:rsidR="00802E60" w:rsidRPr="00C6576E">
        <w:rPr>
          <w:rFonts w:ascii="Arial Narrow" w:hAnsi="Arial Narrow"/>
        </w:rPr>
        <w:t>v hárku</w:t>
      </w:r>
      <w:r w:rsidRPr="00C6576E">
        <w:rPr>
          <w:rFonts w:ascii="Arial Narrow" w:hAnsi="Arial Narrow"/>
        </w:rPr>
        <w:t xml:space="preserve"> </w:t>
      </w:r>
      <w:r w:rsidRPr="00C6576E">
        <w:rPr>
          <w:rStyle w:val="Zdraznnjemn1"/>
          <w:rFonts w:ascii="Arial Narrow" w:hAnsi="Arial Narrow"/>
        </w:rPr>
        <w:t>Úver</w:t>
      </w:r>
      <w:r w:rsidRPr="00C6576E">
        <w:rPr>
          <w:rFonts w:ascii="Arial Narrow" w:hAnsi="Arial Narrow"/>
        </w:rPr>
        <w:t xml:space="preserve">, kde </w:t>
      </w:r>
      <w:r w:rsidR="00802E60" w:rsidRPr="00C6576E">
        <w:rPr>
          <w:rFonts w:ascii="Arial Narrow" w:hAnsi="Arial Narrow"/>
        </w:rPr>
        <w:t>sa uvedie výška</w:t>
      </w:r>
      <w:r w:rsidRPr="00C6576E">
        <w:rPr>
          <w:rFonts w:ascii="Arial Narrow" w:hAnsi="Arial Narrow"/>
        </w:rPr>
        <w:t xml:space="preserve"> čerpaného úveru v jednotlivých rokoch spolu so splátkami istiny a úrokov. </w:t>
      </w:r>
    </w:p>
    <w:p w:rsidR="00802E60" w:rsidRPr="00C6576E" w:rsidRDefault="00802E60" w:rsidP="00B10214">
      <w:pPr>
        <w:jc w:val="both"/>
        <w:rPr>
          <w:rFonts w:ascii="Arial Narrow" w:hAnsi="Arial Narrow"/>
        </w:rPr>
      </w:pPr>
    </w:p>
    <w:p w:rsidR="003112EB" w:rsidRPr="00C6576E" w:rsidRDefault="003112EB" w:rsidP="00B10214">
      <w:pPr>
        <w:jc w:val="both"/>
        <w:rPr>
          <w:rFonts w:ascii="Arial Narrow" w:hAnsi="Arial Narrow"/>
        </w:rPr>
      </w:pPr>
      <w:r w:rsidRPr="00C6576E">
        <w:rPr>
          <w:rFonts w:ascii="Arial Narrow" w:hAnsi="Arial Narrow"/>
        </w:rPr>
        <w:t xml:space="preserve">Na záver je potrebné skontrolovať finančnú udržateľnosť prevádzky projektu, t.j. či sú peňažné toky projektu </w:t>
      </w:r>
      <w:r w:rsidR="00002B95">
        <w:rPr>
          <w:rFonts w:ascii="Arial Narrow" w:hAnsi="Arial Narrow"/>
        </w:rPr>
        <w:t xml:space="preserve">      </w:t>
      </w:r>
      <w:proofErr w:type="gramStart"/>
      <w:r w:rsidRPr="00C6576E">
        <w:rPr>
          <w:rFonts w:ascii="Arial Narrow" w:hAnsi="Arial Narrow"/>
        </w:rPr>
        <w:t>vo</w:t>
      </w:r>
      <w:proofErr w:type="gramEnd"/>
      <w:r w:rsidRPr="00C6576E">
        <w:rPr>
          <w:rFonts w:ascii="Arial Narrow" w:hAnsi="Arial Narrow"/>
        </w:rPr>
        <w:t xml:space="preserve"> všetkých rokoch kladné. </w:t>
      </w:r>
      <w:proofErr w:type="gramStart"/>
      <w:r w:rsidR="00802E60" w:rsidRPr="00C6576E">
        <w:rPr>
          <w:rFonts w:ascii="Arial Narrow" w:hAnsi="Arial Narrow"/>
        </w:rPr>
        <w:t>V hárku</w:t>
      </w:r>
      <w:r w:rsidRPr="00C6576E">
        <w:rPr>
          <w:rFonts w:ascii="Arial Narrow" w:hAnsi="Arial Narrow"/>
        </w:rPr>
        <w:t xml:space="preserve"> </w:t>
      </w:r>
      <w:r w:rsidRPr="00C6576E">
        <w:rPr>
          <w:rStyle w:val="Zdraznnjemn1"/>
          <w:rFonts w:ascii="Arial Narrow" w:hAnsi="Arial Narrow"/>
        </w:rPr>
        <w:t>Peňažné toky projektu</w:t>
      </w:r>
      <w:r w:rsidRPr="00C6576E">
        <w:rPr>
          <w:rFonts w:ascii="Arial Narrow" w:hAnsi="Arial Narrow"/>
        </w:rPr>
        <w:t xml:space="preserve"> </w:t>
      </w:r>
      <w:r w:rsidR="00802E60" w:rsidRPr="00C6576E">
        <w:rPr>
          <w:rFonts w:ascii="Arial Narrow" w:hAnsi="Arial Narrow"/>
        </w:rPr>
        <w:t>sú</w:t>
      </w:r>
      <w:r w:rsidRPr="00C6576E">
        <w:rPr>
          <w:rFonts w:ascii="Arial Narrow" w:hAnsi="Arial Narrow"/>
        </w:rPr>
        <w:t xml:space="preserve"> v riadku </w:t>
      </w:r>
      <w:r w:rsidRPr="00C6576E">
        <w:rPr>
          <w:rFonts w:ascii="Arial Narrow" w:hAnsi="Arial Narrow"/>
          <w:i/>
        </w:rPr>
        <w:t>Celkové peňažné toky</w:t>
      </w:r>
      <w:r w:rsidRPr="00C6576E">
        <w:rPr>
          <w:rFonts w:ascii="Arial Narrow" w:hAnsi="Arial Narrow"/>
        </w:rPr>
        <w:t xml:space="preserve"> </w:t>
      </w:r>
      <w:r w:rsidR="00802E60" w:rsidRPr="00C6576E">
        <w:rPr>
          <w:rFonts w:ascii="Arial Narrow" w:hAnsi="Arial Narrow"/>
        </w:rPr>
        <w:t>napočítané</w:t>
      </w:r>
      <w:r w:rsidRPr="00C6576E">
        <w:rPr>
          <w:rFonts w:ascii="Arial Narrow" w:hAnsi="Arial Narrow"/>
        </w:rPr>
        <w:t xml:space="preserve"> všetky peňažné toky projektu v danom roku.</w:t>
      </w:r>
      <w:proofErr w:type="gramEnd"/>
      <w:r w:rsidRPr="00C6576E">
        <w:rPr>
          <w:rFonts w:ascii="Arial Narrow" w:hAnsi="Arial Narrow"/>
        </w:rPr>
        <w:t xml:space="preserve"> Môže </w:t>
      </w:r>
      <w:proofErr w:type="gramStart"/>
      <w:r w:rsidRPr="00C6576E">
        <w:rPr>
          <w:rFonts w:ascii="Arial Narrow" w:hAnsi="Arial Narrow"/>
        </w:rPr>
        <w:t>sa</w:t>
      </w:r>
      <w:proofErr w:type="gramEnd"/>
      <w:r w:rsidRPr="00C6576E">
        <w:rPr>
          <w:rFonts w:ascii="Arial Narrow" w:hAnsi="Arial Narrow"/>
        </w:rPr>
        <w:t xml:space="preserve"> stať, že v niektorom roku bude </w:t>
      </w:r>
      <w:r w:rsidR="00802E60" w:rsidRPr="00C6576E">
        <w:rPr>
          <w:rFonts w:ascii="Arial Narrow" w:hAnsi="Arial Narrow"/>
        </w:rPr>
        <w:t>v</w:t>
      </w:r>
      <w:r w:rsidRPr="00C6576E">
        <w:rPr>
          <w:rFonts w:ascii="Arial Narrow" w:hAnsi="Arial Narrow"/>
        </w:rPr>
        <w:t xml:space="preserve"> riadku </w:t>
      </w:r>
      <w:r w:rsidRPr="00C6576E">
        <w:rPr>
          <w:rFonts w:ascii="Arial Narrow" w:hAnsi="Arial Narrow"/>
          <w:i/>
        </w:rPr>
        <w:t>Celkové peňažné toky</w:t>
      </w:r>
      <w:r w:rsidRPr="00C6576E">
        <w:rPr>
          <w:rFonts w:ascii="Arial Narrow" w:hAnsi="Arial Narrow"/>
        </w:rPr>
        <w:t xml:space="preserve"> záporná hodnota (napr. ak sa v danom roku vykonáva obnova zariadenia s kratšou dobou životnosti), táto by však mala byť vykrytá kladným peňažným tokom v predchádzajúcom roku. </w:t>
      </w:r>
    </w:p>
    <w:p w:rsidR="00CD1591" w:rsidRPr="00C6576E" w:rsidRDefault="00CD1591" w:rsidP="00B10214">
      <w:pPr>
        <w:jc w:val="both"/>
        <w:rPr>
          <w:rFonts w:ascii="Arial Narrow" w:hAnsi="Arial Narrow"/>
        </w:rPr>
      </w:pPr>
    </w:p>
    <w:tbl>
      <w:tblPr>
        <w:tblW w:w="9136" w:type="dxa"/>
        <w:tblInd w:w="70" w:type="dxa"/>
        <w:tblCellMar>
          <w:left w:w="70" w:type="dxa"/>
          <w:right w:w="70" w:type="dxa"/>
        </w:tblCellMar>
        <w:tblLook w:val="04A0"/>
      </w:tblPr>
      <w:tblGrid>
        <w:gridCol w:w="3421"/>
        <w:gridCol w:w="1143"/>
        <w:gridCol w:w="1143"/>
        <w:gridCol w:w="1143"/>
        <w:gridCol w:w="1143"/>
        <w:gridCol w:w="1143"/>
      </w:tblGrid>
      <w:tr w:rsidR="00CD1591" w:rsidRPr="00C6576E" w:rsidTr="00CD1591">
        <w:trPr>
          <w:trHeight w:val="300"/>
        </w:trPr>
        <w:tc>
          <w:tcPr>
            <w:tcW w:w="3421" w:type="dxa"/>
            <w:tcBorders>
              <w:top w:val="nil"/>
              <w:left w:val="nil"/>
              <w:bottom w:val="nil"/>
              <w:right w:val="nil"/>
            </w:tcBorders>
            <w:shd w:val="clear" w:color="000000" w:fill="CCFFCC"/>
            <w:noWrap/>
            <w:vAlign w:val="bottom"/>
            <w:hideMark/>
          </w:tcPr>
          <w:p w:rsidR="00CD1591" w:rsidRPr="00CD1591" w:rsidRDefault="00CD1591" w:rsidP="00CD1591">
            <w:pPr>
              <w:rPr>
                <w:rFonts w:ascii="Arial Narrow" w:hAnsi="Arial Narrow" w:cs="Arial CE"/>
                <w:b/>
                <w:bCs/>
                <w:sz w:val="20"/>
                <w:lang w:val="sk-SK" w:eastAsia="sk-SK"/>
              </w:rPr>
            </w:pPr>
            <w:r w:rsidRPr="00CD1591">
              <w:rPr>
                <w:rFonts w:ascii="Arial Narrow" w:hAnsi="Arial Narrow" w:cs="Arial CE"/>
                <w:b/>
                <w:bCs/>
                <w:sz w:val="20"/>
                <w:lang w:val="sk-SK" w:eastAsia="sk-SK"/>
              </w:rPr>
              <w:t>Celkové peňažné toky</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sz w:val="20"/>
                <w:lang w:val="sk-SK" w:eastAsia="sk-SK"/>
              </w:rPr>
            </w:pPr>
            <w:r w:rsidRPr="00CD1591">
              <w:rPr>
                <w:rFonts w:ascii="Arial Narrow" w:hAnsi="Arial Narrow" w:cs="Arial CE"/>
                <w:sz w:val="20"/>
                <w:lang w:val="sk-SK" w:eastAsia="sk-SK"/>
              </w:rPr>
              <w:t>0,00</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sz w:val="20"/>
                <w:lang w:val="sk-SK" w:eastAsia="sk-SK"/>
              </w:rPr>
            </w:pPr>
            <w:r w:rsidRPr="00CD1591">
              <w:rPr>
                <w:rFonts w:ascii="Arial Narrow" w:hAnsi="Arial Narrow" w:cs="Arial CE"/>
                <w:sz w:val="20"/>
                <w:lang w:val="sk-SK" w:eastAsia="sk-SK"/>
              </w:rPr>
              <w:t>0,00</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sz w:val="20"/>
                <w:lang w:val="sk-SK" w:eastAsia="sk-SK"/>
              </w:rPr>
            </w:pPr>
            <w:r w:rsidRPr="00CD1591">
              <w:rPr>
                <w:rFonts w:ascii="Arial Narrow" w:hAnsi="Arial Narrow" w:cs="Arial CE"/>
                <w:sz w:val="20"/>
                <w:lang w:val="sk-SK" w:eastAsia="sk-SK"/>
              </w:rPr>
              <w:t>-1 311,13</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sz w:val="20"/>
                <w:lang w:val="sk-SK" w:eastAsia="sk-SK"/>
              </w:rPr>
            </w:pPr>
            <w:r w:rsidRPr="00CD1591">
              <w:rPr>
                <w:rFonts w:ascii="Arial Narrow" w:hAnsi="Arial Narrow" w:cs="Arial CE"/>
                <w:sz w:val="20"/>
                <w:lang w:val="sk-SK" w:eastAsia="sk-SK"/>
              </w:rPr>
              <w:t>10 973,65</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sz w:val="20"/>
                <w:lang w:val="sk-SK" w:eastAsia="sk-SK"/>
              </w:rPr>
            </w:pPr>
            <w:r w:rsidRPr="00CD1591">
              <w:rPr>
                <w:rFonts w:ascii="Arial Narrow" w:hAnsi="Arial Narrow" w:cs="Arial CE"/>
                <w:sz w:val="20"/>
                <w:lang w:val="sk-SK" w:eastAsia="sk-SK"/>
              </w:rPr>
              <w:t>890,83</w:t>
            </w:r>
          </w:p>
        </w:tc>
      </w:tr>
      <w:tr w:rsidR="00C6576E" w:rsidRPr="00CD1591" w:rsidTr="00CD1591">
        <w:trPr>
          <w:trHeight w:val="300"/>
        </w:trPr>
        <w:tc>
          <w:tcPr>
            <w:tcW w:w="3421" w:type="dxa"/>
            <w:tcBorders>
              <w:top w:val="nil"/>
              <w:left w:val="nil"/>
              <w:bottom w:val="nil"/>
              <w:right w:val="nil"/>
            </w:tcBorders>
            <w:shd w:val="clear" w:color="000000" w:fill="CCFFCC"/>
            <w:noWrap/>
            <w:vAlign w:val="bottom"/>
            <w:hideMark/>
          </w:tcPr>
          <w:p w:rsidR="00CD1591" w:rsidRPr="00CD1591" w:rsidRDefault="00CD1591" w:rsidP="00CD1591">
            <w:pPr>
              <w:rPr>
                <w:rFonts w:ascii="Arial Narrow" w:hAnsi="Arial Narrow" w:cs="Arial CE"/>
                <w:b/>
                <w:bCs/>
                <w:sz w:val="20"/>
                <w:lang w:val="sk-SK" w:eastAsia="sk-SK"/>
              </w:rPr>
            </w:pPr>
            <w:r w:rsidRPr="00CD1591">
              <w:rPr>
                <w:rFonts w:ascii="Arial Narrow" w:hAnsi="Arial Narrow" w:cs="Arial CE"/>
                <w:b/>
                <w:bCs/>
                <w:sz w:val="20"/>
                <w:lang w:val="sk-SK" w:eastAsia="sk-SK"/>
              </w:rPr>
              <w:t>Kumulované peňažné toky</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b/>
                <w:bCs/>
                <w:sz w:val="20"/>
                <w:lang w:val="sk-SK" w:eastAsia="sk-SK"/>
              </w:rPr>
            </w:pPr>
            <w:r w:rsidRPr="00CD1591">
              <w:rPr>
                <w:rFonts w:ascii="Arial Narrow" w:hAnsi="Arial Narrow" w:cs="Arial CE"/>
                <w:b/>
                <w:bCs/>
                <w:sz w:val="20"/>
                <w:lang w:val="sk-SK" w:eastAsia="sk-SK"/>
              </w:rPr>
              <w:t xml:space="preserve">0,00 </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b/>
                <w:bCs/>
                <w:sz w:val="20"/>
                <w:lang w:val="sk-SK" w:eastAsia="sk-SK"/>
              </w:rPr>
            </w:pPr>
            <w:r w:rsidRPr="00CD1591">
              <w:rPr>
                <w:rFonts w:ascii="Arial Narrow" w:hAnsi="Arial Narrow" w:cs="Arial CE"/>
                <w:b/>
                <w:bCs/>
                <w:sz w:val="20"/>
                <w:lang w:val="sk-SK" w:eastAsia="sk-SK"/>
              </w:rPr>
              <w:t xml:space="preserve">0,00 </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b/>
                <w:bCs/>
                <w:sz w:val="20"/>
                <w:lang w:val="sk-SK" w:eastAsia="sk-SK"/>
              </w:rPr>
            </w:pPr>
            <w:r w:rsidRPr="00CD1591">
              <w:rPr>
                <w:rFonts w:ascii="Arial Narrow" w:hAnsi="Arial Narrow" w:cs="Arial CE"/>
                <w:b/>
                <w:bCs/>
                <w:color w:val="FF0000"/>
                <w:sz w:val="20"/>
                <w:lang w:val="sk-SK" w:eastAsia="sk-SK"/>
              </w:rPr>
              <w:t xml:space="preserve">-1 311,13 </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b/>
                <w:bCs/>
                <w:sz w:val="20"/>
                <w:lang w:val="sk-SK" w:eastAsia="sk-SK"/>
              </w:rPr>
            </w:pPr>
            <w:r w:rsidRPr="00CD1591">
              <w:rPr>
                <w:rFonts w:ascii="Arial Narrow" w:hAnsi="Arial Narrow" w:cs="Arial CE"/>
                <w:b/>
                <w:bCs/>
                <w:sz w:val="20"/>
                <w:lang w:val="sk-SK" w:eastAsia="sk-SK"/>
              </w:rPr>
              <w:t xml:space="preserve">9 662,52 </w:t>
            </w:r>
          </w:p>
        </w:tc>
        <w:tc>
          <w:tcPr>
            <w:tcW w:w="1143" w:type="dxa"/>
            <w:tcBorders>
              <w:top w:val="nil"/>
              <w:left w:val="nil"/>
              <w:bottom w:val="nil"/>
              <w:right w:val="nil"/>
            </w:tcBorders>
            <w:shd w:val="clear" w:color="000000" w:fill="CCFFCC"/>
            <w:noWrap/>
            <w:vAlign w:val="bottom"/>
            <w:hideMark/>
          </w:tcPr>
          <w:p w:rsidR="00CD1591" w:rsidRPr="00CD1591" w:rsidRDefault="00CD1591" w:rsidP="00CD1591">
            <w:pPr>
              <w:jc w:val="right"/>
              <w:rPr>
                <w:rFonts w:ascii="Arial Narrow" w:hAnsi="Arial Narrow" w:cs="Arial CE"/>
                <w:b/>
                <w:bCs/>
                <w:sz w:val="20"/>
                <w:lang w:val="sk-SK" w:eastAsia="sk-SK"/>
              </w:rPr>
            </w:pPr>
            <w:r w:rsidRPr="00CD1591">
              <w:rPr>
                <w:rFonts w:ascii="Arial Narrow" w:hAnsi="Arial Narrow" w:cs="Arial CE"/>
                <w:b/>
                <w:bCs/>
                <w:sz w:val="20"/>
                <w:lang w:val="sk-SK" w:eastAsia="sk-SK"/>
              </w:rPr>
              <w:t xml:space="preserve">10 553,35 </w:t>
            </w:r>
          </w:p>
        </w:tc>
      </w:tr>
    </w:tbl>
    <w:p w:rsidR="003112EB" w:rsidRPr="00C6576E" w:rsidRDefault="003112EB" w:rsidP="00B10214">
      <w:pPr>
        <w:jc w:val="both"/>
        <w:rPr>
          <w:rFonts w:ascii="Arial Narrow" w:hAnsi="Arial Narrow"/>
        </w:rPr>
      </w:pPr>
    </w:p>
    <w:p w:rsidR="003112EB" w:rsidRPr="00C6576E" w:rsidRDefault="003112EB" w:rsidP="00B10214">
      <w:pPr>
        <w:jc w:val="both"/>
        <w:rPr>
          <w:rFonts w:ascii="Arial Narrow" w:hAnsi="Arial Narrow"/>
        </w:rPr>
      </w:pPr>
      <w:proofErr w:type="gramStart"/>
      <w:r w:rsidRPr="00C6576E">
        <w:rPr>
          <w:rFonts w:ascii="Arial Narrow" w:hAnsi="Arial Narrow"/>
        </w:rPr>
        <w:t xml:space="preserve">Na kontrolu udržateľnosti prevádzky projektu je najdôležitejší riadok </w:t>
      </w:r>
      <w:r w:rsidR="00CD1591" w:rsidRPr="00C6576E">
        <w:rPr>
          <w:rFonts w:ascii="Arial Narrow" w:hAnsi="Arial Narrow"/>
          <w:i/>
        </w:rPr>
        <w:t>K</w:t>
      </w:r>
      <w:r w:rsidRPr="00C6576E">
        <w:rPr>
          <w:rFonts w:ascii="Arial Narrow" w:hAnsi="Arial Narrow"/>
          <w:i/>
        </w:rPr>
        <w:t>umulované peňažné toky</w:t>
      </w:r>
      <w:r w:rsidRPr="00C6576E">
        <w:rPr>
          <w:rFonts w:ascii="Arial Narrow" w:hAnsi="Arial Narrow"/>
        </w:rPr>
        <w:t>.</w:t>
      </w:r>
      <w:proofErr w:type="gramEnd"/>
      <w:r w:rsidRPr="00C6576E">
        <w:rPr>
          <w:rFonts w:ascii="Arial Narrow" w:hAnsi="Arial Narrow"/>
        </w:rPr>
        <w:t xml:space="preserve"> </w:t>
      </w:r>
      <w:proofErr w:type="gramStart"/>
      <w:r w:rsidRPr="00C6576E">
        <w:rPr>
          <w:rFonts w:ascii="Arial Narrow" w:hAnsi="Arial Narrow"/>
        </w:rPr>
        <w:t xml:space="preserve">V ňom sú </w:t>
      </w:r>
      <w:r w:rsidR="00CD1591" w:rsidRPr="00C6576E">
        <w:rPr>
          <w:rFonts w:ascii="Arial Narrow" w:hAnsi="Arial Narrow"/>
        </w:rPr>
        <w:t>napočítané</w:t>
      </w:r>
      <w:r w:rsidRPr="00C6576E">
        <w:rPr>
          <w:rFonts w:ascii="Arial Narrow" w:hAnsi="Arial Narrow"/>
        </w:rPr>
        <w:t xml:space="preserve"> všetky peňažné toky v danom i predchádzajúcich rokoch.</w:t>
      </w:r>
      <w:proofErr w:type="gramEnd"/>
      <w:r w:rsidRPr="00C6576E">
        <w:rPr>
          <w:rFonts w:ascii="Arial Narrow" w:hAnsi="Arial Narrow"/>
        </w:rPr>
        <w:t xml:space="preserve"> </w:t>
      </w:r>
      <w:proofErr w:type="gramStart"/>
      <w:r w:rsidRPr="00C6576E">
        <w:rPr>
          <w:rFonts w:ascii="Arial Narrow" w:hAnsi="Arial Narrow"/>
        </w:rPr>
        <w:t xml:space="preserve">Ako </w:t>
      </w:r>
      <w:r w:rsidR="00CD1591" w:rsidRPr="00C6576E">
        <w:rPr>
          <w:rFonts w:ascii="Arial Narrow" w:hAnsi="Arial Narrow"/>
        </w:rPr>
        <w:t>je možné vidieť</w:t>
      </w:r>
      <w:r w:rsidRPr="00C6576E">
        <w:rPr>
          <w:rFonts w:ascii="Arial Narrow" w:hAnsi="Arial Narrow"/>
        </w:rPr>
        <w:t xml:space="preserve"> z príkladu uve</w:t>
      </w:r>
      <w:r w:rsidR="00CD1591" w:rsidRPr="00C6576E">
        <w:rPr>
          <w:rFonts w:ascii="Arial Narrow" w:hAnsi="Arial Narrow"/>
        </w:rPr>
        <w:t xml:space="preserve">deného vyššie, v prvom roku sú </w:t>
      </w:r>
      <w:r w:rsidRPr="00C6576E">
        <w:rPr>
          <w:rFonts w:ascii="Arial Narrow" w:hAnsi="Arial Narrow"/>
        </w:rPr>
        <w:t>kumulované peňažné toky záporné.</w:t>
      </w:r>
      <w:proofErr w:type="gramEnd"/>
      <w:r w:rsidRPr="00C6576E">
        <w:rPr>
          <w:rFonts w:ascii="Arial Narrow" w:hAnsi="Arial Narrow"/>
        </w:rPr>
        <w:t xml:space="preserve"> Znamená to, že projekt potrebuje na pokrytie svojich finančných potrieb dodatočné zdroje vo výške </w:t>
      </w:r>
      <w:r w:rsidR="00CD1591" w:rsidRPr="00C6576E">
        <w:rPr>
          <w:rFonts w:ascii="Arial Narrow" w:hAnsi="Arial Narrow"/>
        </w:rPr>
        <w:t>1 311</w:t>
      </w:r>
      <w:proofErr w:type="gramStart"/>
      <w:r w:rsidR="00CD1591" w:rsidRPr="00C6576E">
        <w:rPr>
          <w:rFonts w:ascii="Arial Narrow" w:hAnsi="Arial Narrow"/>
        </w:rPr>
        <w:t>,13</w:t>
      </w:r>
      <w:proofErr w:type="gramEnd"/>
      <w:r w:rsidR="00CD1591" w:rsidRPr="00C6576E">
        <w:rPr>
          <w:rFonts w:ascii="Arial Narrow" w:hAnsi="Arial Narrow"/>
        </w:rPr>
        <w:t xml:space="preserve"> EUR</w:t>
      </w:r>
      <w:r w:rsidRPr="00C6576E">
        <w:rPr>
          <w:rFonts w:ascii="Arial Narrow" w:hAnsi="Arial Narrow"/>
        </w:rPr>
        <w:t xml:space="preserve"> v prvom roku. Táto situácia môže vzniknúť </w:t>
      </w:r>
      <w:proofErr w:type="gramStart"/>
      <w:r w:rsidRPr="00C6576E">
        <w:rPr>
          <w:rFonts w:ascii="Arial Narrow" w:hAnsi="Arial Narrow"/>
        </w:rPr>
        <w:t>napr.</w:t>
      </w:r>
      <w:r w:rsidR="00CD1591" w:rsidRPr="00C6576E">
        <w:rPr>
          <w:rFonts w:ascii="Arial Narrow" w:hAnsi="Arial Narrow"/>
        </w:rPr>
        <w:t>,</w:t>
      </w:r>
      <w:proofErr w:type="gramEnd"/>
      <w:r w:rsidRPr="00C6576E">
        <w:rPr>
          <w:rFonts w:ascii="Arial Narrow" w:hAnsi="Arial Narrow"/>
        </w:rPr>
        <w:t xml:space="preserve"> ak </w:t>
      </w:r>
      <w:r w:rsidR="00CD1591" w:rsidRPr="00C6576E">
        <w:rPr>
          <w:rFonts w:ascii="Arial Narrow" w:hAnsi="Arial Narrow"/>
        </w:rPr>
        <w:t xml:space="preserve">žiadateľ </w:t>
      </w:r>
      <w:r w:rsidRPr="00C6576E">
        <w:rPr>
          <w:rFonts w:ascii="Arial Narrow" w:hAnsi="Arial Narrow"/>
        </w:rPr>
        <w:t>bude projekt financovať prostre</w:t>
      </w:r>
      <w:r w:rsidR="00CD1591" w:rsidRPr="00C6576E">
        <w:rPr>
          <w:rFonts w:ascii="Arial Narrow" w:hAnsi="Arial Narrow"/>
        </w:rPr>
        <w:t>dníctvom bankového úveru a bude</w:t>
      </w:r>
      <w:r w:rsidRPr="00C6576E">
        <w:rPr>
          <w:rFonts w:ascii="Arial Narrow" w:hAnsi="Arial Narrow"/>
        </w:rPr>
        <w:t xml:space="preserve"> musieť platiť úroky hneď v prvom roku, kedy ešte projekt nebude vytvárať žiadne príjmy.</w:t>
      </w:r>
    </w:p>
    <w:p w:rsidR="003112EB" w:rsidRPr="00C6576E" w:rsidRDefault="003112EB" w:rsidP="00B10214">
      <w:pPr>
        <w:jc w:val="both"/>
        <w:rPr>
          <w:rFonts w:ascii="Arial Narrow" w:hAnsi="Arial Narrow"/>
        </w:rPr>
      </w:pPr>
    </w:p>
    <w:p w:rsidR="003112EB" w:rsidRPr="00C6576E" w:rsidRDefault="003112EB" w:rsidP="00B10214">
      <w:pPr>
        <w:jc w:val="both"/>
        <w:rPr>
          <w:rFonts w:ascii="Arial Narrow" w:hAnsi="Arial Narrow"/>
        </w:rPr>
      </w:pPr>
      <w:r w:rsidRPr="00C6576E">
        <w:rPr>
          <w:rFonts w:ascii="Arial Narrow" w:hAnsi="Arial Narrow"/>
        </w:rPr>
        <w:t xml:space="preserve">V prípade, </w:t>
      </w:r>
      <w:proofErr w:type="gramStart"/>
      <w:r w:rsidRPr="00C6576E">
        <w:rPr>
          <w:rFonts w:ascii="Arial Narrow" w:hAnsi="Arial Narrow"/>
        </w:rPr>
        <w:t>ak</w:t>
      </w:r>
      <w:proofErr w:type="gramEnd"/>
      <w:r w:rsidRPr="00C6576E">
        <w:rPr>
          <w:rFonts w:ascii="Arial Narrow" w:hAnsi="Arial Narrow"/>
        </w:rPr>
        <w:t xml:space="preserve"> riadok </w:t>
      </w:r>
      <w:r w:rsidR="00CD1591" w:rsidRPr="00C6576E">
        <w:rPr>
          <w:rFonts w:ascii="Arial Narrow" w:hAnsi="Arial Narrow"/>
          <w:i/>
        </w:rPr>
        <w:t>K</w:t>
      </w:r>
      <w:r w:rsidRPr="00C6576E">
        <w:rPr>
          <w:rFonts w:ascii="Arial Narrow" w:hAnsi="Arial Narrow"/>
          <w:i/>
        </w:rPr>
        <w:t>umulované peňažné toky</w:t>
      </w:r>
      <w:r w:rsidRPr="00C6576E">
        <w:rPr>
          <w:rFonts w:ascii="Arial Narrow" w:hAnsi="Arial Narrow"/>
        </w:rPr>
        <w:t xml:space="preserve"> vykazuje zápornú hodnotu, je potrebné rozhodnúť, ako t</w:t>
      </w:r>
      <w:r w:rsidR="00CD1591" w:rsidRPr="00C6576E">
        <w:rPr>
          <w:rFonts w:ascii="Arial Narrow" w:hAnsi="Arial Narrow"/>
        </w:rPr>
        <w:t xml:space="preserve">ento záporný cash-flow žiadateľ vykryje. </w:t>
      </w:r>
      <w:proofErr w:type="gramStart"/>
      <w:r w:rsidR="00CD1591" w:rsidRPr="00C6576E">
        <w:rPr>
          <w:rFonts w:ascii="Arial Narrow" w:hAnsi="Arial Narrow"/>
        </w:rPr>
        <w:t>Chýbajúce zdroje môže</w:t>
      </w:r>
      <w:r w:rsidRPr="00C6576E">
        <w:rPr>
          <w:rFonts w:ascii="Arial Narrow" w:hAnsi="Arial Narrow"/>
        </w:rPr>
        <w:t xml:space="preserve"> doplniť buď z vlastných zdrojov</w:t>
      </w:r>
      <w:r w:rsidR="00CD1591" w:rsidRPr="00C6576E">
        <w:rPr>
          <w:rFonts w:ascii="Arial Narrow" w:hAnsi="Arial Narrow"/>
        </w:rPr>
        <w:t>,</w:t>
      </w:r>
      <w:r w:rsidRPr="00C6576E">
        <w:rPr>
          <w:rFonts w:ascii="Arial Narrow" w:hAnsi="Arial Narrow"/>
        </w:rPr>
        <w:t xml:space="preserve"> alebo opäť čerpať bankový úver.</w:t>
      </w:r>
      <w:proofErr w:type="gramEnd"/>
      <w:r w:rsidRPr="00C6576E">
        <w:rPr>
          <w:rFonts w:ascii="Arial Narrow" w:hAnsi="Arial Narrow"/>
        </w:rPr>
        <w:t xml:space="preserve"> </w:t>
      </w:r>
      <w:proofErr w:type="gramStart"/>
      <w:r w:rsidRPr="00C6576E">
        <w:rPr>
          <w:rFonts w:ascii="Arial Narrow" w:hAnsi="Arial Narrow"/>
        </w:rPr>
        <w:t xml:space="preserve">Namiesto čerpania ďalšieho preklenovacieho bankového úveru je však vhodnejšie dohodnúť si s bankou odklad splátok úveru tak, aby </w:t>
      </w:r>
      <w:r w:rsidR="00CD1591" w:rsidRPr="00C6576E">
        <w:rPr>
          <w:rFonts w:ascii="Arial Narrow" w:hAnsi="Arial Narrow"/>
        </w:rPr>
        <w:t>splátky úveru dokázal žiadateľ</w:t>
      </w:r>
      <w:r w:rsidRPr="00C6576E">
        <w:rPr>
          <w:rFonts w:ascii="Arial Narrow" w:hAnsi="Arial Narrow"/>
        </w:rPr>
        <w:t xml:space="preserve"> pokryť z prevádzkových príjmov projektu v danom roku.</w:t>
      </w:r>
      <w:proofErr w:type="gramEnd"/>
      <w:r w:rsidRPr="00C6576E">
        <w:rPr>
          <w:rFonts w:ascii="Arial Narrow" w:hAnsi="Arial Narrow"/>
        </w:rPr>
        <w:t xml:space="preserve"> </w:t>
      </w:r>
    </w:p>
    <w:p w:rsidR="003112EB" w:rsidRPr="00C6576E" w:rsidRDefault="003112EB" w:rsidP="00B10214">
      <w:pPr>
        <w:jc w:val="both"/>
        <w:rPr>
          <w:rFonts w:ascii="Arial Narrow" w:hAnsi="Arial Narrow"/>
        </w:rPr>
      </w:pPr>
    </w:p>
    <w:p w:rsidR="003112EB" w:rsidRPr="00C6576E" w:rsidRDefault="003112EB" w:rsidP="00B10214">
      <w:pPr>
        <w:jc w:val="both"/>
        <w:rPr>
          <w:rFonts w:ascii="Arial Narrow" w:hAnsi="Arial Narrow"/>
        </w:rPr>
      </w:pPr>
      <w:r w:rsidRPr="00C6576E">
        <w:rPr>
          <w:rFonts w:ascii="Arial Narrow" w:hAnsi="Arial Narrow"/>
          <w:b/>
        </w:rPr>
        <w:t>Upozornenie:</w:t>
      </w:r>
      <w:r w:rsidR="00CD1591" w:rsidRPr="00C6576E">
        <w:rPr>
          <w:rFonts w:ascii="Arial Narrow" w:hAnsi="Arial Narrow"/>
        </w:rPr>
        <w:t xml:space="preserve"> Pokiaľ riadok </w:t>
      </w:r>
      <w:r w:rsidR="00CD1591" w:rsidRPr="00C6576E">
        <w:rPr>
          <w:rFonts w:ascii="Arial Narrow" w:hAnsi="Arial Narrow"/>
          <w:i/>
        </w:rPr>
        <w:t>K</w:t>
      </w:r>
      <w:r w:rsidRPr="00C6576E">
        <w:rPr>
          <w:rFonts w:ascii="Arial Narrow" w:hAnsi="Arial Narrow"/>
          <w:i/>
        </w:rPr>
        <w:t>umulované peňažné toky</w:t>
      </w:r>
      <w:r w:rsidRPr="00C6576E">
        <w:rPr>
          <w:rFonts w:ascii="Arial Narrow" w:hAnsi="Arial Narrow"/>
        </w:rPr>
        <w:t xml:space="preserve"> dlhodobo vykazuje záporný peňažný tok, alebo </w:t>
      </w:r>
      <w:proofErr w:type="gramStart"/>
      <w:r w:rsidRPr="00C6576E">
        <w:rPr>
          <w:rFonts w:ascii="Arial Narrow" w:hAnsi="Arial Narrow"/>
        </w:rPr>
        <w:t>ak</w:t>
      </w:r>
      <w:proofErr w:type="gramEnd"/>
      <w:r w:rsidRPr="00C6576E">
        <w:rPr>
          <w:rFonts w:ascii="Arial Narrow" w:hAnsi="Arial Narrow"/>
        </w:rPr>
        <w:t xml:space="preserve"> vykazuje v nejakom roku záporný peňažný tok významnejšieho rozsahu</w:t>
      </w:r>
      <w:r w:rsidRPr="005B582F">
        <w:rPr>
          <w:rFonts w:ascii="Arial Narrow" w:hAnsi="Arial Narrow"/>
        </w:rPr>
        <w:t xml:space="preserve">, je </w:t>
      </w:r>
      <w:r w:rsidR="005B582F">
        <w:rPr>
          <w:rFonts w:ascii="Arial Narrow" w:hAnsi="Arial Narrow"/>
        </w:rPr>
        <w:t>žiadateľ povinný</w:t>
      </w:r>
      <w:r w:rsidR="005B582F" w:rsidRPr="00C6576E">
        <w:rPr>
          <w:rFonts w:ascii="Arial Narrow" w:hAnsi="Arial Narrow"/>
        </w:rPr>
        <w:t xml:space="preserve"> </w:t>
      </w:r>
      <w:r w:rsidRPr="00C6576E">
        <w:rPr>
          <w:rFonts w:ascii="Arial Narrow" w:hAnsi="Arial Narrow"/>
        </w:rPr>
        <w:t xml:space="preserve">v textovej časti finančnej analýzy </w:t>
      </w:r>
      <w:r w:rsidR="0047162C">
        <w:rPr>
          <w:rFonts w:ascii="Arial Narrow" w:hAnsi="Arial Narrow"/>
        </w:rPr>
        <w:t>popísať</w:t>
      </w:r>
      <w:r w:rsidRPr="00C6576E">
        <w:rPr>
          <w:rFonts w:ascii="Arial Narrow" w:hAnsi="Arial Narrow"/>
        </w:rPr>
        <w:t xml:space="preserve">, z akých zdrojov zabezpečí chýbajúce financovanie projektu. </w:t>
      </w:r>
    </w:p>
    <w:p w:rsidR="003112EB" w:rsidRPr="00C6576E" w:rsidRDefault="003112EB" w:rsidP="00B10214">
      <w:pPr>
        <w:jc w:val="both"/>
        <w:rPr>
          <w:rFonts w:ascii="Arial Narrow" w:hAnsi="Arial Narrow"/>
        </w:rPr>
      </w:pPr>
    </w:p>
    <w:p w:rsidR="000A1741" w:rsidRPr="00C6576E" w:rsidRDefault="003112EB" w:rsidP="00C6576E">
      <w:pPr>
        <w:jc w:val="both"/>
        <w:rPr>
          <w:rFonts w:ascii="Arial Narrow" w:hAnsi="Arial Narrow"/>
        </w:rPr>
      </w:pPr>
      <w:r w:rsidRPr="00C6576E">
        <w:rPr>
          <w:rFonts w:ascii="Arial Narrow" w:hAnsi="Arial Narrow"/>
        </w:rPr>
        <w:t>Na jednoduchú kontrolu údajov zadaných do tabu</w:t>
      </w:r>
      <w:r w:rsidR="00CD1591" w:rsidRPr="00C6576E">
        <w:rPr>
          <w:rFonts w:ascii="Arial Narrow" w:hAnsi="Arial Narrow"/>
        </w:rPr>
        <w:t>ľkovej časti možno použiť hárok</w:t>
      </w:r>
      <w:r w:rsidRPr="00C6576E">
        <w:rPr>
          <w:rFonts w:ascii="Arial Narrow" w:hAnsi="Arial Narrow"/>
        </w:rPr>
        <w:t xml:space="preserve"> </w:t>
      </w:r>
      <w:r w:rsidRPr="00C6576E">
        <w:rPr>
          <w:rStyle w:val="Zdraznnjemn1"/>
          <w:rFonts w:ascii="Arial Narrow" w:hAnsi="Arial Narrow"/>
        </w:rPr>
        <w:t>Kontrolný list</w:t>
      </w:r>
      <w:r w:rsidR="00C6576E" w:rsidRPr="00C6576E">
        <w:rPr>
          <w:rFonts w:ascii="Arial Narrow" w:hAnsi="Arial Narrow"/>
        </w:rPr>
        <w:t>,</w:t>
      </w:r>
      <w:r w:rsidRPr="00C6576E">
        <w:rPr>
          <w:rFonts w:ascii="Arial Narrow" w:hAnsi="Arial Narrow"/>
        </w:rPr>
        <w:t xml:space="preserve"> </w:t>
      </w:r>
      <w:r w:rsidR="00C6576E" w:rsidRPr="00C6576E">
        <w:rPr>
          <w:rFonts w:ascii="Arial Narrow" w:hAnsi="Arial Narrow"/>
        </w:rPr>
        <w:t>v ktorom</w:t>
      </w:r>
      <w:r w:rsidRPr="00C6576E">
        <w:rPr>
          <w:rFonts w:ascii="Arial Narrow" w:hAnsi="Arial Narrow"/>
        </w:rPr>
        <w:t xml:space="preserve"> sa po zadaní vstupných údajov automaticky vykoná predbežná kontrola zadanej výšky úveru (v prípade, že žiadateľ bude čerpať úver), skontroluje sa, či bola zadaná zostatková hodnota</w:t>
      </w:r>
      <w:ins w:id="555" w:author="MŽP SR" w:date="2016-03-01T09:11:00Z">
        <w:r w:rsidR="004E0A58">
          <w:rPr>
            <w:rFonts w:ascii="Arial Narrow" w:hAnsi="Arial Narrow"/>
          </w:rPr>
          <w:t xml:space="preserve"> investície</w:t>
        </w:r>
      </w:ins>
      <w:r w:rsidRPr="00C6576E">
        <w:rPr>
          <w:rFonts w:ascii="Arial Narrow" w:hAnsi="Arial Narrow"/>
        </w:rPr>
        <w:t>, či projekt v nie</w:t>
      </w:r>
      <w:r w:rsidR="00CD1591" w:rsidRPr="00C6576E">
        <w:rPr>
          <w:rFonts w:ascii="Arial Narrow" w:hAnsi="Arial Narrow"/>
        </w:rPr>
        <w:t xml:space="preserve">ktorom roku nevykazuje záporné </w:t>
      </w:r>
      <w:r w:rsidRPr="00C6576E">
        <w:rPr>
          <w:rFonts w:ascii="Arial Narrow" w:hAnsi="Arial Narrow"/>
        </w:rPr>
        <w:t xml:space="preserve">kumulované cash-flow a pod. V prípade potreby </w:t>
      </w:r>
      <w:proofErr w:type="gramStart"/>
      <w:r w:rsidRPr="00C6576E">
        <w:rPr>
          <w:rFonts w:ascii="Arial Narrow" w:hAnsi="Arial Narrow"/>
        </w:rPr>
        <w:t>sa</w:t>
      </w:r>
      <w:proofErr w:type="gramEnd"/>
      <w:r w:rsidRPr="00C6576E">
        <w:rPr>
          <w:rFonts w:ascii="Arial Narrow" w:hAnsi="Arial Narrow"/>
        </w:rPr>
        <w:t xml:space="preserve"> zobrazí hlásenie z kontroly, ktoré upozorní na možnú nezrovna</w:t>
      </w:r>
      <w:r w:rsidR="00CD1591" w:rsidRPr="00C6576E">
        <w:rPr>
          <w:rFonts w:ascii="Arial Narrow" w:hAnsi="Arial Narrow"/>
        </w:rPr>
        <w:t>losť. Hlásenie z kontroly môže žiadateľ</w:t>
      </w:r>
      <w:r w:rsidRPr="00C6576E">
        <w:rPr>
          <w:rFonts w:ascii="Arial Narrow" w:hAnsi="Arial Narrow"/>
        </w:rPr>
        <w:t xml:space="preserve"> ignorovať, </w:t>
      </w:r>
      <w:proofErr w:type="gramStart"/>
      <w:r w:rsidRPr="00C6576E">
        <w:rPr>
          <w:rFonts w:ascii="Arial Narrow" w:hAnsi="Arial Narrow"/>
        </w:rPr>
        <w:t>ak</w:t>
      </w:r>
      <w:proofErr w:type="gramEnd"/>
      <w:r w:rsidRPr="00C6576E">
        <w:rPr>
          <w:rFonts w:ascii="Arial Narrow" w:hAnsi="Arial Narrow"/>
        </w:rPr>
        <w:t xml:space="preserve"> sa </w:t>
      </w:r>
      <w:r w:rsidR="00CD1591" w:rsidRPr="00C6576E">
        <w:rPr>
          <w:rFonts w:ascii="Arial Narrow" w:hAnsi="Arial Narrow"/>
        </w:rPr>
        <w:t>ho netýka alebo</w:t>
      </w:r>
      <w:r w:rsidR="00336E36">
        <w:rPr>
          <w:rFonts w:ascii="Arial Narrow" w:hAnsi="Arial Narrow"/>
        </w:rPr>
        <w:t>,</w:t>
      </w:r>
      <w:r w:rsidR="00CD1591" w:rsidRPr="00C6576E">
        <w:rPr>
          <w:rFonts w:ascii="Arial Narrow" w:hAnsi="Arial Narrow"/>
        </w:rPr>
        <w:t xml:space="preserve"> ak</w:t>
      </w:r>
      <w:r w:rsidRPr="00C6576E">
        <w:rPr>
          <w:rFonts w:ascii="Arial Narrow" w:hAnsi="Arial Narrow"/>
        </w:rPr>
        <w:t xml:space="preserve"> v textovej časti zdôv</w:t>
      </w:r>
      <w:r w:rsidR="00CD1591" w:rsidRPr="00C6576E">
        <w:rPr>
          <w:rFonts w:ascii="Arial Narrow" w:hAnsi="Arial Narrow"/>
        </w:rPr>
        <w:t>odnil</w:t>
      </w:r>
      <w:r w:rsidRPr="00C6576E">
        <w:rPr>
          <w:rFonts w:ascii="Arial Narrow" w:hAnsi="Arial Narrow"/>
        </w:rPr>
        <w:t xml:space="preserve"> daný stav (napr. </w:t>
      </w:r>
      <w:r w:rsidR="00CD1591" w:rsidRPr="00C6576E">
        <w:rPr>
          <w:rFonts w:ascii="Arial Narrow" w:hAnsi="Arial Narrow"/>
        </w:rPr>
        <w:t>uviedol</w:t>
      </w:r>
      <w:r w:rsidRPr="00C6576E">
        <w:rPr>
          <w:rFonts w:ascii="Arial Narrow" w:hAnsi="Arial Narrow"/>
        </w:rPr>
        <w:t>, z a</w:t>
      </w:r>
      <w:r w:rsidR="00CD1591" w:rsidRPr="00C6576E">
        <w:rPr>
          <w:rFonts w:ascii="Arial Narrow" w:hAnsi="Arial Narrow"/>
        </w:rPr>
        <w:t xml:space="preserve">kých zdrojov vykryjete záporné </w:t>
      </w:r>
      <w:r w:rsidR="00C6576E" w:rsidRPr="00C6576E">
        <w:rPr>
          <w:rFonts w:ascii="Arial Narrow" w:hAnsi="Arial Narrow"/>
        </w:rPr>
        <w:t>kumulované cash-flow).</w:t>
      </w:r>
    </w:p>
    <w:p w:rsidR="003112EB" w:rsidRPr="00C6576E" w:rsidRDefault="003112EB" w:rsidP="00AE0182">
      <w:pPr>
        <w:pStyle w:val="Zkladntext"/>
        <w:rPr>
          <w:rFonts w:ascii="Arial Narrow" w:hAnsi="Arial Narrow"/>
          <w:lang w:val="sk-SK"/>
        </w:rPr>
      </w:pPr>
    </w:p>
    <w:p w:rsidR="003112EB" w:rsidRPr="00C6576E" w:rsidRDefault="003112EB" w:rsidP="00AE0182">
      <w:pPr>
        <w:pStyle w:val="Zkladntext"/>
        <w:rPr>
          <w:rFonts w:ascii="Arial Narrow" w:hAnsi="Arial Narrow"/>
          <w:lang w:val="sk-SK"/>
        </w:rPr>
      </w:pPr>
    </w:p>
    <w:p w:rsidR="003112EB" w:rsidRPr="00036866" w:rsidRDefault="003112EB" w:rsidP="003112EB">
      <w:pPr>
        <w:pStyle w:val="Nadpis1"/>
        <w:ind w:firstLine="0"/>
        <w:rPr>
          <w:rFonts w:ascii="Arial Narrow" w:hAnsi="Arial Narrow"/>
          <w:lang w:val="sk-SK"/>
        </w:rPr>
      </w:pPr>
      <w:bookmarkStart w:id="556" w:name="_Toc444592982"/>
      <w:r w:rsidRPr="00036866">
        <w:rPr>
          <w:rFonts w:ascii="Arial Narrow" w:hAnsi="Arial Narrow"/>
          <w:lang w:val="sk-SK"/>
        </w:rPr>
        <w:lastRenderedPageBreak/>
        <w:t>Postup pri vypracovaní Zjednodušenej finančnej analýzy</w:t>
      </w:r>
      <w:bookmarkEnd w:id="556"/>
    </w:p>
    <w:p w:rsidR="008F46E0" w:rsidRPr="008F46E0" w:rsidRDefault="008F46E0" w:rsidP="00B33879">
      <w:pPr>
        <w:pStyle w:val="Zkladntext"/>
        <w:rPr>
          <w:rFonts w:ascii="Arial Narrow" w:hAnsi="Arial Narrow"/>
          <w:lang w:val="sk-SK"/>
        </w:rPr>
      </w:pPr>
      <w:r w:rsidRPr="008F46E0">
        <w:rPr>
          <w:rFonts w:ascii="Arial Narrow" w:hAnsi="Arial Narrow"/>
          <w:lang w:val="sk-SK"/>
        </w:rPr>
        <w:t xml:space="preserve">Zjednodušená finančná analýza slúži na identifikáciu, či výška príjmov projektu nedosahuje </w:t>
      </w:r>
      <w:r w:rsidRPr="008F46E0">
        <w:rPr>
          <w:rFonts w:ascii="Arial Narrow" w:hAnsi="Arial Narrow"/>
          <w:b/>
          <w:lang w:val="sk-SK"/>
        </w:rPr>
        <w:t>podstatn</w:t>
      </w:r>
      <w:r>
        <w:rPr>
          <w:rFonts w:ascii="Arial Narrow" w:hAnsi="Arial Narrow"/>
          <w:b/>
          <w:lang w:val="sk-SK"/>
        </w:rPr>
        <w:t>ú hodnotu</w:t>
      </w:r>
      <w:r w:rsidRPr="008F46E0">
        <w:rPr>
          <w:rFonts w:ascii="Arial Narrow" w:hAnsi="Arial Narrow"/>
          <w:b/>
          <w:lang w:val="sk-SK"/>
        </w:rPr>
        <w:t xml:space="preserve">. Za podstatnú hodnotu príjmov sa považuje situácia, kedy príjmy vytvorené projektom prevyšujú prevádzkové výdavky projektu. </w:t>
      </w:r>
      <w:r w:rsidRPr="008F46E0">
        <w:rPr>
          <w:rFonts w:ascii="Arial Narrow" w:hAnsi="Arial Narrow"/>
          <w:lang w:val="sk-SK"/>
        </w:rPr>
        <w:t xml:space="preserve"> </w:t>
      </w:r>
    </w:p>
    <w:p w:rsidR="008F46E0" w:rsidRPr="008F46E0" w:rsidRDefault="008F46E0" w:rsidP="008F46E0">
      <w:pPr>
        <w:pStyle w:val="Zkladntext"/>
        <w:rPr>
          <w:rFonts w:ascii="Arial Narrow" w:hAnsi="Arial Narrow"/>
          <w:lang w:val="sk-SK"/>
        </w:rPr>
      </w:pPr>
      <w:r w:rsidRPr="008F46E0">
        <w:rPr>
          <w:rFonts w:ascii="Arial Narrow" w:hAnsi="Arial Narrow"/>
          <w:lang w:val="sk-SK"/>
        </w:rPr>
        <w:t xml:space="preserve">Na spracovanie tabuľkovej časti Zjednodušenej finančnej analýzy slúži </w:t>
      </w:r>
      <w:r w:rsidRPr="008F46E0">
        <w:rPr>
          <w:rFonts w:ascii="Arial Narrow" w:hAnsi="Arial Narrow"/>
          <w:i/>
          <w:lang w:val="sk-SK"/>
        </w:rPr>
        <w:t>príloha č. 4: Zjednodušená finančná analýza – tabuľková časť</w:t>
      </w:r>
      <w:r w:rsidRPr="008F46E0">
        <w:rPr>
          <w:rFonts w:ascii="Arial Narrow" w:hAnsi="Arial Narrow"/>
          <w:lang w:val="sk-SK"/>
        </w:rPr>
        <w:t xml:space="preserve"> vo formáte MS Excel.</w:t>
      </w:r>
    </w:p>
    <w:p w:rsidR="00B33879" w:rsidRPr="008F46E0" w:rsidRDefault="00B33879" w:rsidP="00B33879">
      <w:pPr>
        <w:pStyle w:val="Zkladntext"/>
        <w:rPr>
          <w:rFonts w:ascii="Arial Narrow" w:hAnsi="Arial Narrow"/>
          <w:lang w:val="sk-SK"/>
        </w:rPr>
      </w:pPr>
      <w:r w:rsidRPr="008F46E0">
        <w:rPr>
          <w:rFonts w:ascii="Arial Narrow" w:hAnsi="Arial Narrow"/>
          <w:lang w:val="sk-SK"/>
        </w:rPr>
        <w:t xml:space="preserve">Vstupné údaje sa uvádzajú </w:t>
      </w:r>
      <w:r w:rsidRPr="008F46E0">
        <w:rPr>
          <w:rFonts w:ascii="Arial Narrow" w:hAnsi="Arial Narrow"/>
          <w:b/>
          <w:lang w:val="sk-SK"/>
        </w:rPr>
        <w:t>len do bielych buniek</w:t>
      </w:r>
      <w:r w:rsidRPr="008F46E0">
        <w:rPr>
          <w:rFonts w:ascii="Arial Narrow" w:hAnsi="Arial Narrow"/>
          <w:lang w:val="sk-SK"/>
        </w:rPr>
        <w:t>, v opačnom prípade nemusia byť správne prepočítané.</w:t>
      </w:r>
    </w:p>
    <w:p w:rsidR="00B33879" w:rsidRPr="008F46E0" w:rsidRDefault="00B33879" w:rsidP="00B33879">
      <w:pPr>
        <w:pStyle w:val="Zkladntext"/>
        <w:rPr>
          <w:rFonts w:ascii="Arial Narrow" w:hAnsi="Arial Narrow"/>
          <w:lang w:val="sk-SK"/>
        </w:rPr>
      </w:pPr>
      <w:r w:rsidRPr="008F46E0">
        <w:rPr>
          <w:rFonts w:ascii="Arial Narrow" w:hAnsi="Arial Narrow"/>
          <w:lang w:val="sk-SK"/>
        </w:rPr>
        <w:t>Pri názvoch niektorých riadkov</w:t>
      </w:r>
      <w:r w:rsidR="00FE05F1" w:rsidRPr="008F46E0">
        <w:rPr>
          <w:rFonts w:ascii="Arial Narrow" w:hAnsi="Arial Narrow"/>
          <w:lang w:val="sk-SK"/>
        </w:rPr>
        <w:t>, resp. buniek</w:t>
      </w:r>
      <w:r w:rsidRPr="008F46E0">
        <w:rPr>
          <w:rFonts w:ascii="Arial Narrow" w:hAnsi="Arial Narrow"/>
          <w:lang w:val="sk-SK"/>
        </w:rPr>
        <w:t xml:space="preserve"> v tabuľkách existuje možnosť zobraziť si doplňujúci komentár, ktorý môže žiadateľovi/prijímateľovi pomôcť pri vyplnení riadku</w:t>
      </w:r>
      <w:r w:rsidR="00FE05F1" w:rsidRPr="008F46E0">
        <w:rPr>
          <w:rFonts w:ascii="Arial Narrow" w:hAnsi="Arial Narrow"/>
          <w:lang w:val="sk-SK"/>
        </w:rPr>
        <w:t>, resp. bunky</w:t>
      </w:r>
      <w:r w:rsidRPr="008F46E0">
        <w:rPr>
          <w:rFonts w:ascii="Arial Narrow" w:hAnsi="Arial Narrow"/>
          <w:lang w:val="sk-SK"/>
        </w:rPr>
        <w:t xml:space="preserve"> alebo pochopení jeho významu (pri umiestnení kurzoru myši nad bunkou, ktoré má v rohu červený trojuholník).</w:t>
      </w:r>
    </w:p>
    <w:p w:rsidR="00B33879" w:rsidRPr="008F46E0" w:rsidRDefault="00B33879" w:rsidP="00B33879">
      <w:pPr>
        <w:pStyle w:val="Zkladntext"/>
        <w:rPr>
          <w:rFonts w:ascii="Arial Narrow" w:hAnsi="Arial Narrow"/>
          <w:lang w:val="sk-SK"/>
        </w:rPr>
      </w:pPr>
      <w:r w:rsidRPr="008F46E0">
        <w:rPr>
          <w:rFonts w:ascii="Arial Narrow" w:hAnsi="Arial Narrow"/>
          <w:b/>
          <w:lang w:val="sk-SK"/>
        </w:rPr>
        <w:t>Všetky vstupné údaje by mali byť stanovené transparentne a overiteľne</w:t>
      </w:r>
      <w:r w:rsidRPr="008F46E0">
        <w:rPr>
          <w:rFonts w:ascii="Arial Narrow" w:hAnsi="Arial Narrow"/>
          <w:lang w:val="sk-SK"/>
        </w:rPr>
        <w:t>. Znamená to, že pri každom vstupnom údaji musí byť preukázateľný postup jeho výpočtu, resp. určenia jeho výšky.</w:t>
      </w:r>
    </w:p>
    <w:p w:rsidR="00886DC4" w:rsidRPr="008F46E0" w:rsidRDefault="00B33879" w:rsidP="007E59C4">
      <w:pPr>
        <w:pStyle w:val="Zkladntext"/>
        <w:rPr>
          <w:rFonts w:ascii="Arial Narrow" w:hAnsi="Arial Narrow"/>
          <w:lang w:val="sk-SK"/>
        </w:rPr>
      </w:pPr>
      <w:r w:rsidRPr="008F46E0">
        <w:rPr>
          <w:rFonts w:ascii="Arial Narrow" w:hAnsi="Arial Narrow"/>
          <w:lang w:val="sk-SK"/>
        </w:rPr>
        <w:t xml:space="preserve">Všetky údaje v textovej </w:t>
      </w:r>
      <w:r w:rsidR="00FE05F1" w:rsidRPr="008F46E0">
        <w:rPr>
          <w:rFonts w:ascii="Arial Narrow" w:hAnsi="Arial Narrow"/>
          <w:lang w:val="sk-SK"/>
        </w:rPr>
        <w:t xml:space="preserve">časti zjednodušenej </w:t>
      </w:r>
      <w:r w:rsidRPr="008F46E0">
        <w:rPr>
          <w:rFonts w:ascii="Arial Narrow" w:hAnsi="Arial Narrow"/>
          <w:lang w:val="sk-SK"/>
        </w:rPr>
        <w:t xml:space="preserve">finančnej analýzy musia byť uvedené v eurách a zaokrúhlené </w:t>
      </w:r>
      <w:r w:rsidR="008F46E0" w:rsidRPr="008F46E0">
        <w:rPr>
          <w:rFonts w:ascii="Arial Narrow" w:hAnsi="Arial Narrow"/>
          <w:lang w:val="sk-SK"/>
        </w:rPr>
        <w:br/>
      </w:r>
      <w:r w:rsidRPr="008F46E0">
        <w:rPr>
          <w:rFonts w:ascii="Arial Narrow" w:hAnsi="Arial Narrow"/>
          <w:lang w:val="sk-SK"/>
        </w:rPr>
        <w:t xml:space="preserve">s presnosťou na </w:t>
      </w:r>
      <w:r w:rsidRPr="008F46E0">
        <w:rPr>
          <w:rFonts w:ascii="Arial Narrow" w:hAnsi="Arial Narrow"/>
          <w:b/>
          <w:lang w:val="sk-SK"/>
        </w:rPr>
        <w:t>dve desatinné miesta</w:t>
      </w:r>
      <w:r w:rsidR="00FE05F1" w:rsidRPr="008F46E0">
        <w:rPr>
          <w:rFonts w:ascii="Arial Narrow" w:hAnsi="Arial Narrow"/>
          <w:lang w:val="sk-SK"/>
        </w:rPr>
        <w:t>.</w:t>
      </w:r>
      <w:r w:rsidR="000621FA" w:rsidRPr="008F46E0">
        <w:rPr>
          <w:rFonts w:ascii="Arial Narrow" w:hAnsi="Arial Narrow"/>
          <w:lang w:val="sk-SK"/>
        </w:rPr>
        <w:t xml:space="preserve"> </w:t>
      </w:r>
    </w:p>
    <w:p w:rsidR="00770B27" w:rsidRPr="008F46E0" w:rsidRDefault="00F65920" w:rsidP="007E59C4">
      <w:pPr>
        <w:pStyle w:val="Zkladntext"/>
        <w:rPr>
          <w:rFonts w:ascii="Arial Narrow" w:hAnsi="Arial Narrow"/>
          <w:lang w:val="sk-SK"/>
        </w:rPr>
      </w:pPr>
      <w:r w:rsidRPr="008F46E0">
        <w:rPr>
          <w:rFonts w:ascii="Arial Narrow" w:hAnsi="Arial Narrow"/>
          <w:lang w:val="sk-SK"/>
        </w:rPr>
        <w:t xml:space="preserve">V tejto časti tabuľkovej </w:t>
      </w:r>
      <w:r w:rsidR="00071FBB" w:rsidRPr="008F46E0">
        <w:rPr>
          <w:rFonts w:ascii="Arial Narrow" w:hAnsi="Arial Narrow"/>
          <w:lang w:val="sk-SK"/>
        </w:rPr>
        <w:t xml:space="preserve">zjednodušenej </w:t>
      </w:r>
      <w:r w:rsidRPr="008F46E0">
        <w:rPr>
          <w:rFonts w:ascii="Arial Narrow" w:hAnsi="Arial Narrow"/>
          <w:lang w:val="sk-SK"/>
        </w:rPr>
        <w:t xml:space="preserve">finančnej analýzy </w:t>
      </w:r>
      <w:r w:rsidR="00CE7664" w:rsidRPr="008F46E0">
        <w:rPr>
          <w:rFonts w:ascii="Arial Narrow" w:hAnsi="Arial Narrow"/>
          <w:lang w:val="sk-SK"/>
        </w:rPr>
        <w:t>v hárku „</w:t>
      </w:r>
      <w:r w:rsidR="00CE7664" w:rsidRPr="008F46E0">
        <w:rPr>
          <w:rFonts w:ascii="Arial Narrow" w:hAnsi="Arial Narrow"/>
          <w:i/>
          <w:lang w:val="sk-SK"/>
        </w:rPr>
        <w:t>Peňažné toky projektu</w:t>
      </w:r>
      <w:r w:rsidR="00CE7664" w:rsidRPr="008F46E0">
        <w:rPr>
          <w:rFonts w:ascii="Arial Narrow" w:hAnsi="Arial Narrow"/>
          <w:lang w:val="sk-SK"/>
        </w:rPr>
        <w:t xml:space="preserve">“ žiadateľ </w:t>
      </w:r>
      <w:r w:rsidRPr="008F46E0">
        <w:rPr>
          <w:rFonts w:ascii="Arial Narrow" w:hAnsi="Arial Narrow"/>
          <w:lang w:val="sk-SK"/>
        </w:rPr>
        <w:t xml:space="preserve"> </w:t>
      </w:r>
      <w:r w:rsidR="009D3EC0" w:rsidRPr="008F46E0">
        <w:rPr>
          <w:rFonts w:ascii="Arial Narrow" w:hAnsi="Arial Narrow"/>
          <w:lang w:val="sk-SK"/>
        </w:rPr>
        <w:t>vyp</w:t>
      </w:r>
      <w:r w:rsidR="00CE7664" w:rsidRPr="008F46E0">
        <w:rPr>
          <w:rFonts w:ascii="Arial Narrow" w:hAnsi="Arial Narrow"/>
          <w:lang w:val="sk-SK"/>
        </w:rPr>
        <w:t>ĺ</w:t>
      </w:r>
      <w:r w:rsidR="009D3EC0" w:rsidRPr="008F46E0">
        <w:rPr>
          <w:rFonts w:ascii="Arial Narrow" w:hAnsi="Arial Narrow"/>
          <w:lang w:val="sk-SK"/>
        </w:rPr>
        <w:t>ňa:</w:t>
      </w:r>
      <w:r w:rsidR="00CE7664" w:rsidRPr="008F46E0">
        <w:rPr>
          <w:rFonts w:ascii="Arial Narrow" w:hAnsi="Arial Narrow"/>
          <w:lang w:val="sk-SK"/>
        </w:rPr>
        <w:t xml:space="preserve"> </w:t>
      </w:r>
    </w:p>
    <w:p w:rsidR="009D3EC0" w:rsidRPr="008F46E0" w:rsidRDefault="00CA55F9" w:rsidP="006474B8">
      <w:pPr>
        <w:pStyle w:val="Zoznamsodrkami"/>
        <w:spacing w:before="0" w:after="0"/>
        <w:ind w:left="346" w:hanging="346"/>
        <w:rPr>
          <w:rFonts w:ascii="Arial Narrow" w:hAnsi="Arial Narrow"/>
          <w:lang w:val="sk-SK"/>
        </w:rPr>
      </w:pPr>
      <w:r w:rsidRPr="008F46E0">
        <w:rPr>
          <w:rFonts w:ascii="Arial Narrow" w:hAnsi="Arial Narrow"/>
          <w:lang w:val="sk-SK"/>
        </w:rPr>
        <w:t>n</w:t>
      </w:r>
      <w:r w:rsidR="008F46E0">
        <w:rPr>
          <w:rFonts w:ascii="Arial Narrow" w:hAnsi="Arial Narrow"/>
          <w:lang w:val="sk-SK"/>
        </w:rPr>
        <w:t>ázov projektu (</w:t>
      </w:r>
      <w:r w:rsidR="009D3EC0" w:rsidRPr="008F46E0">
        <w:rPr>
          <w:rFonts w:ascii="Arial Narrow" w:hAnsi="Arial Narrow"/>
          <w:lang w:val="sk-SK"/>
        </w:rPr>
        <w:t>uv</w:t>
      </w:r>
      <w:r w:rsidR="008F46E0" w:rsidRPr="008F46E0">
        <w:rPr>
          <w:rFonts w:ascii="Arial Narrow" w:hAnsi="Arial Narrow"/>
          <w:lang w:val="sk-SK"/>
        </w:rPr>
        <w:t xml:space="preserve">ádza sa názov zo </w:t>
      </w:r>
      <w:r w:rsidR="008F46E0">
        <w:rPr>
          <w:rFonts w:ascii="Arial Narrow" w:hAnsi="Arial Narrow"/>
          <w:lang w:val="sk-SK"/>
        </w:rPr>
        <w:t>Žo</w:t>
      </w:r>
      <w:r w:rsidR="008F46E0" w:rsidRPr="008F46E0">
        <w:rPr>
          <w:rFonts w:ascii="Arial Narrow" w:hAnsi="Arial Narrow"/>
          <w:lang w:val="sk-SK"/>
        </w:rPr>
        <w:t>NFP</w:t>
      </w:r>
      <w:r w:rsidR="008F46E0">
        <w:rPr>
          <w:rFonts w:ascii="Arial Narrow" w:hAnsi="Arial Narrow"/>
          <w:lang w:val="sk-SK"/>
        </w:rPr>
        <w:t>)</w:t>
      </w:r>
      <w:r w:rsidR="008F46E0" w:rsidRPr="008F46E0">
        <w:rPr>
          <w:rFonts w:ascii="Arial Narrow" w:hAnsi="Arial Narrow"/>
          <w:lang w:val="sk-SK"/>
        </w:rPr>
        <w:t xml:space="preserve"> a </w:t>
      </w:r>
      <w:r w:rsidRPr="008F46E0">
        <w:rPr>
          <w:rFonts w:ascii="Arial Narrow" w:hAnsi="Arial Narrow"/>
          <w:lang w:val="sk-SK"/>
        </w:rPr>
        <w:t>n</w:t>
      </w:r>
      <w:r w:rsidR="009D3EC0" w:rsidRPr="008F46E0">
        <w:rPr>
          <w:rFonts w:ascii="Arial Narrow" w:hAnsi="Arial Narrow"/>
          <w:lang w:val="sk-SK"/>
        </w:rPr>
        <w:t>ázov žiadateľa</w:t>
      </w:r>
      <w:r w:rsidR="008F46E0">
        <w:rPr>
          <w:rFonts w:ascii="Arial Narrow" w:hAnsi="Arial Narrow"/>
          <w:lang w:val="sk-SK"/>
        </w:rPr>
        <w:t xml:space="preserve"> (u</w:t>
      </w:r>
      <w:r w:rsidR="009D3EC0" w:rsidRPr="008F46E0">
        <w:rPr>
          <w:rFonts w:ascii="Arial Narrow" w:hAnsi="Arial Narrow"/>
          <w:lang w:val="sk-SK"/>
        </w:rPr>
        <w:t>vádza sa obchodné meno žiadateľa</w:t>
      </w:r>
      <w:r w:rsidR="008F46E0">
        <w:rPr>
          <w:rFonts w:ascii="Arial Narrow" w:hAnsi="Arial Narrow"/>
          <w:lang w:val="sk-SK"/>
        </w:rPr>
        <w:t>)</w:t>
      </w:r>
      <w:r w:rsidR="009D3EC0" w:rsidRPr="008F46E0">
        <w:rPr>
          <w:rFonts w:ascii="Arial Narrow" w:hAnsi="Arial Narrow"/>
          <w:lang w:val="sk-SK"/>
        </w:rPr>
        <w:t>;</w:t>
      </w:r>
    </w:p>
    <w:p w:rsidR="00E523B2" w:rsidRPr="008F46E0" w:rsidRDefault="00E523B2" w:rsidP="00C86D3A">
      <w:pPr>
        <w:pStyle w:val="Zoznamsodrkami"/>
        <w:spacing w:before="0" w:after="0"/>
        <w:ind w:left="346" w:hanging="346"/>
        <w:rPr>
          <w:rFonts w:ascii="Arial Narrow" w:hAnsi="Arial Narrow"/>
          <w:lang w:val="sk-SK"/>
        </w:rPr>
      </w:pPr>
      <w:r w:rsidRPr="008F46E0">
        <w:rPr>
          <w:rFonts w:ascii="Arial Narrow" w:hAnsi="Arial Narrow"/>
          <w:lang w:val="sk-SK"/>
        </w:rPr>
        <w:t xml:space="preserve">výšku </w:t>
      </w:r>
      <w:r w:rsidR="00292C08" w:rsidRPr="008F46E0">
        <w:rPr>
          <w:rFonts w:ascii="Arial Narrow" w:hAnsi="Arial Narrow"/>
          <w:lang w:val="sk-SK"/>
        </w:rPr>
        <w:t>celkových</w:t>
      </w:r>
      <w:r w:rsidRPr="008F46E0">
        <w:rPr>
          <w:rFonts w:ascii="Arial Narrow" w:hAnsi="Arial Narrow"/>
          <w:lang w:val="sk-SK"/>
        </w:rPr>
        <w:t xml:space="preserve"> výdavkov</w:t>
      </w:r>
      <w:r w:rsidR="00292C08" w:rsidRPr="008F46E0">
        <w:rPr>
          <w:rFonts w:ascii="Arial Narrow" w:hAnsi="Arial Narrow"/>
          <w:lang w:val="sk-SK"/>
        </w:rPr>
        <w:t xml:space="preserve"> projektu, </w:t>
      </w:r>
      <w:r w:rsidRPr="008F46E0">
        <w:rPr>
          <w:rFonts w:ascii="Arial Narrow" w:hAnsi="Arial Narrow"/>
          <w:lang w:val="sk-SK"/>
        </w:rPr>
        <w:t>výšku oprávnených výdavkov</w:t>
      </w:r>
      <w:r w:rsidR="00292C08" w:rsidRPr="008F46E0">
        <w:rPr>
          <w:rFonts w:ascii="Arial Narrow" w:hAnsi="Arial Narrow"/>
          <w:lang w:val="sk-SK"/>
        </w:rPr>
        <w:t xml:space="preserve"> projektu; </w:t>
      </w:r>
    </w:p>
    <w:p w:rsidR="0034227F" w:rsidRPr="008F46E0" w:rsidRDefault="009D3EC0" w:rsidP="006474B8">
      <w:pPr>
        <w:pStyle w:val="Zoznamsodrkami"/>
        <w:spacing w:before="0" w:after="0"/>
        <w:ind w:left="346" w:hanging="346"/>
        <w:rPr>
          <w:rFonts w:ascii="Arial Narrow" w:hAnsi="Arial Narrow"/>
          <w:lang w:val="sk-SK"/>
        </w:rPr>
      </w:pPr>
      <w:r w:rsidRPr="008F46E0">
        <w:rPr>
          <w:rFonts w:ascii="Arial Narrow" w:hAnsi="Arial Narrow"/>
          <w:lang w:val="sk-SK"/>
        </w:rPr>
        <w:t>rok</w:t>
      </w:r>
      <w:r w:rsidR="008F46E0" w:rsidRPr="008F46E0">
        <w:rPr>
          <w:rFonts w:ascii="Arial Narrow" w:hAnsi="Arial Narrow"/>
          <w:lang w:val="sk-SK"/>
        </w:rPr>
        <w:t xml:space="preserve"> začatia realizácie projektu a </w:t>
      </w:r>
      <w:r w:rsidR="0034227F" w:rsidRPr="008F46E0">
        <w:rPr>
          <w:rFonts w:ascii="Arial Narrow" w:hAnsi="Arial Narrow"/>
          <w:lang w:val="sk-SK"/>
        </w:rPr>
        <w:t>údaj o dobe realizácie projektu v</w:t>
      </w:r>
      <w:r w:rsidR="00292C08" w:rsidRPr="008F46E0">
        <w:rPr>
          <w:rFonts w:ascii="Arial Narrow" w:hAnsi="Arial Narrow"/>
          <w:lang w:val="sk-SK"/>
        </w:rPr>
        <w:t> </w:t>
      </w:r>
      <w:r w:rsidR="0034227F" w:rsidRPr="008F46E0">
        <w:rPr>
          <w:rFonts w:ascii="Arial Narrow" w:hAnsi="Arial Narrow"/>
          <w:lang w:val="sk-SK"/>
        </w:rPr>
        <w:t>rokoch</w:t>
      </w:r>
      <w:r w:rsidR="00292C08" w:rsidRPr="008F46E0">
        <w:rPr>
          <w:rFonts w:ascii="Arial Narrow" w:hAnsi="Arial Narrow"/>
          <w:lang w:val="sk-SK"/>
        </w:rPr>
        <w:t>;</w:t>
      </w:r>
    </w:p>
    <w:p w:rsidR="00CE7664" w:rsidRPr="008F46E0" w:rsidRDefault="00CE7664" w:rsidP="00C86D3A">
      <w:pPr>
        <w:pStyle w:val="Zoznamsodrkami"/>
        <w:spacing w:before="0" w:after="0"/>
        <w:ind w:left="346" w:hanging="346"/>
        <w:rPr>
          <w:rFonts w:ascii="Arial Narrow" w:hAnsi="Arial Narrow"/>
          <w:lang w:val="sk-SK"/>
        </w:rPr>
      </w:pPr>
      <w:r w:rsidRPr="008F46E0">
        <w:rPr>
          <w:rFonts w:ascii="Arial Narrow" w:hAnsi="Arial Narrow"/>
          <w:lang w:val="sk-SK"/>
        </w:rPr>
        <w:t>výšku požadovaného NFP</w:t>
      </w:r>
      <w:r w:rsidR="002B2DC6" w:rsidRPr="008F46E0">
        <w:rPr>
          <w:rFonts w:ascii="Arial Narrow" w:hAnsi="Arial Narrow"/>
          <w:lang w:val="sk-SK"/>
        </w:rPr>
        <w:t>;</w:t>
      </w:r>
    </w:p>
    <w:p w:rsidR="009D3EC0" w:rsidRPr="008F46E0" w:rsidRDefault="00CA55F9" w:rsidP="00C86D3A">
      <w:pPr>
        <w:pStyle w:val="Zoznamsodrkami"/>
        <w:spacing w:before="0" w:after="0"/>
        <w:ind w:left="346" w:hanging="346"/>
        <w:rPr>
          <w:rFonts w:ascii="Arial Narrow" w:hAnsi="Arial Narrow"/>
          <w:lang w:val="sk-SK"/>
        </w:rPr>
      </w:pPr>
      <w:r w:rsidRPr="008F46E0">
        <w:rPr>
          <w:rFonts w:ascii="Arial Narrow" w:hAnsi="Arial Narrow"/>
          <w:lang w:val="sk-SK"/>
        </w:rPr>
        <w:t>o</w:t>
      </w:r>
      <w:r w:rsidR="009D3EC0" w:rsidRPr="008F46E0">
        <w:rPr>
          <w:rFonts w:ascii="Arial Narrow" w:hAnsi="Arial Narrow"/>
          <w:lang w:val="sk-SK"/>
        </w:rPr>
        <w:t xml:space="preserve">dhadované príjmy z prevádzky za </w:t>
      </w:r>
      <w:r w:rsidR="00AD452B" w:rsidRPr="008F46E0">
        <w:rPr>
          <w:rFonts w:ascii="Arial Narrow" w:hAnsi="Arial Narrow"/>
          <w:lang w:val="sk-SK"/>
        </w:rPr>
        <w:t>obdobie</w:t>
      </w:r>
      <w:r w:rsidR="00CE7664" w:rsidRPr="008F46E0">
        <w:rPr>
          <w:rFonts w:ascii="Arial Narrow" w:hAnsi="Arial Narrow"/>
          <w:lang w:val="sk-SK"/>
        </w:rPr>
        <w:t xml:space="preserve"> realizácie projektu</w:t>
      </w:r>
      <w:r w:rsidR="00AD452B" w:rsidRPr="008F46E0">
        <w:rPr>
          <w:rFonts w:ascii="Arial Narrow" w:hAnsi="Arial Narrow"/>
          <w:lang w:val="sk-SK"/>
        </w:rPr>
        <w:t>; d</w:t>
      </w:r>
      <w:r w:rsidR="009D3EC0" w:rsidRPr="008F46E0">
        <w:rPr>
          <w:rFonts w:ascii="Arial Narrow" w:hAnsi="Arial Narrow"/>
          <w:lang w:val="sk-SK"/>
        </w:rPr>
        <w:t>etailnejšie členenie príjmov nie je</w:t>
      </w:r>
      <w:r w:rsidR="00831B39" w:rsidRPr="008F46E0">
        <w:rPr>
          <w:rFonts w:ascii="Arial Narrow" w:hAnsi="Arial Narrow"/>
          <w:lang w:val="sk-SK"/>
        </w:rPr>
        <w:t xml:space="preserve"> </w:t>
      </w:r>
      <w:r w:rsidR="009D3EC0" w:rsidRPr="008F46E0">
        <w:rPr>
          <w:rFonts w:ascii="Arial Narrow" w:hAnsi="Arial Narrow"/>
          <w:lang w:val="sk-SK"/>
        </w:rPr>
        <w:t>požadované</w:t>
      </w:r>
      <w:r w:rsidR="00292C08" w:rsidRPr="008F46E0">
        <w:rPr>
          <w:rFonts w:ascii="Arial Narrow" w:hAnsi="Arial Narrow"/>
          <w:lang w:val="sk-SK"/>
        </w:rPr>
        <w:t>,</w:t>
      </w:r>
      <w:r w:rsidR="00831B39" w:rsidRPr="008F46E0">
        <w:rPr>
          <w:rFonts w:ascii="Arial Narrow" w:hAnsi="Arial Narrow"/>
          <w:lang w:val="sk-SK"/>
        </w:rPr>
        <w:t xml:space="preserve"> </w:t>
      </w:r>
      <w:r w:rsidR="009D3EC0" w:rsidRPr="008F46E0">
        <w:rPr>
          <w:rFonts w:ascii="Arial Narrow" w:hAnsi="Arial Narrow"/>
          <w:lang w:val="sk-SK"/>
        </w:rPr>
        <w:t>t.j. uvádza sa len celková odhadovaná suma;</w:t>
      </w:r>
    </w:p>
    <w:p w:rsidR="009D3EC0" w:rsidRPr="008F46E0" w:rsidRDefault="00CA55F9" w:rsidP="00C86D3A">
      <w:pPr>
        <w:pStyle w:val="Zoznamsodrkami"/>
        <w:spacing w:before="0" w:after="0"/>
        <w:ind w:left="346" w:hanging="346"/>
        <w:rPr>
          <w:rFonts w:ascii="Arial Narrow" w:hAnsi="Arial Narrow"/>
          <w:lang w:val="sk-SK"/>
        </w:rPr>
      </w:pPr>
      <w:r w:rsidRPr="008F46E0">
        <w:rPr>
          <w:rFonts w:ascii="Arial Narrow" w:hAnsi="Arial Narrow"/>
          <w:lang w:val="sk-SK"/>
        </w:rPr>
        <w:t>o</w:t>
      </w:r>
      <w:r w:rsidR="009D3EC0" w:rsidRPr="008F46E0">
        <w:rPr>
          <w:rFonts w:ascii="Arial Narrow" w:hAnsi="Arial Narrow"/>
          <w:lang w:val="sk-SK"/>
        </w:rPr>
        <w:t xml:space="preserve">právnené investičné výdavky za </w:t>
      </w:r>
      <w:r w:rsidR="00AD452B" w:rsidRPr="008F46E0">
        <w:rPr>
          <w:rFonts w:ascii="Arial Narrow" w:hAnsi="Arial Narrow"/>
          <w:lang w:val="sk-SK"/>
        </w:rPr>
        <w:t>obdobie</w:t>
      </w:r>
      <w:r w:rsidR="00CE7664" w:rsidRPr="008F46E0">
        <w:rPr>
          <w:rFonts w:ascii="Arial Narrow" w:hAnsi="Arial Narrow"/>
          <w:lang w:val="sk-SK"/>
        </w:rPr>
        <w:t xml:space="preserve"> realizácie projektu</w:t>
      </w:r>
      <w:r w:rsidR="00AD452B" w:rsidRPr="008F46E0">
        <w:rPr>
          <w:rFonts w:ascii="Arial Narrow" w:hAnsi="Arial Narrow"/>
          <w:lang w:val="sk-SK"/>
        </w:rPr>
        <w:t>; d</w:t>
      </w:r>
      <w:r w:rsidR="009D3EC0" w:rsidRPr="008F46E0">
        <w:rPr>
          <w:rFonts w:ascii="Arial Narrow" w:hAnsi="Arial Narrow"/>
          <w:lang w:val="sk-SK"/>
        </w:rPr>
        <w:t>etailnejšie členenie oprávnených investičných výdavkov nie je požadované, t.j. uvádza sa len celková odhadovaná suma;</w:t>
      </w:r>
    </w:p>
    <w:p w:rsidR="009D3EC0" w:rsidRPr="008F46E0" w:rsidRDefault="00CA55F9" w:rsidP="00C86D3A">
      <w:pPr>
        <w:pStyle w:val="Zoznamsodrkami"/>
        <w:spacing w:before="0" w:after="0"/>
        <w:ind w:left="346" w:hanging="346"/>
        <w:rPr>
          <w:rFonts w:ascii="Arial Narrow" w:hAnsi="Arial Narrow"/>
          <w:lang w:val="sk-SK"/>
        </w:rPr>
      </w:pPr>
      <w:r w:rsidRPr="008F46E0">
        <w:rPr>
          <w:rFonts w:ascii="Arial Narrow" w:hAnsi="Arial Narrow"/>
          <w:lang w:val="sk-SK"/>
        </w:rPr>
        <w:t>n</w:t>
      </w:r>
      <w:r w:rsidR="009D3EC0" w:rsidRPr="008F46E0">
        <w:rPr>
          <w:rFonts w:ascii="Arial Narrow" w:hAnsi="Arial Narrow"/>
          <w:lang w:val="sk-SK"/>
        </w:rPr>
        <w:t xml:space="preserve">eoprávnené investičné výdavky za </w:t>
      </w:r>
      <w:r w:rsidR="00AD452B" w:rsidRPr="008F46E0">
        <w:rPr>
          <w:rFonts w:ascii="Arial Narrow" w:hAnsi="Arial Narrow"/>
          <w:lang w:val="sk-SK"/>
        </w:rPr>
        <w:t>obdobie</w:t>
      </w:r>
      <w:r w:rsidR="00CE7664" w:rsidRPr="008F46E0">
        <w:rPr>
          <w:rFonts w:ascii="Arial Narrow" w:hAnsi="Arial Narrow"/>
          <w:lang w:val="sk-SK"/>
        </w:rPr>
        <w:t xml:space="preserve"> realizácie projektu</w:t>
      </w:r>
      <w:r w:rsidR="00AD452B" w:rsidRPr="008F46E0">
        <w:rPr>
          <w:rFonts w:ascii="Arial Narrow" w:hAnsi="Arial Narrow"/>
          <w:lang w:val="sk-SK"/>
        </w:rPr>
        <w:t>; d</w:t>
      </w:r>
      <w:r w:rsidR="009D3EC0" w:rsidRPr="008F46E0">
        <w:rPr>
          <w:rFonts w:ascii="Arial Narrow" w:hAnsi="Arial Narrow"/>
          <w:lang w:val="sk-SK"/>
        </w:rPr>
        <w:t xml:space="preserve">etailnejšie členenie </w:t>
      </w:r>
      <w:r w:rsidR="00831B39" w:rsidRPr="008F46E0">
        <w:rPr>
          <w:rFonts w:ascii="Arial Narrow" w:hAnsi="Arial Narrow"/>
          <w:lang w:val="sk-SK"/>
        </w:rPr>
        <w:t>ne</w:t>
      </w:r>
      <w:r w:rsidR="009D3EC0" w:rsidRPr="008F46E0">
        <w:rPr>
          <w:rFonts w:ascii="Arial Narrow" w:hAnsi="Arial Narrow"/>
          <w:lang w:val="sk-SK"/>
        </w:rPr>
        <w:t>oprávnených investičných výdavkov nie je</w:t>
      </w:r>
      <w:r w:rsidR="00831B39" w:rsidRPr="008F46E0">
        <w:rPr>
          <w:rFonts w:ascii="Arial Narrow" w:hAnsi="Arial Narrow"/>
          <w:lang w:val="sk-SK"/>
        </w:rPr>
        <w:t xml:space="preserve"> </w:t>
      </w:r>
      <w:r w:rsidR="009D3EC0" w:rsidRPr="008F46E0">
        <w:rPr>
          <w:rFonts w:ascii="Arial Narrow" w:hAnsi="Arial Narrow"/>
          <w:lang w:val="sk-SK"/>
        </w:rPr>
        <w:t>požadované, t.j. uvádza sa len celková odhadovaná suma;</w:t>
      </w:r>
    </w:p>
    <w:p w:rsidR="002B2DC6" w:rsidRPr="008F46E0" w:rsidRDefault="00CA55F9" w:rsidP="00C86D3A">
      <w:pPr>
        <w:pStyle w:val="Zoznamsodrkami"/>
        <w:spacing w:before="0" w:after="0"/>
        <w:ind w:left="346" w:hanging="346"/>
        <w:rPr>
          <w:rFonts w:ascii="Arial Narrow" w:hAnsi="Arial Narrow"/>
          <w:lang w:val="sk-SK"/>
        </w:rPr>
      </w:pPr>
      <w:r w:rsidRPr="008F46E0">
        <w:rPr>
          <w:rFonts w:ascii="Arial Narrow" w:hAnsi="Arial Narrow"/>
          <w:lang w:val="sk-SK"/>
        </w:rPr>
        <w:t>v</w:t>
      </w:r>
      <w:r w:rsidR="00831B39" w:rsidRPr="008F46E0">
        <w:rPr>
          <w:rFonts w:ascii="Arial Narrow" w:hAnsi="Arial Narrow"/>
          <w:lang w:val="sk-SK"/>
        </w:rPr>
        <w:t xml:space="preserve">ýdavky na prevádzku za </w:t>
      </w:r>
      <w:r w:rsidR="00AD452B" w:rsidRPr="008F46E0">
        <w:rPr>
          <w:rFonts w:ascii="Arial Narrow" w:hAnsi="Arial Narrow"/>
          <w:lang w:val="sk-SK"/>
        </w:rPr>
        <w:t>sledované obdobie</w:t>
      </w:r>
      <w:r w:rsidR="00CE7664" w:rsidRPr="008F46E0">
        <w:rPr>
          <w:rFonts w:ascii="Arial Narrow" w:hAnsi="Arial Narrow"/>
          <w:lang w:val="sk-SK"/>
        </w:rPr>
        <w:t xml:space="preserve"> realizácie projektu</w:t>
      </w:r>
      <w:r w:rsidR="00AD452B" w:rsidRPr="008F46E0">
        <w:rPr>
          <w:rFonts w:ascii="Arial Narrow" w:hAnsi="Arial Narrow"/>
          <w:lang w:val="sk-SK"/>
        </w:rPr>
        <w:t>;</w:t>
      </w:r>
      <w:r w:rsidR="00831B39" w:rsidRPr="008F46E0">
        <w:rPr>
          <w:rFonts w:ascii="Arial Narrow" w:hAnsi="Arial Narrow"/>
          <w:lang w:val="sk-SK"/>
        </w:rPr>
        <w:t xml:space="preserve"> </w:t>
      </w:r>
      <w:r w:rsidR="00AD452B" w:rsidRPr="008F46E0">
        <w:rPr>
          <w:rFonts w:ascii="Arial Narrow" w:hAnsi="Arial Narrow"/>
          <w:lang w:val="sk-SK"/>
        </w:rPr>
        <w:t xml:space="preserve">detailnejšie </w:t>
      </w:r>
      <w:r w:rsidR="00831B39" w:rsidRPr="008F46E0">
        <w:rPr>
          <w:rFonts w:ascii="Arial Narrow" w:hAnsi="Arial Narrow"/>
          <w:lang w:val="sk-SK"/>
        </w:rPr>
        <w:t>členenie výdavkov na prevádzku nie je požadované, t.j. uvádza sa len celková odhadovaná suma</w:t>
      </w:r>
      <w:r w:rsidR="002B2DC6" w:rsidRPr="008F46E0">
        <w:rPr>
          <w:rFonts w:ascii="Arial Narrow" w:hAnsi="Arial Narrow"/>
          <w:lang w:val="sk-SK"/>
        </w:rPr>
        <w:t>;</w:t>
      </w:r>
    </w:p>
    <w:p w:rsidR="002B2296" w:rsidRDefault="002B2DC6" w:rsidP="00C86D3A">
      <w:pPr>
        <w:pStyle w:val="Zoznamsodrkami"/>
        <w:spacing w:before="0" w:after="0"/>
        <w:ind w:left="346" w:hanging="346"/>
        <w:rPr>
          <w:rFonts w:ascii="Arial Narrow" w:hAnsi="Arial Narrow"/>
          <w:lang w:val="sk-SK"/>
        </w:rPr>
      </w:pPr>
      <w:r w:rsidRPr="008F46E0">
        <w:rPr>
          <w:rFonts w:ascii="Arial Narrow" w:hAnsi="Arial Narrow"/>
          <w:lang w:val="sk-SK"/>
        </w:rPr>
        <w:t>splátky úveru – istina</w:t>
      </w:r>
      <w:r w:rsidR="004B3A05">
        <w:rPr>
          <w:rFonts w:ascii="Arial Narrow" w:hAnsi="Arial Narrow"/>
          <w:lang w:val="sk-SK"/>
        </w:rPr>
        <w:t xml:space="preserve"> a</w:t>
      </w:r>
      <w:r w:rsidRPr="008F46E0">
        <w:rPr>
          <w:rFonts w:ascii="Arial Narrow" w:hAnsi="Arial Narrow"/>
          <w:lang w:val="sk-SK"/>
        </w:rPr>
        <w:t xml:space="preserve"> splátky úveru – úrok (ak relevantné).</w:t>
      </w:r>
    </w:p>
    <w:p w:rsidR="008F46E0" w:rsidRPr="008F46E0" w:rsidRDefault="008F46E0" w:rsidP="008F46E0">
      <w:pPr>
        <w:pStyle w:val="Zoznamsodrkami"/>
        <w:numPr>
          <w:ilvl w:val="0"/>
          <w:numId w:val="0"/>
        </w:numPr>
        <w:rPr>
          <w:rFonts w:ascii="Arial Narrow" w:hAnsi="Arial Narrow"/>
          <w:i/>
          <w:lang w:val="sk-SK"/>
        </w:rPr>
      </w:pPr>
      <w:r w:rsidRPr="008F46E0">
        <w:rPr>
          <w:rFonts w:ascii="Arial Narrow" w:hAnsi="Arial Narrow"/>
          <w:b/>
          <w:i/>
          <w:u w:val="single"/>
          <w:lang w:val="sk-SK"/>
        </w:rPr>
        <w:t>Príklad</w:t>
      </w:r>
      <w:r w:rsidRPr="008F46E0">
        <w:rPr>
          <w:rFonts w:ascii="Arial Narrow" w:hAnsi="Arial Narrow"/>
          <w:b/>
          <w:i/>
          <w:lang w:val="sk-SK"/>
        </w:rPr>
        <w:t>:</w:t>
      </w:r>
      <w:r w:rsidRPr="008F46E0">
        <w:rPr>
          <w:rFonts w:ascii="Arial Narrow" w:hAnsi="Arial Narrow"/>
          <w:i/>
          <w:lang w:val="sk-SK"/>
        </w:rPr>
        <w:t xml:space="preserve"> </w:t>
      </w:r>
      <w:r>
        <w:rPr>
          <w:rFonts w:ascii="Arial Narrow" w:hAnsi="Arial Narrow"/>
          <w:i/>
          <w:lang w:val="sk-SK"/>
        </w:rPr>
        <w:t>v</w:t>
      </w:r>
      <w:r w:rsidRPr="008F46E0">
        <w:rPr>
          <w:rFonts w:ascii="Arial Narrow" w:hAnsi="Arial Narrow"/>
          <w:i/>
          <w:lang w:val="sk-SK"/>
        </w:rPr>
        <w:t xml:space="preserve">o vzorovom príklade na výpočet podstatnej hodnoty sa potenciálny čistý príjem zohľadní pri schvaľovaní projektu (t.j. NFP sa zníži o 500,00 Eur - o výšku podstatnej hodnoty). </w:t>
      </w:r>
    </w:p>
    <w:tbl>
      <w:tblPr>
        <w:tblW w:w="7719" w:type="dxa"/>
        <w:jc w:val="center"/>
        <w:tblCellMar>
          <w:left w:w="70" w:type="dxa"/>
          <w:right w:w="70" w:type="dxa"/>
        </w:tblCellMar>
        <w:tblLook w:val="04A0"/>
      </w:tblPr>
      <w:tblGrid>
        <w:gridCol w:w="3867"/>
        <w:gridCol w:w="1266"/>
        <w:gridCol w:w="1266"/>
        <w:gridCol w:w="1320"/>
      </w:tblGrid>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i/>
                <w:iCs/>
                <w:sz w:val="20"/>
                <w:lang w:val="sk-SK" w:eastAsia="sk-SK"/>
              </w:rPr>
            </w:pPr>
            <w:r w:rsidRPr="00036866">
              <w:rPr>
                <w:rFonts w:ascii="Arial Narrow" w:hAnsi="Arial Narrow"/>
                <w:i/>
                <w:iCs/>
                <w:sz w:val="20"/>
                <w:lang w:val="sk-SK" w:eastAsia="sk-SK"/>
              </w:rPr>
              <w:t>Začiatok realizácie projektu</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i/>
                <w:iCs/>
                <w:sz w:val="20"/>
                <w:lang w:val="sk-SK" w:eastAsia="sk-SK"/>
              </w:rPr>
            </w:pPr>
            <w:r w:rsidRPr="00036866">
              <w:rPr>
                <w:rFonts w:ascii="Arial Narrow" w:hAnsi="Arial Narrow"/>
                <w:b/>
                <w:bCs/>
                <w:i/>
                <w:iCs/>
                <w:sz w:val="20"/>
                <w:lang w:val="sk-SK" w:eastAsia="sk-SK"/>
              </w:rPr>
              <w:t>2015</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i/>
                <w:iCs/>
                <w:sz w:val="20"/>
                <w:lang w:val="sk-SK" w:eastAsia="sk-SK"/>
              </w:rPr>
            </w:pPr>
            <w:r w:rsidRPr="00036866">
              <w:rPr>
                <w:rFonts w:ascii="Arial Narrow" w:hAnsi="Arial Narrow"/>
                <w:b/>
                <w:bCs/>
                <w:i/>
                <w:iCs/>
                <w:sz w:val="20"/>
                <w:lang w:val="sk-SK" w:eastAsia="sk-SK"/>
              </w:rPr>
              <w:t>2 016</w:t>
            </w:r>
          </w:p>
        </w:tc>
        <w:tc>
          <w:tcPr>
            <w:tcW w:w="1320"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i/>
                <w:iCs/>
                <w:sz w:val="20"/>
                <w:lang w:val="sk-SK" w:eastAsia="sk-SK"/>
              </w:rPr>
            </w:pPr>
            <w:r w:rsidRPr="00036866">
              <w:rPr>
                <w:rFonts w:ascii="Arial Narrow" w:hAnsi="Arial Narrow"/>
                <w:b/>
                <w:bCs/>
                <w:i/>
                <w:iCs/>
                <w:sz w:val="20"/>
                <w:lang w:val="sk-SK" w:eastAsia="sk-SK"/>
              </w:rPr>
              <w:t>2 017</w:t>
            </w:r>
          </w:p>
        </w:tc>
      </w:tr>
      <w:tr w:rsidR="0086723E" w:rsidRPr="00036866" w:rsidTr="008A5FDE">
        <w:trPr>
          <w:trHeight w:val="88"/>
          <w:jc w:val="center"/>
        </w:trPr>
        <w:tc>
          <w:tcPr>
            <w:tcW w:w="3867" w:type="dxa"/>
            <w:tcBorders>
              <w:top w:val="nil"/>
              <w:left w:val="nil"/>
              <w:bottom w:val="nil"/>
              <w:right w:val="nil"/>
            </w:tcBorders>
            <w:shd w:val="clear" w:color="000000" w:fill="CCFFCC"/>
            <w:noWrap/>
            <w:vAlign w:val="center"/>
            <w:hideMark/>
          </w:tcPr>
          <w:p w:rsidR="0086723E" w:rsidRPr="008F46E0" w:rsidRDefault="0086723E" w:rsidP="0086723E">
            <w:pPr>
              <w:rPr>
                <w:rFonts w:ascii="Arial Narrow" w:hAnsi="Arial Narrow"/>
                <w:i/>
                <w:iCs/>
                <w:sz w:val="12"/>
                <w:lang w:val="sk-SK" w:eastAsia="sk-SK"/>
              </w:rPr>
            </w:pPr>
            <w:r w:rsidRPr="008F46E0">
              <w:rPr>
                <w:rFonts w:ascii="Arial Narrow" w:hAnsi="Arial Narrow"/>
                <w:i/>
                <w:iCs/>
                <w:sz w:val="12"/>
                <w:lang w:val="sk-SK" w:eastAsia="sk-SK"/>
              </w:rPr>
              <w:t> </w:t>
            </w:r>
          </w:p>
        </w:tc>
        <w:tc>
          <w:tcPr>
            <w:tcW w:w="1266" w:type="dxa"/>
            <w:tcBorders>
              <w:top w:val="nil"/>
              <w:left w:val="nil"/>
              <w:bottom w:val="nil"/>
              <w:right w:val="nil"/>
            </w:tcBorders>
            <w:shd w:val="clear" w:color="000000" w:fill="CCFFCC"/>
            <w:noWrap/>
            <w:vAlign w:val="bottom"/>
            <w:hideMark/>
          </w:tcPr>
          <w:p w:rsidR="0086723E" w:rsidRPr="008A5FDE" w:rsidRDefault="0086723E" w:rsidP="0086723E">
            <w:pPr>
              <w:rPr>
                <w:rFonts w:ascii="Arial Narrow" w:hAnsi="Arial Narrow"/>
                <w:i/>
                <w:iCs/>
                <w:sz w:val="10"/>
                <w:lang w:val="sk-SK" w:eastAsia="sk-SK"/>
              </w:rPr>
            </w:pPr>
            <w:r w:rsidRPr="008A5FDE">
              <w:rPr>
                <w:rFonts w:ascii="Arial Narrow" w:hAnsi="Arial Narrow"/>
                <w:i/>
                <w:iCs/>
                <w:sz w:val="10"/>
                <w:lang w:val="sk-SK" w:eastAsia="sk-SK"/>
              </w:rPr>
              <w:t> </w:t>
            </w:r>
          </w:p>
        </w:tc>
        <w:tc>
          <w:tcPr>
            <w:tcW w:w="1266" w:type="dxa"/>
            <w:tcBorders>
              <w:top w:val="nil"/>
              <w:left w:val="nil"/>
              <w:bottom w:val="nil"/>
              <w:right w:val="nil"/>
            </w:tcBorders>
            <w:shd w:val="clear" w:color="000000" w:fill="CCFFCC"/>
            <w:noWrap/>
            <w:vAlign w:val="bottom"/>
            <w:hideMark/>
          </w:tcPr>
          <w:p w:rsidR="0086723E" w:rsidRPr="008A5FDE" w:rsidRDefault="0086723E" w:rsidP="0086723E">
            <w:pPr>
              <w:rPr>
                <w:rFonts w:ascii="Arial Narrow" w:hAnsi="Arial Narrow"/>
                <w:i/>
                <w:iCs/>
                <w:sz w:val="10"/>
                <w:lang w:val="sk-SK" w:eastAsia="sk-SK"/>
              </w:rPr>
            </w:pPr>
            <w:r w:rsidRPr="008A5FDE">
              <w:rPr>
                <w:rFonts w:ascii="Arial Narrow" w:hAnsi="Arial Narrow"/>
                <w:i/>
                <w:iCs/>
                <w:sz w:val="10"/>
                <w:lang w:val="sk-SK" w:eastAsia="sk-SK"/>
              </w:rPr>
              <w:t> </w:t>
            </w:r>
          </w:p>
        </w:tc>
        <w:tc>
          <w:tcPr>
            <w:tcW w:w="1320" w:type="dxa"/>
            <w:tcBorders>
              <w:top w:val="nil"/>
              <w:left w:val="nil"/>
              <w:bottom w:val="nil"/>
              <w:right w:val="nil"/>
            </w:tcBorders>
            <w:shd w:val="clear" w:color="000000" w:fill="CCFFCC"/>
            <w:noWrap/>
            <w:vAlign w:val="bottom"/>
            <w:hideMark/>
          </w:tcPr>
          <w:p w:rsidR="0086723E" w:rsidRPr="008A5FDE" w:rsidRDefault="0086723E" w:rsidP="0086723E">
            <w:pPr>
              <w:rPr>
                <w:rFonts w:ascii="Arial Narrow" w:hAnsi="Arial Narrow"/>
                <w:i/>
                <w:iCs/>
                <w:sz w:val="10"/>
                <w:lang w:val="sk-SK" w:eastAsia="sk-SK"/>
              </w:rPr>
            </w:pPr>
            <w:r w:rsidRPr="008A5FDE">
              <w:rPr>
                <w:rFonts w:ascii="Arial Narrow" w:hAnsi="Arial Narrow"/>
                <w:i/>
                <w:iCs/>
                <w:sz w:val="10"/>
                <w:lang w:val="sk-SK" w:eastAsia="sk-SK"/>
              </w:rPr>
              <w:t> </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b/>
                <w:bCs/>
                <w:sz w:val="20"/>
                <w:lang w:val="sk-SK" w:eastAsia="sk-SK"/>
              </w:rPr>
            </w:pPr>
            <w:r w:rsidRPr="00036866">
              <w:rPr>
                <w:rFonts w:ascii="Arial Narrow" w:hAnsi="Arial Narrow"/>
                <w:b/>
                <w:bCs/>
                <w:sz w:val="20"/>
                <w:lang w:val="sk-SK" w:eastAsia="sk-SK"/>
              </w:rPr>
              <w:t>Spolufinancovanie žiadateľa</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3 250,00</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0,00</w:t>
            </w:r>
          </w:p>
        </w:tc>
        <w:tc>
          <w:tcPr>
            <w:tcW w:w="1320"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sz w:val="20"/>
                <w:lang w:val="sk-SK" w:eastAsia="sk-SK"/>
              </w:rPr>
            </w:pPr>
            <w:r w:rsidRPr="00036866">
              <w:rPr>
                <w:rFonts w:ascii="Arial Narrow" w:hAnsi="Arial Narrow"/>
                <w:sz w:val="20"/>
                <w:lang w:val="sk-SK" w:eastAsia="sk-SK"/>
              </w:rPr>
              <w:t>Výška požadovaného NFP</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23 750,00</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c>
          <w:tcPr>
            <w:tcW w:w="1320"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sz w:val="20"/>
                <w:lang w:val="sk-SK" w:eastAsia="sk-SK"/>
              </w:rPr>
            </w:pPr>
            <w:r w:rsidRPr="00036866">
              <w:rPr>
                <w:rFonts w:ascii="Arial Narrow" w:hAnsi="Arial Narrow"/>
                <w:sz w:val="20"/>
                <w:lang w:val="sk-SK" w:eastAsia="sk-SK"/>
              </w:rPr>
              <w:t>Príjmy z prevádzky</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3 500,00</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4 000,00</w:t>
            </w:r>
          </w:p>
        </w:tc>
        <w:tc>
          <w:tcPr>
            <w:tcW w:w="1320"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4 500,00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b/>
                <w:bCs/>
                <w:sz w:val="20"/>
                <w:lang w:val="sk-SK" w:eastAsia="sk-SK"/>
              </w:rPr>
            </w:pPr>
            <w:r w:rsidRPr="00036866">
              <w:rPr>
                <w:rFonts w:ascii="Arial Narrow" w:hAnsi="Arial Narrow"/>
                <w:b/>
                <w:bCs/>
                <w:sz w:val="20"/>
                <w:lang w:val="sk-SK" w:eastAsia="sk-SK"/>
              </w:rPr>
              <w:t>Kladné peňažné toky</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30 500,00</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4 000,00</w:t>
            </w:r>
          </w:p>
        </w:tc>
        <w:tc>
          <w:tcPr>
            <w:tcW w:w="1320"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4 500,00</w:t>
            </w:r>
          </w:p>
        </w:tc>
      </w:tr>
      <w:tr w:rsidR="0086723E" w:rsidRPr="00036866" w:rsidTr="008A5FDE">
        <w:trPr>
          <w:trHeight w:val="69"/>
          <w:jc w:val="center"/>
        </w:trPr>
        <w:tc>
          <w:tcPr>
            <w:tcW w:w="3867" w:type="dxa"/>
            <w:tcBorders>
              <w:top w:val="nil"/>
              <w:left w:val="nil"/>
              <w:bottom w:val="nil"/>
              <w:right w:val="nil"/>
            </w:tcBorders>
            <w:shd w:val="clear" w:color="000000" w:fill="CCFFCC"/>
            <w:noWrap/>
            <w:vAlign w:val="center"/>
            <w:hideMark/>
          </w:tcPr>
          <w:p w:rsidR="0086723E" w:rsidRPr="008A5FDE" w:rsidRDefault="0086723E" w:rsidP="0086723E">
            <w:pPr>
              <w:rPr>
                <w:rFonts w:ascii="Arial Narrow" w:hAnsi="Arial Narrow"/>
                <w:b/>
                <w:bCs/>
                <w:sz w:val="10"/>
                <w:lang w:val="sk-SK" w:eastAsia="sk-SK"/>
              </w:rPr>
            </w:pPr>
            <w:r w:rsidRPr="008A5FDE">
              <w:rPr>
                <w:rFonts w:ascii="Arial Narrow" w:hAnsi="Arial Narrow"/>
                <w:b/>
                <w:bCs/>
                <w:sz w:val="10"/>
                <w:lang w:val="sk-SK" w:eastAsia="sk-SK"/>
              </w:rPr>
              <w:t> </w:t>
            </w:r>
          </w:p>
        </w:tc>
        <w:tc>
          <w:tcPr>
            <w:tcW w:w="1266" w:type="dxa"/>
            <w:tcBorders>
              <w:top w:val="nil"/>
              <w:left w:val="nil"/>
              <w:bottom w:val="nil"/>
              <w:right w:val="nil"/>
            </w:tcBorders>
            <w:shd w:val="clear" w:color="000000" w:fill="CCFFCC"/>
            <w:noWrap/>
            <w:vAlign w:val="bottom"/>
            <w:hideMark/>
          </w:tcPr>
          <w:p w:rsidR="0086723E" w:rsidRPr="008A5FDE" w:rsidRDefault="0086723E" w:rsidP="0086723E">
            <w:pPr>
              <w:rPr>
                <w:rFonts w:ascii="Arial Narrow" w:hAnsi="Arial Narrow"/>
                <w:sz w:val="10"/>
                <w:lang w:val="sk-SK" w:eastAsia="sk-SK"/>
              </w:rPr>
            </w:pPr>
            <w:r w:rsidRPr="008A5FDE">
              <w:rPr>
                <w:rFonts w:ascii="Arial Narrow" w:hAnsi="Arial Narrow"/>
                <w:sz w:val="10"/>
                <w:lang w:val="sk-SK" w:eastAsia="sk-SK"/>
              </w:rPr>
              <w:t> </w:t>
            </w:r>
          </w:p>
        </w:tc>
        <w:tc>
          <w:tcPr>
            <w:tcW w:w="1266" w:type="dxa"/>
            <w:tcBorders>
              <w:top w:val="nil"/>
              <w:left w:val="nil"/>
              <w:bottom w:val="nil"/>
              <w:right w:val="nil"/>
            </w:tcBorders>
            <w:shd w:val="clear" w:color="000000" w:fill="CCFFCC"/>
            <w:noWrap/>
            <w:vAlign w:val="bottom"/>
            <w:hideMark/>
          </w:tcPr>
          <w:p w:rsidR="0086723E" w:rsidRPr="008A5FDE" w:rsidRDefault="0086723E" w:rsidP="0086723E">
            <w:pPr>
              <w:rPr>
                <w:rFonts w:ascii="Arial Narrow" w:hAnsi="Arial Narrow"/>
                <w:sz w:val="10"/>
                <w:lang w:val="sk-SK" w:eastAsia="sk-SK"/>
              </w:rPr>
            </w:pPr>
            <w:r w:rsidRPr="008A5FDE">
              <w:rPr>
                <w:rFonts w:ascii="Arial Narrow" w:hAnsi="Arial Narrow"/>
                <w:sz w:val="10"/>
                <w:lang w:val="sk-SK" w:eastAsia="sk-SK"/>
              </w:rPr>
              <w:t> </w:t>
            </w:r>
          </w:p>
        </w:tc>
        <w:tc>
          <w:tcPr>
            <w:tcW w:w="1320" w:type="dxa"/>
            <w:tcBorders>
              <w:top w:val="nil"/>
              <w:left w:val="nil"/>
              <w:bottom w:val="nil"/>
              <w:right w:val="nil"/>
            </w:tcBorders>
            <w:shd w:val="clear" w:color="000000" w:fill="CCFFCC"/>
            <w:noWrap/>
            <w:vAlign w:val="bottom"/>
            <w:hideMark/>
          </w:tcPr>
          <w:p w:rsidR="0086723E" w:rsidRPr="008A5FDE" w:rsidRDefault="0086723E" w:rsidP="0086723E">
            <w:pPr>
              <w:rPr>
                <w:rFonts w:ascii="Arial Narrow" w:hAnsi="Arial Narrow"/>
                <w:sz w:val="10"/>
                <w:lang w:val="sk-SK" w:eastAsia="sk-SK"/>
              </w:rPr>
            </w:pPr>
            <w:r w:rsidRPr="008A5FDE">
              <w:rPr>
                <w:rFonts w:ascii="Arial Narrow" w:hAnsi="Arial Narrow"/>
                <w:sz w:val="10"/>
                <w:lang w:val="sk-SK" w:eastAsia="sk-SK"/>
              </w:rPr>
              <w:t> </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4C040F" w:rsidRPr="00036866" w:rsidRDefault="0086723E">
            <w:pPr>
              <w:jc w:val="both"/>
              <w:rPr>
                <w:rFonts w:ascii="Arial Narrow" w:hAnsi="Arial Narrow"/>
                <w:sz w:val="20"/>
                <w:lang w:val="sk-SK" w:eastAsia="sk-SK"/>
              </w:rPr>
            </w:pPr>
            <w:r w:rsidRPr="00036866">
              <w:rPr>
                <w:rFonts w:ascii="Arial Narrow" w:hAnsi="Arial Narrow"/>
                <w:sz w:val="20"/>
                <w:lang w:val="sk-SK" w:eastAsia="sk-SK"/>
              </w:rPr>
              <w:t>Oprávnené investičné výdavky</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25 000,00</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c>
          <w:tcPr>
            <w:tcW w:w="1320"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sz w:val="20"/>
                <w:lang w:val="sk-SK" w:eastAsia="sk-SK"/>
              </w:rPr>
            </w:pPr>
            <w:r w:rsidRPr="00036866">
              <w:rPr>
                <w:rFonts w:ascii="Arial Narrow" w:hAnsi="Arial Narrow"/>
                <w:sz w:val="20"/>
                <w:lang w:val="sk-SK" w:eastAsia="sk-SK"/>
              </w:rPr>
              <w:t>Neoprávnené investičné výdavky</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2 000,00</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c>
          <w:tcPr>
            <w:tcW w:w="1320"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sz w:val="20"/>
                <w:lang w:val="sk-SK" w:eastAsia="sk-SK"/>
              </w:rPr>
            </w:pPr>
            <w:r w:rsidRPr="00036866">
              <w:rPr>
                <w:rFonts w:ascii="Arial Narrow" w:hAnsi="Arial Narrow"/>
                <w:sz w:val="20"/>
                <w:lang w:val="sk-SK" w:eastAsia="sk-SK"/>
              </w:rPr>
              <w:t>Výdavky na prevádzku</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3 500,00</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4 000,00</w:t>
            </w:r>
          </w:p>
        </w:tc>
        <w:tc>
          <w:tcPr>
            <w:tcW w:w="1320"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4 000,00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sz w:val="20"/>
                <w:lang w:val="sk-SK" w:eastAsia="sk-SK"/>
              </w:rPr>
            </w:pPr>
            <w:r w:rsidRPr="00036866">
              <w:rPr>
                <w:rFonts w:ascii="Arial Narrow" w:hAnsi="Arial Narrow"/>
                <w:sz w:val="20"/>
                <w:lang w:val="sk-SK" w:eastAsia="sk-SK"/>
              </w:rPr>
              <w:t>Splátky úveru - istina</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c>
          <w:tcPr>
            <w:tcW w:w="1320"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sz w:val="20"/>
                <w:lang w:val="sk-SK" w:eastAsia="sk-SK"/>
              </w:rPr>
            </w:pPr>
            <w:r w:rsidRPr="00036866">
              <w:rPr>
                <w:rFonts w:ascii="Arial Narrow" w:hAnsi="Arial Narrow"/>
                <w:sz w:val="20"/>
                <w:lang w:val="sk-SK" w:eastAsia="sk-SK"/>
              </w:rPr>
              <w:t>Splátky úveru - úrok</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c>
          <w:tcPr>
            <w:tcW w:w="1266"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c>
          <w:tcPr>
            <w:tcW w:w="1320" w:type="dxa"/>
            <w:tcBorders>
              <w:top w:val="nil"/>
              <w:left w:val="nil"/>
              <w:bottom w:val="nil"/>
              <w:right w:val="nil"/>
            </w:tcBorders>
            <w:shd w:val="clear" w:color="auto" w:fill="auto"/>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b/>
                <w:bCs/>
                <w:sz w:val="20"/>
                <w:lang w:val="sk-SK" w:eastAsia="sk-SK"/>
              </w:rPr>
            </w:pPr>
            <w:r w:rsidRPr="00036866">
              <w:rPr>
                <w:rFonts w:ascii="Arial Narrow" w:hAnsi="Arial Narrow"/>
                <w:b/>
                <w:bCs/>
                <w:sz w:val="20"/>
                <w:lang w:val="sk-SK" w:eastAsia="sk-SK"/>
              </w:rPr>
              <w:t>Záporné peňažné toky</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30 500,00</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4 000,00</w:t>
            </w:r>
          </w:p>
        </w:tc>
        <w:tc>
          <w:tcPr>
            <w:tcW w:w="1320"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4 000,00</w:t>
            </w:r>
          </w:p>
        </w:tc>
      </w:tr>
      <w:tr w:rsidR="0086723E" w:rsidRPr="00036866" w:rsidTr="008A5FDE">
        <w:trPr>
          <w:trHeight w:val="176"/>
          <w:jc w:val="center"/>
        </w:trPr>
        <w:tc>
          <w:tcPr>
            <w:tcW w:w="3867" w:type="dxa"/>
            <w:tcBorders>
              <w:top w:val="nil"/>
              <w:left w:val="nil"/>
              <w:bottom w:val="nil"/>
              <w:right w:val="nil"/>
            </w:tcBorders>
            <w:shd w:val="clear" w:color="000000" w:fill="CCFFCC"/>
            <w:noWrap/>
            <w:vAlign w:val="center"/>
            <w:hideMark/>
          </w:tcPr>
          <w:p w:rsidR="0086723E" w:rsidRPr="008A5FDE" w:rsidRDefault="0086723E" w:rsidP="0086723E">
            <w:pPr>
              <w:rPr>
                <w:rFonts w:ascii="Arial Narrow" w:hAnsi="Arial Narrow"/>
                <w:b/>
                <w:bCs/>
                <w:sz w:val="10"/>
                <w:lang w:val="sk-SK" w:eastAsia="sk-SK"/>
              </w:rPr>
            </w:pPr>
            <w:r w:rsidRPr="008A5FDE">
              <w:rPr>
                <w:rFonts w:ascii="Arial Narrow" w:hAnsi="Arial Narrow"/>
                <w:b/>
                <w:bCs/>
                <w:sz w:val="10"/>
                <w:lang w:val="sk-SK" w:eastAsia="sk-SK"/>
              </w:rPr>
              <w:t> </w:t>
            </w:r>
          </w:p>
        </w:tc>
        <w:tc>
          <w:tcPr>
            <w:tcW w:w="1266" w:type="dxa"/>
            <w:tcBorders>
              <w:top w:val="nil"/>
              <w:left w:val="nil"/>
              <w:bottom w:val="nil"/>
              <w:right w:val="nil"/>
            </w:tcBorders>
            <w:shd w:val="clear" w:color="000000" w:fill="CCFFCC"/>
            <w:noWrap/>
            <w:vAlign w:val="bottom"/>
            <w:hideMark/>
          </w:tcPr>
          <w:p w:rsidR="0086723E" w:rsidRPr="008A5FDE" w:rsidRDefault="0086723E" w:rsidP="0086723E">
            <w:pPr>
              <w:rPr>
                <w:rFonts w:ascii="Arial Narrow" w:hAnsi="Arial Narrow"/>
                <w:sz w:val="10"/>
                <w:lang w:val="sk-SK" w:eastAsia="sk-SK"/>
              </w:rPr>
            </w:pPr>
            <w:r w:rsidRPr="008A5FDE">
              <w:rPr>
                <w:rFonts w:ascii="Arial Narrow" w:hAnsi="Arial Narrow"/>
                <w:sz w:val="10"/>
                <w:lang w:val="sk-SK" w:eastAsia="sk-SK"/>
              </w:rPr>
              <w:t> </w:t>
            </w:r>
          </w:p>
        </w:tc>
        <w:tc>
          <w:tcPr>
            <w:tcW w:w="1266" w:type="dxa"/>
            <w:tcBorders>
              <w:top w:val="nil"/>
              <w:left w:val="nil"/>
              <w:bottom w:val="nil"/>
              <w:right w:val="nil"/>
            </w:tcBorders>
            <w:shd w:val="clear" w:color="000000" w:fill="CCFFCC"/>
            <w:noWrap/>
            <w:vAlign w:val="bottom"/>
            <w:hideMark/>
          </w:tcPr>
          <w:p w:rsidR="0086723E" w:rsidRPr="008A5FDE" w:rsidRDefault="0086723E" w:rsidP="0086723E">
            <w:pPr>
              <w:rPr>
                <w:rFonts w:ascii="Arial Narrow" w:hAnsi="Arial Narrow"/>
                <w:sz w:val="10"/>
                <w:lang w:val="sk-SK" w:eastAsia="sk-SK"/>
              </w:rPr>
            </w:pPr>
            <w:r w:rsidRPr="008A5FDE">
              <w:rPr>
                <w:rFonts w:ascii="Arial Narrow" w:hAnsi="Arial Narrow"/>
                <w:sz w:val="10"/>
                <w:lang w:val="sk-SK" w:eastAsia="sk-SK"/>
              </w:rPr>
              <w:t> </w:t>
            </w:r>
          </w:p>
        </w:tc>
        <w:tc>
          <w:tcPr>
            <w:tcW w:w="1320" w:type="dxa"/>
            <w:tcBorders>
              <w:top w:val="nil"/>
              <w:left w:val="nil"/>
              <w:bottom w:val="nil"/>
              <w:right w:val="nil"/>
            </w:tcBorders>
            <w:shd w:val="clear" w:color="000000" w:fill="CCFFCC"/>
            <w:noWrap/>
            <w:vAlign w:val="bottom"/>
            <w:hideMark/>
          </w:tcPr>
          <w:p w:rsidR="0086723E" w:rsidRPr="008A5FDE" w:rsidRDefault="0086723E" w:rsidP="0086723E">
            <w:pPr>
              <w:rPr>
                <w:rFonts w:ascii="Arial Narrow" w:hAnsi="Arial Narrow"/>
                <w:sz w:val="10"/>
                <w:lang w:val="sk-SK" w:eastAsia="sk-SK"/>
              </w:rPr>
            </w:pPr>
            <w:r w:rsidRPr="008A5FDE">
              <w:rPr>
                <w:rFonts w:ascii="Arial Narrow" w:hAnsi="Arial Narrow"/>
                <w:sz w:val="10"/>
                <w:lang w:val="sk-SK" w:eastAsia="sk-SK"/>
              </w:rPr>
              <w:t> </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b/>
                <w:bCs/>
                <w:sz w:val="20"/>
                <w:lang w:val="sk-SK" w:eastAsia="sk-SK"/>
              </w:rPr>
            </w:pPr>
            <w:r w:rsidRPr="00036866">
              <w:rPr>
                <w:rFonts w:ascii="Arial Narrow" w:hAnsi="Arial Narrow"/>
                <w:b/>
                <w:bCs/>
                <w:sz w:val="20"/>
                <w:lang w:val="sk-SK" w:eastAsia="sk-SK"/>
              </w:rPr>
              <w:t>Celkové peňažné toky</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0,00</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0,00</w:t>
            </w:r>
          </w:p>
        </w:tc>
        <w:tc>
          <w:tcPr>
            <w:tcW w:w="1320"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500,00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b/>
                <w:bCs/>
                <w:sz w:val="20"/>
                <w:lang w:val="sk-SK" w:eastAsia="sk-SK"/>
              </w:rPr>
            </w:pPr>
            <w:r w:rsidRPr="00036866">
              <w:rPr>
                <w:rFonts w:ascii="Arial Narrow" w:hAnsi="Arial Narrow"/>
                <w:b/>
                <w:bCs/>
                <w:sz w:val="20"/>
                <w:lang w:val="sk-SK" w:eastAsia="sk-SK"/>
              </w:rPr>
              <w:t>Kumulované peňažné toky</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0,00</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0,00</w:t>
            </w:r>
          </w:p>
        </w:tc>
        <w:tc>
          <w:tcPr>
            <w:tcW w:w="1320"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500,00</w:t>
            </w:r>
          </w:p>
        </w:tc>
      </w:tr>
      <w:tr w:rsidR="0086723E" w:rsidRPr="00036866" w:rsidTr="008F46E0">
        <w:trPr>
          <w:trHeight w:val="266"/>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b/>
                <w:bCs/>
                <w:sz w:val="20"/>
                <w:lang w:val="sk-SK" w:eastAsia="sk-SK"/>
              </w:rPr>
            </w:pPr>
            <w:r w:rsidRPr="00036866">
              <w:rPr>
                <w:rFonts w:ascii="Arial Narrow" w:hAnsi="Arial Narrow"/>
                <w:b/>
                <w:bCs/>
                <w:sz w:val="20"/>
                <w:lang w:val="sk-SK" w:eastAsia="sk-SK"/>
              </w:rPr>
              <w:t> </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 </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 </w:t>
            </w:r>
          </w:p>
        </w:tc>
        <w:tc>
          <w:tcPr>
            <w:tcW w:w="1320"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sz w:val="20"/>
                <w:lang w:val="sk-SK" w:eastAsia="sk-SK"/>
              </w:rPr>
            </w:pPr>
            <w:r w:rsidRPr="00036866">
              <w:rPr>
                <w:rFonts w:ascii="Arial Narrow" w:hAnsi="Arial Narrow"/>
                <w:sz w:val="20"/>
                <w:lang w:val="sk-SK" w:eastAsia="sk-SK"/>
              </w:rPr>
              <w:t> </w:t>
            </w:r>
          </w:p>
        </w:tc>
      </w:tr>
      <w:tr w:rsidR="0086723E" w:rsidRPr="00036866" w:rsidTr="008F46E0">
        <w:trPr>
          <w:trHeight w:val="69"/>
          <w:jc w:val="center"/>
        </w:trPr>
        <w:tc>
          <w:tcPr>
            <w:tcW w:w="3867" w:type="dxa"/>
            <w:tcBorders>
              <w:top w:val="nil"/>
              <w:left w:val="nil"/>
              <w:bottom w:val="nil"/>
              <w:right w:val="nil"/>
            </w:tcBorders>
            <w:shd w:val="clear" w:color="000000" w:fill="CCFFCC"/>
            <w:noWrap/>
            <w:vAlign w:val="center"/>
            <w:hideMark/>
          </w:tcPr>
          <w:p w:rsidR="0086723E" w:rsidRPr="00036866" w:rsidRDefault="0086723E" w:rsidP="0086723E">
            <w:pPr>
              <w:rPr>
                <w:rFonts w:ascii="Arial Narrow" w:hAnsi="Arial Narrow"/>
                <w:b/>
                <w:bCs/>
                <w:sz w:val="20"/>
                <w:lang w:val="sk-SK" w:eastAsia="sk-SK"/>
              </w:rPr>
            </w:pPr>
            <w:r w:rsidRPr="00036866">
              <w:rPr>
                <w:rFonts w:ascii="Arial Narrow" w:hAnsi="Arial Narrow"/>
                <w:b/>
                <w:bCs/>
                <w:sz w:val="20"/>
                <w:lang w:val="sk-SK" w:eastAsia="sk-SK"/>
              </w:rPr>
              <w:t>Výška podstatnej hodnoty</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0,00</w:t>
            </w:r>
          </w:p>
        </w:tc>
        <w:tc>
          <w:tcPr>
            <w:tcW w:w="1266"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0,00</w:t>
            </w:r>
          </w:p>
        </w:tc>
        <w:tc>
          <w:tcPr>
            <w:tcW w:w="1320" w:type="dxa"/>
            <w:tcBorders>
              <w:top w:val="nil"/>
              <w:left w:val="nil"/>
              <w:bottom w:val="nil"/>
              <w:right w:val="nil"/>
            </w:tcBorders>
            <w:shd w:val="clear" w:color="000000" w:fill="CCFFCC"/>
            <w:noWrap/>
            <w:vAlign w:val="bottom"/>
            <w:hideMark/>
          </w:tcPr>
          <w:p w:rsidR="0086723E" w:rsidRPr="00036866" w:rsidRDefault="0086723E" w:rsidP="0086723E">
            <w:pPr>
              <w:jc w:val="right"/>
              <w:rPr>
                <w:rFonts w:ascii="Arial Narrow" w:hAnsi="Arial Narrow"/>
                <w:b/>
                <w:bCs/>
                <w:sz w:val="20"/>
                <w:lang w:val="sk-SK" w:eastAsia="sk-SK"/>
              </w:rPr>
            </w:pPr>
            <w:r w:rsidRPr="00036866">
              <w:rPr>
                <w:rFonts w:ascii="Arial Narrow" w:hAnsi="Arial Narrow"/>
                <w:b/>
                <w:bCs/>
                <w:sz w:val="20"/>
                <w:lang w:val="sk-SK" w:eastAsia="sk-SK"/>
              </w:rPr>
              <w:t>500,00</w:t>
            </w:r>
          </w:p>
        </w:tc>
      </w:tr>
    </w:tbl>
    <w:p w:rsidR="000409F3" w:rsidRPr="00036866" w:rsidRDefault="001E6FD5" w:rsidP="003112EB">
      <w:pPr>
        <w:pStyle w:val="Nadpis1"/>
        <w:ind w:firstLine="0"/>
        <w:rPr>
          <w:rFonts w:ascii="Arial Narrow" w:hAnsi="Arial Narrow"/>
          <w:lang w:val="sk-SK"/>
        </w:rPr>
      </w:pPr>
      <w:bookmarkStart w:id="557" w:name="_Toc418760332"/>
      <w:bookmarkStart w:id="558" w:name="_Toc444592983"/>
      <w:bookmarkEnd w:id="557"/>
      <w:r w:rsidRPr="00036866">
        <w:rPr>
          <w:rFonts w:ascii="Arial Narrow" w:hAnsi="Arial Narrow"/>
          <w:lang w:val="sk-SK"/>
        </w:rPr>
        <w:lastRenderedPageBreak/>
        <w:t xml:space="preserve">Riešenie špecifických otázok </w:t>
      </w:r>
      <w:r w:rsidR="00331286" w:rsidRPr="00036866">
        <w:rPr>
          <w:rFonts w:ascii="Arial Narrow" w:hAnsi="Arial Narrow"/>
          <w:lang w:val="sk-SK"/>
        </w:rPr>
        <w:t>súvisiacich</w:t>
      </w:r>
      <w:r w:rsidRPr="00036866">
        <w:rPr>
          <w:rFonts w:ascii="Arial Narrow" w:hAnsi="Arial Narrow"/>
          <w:lang w:val="sk-SK"/>
        </w:rPr>
        <w:t xml:space="preserve"> s vypracovaním finančnej analýzy</w:t>
      </w:r>
      <w:bookmarkEnd w:id="558"/>
    </w:p>
    <w:p w:rsidR="00C16366" w:rsidRPr="00036866" w:rsidRDefault="00C16366" w:rsidP="00456AD4">
      <w:pPr>
        <w:pStyle w:val="Nadpis2"/>
        <w:ind w:firstLine="0"/>
        <w:rPr>
          <w:rFonts w:ascii="Arial Narrow" w:hAnsi="Arial Narrow"/>
          <w:lang w:val="sk-SK"/>
        </w:rPr>
      </w:pPr>
      <w:bookmarkStart w:id="559" w:name="_Toc413151921"/>
      <w:bookmarkStart w:id="560" w:name="_Toc444592984"/>
      <w:bookmarkStart w:id="561" w:name="_Toc413151922"/>
      <w:bookmarkStart w:id="562" w:name="_Ref413152227"/>
      <w:bookmarkStart w:id="563" w:name="_Ref413152238"/>
      <w:bookmarkStart w:id="564" w:name="_Ref413152446"/>
      <w:bookmarkStart w:id="565" w:name="_Ref413152478"/>
      <w:bookmarkStart w:id="566" w:name="_Ref413152521"/>
      <w:bookmarkStart w:id="567" w:name="_Ref413152546"/>
      <w:bookmarkStart w:id="568" w:name="_Ref413152572"/>
      <w:r w:rsidRPr="00036866">
        <w:rPr>
          <w:rFonts w:ascii="Arial Narrow" w:hAnsi="Arial Narrow"/>
          <w:lang w:val="sk-SK"/>
        </w:rPr>
        <w:t>Využitie výstupov projektu na vlastnú spotrebu</w:t>
      </w:r>
      <w:bookmarkEnd w:id="559"/>
      <w:bookmarkEnd w:id="560"/>
    </w:p>
    <w:p w:rsidR="00C16366" w:rsidRPr="00036866" w:rsidRDefault="00C16366" w:rsidP="00C16366">
      <w:pPr>
        <w:pStyle w:val="Zkladntext"/>
        <w:rPr>
          <w:rFonts w:ascii="Arial Narrow" w:hAnsi="Arial Narrow"/>
          <w:lang w:val="sk-SK"/>
        </w:rPr>
      </w:pPr>
      <w:r w:rsidRPr="00036866">
        <w:rPr>
          <w:rFonts w:ascii="Arial Narrow" w:hAnsi="Arial Narrow"/>
          <w:lang w:val="sk-SK"/>
        </w:rPr>
        <w:t>V prípade, ak časť výstupov alebo služieb, ktoré projekt vyprodukuje (napr. vyrobené teplo, elektrická energia) nebude žiadateľ predávať, ale bude ich využívať na vlastnú spotrebu, je ich potrebné v tomto prípade zakalkulovať do príjmov finančnej analýzy.</w:t>
      </w:r>
    </w:p>
    <w:p w:rsidR="004C040F" w:rsidRPr="00036866" w:rsidRDefault="00C16366">
      <w:pPr>
        <w:pStyle w:val="Zkladntext"/>
        <w:rPr>
          <w:rFonts w:ascii="Arial Narrow" w:hAnsi="Arial Narrow"/>
          <w:lang w:val="sk-SK"/>
        </w:rPr>
      </w:pPr>
      <w:r w:rsidRPr="00036866">
        <w:rPr>
          <w:rFonts w:ascii="Arial Narrow" w:hAnsi="Arial Narrow"/>
          <w:lang w:val="sk-SK"/>
        </w:rPr>
        <w:t>Výstupy projektu alebo služby, ktoré žiadateľ použije na vlastnú spotrebu ocení trhovou cenou a započíta do príjmov projektu.</w:t>
      </w:r>
    </w:p>
    <w:p w:rsidR="000409F3" w:rsidRPr="00036866" w:rsidRDefault="000409F3" w:rsidP="00456AD4">
      <w:pPr>
        <w:pStyle w:val="Nadpis2"/>
        <w:ind w:firstLine="0"/>
        <w:rPr>
          <w:rFonts w:ascii="Arial Narrow" w:hAnsi="Arial Narrow"/>
          <w:lang w:val="sk-SK"/>
        </w:rPr>
      </w:pPr>
      <w:bookmarkStart w:id="569" w:name="_Toc444592985"/>
      <w:r w:rsidRPr="00036866">
        <w:rPr>
          <w:rFonts w:ascii="Arial Narrow" w:hAnsi="Arial Narrow"/>
          <w:lang w:val="sk-SK"/>
        </w:rPr>
        <w:t>Realizácia projektu v rámci existujúcej infraštruktúry</w:t>
      </w:r>
      <w:bookmarkEnd w:id="561"/>
      <w:bookmarkEnd w:id="562"/>
      <w:bookmarkEnd w:id="563"/>
      <w:bookmarkEnd w:id="564"/>
      <w:bookmarkEnd w:id="565"/>
      <w:bookmarkEnd w:id="566"/>
      <w:bookmarkEnd w:id="567"/>
      <w:bookmarkEnd w:id="568"/>
      <w:bookmarkEnd w:id="569"/>
    </w:p>
    <w:p w:rsidR="000409F3" w:rsidRPr="00036866" w:rsidRDefault="000409F3" w:rsidP="000409F3">
      <w:pPr>
        <w:pStyle w:val="Zkladntext"/>
        <w:rPr>
          <w:rFonts w:ascii="Arial Narrow" w:hAnsi="Arial Narrow"/>
          <w:lang w:val="sk-SK"/>
        </w:rPr>
      </w:pPr>
      <w:r w:rsidRPr="00036866">
        <w:rPr>
          <w:rFonts w:ascii="Arial Narrow" w:hAnsi="Arial Narrow"/>
          <w:lang w:val="sk-SK"/>
        </w:rPr>
        <w:t>Často nastáva situácia, že v rámci prevádzky projektu využíva žiadateľ pre potreby projektu i svoj existujúci majetok. Ide napr. o zariadenia, mechanizmy, budovy alebo iný majetok, ktorý nebol zakúpený v rámci projektu, ale pritom je nevyhnutný na zabezpečenie prevádzky projektu (napr. vodárenská spoločnosť sa rozhodne vybudovať novú vetvu kanalizácie, ktorá sa napojí na existujúcu kanalizáciu a existujúcu čistiareň odpadových vôd).</w:t>
      </w:r>
    </w:p>
    <w:p w:rsidR="000409F3" w:rsidRPr="00036866" w:rsidRDefault="000409F3" w:rsidP="000409F3">
      <w:pPr>
        <w:pStyle w:val="Zkladntext"/>
        <w:rPr>
          <w:rFonts w:ascii="Arial Narrow" w:hAnsi="Arial Narrow"/>
          <w:lang w:val="sk-SK"/>
        </w:rPr>
      </w:pPr>
      <w:r w:rsidRPr="00036866">
        <w:rPr>
          <w:rFonts w:ascii="Arial Narrow" w:hAnsi="Arial Narrow"/>
          <w:lang w:val="sk-SK"/>
        </w:rPr>
        <w:t>V týchto prípadoch je vo finančnej analýze potrebné zohľadniť i zapojenie existujúceho majetku. S jeho používaním v rámci projektu môžu byť spojené výdavky na jeho prevádzku a zároveň je potrebné počítať s tým, že v minulosti boli na obstarania existujúceho majetku vynaložené prostriedky, ktoré by sa žiadateľovi mali vrátiť (napr. aby mohol splácať úver, za ktorý bol existujúci majetok obstaraný alebo</w:t>
      </w:r>
      <w:r w:rsidR="00CB21C2" w:rsidRPr="00036866">
        <w:rPr>
          <w:rFonts w:ascii="Arial Narrow" w:hAnsi="Arial Narrow"/>
          <w:lang w:val="sk-SK"/>
        </w:rPr>
        <w:t>,</w:t>
      </w:r>
      <w:r w:rsidRPr="00036866">
        <w:rPr>
          <w:rFonts w:ascii="Arial Narrow" w:hAnsi="Arial Narrow"/>
          <w:lang w:val="sk-SK"/>
        </w:rPr>
        <w:t xml:space="preserve"> aby dosiahol primeranú návratnosť vlastných investovaných prostriedkov).</w:t>
      </w:r>
    </w:p>
    <w:p w:rsidR="000409F3" w:rsidRPr="00036866" w:rsidRDefault="000409F3" w:rsidP="000409F3">
      <w:pPr>
        <w:pStyle w:val="Zkladntext"/>
        <w:rPr>
          <w:rFonts w:ascii="Arial Narrow" w:hAnsi="Arial Narrow"/>
          <w:lang w:val="sk-SK"/>
        </w:rPr>
      </w:pPr>
      <w:r w:rsidRPr="00036866">
        <w:rPr>
          <w:rFonts w:ascii="Arial Narrow" w:hAnsi="Arial Narrow"/>
          <w:lang w:val="sk-SK"/>
        </w:rPr>
        <w:t xml:space="preserve">V rámci finančnej analýzy </w:t>
      </w:r>
      <w:r w:rsidR="00CB21C2" w:rsidRPr="00036866">
        <w:rPr>
          <w:rFonts w:ascii="Arial Narrow" w:hAnsi="Arial Narrow"/>
          <w:lang w:val="sk-SK"/>
        </w:rPr>
        <w:t xml:space="preserve">sa </w:t>
      </w:r>
      <w:r w:rsidRPr="00036866">
        <w:rPr>
          <w:rFonts w:ascii="Arial Narrow" w:hAnsi="Arial Narrow"/>
          <w:lang w:val="sk-SK"/>
        </w:rPr>
        <w:t>preto sleduje</w:t>
      </w:r>
      <w:r w:rsidR="00CB21C2" w:rsidRPr="00036866">
        <w:rPr>
          <w:rFonts w:ascii="Arial Narrow" w:hAnsi="Arial Narrow"/>
          <w:lang w:val="sk-SK"/>
        </w:rPr>
        <w:t xml:space="preserve">, aká časť </w:t>
      </w:r>
      <w:r w:rsidRPr="00036866">
        <w:rPr>
          <w:rFonts w:ascii="Arial Narrow" w:hAnsi="Arial Narrow"/>
          <w:lang w:val="sk-SK"/>
        </w:rPr>
        <w:t xml:space="preserve"> príjmov z prevádzky projektu by mala byť vyčlenená na úhradu výdavkov na prevádzku existujúceho majetku, ktorý sa bude využívať pre potreby projektu a na zabezpečenie návratnosti investičných výdavkov, ktoré boli na tento majetok vynaložené v minulosti (napr. aká časť celkovo vybraného stočného bude pripadať na novú vetvu kanalizácie a aká časť na existujúcu kanalizáciu a čistiareň odpadových vôd).</w:t>
      </w:r>
    </w:p>
    <w:p w:rsidR="000409F3" w:rsidRPr="00036866" w:rsidRDefault="000409F3" w:rsidP="000409F3">
      <w:pPr>
        <w:pStyle w:val="Zkladntext"/>
        <w:rPr>
          <w:rFonts w:ascii="Arial Narrow" w:hAnsi="Arial Narrow"/>
          <w:lang w:val="sk-SK"/>
        </w:rPr>
      </w:pPr>
      <w:r w:rsidRPr="00036866">
        <w:rPr>
          <w:rFonts w:ascii="Arial Narrow" w:hAnsi="Arial Narrow"/>
          <w:b/>
          <w:lang w:val="sk-SK"/>
        </w:rPr>
        <w:t>Poznámka:</w:t>
      </w:r>
      <w:r w:rsidRPr="00036866">
        <w:rPr>
          <w:rFonts w:ascii="Arial Narrow" w:hAnsi="Arial Narrow"/>
          <w:lang w:val="sk-SK"/>
        </w:rPr>
        <w:t xml:space="preserve"> V</w:t>
      </w:r>
      <w:r w:rsidR="00B478FC" w:rsidRPr="00036866">
        <w:rPr>
          <w:rFonts w:ascii="Arial Narrow" w:hAnsi="Arial Narrow"/>
          <w:lang w:val="sk-SK"/>
        </w:rPr>
        <w:t> tejto kapitole</w:t>
      </w:r>
      <w:r w:rsidRPr="00036866">
        <w:rPr>
          <w:rFonts w:ascii="Arial Narrow" w:hAnsi="Arial Narrow"/>
          <w:lang w:val="sk-SK"/>
        </w:rPr>
        <w:t xml:space="preserve"> sa pre existujúci majetok </w:t>
      </w:r>
      <w:r w:rsidR="00B478FC" w:rsidRPr="00036866">
        <w:rPr>
          <w:rFonts w:ascii="Arial Narrow" w:hAnsi="Arial Narrow"/>
          <w:lang w:val="sk-SK"/>
        </w:rPr>
        <w:t xml:space="preserve">bude ďalej </w:t>
      </w:r>
      <w:r w:rsidRPr="00036866">
        <w:rPr>
          <w:rFonts w:ascii="Arial Narrow" w:hAnsi="Arial Narrow"/>
          <w:lang w:val="sk-SK"/>
        </w:rPr>
        <w:t>používa</w:t>
      </w:r>
      <w:r w:rsidR="00B478FC" w:rsidRPr="00036866">
        <w:rPr>
          <w:rFonts w:ascii="Arial Narrow" w:hAnsi="Arial Narrow"/>
          <w:lang w:val="sk-SK"/>
        </w:rPr>
        <w:t>ť</w:t>
      </w:r>
      <w:r w:rsidRPr="00036866">
        <w:rPr>
          <w:rFonts w:ascii="Arial Narrow" w:hAnsi="Arial Narrow"/>
          <w:lang w:val="sk-SK"/>
        </w:rPr>
        <w:t xml:space="preserve"> pojem </w:t>
      </w:r>
      <w:r w:rsidRPr="00036866">
        <w:rPr>
          <w:rFonts w:ascii="Arial Narrow" w:hAnsi="Arial Narrow"/>
          <w:i/>
          <w:lang w:val="sk-SK"/>
        </w:rPr>
        <w:t>existujúca infraštruktúra</w:t>
      </w:r>
      <w:r w:rsidRPr="00036866">
        <w:rPr>
          <w:rFonts w:ascii="Arial Narrow" w:hAnsi="Arial Narrow"/>
          <w:lang w:val="sk-SK"/>
        </w:rPr>
        <w:t xml:space="preserve"> a pre majetok, ktorý bude obstaraný v rámci projektu pojem </w:t>
      </w:r>
      <w:r w:rsidRPr="00036866">
        <w:rPr>
          <w:rFonts w:ascii="Arial Narrow" w:hAnsi="Arial Narrow"/>
          <w:i/>
          <w:lang w:val="sk-SK"/>
        </w:rPr>
        <w:t>novovybudovaná</w:t>
      </w:r>
      <w:r w:rsidRPr="00036866">
        <w:rPr>
          <w:rFonts w:ascii="Arial Narrow" w:hAnsi="Arial Narrow"/>
          <w:lang w:val="sk-SK"/>
        </w:rPr>
        <w:t xml:space="preserve"> alebo </w:t>
      </w:r>
      <w:r w:rsidRPr="00036866">
        <w:rPr>
          <w:rFonts w:ascii="Arial Narrow" w:hAnsi="Arial Narrow"/>
          <w:i/>
          <w:lang w:val="sk-SK"/>
        </w:rPr>
        <w:t>nová infraštruktúra</w:t>
      </w:r>
      <w:r w:rsidRPr="00036866">
        <w:rPr>
          <w:rFonts w:ascii="Arial Narrow" w:hAnsi="Arial Narrow"/>
          <w:lang w:val="sk-SK"/>
        </w:rPr>
        <w:t>.</w:t>
      </w:r>
    </w:p>
    <w:p w:rsidR="000409F3" w:rsidRPr="00036866" w:rsidRDefault="000409F3" w:rsidP="000409F3">
      <w:pPr>
        <w:pStyle w:val="Zkladntext"/>
        <w:rPr>
          <w:rFonts w:ascii="Arial Narrow" w:hAnsi="Arial Narrow"/>
          <w:lang w:val="sk-SK"/>
        </w:rPr>
      </w:pPr>
      <w:r w:rsidRPr="00036866">
        <w:rPr>
          <w:rFonts w:ascii="Arial Narrow" w:hAnsi="Arial Narrow"/>
          <w:lang w:val="sk-SK"/>
        </w:rPr>
        <w:t>Spôsob</w:t>
      </w:r>
      <w:r w:rsidR="00CB21C2" w:rsidRPr="00036866">
        <w:rPr>
          <w:rFonts w:ascii="Arial Narrow" w:hAnsi="Arial Narrow"/>
          <w:lang w:val="sk-SK"/>
        </w:rPr>
        <w:t>,</w:t>
      </w:r>
      <w:r w:rsidRPr="00036866">
        <w:rPr>
          <w:rFonts w:ascii="Arial Narrow" w:hAnsi="Arial Narrow"/>
          <w:lang w:val="sk-SK"/>
        </w:rPr>
        <w:t xml:space="preserve"> akým sa existujúca infraštruktúra zohľadní vo finančnej analýze projektu závisí najmä od nasledovného:</w:t>
      </w:r>
    </w:p>
    <w:p w:rsidR="000409F3" w:rsidRPr="00036866" w:rsidRDefault="00A8738F" w:rsidP="000621FA">
      <w:pPr>
        <w:pStyle w:val="Zoznamsodrkami"/>
        <w:numPr>
          <w:ilvl w:val="0"/>
          <w:numId w:val="2"/>
        </w:numPr>
        <w:spacing w:before="0" w:after="0"/>
        <w:ind w:left="567" w:hanging="283"/>
        <w:rPr>
          <w:rFonts w:ascii="Arial Narrow" w:hAnsi="Arial Narrow"/>
          <w:lang w:val="sk-SK"/>
        </w:rPr>
      </w:pPr>
      <w:r w:rsidRPr="00036866">
        <w:rPr>
          <w:rFonts w:ascii="Arial Narrow" w:hAnsi="Arial Narrow"/>
          <w:lang w:val="sk-SK"/>
        </w:rPr>
        <w:t>d</w:t>
      </w:r>
      <w:r w:rsidR="000409F3" w:rsidRPr="00036866">
        <w:rPr>
          <w:rFonts w:ascii="Arial Narrow" w:hAnsi="Arial Narrow"/>
          <w:lang w:val="sk-SK"/>
        </w:rPr>
        <w:t>o akej miery je nová infraštruktúra schopná samostatnej prevádzky bez existujúcej infraštruktúry;</w:t>
      </w:r>
    </w:p>
    <w:p w:rsidR="000409F3" w:rsidRPr="00036866" w:rsidRDefault="00A8738F" w:rsidP="000621FA">
      <w:pPr>
        <w:pStyle w:val="Zoznamsodrkami"/>
        <w:numPr>
          <w:ilvl w:val="0"/>
          <w:numId w:val="2"/>
        </w:numPr>
        <w:spacing w:before="0" w:after="0"/>
        <w:ind w:left="567" w:hanging="283"/>
        <w:rPr>
          <w:rFonts w:ascii="Arial Narrow" w:hAnsi="Arial Narrow"/>
          <w:lang w:val="sk-SK"/>
        </w:rPr>
      </w:pPr>
      <w:r w:rsidRPr="00036866">
        <w:rPr>
          <w:rFonts w:ascii="Arial Narrow" w:hAnsi="Arial Narrow"/>
          <w:lang w:val="sk-SK"/>
        </w:rPr>
        <w:t>č</w:t>
      </w:r>
      <w:r w:rsidR="000409F3" w:rsidRPr="00036866">
        <w:rPr>
          <w:rFonts w:ascii="Arial Narrow" w:hAnsi="Arial Narrow"/>
          <w:lang w:val="sk-SK"/>
        </w:rPr>
        <w:t>i nová infraštruktúra nahradí časť existujúcej infraštruktúry;</w:t>
      </w:r>
    </w:p>
    <w:p w:rsidR="000409F3" w:rsidRPr="00036866" w:rsidRDefault="00A8738F" w:rsidP="000621FA">
      <w:pPr>
        <w:pStyle w:val="Zoznamsodrkami"/>
        <w:numPr>
          <w:ilvl w:val="0"/>
          <w:numId w:val="2"/>
        </w:numPr>
        <w:spacing w:before="0" w:after="0"/>
        <w:ind w:left="567" w:hanging="283"/>
        <w:rPr>
          <w:rFonts w:ascii="Arial Narrow" w:hAnsi="Arial Narrow"/>
          <w:lang w:val="sk-SK"/>
        </w:rPr>
      </w:pPr>
      <w:r w:rsidRPr="00036866">
        <w:rPr>
          <w:rFonts w:ascii="Arial Narrow" w:hAnsi="Arial Narrow"/>
          <w:lang w:val="sk-SK"/>
        </w:rPr>
        <w:t>č</w:t>
      </w:r>
      <w:r w:rsidR="000409F3" w:rsidRPr="00036866">
        <w:rPr>
          <w:rFonts w:ascii="Arial Narrow" w:hAnsi="Arial Narrow"/>
          <w:lang w:val="sk-SK"/>
        </w:rPr>
        <w:t>i sa v dôsledku realizácie projektu zmenia výdavky na prevádzku existujúcej infraštruktúry;</w:t>
      </w:r>
    </w:p>
    <w:p w:rsidR="000409F3" w:rsidRPr="00036866" w:rsidRDefault="00A8738F" w:rsidP="000621FA">
      <w:pPr>
        <w:pStyle w:val="Zoznamsodrkami"/>
        <w:numPr>
          <w:ilvl w:val="0"/>
          <w:numId w:val="2"/>
        </w:numPr>
        <w:spacing w:before="0" w:after="0"/>
        <w:ind w:left="567" w:hanging="283"/>
        <w:rPr>
          <w:rFonts w:ascii="Arial Narrow" w:hAnsi="Arial Narrow"/>
          <w:lang w:val="sk-SK"/>
        </w:rPr>
      </w:pPr>
      <w:r w:rsidRPr="00036866">
        <w:rPr>
          <w:rFonts w:ascii="Arial Narrow" w:hAnsi="Arial Narrow"/>
          <w:lang w:val="sk-SK"/>
        </w:rPr>
        <w:t>v</w:t>
      </w:r>
      <w:r w:rsidR="000409F3" w:rsidRPr="00036866">
        <w:rPr>
          <w:rFonts w:ascii="Arial Narrow" w:hAnsi="Arial Narrow"/>
          <w:lang w:val="sk-SK"/>
        </w:rPr>
        <w:t xml:space="preserve"> akom členení a štruktúre sú k dispozícii informácie o prevádzke existujúcej infraštruktúry.</w:t>
      </w:r>
    </w:p>
    <w:p w:rsidR="000409F3" w:rsidRPr="00036866" w:rsidRDefault="000409F3" w:rsidP="000409F3">
      <w:pPr>
        <w:pStyle w:val="Zkladntext"/>
        <w:rPr>
          <w:rFonts w:ascii="Arial Narrow" w:hAnsi="Arial Narrow"/>
          <w:lang w:val="sk-SK"/>
        </w:rPr>
      </w:pPr>
      <w:r w:rsidRPr="00036866">
        <w:rPr>
          <w:rFonts w:ascii="Arial Narrow" w:hAnsi="Arial Narrow"/>
          <w:lang w:val="sk-SK"/>
        </w:rPr>
        <w:t xml:space="preserve">V niektorých prípadoch nie je vo finančnej analýze nutné zohľadňovať existujúcu infraštruktúru a príjmy projektu je možné určiť jednoducho ako rozdiel medzi cenou výstupov projektu pred a po realizácii projektu. Do výdavkov na prevádzku sa následne zahrnú len výdavky na prevádzku novej infraštruktúry. Tento prístup je možné použiť v prípade, ak </w:t>
      </w:r>
      <w:r w:rsidR="00A8738F" w:rsidRPr="00036866">
        <w:rPr>
          <w:rFonts w:ascii="Arial Narrow" w:hAnsi="Arial Narrow"/>
          <w:lang w:val="sk-SK"/>
        </w:rPr>
        <w:t xml:space="preserve">dôjde </w:t>
      </w:r>
      <w:r w:rsidRPr="00036866">
        <w:rPr>
          <w:rFonts w:ascii="Arial Narrow" w:hAnsi="Arial Narrow"/>
          <w:lang w:val="sk-SK"/>
        </w:rPr>
        <w:t>k rozšíreniu existujúcej infraštruktúry o novú časť, ktorá je schopná samostatnej prevádzky a zároveň sa nezmenia prevádzkové výdavky existujúcej infraštruktúry.</w:t>
      </w:r>
    </w:p>
    <w:p w:rsidR="000409F3" w:rsidRPr="00036866" w:rsidRDefault="000409F3" w:rsidP="000409F3">
      <w:pPr>
        <w:pStyle w:val="Zkladntext"/>
        <w:rPr>
          <w:rFonts w:ascii="Arial Narrow" w:hAnsi="Arial Narrow"/>
          <w:lang w:val="sk-SK"/>
        </w:rPr>
      </w:pPr>
      <w:r w:rsidRPr="00036866">
        <w:rPr>
          <w:rFonts w:ascii="Arial Narrow" w:hAnsi="Arial Narrow"/>
          <w:lang w:val="sk-SK"/>
        </w:rPr>
        <w:t>Častokrát však dochádza k tomu, že sa po realizácii projektu zmenia i prevádzkové výdavky existujúcej infraštruktúry, alebo že nová infraštruktúra nahradí existujúcu časť pôvodnej infraštruktúry (napr. renovácie a rekonštrukcie).</w:t>
      </w:r>
    </w:p>
    <w:p w:rsidR="000409F3" w:rsidRPr="00036866" w:rsidRDefault="000409F3" w:rsidP="000409F3">
      <w:pPr>
        <w:pStyle w:val="Zkladntext"/>
        <w:rPr>
          <w:rFonts w:ascii="Arial Narrow" w:hAnsi="Arial Narrow"/>
          <w:lang w:val="sk-SK"/>
        </w:rPr>
      </w:pPr>
      <w:r w:rsidRPr="00036866">
        <w:rPr>
          <w:rFonts w:ascii="Arial Narrow" w:hAnsi="Arial Narrow"/>
          <w:lang w:val="sk-SK"/>
        </w:rPr>
        <w:t>Zohľadnenie existujúcej infraštruktúry je v týchto prípadoch mož</w:t>
      </w:r>
      <w:r w:rsidR="00B478FC" w:rsidRPr="00036866">
        <w:rPr>
          <w:rFonts w:ascii="Arial Narrow" w:hAnsi="Arial Narrow"/>
          <w:lang w:val="sk-SK"/>
        </w:rPr>
        <w:t>né vykonať dvoma postupmi:</w:t>
      </w:r>
      <w:r w:rsidRPr="00036866">
        <w:rPr>
          <w:rFonts w:ascii="Arial Narrow" w:hAnsi="Arial Narrow"/>
          <w:lang w:val="sk-SK"/>
        </w:rPr>
        <w:t xml:space="preserve"> </w:t>
      </w:r>
    </w:p>
    <w:p w:rsidR="000409F3" w:rsidRPr="00036866" w:rsidRDefault="00031A2F" w:rsidP="000621FA">
      <w:pPr>
        <w:pStyle w:val="Zkladntext"/>
        <w:numPr>
          <w:ilvl w:val="0"/>
          <w:numId w:val="12"/>
        </w:numPr>
        <w:spacing w:before="0" w:after="0"/>
        <w:ind w:left="567" w:hanging="283"/>
        <w:rPr>
          <w:rFonts w:ascii="Arial Narrow" w:hAnsi="Arial Narrow"/>
          <w:lang w:val="sk-SK"/>
        </w:rPr>
      </w:pPr>
      <w:r w:rsidRPr="00036866">
        <w:rPr>
          <w:rFonts w:ascii="Arial Narrow" w:hAnsi="Arial Narrow"/>
          <w:lang w:val="sk-SK"/>
        </w:rPr>
        <w:t>z</w:t>
      </w:r>
      <w:r w:rsidR="000409F3" w:rsidRPr="00036866">
        <w:rPr>
          <w:rFonts w:ascii="Arial Narrow" w:hAnsi="Arial Narrow"/>
          <w:lang w:val="sk-SK"/>
        </w:rPr>
        <w:t>nižovanie celkových príjmov z prevádzky novej i existujúcej infraštruktúry o prevádzkové výdavky a odpisy existujúcej infraštruktúry (v každom roku bude pri výpočte výšky medzery vo financovaní zohľadnená len tá časť príjmov z prevádzky, ktorá pripadá na novovybudovanú infraštruktúru)</w:t>
      </w:r>
      <w:r w:rsidRPr="00036866">
        <w:rPr>
          <w:rFonts w:ascii="Arial Narrow" w:hAnsi="Arial Narrow"/>
          <w:lang w:val="sk-SK"/>
        </w:rPr>
        <w:t>;</w:t>
      </w:r>
    </w:p>
    <w:p w:rsidR="000409F3" w:rsidRPr="00036866" w:rsidRDefault="00031A2F" w:rsidP="000621FA">
      <w:pPr>
        <w:pStyle w:val="Zkladntext"/>
        <w:numPr>
          <w:ilvl w:val="0"/>
          <w:numId w:val="12"/>
        </w:numPr>
        <w:spacing w:before="0" w:after="0"/>
        <w:ind w:left="567" w:hanging="283"/>
        <w:rPr>
          <w:rFonts w:ascii="Arial Narrow" w:hAnsi="Arial Narrow"/>
          <w:lang w:val="sk-SK"/>
        </w:rPr>
      </w:pPr>
      <w:r w:rsidRPr="00036866">
        <w:rPr>
          <w:rFonts w:ascii="Arial Narrow" w:hAnsi="Arial Narrow"/>
          <w:lang w:val="sk-SK"/>
        </w:rPr>
        <w:lastRenderedPageBreak/>
        <w:t>z</w:t>
      </w:r>
      <w:r w:rsidR="000409F3" w:rsidRPr="00036866">
        <w:rPr>
          <w:rFonts w:ascii="Arial Narrow" w:hAnsi="Arial Narrow"/>
          <w:lang w:val="sk-SK"/>
        </w:rPr>
        <w:t>apočítanie zostatkovej hodnoty existujúcej infraštruktúry do investičných výdavkov projektu (tento postup je ekvivalentný tomu, ak by žiadateľ existujúcu infraštruktúru predal a kúpil späť v rámci realizácie projektu).</w:t>
      </w:r>
    </w:p>
    <w:p w:rsidR="000409F3" w:rsidRPr="00036866" w:rsidRDefault="000409F3" w:rsidP="00456AD4">
      <w:pPr>
        <w:pStyle w:val="Nadpis3"/>
        <w:ind w:firstLine="0"/>
        <w:jc w:val="both"/>
        <w:rPr>
          <w:rFonts w:ascii="Arial Narrow" w:hAnsi="Arial Narrow"/>
          <w:lang w:val="sk-SK"/>
        </w:rPr>
      </w:pPr>
      <w:bookmarkStart w:id="570" w:name="_Toc444592986"/>
      <w:r w:rsidRPr="00036866">
        <w:rPr>
          <w:rFonts w:ascii="Arial Narrow" w:hAnsi="Arial Narrow"/>
          <w:lang w:val="sk-SK"/>
        </w:rPr>
        <w:t>Znižovanie celkových príjmov z</w:t>
      </w:r>
      <w:r w:rsidR="00B478FC" w:rsidRPr="00036866">
        <w:rPr>
          <w:rFonts w:ascii="Arial Narrow" w:hAnsi="Arial Narrow"/>
          <w:lang w:val="sk-SK"/>
        </w:rPr>
        <w:t> </w:t>
      </w:r>
      <w:r w:rsidRPr="00036866">
        <w:rPr>
          <w:rFonts w:ascii="Arial Narrow" w:hAnsi="Arial Narrow"/>
          <w:lang w:val="sk-SK"/>
        </w:rPr>
        <w:t>prevádzky</w:t>
      </w:r>
      <w:r w:rsidR="00B478FC" w:rsidRPr="00036866">
        <w:rPr>
          <w:rFonts w:ascii="Arial Narrow" w:hAnsi="Arial Narrow"/>
          <w:lang w:val="sk-SK"/>
        </w:rPr>
        <w:t xml:space="preserve"> novej i existujúcej infraštruktúry</w:t>
      </w:r>
      <w:r w:rsidRPr="00036866">
        <w:rPr>
          <w:rFonts w:ascii="Arial Narrow" w:hAnsi="Arial Narrow"/>
          <w:lang w:val="sk-SK"/>
        </w:rPr>
        <w:t xml:space="preserve"> o prevádzkové výdavky a odpisy existujúcej infraštruktúry</w:t>
      </w:r>
      <w:bookmarkEnd w:id="570"/>
    </w:p>
    <w:p w:rsidR="000409F3" w:rsidRPr="00036866" w:rsidRDefault="000409F3" w:rsidP="000409F3">
      <w:pPr>
        <w:pStyle w:val="Zkladntext"/>
        <w:rPr>
          <w:rFonts w:ascii="Arial Narrow" w:hAnsi="Arial Narrow"/>
          <w:lang w:val="sk-SK"/>
        </w:rPr>
      </w:pPr>
      <w:r w:rsidRPr="00036866">
        <w:rPr>
          <w:rFonts w:ascii="Arial Narrow" w:hAnsi="Arial Narrow"/>
          <w:lang w:val="sk-SK"/>
        </w:rPr>
        <w:t xml:space="preserve">Pri tomto postupe </w:t>
      </w:r>
      <w:r w:rsidR="00B478FC" w:rsidRPr="00036866">
        <w:rPr>
          <w:rFonts w:ascii="Arial Narrow" w:hAnsi="Arial Narrow"/>
          <w:lang w:val="sk-SK"/>
        </w:rPr>
        <w:t>vstupuje do príjmov z prevádzky</w:t>
      </w:r>
      <w:r w:rsidRPr="00036866">
        <w:rPr>
          <w:rFonts w:ascii="Arial Narrow" w:hAnsi="Arial Narrow"/>
          <w:lang w:val="sk-SK"/>
        </w:rPr>
        <w:t xml:space="preserve"> </w:t>
      </w:r>
      <w:r w:rsidR="00B478FC" w:rsidRPr="00036866">
        <w:rPr>
          <w:rFonts w:ascii="Arial Narrow" w:hAnsi="Arial Narrow"/>
          <w:lang w:val="sk-SK"/>
        </w:rPr>
        <w:t>(</w:t>
      </w:r>
      <w:r w:rsidRPr="00036866">
        <w:rPr>
          <w:rFonts w:ascii="Arial Narrow" w:hAnsi="Arial Narrow"/>
          <w:lang w:val="sk-SK"/>
        </w:rPr>
        <w:t xml:space="preserve">s ktorými sa bude kalkulovať v hárku </w:t>
      </w:r>
      <w:r w:rsidRPr="00036866">
        <w:rPr>
          <w:rFonts w:ascii="Arial Narrow" w:hAnsi="Arial Narrow"/>
          <w:i/>
          <w:lang w:val="sk-SK"/>
        </w:rPr>
        <w:t>Peňažné toky projektu</w:t>
      </w:r>
      <w:r w:rsidR="00B478FC" w:rsidRPr="00036866">
        <w:rPr>
          <w:rFonts w:ascii="Arial Narrow" w:hAnsi="Arial Narrow"/>
          <w:lang w:val="sk-SK"/>
        </w:rPr>
        <w:t>)</w:t>
      </w:r>
      <w:r w:rsidRPr="00036866">
        <w:rPr>
          <w:rFonts w:ascii="Arial Narrow" w:hAnsi="Arial Narrow"/>
          <w:lang w:val="sk-SK"/>
        </w:rPr>
        <w:t xml:space="preserve"> len tá časť z celkových príjmov, ktorá pripadá na novú infraštruktúru. Túto časť je možné určiť ako zníženie celkových príjmov z prevádzky infraštruktúry ako celku o:</w:t>
      </w:r>
    </w:p>
    <w:p w:rsidR="000409F3" w:rsidRPr="00036866" w:rsidRDefault="00031A2F" w:rsidP="000621FA">
      <w:pPr>
        <w:pStyle w:val="Zoznamsodrkami"/>
        <w:numPr>
          <w:ilvl w:val="0"/>
          <w:numId w:val="8"/>
        </w:numPr>
        <w:spacing w:before="0" w:after="0"/>
        <w:ind w:left="567" w:hanging="284"/>
        <w:rPr>
          <w:rFonts w:ascii="Arial Narrow" w:hAnsi="Arial Narrow"/>
          <w:lang w:val="sk-SK"/>
        </w:rPr>
      </w:pPr>
      <w:r w:rsidRPr="00036866">
        <w:rPr>
          <w:rFonts w:ascii="Arial Narrow" w:hAnsi="Arial Narrow"/>
          <w:lang w:val="sk-SK"/>
        </w:rPr>
        <w:t>ú</w:t>
      </w:r>
      <w:r w:rsidR="000409F3" w:rsidRPr="00036866">
        <w:rPr>
          <w:rFonts w:ascii="Arial Narrow" w:hAnsi="Arial Narrow"/>
          <w:lang w:val="sk-SK"/>
        </w:rPr>
        <w:t>hradu pomernej časti prevádzkových výdavkov existujúcej infraštruktúry;</w:t>
      </w:r>
    </w:p>
    <w:p w:rsidR="000409F3" w:rsidRPr="00036866" w:rsidRDefault="00031A2F" w:rsidP="000621FA">
      <w:pPr>
        <w:pStyle w:val="Zoznamsodrkami"/>
        <w:numPr>
          <w:ilvl w:val="0"/>
          <w:numId w:val="8"/>
        </w:numPr>
        <w:spacing w:before="0" w:after="0"/>
        <w:ind w:left="567" w:hanging="284"/>
        <w:rPr>
          <w:rFonts w:ascii="Arial Narrow" w:hAnsi="Arial Narrow"/>
          <w:lang w:val="sk-SK"/>
        </w:rPr>
      </w:pPr>
      <w:r w:rsidRPr="00036866">
        <w:rPr>
          <w:rFonts w:ascii="Arial Narrow" w:hAnsi="Arial Narrow"/>
          <w:lang w:val="sk-SK"/>
        </w:rPr>
        <w:t>ú</w:t>
      </w:r>
      <w:r w:rsidR="000409F3" w:rsidRPr="00036866">
        <w:rPr>
          <w:rFonts w:ascii="Arial Narrow" w:hAnsi="Arial Narrow"/>
          <w:lang w:val="sk-SK"/>
        </w:rPr>
        <w:t>hradu pomernej časti odpisov</w:t>
      </w:r>
      <w:r w:rsidR="000409F3" w:rsidRPr="00036866">
        <w:rPr>
          <w:rStyle w:val="Odkaznapoznmkupodiarou"/>
          <w:rFonts w:ascii="Arial Narrow" w:hAnsi="Arial Narrow"/>
          <w:lang w:val="sk-SK"/>
        </w:rPr>
        <w:footnoteReference w:id="17"/>
      </w:r>
      <w:r w:rsidR="000409F3" w:rsidRPr="00036866">
        <w:rPr>
          <w:rFonts w:ascii="Arial Narrow" w:hAnsi="Arial Narrow"/>
          <w:lang w:val="sk-SK"/>
        </w:rPr>
        <w:t xml:space="preserve"> existujúcej infraštruktúry (zabezpečenie návratnosti investičných výdavkov vynaložených v minulosti);</w:t>
      </w:r>
    </w:p>
    <w:p w:rsidR="000409F3" w:rsidRPr="00036866" w:rsidRDefault="00031A2F" w:rsidP="000621FA">
      <w:pPr>
        <w:pStyle w:val="Zoznamsodrkami"/>
        <w:numPr>
          <w:ilvl w:val="0"/>
          <w:numId w:val="8"/>
        </w:numPr>
        <w:spacing w:before="0" w:after="0"/>
        <w:ind w:left="567" w:hanging="284"/>
        <w:rPr>
          <w:rFonts w:ascii="Arial Narrow" w:hAnsi="Arial Narrow"/>
          <w:lang w:val="sk-SK"/>
        </w:rPr>
      </w:pPr>
      <w:r w:rsidRPr="00036866">
        <w:rPr>
          <w:rFonts w:ascii="Arial Narrow" w:hAnsi="Arial Narrow"/>
          <w:lang w:val="sk-SK"/>
        </w:rPr>
        <w:t>ú</w:t>
      </w:r>
      <w:r w:rsidR="000409F3" w:rsidRPr="00036866">
        <w:rPr>
          <w:rFonts w:ascii="Arial Narrow" w:hAnsi="Arial Narrow"/>
          <w:lang w:val="sk-SK"/>
        </w:rPr>
        <w:t>hradu pomernej časti primeraného zisku z existujúcej infraštruktúry</w:t>
      </w:r>
      <w:r w:rsidR="000409F3" w:rsidRPr="00036866">
        <w:rPr>
          <w:rStyle w:val="Odkaznapoznmkupodiarou"/>
          <w:rFonts w:ascii="Arial Narrow" w:hAnsi="Arial Narrow"/>
          <w:lang w:val="sk-SK"/>
        </w:rPr>
        <w:footnoteReference w:id="18"/>
      </w:r>
      <w:r w:rsidR="000409F3" w:rsidRPr="00036866">
        <w:rPr>
          <w:rFonts w:ascii="Arial Narrow" w:hAnsi="Arial Narrow"/>
          <w:lang w:val="sk-SK"/>
        </w:rPr>
        <w:t>;</w:t>
      </w:r>
    </w:p>
    <w:p w:rsidR="000409F3" w:rsidRPr="00036866" w:rsidRDefault="000409F3" w:rsidP="000409F3">
      <w:pPr>
        <w:pStyle w:val="Zoznamsodrkami"/>
        <w:numPr>
          <w:ilvl w:val="0"/>
          <w:numId w:val="0"/>
        </w:numPr>
        <w:rPr>
          <w:rFonts w:ascii="Arial Narrow" w:hAnsi="Arial Narrow"/>
          <w:lang w:val="sk-SK"/>
        </w:rPr>
      </w:pPr>
      <w:r w:rsidRPr="00036866">
        <w:rPr>
          <w:rFonts w:ascii="Arial Narrow" w:hAnsi="Arial Narrow"/>
          <w:lang w:val="sk-SK"/>
        </w:rPr>
        <w:t>Výsledná suma príjmov zodpovedá tej časti z celkových príjmov, ktorú je možné priradiť projektu a môže teda slúžiť na:</w:t>
      </w:r>
    </w:p>
    <w:p w:rsidR="000409F3" w:rsidRPr="00036866" w:rsidRDefault="00031A2F" w:rsidP="00486D2E">
      <w:pPr>
        <w:pStyle w:val="Zoznamsodrkami"/>
        <w:numPr>
          <w:ilvl w:val="0"/>
          <w:numId w:val="8"/>
        </w:numPr>
        <w:spacing w:before="0" w:after="0"/>
        <w:ind w:left="567" w:hanging="283"/>
        <w:rPr>
          <w:rFonts w:ascii="Arial Narrow" w:hAnsi="Arial Narrow"/>
          <w:lang w:val="sk-SK"/>
        </w:rPr>
      </w:pPr>
      <w:r w:rsidRPr="00036866">
        <w:rPr>
          <w:rFonts w:ascii="Arial Narrow" w:hAnsi="Arial Narrow"/>
          <w:lang w:val="sk-SK"/>
        </w:rPr>
        <w:t>ú</w:t>
      </w:r>
      <w:r w:rsidR="000409F3" w:rsidRPr="00036866">
        <w:rPr>
          <w:rFonts w:ascii="Arial Narrow" w:hAnsi="Arial Narrow"/>
          <w:lang w:val="sk-SK"/>
        </w:rPr>
        <w:t>hradu prevádzkových výdavkov novovybudovanej infraštruktúry;</w:t>
      </w:r>
    </w:p>
    <w:p w:rsidR="000409F3" w:rsidRPr="00036866" w:rsidRDefault="00031A2F" w:rsidP="00486D2E">
      <w:pPr>
        <w:pStyle w:val="Zoznamsodrkami"/>
        <w:numPr>
          <w:ilvl w:val="0"/>
          <w:numId w:val="8"/>
        </w:numPr>
        <w:spacing w:before="0" w:after="0"/>
        <w:ind w:left="567" w:hanging="283"/>
        <w:rPr>
          <w:rFonts w:ascii="Arial Narrow" w:hAnsi="Arial Narrow"/>
          <w:lang w:val="sk-SK"/>
        </w:rPr>
      </w:pPr>
      <w:r w:rsidRPr="00036866">
        <w:rPr>
          <w:rFonts w:ascii="Arial Narrow" w:hAnsi="Arial Narrow"/>
          <w:lang w:val="sk-SK"/>
        </w:rPr>
        <w:t>ú</w:t>
      </w:r>
      <w:r w:rsidR="000409F3" w:rsidRPr="00036866">
        <w:rPr>
          <w:rFonts w:ascii="Arial Narrow" w:hAnsi="Arial Narrow"/>
          <w:lang w:val="sk-SK"/>
        </w:rPr>
        <w:t>hradu investičných výdavkov novovybudovanej infraštruktúry (neuhradené investičné výdavky budú predstavovať medzeru vo financovaní).</w:t>
      </w:r>
    </w:p>
    <w:p w:rsidR="000409F3" w:rsidRPr="00036866" w:rsidRDefault="000409F3" w:rsidP="000409F3">
      <w:pPr>
        <w:pStyle w:val="Zoznamsodrkami"/>
        <w:numPr>
          <w:ilvl w:val="0"/>
          <w:numId w:val="0"/>
        </w:numPr>
        <w:rPr>
          <w:rFonts w:ascii="Arial Narrow" w:hAnsi="Arial Narrow"/>
          <w:lang w:val="sk-SK"/>
        </w:rPr>
      </w:pPr>
      <w:r w:rsidRPr="00036866">
        <w:rPr>
          <w:rFonts w:ascii="Arial Narrow" w:hAnsi="Arial Narrow"/>
          <w:lang w:val="sk-SK"/>
        </w:rPr>
        <w:t xml:space="preserve">Cieľom je, aby do výpočtu výšky medzery vo financovaní (od ktorej závisí i výška NFP) vstupovala len tá časť čistého </w:t>
      </w:r>
      <w:r w:rsidR="00B478FC" w:rsidRPr="00036866">
        <w:rPr>
          <w:rFonts w:ascii="Arial Narrow" w:hAnsi="Arial Narrow"/>
          <w:lang w:val="sk-SK"/>
        </w:rPr>
        <w:t>príjmu</w:t>
      </w:r>
      <w:r w:rsidRPr="00036866">
        <w:rPr>
          <w:rFonts w:ascii="Arial Narrow" w:hAnsi="Arial Narrow"/>
          <w:lang w:val="sk-SK"/>
        </w:rPr>
        <w:t xml:space="preserve"> (príjmy z prevádzky – výdavky na prevádzku), ktorá bola dosiahnutá v dôsledku realizácie projektu, t.j. v dôsledku vynaloženia investičných výdavkov na nákup novej infraštruktúry.</w:t>
      </w:r>
    </w:p>
    <w:p w:rsidR="000409F3" w:rsidRPr="00036866" w:rsidRDefault="000409F3" w:rsidP="000409F3">
      <w:pPr>
        <w:pStyle w:val="Zoznamsodrkami"/>
        <w:numPr>
          <w:ilvl w:val="0"/>
          <w:numId w:val="0"/>
        </w:numPr>
        <w:rPr>
          <w:rFonts w:ascii="Arial Narrow" w:hAnsi="Arial Narrow"/>
          <w:lang w:val="sk-SK"/>
        </w:rPr>
      </w:pPr>
      <w:r w:rsidRPr="00036866">
        <w:rPr>
          <w:rFonts w:ascii="Arial Narrow" w:hAnsi="Arial Narrow"/>
          <w:lang w:val="sk-SK"/>
        </w:rPr>
        <w:t>Alternatívne je možné postupovať i tak, že pomerná časť výdavkov na prevádzku existujúcej infraštruktúry bude zahrnutá vo výdavko</w:t>
      </w:r>
      <w:r w:rsidR="00B478FC" w:rsidRPr="00036866">
        <w:rPr>
          <w:rFonts w:ascii="Arial Narrow" w:hAnsi="Arial Narrow"/>
          <w:lang w:val="sk-SK"/>
        </w:rPr>
        <w:t>v</w:t>
      </w:r>
      <w:r w:rsidRPr="00036866">
        <w:rPr>
          <w:rFonts w:ascii="Arial Narrow" w:hAnsi="Arial Narrow"/>
          <w:lang w:val="sk-SK"/>
        </w:rPr>
        <w:t xml:space="preserve"> na prevádzku projektu, ktoré sú uvedené v hárku </w:t>
      </w:r>
      <w:r w:rsidRPr="00036866">
        <w:rPr>
          <w:rFonts w:ascii="Arial Narrow" w:hAnsi="Arial Narrow"/>
          <w:i/>
          <w:lang w:val="sk-SK"/>
        </w:rPr>
        <w:t>Výdavky na prevádzku</w:t>
      </w:r>
      <w:r w:rsidRPr="00036866">
        <w:rPr>
          <w:rFonts w:ascii="Arial Narrow" w:hAnsi="Arial Narrow"/>
          <w:lang w:val="sk-SK"/>
        </w:rPr>
        <w:t>. Príjmy z prevádzky projektu sa budú znižovať len o pomernú časť odpisov existujúcej infraštruktúry a pomernú časť primeraného zisku z existujúcej infraštruktúry. Takéto riešenie je možné použiť v prípade, ak je komplikované oddeliť prevádzkové výdavky novej a existujúcej infraštruktúry. Výsledok je v tomto prípade matematicky rovnaký ako v postupe uvedenom vyššie.</w:t>
      </w:r>
    </w:p>
    <w:p w:rsidR="000409F3" w:rsidRPr="00036866" w:rsidRDefault="000409F3" w:rsidP="000621FA">
      <w:pPr>
        <w:pStyle w:val="Zkladntext"/>
        <w:spacing w:before="240"/>
        <w:rPr>
          <w:rFonts w:ascii="Arial Narrow" w:hAnsi="Arial Narrow"/>
          <w:i/>
          <w:lang w:val="sk-SK"/>
        </w:rPr>
      </w:pPr>
      <w:r w:rsidRPr="000621FA">
        <w:rPr>
          <w:rFonts w:ascii="Arial Narrow" w:hAnsi="Arial Narrow"/>
          <w:b/>
          <w:i/>
          <w:u w:val="single"/>
          <w:lang w:val="sk-SK"/>
        </w:rPr>
        <w:t>Príklad:</w:t>
      </w:r>
      <w:r w:rsidRPr="00036866">
        <w:rPr>
          <w:rFonts w:ascii="Arial Narrow" w:hAnsi="Arial Narrow"/>
          <w:i/>
          <w:lang w:val="sk-SK"/>
        </w:rPr>
        <w:t xml:space="preserve"> Vodárenská spoločnosť v rámci projektu vybuduje novú vetvu kanalizácie, ktorú napojí na exist</w:t>
      </w:r>
      <w:r w:rsidR="00B478FC" w:rsidRPr="00036866">
        <w:rPr>
          <w:rFonts w:ascii="Arial Narrow" w:hAnsi="Arial Narrow"/>
          <w:i/>
          <w:lang w:val="sk-SK"/>
        </w:rPr>
        <w:t>ujúcu čistiareň odpadových vôd.</w:t>
      </w:r>
    </w:p>
    <w:p w:rsidR="000409F3" w:rsidRPr="00036866" w:rsidRDefault="000409F3" w:rsidP="00B478FC">
      <w:pPr>
        <w:pStyle w:val="Zkladntext"/>
        <w:tabs>
          <w:tab w:val="right" w:pos="9072"/>
        </w:tabs>
        <w:spacing w:before="0" w:after="0"/>
        <w:rPr>
          <w:rFonts w:ascii="Arial Narrow" w:hAnsi="Arial Narrow"/>
          <w:i/>
          <w:lang w:val="sk-SK"/>
        </w:rPr>
      </w:pPr>
      <w:r w:rsidRPr="00036866">
        <w:rPr>
          <w:rFonts w:ascii="Arial Narrow" w:hAnsi="Arial Narrow"/>
          <w:i/>
          <w:lang w:val="sk-SK"/>
        </w:rPr>
        <w:t>Existujúci objem odpadových vôd čistených v čistiarni</w:t>
      </w:r>
      <w:r w:rsidRPr="00036866">
        <w:rPr>
          <w:rFonts w:ascii="Arial Narrow" w:hAnsi="Arial Narrow"/>
          <w:i/>
          <w:lang w:val="sk-SK"/>
        </w:rPr>
        <w:tab/>
        <w:t>5 000 m</w:t>
      </w:r>
      <w:r w:rsidRPr="00036866">
        <w:rPr>
          <w:rFonts w:ascii="Arial Narrow" w:hAnsi="Arial Narrow"/>
          <w:i/>
          <w:vertAlign w:val="superscript"/>
          <w:lang w:val="sk-SK"/>
        </w:rPr>
        <w:t>3</w:t>
      </w:r>
    </w:p>
    <w:p w:rsidR="000409F3" w:rsidRPr="00036866" w:rsidRDefault="000409F3" w:rsidP="00B478FC">
      <w:pPr>
        <w:pStyle w:val="Zkladntext"/>
        <w:tabs>
          <w:tab w:val="right" w:pos="9072"/>
        </w:tabs>
        <w:spacing w:before="0" w:after="0"/>
        <w:rPr>
          <w:rFonts w:ascii="Arial Narrow" w:hAnsi="Arial Narrow"/>
          <w:i/>
          <w:lang w:val="sk-SK"/>
        </w:rPr>
      </w:pPr>
      <w:r w:rsidRPr="00036866">
        <w:rPr>
          <w:rFonts w:ascii="Arial Narrow" w:hAnsi="Arial Narrow"/>
          <w:i/>
          <w:lang w:val="sk-SK"/>
        </w:rPr>
        <w:t xml:space="preserve">Plánovaný objem odpadových vôd čistených po realizácii projektu </w:t>
      </w:r>
      <w:r w:rsidRPr="00036866">
        <w:rPr>
          <w:rFonts w:ascii="Arial Narrow" w:hAnsi="Arial Narrow"/>
          <w:i/>
          <w:lang w:val="sk-SK"/>
        </w:rPr>
        <w:tab/>
        <w:t>6 500 m</w:t>
      </w:r>
      <w:r w:rsidRPr="00036866">
        <w:rPr>
          <w:rFonts w:ascii="Arial Narrow" w:hAnsi="Arial Narrow"/>
          <w:i/>
          <w:vertAlign w:val="superscript"/>
          <w:lang w:val="sk-SK"/>
        </w:rPr>
        <w:t>3</w:t>
      </w:r>
    </w:p>
    <w:p w:rsidR="00B478FC" w:rsidRPr="00036866" w:rsidRDefault="00B478FC" w:rsidP="00B478FC">
      <w:pPr>
        <w:pStyle w:val="Zkladntext"/>
        <w:tabs>
          <w:tab w:val="right" w:pos="9072"/>
        </w:tabs>
        <w:spacing w:before="0" w:after="0"/>
        <w:rPr>
          <w:rFonts w:ascii="Arial Narrow" w:hAnsi="Arial Narrow"/>
          <w:i/>
          <w:lang w:val="sk-SK"/>
        </w:rPr>
      </w:pPr>
    </w:p>
    <w:p w:rsidR="000409F3" w:rsidRPr="00036866" w:rsidRDefault="000409F3" w:rsidP="00B478FC">
      <w:pPr>
        <w:pStyle w:val="Zkladntext"/>
        <w:tabs>
          <w:tab w:val="right" w:pos="9072"/>
        </w:tabs>
        <w:spacing w:before="0" w:after="0"/>
        <w:rPr>
          <w:rFonts w:ascii="Arial Narrow" w:hAnsi="Arial Narrow"/>
          <w:i/>
          <w:lang w:val="sk-SK"/>
        </w:rPr>
      </w:pPr>
      <w:r w:rsidRPr="00036866">
        <w:rPr>
          <w:rFonts w:ascii="Arial Narrow" w:hAnsi="Arial Narrow"/>
          <w:i/>
          <w:lang w:val="sk-SK"/>
        </w:rPr>
        <w:t>Prevádzkové výdavky existujúcej čistiarne (prepočítané na 6 500 m</w:t>
      </w:r>
      <w:r w:rsidRPr="00036866">
        <w:rPr>
          <w:rFonts w:ascii="Arial Narrow" w:hAnsi="Arial Narrow"/>
          <w:i/>
          <w:vertAlign w:val="superscript"/>
          <w:lang w:val="sk-SK"/>
        </w:rPr>
        <w:t>3</w:t>
      </w:r>
      <w:r w:rsidRPr="00036866">
        <w:rPr>
          <w:rFonts w:ascii="Arial Narrow" w:hAnsi="Arial Narrow"/>
          <w:i/>
          <w:lang w:val="sk-SK"/>
        </w:rPr>
        <w:t>)</w:t>
      </w:r>
      <w:r w:rsidRPr="00036866">
        <w:rPr>
          <w:rFonts w:ascii="Arial Narrow" w:hAnsi="Arial Narrow"/>
          <w:i/>
          <w:lang w:val="sk-SK"/>
        </w:rPr>
        <w:tab/>
        <w:t>663,88 EUR</w:t>
      </w:r>
    </w:p>
    <w:p w:rsidR="000409F3" w:rsidRPr="00036866" w:rsidRDefault="000409F3" w:rsidP="00B478FC">
      <w:pPr>
        <w:pStyle w:val="Zkladntext"/>
        <w:tabs>
          <w:tab w:val="right" w:pos="9072"/>
        </w:tabs>
        <w:spacing w:before="0" w:after="0"/>
        <w:rPr>
          <w:rFonts w:ascii="Arial Narrow" w:hAnsi="Arial Narrow"/>
          <w:i/>
          <w:lang w:val="sk-SK"/>
        </w:rPr>
      </w:pPr>
      <w:r w:rsidRPr="00036866">
        <w:rPr>
          <w:rFonts w:ascii="Arial Narrow" w:hAnsi="Arial Narrow"/>
          <w:i/>
          <w:lang w:val="sk-SK"/>
        </w:rPr>
        <w:t>Prevádzkové výdavky novej kanalizácie</w:t>
      </w:r>
      <w:r w:rsidRPr="00036866">
        <w:rPr>
          <w:rFonts w:ascii="Arial Narrow" w:hAnsi="Arial Narrow"/>
          <w:i/>
          <w:lang w:val="sk-SK"/>
        </w:rPr>
        <w:tab/>
        <w:t>464,71 EUR</w:t>
      </w:r>
    </w:p>
    <w:p w:rsidR="00B478FC" w:rsidRPr="00036866" w:rsidRDefault="00B478FC" w:rsidP="00B478FC">
      <w:pPr>
        <w:pStyle w:val="Zkladntext"/>
        <w:tabs>
          <w:tab w:val="right" w:pos="9072"/>
        </w:tabs>
        <w:spacing w:before="0" w:after="0"/>
        <w:rPr>
          <w:rFonts w:ascii="Arial Narrow" w:hAnsi="Arial Narrow"/>
          <w:i/>
          <w:lang w:val="sk-SK"/>
        </w:rPr>
      </w:pPr>
    </w:p>
    <w:p w:rsidR="000409F3" w:rsidRPr="00036866" w:rsidRDefault="000409F3" w:rsidP="00B478FC">
      <w:pPr>
        <w:pStyle w:val="Zkladntext"/>
        <w:tabs>
          <w:tab w:val="right" w:pos="9072"/>
        </w:tabs>
        <w:spacing w:before="0" w:after="0"/>
        <w:rPr>
          <w:rFonts w:ascii="Arial Narrow" w:hAnsi="Arial Narrow"/>
          <w:i/>
          <w:lang w:val="sk-SK"/>
        </w:rPr>
      </w:pPr>
      <w:r w:rsidRPr="00036866">
        <w:rPr>
          <w:rFonts w:ascii="Arial Narrow" w:hAnsi="Arial Narrow"/>
          <w:i/>
          <w:lang w:val="sk-SK"/>
        </w:rPr>
        <w:t>Odpisy existujúcej čistiarne</w:t>
      </w:r>
      <w:r w:rsidRPr="00036866">
        <w:rPr>
          <w:rFonts w:ascii="Arial Narrow" w:hAnsi="Arial Narrow"/>
          <w:i/>
          <w:lang w:val="sk-SK"/>
        </w:rPr>
        <w:tab/>
        <w:t>431,52 EUR</w:t>
      </w:r>
    </w:p>
    <w:p w:rsidR="000409F3" w:rsidRPr="00036866" w:rsidRDefault="000409F3" w:rsidP="00B478FC">
      <w:pPr>
        <w:pStyle w:val="Zkladntext"/>
        <w:tabs>
          <w:tab w:val="right" w:pos="9072"/>
        </w:tabs>
        <w:spacing w:before="0" w:after="0"/>
        <w:rPr>
          <w:rFonts w:ascii="Arial Narrow" w:hAnsi="Arial Narrow"/>
          <w:i/>
          <w:lang w:val="sk-SK"/>
        </w:rPr>
      </w:pPr>
      <w:r w:rsidRPr="00036866">
        <w:rPr>
          <w:rFonts w:ascii="Arial Narrow" w:hAnsi="Arial Narrow"/>
          <w:i/>
          <w:lang w:val="sk-SK"/>
        </w:rPr>
        <w:t>Podiel primeraného zisku na existujúcu čistiareň</w:t>
      </w:r>
      <w:r w:rsidRPr="00036866">
        <w:rPr>
          <w:rStyle w:val="Odkaznapoznmkupodiarou"/>
          <w:rFonts w:ascii="Arial Narrow" w:hAnsi="Arial Narrow"/>
          <w:i/>
          <w:lang w:val="sk-SK"/>
        </w:rPr>
        <w:footnoteReference w:id="19"/>
      </w:r>
      <w:r w:rsidRPr="00036866">
        <w:rPr>
          <w:rFonts w:ascii="Arial Narrow" w:hAnsi="Arial Narrow"/>
          <w:i/>
          <w:lang w:val="sk-SK"/>
        </w:rPr>
        <w:tab/>
        <w:t>35,00 EUR</w:t>
      </w:r>
    </w:p>
    <w:p w:rsidR="000409F3" w:rsidRPr="00036866" w:rsidRDefault="000409F3" w:rsidP="003046DC">
      <w:pPr>
        <w:pStyle w:val="Zkladntext"/>
        <w:tabs>
          <w:tab w:val="right" w:pos="9072"/>
        </w:tabs>
        <w:spacing w:before="0" w:after="0"/>
        <w:rPr>
          <w:rFonts w:ascii="Arial Narrow" w:hAnsi="Arial Narrow"/>
          <w:i/>
          <w:lang w:val="sk-SK"/>
        </w:rPr>
      </w:pPr>
      <w:r w:rsidRPr="00036866">
        <w:rPr>
          <w:rFonts w:ascii="Arial Narrow" w:hAnsi="Arial Narrow"/>
          <w:i/>
          <w:lang w:val="sk-SK"/>
        </w:rPr>
        <w:t>Cena stočného</w:t>
      </w:r>
      <w:r w:rsidRPr="00036866">
        <w:rPr>
          <w:rFonts w:ascii="Arial Narrow" w:hAnsi="Arial Narrow"/>
          <w:i/>
          <w:lang w:val="sk-SK"/>
        </w:rPr>
        <w:tab/>
        <w:t>1,1618 EUR/m</w:t>
      </w:r>
      <w:r w:rsidRPr="00036866">
        <w:rPr>
          <w:rFonts w:ascii="Arial Narrow" w:hAnsi="Arial Narrow"/>
          <w:i/>
          <w:vertAlign w:val="superscript"/>
          <w:lang w:val="sk-SK"/>
        </w:rPr>
        <w:t>3</w:t>
      </w:r>
    </w:p>
    <w:p w:rsidR="000409F3" w:rsidRPr="00036866" w:rsidRDefault="000409F3" w:rsidP="000409F3">
      <w:pPr>
        <w:pStyle w:val="Zkladntext"/>
        <w:rPr>
          <w:rFonts w:ascii="Arial Narrow" w:hAnsi="Arial Narrow"/>
          <w:i/>
          <w:lang w:val="sk-SK"/>
        </w:rPr>
      </w:pPr>
      <w:r w:rsidRPr="00036866">
        <w:rPr>
          <w:rFonts w:ascii="Arial Narrow" w:hAnsi="Arial Narrow"/>
          <w:i/>
          <w:lang w:val="sk-SK"/>
        </w:rPr>
        <w:t>V tomto prípade je potrebné celkové príjmy zo stočného od novopripojených obyvateľov vo výške (6 500 m</w:t>
      </w:r>
      <w:r w:rsidRPr="00036866">
        <w:rPr>
          <w:rFonts w:ascii="Arial Narrow" w:hAnsi="Arial Narrow"/>
          <w:i/>
          <w:vertAlign w:val="superscript"/>
          <w:lang w:val="sk-SK"/>
        </w:rPr>
        <w:t>3</w:t>
      </w:r>
      <w:r w:rsidRPr="00036866">
        <w:rPr>
          <w:rFonts w:ascii="Arial Narrow" w:hAnsi="Arial Narrow"/>
          <w:i/>
          <w:lang w:val="sk-SK"/>
        </w:rPr>
        <w:t xml:space="preserve"> – 5000 m</w:t>
      </w:r>
      <w:r w:rsidRPr="00036866">
        <w:rPr>
          <w:rFonts w:ascii="Arial Narrow" w:hAnsi="Arial Narrow"/>
          <w:i/>
          <w:vertAlign w:val="superscript"/>
          <w:lang w:val="sk-SK"/>
        </w:rPr>
        <w:t>3</w:t>
      </w:r>
      <w:r w:rsidRPr="00036866">
        <w:rPr>
          <w:rFonts w:ascii="Arial Narrow" w:hAnsi="Arial Narrow"/>
          <w:i/>
          <w:lang w:val="sk-SK"/>
        </w:rPr>
        <w:t>) x 1,1618 EUR/m</w:t>
      </w:r>
      <w:r w:rsidRPr="00036866">
        <w:rPr>
          <w:rFonts w:ascii="Arial Narrow" w:hAnsi="Arial Narrow"/>
          <w:i/>
          <w:vertAlign w:val="superscript"/>
          <w:lang w:val="sk-SK"/>
        </w:rPr>
        <w:t>3</w:t>
      </w:r>
      <w:r w:rsidRPr="00036866">
        <w:rPr>
          <w:rFonts w:ascii="Arial Narrow" w:hAnsi="Arial Narrow"/>
          <w:i/>
          <w:lang w:val="sk-SK"/>
        </w:rPr>
        <w:t xml:space="preserve"> = 1 742,70 EUR rozdeliť medzi novovybudovanú kanalizáciu a existujúcu čistiareň.</w:t>
      </w:r>
    </w:p>
    <w:p w:rsidR="000409F3" w:rsidRPr="00036866" w:rsidRDefault="000409F3" w:rsidP="000409F3">
      <w:pPr>
        <w:pStyle w:val="Zkladntext"/>
        <w:rPr>
          <w:rFonts w:ascii="Arial Narrow" w:hAnsi="Arial Narrow"/>
          <w:i/>
          <w:lang w:val="sk-SK"/>
        </w:rPr>
      </w:pPr>
      <w:r w:rsidRPr="00036866">
        <w:rPr>
          <w:rFonts w:ascii="Arial Narrow" w:hAnsi="Arial Narrow"/>
          <w:i/>
          <w:lang w:val="sk-SK"/>
        </w:rPr>
        <w:lastRenderedPageBreak/>
        <w:t>Celková suma príjmov zo stočného 1 742,70 EUR sa preto zníži o:</w:t>
      </w:r>
    </w:p>
    <w:p w:rsidR="000409F3" w:rsidRPr="00036866" w:rsidRDefault="000409F3" w:rsidP="00101D1D">
      <w:pPr>
        <w:pStyle w:val="Zoznamsodrkami"/>
        <w:numPr>
          <w:ilvl w:val="0"/>
          <w:numId w:val="2"/>
        </w:numPr>
        <w:spacing w:before="0" w:after="0"/>
        <w:rPr>
          <w:rFonts w:ascii="Arial Narrow" w:hAnsi="Arial Narrow"/>
          <w:i/>
          <w:lang w:val="sk-SK"/>
        </w:rPr>
      </w:pPr>
      <w:r w:rsidRPr="00036866">
        <w:rPr>
          <w:rFonts w:ascii="Arial Narrow" w:hAnsi="Arial Narrow"/>
          <w:i/>
          <w:lang w:val="sk-SK"/>
        </w:rPr>
        <w:t>Úhradu pomernej časti</w:t>
      </w:r>
      <w:r w:rsidRPr="00036866">
        <w:rPr>
          <w:rStyle w:val="Odkaznapoznmkupodiarou"/>
          <w:rFonts w:ascii="Arial Narrow" w:hAnsi="Arial Narrow"/>
          <w:i/>
          <w:lang w:val="sk-SK"/>
        </w:rPr>
        <w:footnoteReference w:id="20"/>
      </w:r>
      <w:r w:rsidRPr="00036866">
        <w:rPr>
          <w:rFonts w:ascii="Arial Narrow" w:hAnsi="Arial Narrow"/>
          <w:i/>
          <w:lang w:val="sk-SK"/>
        </w:rPr>
        <w:t xml:space="preserve">  prevádzkových výdavkov existujúcej infraštruktúry (bod 1)</w:t>
      </w:r>
    </w:p>
    <w:p w:rsidR="000409F3" w:rsidRPr="00036866" w:rsidRDefault="000409F3" w:rsidP="003046DC">
      <w:pPr>
        <w:pStyle w:val="Zoznamsodrkami"/>
        <w:numPr>
          <w:ilvl w:val="0"/>
          <w:numId w:val="0"/>
        </w:numPr>
        <w:spacing w:before="0" w:after="0"/>
        <w:ind w:left="340"/>
        <w:rPr>
          <w:rFonts w:ascii="Arial Narrow" w:hAnsi="Arial Narrow"/>
          <w:i/>
          <w:lang w:val="sk-SK"/>
        </w:rPr>
      </w:pPr>
      <w:r w:rsidRPr="00036866">
        <w:rPr>
          <w:rFonts w:ascii="Arial Narrow" w:hAnsi="Arial Narrow"/>
          <w:i/>
          <w:lang w:val="sk-SK"/>
        </w:rPr>
        <w:t>663,88 EUR x (1 500 m</w:t>
      </w:r>
      <w:r w:rsidRPr="00036866">
        <w:rPr>
          <w:rFonts w:ascii="Arial Narrow" w:hAnsi="Arial Narrow"/>
          <w:i/>
          <w:vertAlign w:val="superscript"/>
          <w:lang w:val="sk-SK"/>
        </w:rPr>
        <w:t>3</w:t>
      </w:r>
      <w:r w:rsidRPr="00036866">
        <w:rPr>
          <w:rFonts w:ascii="Arial Narrow" w:hAnsi="Arial Narrow"/>
          <w:i/>
          <w:lang w:val="sk-SK"/>
        </w:rPr>
        <w:t xml:space="preserve"> / 6 500 m</w:t>
      </w:r>
      <w:r w:rsidRPr="00036866">
        <w:rPr>
          <w:rFonts w:ascii="Arial Narrow" w:hAnsi="Arial Narrow"/>
          <w:i/>
          <w:vertAlign w:val="superscript"/>
          <w:lang w:val="sk-SK"/>
        </w:rPr>
        <w:t>3</w:t>
      </w:r>
      <w:r w:rsidRPr="00036866">
        <w:rPr>
          <w:rFonts w:ascii="Arial Narrow" w:hAnsi="Arial Narrow"/>
          <w:i/>
          <w:lang w:val="sk-SK"/>
        </w:rPr>
        <w:t>) = 153,20 EUR;</w:t>
      </w:r>
    </w:p>
    <w:p w:rsidR="000409F3" w:rsidRPr="00036866" w:rsidRDefault="000409F3" w:rsidP="00101D1D">
      <w:pPr>
        <w:pStyle w:val="Zoznamsodrkami"/>
        <w:numPr>
          <w:ilvl w:val="0"/>
          <w:numId w:val="2"/>
        </w:numPr>
        <w:spacing w:before="0" w:after="0"/>
        <w:rPr>
          <w:rFonts w:ascii="Arial Narrow" w:hAnsi="Arial Narrow"/>
          <w:i/>
          <w:lang w:val="sk-SK"/>
        </w:rPr>
      </w:pPr>
      <w:r w:rsidRPr="00036866">
        <w:rPr>
          <w:rFonts w:ascii="Arial Narrow" w:hAnsi="Arial Narrow"/>
          <w:i/>
          <w:lang w:val="sk-SK"/>
        </w:rPr>
        <w:t>Úhradu pomernej časti odpisov existujúcej infraštruktúry (bod 2)</w:t>
      </w:r>
    </w:p>
    <w:p w:rsidR="000409F3" w:rsidRPr="00036866" w:rsidRDefault="000409F3" w:rsidP="003046DC">
      <w:pPr>
        <w:pStyle w:val="Zoznamsodrkami"/>
        <w:numPr>
          <w:ilvl w:val="0"/>
          <w:numId w:val="0"/>
        </w:numPr>
        <w:spacing w:before="0" w:after="0"/>
        <w:ind w:left="340"/>
        <w:rPr>
          <w:rFonts w:ascii="Arial Narrow" w:hAnsi="Arial Narrow"/>
          <w:i/>
          <w:lang w:val="sk-SK"/>
        </w:rPr>
      </w:pPr>
      <w:r w:rsidRPr="00036866">
        <w:rPr>
          <w:rFonts w:ascii="Arial Narrow" w:hAnsi="Arial Narrow"/>
          <w:i/>
          <w:lang w:val="sk-SK"/>
        </w:rPr>
        <w:t>431,52 EUR x (1 500 m</w:t>
      </w:r>
      <w:r w:rsidRPr="00036866">
        <w:rPr>
          <w:rFonts w:ascii="Arial Narrow" w:hAnsi="Arial Narrow"/>
          <w:i/>
          <w:vertAlign w:val="superscript"/>
          <w:lang w:val="sk-SK"/>
        </w:rPr>
        <w:t>3</w:t>
      </w:r>
      <w:r w:rsidRPr="00036866">
        <w:rPr>
          <w:rFonts w:ascii="Arial Narrow" w:hAnsi="Arial Narrow"/>
          <w:i/>
          <w:lang w:val="sk-SK"/>
        </w:rPr>
        <w:t xml:space="preserve"> / 6 500 m</w:t>
      </w:r>
      <w:r w:rsidRPr="00036866">
        <w:rPr>
          <w:rFonts w:ascii="Arial Narrow" w:hAnsi="Arial Narrow"/>
          <w:i/>
          <w:vertAlign w:val="superscript"/>
          <w:lang w:val="sk-SK"/>
        </w:rPr>
        <w:t>3</w:t>
      </w:r>
      <w:r w:rsidRPr="00036866">
        <w:rPr>
          <w:rFonts w:ascii="Arial Narrow" w:hAnsi="Arial Narrow"/>
          <w:i/>
          <w:lang w:val="sk-SK"/>
        </w:rPr>
        <w:t>) = 99,58 EUR;</w:t>
      </w:r>
    </w:p>
    <w:p w:rsidR="000409F3" w:rsidRPr="00036866" w:rsidRDefault="000409F3" w:rsidP="00101D1D">
      <w:pPr>
        <w:pStyle w:val="Zoznamsodrkami"/>
        <w:numPr>
          <w:ilvl w:val="0"/>
          <w:numId w:val="2"/>
        </w:numPr>
        <w:spacing w:before="0" w:after="0"/>
        <w:rPr>
          <w:rFonts w:ascii="Arial Narrow" w:hAnsi="Arial Narrow"/>
          <w:i/>
          <w:lang w:val="sk-SK"/>
        </w:rPr>
      </w:pPr>
      <w:r w:rsidRPr="00036866">
        <w:rPr>
          <w:rFonts w:ascii="Arial Narrow" w:hAnsi="Arial Narrow"/>
          <w:i/>
          <w:lang w:val="sk-SK"/>
        </w:rPr>
        <w:t>Úhradu pomernej časti primeraného zisku z existujúcej ČOV (bod 3)</w:t>
      </w:r>
    </w:p>
    <w:p w:rsidR="000409F3" w:rsidRPr="00036866" w:rsidRDefault="000409F3" w:rsidP="003046DC">
      <w:pPr>
        <w:pStyle w:val="Zoznamsodrkami"/>
        <w:numPr>
          <w:ilvl w:val="0"/>
          <w:numId w:val="0"/>
        </w:numPr>
        <w:spacing w:before="0" w:after="0"/>
        <w:ind w:left="340"/>
        <w:rPr>
          <w:rFonts w:ascii="Arial Narrow" w:hAnsi="Arial Narrow"/>
          <w:i/>
          <w:lang w:val="sk-SK"/>
        </w:rPr>
      </w:pPr>
      <w:r w:rsidRPr="00036866">
        <w:rPr>
          <w:rFonts w:ascii="Arial Narrow" w:hAnsi="Arial Narrow"/>
          <w:i/>
          <w:lang w:val="sk-SK"/>
        </w:rPr>
        <w:t>35,00 EUR.</w:t>
      </w:r>
    </w:p>
    <w:p w:rsidR="00EB4F9B" w:rsidRPr="00036866" w:rsidRDefault="00EB4F9B" w:rsidP="00EB4F9B">
      <w:pPr>
        <w:pStyle w:val="Zkladntext"/>
        <w:spacing w:before="0" w:after="0"/>
        <w:rPr>
          <w:rFonts w:ascii="Arial Narrow" w:hAnsi="Arial Narrow"/>
          <w:i/>
          <w:lang w:val="sk-SK"/>
        </w:rPr>
      </w:pPr>
    </w:p>
    <w:p w:rsidR="000409F3" w:rsidRPr="00036866" w:rsidRDefault="000409F3" w:rsidP="00EB4F9B">
      <w:pPr>
        <w:pStyle w:val="Zkladntext"/>
        <w:spacing w:before="0" w:after="0"/>
        <w:rPr>
          <w:rFonts w:ascii="Arial Narrow" w:hAnsi="Arial Narrow"/>
          <w:i/>
          <w:lang w:val="sk-SK"/>
        </w:rPr>
      </w:pPr>
      <w:r w:rsidRPr="00036866">
        <w:rPr>
          <w:rFonts w:ascii="Arial Narrow" w:hAnsi="Arial Narrow"/>
          <w:i/>
          <w:lang w:val="sk-SK"/>
        </w:rPr>
        <w:t xml:space="preserve">Z celkových príjmov z infraštruktúry pripadne na novovybudovanú kanalizáciu: </w:t>
      </w:r>
    </w:p>
    <w:p w:rsidR="000409F3" w:rsidRPr="00036866" w:rsidRDefault="000409F3" w:rsidP="00EB4F9B">
      <w:pPr>
        <w:pStyle w:val="Zkladntext"/>
        <w:spacing w:before="0" w:after="0"/>
        <w:rPr>
          <w:rFonts w:ascii="Arial Narrow" w:hAnsi="Arial Narrow"/>
          <w:i/>
          <w:lang w:val="sk-SK"/>
        </w:rPr>
      </w:pPr>
      <w:r w:rsidRPr="00036866">
        <w:rPr>
          <w:rFonts w:ascii="Arial Narrow" w:hAnsi="Arial Narrow"/>
          <w:i/>
          <w:lang w:val="sk-SK"/>
        </w:rPr>
        <w:t>1 742,700 EUR – 153,20 EUR – 99,58 EUR – 35 EUR = 1 454,92 EUR</w:t>
      </w:r>
    </w:p>
    <w:p w:rsidR="000409F3" w:rsidRPr="00036866" w:rsidRDefault="000409F3" w:rsidP="000409F3">
      <w:pPr>
        <w:pStyle w:val="Zkladntext"/>
        <w:rPr>
          <w:rFonts w:ascii="Arial Narrow" w:hAnsi="Arial Narrow"/>
          <w:i/>
          <w:lang w:val="sk-SK"/>
        </w:rPr>
      </w:pPr>
      <w:r w:rsidRPr="00036866">
        <w:rPr>
          <w:rFonts w:ascii="Arial Narrow" w:hAnsi="Arial Narrow"/>
          <w:i/>
          <w:lang w:val="sk-SK"/>
        </w:rPr>
        <w:t xml:space="preserve">Do príjmov projektu v hárku Peňažné toky projektu budú zakalkulované len príjmy vo výške </w:t>
      </w:r>
      <w:r w:rsidRPr="00036866">
        <w:rPr>
          <w:rFonts w:ascii="Arial Narrow" w:hAnsi="Arial Narrow"/>
          <w:i/>
          <w:lang w:val="sk-SK"/>
        </w:rPr>
        <w:br/>
        <w:t>1 454,92 EUR. Z nich bude využitých 464,71 EUR na úhradu výdavkov na prevádzku novej vetvy kanalizácie (bod 4). Zvyšných 990,21 EUR (1 454,92 – 464,71) bude tvoriť čistý príjem projektu, ktorý sa môže použiť na úhradu investičných výdavky novej kanalizácie (bod 5).</w:t>
      </w:r>
    </w:p>
    <w:p w:rsidR="000409F3" w:rsidRPr="00036866" w:rsidRDefault="000409F3" w:rsidP="000409F3">
      <w:pPr>
        <w:pStyle w:val="Zkladntext"/>
        <w:rPr>
          <w:rFonts w:ascii="Arial Narrow" w:hAnsi="Arial Narrow"/>
          <w:lang w:val="sk-SK"/>
        </w:rPr>
      </w:pPr>
      <w:r w:rsidRPr="00036866">
        <w:rPr>
          <w:rFonts w:ascii="Arial Narrow" w:hAnsi="Arial Narrow"/>
          <w:lang w:val="sk-SK"/>
        </w:rPr>
        <w:t>V prípade, že bol na obstaranie existujúcej infraštruktúry v minulosti využitý aj NFP z verejných zdrojov (v akejkoľvek forme), je potrebné tento odpočítať od odpisov existujúcej infraštruktúry.</w:t>
      </w:r>
    </w:p>
    <w:p w:rsidR="000409F3" w:rsidRPr="00036866" w:rsidRDefault="000409F3" w:rsidP="000621FA">
      <w:pPr>
        <w:pStyle w:val="Zkladntext"/>
        <w:spacing w:before="240"/>
        <w:rPr>
          <w:rFonts w:ascii="Arial Narrow" w:hAnsi="Arial Narrow"/>
          <w:i/>
          <w:lang w:val="sk-SK"/>
        </w:rPr>
      </w:pPr>
      <w:r w:rsidRPr="000621FA">
        <w:rPr>
          <w:rFonts w:ascii="Arial Narrow" w:hAnsi="Arial Narrow"/>
          <w:b/>
          <w:i/>
          <w:u w:val="single"/>
          <w:lang w:val="sk-SK"/>
        </w:rPr>
        <w:t>Príklad:</w:t>
      </w:r>
      <w:r w:rsidRPr="00036866">
        <w:rPr>
          <w:rFonts w:ascii="Arial Narrow" w:hAnsi="Arial Narrow"/>
          <w:i/>
          <w:lang w:val="sk-SK"/>
        </w:rPr>
        <w:t xml:space="preserve"> Ak bol na vybudovanie čistiarne odpadových vôd v minulosti poskytnutý grant z verejných zdrojov vo výške 60%, potom odpisy nebudú zarátané v plnej výške 431,52 EUR, ale len vo výške </w:t>
      </w:r>
      <w:r w:rsidRPr="00036866">
        <w:rPr>
          <w:rFonts w:ascii="Arial Narrow" w:hAnsi="Arial Narrow"/>
          <w:i/>
          <w:lang w:val="sk-SK"/>
        </w:rPr>
        <w:br/>
        <w:t>431,52 EUR x (100% - 60%) = 172,60 EUR.</w:t>
      </w:r>
    </w:p>
    <w:p w:rsidR="000409F3" w:rsidRPr="00036866" w:rsidRDefault="000409F3" w:rsidP="000409F3">
      <w:pPr>
        <w:pStyle w:val="Zkladntext"/>
        <w:rPr>
          <w:rFonts w:ascii="Arial Narrow" w:hAnsi="Arial Narrow"/>
          <w:lang w:val="sk-SK"/>
        </w:rPr>
      </w:pPr>
      <w:r w:rsidRPr="00036866">
        <w:rPr>
          <w:rFonts w:ascii="Arial Narrow" w:hAnsi="Arial Narrow"/>
          <w:b/>
          <w:lang w:val="sk-SK"/>
        </w:rPr>
        <w:t>Upozornenie:</w:t>
      </w:r>
      <w:r w:rsidRPr="00036866">
        <w:rPr>
          <w:rFonts w:ascii="Arial Narrow" w:hAnsi="Arial Narrow"/>
          <w:lang w:val="sk-SK"/>
        </w:rPr>
        <w:t xml:space="preserve"> V textovej alebo tabuľkovej časti finančnej analýzy je potrebné popísať aj postup, akým boli zistené prevádzkové výdavky, odpisy existujúcej infraštruktúry a stanovená primeraná miera zisku.</w:t>
      </w:r>
    </w:p>
    <w:p w:rsidR="000409F3" w:rsidRPr="00036866" w:rsidRDefault="000409F3" w:rsidP="00456AD4">
      <w:pPr>
        <w:pStyle w:val="Nadpis3"/>
        <w:ind w:firstLine="0"/>
        <w:jc w:val="both"/>
        <w:rPr>
          <w:rFonts w:ascii="Arial Narrow" w:hAnsi="Arial Narrow"/>
          <w:lang w:val="sk-SK"/>
        </w:rPr>
      </w:pPr>
      <w:bookmarkStart w:id="571" w:name="_Toc444592987"/>
      <w:r w:rsidRPr="00036866">
        <w:rPr>
          <w:rFonts w:ascii="Arial Narrow" w:hAnsi="Arial Narrow"/>
          <w:lang w:val="sk-SK"/>
        </w:rPr>
        <w:t>Započítanie zostatkovej hodnoty existujúcej infraštruktúry do investičných výdavkov projektu</w:t>
      </w:r>
      <w:bookmarkEnd w:id="571"/>
    </w:p>
    <w:p w:rsidR="000409F3" w:rsidRPr="00036866" w:rsidRDefault="008B263B" w:rsidP="000409F3">
      <w:pPr>
        <w:pStyle w:val="Zkladntext"/>
        <w:rPr>
          <w:rFonts w:ascii="Arial Narrow" w:hAnsi="Arial Narrow"/>
          <w:lang w:val="sk-SK"/>
        </w:rPr>
      </w:pPr>
      <w:r w:rsidRPr="00036866">
        <w:rPr>
          <w:rFonts w:ascii="Arial Narrow" w:hAnsi="Arial Narrow"/>
          <w:lang w:val="sk-SK"/>
        </w:rPr>
        <w:t>Ďalšou metódou</w:t>
      </w:r>
      <w:r w:rsidR="000409F3" w:rsidRPr="00036866">
        <w:rPr>
          <w:rFonts w:ascii="Arial Narrow" w:hAnsi="Arial Narrow"/>
          <w:lang w:val="sk-SK"/>
        </w:rPr>
        <w:t xml:space="preserve"> na zohľadnenie existujúcej infraštruktúry je tzv. </w:t>
      </w:r>
      <w:r w:rsidR="000409F3" w:rsidRPr="00036866">
        <w:rPr>
          <w:rFonts w:ascii="Arial Narrow" w:hAnsi="Arial Narrow"/>
          <w:i/>
          <w:lang w:val="sk-SK"/>
        </w:rPr>
        <w:t>metóda zostatkových historických nákladov</w:t>
      </w:r>
      <w:r w:rsidR="000409F3" w:rsidRPr="00036866">
        <w:rPr>
          <w:rFonts w:ascii="Arial Narrow" w:hAnsi="Arial Narrow"/>
          <w:lang w:val="sk-SK"/>
        </w:rPr>
        <w:t>. Princíp tohto postupu spočíva v tom, že sa určí aktuálna zostatková hodnota existujúcej infraštruktúry a zahrnie sa do peňažných tokov v tom roku, kedy sa finančná analýza zostavuje</w:t>
      </w:r>
      <w:r w:rsidR="000409F3" w:rsidRPr="00036866">
        <w:rPr>
          <w:rStyle w:val="Odkaznapoznmkupodiarou"/>
          <w:rFonts w:ascii="Arial Narrow" w:hAnsi="Arial Narrow"/>
          <w:lang w:val="sk-SK"/>
        </w:rPr>
        <w:footnoteReference w:id="21"/>
      </w:r>
      <w:r w:rsidR="000409F3" w:rsidRPr="00036866">
        <w:rPr>
          <w:rFonts w:ascii="Arial Narrow" w:hAnsi="Arial Narrow"/>
          <w:lang w:val="sk-SK"/>
        </w:rPr>
        <w:t xml:space="preserve">. Aktuálna zostatková hodnota sa uvádza v hárku </w:t>
      </w:r>
      <w:r w:rsidR="000409F3" w:rsidRPr="00036866">
        <w:rPr>
          <w:rFonts w:ascii="Arial Narrow" w:hAnsi="Arial Narrow"/>
          <w:i/>
          <w:lang w:val="sk-SK"/>
        </w:rPr>
        <w:t>Peňažné toky projektu</w:t>
      </w:r>
      <w:r w:rsidR="000409F3" w:rsidRPr="00036866">
        <w:rPr>
          <w:rFonts w:ascii="Arial Narrow" w:hAnsi="Arial Narrow"/>
          <w:lang w:val="sk-SK"/>
        </w:rPr>
        <w:t xml:space="preserve"> v riadku Zostatková hodnota existujúceho majetku. Na roz</w:t>
      </w:r>
      <w:r w:rsidRPr="00036866">
        <w:rPr>
          <w:rFonts w:ascii="Arial Narrow" w:hAnsi="Arial Narrow"/>
          <w:lang w:val="sk-SK"/>
        </w:rPr>
        <w:t>diel od predchádzajúcej metódy,</w:t>
      </w:r>
      <w:r w:rsidR="000409F3" w:rsidRPr="00036866">
        <w:rPr>
          <w:rFonts w:ascii="Arial Narrow" w:hAnsi="Arial Narrow"/>
          <w:lang w:val="sk-SK"/>
        </w:rPr>
        <w:t xml:space="preserve"> v hárkoch </w:t>
      </w:r>
      <w:r w:rsidR="000409F3" w:rsidRPr="00036866">
        <w:rPr>
          <w:rFonts w:ascii="Arial Narrow" w:hAnsi="Arial Narrow"/>
          <w:i/>
          <w:lang w:val="sk-SK"/>
        </w:rPr>
        <w:t>Príjmy z prevádzky</w:t>
      </w:r>
      <w:r w:rsidR="000409F3" w:rsidRPr="00036866">
        <w:rPr>
          <w:rFonts w:ascii="Arial Narrow" w:hAnsi="Arial Narrow"/>
          <w:lang w:val="sk-SK"/>
        </w:rPr>
        <w:t xml:space="preserve"> a </w:t>
      </w:r>
      <w:r w:rsidR="000409F3" w:rsidRPr="00036866">
        <w:rPr>
          <w:rFonts w:ascii="Arial Narrow" w:hAnsi="Arial Narrow"/>
          <w:i/>
          <w:lang w:val="sk-SK"/>
        </w:rPr>
        <w:t>Výdavky na prevádzku</w:t>
      </w:r>
      <w:r w:rsidR="000409F3" w:rsidRPr="00036866">
        <w:rPr>
          <w:rFonts w:ascii="Arial Narrow" w:hAnsi="Arial Narrow"/>
          <w:lang w:val="sk-SK"/>
        </w:rPr>
        <w:t xml:space="preserve"> budú uvedené súhrnné prevádzkové príjmy a výdavky za celú infraštruktúru (tzn. ako za existujúcu</w:t>
      </w:r>
      <w:r w:rsidRPr="00036866">
        <w:rPr>
          <w:rFonts w:ascii="Arial Narrow" w:hAnsi="Arial Narrow"/>
          <w:lang w:val="sk-SK"/>
        </w:rPr>
        <w:t>,</w:t>
      </w:r>
      <w:r w:rsidR="000409F3" w:rsidRPr="00036866">
        <w:rPr>
          <w:rFonts w:ascii="Arial Narrow" w:hAnsi="Arial Narrow"/>
          <w:lang w:val="sk-SK"/>
        </w:rPr>
        <w:t xml:space="preserve"> tak aj za novú infraštruktúru, obstaranú v rámci projektu).</w:t>
      </w:r>
    </w:p>
    <w:p w:rsidR="000409F3" w:rsidRPr="00036866" w:rsidRDefault="000409F3" w:rsidP="000409F3">
      <w:pPr>
        <w:pStyle w:val="Zkladntext"/>
        <w:rPr>
          <w:rFonts w:ascii="Arial Narrow" w:hAnsi="Arial Narrow"/>
          <w:lang w:val="sk-SK"/>
        </w:rPr>
      </w:pPr>
      <w:r w:rsidRPr="00036866">
        <w:rPr>
          <w:rFonts w:ascii="Arial Narrow" w:hAnsi="Arial Narrow"/>
          <w:lang w:val="sk-SK"/>
        </w:rPr>
        <w:t>Tento postup vychádza z predpokladu, že ak by žiadateľ existujúcu infraštruktúru nevlastnil, musel by ju zakúpiť ako súčasť investičných výdavkov projektu. Následne sa existujúca i nová infraštruktúra prevádzkuje ako jeden celok</w:t>
      </w:r>
      <w:r w:rsidR="00031A2F" w:rsidRPr="00036866">
        <w:rPr>
          <w:rFonts w:ascii="Arial Narrow" w:hAnsi="Arial Narrow"/>
          <w:lang w:val="sk-SK"/>
        </w:rPr>
        <w:t>,</w:t>
      </w:r>
      <w:r w:rsidRPr="00036866">
        <w:rPr>
          <w:rFonts w:ascii="Arial Narrow" w:hAnsi="Arial Narrow"/>
          <w:lang w:val="sk-SK"/>
        </w:rPr>
        <w:t xml:space="preserve"> a preto sa  príjmy a výdavky na prevádzku uvádzajú spoločne.</w:t>
      </w:r>
    </w:p>
    <w:p w:rsidR="000409F3" w:rsidRPr="00036866" w:rsidRDefault="000409F3" w:rsidP="000409F3">
      <w:pPr>
        <w:pStyle w:val="Zkladntext"/>
        <w:rPr>
          <w:rFonts w:ascii="Arial Narrow" w:hAnsi="Arial Narrow"/>
          <w:lang w:val="sk-SK"/>
        </w:rPr>
      </w:pPr>
      <w:r w:rsidRPr="00036866">
        <w:rPr>
          <w:rFonts w:ascii="Arial Narrow" w:hAnsi="Arial Narrow"/>
          <w:lang w:val="sk-SK"/>
        </w:rPr>
        <w:t>Aktuálna zostatková hodnota existujúcej infraštruktúry sa pri tomto postupe určí na základe zostatkovej hodnoty majetku podľa účtovnej evidencie, pričom sa vychádza zo zostatkovej hodnoty na základe účtovného odpisovania. V textovej alebo tabuľkovej časti je potrebné popísať, z čoho existujúca infraštruktúra pozostáva – napr. uviesť zoznam jednotlivých dlhodobých majetkov, zostatkovú cenu každého dlhodobého majetku a vhodný je i stručný popis majetku</w:t>
      </w:r>
      <w:r w:rsidR="008B263B" w:rsidRPr="00036866">
        <w:rPr>
          <w:rFonts w:ascii="Arial Narrow" w:hAnsi="Arial Narrow"/>
          <w:lang w:val="sk-SK"/>
        </w:rPr>
        <w:t>,</w:t>
      </w:r>
      <w:r w:rsidRPr="00036866">
        <w:rPr>
          <w:rFonts w:ascii="Arial Narrow" w:hAnsi="Arial Narrow"/>
          <w:lang w:val="sk-SK"/>
        </w:rPr>
        <w:t xml:space="preserve"> resp. popis, ako sa existujúci majetok bude využívať pre potreby projektu. V prílohe finančnej analýzy je vhodné uviesť i podklady, ktoré sa pre určenie zostatkovej hodnoty použili – napr. kartu dlhodobého majetku alebo odpisový plán majetku.</w:t>
      </w:r>
    </w:p>
    <w:p w:rsidR="000409F3" w:rsidRPr="00036866" w:rsidRDefault="000409F3" w:rsidP="000409F3">
      <w:pPr>
        <w:pStyle w:val="Zkladntext"/>
        <w:rPr>
          <w:rFonts w:ascii="Arial Narrow" w:hAnsi="Arial Narrow"/>
          <w:lang w:val="sk-SK"/>
        </w:rPr>
      </w:pPr>
      <w:r w:rsidRPr="00036866">
        <w:rPr>
          <w:rFonts w:ascii="Arial Narrow" w:hAnsi="Arial Narrow"/>
          <w:lang w:val="sk-SK"/>
        </w:rPr>
        <w:lastRenderedPageBreak/>
        <w:t xml:space="preserve">V prípade, že bol na obstaranie existujúcej infraštruktúry v minulosti využitý aj NFP z verejných zdrojov (v akejkoľvek forme), v hárku </w:t>
      </w:r>
      <w:r w:rsidRPr="00036866">
        <w:rPr>
          <w:rFonts w:ascii="Arial Narrow" w:hAnsi="Arial Narrow"/>
          <w:i/>
          <w:lang w:val="sk-SK"/>
        </w:rPr>
        <w:t>Peňažné toky projektu</w:t>
      </w:r>
      <w:r w:rsidRPr="00036866">
        <w:rPr>
          <w:rFonts w:ascii="Arial Narrow" w:hAnsi="Arial Narrow"/>
          <w:lang w:val="sk-SK"/>
        </w:rPr>
        <w:t xml:space="preserve"> sa uvádza len tá časť zostatkovej hodnoty, ktorá bola financovaná z vlastných zdrojov žiadateľa.</w:t>
      </w:r>
    </w:p>
    <w:p w:rsidR="000409F3" w:rsidRPr="00036866" w:rsidRDefault="000409F3" w:rsidP="000409F3">
      <w:pPr>
        <w:pStyle w:val="Zkladntext"/>
        <w:rPr>
          <w:rFonts w:ascii="Arial Narrow" w:hAnsi="Arial Narrow"/>
          <w:lang w:val="sk-SK"/>
        </w:rPr>
      </w:pPr>
      <w:r w:rsidRPr="00036866">
        <w:rPr>
          <w:rFonts w:ascii="Arial Narrow" w:hAnsi="Arial Narrow"/>
          <w:b/>
          <w:lang w:val="sk-SK"/>
        </w:rPr>
        <w:t>Upozornenie:</w:t>
      </w:r>
      <w:r w:rsidRPr="00036866">
        <w:rPr>
          <w:rFonts w:ascii="Arial Narrow" w:hAnsi="Arial Narrow"/>
          <w:lang w:val="sk-SK"/>
        </w:rPr>
        <w:t xml:space="preserve"> Oba vyššie uvedené postupy (</w:t>
      </w:r>
      <w:r w:rsidR="00843F6A">
        <w:rPr>
          <w:rFonts w:ascii="Arial Narrow" w:hAnsi="Arial Narrow"/>
          <w:lang w:val="sk-SK"/>
        </w:rPr>
        <w:t>6.2.1</w:t>
      </w:r>
      <w:r w:rsidRPr="00036866">
        <w:rPr>
          <w:rFonts w:ascii="Arial Narrow" w:hAnsi="Arial Narrow"/>
          <w:lang w:val="sk-SK"/>
        </w:rPr>
        <w:t xml:space="preserve"> a </w:t>
      </w:r>
      <w:r w:rsidR="00843F6A">
        <w:rPr>
          <w:rFonts w:ascii="Arial Narrow" w:hAnsi="Arial Narrow"/>
          <w:lang w:val="sk-SK"/>
        </w:rPr>
        <w:t>6.2.2</w:t>
      </w:r>
      <w:r w:rsidRPr="00036866">
        <w:rPr>
          <w:rFonts w:ascii="Arial Narrow" w:hAnsi="Arial Narrow"/>
          <w:lang w:val="sk-SK"/>
        </w:rPr>
        <w:t xml:space="preserve">) nie je možné kombinovať, inak by </w:t>
      </w:r>
      <w:r w:rsidR="00D74F75" w:rsidRPr="00036866">
        <w:rPr>
          <w:rFonts w:ascii="Arial Narrow" w:hAnsi="Arial Narrow"/>
          <w:lang w:val="sk-SK"/>
        </w:rPr>
        <w:t xml:space="preserve">došlo </w:t>
      </w:r>
      <w:r w:rsidRPr="00036866">
        <w:rPr>
          <w:rFonts w:ascii="Arial Narrow" w:hAnsi="Arial Narrow"/>
          <w:lang w:val="sk-SK"/>
        </w:rPr>
        <w:t>k dvojitému započítavaniu jedného výdavku. V</w:t>
      </w:r>
      <w:r w:rsidR="00D74F75" w:rsidRPr="00036866">
        <w:rPr>
          <w:rFonts w:ascii="Arial Narrow" w:hAnsi="Arial Narrow"/>
          <w:lang w:val="sk-SK"/>
        </w:rPr>
        <w:t> </w:t>
      </w:r>
      <w:r w:rsidRPr="00036866">
        <w:rPr>
          <w:rFonts w:ascii="Arial Narrow" w:hAnsi="Arial Narrow"/>
          <w:lang w:val="sk-SK"/>
        </w:rPr>
        <w:t>prípade</w:t>
      </w:r>
      <w:r w:rsidR="00D74F75" w:rsidRPr="00036866">
        <w:rPr>
          <w:rFonts w:ascii="Arial Narrow" w:hAnsi="Arial Narrow"/>
          <w:lang w:val="sk-SK"/>
        </w:rPr>
        <w:t>,</w:t>
      </w:r>
      <w:r w:rsidRPr="00036866">
        <w:rPr>
          <w:rFonts w:ascii="Arial Narrow" w:hAnsi="Arial Narrow"/>
          <w:lang w:val="sk-SK"/>
        </w:rPr>
        <w:t xml:space="preserve"> ak bola existujúca infraštruktúra vo finančnej analýze zohľadnená vo forme jej zostatkovej hodnoty k prvému roku analýzy, už nie je možné znižovať výšku príjmov z prevádzky o odpisy existujúcej infraštruktúry.</w:t>
      </w:r>
    </w:p>
    <w:p w:rsidR="000409F3" w:rsidRPr="00036866" w:rsidRDefault="000409F3" w:rsidP="00456AD4">
      <w:pPr>
        <w:pStyle w:val="Nadpis2"/>
        <w:ind w:firstLine="0"/>
        <w:rPr>
          <w:rFonts w:ascii="Arial Narrow" w:hAnsi="Arial Narrow"/>
          <w:lang w:val="sk-SK"/>
        </w:rPr>
      </w:pPr>
      <w:bookmarkStart w:id="572" w:name="_Toc413151923"/>
      <w:bookmarkStart w:id="573" w:name="_Toc444592988"/>
      <w:r w:rsidRPr="00036866">
        <w:rPr>
          <w:rFonts w:ascii="Arial Narrow" w:hAnsi="Arial Narrow"/>
          <w:lang w:val="sk-SK"/>
        </w:rPr>
        <w:t>Zapojenie viacerých subjektov do projektu</w:t>
      </w:r>
      <w:bookmarkEnd w:id="572"/>
      <w:bookmarkEnd w:id="573"/>
    </w:p>
    <w:p w:rsidR="000409F3" w:rsidRPr="00036866" w:rsidRDefault="000409F3" w:rsidP="000409F3">
      <w:pPr>
        <w:pStyle w:val="Zkladntext"/>
        <w:rPr>
          <w:rFonts w:ascii="Arial Narrow" w:hAnsi="Arial Narrow"/>
          <w:lang w:val="sk-SK"/>
        </w:rPr>
      </w:pPr>
      <w:r w:rsidRPr="00036866">
        <w:rPr>
          <w:rFonts w:ascii="Arial Narrow" w:hAnsi="Arial Narrow"/>
          <w:lang w:val="sk-SK"/>
        </w:rPr>
        <w:t>Pri väčšine projektov sa dajú finančné toky projektu počas prevádzky projektu znázorniť nasledujúcou schémou:</w:t>
      </w:r>
    </w:p>
    <w:p w:rsidR="000409F3" w:rsidRPr="00D654DC" w:rsidRDefault="00B12EE2" w:rsidP="000409F3">
      <w:pPr>
        <w:rPr>
          <w:lang w:val="sk-SK"/>
        </w:rPr>
      </w:pPr>
      <w:r w:rsidRPr="00B12EE2">
        <w:rPr>
          <w:noProof/>
          <w:lang w:val="sk-SK" w:eastAsia="sk-SK"/>
        </w:rPr>
        <w:pict>
          <v:shape id="Text Box 21" o:spid="_x0000_s1041" type="#_x0000_t202" style="position:absolute;margin-left:84.4pt;margin-top:7.7pt;width:104.95pt;height:26.55pt;z-index:2516172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" stroked="f">
            <v:textbox style="mso-next-textbox:#Text Box 21" inset="0,0,0,0">
              <w:txbxContent>
                <w:p w:rsidR="00C37FCA" w:rsidRPr="00036866" w:rsidRDefault="00C37FCA" w:rsidP="000409F3">
                  <w:pPr>
                    <w:rPr>
                      <w:rFonts w:ascii="Arial Narrow" w:hAnsi="Arial Narrow"/>
                      <w:szCs w:val="22"/>
                      <w:lang w:val="sk-SK"/>
                    </w:rPr>
                  </w:pPr>
                  <w:r w:rsidRPr="00036866">
                    <w:rPr>
                      <w:rFonts w:ascii="Arial Narrow" w:hAnsi="Arial Narrow"/>
                      <w:szCs w:val="22"/>
                      <w:lang w:val="sk-SK"/>
                    </w:rPr>
                    <w:t>výdavky na prevádzku</w:t>
                  </w:r>
                </w:p>
              </w:txbxContent>
            </v:textbox>
          </v:shape>
        </w:pict>
      </w:r>
      <w:r w:rsidRPr="00B12EE2">
        <w:rPr>
          <w:noProof/>
          <w:lang w:val="sk-SK" w:eastAsia="sk-SK"/>
        </w:rPr>
        <w:pict>
          <v:shape id="Text Box 20" o:spid="_x0000_s1042" type="#_x0000_t202" style="position:absolute;margin-left:267.65pt;margin-top:7.7pt;width:95.7pt;height:26.55pt;z-index:2516203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" stroked="f">
            <v:textbox style="mso-next-textbox:#Text Box 20" inset="0,0,0,0">
              <w:txbxContent>
                <w:p w:rsidR="00C37FCA" w:rsidRPr="00036866" w:rsidRDefault="00C37FCA" w:rsidP="000409F3">
                  <w:pPr>
                    <w:jc w:val="center"/>
                    <w:rPr>
                      <w:rFonts w:ascii="Arial Narrow" w:hAnsi="Arial Narrow"/>
                      <w:szCs w:val="22"/>
                      <w:lang w:val="sk-SK"/>
                    </w:rPr>
                  </w:pPr>
                  <w:r w:rsidRPr="00036866">
                    <w:rPr>
                      <w:rFonts w:ascii="Arial Narrow" w:hAnsi="Arial Narrow"/>
                      <w:szCs w:val="22"/>
                      <w:lang w:val="sk-SK"/>
                    </w:rPr>
                    <w:t>príjmy z prevádzky</w:t>
                  </w:r>
                </w:p>
              </w:txbxContent>
            </v:textbox>
          </v:shape>
        </w:pict>
      </w:r>
    </w:p>
    <w:p w:rsidR="000409F3" w:rsidRPr="00D654DC" w:rsidRDefault="000409F3" w:rsidP="000409F3">
      <w:pPr>
        <w:rPr>
          <w:lang w:val="sk-SK"/>
        </w:rPr>
      </w:pPr>
    </w:p>
    <w:p w:rsidR="000409F3" w:rsidRPr="00D654DC" w:rsidRDefault="00B12EE2" w:rsidP="000409F3">
      <w:pPr>
        <w:rPr>
          <w:lang w:val="sk-SK"/>
        </w:rPr>
      </w:pPr>
      <w:r w:rsidRPr="00B12EE2">
        <w:rPr>
          <w:noProof/>
          <w:lang w:val="sk-SK" w:eastAsia="sk-SK"/>
        </w:rPr>
        <w:pict>
          <v:group id="Group 17" o:spid="_x0000_s1043" style="position:absolute;margin-left:182.9pt;margin-top:10.45pt;width:80.25pt;height:33pt;z-index:251601920;mso-wrap-distance-left:0;mso-wrap-distance-right:0" coordorigin="3658,209" coordsize="160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44" type="#_x0000_t176" style="position:absolute;left:3658;top:209;width:1604;height:65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HdQsMA&#10;AADbAAAADwAAAGRycy9kb3ducmV2LnhtbESPQWvCQBSE7wX/w/KE3pqNAUNJs4oIllAopSr0+sw+&#10;k2j2bdhdNf57t1DocZiZb5hyOZpeXMn5zrKCWZKCIK6t7rhRsN9tXl5B+ICssbdMCu7kYbmYPJVY&#10;aHvjb7puQyMihH2BCtoQhkJKX7dk0Cd2II7e0TqDIUrXSO3wFuGml1ma5tJgx3GhxYHWLdXn7cVE&#10;ymlehR//dXDr9/PlI6fPLt9ppZ6n4+oNRKAx/If/2pVWMM/g90v8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HdQsMAAADbAAAADwAAAAAAAAAAAAAAAACYAgAAZHJzL2Rv&#10;d25yZXYueG1sUEsFBgAAAAAEAAQA9QAAAIgDAAAAAA==&#10;" strokeweight=".26mm">
              <v:shadow on="t" color="black" opacity="32785f" offset=".62mm,.62mm"/>
            </v:shape>
            <v:shape id="Text Box 4" o:spid="_x0000_s1045" type="#_x0000_t202" style="position:absolute;left:3716;top:233;width:1486;height:6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yKk8IA&#10;AADbAAAADwAAAGRycy9kb3ducmV2LnhtbESP3YrCMBSE7xd8h3AWvFnWVEVXukYRQRDRC38e4Ngc&#10;m2JzUppY69sbQfBymJlvmOm8taVoqPaFYwX9XgKCOHO64FzB6bj6nYDwAVlj6ZgUPMjDfNb5mmKq&#10;3Z331BxCLiKEfYoKTAhVKqXPDFn0PVcRR+/iaoshyjqXusZ7hNtSDpJkLC0WHBcMVrQ0lF0PN6vg&#10;x1TJbntZn1d6nJnrxuOfbTZKdb/bxT+IQG34hN/ttVYwGsL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IqTwgAAANsAAAAPAAAAAAAAAAAAAAAAAJgCAABkcnMvZG93&#10;bnJldi54bWxQSwUGAAAAAAQABAD1AAAAhwMAAAAA&#10;" filled="f" stroked="f">
              <v:stroke joinstyle="round"/>
              <v:textbox style="mso-next-textbox:#Text Box 4">
                <w:txbxContent>
                  <w:p w:rsidR="00C37FCA" w:rsidRPr="00036866" w:rsidRDefault="00C37FCA" w:rsidP="000409F3">
                    <w:pPr>
                      <w:jc w:val="center"/>
                      <w:rPr>
                        <w:rFonts w:ascii="Arial Narrow" w:hAnsi="Arial Narrow"/>
                        <w:lang w:val="sk-SK"/>
                      </w:rPr>
                    </w:pPr>
                    <w:r w:rsidRPr="00036866">
                      <w:rPr>
                        <w:rFonts w:ascii="Arial Narrow" w:hAnsi="Arial Narrow"/>
                        <w:lang w:val="sk-SK"/>
                      </w:rPr>
                      <w:t>Žiadateľ</w:t>
                    </w:r>
                  </w:p>
                </w:txbxContent>
              </v:textbox>
            </v:shape>
          </v:group>
        </w:pict>
      </w:r>
      <w:r w:rsidRPr="00B12EE2">
        <w:rPr>
          <w:noProof/>
          <w:lang w:val="sk-SK" w:eastAsia="sk-SK"/>
        </w:rPr>
        <w:pict>
          <v:group id="Group 14" o:spid="_x0000_s1046" style="position:absolute;margin-left:359.65pt;margin-top:10.45pt;width:80.25pt;height:33pt;z-index:251604992;mso-wrap-distance-left:0;mso-wrap-distance-right:0" coordorigin="7193,209" coordsize="160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">
            <v:shape id="AutoShape 6" o:spid="_x0000_s1047" type="#_x0000_t176" style="position:absolute;left:7193;top:209;width:1604;height:65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Z7sQA&#10;AADbAAAADwAAAGRycy9kb3ducmV2LnhtbESPQWvCQBSE7wX/w/KE3upGaYON2YgIFikUMQq9PrOv&#10;SWr2bdhdNf33XaHQ4zAz3zD5cjCduJLzrWUF00kCgriyuuVawfGweZqD8AFZY2eZFPyQh2Uxesgx&#10;0/bGe7qWoRYRwj5DBU0IfSalrxoy6Ce2J47el3UGQ5SultrhLcJNJ2dJkkqDLceFBntaN1Sdy4uJ&#10;lO+Xbfj0u5Nbv50v7yl9tOlBK/U4HlYLEIGG8B/+a2+1gudXuH+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82e7EAAAA2wAAAA8AAAAAAAAAAAAAAAAAmAIAAGRycy9k&#10;b3ducmV2LnhtbFBLBQYAAAAABAAEAPUAAACJAwAAAAA=&#10;" strokeweight=".26mm">
              <v:shadow on="t" color="black" opacity="32785f" offset=".62mm,.62mm"/>
            </v:shape>
            <v:shape id="Text Box 7" o:spid="_x0000_s1048" type="#_x0000_t202" style="position:absolute;left:7251;top:233;width:1486;height:6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4U5MAA&#10;AADbAAAADwAAAGRycy9kb3ducmV2LnhtbERP3WrCMBS+F/YO4Qx2I2vqYDqqUUQQSpkX/jzAsTlt&#10;is1JaWLt3n65ELz8+P5Xm9G2YqDeN44VzJIUBHHpdMO1gst5//kDwgdkja1jUvBHHjbrt8kKM+0e&#10;fKThFGoRQ9hnqMCE0GVS+tKQRZ+4jjhylesthgj7WuoeHzHctvIrTefSYsOxwWBHO0Pl7XS3Cqam&#10;Sw+/VX7d63lpboXHhR0KpT7ex+0SRKAxvMRPd64VfMf1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l4U5MAAAADbAAAADwAAAAAAAAAAAAAAAACYAgAAZHJzL2Rvd25y&#10;ZXYueG1sUEsFBgAAAAAEAAQA9QAAAIUDAAAAAA==&#10;" filled="f" stroked="f">
              <v:stroke joinstyle="round"/>
              <v:textbox style="mso-next-textbox:#Text Box 7">
                <w:txbxContent>
                  <w:p w:rsidR="00C37FCA" w:rsidRPr="00CA4F21" w:rsidRDefault="00C37FCA" w:rsidP="000409F3">
                    <w:pPr>
                      <w:jc w:val="center"/>
                      <w:rPr>
                        <w:rFonts w:ascii="Arial Narrow" w:hAnsi="Arial Narrow"/>
                        <w:lang w:val="sk-SK"/>
                      </w:rPr>
                    </w:pPr>
                    <w:r w:rsidRPr="00CA4F21">
                      <w:rPr>
                        <w:rFonts w:ascii="Arial Narrow" w:hAnsi="Arial Narrow"/>
                        <w:lang w:val="sk-SK"/>
                      </w:rPr>
                      <w:t>Odberatelia</w:t>
                    </w:r>
                  </w:p>
                </w:txbxContent>
              </v:textbox>
            </v:shape>
          </v:group>
        </w:pict>
      </w:r>
      <w:r w:rsidRPr="00B12EE2">
        <w:rPr>
          <w:noProof/>
          <w:lang w:val="sk-SK" w:eastAsia="sk-SK"/>
        </w:rPr>
        <w:pict>
          <v:group id="Group 8" o:spid="_x0000_s1049" style="position:absolute;margin-left:9.65pt;margin-top:10.45pt;width:80.25pt;height:33pt;z-index:251608064;mso-wrap-distance-left:0;mso-wrap-distance-right:0" coordorigin="193,209" coordsize="160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">
            <v:roundrect id="AutoShape 9" o:spid="_x0000_s1050" style="position:absolute;left:193;top:209;width:1604;height:65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xVIsMA&#10;AADbAAAADwAAAGRycy9kb3ducmV2LnhtbESP3WrCQBSE74W+w3IK3unGX2p0FREs9s4kfYBD9pgN&#10;Zs+G7Gri23cLhV4OM/MNszsMthFP6nztWMFsmoAgLp2uuVLwXZwnHyB8QNbYOCYFL/Jw2L+Ndphq&#10;13NGzzxUIkLYp6jAhNCmUvrSkEU/dS1x9G6usxii7CqpO+wj3DZyniRrabHmuGCwpZOh8p4/rIKv&#10;9fUa+lXRfy6Oq7zILmZx32RKjd+H4xZEoCH8h//aF61guYTfL/EHyP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xVIsMAAADbAAAADwAAAAAAAAAAAAAAAACYAgAAZHJzL2Rv&#10;d25yZXYueG1sUEsFBgAAAAAEAAQA9QAAAIgDAAAAAA==&#10;" strokeweight=".26mm">
              <v:stroke joinstyle="miter"/>
              <v:shadow on="t" color="black" opacity="32785f" offset=".62mm,.62mm"/>
            </v:roundrect>
            <v:shape id="Text Box 10" o:spid="_x0000_s1051" type="#_x0000_t202" style="position:absolute;left:224;top:241;width:1540;height:5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ocIA&#10;AADbAAAADwAAAGRycy9kb3ducmV2LnhtbESP3YrCMBSE7xd8h3AWvFnWVFFXukYRQRDRC38e4Ngc&#10;m2JzUppY69sbQfBymJlvmOm8taVoqPaFYwX9XgKCOHO64FzB6bj6nYDwAVlj6ZgUPMjDfNb5mmKq&#10;3Z331BxCLiKEfYoKTAhVKqXPDFn0PVcRR+/iaoshyjqXusZ7hNtSDpJkLC0WHBcMVrQ0lF0PN6vg&#10;x1TJbntZn1d6nJnrxuOfbTZKdb/bxT+IQG34hN/ttVYwHM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8CGhwgAAANsAAAAPAAAAAAAAAAAAAAAAAJgCAABkcnMvZG93&#10;bnJldi54bWxQSwUGAAAAAAQABAD1AAAAhwMAAAAA&#10;" filled="f" stroked="f">
              <v:stroke joinstyle="round"/>
              <v:textbox style="mso-next-textbox:#Text Box 10">
                <w:txbxContent>
                  <w:p w:rsidR="00C37FCA" w:rsidRPr="00036866" w:rsidRDefault="00C37FCA" w:rsidP="000409F3">
                    <w:pPr>
                      <w:jc w:val="center"/>
                      <w:rPr>
                        <w:rFonts w:ascii="Arial Narrow" w:hAnsi="Arial Narrow"/>
                        <w:lang w:val="sk-SK"/>
                      </w:rPr>
                    </w:pPr>
                    <w:r w:rsidRPr="00036866">
                      <w:rPr>
                        <w:rFonts w:ascii="Arial Narrow" w:hAnsi="Arial Narrow"/>
                        <w:lang w:val="sk-SK"/>
                      </w:rPr>
                      <w:t>Dodávatelia</w:t>
                    </w:r>
                  </w:p>
                </w:txbxContent>
              </v:textbox>
            </v:shape>
          </v:group>
        </w:pict>
      </w:r>
      <w:r w:rsidRPr="00B12EE2">
        <w:rPr>
          <w:noProof/>
          <w:lang w:val="sk-SK" w:eastAsia="sk-SK"/>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6" o:spid="_x0000_s1104" type="#_x0000_t66" style="position:absolute;margin-left:98.65pt;margin-top:22.8pt;width:75.75pt;height:7.15pt;z-index:2516111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" strokeweight=".26mm"/>
        </w:pict>
      </w:r>
      <w:r w:rsidRPr="00B12EE2">
        <w:rPr>
          <w:noProof/>
          <w:lang w:val="sk-SK" w:eastAsia="sk-SK"/>
        </w:rPr>
        <w:pict>
          <v:shape id="Left Arrow 3" o:spid="_x0000_s1103" type="#_x0000_t66" style="position:absolute;margin-left:273.15pt;margin-top:22.8pt;width:75.75pt;height:7.15pt;z-index:2516142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" strokeweight=".26mm"/>
        </w:pict>
      </w:r>
    </w:p>
    <w:p w:rsidR="000409F3" w:rsidRPr="00D654DC" w:rsidRDefault="000409F3" w:rsidP="000409F3">
      <w:pPr>
        <w:rPr>
          <w:lang w:val="sk-SK"/>
        </w:rPr>
      </w:pPr>
    </w:p>
    <w:p w:rsidR="000409F3" w:rsidRPr="00D654DC" w:rsidRDefault="000409F3" w:rsidP="000409F3">
      <w:pPr>
        <w:rPr>
          <w:lang w:val="sk-SK"/>
        </w:rPr>
      </w:pPr>
    </w:p>
    <w:p w:rsidR="000409F3" w:rsidRPr="00D654DC" w:rsidRDefault="000409F3" w:rsidP="000409F3">
      <w:pPr>
        <w:rPr>
          <w:lang w:val="sk-SK"/>
        </w:rPr>
      </w:pPr>
    </w:p>
    <w:p w:rsidR="00D74F75" w:rsidRDefault="00D74F75" w:rsidP="000409F3">
      <w:pPr>
        <w:pStyle w:val="Zkladntext"/>
        <w:rPr>
          <w:lang w:val="sk-SK"/>
        </w:rPr>
      </w:pPr>
    </w:p>
    <w:p w:rsidR="000409F3" w:rsidRPr="00CA4F21" w:rsidRDefault="000409F3" w:rsidP="000409F3">
      <w:pPr>
        <w:pStyle w:val="Zkladntext"/>
        <w:rPr>
          <w:rFonts w:ascii="Arial Narrow" w:hAnsi="Arial Narrow"/>
          <w:lang w:val="sk-SK"/>
        </w:rPr>
      </w:pPr>
      <w:r w:rsidRPr="00CA4F21">
        <w:rPr>
          <w:rFonts w:ascii="Arial Narrow" w:hAnsi="Arial Narrow"/>
          <w:lang w:val="sk-SK"/>
        </w:rPr>
        <w:t>V niektorých prípadoch však môže byť do projektu zapojených viacej subjektov, medzi ktorými budú vznikať i peňažné toky. Schéma peňažných tokov potom môže vyzerať napr. nasledovne:</w:t>
      </w:r>
    </w:p>
    <w:p w:rsidR="000409F3" w:rsidRPr="00CA4F21" w:rsidRDefault="000409F3" w:rsidP="000409F3">
      <w:pPr>
        <w:rPr>
          <w:rFonts w:ascii="Arial Narrow" w:hAnsi="Arial Narrow"/>
          <w:lang w:val="sk-SK"/>
        </w:rPr>
      </w:pPr>
    </w:p>
    <w:p w:rsidR="000409F3" w:rsidRPr="00CA4F21" w:rsidRDefault="000409F3" w:rsidP="000409F3">
      <w:pPr>
        <w:rPr>
          <w:rFonts w:ascii="Arial Narrow" w:hAnsi="Arial Narrow"/>
          <w:lang w:val="sk-SK"/>
        </w:rPr>
      </w:pPr>
    </w:p>
    <w:p w:rsidR="000409F3" w:rsidRPr="00CA4F21" w:rsidRDefault="00B12EE2" w:rsidP="000409F3">
      <w:pPr>
        <w:rPr>
          <w:rFonts w:ascii="Arial Narrow" w:hAnsi="Arial Narrow"/>
          <w:lang w:val="sk-SK"/>
        </w:rPr>
      </w:pPr>
      <w:r w:rsidRPr="00B12EE2">
        <w:rPr>
          <w:rFonts w:ascii="Arial Narrow" w:hAnsi="Arial Narrow"/>
          <w:noProof/>
          <w:lang w:val="sk-SK" w:eastAsia="sk-SK"/>
        </w:rPr>
        <w:pict>
          <v:group id="Group 36" o:spid="_x0000_s1052" style="position:absolute;margin-left:306pt;margin-top:13.2pt;width:80.25pt;height:33pt;z-index:251626496;mso-wrap-distance-left:0;mso-wrap-distance-right:0" coordorigin="6120,264" coordsize="160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">
            <v:shape id="AutoShape 19" o:spid="_x0000_s1053" type="#_x0000_t176" style="position:absolute;left:6120;top:264;width:1604;height:65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Vk1sIA&#10;AADbAAAADwAAAGRycy9kb3ducmV2LnhtbERPTWvCQBC9F/wPywjemo0KJaSuUoKC0ovVgHibZqdJ&#10;SHY2ZFeT/PvuodDj431vdqNpxZN6V1tWsIxiEMSF1TWXCvLr4TUB4TyyxtYyKZjIwW47e9lgqu3A&#10;X/S8+FKEEHYpKqi871IpXVGRQRfZjjhwP7Y36APsS6l7HEK4aeUqjt+kwZpDQ4UdZRUVzeVhFNyT&#10;7884afKsmfa34/nc3IvMnpRazMePdxCeRv8v/nMftYJ1GBu+hB8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ZWTWwgAAANsAAAAPAAAAAAAAAAAAAAAAAJgCAABkcnMvZG93&#10;bnJldi54bWxQSwUGAAAAAAQABAD1AAAAhwMAAAAA&#10;" strokeweight=".26mm">
              <v:shadow on="t" color="black" offset=".62mm,.62mm"/>
            </v:shape>
            <v:shape id="Text Box 16" o:spid="_x0000_s1054" type="#_x0000_t202" style="position:absolute;left:6178;top:288;width:1486;height:6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tY2cQA&#10;AADbAAAADwAAAGRycy9kb3ducmV2LnhtbESPUWvCMBSF3wf7D+EO9jJm6gTdOqOIUCjiHqz7AXfN&#10;tSk2NyWJtfv3iyDs8XDO+Q5nuR5tJwbyoXWsYDrJQBDXTrfcKPg+Fq/vIEJE1tg5JgW/FGC9enxY&#10;Yq7dlQ80VLERCcIhRwUmxj6XMtSGLIaJ64mTd3LeYkzSN1J7vCa47eRbls2lxZbTgsGetobqc3Wx&#10;Cl5Mn33tT+VPoee1Oe8CLuywU+r5adx8gog0xv/wvV1qBbMPuH1JP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7WNnEAAAA2wAAAA8AAAAAAAAAAAAAAAAAmAIAAGRycy9k&#10;b3ducmV2LnhtbFBLBQYAAAAABAAEAPUAAACJAwAAAAA=&#10;" filled="f" stroked="f">
              <v:stroke joinstyle="round"/>
              <v:textbox style="mso-next-textbox:#Text Box 16">
                <w:txbxContent>
                  <w:p w:rsidR="00C37FCA" w:rsidRPr="00CA4F21" w:rsidRDefault="00C37FCA" w:rsidP="000409F3">
                    <w:pPr>
                      <w:jc w:val="center"/>
                      <w:rPr>
                        <w:rFonts w:ascii="Arial Narrow" w:hAnsi="Arial Narrow"/>
                        <w:lang w:val="sk-SK"/>
                      </w:rPr>
                    </w:pPr>
                    <w:r w:rsidRPr="00CA4F21">
                      <w:rPr>
                        <w:rFonts w:ascii="Arial Narrow" w:hAnsi="Arial Narrow"/>
                        <w:lang w:val="sk-SK"/>
                      </w:rPr>
                      <w:t>Odberatelia</w:t>
                    </w:r>
                  </w:p>
                </w:txbxContent>
              </v:textbox>
            </v:shape>
          </v:group>
        </w:pict>
      </w:r>
      <w:r w:rsidRPr="00B12EE2">
        <w:rPr>
          <w:rFonts w:ascii="Arial Narrow" w:hAnsi="Arial Narrow"/>
          <w:noProof/>
          <w:lang w:val="sk-SK" w:eastAsia="sk-SK"/>
        </w:rPr>
        <w:pict>
          <v:group id="Group 33" o:spid="_x0000_s1055" style="position:absolute;margin-left:54pt;margin-top:13.2pt;width:80.25pt;height:33pt;z-index:251629568;mso-wrap-distance-left:0;mso-wrap-distance-right:0" coordorigin="1080,264" coordsize="160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">
            <v:shape id="AutoShape 22" o:spid="_x0000_s1056" type="#_x0000_t176" style="position:absolute;left:1080;top:264;width:1604;height:65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TLSMUA&#10;AADbAAAADwAAAGRycy9kb3ducmV2LnhtbESPQWvCQBSE7wX/w/IEb3VTpSWkWaUEC4oXa4WS2zP7&#10;TEKyb0N2a5J/3y0Uehxm5hsm3Y6mFXfqXW1ZwdMyAkFcWF1zqeDy+f4Yg3AeWWNrmRRM5GC7mT2k&#10;mGg78Afdz74UAcIuQQWV910ipSsqMuiWtiMO3s32Bn2QfSl1j0OAm1auouhFGqw5LFTYUVZR0Zy/&#10;jYI8vh6juLlkzbT72p9OTV5k9qDUYj6+vYLwNPr/8F97rxWsn+H3S/gB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ZMtIxQAAANsAAAAPAAAAAAAAAAAAAAAAAJgCAABkcnMv&#10;ZG93bnJldi54bWxQSwUGAAAAAAQABAD1AAAAigMAAAAA&#10;" strokeweight=".26mm">
              <v:shadow on="t" color="black" offset=".62mm,.62mm"/>
            </v:shape>
            <v:shape id="Text Box 23" o:spid="_x0000_s1057" type="#_x0000_t202" style="position:absolute;left:1138;top:288;width:1486;height:6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TMq8QA&#10;AADbAAAADwAAAGRycy9kb3ducmV2LnhtbESPwWrDMBBE74X8g9hALqWR04IbnMgmBAwhtIe6+YCt&#10;tbFMrJWxVNv5+6pQ6HGYmTfMvphtJ0YafOtYwWadgCCunW65UXD5LJ+2IHxA1tg5JgV38lDki4c9&#10;ZtpN/EFjFRoRIewzVGBC6DMpfW3Iol+7njh6VzdYDFEOjdQDThFuO/mcJKm02HJcMNjT0VB9q76t&#10;gkfTJ+9v19NXqdPa3M4eX+14Vmq1nA87EIHm8B/+a5+0gpcU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kzKvEAAAA2wAAAA8AAAAAAAAAAAAAAAAAmAIAAGRycy9k&#10;b3ducmV2LnhtbFBLBQYAAAAABAAEAPUAAACJAwAAAAA=&#10;" filled="f" stroked="f">
              <v:stroke joinstyle="round"/>
              <v:textbox style="mso-next-textbox:#Text Box 23">
                <w:txbxContent>
                  <w:p w:rsidR="00C37FCA" w:rsidRPr="00CA4F21" w:rsidRDefault="00C37FCA" w:rsidP="000409F3">
                    <w:pPr>
                      <w:jc w:val="center"/>
                      <w:rPr>
                        <w:rFonts w:ascii="Arial Narrow" w:hAnsi="Arial Narrow"/>
                        <w:lang w:val="sk-SK"/>
                      </w:rPr>
                    </w:pPr>
                    <w:r w:rsidRPr="00CA4F21">
                      <w:rPr>
                        <w:rFonts w:ascii="Arial Narrow" w:hAnsi="Arial Narrow"/>
                        <w:lang w:val="sk-SK"/>
                      </w:rPr>
                      <w:t>Dodávatelia</w:t>
                    </w:r>
                  </w:p>
                </w:txbxContent>
              </v:textbox>
            </v:shape>
          </v:group>
        </w:pict>
      </w:r>
      <w:r w:rsidRPr="00B12EE2">
        <w:rPr>
          <w:rFonts w:ascii="Arial Narrow" w:hAnsi="Arial Narrow"/>
          <w:noProof/>
          <w:lang w:val="sk-SK" w:eastAsia="sk-SK"/>
        </w:rPr>
        <w:pict>
          <v:shape id="Text Box 32" o:spid="_x0000_s1058" type="#_x0000_t202" style="position:absolute;margin-left:108pt;margin-top:-18pt;width:104.95pt;height:26.95pt;z-index:2516387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" stroked="f">
            <v:textbox style="mso-next-textbox:#Text Box 32" inset="0,0,0,0">
              <w:txbxContent>
                <w:p w:rsidR="00C37FCA" w:rsidRPr="00036866" w:rsidRDefault="00C37FCA" w:rsidP="000409F3">
                  <w:pPr>
                    <w:rPr>
                      <w:rFonts w:ascii="Arial Narrow" w:hAnsi="Arial Narrow"/>
                      <w:szCs w:val="22"/>
                      <w:lang w:val="sk-SK"/>
                    </w:rPr>
                  </w:pPr>
                  <w:r w:rsidRPr="00036866">
                    <w:rPr>
                      <w:rFonts w:ascii="Arial Narrow" w:hAnsi="Arial Narrow"/>
                      <w:szCs w:val="22"/>
                      <w:lang w:val="sk-SK"/>
                    </w:rPr>
                    <w:t>výdavky na prevádzku</w:t>
                  </w:r>
                </w:p>
              </w:txbxContent>
            </v:textbox>
          </v:shape>
        </w:pict>
      </w:r>
      <w:r w:rsidRPr="00B12EE2">
        <w:rPr>
          <w:rFonts w:ascii="Arial Narrow" w:hAnsi="Arial Narrow"/>
          <w:noProof/>
          <w:lang w:val="sk-SK" w:eastAsia="sk-SK"/>
        </w:rPr>
        <w:pict>
          <v:shape id="Text Box 31" o:spid="_x0000_s1059" type="#_x0000_t202" style="position:absolute;margin-left:252pt;margin-top:-18pt;width:95.7pt;height:30.8pt;z-index:2516418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" stroked="f">
            <v:textbox style="mso-next-textbox:#Text Box 31" inset="0,0,0,0">
              <w:txbxContent>
                <w:p w:rsidR="00C37FCA" w:rsidRPr="00036866" w:rsidRDefault="00C37FCA" w:rsidP="000409F3">
                  <w:pPr>
                    <w:jc w:val="center"/>
                    <w:rPr>
                      <w:rFonts w:ascii="Arial Narrow" w:hAnsi="Arial Narrow"/>
                      <w:szCs w:val="22"/>
                      <w:lang w:val="sk-SK"/>
                    </w:rPr>
                  </w:pPr>
                  <w:r w:rsidRPr="00036866">
                    <w:rPr>
                      <w:rFonts w:ascii="Arial Narrow" w:hAnsi="Arial Narrow"/>
                      <w:szCs w:val="22"/>
                      <w:lang w:val="sk-SK"/>
                    </w:rPr>
                    <w:t>príjmy z prevádzky</w:t>
                  </w:r>
                </w:p>
              </w:txbxContent>
            </v:textbox>
          </v:shape>
        </w:pict>
      </w:r>
    </w:p>
    <w:p w:rsidR="000409F3" w:rsidRPr="00CA4F21" w:rsidRDefault="00B12EE2" w:rsidP="000409F3">
      <w:pPr>
        <w:rPr>
          <w:rFonts w:ascii="Arial Narrow" w:hAnsi="Arial Narrow"/>
          <w:lang w:val="sk-SK"/>
        </w:rPr>
      </w:pPr>
      <w:r w:rsidRPr="00B12EE2">
        <w:rPr>
          <w:rFonts w:ascii="Arial Narrow" w:hAnsi="Arial Narrow"/>
          <w:noProof/>
          <w:lang w:val="sk-SK" w:eastAsia="sk-SK"/>
        </w:rPr>
        <w:pict>
          <v:group id="Group 28" o:spid="_x0000_s1060" style="position:absolute;margin-left:181.15pt;margin-top:.65pt;width:84.75pt;height:33pt;z-index:251644928;mso-wrap-distance-left:0;mso-wrap-distance-right:0" coordorigin="3780,264" coordsize="1436,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">
            <v:shape id="AutoShape 29" o:spid="_x0000_s1061" type="#_x0000_t176" style="position:absolute;left:3780;top:264;width:1436;height:65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1TPMQA&#10;AADbAAAADwAAAGRycy9kb3ducmV2LnhtbESPT4vCMBTE74LfIbwFb5quwlK6RpGioHjxT0G8vW2e&#10;bWnzUpqo9dtvhIU9DjPzG2a+7E0jHtS5yrKCz0kEgji3uuJCQXbejGMQziNrbCyTghc5WC6Ggzkm&#10;2j75SI+TL0SAsEtQQel9m0jp8pIMuoltiYN3s51BH2RXSN3hM8BNI6dR9CUNVhwWSmwpLSmvT3ej&#10;4Br/7KO4ztL6tb5sD4f6mqd2p9Too199g/DU+//wX3urFcym8P4Sf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NUzzEAAAA2wAAAA8AAAAAAAAAAAAAAAAAmAIAAGRycy9k&#10;b3ducmV2LnhtbFBLBQYAAAAABAAEAPUAAACJAwAAAAA=&#10;" strokeweight=".26mm">
              <v:shadow on="t" color="black" offset=".62mm,.62mm"/>
            </v:shape>
            <v:shape id="Text Box 30" o:spid="_x0000_s1062" type="#_x0000_t202" style="position:absolute;left:3832;top:288;width:1330;height:6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FOQsIA&#10;AADbAAAADwAAAGRycy9kb3ducmV2LnhtbESPQWsCMRSE7wX/Q3iCt5pVadHVKLYg9iR0Fbw+Ns9k&#10;dfOybKK7/vumUOhxmJlvmNWmd7V4UBsqzwom4wwEcel1xUbB6bh7nYMIEVlj7ZkUPCnAZj14WWGu&#10;fcff9CiiEQnCIUcFNsYmlzKUlhyGsW+Ik3fxrcOYZGukbrFLcFfLaZa9S4cVpwWLDX1aKm/F3Sno&#10;Pq6HaOz0+FYwmjPtabGbH5QaDfvtEkSkPv6H/9pfWsFsBr9f0g+Q6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YU5CwgAAANsAAAAPAAAAAAAAAAAAAAAAAJgCAABkcnMvZG93&#10;bnJldi54bWxQSwUGAAAAAAQABAD1AAAAhwMAAAAA&#10;" filled="f" stroked="f">
              <v:stroke joinstyle="round"/>
              <v:textbox style="mso-next-textbox:#Text Box 30" inset=".49mm,,.49mm">
                <w:txbxContent>
                  <w:p w:rsidR="00C37FCA" w:rsidRPr="00CA4F21" w:rsidRDefault="00C37FCA" w:rsidP="000409F3">
                    <w:pPr>
                      <w:jc w:val="center"/>
                      <w:rPr>
                        <w:rFonts w:ascii="Arial Narrow" w:hAnsi="Arial Narrow"/>
                        <w:szCs w:val="22"/>
                        <w:lang w:val="sk-SK"/>
                      </w:rPr>
                    </w:pPr>
                    <w:r w:rsidRPr="00CA4F21">
                      <w:rPr>
                        <w:rFonts w:ascii="Arial Narrow" w:hAnsi="Arial Narrow"/>
                        <w:szCs w:val="22"/>
                        <w:lang w:val="sk-SK"/>
                      </w:rPr>
                      <w:t>Prevádzkovateľ</w:t>
                    </w:r>
                  </w:p>
                </w:txbxContent>
              </v:textbox>
            </v:shape>
          </v:group>
        </w:pict>
      </w:r>
      <w:r w:rsidRPr="00B12EE2">
        <w:rPr>
          <w:rFonts w:ascii="Arial Narrow" w:hAnsi="Arial Narrow"/>
          <w:noProof/>
          <w:lang w:val="sk-SK" w:eastAsia="sk-SK"/>
        </w:rPr>
        <w:pict>
          <v:shape id="Left Arrow 27" o:spid="_x0000_s1102" type="#_x0000_t66" style="position:absolute;margin-left:2in;margin-top:8.4pt;width:32.25pt;height:7.15pt;z-index:2516326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" strokeweight=".26mm"/>
        </w:pict>
      </w:r>
      <w:r w:rsidRPr="00B12EE2">
        <w:rPr>
          <w:rFonts w:ascii="Arial Narrow" w:hAnsi="Arial Narrow"/>
          <w:noProof/>
          <w:lang w:val="sk-SK" w:eastAsia="sk-SK"/>
        </w:rPr>
        <w:pict>
          <v:shape id="Left Arrow 26" o:spid="_x0000_s1101" type="#_x0000_t66" style="position:absolute;margin-left:270pt;margin-top:8.4pt;width:31.5pt;height:7.15pt;z-index:2516357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" strokeweight=".26mm"/>
        </w:pict>
      </w:r>
    </w:p>
    <w:p w:rsidR="000409F3" w:rsidRPr="00CA4F21" w:rsidRDefault="000409F3" w:rsidP="000409F3">
      <w:pPr>
        <w:rPr>
          <w:rFonts w:ascii="Arial Narrow" w:hAnsi="Arial Narrow"/>
          <w:lang w:val="sk-SK"/>
        </w:rPr>
      </w:pPr>
    </w:p>
    <w:p w:rsidR="000409F3" w:rsidRPr="00CA4F21" w:rsidRDefault="00B12EE2" w:rsidP="000409F3">
      <w:pPr>
        <w:rPr>
          <w:rFonts w:ascii="Arial Narrow" w:hAnsi="Arial Narrow"/>
          <w:lang w:val="sk-SK"/>
        </w:rPr>
      </w:pPr>
      <w:r w:rsidRPr="00B12EE2">
        <w:rPr>
          <w:rFonts w:ascii="Arial Narrow" w:hAnsi="Arial Narrow"/>
          <w:noProof/>
          <w:lang w:val="sk-SK" w:eastAsia="sk-SK"/>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5" o:spid="_x0000_s1100" type="#_x0000_t69" style="position:absolute;margin-left:216.5pt;margin-top:16.3pt;width:24.75pt;height:7.75pt;rotation:90;z-index:2516480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" adj="4300" strokeweight=".26mm"/>
        </w:pict>
      </w:r>
    </w:p>
    <w:p w:rsidR="000409F3" w:rsidRPr="00CA4F21" w:rsidRDefault="000409F3" w:rsidP="000409F3">
      <w:pPr>
        <w:rPr>
          <w:rFonts w:ascii="Arial Narrow" w:hAnsi="Arial Narrow"/>
          <w:lang w:val="sk-SK"/>
        </w:rPr>
      </w:pPr>
    </w:p>
    <w:p w:rsidR="000409F3" w:rsidRPr="00CA4F21" w:rsidRDefault="00B12EE2" w:rsidP="000409F3">
      <w:pPr>
        <w:rPr>
          <w:rFonts w:ascii="Arial Narrow" w:hAnsi="Arial Narrow"/>
          <w:lang w:val="sk-SK"/>
        </w:rPr>
      </w:pPr>
      <w:r w:rsidRPr="00B12EE2">
        <w:rPr>
          <w:rFonts w:ascii="Arial Narrow" w:hAnsi="Arial Narrow"/>
          <w:noProof/>
          <w:lang w:val="sk-SK" w:eastAsia="sk-SK"/>
        </w:rPr>
        <w:pict>
          <v:group id="Group 22" o:spid="_x0000_s1063" style="position:absolute;margin-left:198pt;margin-top:7.2pt;width:62.75pt;height:33pt;z-index:251623424;mso-wrap-distance-left:0;mso-wrap-distance-right:0" coordorigin="3960,144" coordsize="125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">
            <v:shape id="AutoShape 16" o:spid="_x0000_s1064" type="#_x0000_t176" style="position:absolute;left:3960;top:144;width:1254;height:65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BXkMUA&#10;AADbAAAADwAAAGRycy9kb3ducmV2LnhtbESPQWvCQBSE7wX/w/KE3pqNHkoaXUWCBUsv1golt2f2&#10;mYRk34bs1iT/3hUKPQ4z8w2z3o6mFTfqXW1ZwSKKQRAXVtdcKjh/v78kIJxH1thaJgUTOdhuZk9r&#10;TLUd+ItuJ1+KAGGXooLK+y6V0hUVGXSR7YiDd7W9QR9kX0rd4xDgppXLOH6VBmsOCxV2lFVUNKdf&#10;oyBPLp9x0pyzZtr/HI7HJi8y+6HU83zcrUB4Gv1/+K990AqWb/D4En6A3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FeQxQAAANsAAAAPAAAAAAAAAAAAAAAAAJgCAABkcnMv&#10;ZG93bnJldi54bWxQSwUGAAAAAAQABAD1AAAAigMAAAAA&#10;" strokeweight=".26mm">
              <v:shadow on="t" color="black" offset=".62mm,.62mm"/>
            </v:shape>
            <v:shape id="Text Box 17" o:spid="_x0000_s1065" type="#_x0000_t202" style="position:absolute;left:4005;top:168;width:1162;height:6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HxRMAA&#10;AADbAAAADwAAAGRycy9kb3ducmV2LnhtbERP3WrCMBS+F/YO4Qx2I2vqBjqqUUQQSpkX/jzAsTlt&#10;is1JaWLt3n65ELz8+P5Xm9G2YqDeN44VzJIUBHHpdMO1gst5//kDwgdkja1jUvBHHjbrt8kKM+0e&#10;fKThFGoRQ9hnqMCE0GVS+tKQRZ+4jjhylesthgj7WuoeHzHctvIrTefSYsOxwWBHO0Pl7XS3Cqam&#10;Sw+/VX7d63lpboXHhR0KpT7ex+0SRKAxvMRPd64VfMf1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4HxRMAAAADbAAAADwAAAAAAAAAAAAAAAACYAgAAZHJzL2Rvd25y&#10;ZXYueG1sUEsFBgAAAAAEAAQA9QAAAIUDAAAAAA==&#10;" filled="f" stroked="f">
              <v:stroke joinstyle="round"/>
              <v:textbox style="mso-next-textbox:#Text Box 17">
                <w:txbxContent>
                  <w:p w:rsidR="00C37FCA" w:rsidRPr="00CA4F21" w:rsidRDefault="00C37FCA" w:rsidP="000409F3">
                    <w:pPr>
                      <w:jc w:val="center"/>
                      <w:rPr>
                        <w:rFonts w:ascii="Arial Narrow" w:hAnsi="Arial Narrow"/>
                        <w:lang w:val="sk-SK"/>
                      </w:rPr>
                    </w:pPr>
                    <w:r w:rsidRPr="00CA4F21">
                      <w:rPr>
                        <w:rFonts w:ascii="Arial Narrow" w:hAnsi="Arial Narrow"/>
                        <w:lang w:val="sk-SK"/>
                      </w:rPr>
                      <w:t>Žiadateľ</w:t>
                    </w:r>
                  </w:p>
                </w:txbxContent>
              </v:textbox>
            </v:shape>
          </v:group>
        </w:pict>
      </w:r>
    </w:p>
    <w:p w:rsidR="000409F3" w:rsidRPr="00CA4F21" w:rsidRDefault="000409F3" w:rsidP="000409F3">
      <w:pPr>
        <w:rPr>
          <w:rFonts w:ascii="Arial Narrow" w:hAnsi="Arial Narrow"/>
          <w:lang w:val="sk-SK"/>
        </w:rPr>
      </w:pPr>
    </w:p>
    <w:p w:rsidR="000409F3" w:rsidRPr="00CA4F21" w:rsidRDefault="000409F3" w:rsidP="000409F3">
      <w:pPr>
        <w:rPr>
          <w:rFonts w:ascii="Arial Narrow" w:hAnsi="Arial Narrow"/>
          <w:lang w:val="sk-SK"/>
        </w:rPr>
      </w:pPr>
    </w:p>
    <w:p w:rsidR="00D74F75" w:rsidRPr="00CA4F21" w:rsidRDefault="00D74F75" w:rsidP="000409F3">
      <w:pPr>
        <w:pStyle w:val="Zkladntext"/>
        <w:rPr>
          <w:rFonts w:ascii="Arial Narrow" w:hAnsi="Arial Narrow"/>
          <w:lang w:val="sk-SK"/>
        </w:rPr>
      </w:pPr>
    </w:p>
    <w:p w:rsidR="000409F3" w:rsidRPr="00CA4F21" w:rsidRDefault="000409F3" w:rsidP="000409F3">
      <w:pPr>
        <w:pStyle w:val="Zkladntext"/>
        <w:rPr>
          <w:rFonts w:ascii="Arial Narrow" w:hAnsi="Arial Narrow"/>
          <w:lang w:val="sk-SK"/>
        </w:rPr>
      </w:pPr>
      <w:r w:rsidRPr="00CA4F21">
        <w:rPr>
          <w:rFonts w:ascii="Arial Narrow" w:hAnsi="Arial Narrow"/>
          <w:lang w:val="sk-SK"/>
        </w:rPr>
        <w:t>Žiadateľom môže byť napr. obec a ďalším subjektom zapojeným do projektu napr. spoločnosť zo súkromného sektora. Ďalší subjekt môže technicky zabezpečovať prevádzku projektu, odbyt vyrobenej produkcie alebo služieb, vystupovať ako subdodávateľ výrobných vstupov alebo služieb a pod.</w:t>
      </w:r>
    </w:p>
    <w:p w:rsidR="000409F3" w:rsidRPr="00CA4F21" w:rsidRDefault="000409F3" w:rsidP="000409F3">
      <w:pPr>
        <w:pStyle w:val="Zkladntext"/>
        <w:rPr>
          <w:rFonts w:ascii="Arial Narrow" w:hAnsi="Arial Narrow"/>
          <w:lang w:val="sk-SK"/>
        </w:rPr>
      </w:pPr>
      <w:r w:rsidRPr="00CA4F21">
        <w:rPr>
          <w:rFonts w:ascii="Arial Narrow" w:hAnsi="Arial Narrow"/>
          <w:lang w:val="sk-SK"/>
        </w:rPr>
        <w:t>V prípade zapojenia ďalšieho subjektu (alebo viacerých subjektov) do projektu, je potrebné v textovej časti finančnej analýzy podrobne popísať, aké peňažné toky budú medzi žiadateľom a ďalšími zapojenými subjektmi vznikať. Je vhodné špecifikovať najmä:</w:t>
      </w:r>
    </w:p>
    <w:p w:rsidR="000409F3" w:rsidRPr="00CA4F21" w:rsidRDefault="00D74F75"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k</w:t>
      </w:r>
      <w:r w:rsidR="000409F3" w:rsidRPr="00CA4F21">
        <w:rPr>
          <w:rFonts w:ascii="Arial Narrow" w:hAnsi="Arial Narrow"/>
          <w:lang w:val="sk-SK"/>
        </w:rPr>
        <w:t>torý subjekt bude zabezpečovať prevádzku (používať majetok);</w:t>
      </w:r>
    </w:p>
    <w:p w:rsidR="000409F3" w:rsidRPr="00CA4F21" w:rsidRDefault="00D74F75"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k</w:t>
      </w:r>
      <w:r w:rsidR="000409F3" w:rsidRPr="00CA4F21">
        <w:rPr>
          <w:rFonts w:ascii="Arial Narrow" w:hAnsi="Arial Narrow"/>
          <w:lang w:val="sk-SK"/>
        </w:rPr>
        <w:t>torý subjekt získa výnosy z prevádzky projektu;</w:t>
      </w:r>
    </w:p>
    <w:p w:rsidR="000409F3" w:rsidRPr="00CA4F21" w:rsidRDefault="00D74F75"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k</w:t>
      </w:r>
      <w:r w:rsidR="000409F3" w:rsidRPr="00CA4F21">
        <w:rPr>
          <w:rFonts w:ascii="Arial Narrow" w:hAnsi="Arial Narrow"/>
          <w:lang w:val="sk-SK"/>
        </w:rPr>
        <w:t>torý subjekt bude mať právo stanovovať ceny produktov a služieb;</w:t>
      </w:r>
    </w:p>
    <w:p w:rsidR="000409F3" w:rsidRPr="00CA4F21" w:rsidRDefault="00D74F75"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č</w:t>
      </w:r>
      <w:r w:rsidR="000409F3" w:rsidRPr="00CA4F21">
        <w:rPr>
          <w:rFonts w:ascii="Arial Narrow" w:hAnsi="Arial Narrow"/>
          <w:lang w:val="sk-SK"/>
        </w:rPr>
        <w:t>i bude za prenájom majetku platené nájomné;</w:t>
      </w:r>
    </w:p>
    <w:p w:rsidR="000409F3" w:rsidRPr="00CA4F21" w:rsidRDefault="00D74F75"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č</w:t>
      </w:r>
      <w:r w:rsidR="000409F3" w:rsidRPr="00CA4F21">
        <w:rPr>
          <w:rFonts w:ascii="Arial Narrow" w:hAnsi="Arial Narrow"/>
          <w:lang w:val="sk-SK"/>
        </w:rPr>
        <w:t>i bude spolupráca medzi subjektmi prebiehať za trhových podmienok</w:t>
      </w:r>
      <w:r w:rsidRPr="00CA4F21">
        <w:rPr>
          <w:rFonts w:ascii="Arial Narrow" w:hAnsi="Arial Narrow"/>
          <w:lang w:val="sk-SK"/>
        </w:rPr>
        <w:t>,</w:t>
      </w:r>
      <w:r w:rsidR="000409F3" w:rsidRPr="00CA4F21">
        <w:rPr>
          <w:rFonts w:ascii="Arial Narrow" w:hAnsi="Arial Narrow"/>
          <w:lang w:val="sk-SK"/>
        </w:rPr>
        <w:t xml:space="preserve"> alebo si budú žiadateľ a ďalší subjekt navzájom poskytovať zvýhodnené podmienky.</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V tabuľkovej časti finančnej analýzy </w:t>
      </w:r>
      <w:r w:rsidR="00D74F75" w:rsidRPr="00CA4F21">
        <w:rPr>
          <w:rFonts w:ascii="Arial Narrow" w:hAnsi="Arial Narrow"/>
          <w:lang w:val="sk-SK"/>
        </w:rPr>
        <w:t>sa vypočítajú</w:t>
      </w:r>
      <w:r w:rsidRPr="00CA4F21">
        <w:rPr>
          <w:rFonts w:ascii="Arial Narrow" w:hAnsi="Arial Narrow"/>
          <w:lang w:val="sk-SK"/>
        </w:rPr>
        <w:t xml:space="preserve"> samostatne prevádzkové príjmy a výdavky za žiadateľa a prevádzkovateľa, peňažné toky žiadateľa a samostatne peňažné toky každého ďalšieho subjektu zapojeného do projektu. Po stanovení peňažných tokov </w:t>
      </w:r>
      <w:r w:rsidR="00D74F75" w:rsidRPr="00CA4F21">
        <w:rPr>
          <w:rFonts w:ascii="Arial Narrow" w:hAnsi="Arial Narrow"/>
          <w:lang w:val="sk-SK"/>
        </w:rPr>
        <w:t xml:space="preserve">je potrebné </w:t>
      </w:r>
      <w:r w:rsidRPr="00CA4F21">
        <w:rPr>
          <w:rFonts w:ascii="Arial Narrow" w:hAnsi="Arial Narrow"/>
          <w:lang w:val="sk-SK"/>
        </w:rPr>
        <w:t xml:space="preserve">vypočítať konsolidované peňažné toky projektu (t.j. ako keby projekt realizoval len jeden subjekt). Konsolidované peňažné toky </w:t>
      </w:r>
      <w:r w:rsidR="00D74F75" w:rsidRPr="00CA4F21">
        <w:rPr>
          <w:rFonts w:ascii="Arial Narrow" w:hAnsi="Arial Narrow"/>
          <w:lang w:val="sk-SK"/>
        </w:rPr>
        <w:t xml:space="preserve">sa použijú </w:t>
      </w:r>
      <w:r w:rsidRPr="00CA4F21">
        <w:rPr>
          <w:rFonts w:ascii="Arial Narrow" w:hAnsi="Arial Narrow"/>
          <w:lang w:val="sk-SK"/>
        </w:rPr>
        <w:t xml:space="preserve">v hárku </w:t>
      </w:r>
      <w:r w:rsidRPr="00CA4F21">
        <w:rPr>
          <w:rFonts w:ascii="Arial Narrow" w:hAnsi="Arial Narrow"/>
          <w:i/>
          <w:lang w:val="sk-SK"/>
        </w:rPr>
        <w:t>Peňažné toky projektu</w:t>
      </w:r>
      <w:r w:rsidRPr="00CA4F21">
        <w:rPr>
          <w:rFonts w:ascii="Arial Narrow" w:hAnsi="Arial Narrow"/>
          <w:lang w:val="sk-SK"/>
        </w:rPr>
        <w:t xml:space="preserve">. Tak sa zabezpečí, aby bola ekonomická výkonnosť projektu (a podiel príspevku zo zdrojov EÚ a štátneho rozpočtu </w:t>
      </w:r>
      <w:r w:rsidRPr="00CA4F21">
        <w:rPr>
          <w:rFonts w:ascii="Arial Narrow" w:hAnsi="Arial Narrow"/>
          <w:lang w:val="sk-SK"/>
        </w:rPr>
        <w:lastRenderedPageBreak/>
        <w:t>pre projekty nespadajúce pod schému štátnej pomoci) kalkulovaná bez ohľadu na to, ako budú nastavené peňažné toky medzi žiadateľom a ďalšími subjektmi zapojenými do projektu.</w:t>
      </w:r>
    </w:p>
    <w:p w:rsidR="000409F3" w:rsidRPr="00CA4F21" w:rsidRDefault="00B12EE2" w:rsidP="000409F3">
      <w:pPr>
        <w:rPr>
          <w:rFonts w:ascii="Arial Narrow" w:hAnsi="Arial Narrow"/>
          <w:lang w:val="sk-SK"/>
        </w:rPr>
      </w:pPr>
      <w:r w:rsidRPr="00B12EE2">
        <w:rPr>
          <w:rFonts w:ascii="Arial Narrow" w:hAnsi="Arial Narrow"/>
          <w:noProof/>
          <w:lang w:val="sk-SK" w:eastAsia="sk-SK"/>
        </w:rPr>
        <w:pict>
          <v:group id="Group 39" o:spid="_x0000_s1066" style="position:absolute;margin-left:8.65pt;margin-top:8.05pt;width:430.25pt;height:153pt;z-index:251651072" coordorigin="1610,1532" coordsize="8605,2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">
            <v:rect id="Rectangle 33" o:spid="_x0000_s1067" style="position:absolute;left:4004;top:2238;width:3766;height:20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4LE78A&#10;AADbAAAADwAAAGRycy9kb3ducmV2LnhtbERPTWuDQBC9B/oflgn0InW1hSAmGwktgVyrhVwHd6oS&#10;d1Z2t8b8+2whkNs83ufsqsWMYibnB8sK8jQDQdxaPXCn4Kc5vhUgfEDWOFomBTfyUO1fVjsstb3y&#10;N8116EQMYV+igj6EqZTStz0Z9KmdiCP3a53BEKHrpHZ4jeFmlO9ZtpEGB44NPU702VN7qf+MAtnM&#10;9VnnycKJaYsm+XJhGpxSr+vlsAURaAlP8cN90nH+B/z/Eg+Q+z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3gsTvwAAANsAAAAPAAAAAAAAAAAAAAAAAJgCAABkcnMvZG93bnJl&#10;di54bWxQSwUGAAAAAAQABAD1AAAAhAMAAAAA&#10;" strokecolor="#a5a5a5"/>
            <v:rect id="Rectangle 34" o:spid="_x0000_s1068" style="position:absolute;left:4115;top:2688;width:1465;height:14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eTZ78A&#10;AADbAAAADwAAAGRycy9kb3ducmV2LnhtbERPTWuDQBC9B/oflgn0InW1lCAmGwktgVyrhVwHd6oS&#10;d1Z2t8b8+2whkNs83ufsqsWMYibnB8sK8jQDQdxaPXCn4Kc5vhUgfEDWOFomBTfyUO1fVjsstb3y&#10;N8116EQMYV+igj6EqZTStz0Z9KmdiCP3a53BEKHrpHZ4jeFmlO9ZtpEGB44NPU702VN7qf+MAtnM&#10;9VnnycKJaYsm+XJhGpxSr+vlsAURaAlP8cN90nH+B/z/Eg+Q+z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N5NnvwAAANsAAAAPAAAAAAAAAAAAAAAAAJgCAABkcnMvZG93bnJl&#10;di54bWxQSwUGAAAAAAQABAD1AAAAhAMAAAAA&#10;" strokecolor="#a5a5a5"/>
            <v:shape id="AutoShape 35" o:spid="_x0000_s1069" type="#_x0000_t176" style="position:absolute;left:4220;top:3258;width:1255;height:6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jMMA&#10;AADbAAAADwAAAGRycy9kb3ducmV2LnhtbERPTWvCQBC9F/wPywi9FN1Uqmh0FWsr9KQYPZjbkB2T&#10;YHY2ZLcx/vtuQfA2j/c5i1VnKtFS40rLCt6HEQjizOqScwWn43YwBeE8ssbKMim4k4PVsveywFjb&#10;Gx+oTXwuQgi7GBUU3texlC4ryKAb2po4cBfbGPQBNrnUDd5CuKnkKIom0mDJoaHAmjYFZdfk1yhI&#10;d2manr/lflvx7OP+9tV+Jse9Uq/9bj0H4anzT/HD/aPD/DH8/xIO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qjMMAAADbAAAADwAAAAAAAAAAAAAAAACYAgAAZHJzL2Rv&#10;d25yZXYueG1sUEsFBgAAAAAEAAQA9QAAAIgDAAAAAA==&#10;">
              <v:shadow on="t"/>
              <v:textbox style="mso-next-textbox:#AutoShape 35">
                <w:txbxContent>
                  <w:p w:rsidR="00C37FCA" w:rsidRPr="00CA4F21" w:rsidRDefault="00C37FCA" w:rsidP="000409F3">
                    <w:pPr>
                      <w:jc w:val="center"/>
                      <w:rPr>
                        <w:rFonts w:ascii="Arial Narrow" w:hAnsi="Arial Narrow" w:cs="Arial"/>
                        <w:sz w:val="19"/>
                        <w:szCs w:val="19"/>
                        <w:lang w:val="sk-SK"/>
                      </w:rPr>
                    </w:pPr>
                    <w:r w:rsidRPr="00CA4F21">
                      <w:rPr>
                        <w:rFonts w:ascii="Arial Narrow" w:hAnsi="Arial Narrow" w:cs="Arial"/>
                        <w:sz w:val="19"/>
                        <w:szCs w:val="19"/>
                        <w:lang w:val="sk-SK"/>
                      </w:rPr>
                      <w:t>Žiadateľ</w:t>
                    </w:r>
                  </w:p>
                </w:txbxContent>
              </v:textbox>
            </v:shape>
            <v:shape id="AutoShape 36" o:spid="_x0000_s1070" type="#_x0000_t176" style="position:absolute;left:8610;top:3258;width:1605;height:6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B0+8MA&#10;AADbAAAADwAAAGRycy9kb3ducmV2LnhtbERPS2vCQBC+C/0PyxR6kbqxiLSpq9QXeFKaeDC3ITtN&#10;QrOzIbvG+O9dQfA2H99zZove1KKj1lWWFYxHEQji3OqKCwXHdPv+CcJ5ZI21ZVJwJQeL+ctghrG2&#10;F/6lLvGFCCHsYlRQet/EUrq8JINuZBviwP3Z1qAPsC2kbvESwk0tP6JoKg1WHBpKbGhVUv6fnI2C&#10;bJ9l2WkjD9uavybX4bpbJulBqbfX/ucbhKfeP8UP906H+VO4/xIO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3B0+8MAAADbAAAADwAAAAAAAAAAAAAAAACYAgAAZHJzL2Rv&#10;d25yZXYueG1sUEsFBgAAAAAEAAQA9QAAAIgDAAAAAA==&#10;">
              <v:shadow on="t"/>
              <v:textbox style="mso-next-textbox:#AutoShape 36">
                <w:txbxContent>
                  <w:p w:rsidR="00C37FCA" w:rsidRPr="00CA4F21" w:rsidRDefault="00C37FCA" w:rsidP="000409F3">
                    <w:pPr>
                      <w:jc w:val="center"/>
                      <w:rPr>
                        <w:rFonts w:ascii="Arial Narrow" w:hAnsi="Arial Narrow" w:cs="Arial"/>
                        <w:sz w:val="19"/>
                        <w:szCs w:val="19"/>
                        <w:lang w:val="sk-SK"/>
                      </w:rPr>
                    </w:pPr>
                    <w:r w:rsidRPr="00CA4F21">
                      <w:rPr>
                        <w:rFonts w:ascii="Arial Narrow" w:hAnsi="Arial Narrow" w:cs="Arial"/>
                        <w:sz w:val="19"/>
                        <w:szCs w:val="19"/>
                        <w:lang w:val="sk-SK"/>
                      </w:rPr>
                      <w:t>Odberatelia</w:t>
                    </w:r>
                  </w:p>
                </w:txbxContent>
              </v:textbox>
            </v:shape>
            <v:shape id="AutoShape 37" o:spid="_x0000_s1071" type="#_x0000_t176" style="position:absolute;left:1610;top:3258;width:1605;height:6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zRYMMA&#10;AADbAAAADwAAAGRycy9kb3ducmV2LnhtbERPS2vCQBC+F/wPywi9FN1Uio/oKtZW6EkxejC3ITsm&#10;wexsyG5j/PfdguBtPr7nLFadqURLjSstK3gfRiCIM6tLzhWcjtvBFITzyBory6TgTg5Wy97LAmNt&#10;b3ygNvG5CCHsYlRQeF/HUrqsIINuaGviwF1sY9AH2ORSN3gL4aaSoygaS4Mlh4YCa9oUlF2TX6Mg&#10;3aVpev6W+23Fs4/721f7mRz3Sr32u/UchKfOP8UP948O8yfw/0s4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zRYMMAAADbAAAADwAAAAAAAAAAAAAAAACYAgAAZHJzL2Rv&#10;d25yZXYueG1sUEsFBgAAAAAEAAQA9QAAAIgDAAAAAA==&#10;">
              <v:shadow on="t"/>
              <v:textbox style="mso-next-textbox:#AutoShape 37">
                <w:txbxContent>
                  <w:p w:rsidR="00C37FCA" w:rsidRPr="00CA4F21" w:rsidRDefault="00C37FCA" w:rsidP="00D7609C">
                    <w:pPr>
                      <w:jc w:val="center"/>
                      <w:rPr>
                        <w:rFonts w:ascii="Arial Narrow" w:hAnsi="Arial Narrow" w:cs="Arial"/>
                        <w:sz w:val="19"/>
                        <w:szCs w:val="19"/>
                        <w:lang w:val="sk-SK"/>
                      </w:rPr>
                    </w:pPr>
                    <w:r w:rsidRPr="00CA4F21">
                      <w:rPr>
                        <w:rFonts w:ascii="Arial Narrow" w:hAnsi="Arial Narrow" w:cs="Arial"/>
                        <w:sz w:val="19"/>
                        <w:szCs w:val="19"/>
                        <w:lang w:val="sk-SK"/>
                      </w:rPr>
                      <w:t>Dodávatelia</w:t>
                    </w:r>
                  </w:p>
                </w:txbxContent>
              </v:textbox>
            </v:shape>
            <v:shape id="AutoShape 38" o:spid="_x0000_s1072" type="#_x0000_t66" style="position:absolute;left:3285;top:3505;width:645;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IOMsQA&#10;AADbAAAADwAAAGRycy9kb3ducmV2LnhtbESPQW/CMAyF75P4D5GRuI0UEGjrCAixIcZlGmy7W43X&#10;VmuckgRa/v18mLSbrff83ufluneNulKItWcDk3EGirjwtubSwOfH7v4BVEzIFhvPZOBGEdarwd0S&#10;c+s7PtL1lEolIRxzNFCl1OZax6Iih3HsW2LRvn1wmGQNpbYBOwl3jZ5m2UI7rFkaKmxpW1Hxc7o4&#10;A8c0uXWzl7fwbB/b9/lXP9ufD3tjRsN+8wQqUZ/+zX/Xr1bwBVZ+kQH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yDjLEAAAA2wAAAA8AAAAAAAAAAAAAAAAAmAIAAGRycy9k&#10;b3ducmV2LnhtbFBLBQYAAAAABAAEAPUAAACJAwAAAAA=&#10;"/>
            <v:shape id="AutoShape 39" o:spid="_x0000_s1073" type="#_x0000_t66" style="position:absolute;left:7845;top:3505;width:630;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6rqcIA&#10;AADbAAAADwAAAGRycy9kb3ducmV2LnhtbERPS2sCMRC+C/6HMII3zVqx1NUo4gPbi1Rb78Nm3F3c&#10;TLZJdNd/3xQK3ubje8582ZpK3Mn50rKC0TABQZxZXXKu4PtrN3gD4QOyxsoyKXiQh+Wi25ljqm3D&#10;R7qfQi5iCPsUFRQh1KmUPivIoB/amjhyF+sMhghdLrXDJoabSr4kyas0WHJsKLCmdUHZ9XQzCo5h&#10;9GjG24Pb6Gn9OTm34/3Px16pfq9dzUAEasNT/O9+13H+FP5+iQ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PqupwgAAANsAAAAPAAAAAAAAAAAAAAAAAJgCAABkcnMvZG93&#10;bnJldi54bWxQSwUGAAAAAAQABAD1AAAAhwMAAAAA&#10;"/>
            <v:shape id="Text Box 40" o:spid="_x0000_s1074" type="#_x0000_t202" style="position:absolute;left:4725;top:2343;width:2490;height:2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e48EA&#10;AADbAAAADwAAAGRycy9kb3ducmV2LnhtbERPu2rDMBTdC/kHcQNZSiLHgylulJBHCxnawWnIfLFu&#10;bBPrykiKH39fDYWOh/Pe7EbTip6cbywrWK8SEMSl1Q1XCq4/n8s3ED4ga2wtk4KJPOy2s5cN5toO&#10;XFB/CZWIIexzVFCH0OVS+rImg35lO+LI3a0zGCJ0ldQOhxhuWpkmSSYNNhwbauzoWFP5uDyNguzk&#10;nkPBx9fT9eMLv7sqvR2mm1KL+bh/BxFoDP/iP/dZK0jj+v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OHuPBAAAA2wAAAA8AAAAAAAAAAAAAAAAAmAIAAGRycy9kb3du&#10;cmV2LnhtbFBLBQYAAAAABAAEAPUAAACGAwAAAAA=&#10;" stroked="f">
              <v:textbox style="mso-next-textbox:#Text Box 40" inset="0,0,0,0">
                <w:txbxContent>
                  <w:p w:rsidR="00C37FCA" w:rsidRPr="00CA4F21" w:rsidRDefault="00C37FCA" w:rsidP="000409F3">
                    <w:pPr>
                      <w:rPr>
                        <w:rFonts w:ascii="Arial Narrow" w:hAnsi="Arial Narrow" w:cs="Arial"/>
                        <w:sz w:val="21"/>
                        <w:szCs w:val="21"/>
                        <w:lang w:val="sk-SK"/>
                      </w:rPr>
                    </w:pPr>
                    <w:r w:rsidRPr="00CA4F21">
                      <w:rPr>
                        <w:rFonts w:ascii="Arial Narrow" w:hAnsi="Arial Narrow" w:cs="Arial"/>
                        <w:sz w:val="19"/>
                        <w:szCs w:val="19"/>
                        <w:lang w:val="sk-SK"/>
                      </w:rPr>
                      <w:t>Konsolidované peňažné toky</w:t>
                    </w:r>
                  </w:p>
                </w:txbxContent>
              </v:textbox>
            </v:shape>
            <v:rect id="Rectangle 41" o:spid="_x0000_s1075" style="position:absolute;left:6150;top:2688;width:1455;height:14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z6QsAA&#10;AADbAAAADwAAAGRycy9kb3ducmV2LnhtbESPQYvCMBSE78L+h/AWvJQ1rQeRalpkRfC6reD10bxt&#10;i81LSbK1/vuNIHgcZuYbZl/OZhATOd9bVpCtUhDEjdU9twou9elrC8IHZI2DZVLwIA9l8bHYY67t&#10;nX9oqkIrIoR9jgq6EMZcSt90ZNCv7EgcvV/rDIYoXSu1w3uEm0Gu03QjDfYcFzoc6buj5lb9GQWy&#10;nqqrzpKZE9Ns6+Towtg7pZaf82EHItAc3uFX+6wVrDN4fok/QB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Cz6QsAAAADbAAAADwAAAAAAAAAAAAAAAACYAgAAZHJzL2Rvd25y&#10;ZXYueG1sUEsFBgAAAAAEAAQA9QAAAIUDAAAAAA==&#10;" strokecolor="#a5a5a5"/>
            <v:shape id="AutoShape 42" o:spid="_x0000_s1076" type="#_x0000_t176" style="position:absolute;left:6255;top:3258;width:1255;height:6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e4RcYA&#10;AADbAAAADwAAAGRycy9kb3ducmV2LnhtbESPzWrDMBCE74W+g9hCLqWRa0JoXcuhzQ/klFCnh/q2&#10;WFvb1FoZS3Gct48CgRyHmfmGSRejacVAvWssK3idRiCIS6sbrhT8HDYvbyCcR9bYWiYFZ3KwyB4f&#10;Uky0PfE3DbmvRICwS1BB7X2XSOnKmgy6qe2Ig/dne4M+yL6SusdTgJtWxlE0lwYbDgs1drSsqfzP&#10;j0ZBsSuK4nct95uW32fn59XwlR/2Sk2exs8PEJ5Gfw/f2lutII7h+iX8AJ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e4RcYAAADbAAAADwAAAAAAAAAAAAAAAACYAgAAZHJz&#10;L2Rvd25yZXYueG1sUEsFBgAAAAAEAAQA9QAAAIsDAAAAAA==&#10;">
              <v:shadow on="t"/>
              <v:textbox style="mso-next-textbox:#AutoShape 42">
                <w:txbxContent>
                  <w:p w:rsidR="00C37FCA" w:rsidRPr="00CA4F21" w:rsidRDefault="00C37FCA" w:rsidP="000409F3">
                    <w:pPr>
                      <w:jc w:val="center"/>
                      <w:rPr>
                        <w:rFonts w:ascii="Arial Narrow" w:hAnsi="Arial Narrow" w:cs="Arial"/>
                        <w:sz w:val="19"/>
                        <w:szCs w:val="19"/>
                        <w:lang w:val="sk-SK"/>
                      </w:rPr>
                    </w:pPr>
                    <w:r w:rsidRPr="00CA4F21">
                      <w:rPr>
                        <w:rFonts w:ascii="Arial Narrow" w:hAnsi="Arial Narrow" w:cs="Arial"/>
                        <w:sz w:val="19"/>
                        <w:szCs w:val="19"/>
                        <w:lang w:val="sk-SK"/>
                      </w:rPr>
                      <w:t>Ďalší subjekt</w:t>
                    </w:r>
                  </w:p>
                </w:txbxContent>
              </v:textbox>
            </v:shape>
            <v:shape id="AutoShape 43" o:spid="_x0000_s1077" type="#_x0000_t69" style="position:absolute;left:5610;top:3493;width:495;height:1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DChcIA&#10;AADbAAAADwAAAGRycy9kb3ducmV2LnhtbESPT4vCMBDF78J+hzALe9N0K4hUYymywsKe/IfXsRnb&#10;YjMJTdT2228EwePjzfu9ecu8N624U+cbywq+JwkI4tLqhisFh/1mPAfhA7LG1jIpGMhDvvoYLTHT&#10;9sFbuu9CJSKEfYYK6hBcJqUvazLoJ9YRR+9iO4Mhyq6SusNHhJtWpkkykwYbjg01OlrXVF53NxPf&#10;0I07DrP98JOW0v4Vx5M791Olvj77YgEiUB/ex6/0r1aQTuG5JQJ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EMKFwgAAANsAAAAPAAAAAAAAAAAAAAAAAJgCAABkcnMvZG93&#10;bnJldi54bWxQSwUGAAAAAAQABAD1AAAAhwMAAAAA&#10;"/>
            <v:shape id="Text Box 44" o:spid="_x0000_s1078" type="#_x0000_t202" style="position:absolute;left:4274;top:2793;width:1171;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4MUA&#10;AADbAAAADwAAAGRycy9kb3ducmV2LnhtbESPzWrDMBCE74W8g9hALqWRa0o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dRjgxQAAANsAAAAPAAAAAAAAAAAAAAAAAJgCAABkcnMv&#10;ZG93bnJldi54bWxQSwUGAAAAAAQABAD1AAAAigMAAAAA&#10;" stroked="f">
              <v:textbox style="mso-next-textbox:#Text Box 44" inset="0,0,0,0">
                <w:txbxContent>
                  <w:p w:rsidR="00C37FCA" w:rsidRPr="00CA4F21" w:rsidRDefault="00C37FCA" w:rsidP="000409F3">
                    <w:pPr>
                      <w:jc w:val="center"/>
                      <w:rPr>
                        <w:rFonts w:ascii="Arial Narrow" w:hAnsi="Arial Narrow" w:cs="Arial"/>
                        <w:sz w:val="19"/>
                        <w:szCs w:val="19"/>
                        <w:lang w:val="sk-SK"/>
                      </w:rPr>
                    </w:pPr>
                    <w:r w:rsidRPr="00CA4F21">
                      <w:rPr>
                        <w:rFonts w:ascii="Arial Narrow" w:hAnsi="Arial Narrow" w:cs="Arial"/>
                        <w:sz w:val="19"/>
                        <w:szCs w:val="19"/>
                        <w:lang w:val="sk-SK"/>
                      </w:rPr>
                      <w:t>peňažné toky žiadateľa</w:t>
                    </w:r>
                  </w:p>
                </w:txbxContent>
              </v:textbox>
            </v:shape>
            <v:shape id="Text Box 45" o:spid="_x0000_s1079" type="#_x0000_t202" style="position:absolute;left:6204;top:2793;width:1340;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9e8UA&#10;AADbAAAADwAAAGRycy9kb3ducmV2LnhtbESPzWrDMBCE74W8g9hALqWRa2g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b17xQAAANsAAAAPAAAAAAAAAAAAAAAAAJgCAABkcnMv&#10;ZG93bnJldi54bWxQSwUGAAAAAAQABAD1AAAAigMAAAAA&#10;" stroked="f">
              <v:textbox style="mso-next-textbox:#Text Box 45" inset="0,0,0,0">
                <w:txbxContent>
                  <w:p w:rsidR="00C37FCA" w:rsidRPr="00CA4F21" w:rsidRDefault="00C37FCA" w:rsidP="000409F3">
                    <w:pPr>
                      <w:jc w:val="center"/>
                      <w:rPr>
                        <w:rFonts w:ascii="Arial Narrow" w:hAnsi="Arial Narrow" w:cs="Arial"/>
                        <w:sz w:val="19"/>
                        <w:szCs w:val="19"/>
                        <w:lang w:val="sk-SK"/>
                      </w:rPr>
                    </w:pPr>
                    <w:r w:rsidRPr="00CA4F21">
                      <w:rPr>
                        <w:rFonts w:ascii="Arial Narrow" w:hAnsi="Arial Narrow" w:cs="Arial"/>
                        <w:sz w:val="19"/>
                        <w:szCs w:val="19"/>
                        <w:lang w:val="sk-SK"/>
                      </w:rPr>
                      <w:t>peňažné toky subjektu</w:t>
                    </w:r>
                  </w:p>
                </w:txbxContent>
              </v:textbox>
            </v:shape>
            <v:shape id="AutoShape 46" o:spid="_x0000_s1080" type="#_x0000_t32" style="position:absolute;left:7005;top:1907;width:840;height:45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PnCcEAAADbAAAADwAAAGRycy9kb3ducmV2LnhtbESPT4vCMBTE78J+h/AW9qbpCitSjaLC&#10;gnhZ/AN6fDTPNti8lCY29dtvBMHjMDO/YebL3taio9Ybxwq+RxkI4sJpw6WC0/F3OAXhA7LG2jEp&#10;eJCH5eJjMMdcu8h76g6hFAnCPkcFVQhNLqUvKrLoR64hTt7VtRZDkm0pdYsxwW0tx1k2kRYNp4UK&#10;G9pUVNwOd6vAxD/TNdtNXO/OF68jmcePM0p9ffarGYhAfXiHX+2tVjCewP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s+cJwQAAANsAAAAPAAAAAAAAAAAAAAAA&#10;AKECAABkcnMvZG93bnJldi54bWxQSwUGAAAAAAQABAD5AAAAjwMAAAAA&#10;">
              <v:stroke endarrow="block"/>
            </v:shape>
            <v:shape id="Text Box 47" o:spid="_x0000_s1081" type="#_x0000_t202" style="position:absolute;left:7950;top:1532;width:2100;height:12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Gl8UA&#10;AADbAAAADwAAAGRycy9kb3ducmV2LnhtbESPzWrDMBCE74W8g9hALqWR60Na3CghPw30kB7shpwX&#10;a2uZWisjKbHz9lWg0OMwM98wy/VoO3ElH1rHCp7nGQji2umWGwWnr8PTK4gQkTV2jknBjQKsV5OH&#10;JRbaDVzStYqNSBAOBSowMfaFlKE2ZDHMXU+cvG/nLcYkfSO1xyHBbSfzLFtIiy2nBYM97QzVP9XF&#10;Kljs/WUoefe4P70f8bNv8vP2dlZqNh03byAijfE//Nf+0AryF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4aXxQAAANsAAAAPAAAAAAAAAAAAAAAAAJgCAABkcnMv&#10;ZG93bnJldi54bWxQSwUGAAAAAAQABAD1AAAAigMAAAAA&#10;" stroked="f">
              <v:textbox style="mso-next-textbox:#Text Box 47" inset="0,0,0,0">
                <w:txbxContent>
                  <w:p w:rsidR="00C37FCA" w:rsidRPr="00CA4F21" w:rsidRDefault="00C37FCA" w:rsidP="000409F3">
                    <w:pPr>
                      <w:jc w:val="center"/>
                      <w:rPr>
                        <w:rFonts w:ascii="Arial Narrow" w:hAnsi="Arial Narrow" w:cs="Arial"/>
                        <w:sz w:val="19"/>
                        <w:szCs w:val="19"/>
                        <w:lang w:val="sk-SK"/>
                      </w:rPr>
                    </w:pPr>
                    <w:r w:rsidRPr="00CA4F21">
                      <w:rPr>
                        <w:rFonts w:ascii="Arial Narrow" w:hAnsi="Arial Narrow" w:cs="Arial"/>
                        <w:sz w:val="19"/>
                        <w:szCs w:val="19"/>
                        <w:lang w:val="sk-SK"/>
                      </w:rPr>
                      <w:t xml:space="preserve">S uvedenými peňažnými tokmi je potrebné kalkulovať v hárku </w:t>
                    </w:r>
                    <w:r w:rsidRPr="00CA4F21">
                      <w:rPr>
                        <w:rFonts w:ascii="Arial Narrow" w:hAnsi="Arial Narrow" w:cs="Arial"/>
                        <w:i/>
                        <w:sz w:val="19"/>
                        <w:szCs w:val="19"/>
                        <w:lang w:val="sk-SK"/>
                      </w:rPr>
                      <w:t>Peňažné toky projektu</w:t>
                    </w:r>
                  </w:p>
                </w:txbxContent>
              </v:textbox>
            </v:shape>
          </v:group>
        </w:pict>
      </w:r>
    </w:p>
    <w:p w:rsidR="000409F3" w:rsidRPr="00CA4F21" w:rsidRDefault="000409F3" w:rsidP="000409F3">
      <w:pPr>
        <w:rPr>
          <w:rFonts w:ascii="Arial Narrow" w:hAnsi="Arial Narrow"/>
          <w:lang w:val="sk-SK"/>
        </w:rPr>
      </w:pPr>
    </w:p>
    <w:p w:rsidR="000409F3" w:rsidRPr="00CA4F21" w:rsidRDefault="000409F3" w:rsidP="000409F3">
      <w:pPr>
        <w:rPr>
          <w:rFonts w:ascii="Arial Narrow" w:hAnsi="Arial Narrow"/>
          <w:lang w:val="sk-SK"/>
        </w:rPr>
      </w:pPr>
    </w:p>
    <w:p w:rsidR="000409F3" w:rsidRPr="00CA4F21" w:rsidRDefault="000409F3" w:rsidP="000409F3">
      <w:pPr>
        <w:rPr>
          <w:rFonts w:ascii="Arial Narrow" w:hAnsi="Arial Narrow"/>
          <w:lang w:val="sk-SK"/>
        </w:rPr>
      </w:pPr>
    </w:p>
    <w:p w:rsidR="000409F3" w:rsidRPr="00CA4F21" w:rsidRDefault="000409F3" w:rsidP="000409F3">
      <w:pPr>
        <w:rPr>
          <w:rFonts w:ascii="Arial Narrow" w:hAnsi="Arial Narrow"/>
          <w:lang w:val="sk-SK"/>
        </w:rPr>
      </w:pPr>
    </w:p>
    <w:p w:rsidR="000409F3" w:rsidRPr="00CA4F21" w:rsidRDefault="000409F3" w:rsidP="000409F3">
      <w:pPr>
        <w:rPr>
          <w:rFonts w:ascii="Arial Narrow" w:hAnsi="Arial Narrow"/>
          <w:lang w:val="sk-SK"/>
        </w:rPr>
      </w:pPr>
    </w:p>
    <w:p w:rsidR="000409F3" w:rsidRPr="00CA4F21" w:rsidRDefault="000409F3" w:rsidP="000409F3">
      <w:pPr>
        <w:rPr>
          <w:rFonts w:ascii="Arial Narrow" w:hAnsi="Arial Narrow"/>
          <w:lang w:val="sk-SK"/>
        </w:rPr>
      </w:pPr>
    </w:p>
    <w:p w:rsidR="000409F3" w:rsidRPr="00CA4F21" w:rsidRDefault="000409F3" w:rsidP="000409F3">
      <w:pPr>
        <w:rPr>
          <w:rFonts w:ascii="Arial Narrow" w:hAnsi="Arial Narrow"/>
          <w:i/>
          <w:lang w:val="sk-SK"/>
        </w:rPr>
      </w:pPr>
    </w:p>
    <w:p w:rsidR="000409F3" w:rsidRPr="00CA4F21" w:rsidRDefault="000409F3" w:rsidP="000409F3">
      <w:pPr>
        <w:rPr>
          <w:rFonts w:ascii="Arial Narrow" w:hAnsi="Arial Narrow"/>
          <w:i/>
          <w:lang w:val="sk-SK"/>
        </w:rPr>
      </w:pPr>
    </w:p>
    <w:p w:rsidR="000409F3" w:rsidRPr="00CA4F21" w:rsidRDefault="000409F3" w:rsidP="000409F3">
      <w:pPr>
        <w:pStyle w:val="Zkladntext"/>
        <w:rPr>
          <w:rFonts w:ascii="Arial Narrow" w:hAnsi="Arial Narrow"/>
          <w:i/>
          <w:u w:val="single"/>
          <w:lang w:val="sk-SK"/>
        </w:rPr>
      </w:pPr>
    </w:p>
    <w:p w:rsidR="000409F3" w:rsidRPr="00CA4F21" w:rsidRDefault="000409F3" w:rsidP="000409F3">
      <w:pPr>
        <w:pStyle w:val="Zkladntext"/>
        <w:rPr>
          <w:rFonts w:ascii="Arial Narrow" w:hAnsi="Arial Narrow"/>
          <w:i/>
          <w:u w:val="single"/>
          <w:lang w:val="sk-SK"/>
        </w:rPr>
      </w:pPr>
    </w:p>
    <w:p w:rsidR="000409F3" w:rsidRPr="00CA4F21" w:rsidRDefault="000409F3" w:rsidP="000409F3">
      <w:pPr>
        <w:pStyle w:val="Zkladntext"/>
        <w:rPr>
          <w:rFonts w:ascii="Arial Narrow" w:hAnsi="Arial Narrow"/>
          <w:i/>
          <w:u w:val="single"/>
          <w:lang w:val="sk-SK"/>
        </w:rPr>
      </w:pPr>
    </w:p>
    <w:p w:rsidR="000409F3" w:rsidRPr="00CA4F21" w:rsidRDefault="000409F3" w:rsidP="000409F3">
      <w:pPr>
        <w:pStyle w:val="Zkladntext"/>
        <w:rPr>
          <w:rFonts w:ascii="Arial Narrow" w:hAnsi="Arial Narrow"/>
          <w:lang w:val="sk-SK"/>
        </w:rPr>
      </w:pPr>
      <w:r w:rsidRPr="00CA4F21">
        <w:rPr>
          <w:rFonts w:ascii="Arial Narrow" w:hAnsi="Arial Narrow"/>
          <w:lang w:val="sk-SK"/>
        </w:rPr>
        <w:t>Pri analyzovaní udržateľnosti prevádzky projektu je potrebné okrem udržateľnosti prevádzky celého projektu analyzovať i udržateľnosť prevádzky samostatne pre žiadateľa a samostatne pre ďalšie subjekty zapojené do projektu. Predíde sa tým prípadu, že na základe konsolidovaných peňažných tokov projektu bude prevádzka projektu finančne udržateľná, avšak podmie</w:t>
      </w:r>
      <w:r w:rsidR="004844D4" w:rsidRPr="00CA4F21">
        <w:rPr>
          <w:rFonts w:ascii="Arial Narrow" w:hAnsi="Arial Narrow"/>
          <w:lang w:val="sk-SK"/>
        </w:rPr>
        <w:t>nky pre žiadateľa alebo niektorého</w:t>
      </w:r>
      <w:r w:rsidRPr="00CA4F21">
        <w:rPr>
          <w:rFonts w:ascii="Arial Narrow" w:hAnsi="Arial Narrow"/>
          <w:lang w:val="sk-SK"/>
        </w:rPr>
        <w:t xml:space="preserve"> z ďalších subjektov budú nastavené tak, že nedokáže finančne zabezpečiť svoju účasť na projekte.</w:t>
      </w:r>
    </w:p>
    <w:p w:rsidR="000409F3" w:rsidRPr="00CA4F21" w:rsidRDefault="000409F3" w:rsidP="000409F3">
      <w:pPr>
        <w:pStyle w:val="Zkladntext"/>
        <w:rPr>
          <w:rFonts w:ascii="Arial Narrow" w:hAnsi="Arial Narrow"/>
          <w:lang w:val="sk-SK"/>
        </w:rPr>
      </w:pPr>
      <w:r w:rsidRPr="00CA4F21">
        <w:rPr>
          <w:rFonts w:ascii="Arial Narrow" w:hAnsi="Arial Narrow"/>
          <w:b/>
          <w:lang w:val="sk-SK"/>
        </w:rPr>
        <w:t>Poznámka:</w:t>
      </w:r>
      <w:r w:rsidRPr="00CA4F21">
        <w:rPr>
          <w:rFonts w:ascii="Arial Narrow" w:hAnsi="Arial Narrow"/>
          <w:lang w:val="sk-SK"/>
        </w:rPr>
        <w:t xml:space="preserve"> V prípade ak je prevádzka projektu vykonávaná subjektom, v ktorom má žiadateľ 100% vlastnícky podiel</w:t>
      </w:r>
      <w:r w:rsidRPr="00CA4F21">
        <w:rPr>
          <w:rStyle w:val="Odkaznapoznmkupodiarou"/>
          <w:rFonts w:ascii="Arial Narrow" w:hAnsi="Arial Narrow"/>
          <w:lang w:val="sk-SK"/>
        </w:rPr>
        <w:footnoteReference w:id="22"/>
      </w:r>
      <w:r w:rsidRPr="00CA4F21">
        <w:rPr>
          <w:rFonts w:ascii="Arial Narrow" w:hAnsi="Arial Narrow"/>
          <w:lang w:val="sk-SK"/>
        </w:rPr>
        <w:t>, postačí len spracovanie konsolidovaných peňažných tokov projektu a nie je nutné vypracovať peňažné toky projektu samostatne pre žiadateľa a samostatne pre ďalší subjekt zapojený do projektu.</w:t>
      </w:r>
    </w:p>
    <w:p w:rsidR="000409F3" w:rsidRPr="00CA4F21" w:rsidRDefault="000409F3" w:rsidP="00456AD4">
      <w:pPr>
        <w:pStyle w:val="Nadpis2"/>
        <w:ind w:firstLine="0"/>
        <w:rPr>
          <w:rFonts w:ascii="Arial Narrow" w:hAnsi="Arial Narrow"/>
          <w:lang w:val="sk-SK"/>
        </w:rPr>
      </w:pPr>
      <w:bookmarkStart w:id="574" w:name="_Toc413151925"/>
      <w:bookmarkStart w:id="575" w:name="_Toc444592989"/>
      <w:r w:rsidRPr="00CA4F21">
        <w:rPr>
          <w:rFonts w:ascii="Arial Narrow" w:hAnsi="Arial Narrow"/>
          <w:lang w:val="sk-SK"/>
        </w:rPr>
        <w:t>Projekty zamerané na odvádzanie a čistenie odpadových vôd</w:t>
      </w:r>
      <w:bookmarkEnd w:id="574"/>
      <w:bookmarkEnd w:id="575"/>
    </w:p>
    <w:p w:rsidR="000409F3" w:rsidRPr="00CA4F21" w:rsidRDefault="000409F3" w:rsidP="000409F3">
      <w:pPr>
        <w:pStyle w:val="Zkladntext"/>
        <w:rPr>
          <w:rFonts w:ascii="Arial Narrow" w:hAnsi="Arial Narrow"/>
          <w:lang w:val="sk-SK"/>
        </w:rPr>
      </w:pPr>
      <w:r w:rsidRPr="00CA4F21">
        <w:rPr>
          <w:rFonts w:ascii="Arial Narrow" w:hAnsi="Arial Narrow"/>
          <w:lang w:val="sk-SK"/>
        </w:rPr>
        <w:t>V prípade, ak je v rámci jedného projektu budovaná stoková sieť, resp. jej časť</w:t>
      </w:r>
      <w:r w:rsidR="00D57DEB" w:rsidRPr="00CA4F21">
        <w:rPr>
          <w:rFonts w:ascii="Arial Narrow" w:hAnsi="Arial Narrow"/>
          <w:lang w:val="sk-SK"/>
        </w:rPr>
        <w:t xml:space="preserve"> a ČOV, resp. ide o rekonštrukciu alebo intenzifikáciu ČOV</w:t>
      </w:r>
      <w:r w:rsidRPr="00CA4F21">
        <w:rPr>
          <w:rFonts w:ascii="Arial Narrow" w:hAnsi="Arial Narrow"/>
          <w:lang w:val="sk-SK"/>
        </w:rPr>
        <w:t xml:space="preserve">, je potrebné vykalkulovať prevádzkové príjmy aj výdavky samostatne na kanalizáciu a samostatne na ČOV. Do prevádzkových príjmov a výdavkov v hárku </w:t>
      </w:r>
      <w:r w:rsidRPr="00CA4F21">
        <w:rPr>
          <w:rFonts w:ascii="Arial Narrow" w:hAnsi="Arial Narrow"/>
          <w:i/>
          <w:lang w:val="sk-SK"/>
        </w:rPr>
        <w:t>Peňažné toky projektu</w:t>
      </w:r>
      <w:r w:rsidRPr="00CA4F21">
        <w:rPr>
          <w:rFonts w:ascii="Arial Narrow" w:hAnsi="Arial Narrow"/>
          <w:lang w:val="sk-SK"/>
        </w:rPr>
        <w:t xml:space="preserve"> bude vstupovať celková suma prevádzkových príjmov a výdavkov (kanalizácia + ČOV).</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V textovej časti finančnej analýzy </w:t>
      </w:r>
      <w:r w:rsidR="00F07970" w:rsidRPr="00CA4F21">
        <w:rPr>
          <w:rFonts w:ascii="Arial Narrow" w:hAnsi="Arial Narrow"/>
          <w:lang w:val="sk-SK"/>
        </w:rPr>
        <w:t>žiadateľ uvedie</w:t>
      </w:r>
      <w:r w:rsidRPr="00CA4F21">
        <w:rPr>
          <w:rFonts w:ascii="Arial Narrow" w:hAnsi="Arial Narrow"/>
          <w:lang w:val="sk-SK"/>
        </w:rPr>
        <w:t xml:space="preserve"> stručný technický popis riešenia. Pri kanalizácii </w:t>
      </w:r>
      <w:r w:rsidR="00F07970" w:rsidRPr="00CA4F21">
        <w:rPr>
          <w:rFonts w:ascii="Arial Narrow" w:hAnsi="Arial Narrow"/>
          <w:lang w:val="sk-SK"/>
        </w:rPr>
        <w:t>uvedie</w:t>
      </w:r>
      <w:r w:rsidRPr="00CA4F21">
        <w:rPr>
          <w:rFonts w:ascii="Arial Narrow" w:hAnsi="Arial Narrow"/>
          <w:lang w:val="sk-SK"/>
        </w:rPr>
        <w:t xml:space="preserve"> typ kanalizácie (gravitačná, tlaková) a či ide o</w:t>
      </w:r>
      <w:r w:rsidR="00F07970" w:rsidRPr="00CA4F21">
        <w:rPr>
          <w:rFonts w:ascii="Arial Narrow" w:hAnsi="Arial Narrow"/>
          <w:lang w:val="sk-SK"/>
        </w:rPr>
        <w:t> </w:t>
      </w:r>
      <w:r w:rsidRPr="00CA4F21">
        <w:rPr>
          <w:rFonts w:ascii="Arial Narrow" w:hAnsi="Arial Narrow"/>
          <w:lang w:val="sk-SK"/>
        </w:rPr>
        <w:t>jednotnú</w:t>
      </w:r>
      <w:r w:rsidR="00F07970" w:rsidRPr="00CA4F21">
        <w:rPr>
          <w:rFonts w:ascii="Arial Narrow" w:hAnsi="Arial Narrow"/>
          <w:lang w:val="sk-SK"/>
        </w:rPr>
        <w:t>,</w:t>
      </w:r>
      <w:r w:rsidRPr="00CA4F21">
        <w:rPr>
          <w:rFonts w:ascii="Arial Narrow" w:hAnsi="Arial Narrow"/>
          <w:lang w:val="sk-SK"/>
        </w:rPr>
        <w:t xml:space="preserve"> alebo o delenú kanalizáciu. Pri ČOV </w:t>
      </w:r>
      <w:r w:rsidR="00F07970" w:rsidRPr="00CA4F21">
        <w:rPr>
          <w:rFonts w:ascii="Arial Narrow" w:hAnsi="Arial Narrow"/>
          <w:lang w:val="sk-SK"/>
        </w:rPr>
        <w:t>žiadateľ uvedie</w:t>
      </w:r>
      <w:r w:rsidRPr="00CA4F21">
        <w:rPr>
          <w:rFonts w:ascii="Arial Narrow" w:hAnsi="Arial Narrow"/>
          <w:lang w:val="sk-SK"/>
        </w:rPr>
        <w:t xml:space="preserve">, na koľko EO (ekvivalentných obyvateľov) je ČOV dimenzovaná, či budú na </w:t>
      </w:r>
      <w:r w:rsidR="00F07970" w:rsidRPr="00CA4F21">
        <w:rPr>
          <w:rFonts w:ascii="Arial Narrow" w:hAnsi="Arial Narrow"/>
          <w:lang w:val="sk-SK"/>
        </w:rPr>
        <w:t>ČOV privádzané i dažďové vody,</w:t>
      </w:r>
      <w:r w:rsidRPr="00CA4F21">
        <w:rPr>
          <w:rFonts w:ascii="Arial Narrow" w:hAnsi="Arial Narrow"/>
          <w:lang w:val="sk-SK"/>
        </w:rPr>
        <w:t xml:space="preserve"> či v rámci čistenia odpadových vôd dochádza aj k odstraňovaniu dusíka a fosforu, a akým spôsobom bude likvidovaný kal z ČOV. </w:t>
      </w:r>
      <w:r w:rsidR="00F07970" w:rsidRPr="00CA4F21">
        <w:rPr>
          <w:rFonts w:ascii="Arial Narrow" w:hAnsi="Arial Narrow"/>
          <w:lang w:val="sk-SK"/>
        </w:rPr>
        <w:t>Žiadateľ t</w:t>
      </w:r>
      <w:r w:rsidRPr="00CA4F21">
        <w:rPr>
          <w:rFonts w:ascii="Arial Narrow" w:hAnsi="Arial Narrow"/>
          <w:lang w:val="sk-SK"/>
        </w:rPr>
        <w:t>aktiež stručne charakterizuj</w:t>
      </w:r>
      <w:r w:rsidR="00F07970" w:rsidRPr="00CA4F21">
        <w:rPr>
          <w:rFonts w:ascii="Arial Narrow" w:hAnsi="Arial Narrow"/>
          <w:lang w:val="sk-SK"/>
        </w:rPr>
        <w:t xml:space="preserve">e existujúcu infraštruktúru </w:t>
      </w:r>
      <w:r w:rsidRPr="00CA4F21">
        <w:rPr>
          <w:rFonts w:ascii="Arial Narrow" w:hAnsi="Arial Narrow"/>
          <w:lang w:val="sk-SK"/>
        </w:rPr>
        <w:t>v prípade, že sa projekt realizuje v rámci existujúcej infraštruktúry.</w:t>
      </w:r>
    </w:p>
    <w:p w:rsidR="000409F3" w:rsidRPr="00CA4F21" w:rsidRDefault="000409F3" w:rsidP="00456AD4">
      <w:pPr>
        <w:pStyle w:val="Nadpis3"/>
        <w:ind w:firstLine="0"/>
        <w:rPr>
          <w:rFonts w:ascii="Arial Narrow" w:hAnsi="Arial Narrow"/>
          <w:lang w:val="sk-SK"/>
        </w:rPr>
      </w:pPr>
      <w:bookmarkStart w:id="576" w:name="_Toc444592990"/>
      <w:r w:rsidRPr="00CA4F21">
        <w:rPr>
          <w:rFonts w:ascii="Arial Narrow" w:hAnsi="Arial Narrow"/>
          <w:lang w:val="sk-SK"/>
        </w:rPr>
        <w:t>Prevádzkové výdavky</w:t>
      </w:r>
      <w:bookmarkEnd w:id="576"/>
      <w:r w:rsidRPr="00CA4F21">
        <w:rPr>
          <w:rFonts w:ascii="Arial Narrow" w:hAnsi="Arial Narrow"/>
          <w:lang w:val="sk-SK"/>
        </w:rPr>
        <w:t xml:space="preserve"> </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Prevádzkové výdavky je potrebné rozdeliť v kalkuláciách na fixné a variabilné. Variabilné sú tie výdavky, ktoré sa menia v závislosti od množstva odkanalizovanej a vyčistenej odpadovej vody. Tie </w:t>
      </w:r>
      <w:r w:rsidR="00F07970" w:rsidRPr="00CA4F21">
        <w:rPr>
          <w:rFonts w:ascii="Arial Narrow" w:hAnsi="Arial Narrow"/>
          <w:lang w:val="sk-SK"/>
        </w:rPr>
        <w:t>sa kalkulujú</w:t>
      </w:r>
      <w:r w:rsidRPr="00CA4F21">
        <w:rPr>
          <w:rFonts w:ascii="Arial Narrow" w:hAnsi="Arial Narrow"/>
          <w:lang w:val="sk-SK"/>
        </w:rPr>
        <w:t xml:space="preserve"> podľa vzorca </w:t>
      </w:r>
      <w:r w:rsidRPr="00CA4F21">
        <w:rPr>
          <w:rFonts w:ascii="Arial Narrow" w:hAnsi="Arial Narrow"/>
          <w:i/>
          <w:lang w:val="sk-SK"/>
        </w:rPr>
        <w:t>množstvo x cena</w:t>
      </w:r>
      <w:r w:rsidRPr="00CA4F21">
        <w:rPr>
          <w:rFonts w:ascii="Arial Narrow" w:hAnsi="Arial Narrow"/>
          <w:lang w:val="sk-SK"/>
        </w:rPr>
        <w:t>. Fixné výdavky sa nemenia v priamej závislosti od množstva produkcie, menia</w:t>
      </w:r>
      <w:r w:rsidR="00C913CC" w:rsidRPr="00CA4F21">
        <w:rPr>
          <w:rFonts w:ascii="Arial Narrow" w:hAnsi="Arial Narrow"/>
          <w:lang w:val="sk-SK"/>
        </w:rPr>
        <w:t xml:space="preserve"> sa</w:t>
      </w:r>
      <w:r w:rsidRPr="00CA4F21">
        <w:rPr>
          <w:rFonts w:ascii="Arial Narrow" w:hAnsi="Arial Narrow"/>
          <w:lang w:val="sk-SK"/>
        </w:rPr>
        <w:t xml:space="preserve"> len skokovo. V závislosti od ich povahy je možné vykalkulovať</w:t>
      </w:r>
      <w:r w:rsidR="00C913CC" w:rsidRPr="00CA4F21">
        <w:rPr>
          <w:rFonts w:ascii="Arial Narrow" w:hAnsi="Arial Narrow"/>
          <w:lang w:val="sk-SK"/>
        </w:rPr>
        <w:t xml:space="preserve"> ich</w:t>
      </w:r>
      <w:r w:rsidRPr="00CA4F21">
        <w:rPr>
          <w:rFonts w:ascii="Arial Narrow" w:hAnsi="Arial Narrow"/>
          <w:lang w:val="sk-SK"/>
        </w:rPr>
        <w:t xml:space="preserve"> ako </w:t>
      </w:r>
      <w:r w:rsidRPr="00CA4F21">
        <w:rPr>
          <w:rFonts w:ascii="Arial Narrow" w:hAnsi="Arial Narrow"/>
          <w:i/>
          <w:lang w:val="sk-SK"/>
        </w:rPr>
        <w:t>množstvo x cena</w:t>
      </w:r>
      <w:r w:rsidR="00C913CC" w:rsidRPr="00CA4F21">
        <w:rPr>
          <w:rFonts w:ascii="Arial Narrow" w:hAnsi="Arial Narrow"/>
          <w:i/>
          <w:lang w:val="sk-SK"/>
        </w:rPr>
        <w:t>,</w:t>
      </w:r>
      <w:r w:rsidRPr="00CA4F21">
        <w:rPr>
          <w:rFonts w:ascii="Arial Narrow" w:hAnsi="Arial Narrow"/>
          <w:lang w:val="sk-SK"/>
        </w:rPr>
        <w:t xml:space="preserve"> alebo určiť len ich celkovú výšku. V textovej, prípadne v tab</w:t>
      </w:r>
      <w:r w:rsidR="00F07970" w:rsidRPr="00CA4F21">
        <w:rPr>
          <w:rFonts w:ascii="Arial Narrow" w:hAnsi="Arial Narrow"/>
          <w:lang w:val="sk-SK"/>
        </w:rPr>
        <w:t>uľkovej časti finančnej analýzy</w:t>
      </w:r>
      <w:r w:rsidRPr="00CA4F21">
        <w:rPr>
          <w:rFonts w:ascii="Arial Narrow" w:hAnsi="Arial Narrow"/>
          <w:lang w:val="sk-SK"/>
        </w:rPr>
        <w:t xml:space="preserve"> je vždy potrebné popísať, ako bolo stanovené množstvo a určená cena, resp. ako bola určená celková výška pri fixných výdavkoch.</w:t>
      </w:r>
    </w:p>
    <w:p w:rsidR="000409F3" w:rsidRPr="00CA4F21" w:rsidRDefault="000409F3" w:rsidP="000409F3">
      <w:pPr>
        <w:pStyle w:val="Zkladntext"/>
        <w:rPr>
          <w:rFonts w:ascii="Arial Narrow" w:hAnsi="Arial Narrow"/>
          <w:lang w:val="sk-SK"/>
        </w:rPr>
      </w:pPr>
      <w:r w:rsidRPr="00CA4F21">
        <w:rPr>
          <w:rFonts w:ascii="Arial Narrow" w:hAnsi="Arial Narrow"/>
          <w:b/>
          <w:lang w:val="sk-SK"/>
        </w:rPr>
        <w:t>Poznámka:</w:t>
      </w:r>
      <w:r w:rsidRPr="00CA4F21">
        <w:rPr>
          <w:rFonts w:ascii="Arial Narrow" w:hAnsi="Arial Narrow"/>
          <w:lang w:val="sk-SK"/>
        </w:rPr>
        <w:t xml:space="preserve"> V niektorých prípadoch môže byť časť prevádzkových výdavkov znášaná priamo obyvateľmi napojenými na infraštruktúru (napr. ak v prípade tlakovej kanalizácie obyvatelia platia za elektrickú energiu, ktorá je spotrebovaná na pohon čerpadiel, ktoré sú umiestnené priamo v mieste pripojenia na kanalizáciu). Tieto </w:t>
      </w:r>
      <w:r w:rsidRPr="00CA4F21">
        <w:rPr>
          <w:rFonts w:ascii="Arial Narrow" w:hAnsi="Arial Narrow"/>
          <w:lang w:val="sk-SK"/>
        </w:rPr>
        <w:lastRenderedPageBreak/>
        <w:t>prevádzkové výdavky sa nezahŕňajú do celkových výdavkov na prevádzku, keďže nie sú znášané žiadateľom, ale pr</w:t>
      </w:r>
      <w:r w:rsidR="00F849A3" w:rsidRPr="00CA4F21">
        <w:rPr>
          <w:rFonts w:ascii="Arial Narrow" w:hAnsi="Arial Narrow"/>
          <w:lang w:val="sk-SK"/>
        </w:rPr>
        <w:t>iamo užívateľmi infraštruktúry.</w:t>
      </w:r>
    </w:p>
    <w:p w:rsidR="000409F3" w:rsidRPr="00CA4F21" w:rsidRDefault="000409F3" w:rsidP="000409F3">
      <w:pPr>
        <w:pStyle w:val="Nadpis5"/>
        <w:rPr>
          <w:rFonts w:ascii="Arial Narrow" w:hAnsi="Arial Narrow"/>
          <w:lang w:val="sk-SK"/>
        </w:rPr>
      </w:pPr>
      <w:r w:rsidRPr="00CA4F21">
        <w:rPr>
          <w:rFonts w:ascii="Arial Narrow" w:hAnsi="Arial Narrow"/>
          <w:lang w:val="sk-SK"/>
        </w:rPr>
        <w:t>Elektrická energia</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Pri kalkulácii spotreby elektrickej energie, ktorá sa použije na prečerpávanie alebo v procese čistenia odpadovej vody, </w:t>
      </w:r>
      <w:r w:rsidR="00C913CC" w:rsidRPr="00CA4F21">
        <w:rPr>
          <w:rFonts w:ascii="Arial Narrow" w:hAnsi="Arial Narrow"/>
          <w:lang w:val="sk-SK"/>
        </w:rPr>
        <w:t>môže žiadateľ</w:t>
      </w:r>
      <w:r w:rsidRPr="00CA4F21">
        <w:rPr>
          <w:rFonts w:ascii="Arial Narrow" w:hAnsi="Arial Narrow"/>
          <w:lang w:val="sk-SK"/>
        </w:rPr>
        <w:t xml:space="preserve"> sp</w:t>
      </w:r>
      <w:r w:rsidR="00796896" w:rsidRPr="00CA4F21">
        <w:rPr>
          <w:rFonts w:ascii="Arial Narrow" w:hAnsi="Arial Narrow"/>
          <w:lang w:val="sk-SK"/>
        </w:rPr>
        <w:t>otrebu vykalkulovať nasledovne:</w:t>
      </w:r>
    </w:p>
    <w:p w:rsidR="000409F3" w:rsidRPr="00CA4F21" w:rsidRDefault="000409F3" w:rsidP="00101D1D">
      <w:pPr>
        <w:pStyle w:val="Zoznamsodrkami"/>
        <w:numPr>
          <w:ilvl w:val="0"/>
          <w:numId w:val="2"/>
        </w:numPr>
        <w:spacing w:before="0" w:after="0"/>
        <w:rPr>
          <w:rFonts w:ascii="Arial Narrow" w:hAnsi="Arial Narrow"/>
          <w:lang w:val="sk-SK"/>
        </w:rPr>
      </w:pPr>
      <w:r w:rsidRPr="00CA4F21">
        <w:rPr>
          <w:rFonts w:ascii="Arial Narrow" w:hAnsi="Arial Narrow"/>
          <w:lang w:val="sk-SK"/>
        </w:rPr>
        <w:t>na základe technických údajov o použitých čerpadlách, kompresoroch a</w:t>
      </w:r>
      <w:r w:rsidR="00C913CC" w:rsidRPr="00CA4F21">
        <w:rPr>
          <w:rFonts w:ascii="Arial Narrow" w:hAnsi="Arial Narrow"/>
          <w:lang w:val="sk-SK"/>
        </w:rPr>
        <w:t> ďalšom zariadení, pričom uvedie</w:t>
      </w:r>
      <w:r w:rsidRPr="00CA4F21">
        <w:rPr>
          <w:rFonts w:ascii="Arial Narrow" w:hAnsi="Arial Narrow"/>
          <w:lang w:val="sk-SK"/>
        </w:rPr>
        <w:t xml:space="preserve"> spotrebu v kW/h na jednotlivé zariadenia ako i sadzbu za kW/h, s ktorou </w:t>
      </w:r>
      <w:r w:rsidR="00C913CC" w:rsidRPr="00CA4F21">
        <w:rPr>
          <w:rFonts w:ascii="Arial Narrow" w:hAnsi="Arial Narrow"/>
          <w:lang w:val="sk-SK"/>
        </w:rPr>
        <w:t xml:space="preserve">žiadateľ </w:t>
      </w:r>
      <w:del w:id="577" w:author="MŽP SR" w:date="2016-03-01T09:12:00Z">
        <w:r w:rsidR="00C913CC" w:rsidRPr="00CA4F21" w:rsidDel="004E0A58">
          <w:rPr>
            <w:rFonts w:ascii="Arial Narrow" w:hAnsi="Arial Narrow"/>
            <w:lang w:val="sk-SK"/>
          </w:rPr>
          <w:delText>kalkulovať</w:delText>
        </w:r>
      </w:del>
      <w:ins w:id="578" w:author="MŽP SR" w:date="2016-03-01T09:12:00Z">
        <w:r w:rsidR="004E0A58">
          <w:rPr>
            <w:rFonts w:ascii="Arial Narrow" w:hAnsi="Arial Narrow"/>
            <w:lang w:val="sk-SK"/>
          </w:rPr>
          <w:t>kalkuluje</w:t>
        </w:r>
      </w:ins>
      <w:r w:rsidR="00C913CC" w:rsidRPr="00CA4F21">
        <w:rPr>
          <w:rFonts w:ascii="Arial Narrow" w:hAnsi="Arial Narrow"/>
          <w:lang w:val="sk-SK"/>
        </w:rPr>
        <w:t>;</w:t>
      </w:r>
    </w:p>
    <w:p w:rsidR="000409F3" w:rsidRPr="00CA4F21" w:rsidRDefault="000409F3" w:rsidP="00101D1D">
      <w:pPr>
        <w:pStyle w:val="Zoznamsodrkami"/>
        <w:numPr>
          <w:ilvl w:val="0"/>
          <w:numId w:val="2"/>
        </w:numPr>
        <w:spacing w:before="0" w:after="0"/>
        <w:rPr>
          <w:rFonts w:ascii="Arial Narrow" w:hAnsi="Arial Narrow"/>
          <w:lang w:val="sk-SK"/>
        </w:rPr>
      </w:pPr>
      <w:r w:rsidRPr="00CA4F21">
        <w:rPr>
          <w:rFonts w:ascii="Arial Narrow" w:hAnsi="Arial Narrow"/>
          <w:lang w:val="sk-SK"/>
        </w:rPr>
        <w:t>pri ČOV je možné spotrebu elektrickej energie alternatívne vykalkulovať i podľa nasledujúcej schémy:</w:t>
      </w:r>
    </w:p>
    <w:p w:rsidR="000409F3" w:rsidRPr="00CA4F21" w:rsidRDefault="00B12EE2" w:rsidP="000409F3">
      <w:pPr>
        <w:pStyle w:val="Zkladntext"/>
        <w:ind w:firstLine="340"/>
        <w:rPr>
          <w:rFonts w:ascii="Arial Narrow" w:hAnsi="Arial Narrow"/>
          <w:lang w:val="sk-SK"/>
        </w:rPr>
      </w:pPr>
      <w:r w:rsidRPr="00B12EE2">
        <w:rPr>
          <w:rFonts w:ascii="Arial Narrow" w:hAnsi="Arial Narrow"/>
          <w:noProof/>
          <w:lang w:val="sk-SK" w:eastAsia="sk-SK"/>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57" o:spid="_x0000_s1099" type="#_x0000_t68" style="position:absolute;left:0;text-align:left;margin-left:79pt;margin-top:16pt;width:7.15pt;height:18.75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" strokeweight=".26mm"/>
        </w:pict>
      </w:r>
      <w:r w:rsidR="000409F3" w:rsidRPr="00CA4F21">
        <w:rPr>
          <w:rFonts w:ascii="Arial Narrow" w:hAnsi="Arial Narrow"/>
          <w:lang w:val="sk-SK"/>
        </w:rPr>
        <w:t>výdavky na elektrickú energiu = počet EO  x  elektrická energia v EUR/EO denne  x  365</w:t>
      </w:r>
    </w:p>
    <w:p w:rsidR="000409F3" w:rsidRPr="00CA4F21" w:rsidRDefault="000409F3" w:rsidP="000409F3">
      <w:pPr>
        <w:pStyle w:val="Zkladntext"/>
        <w:rPr>
          <w:rFonts w:ascii="Arial Narrow" w:hAnsi="Arial Narrow"/>
          <w:lang w:val="sk-SK"/>
        </w:rPr>
      </w:pPr>
    </w:p>
    <w:p w:rsidR="000409F3" w:rsidRPr="00CA4F21" w:rsidRDefault="00B12EE2" w:rsidP="000409F3">
      <w:pPr>
        <w:pStyle w:val="Zkladntext"/>
        <w:ind w:firstLine="340"/>
        <w:rPr>
          <w:rFonts w:ascii="Arial Narrow" w:hAnsi="Arial Narrow"/>
          <w:lang w:val="sk-SK"/>
        </w:rPr>
      </w:pPr>
      <w:r w:rsidRPr="00B12EE2">
        <w:rPr>
          <w:rFonts w:ascii="Arial Narrow" w:hAnsi="Arial Narrow"/>
          <w:noProof/>
          <w:lang w:val="sk-SK" w:eastAsia="sk-SK"/>
        </w:rPr>
        <w:pict>
          <v:shape id="Up Arrow 56" o:spid="_x0000_s1098" type="#_x0000_t68" style="position:absolute;left:0;text-align:left;margin-left:126.2pt;margin-top:17.35pt;width:7.15pt;height:18.75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" strokeweight=".26mm"/>
        </w:pict>
      </w:r>
      <w:r w:rsidR="000409F3" w:rsidRPr="00CA4F21">
        <w:rPr>
          <w:rFonts w:ascii="Arial Narrow" w:hAnsi="Arial Narrow"/>
          <w:lang w:val="sk-SK"/>
        </w:rPr>
        <w:t>cena za kW/h  x  kWh/EO denne</w:t>
      </w:r>
    </w:p>
    <w:p w:rsidR="000409F3" w:rsidRPr="00CA4F21" w:rsidRDefault="000409F3" w:rsidP="000409F3">
      <w:pPr>
        <w:pStyle w:val="Zkladntext"/>
        <w:rPr>
          <w:rFonts w:ascii="Arial Narrow" w:hAnsi="Arial Narrow"/>
          <w:lang w:val="sk-SK"/>
        </w:rPr>
      </w:pPr>
    </w:p>
    <w:p w:rsidR="000409F3" w:rsidRPr="00CA4F21" w:rsidRDefault="00B12EE2" w:rsidP="000409F3">
      <w:pPr>
        <w:pStyle w:val="Zkladntext"/>
        <w:ind w:firstLine="340"/>
        <w:rPr>
          <w:rFonts w:ascii="Arial Narrow" w:hAnsi="Arial Narrow"/>
          <w:lang w:val="sk-SK"/>
        </w:rPr>
      </w:pPr>
      <w:r w:rsidRPr="00B12EE2">
        <w:rPr>
          <w:rFonts w:ascii="Arial Narrow" w:hAnsi="Arial Narrow"/>
          <w:noProof/>
          <w:lang w:val="sk-SK" w:eastAsia="sk-SK"/>
        </w:rPr>
        <w:pict>
          <v:shape id="Up Arrow 55" o:spid="_x0000_s1097" type="#_x0000_t68" style="position:absolute;left:0;text-align:left;margin-left:158.2pt;margin-top:15.8pt;width:7.15pt;height:18.7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" strokeweight=".26mm"/>
        </w:pict>
      </w:r>
      <w:r w:rsidR="000409F3" w:rsidRPr="00CA4F21">
        <w:rPr>
          <w:rFonts w:ascii="Arial Narrow" w:hAnsi="Arial Narrow"/>
          <w:lang w:val="sk-SK"/>
        </w:rPr>
        <w:t>spotreba kWh/kgBSK</w:t>
      </w:r>
      <w:r w:rsidR="000409F3" w:rsidRPr="00CA4F21">
        <w:rPr>
          <w:rFonts w:ascii="Arial Narrow" w:hAnsi="Arial Narrow"/>
          <w:vertAlign w:val="subscript"/>
          <w:lang w:val="sk-SK"/>
        </w:rPr>
        <w:t>5</w:t>
      </w:r>
      <w:r w:rsidR="000409F3" w:rsidRPr="00CA4F21">
        <w:rPr>
          <w:rFonts w:ascii="Arial Narrow" w:hAnsi="Arial Narrow"/>
          <w:lang w:val="sk-SK"/>
        </w:rPr>
        <w:t xml:space="preserve">  x  kg BSK</w:t>
      </w:r>
      <w:r w:rsidR="000409F3" w:rsidRPr="00CA4F21">
        <w:rPr>
          <w:rFonts w:ascii="Arial Narrow" w:hAnsi="Arial Narrow"/>
          <w:vertAlign w:val="subscript"/>
          <w:lang w:val="sk-SK"/>
        </w:rPr>
        <w:t>5</w:t>
      </w:r>
      <w:r w:rsidR="000409F3" w:rsidRPr="00CA4F21">
        <w:rPr>
          <w:rFonts w:ascii="Arial Narrow" w:hAnsi="Arial Narrow"/>
          <w:lang w:val="sk-SK"/>
        </w:rPr>
        <w:t xml:space="preserve">/EO </w:t>
      </w:r>
    </w:p>
    <w:p w:rsidR="000409F3" w:rsidRPr="00CA4F21" w:rsidRDefault="000409F3" w:rsidP="000409F3">
      <w:pPr>
        <w:pStyle w:val="Zkladntext"/>
        <w:rPr>
          <w:rFonts w:ascii="Arial Narrow" w:hAnsi="Arial Narrow"/>
          <w:lang w:val="sk-SK"/>
        </w:rPr>
      </w:pPr>
    </w:p>
    <w:p w:rsidR="000409F3" w:rsidRPr="00CA4F21" w:rsidRDefault="000409F3" w:rsidP="004F2649">
      <w:pPr>
        <w:pStyle w:val="Zkladntext"/>
        <w:ind w:left="2268"/>
        <w:rPr>
          <w:rFonts w:ascii="Arial Narrow" w:hAnsi="Arial Narrow"/>
          <w:lang w:val="sk-SK"/>
        </w:rPr>
      </w:pPr>
      <w:r w:rsidRPr="00CA4F21">
        <w:rPr>
          <w:rFonts w:ascii="Arial Narrow" w:hAnsi="Arial Narrow"/>
          <w:lang w:val="sk-SK"/>
        </w:rPr>
        <w:t>g BSK</w:t>
      </w:r>
      <w:r w:rsidRPr="00CA4F21">
        <w:rPr>
          <w:rFonts w:ascii="Arial Narrow" w:hAnsi="Arial Narrow"/>
          <w:vertAlign w:val="subscript"/>
          <w:lang w:val="sk-SK"/>
        </w:rPr>
        <w:t>5</w:t>
      </w:r>
      <w:r w:rsidRPr="00CA4F21">
        <w:rPr>
          <w:rFonts w:ascii="Arial Narrow" w:hAnsi="Arial Narrow"/>
          <w:lang w:val="sk-SK"/>
        </w:rPr>
        <w:t xml:space="preserve">/EO  /  1000  </w:t>
      </w:r>
    </w:p>
    <w:p w:rsidR="000409F3" w:rsidRPr="00CA4F21" w:rsidRDefault="000409F3" w:rsidP="000409F3">
      <w:pPr>
        <w:pStyle w:val="Nadpis5"/>
        <w:rPr>
          <w:rFonts w:ascii="Arial Narrow" w:hAnsi="Arial Narrow"/>
          <w:lang w:val="sk-SK"/>
        </w:rPr>
      </w:pPr>
      <w:r w:rsidRPr="00CA4F21">
        <w:rPr>
          <w:rFonts w:ascii="Arial Narrow" w:hAnsi="Arial Narrow"/>
          <w:lang w:val="sk-SK"/>
        </w:rPr>
        <w:t>Chemikálie</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Spotrebu chemikálií </w:t>
      </w:r>
      <w:r w:rsidR="00441150" w:rsidRPr="00CA4F21">
        <w:rPr>
          <w:rFonts w:ascii="Arial Narrow" w:hAnsi="Arial Narrow"/>
          <w:lang w:val="sk-SK"/>
        </w:rPr>
        <w:t>môže žiadateľ kalkulovať</w:t>
      </w:r>
      <w:r w:rsidRPr="00CA4F21">
        <w:rPr>
          <w:rFonts w:ascii="Arial Narrow" w:hAnsi="Arial Narrow"/>
          <w:lang w:val="sk-SK"/>
        </w:rPr>
        <w:t xml:space="preserve"> oddelene na každ</w:t>
      </w:r>
      <w:r w:rsidR="00441150" w:rsidRPr="00CA4F21">
        <w:rPr>
          <w:rFonts w:ascii="Arial Narrow" w:hAnsi="Arial Narrow"/>
          <w:lang w:val="sk-SK"/>
        </w:rPr>
        <w:t>ý druh chemikálie, pričom uvedie</w:t>
      </w:r>
      <w:r w:rsidRPr="00CA4F21">
        <w:rPr>
          <w:rFonts w:ascii="Arial Narrow" w:hAnsi="Arial Narrow"/>
          <w:lang w:val="sk-SK"/>
        </w:rPr>
        <w:t xml:space="preserve"> samostatne odhadované množstvo spotrebovanej chemikálie a samostatne cenu za jednotku chemikálie. Pri úprave pitnej vody uve</w:t>
      </w:r>
      <w:r w:rsidR="00441150" w:rsidRPr="00CA4F21">
        <w:rPr>
          <w:rFonts w:ascii="Arial Narrow" w:hAnsi="Arial Narrow"/>
          <w:lang w:val="sk-SK"/>
        </w:rPr>
        <w:t>die</w:t>
      </w:r>
      <w:r w:rsidRPr="00CA4F21">
        <w:rPr>
          <w:rFonts w:ascii="Arial Narrow" w:hAnsi="Arial Narrow"/>
          <w:lang w:val="sk-SK"/>
        </w:rPr>
        <w:t xml:space="preserve"> samostatne najmä spotrebu chlóru. Pri ČOV uve</w:t>
      </w:r>
      <w:r w:rsidR="00441150" w:rsidRPr="00CA4F21">
        <w:rPr>
          <w:rFonts w:ascii="Arial Narrow" w:hAnsi="Arial Narrow"/>
          <w:lang w:val="sk-SK"/>
        </w:rPr>
        <w:t>die</w:t>
      </w:r>
      <w:r w:rsidRPr="00CA4F21">
        <w:rPr>
          <w:rFonts w:ascii="Arial Narrow" w:hAnsi="Arial Narrow"/>
          <w:lang w:val="sk-SK"/>
        </w:rPr>
        <w:t xml:space="preserve"> samostatne najmä spotrebu železa (v prípade chemického dozrážania fosforu), polyelektrolytu a metanolu (na zvýšenie denitrifikácie).</w:t>
      </w:r>
    </w:p>
    <w:p w:rsidR="000409F3" w:rsidRPr="00CA4F21" w:rsidRDefault="000409F3" w:rsidP="000409F3">
      <w:pPr>
        <w:pStyle w:val="Nadpis5"/>
        <w:rPr>
          <w:rFonts w:ascii="Arial Narrow" w:hAnsi="Arial Narrow"/>
          <w:lang w:val="sk-SK"/>
        </w:rPr>
      </w:pPr>
      <w:r w:rsidRPr="00CA4F21">
        <w:rPr>
          <w:rFonts w:ascii="Arial Narrow" w:hAnsi="Arial Narrow"/>
          <w:lang w:val="sk-SK"/>
        </w:rPr>
        <w:t>Výdavky na likvidáciu kalu, zhrabkov</w:t>
      </w:r>
      <w:r w:rsidR="00441150" w:rsidRPr="00CA4F21">
        <w:rPr>
          <w:rFonts w:ascii="Arial Narrow" w:hAnsi="Arial Narrow"/>
          <w:lang w:val="sk-SK"/>
        </w:rPr>
        <w:t>,</w:t>
      </w:r>
      <w:r w:rsidRPr="00CA4F21">
        <w:rPr>
          <w:rFonts w:ascii="Arial Narrow" w:hAnsi="Arial Narrow"/>
          <w:lang w:val="sk-SK"/>
        </w:rPr>
        <w:t xml:space="preserve"> príp. piesku pri ČOV</w:t>
      </w:r>
    </w:p>
    <w:p w:rsidR="000409F3" w:rsidRPr="00CA4F21" w:rsidRDefault="000409F3" w:rsidP="000409F3">
      <w:pPr>
        <w:pStyle w:val="Zkladntext"/>
        <w:rPr>
          <w:rFonts w:ascii="Arial Narrow" w:hAnsi="Arial Narrow"/>
          <w:lang w:val="sk-SK"/>
        </w:rPr>
      </w:pPr>
      <w:r w:rsidRPr="00CA4F21">
        <w:rPr>
          <w:rFonts w:ascii="Arial Narrow" w:hAnsi="Arial Narrow"/>
          <w:lang w:val="sk-SK"/>
        </w:rPr>
        <w:t>Výdavky na likvidáciu kalu a výdavky na likvidáciu zhrabkov</w:t>
      </w:r>
      <w:r w:rsidR="00441150" w:rsidRPr="00CA4F21">
        <w:rPr>
          <w:rFonts w:ascii="Arial Narrow" w:hAnsi="Arial Narrow"/>
          <w:lang w:val="sk-SK"/>
        </w:rPr>
        <w:t>,</w:t>
      </w:r>
      <w:r w:rsidRPr="00CA4F21">
        <w:rPr>
          <w:rFonts w:ascii="Arial Narrow" w:hAnsi="Arial Narrow"/>
          <w:lang w:val="sk-SK"/>
        </w:rPr>
        <w:t xml:space="preserve"> prípadne piesku pri ČOV kalkulu</w:t>
      </w:r>
      <w:r w:rsidR="00441150" w:rsidRPr="00CA4F21">
        <w:rPr>
          <w:rFonts w:ascii="Arial Narrow" w:hAnsi="Arial Narrow"/>
          <w:lang w:val="sk-SK"/>
        </w:rPr>
        <w:t xml:space="preserve">je žiadateľ </w:t>
      </w:r>
      <w:r w:rsidRPr="00CA4F21">
        <w:rPr>
          <w:rFonts w:ascii="Arial Narrow" w:hAnsi="Arial Narrow"/>
          <w:lang w:val="sk-SK"/>
        </w:rPr>
        <w:t>ako dve samostatné položky (oddelene od režijných výdavkov). Na stanovenie výdavkov na likvidáciu kalu môže</w:t>
      </w:r>
      <w:r w:rsidR="00441150" w:rsidRPr="00CA4F21">
        <w:rPr>
          <w:rFonts w:ascii="Arial Narrow" w:hAnsi="Arial Narrow"/>
          <w:lang w:val="sk-SK"/>
        </w:rPr>
        <w:t xml:space="preserve"> žiadateľ</w:t>
      </w:r>
      <w:r w:rsidRPr="00CA4F21">
        <w:rPr>
          <w:rFonts w:ascii="Arial Narrow" w:hAnsi="Arial Narrow"/>
          <w:lang w:val="sk-SK"/>
        </w:rPr>
        <w:t xml:space="preserve"> použiť nasledovný postup:</w:t>
      </w:r>
    </w:p>
    <w:p w:rsidR="000409F3" w:rsidRPr="00CA4F21" w:rsidRDefault="000409F3" w:rsidP="000409F3">
      <w:pPr>
        <w:pStyle w:val="Zkladntext"/>
        <w:rPr>
          <w:rFonts w:ascii="Arial Narrow" w:hAnsi="Arial Narrow"/>
          <w:lang w:val="sk-SK"/>
        </w:rPr>
      </w:pPr>
      <w:r w:rsidRPr="00CA4F21">
        <w:rPr>
          <w:rFonts w:ascii="Arial Narrow" w:hAnsi="Arial Narrow"/>
          <w:lang w:val="sk-SK"/>
        </w:rPr>
        <w:t>výdavky na likvidáciu kalu ročne =</w:t>
      </w:r>
    </w:p>
    <w:p w:rsidR="000409F3" w:rsidRPr="00CA4F21" w:rsidRDefault="00B12EE2" w:rsidP="00441150">
      <w:pPr>
        <w:pStyle w:val="Zkladntext"/>
        <w:jc w:val="center"/>
        <w:rPr>
          <w:rFonts w:ascii="Arial Narrow" w:hAnsi="Arial Narrow"/>
          <w:lang w:val="sk-SK"/>
        </w:rPr>
      </w:pPr>
      <w:r w:rsidRPr="00B12EE2">
        <w:rPr>
          <w:rFonts w:ascii="Arial Narrow" w:hAnsi="Arial Narrow"/>
          <w:noProof/>
          <w:lang w:val="sk-SK" w:eastAsia="sk-SK"/>
        </w:rPr>
        <w:pict>
          <v:shape id="Up Arrow 61" o:spid="_x0000_s1096" type="#_x0000_t68" style="position:absolute;left:0;text-align:left;margin-left:180.05pt;margin-top:17.35pt;width:7.15pt;height:18.7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" strokeweight=".26mm"/>
        </w:pict>
      </w:r>
      <w:r w:rsidR="000409F3" w:rsidRPr="00CA4F21">
        <w:rPr>
          <w:rFonts w:ascii="Arial Narrow" w:hAnsi="Arial Narrow"/>
          <w:lang w:val="sk-SK"/>
        </w:rPr>
        <w:t>počet EO  x  výdavky na likvidáciu kalu v EUR za 20%-ného kalu/EO denne x 365</w:t>
      </w:r>
    </w:p>
    <w:p w:rsidR="000409F3" w:rsidRPr="00CA4F21" w:rsidRDefault="000409F3" w:rsidP="000409F3">
      <w:pPr>
        <w:pStyle w:val="Zkladntext"/>
        <w:rPr>
          <w:rFonts w:ascii="Arial Narrow" w:hAnsi="Arial Narrow"/>
          <w:lang w:val="sk-SK"/>
        </w:rPr>
      </w:pPr>
    </w:p>
    <w:p w:rsidR="000409F3" w:rsidRPr="00CA4F21" w:rsidRDefault="00B12EE2" w:rsidP="000409F3">
      <w:pPr>
        <w:pStyle w:val="Zkladntext"/>
        <w:rPr>
          <w:rFonts w:ascii="Arial Narrow" w:hAnsi="Arial Narrow"/>
          <w:lang w:val="sk-SK"/>
        </w:rPr>
      </w:pPr>
      <w:r w:rsidRPr="00B12EE2">
        <w:rPr>
          <w:rFonts w:ascii="Arial Narrow" w:hAnsi="Arial Narrow"/>
          <w:noProof/>
          <w:lang w:val="sk-SK" w:eastAsia="sk-SK"/>
        </w:rPr>
        <w:pict>
          <v:shape id="Up Arrow 60" o:spid="_x0000_s1095" type="#_x0000_t68" style="position:absolute;left:0;text-align:left;margin-left:76.9pt;margin-top:17.45pt;width:7.15pt;height:18.7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" strokeweight=".26mm"/>
        </w:pict>
      </w:r>
      <w:r w:rsidR="000409F3" w:rsidRPr="00CA4F21">
        <w:rPr>
          <w:rFonts w:ascii="Arial Narrow" w:hAnsi="Arial Narrow"/>
          <w:lang w:val="sk-SK"/>
        </w:rPr>
        <w:t>produkcia 20%-ného kalu/EO denne v kg x výdavky na likvidáciu kalu EUR/t/1000</w:t>
      </w:r>
    </w:p>
    <w:p w:rsidR="000409F3" w:rsidRPr="00CA4F21" w:rsidRDefault="000409F3" w:rsidP="000409F3">
      <w:pPr>
        <w:pStyle w:val="Zkladntext"/>
        <w:rPr>
          <w:rFonts w:ascii="Arial Narrow" w:hAnsi="Arial Narrow"/>
          <w:lang w:val="sk-SK"/>
        </w:rPr>
      </w:pPr>
    </w:p>
    <w:p w:rsidR="000409F3" w:rsidRPr="00CA4F21" w:rsidRDefault="00B12EE2" w:rsidP="000409F3">
      <w:pPr>
        <w:pStyle w:val="Zkladntext"/>
        <w:rPr>
          <w:rFonts w:ascii="Arial Narrow" w:hAnsi="Arial Narrow"/>
          <w:lang w:val="sk-SK"/>
        </w:rPr>
      </w:pPr>
      <w:r w:rsidRPr="00B12EE2">
        <w:rPr>
          <w:rFonts w:ascii="Arial Narrow" w:hAnsi="Arial Narrow"/>
          <w:noProof/>
          <w:lang w:val="sk-SK" w:eastAsia="sk-SK"/>
        </w:rPr>
        <w:pict>
          <v:shape id="Up Arrow 59" o:spid="_x0000_s1094" type="#_x0000_t68" style="position:absolute;left:0;text-align:left;margin-left:129.4pt;margin-top:17.65pt;width:7.15pt;height:18.7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" strokeweight=".26mm"/>
        </w:pict>
      </w:r>
      <w:r w:rsidR="000409F3" w:rsidRPr="00CA4F21">
        <w:rPr>
          <w:rFonts w:ascii="Arial Narrow" w:hAnsi="Arial Narrow"/>
          <w:lang w:val="sk-SK"/>
        </w:rPr>
        <w:t>produkcia 100%-ného kalu/EO denne v kg x 5 (prepočet na koncentrovaný kal)</w:t>
      </w:r>
    </w:p>
    <w:p w:rsidR="000409F3" w:rsidRPr="00CA4F21" w:rsidRDefault="00441150" w:rsidP="000409F3">
      <w:pPr>
        <w:pStyle w:val="Zkladntext"/>
        <w:rPr>
          <w:rFonts w:ascii="Arial Narrow" w:hAnsi="Arial Narrow"/>
          <w:lang w:val="sk-SK"/>
        </w:rPr>
      </w:pPr>
      <w:r w:rsidRPr="00CA4F21">
        <w:rPr>
          <w:rFonts w:ascii="Arial Narrow" w:hAnsi="Arial Narrow"/>
          <w:lang w:val="sk-SK"/>
        </w:rPr>
        <w:t xml:space="preserve">                                   </w:t>
      </w:r>
    </w:p>
    <w:p w:rsidR="000409F3" w:rsidRPr="00CA4F21" w:rsidRDefault="00B12EE2" w:rsidP="000409F3">
      <w:pPr>
        <w:pStyle w:val="Zkladntext"/>
        <w:rPr>
          <w:rFonts w:ascii="Arial Narrow" w:hAnsi="Arial Narrow"/>
          <w:lang w:val="sk-SK"/>
        </w:rPr>
      </w:pPr>
      <w:r w:rsidRPr="00B12EE2">
        <w:rPr>
          <w:rFonts w:ascii="Arial Narrow" w:hAnsi="Arial Narrow"/>
          <w:noProof/>
          <w:lang w:val="sk-SK" w:eastAsia="sk-SK"/>
        </w:rPr>
        <w:pict>
          <v:shape id="Up Arrow 58" o:spid="_x0000_s1093" type="#_x0000_t68" style="position:absolute;left:0;text-align:left;margin-left:161.95pt;margin-top:14.75pt;width:7.15pt;height:18.75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" strokeweight=".26mm"/>
        </w:pict>
      </w:r>
      <w:r w:rsidR="000409F3" w:rsidRPr="00CA4F21">
        <w:rPr>
          <w:rFonts w:ascii="Arial Narrow" w:hAnsi="Arial Narrow"/>
          <w:lang w:val="sk-SK"/>
        </w:rPr>
        <w:t>produkcia kalu v kg/kg BSK</w:t>
      </w:r>
      <w:r w:rsidR="000409F3" w:rsidRPr="00CA4F21">
        <w:rPr>
          <w:rFonts w:ascii="Arial Narrow" w:hAnsi="Arial Narrow"/>
          <w:vertAlign w:val="subscript"/>
          <w:lang w:val="sk-SK"/>
        </w:rPr>
        <w:t>5</w:t>
      </w:r>
      <w:r w:rsidR="000409F3" w:rsidRPr="00CA4F21">
        <w:rPr>
          <w:rFonts w:ascii="Arial Narrow" w:hAnsi="Arial Narrow"/>
          <w:lang w:val="sk-SK"/>
        </w:rPr>
        <w:t xml:space="preserve"> x kg BSK</w:t>
      </w:r>
      <w:r w:rsidR="000409F3" w:rsidRPr="00CA4F21">
        <w:rPr>
          <w:rFonts w:ascii="Arial Narrow" w:hAnsi="Arial Narrow"/>
          <w:vertAlign w:val="subscript"/>
          <w:lang w:val="sk-SK"/>
        </w:rPr>
        <w:t>5</w:t>
      </w:r>
      <w:r w:rsidR="000409F3" w:rsidRPr="00CA4F21">
        <w:rPr>
          <w:rFonts w:ascii="Arial Narrow" w:hAnsi="Arial Narrow"/>
          <w:lang w:val="sk-SK"/>
        </w:rPr>
        <w:t>/EO</w:t>
      </w:r>
    </w:p>
    <w:p w:rsidR="000409F3" w:rsidRPr="00CA4F21" w:rsidRDefault="000409F3" w:rsidP="000409F3">
      <w:pPr>
        <w:pStyle w:val="Zkladntext"/>
        <w:rPr>
          <w:rFonts w:ascii="Arial Narrow" w:hAnsi="Arial Narrow"/>
          <w:lang w:val="sk-SK"/>
        </w:rPr>
      </w:pPr>
    </w:p>
    <w:p w:rsidR="000409F3" w:rsidRPr="00CA4F21" w:rsidRDefault="004F2649" w:rsidP="004F2649">
      <w:pPr>
        <w:pStyle w:val="Zkladntext"/>
        <w:ind w:left="1701" w:firstLine="567"/>
        <w:rPr>
          <w:rFonts w:ascii="Arial Narrow" w:hAnsi="Arial Narrow"/>
          <w:lang w:val="sk-SK"/>
        </w:rPr>
      </w:pPr>
      <w:r w:rsidRPr="00CA4F21">
        <w:rPr>
          <w:rFonts w:ascii="Arial Narrow" w:hAnsi="Arial Narrow"/>
          <w:lang w:val="sk-SK"/>
        </w:rPr>
        <w:t xml:space="preserve">    </w:t>
      </w:r>
      <w:r w:rsidR="000409F3" w:rsidRPr="00CA4F21">
        <w:rPr>
          <w:rFonts w:ascii="Arial Narrow" w:hAnsi="Arial Narrow"/>
          <w:lang w:val="sk-SK"/>
        </w:rPr>
        <w:t>g BSK</w:t>
      </w:r>
      <w:r w:rsidR="000409F3" w:rsidRPr="00CA4F21">
        <w:rPr>
          <w:rFonts w:ascii="Arial Narrow" w:hAnsi="Arial Narrow"/>
          <w:vertAlign w:val="subscript"/>
          <w:lang w:val="sk-SK"/>
        </w:rPr>
        <w:t>5</w:t>
      </w:r>
      <w:r w:rsidRPr="00CA4F21">
        <w:rPr>
          <w:rFonts w:ascii="Arial Narrow" w:hAnsi="Arial Narrow"/>
          <w:lang w:val="sk-SK"/>
        </w:rPr>
        <w:t>/EO/</w:t>
      </w:r>
      <w:r w:rsidR="000409F3" w:rsidRPr="00CA4F21">
        <w:rPr>
          <w:rFonts w:ascii="Arial Narrow" w:hAnsi="Arial Narrow"/>
          <w:lang w:val="sk-SK"/>
        </w:rPr>
        <w:t xml:space="preserve">1000   </w:t>
      </w:r>
    </w:p>
    <w:p w:rsidR="000409F3" w:rsidRPr="00CA4F21" w:rsidRDefault="000409F3" w:rsidP="000409F3">
      <w:pPr>
        <w:pStyle w:val="Nadpis5"/>
        <w:rPr>
          <w:rFonts w:ascii="Arial Narrow" w:hAnsi="Arial Narrow"/>
          <w:lang w:val="sk-SK"/>
        </w:rPr>
      </w:pPr>
      <w:r w:rsidRPr="00CA4F21">
        <w:rPr>
          <w:rFonts w:ascii="Arial Narrow" w:hAnsi="Arial Narrow"/>
          <w:lang w:val="sk-SK"/>
        </w:rPr>
        <w:lastRenderedPageBreak/>
        <w:t>Poplatky za odber povrchovej alebo podzemnej vody a poplatky za vypúšťanie odpadových vôd do recipientu</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Pokiaľ je to možné, </w:t>
      </w:r>
      <w:r w:rsidR="00441150" w:rsidRPr="00CA4F21">
        <w:rPr>
          <w:rFonts w:ascii="Arial Narrow" w:hAnsi="Arial Narrow"/>
          <w:lang w:val="sk-SK"/>
        </w:rPr>
        <w:t xml:space="preserve">žiadateľ </w:t>
      </w:r>
      <w:r w:rsidRPr="00CA4F21">
        <w:rPr>
          <w:rFonts w:ascii="Arial Narrow" w:hAnsi="Arial Narrow"/>
          <w:lang w:val="sk-SK"/>
        </w:rPr>
        <w:t>uvádza tieto poplatky v samostatnej položke pre každý d</w:t>
      </w:r>
      <w:r w:rsidR="00441150" w:rsidRPr="00CA4F21">
        <w:rPr>
          <w:rFonts w:ascii="Arial Narrow" w:hAnsi="Arial Narrow"/>
          <w:lang w:val="sk-SK"/>
        </w:rPr>
        <w:t>ruh poplatku. Žiadateľ kalkuluj</w:t>
      </w:r>
      <w:r w:rsidRPr="00CA4F21">
        <w:rPr>
          <w:rFonts w:ascii="Arial Narrow" w:hAnsi="Arial Narrow"/>
          <w:lang w:val="sk-SK"/>
        </w:rPr>
        <w:t xml:space="preserve">e </w:t>
      </w:r>
      <w:r w:rsidR="00441150" w:rsidRPr="00CA4F21">
        <w:rPr>
          <w:rFonts w:ascii="Arial Narrow" w:hAnsi="Arial Narrow"/>
          <w:lang w:val="sk-SK"/>
        </w:rPr>
        <w:t xml:space="preserve">poplatky </w:t>
      </w:r>
      <w:r w:rsidRPr="00CA4F21">
        <w:rPr>
          <w:rFonts w:ascii="Arial Narrow" w:hAnsi="Arial Narrow"/>
          <w:lang w:val="sk-SK"/>
        </w:rPr>
        <w:t>ako variabilný výdavok (najmä poplatky za odber vody), t.j. v závislosti od množstva dodanej pitnej vody alebo odvedenej odpadovej vody.</w:t>
      </w:r>
      <w:r w:rsidR="00441150" w:rsidRPr="00CA4F21">
        <w:rPr>
          <w:rFonts w:ascii="Arial Narrow" w:hAnsi="Arial Narrow"/>
          <w:lang w:val="sk-SK"/>
        </w:rPr>
        <w:t xml:space="preserve"> </w:t>
      </w:r>
    </w:p>
    <w:p w:rsidR="000409F3" w:rsidRPr="00CA4F21" w:rsidRDefault="000409F3" w:rsidP="000409F3">
      <w:pPr>
        <w:pStyle w:val="Nadpis5"/>
        <w:rPr>
          <w:rFonts w:ascii="Arial Narrow" w:hAnsi="Arial Narrow"/>
          <w:lang w:val="sk-SK"/>
        </w:rPr>
      </w:pPr>
      <w:r w:rsidRPr="00CA4F21">
        <w:rPr>
          <w:rFonts w:ascii="Arial Narrow" w:hAnsi="Arial Narrow"/>
          <w:lang w:val="sk-SK"/>
        </w:rPr>
        <w:t>Mzdy</w:t>
      </w:r>
    </w:p>
    <w:p w:rsidR="000409F3" w:rsidRPr="00CA4F21" w:rsidRDefault="000409F3" w:rsidP="000409F3">
      <w:pPr>
        <w:pStyle w:val="Zkladntext"/>
        <w:rPr>
          <w:rFonts w:ascii="Arial Narrow" w:hAnsi="Arial Narrow"/>
          <w:lang w:val="sk-SK"/>
        </w:rPr>
      </w:pPr>
      <w:r w:rsidRPr="00CA4F21">
        <w:rPr>
          <w:rFonts w:ascii="Arial Narrow" w:hAnsi="Arial Narrow"/>
          <w:lang w:val="sk-SK"/>
        </w:rPr>
        <w:t>Mzdy technických pracovníkov zabezpečujúcich obsluhu a údržbu vodovodnej al</w:t>
      </w:r>
      <w:r w:rsidR="00441150" w:rsidRPr="00CA4F21">
        <w:rPr>
          <w:rFonts w:ascii="Arial Narrow" w:hAnsi="Arial Narrow"/>
          <w:lang w:val="sk-SK"/>
        </w:rPr>
        <w:t>ebo stokovej siete kalkuluj</w:t>
      </w:r>
      <w:r w:rsidRPr="00CA4F21">
        <w:rPr>
          <w:rFonts w:ascii="Arial Narrow" w:hAnsi="Arial Narrow"/>
          <w:lang w:val="sk-SK"/>
        </w:rPr>
        <w:t>e</w:t>
      </w:r>
      <w:r w:rsidR="00441150" w:rsidRPr="00CA4F21">
        <w:rPr>
          <w:rFonts w:ascii="Arial Narrow" w:hAnsi="Arial Narrow"/>
          <w:lang w:val="sk-SK"/>
        </w:rPr>
        <w:t xml:space="preserve"> žiadateľ</w:t>
      </w:r>
      <w:r w:rsidRPr="00CA4F21">
        <w:rPr>
          <w:rFonts w:ascii="Arial Narrow" w:hAnsi="Arial Narrow"/>
          <w:lang w:val="sk-SK"/>
        </w:rPr>
        <w:t xml:space="preserve"> oddelene od ostatných miezd. Alternatívne môžu byť mzdy pracovníkov zabezpečujúcich údržbu uvedené ako súčasť výdavkov na údržbu.  Pri kalkulácii miezd </w:t>
      </w:r>
      <w:r w:rsidR="00441150" w:rsidRPr="00CA4F21">
        <w:rPr>
          <w:rFonts w:ascii="Arial Narrow" w:hAnsi="Arial Narrow"/>
          <w:lang w:val="sk-SK"/>
        </w:rPr>
        <w:t xml:space="preserve">žiadateľ </w:t>
      </w:r>
      <w:r w:rsidRPr="00CA4F21">
        <w:rPr>
          <w:rFonts w:ascii="Arial Narrow" w:hAnsi="Arial Narrow"/>
          <w:lang w:val="sk-SK"/>
        </w:rPr>
        <w:t>použi</w:t>
      </w:r>
      <w:r w:rsidR="00441150" w:rsidRPr="00CA4F21">
        <w:rPr>
          <w:rFonts w:ascii="Arial Narrow" w:hAnsi="Arial Narrow"/>
          <w:lang w:val="sk-SK"/>
        </w:rPr>
        <w:t>j</w:t>
      </w:r>
      <w:r w:rsidRPr="00CA4F21">
        <w:rPr>
          <w:rFonts w:ascii="Arial Narrow" w:hAnsi="Arial Narrow"/>
          <w:lang w:val="sk-SK"/>
        </w:rPr>
        <w:t>e nasledujúci odporúčaný postup:</w:t>
      </w:r>
    </w:p>
    <w:p w:rsidR="000409F3" w:rsidRPr="00CA4F21" w:rsidRDefault="000409F3" w:rsidP="000409F3">
      <w:pPr>
        <w:pStyle w:val="Zkladntext"/>
        <w:rPr>
          <w:rFonts w:ascii="Arial Narrow" w:hAnsi="Arial Narrow"/>
          <w:lang w:val="sk-SK"/>
        </w:rPr>
      </w:pPr>
      <w:r w:rsidRPr="00CA4F21">
        <w:rPr>
          <w:rFonts w:ascii="Arial Narrow" w:hAnsi="Arial Narrow"/>
          <w:lang w:val="sk-SK"/>
        </w:rPr>
        <w:t>mzdy obsluhy ročne =</w:t>
      </w:r>
    </w:p>
    <w:p w:rsidR="000409F3" w:rsidRPr="00CA4F21" w:rsidRDefault="00B12EE2" w:rsidP="000409F3">
      <w:pPr>
        <w:pStyle w:val="Zkladntext"/>
        <w:rPr>
          <w:rFonts w:ascii="Arial Narrow" w:hAnsi="Arial Narrow"/>
          <w:lang w:val="sk-SK"/>
        </w:rPr>
      </w:pPr>
      <w:r w:rsidRPr="00B12EE2">
        <w:rPr>
          <w:rFonts w:ascii="Arial Narrow" w:hAnsi="Arial Narrow"/>
          <w:noProof/>
          <w:lang w:val="sk-SK" w:eastAsia="sk-SK"/>
        </w:rPr>
        <w:pict>
          <v:shape id="Up Arrow 63" o:spid="_x0000_s1092" type="#_x0000_t68" style="position:absolute;left:0;text-align:left;margin-left:51.9pt;margin-top:14.95pt;width:7.15pt;height:18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" strokeweight=".26mm"/>
        </w:pict>
      </w:r>
      <w:r w:rsidR="000409F3" w:rsidRPr="00CA4F21">
        <w:rPr>
          <w:rFonts w:ascii="Arial Narrow" w:hAnsi="Arial Narrow"/>
          <w:lang w:val="sk-SK"/>
        </w:rPr>
        <w:t>priemerná mesačná mzda x 12 x  počet pracovníkov zabezpečujúcich obsluhu a údržbu</w:t>
      </w:r>
    </w:p>
    <w:p w:rsidR="000409F3" w:rsidRPr="00CA4F21" w:rsidRDefault="000409F3" w:rsidP="000409F3">
      <w:pPr>
        <w:pStyle w:val="Zkladntext"/>
        <w:rPr>
          <w:rFonts w:ascii="Arial Narrow" w:hAnsi="Arial Narrow"/>
          <w:lang w:val="sk-SK"/>
        </w:rPr>
      </w:pPr>
    </w:p>
    <w:p w:rsidR="000409F3" w:rsidRPr="00CA4F21" w:rsidRDefault="000409F3" w:rsidP="000409F3">
      <w:pPr>
        <w:pStyle w:val="Zkladntext"/>
        <w:rPr>
          <w:rFonts w:ascii="Arial Narrow" w:hAnsi="Arial Narrow"/>
          <w:lang w:val="sk-SK"/>
        </w:rPr>
      </w:pPr>
      <w:r w:rsidRPr="00CA4F21">
        <w:rPr>
          <w:rFonts w:ascii="Arial Narrow" w:hAnsi="Arial Narrow"/>
          <w:lang w:val="sk-SK"/>
        </w:rPr>
        <w:t>hrubá mzda + odvody platené zamestnávateľom</w:t>
      </w:r>
    </w:p>
    <w:p w:rsidR="000409F3" w:rsidRPr="00CA4F21" w:rsidRDefault="000409F3" w:rsidP="000409F3">
      <w:pPr>
        <w:pStyle w:val="Nadpis5"/>
        <w:rPr>
          <w:rFonts w:ascii="Arial Narrow" w:hAnsi="Arial Narrow"/>
          <w:lang w:val="sk-SK"/>
        </w:rPr>
      </w:pPr>
      <w:r w:rsidRPr="00CA4F21">
        <w:rPr>
          <w:rFonts w:ascii="Arial Narrow" w:hAnsi="Arial Narrow"/>
          <w:lang w:val="sk-SK"/>
        </w:rPr>
        <w:t>Opravy a údržba</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V prípade, </w:t>
      </w:r>
      <w:r w:rsidR="00441150" w:rsidRPr="00CA4F21">
        <w:rPr>
          <w:rFonts w:ascii="Arial Narrow" w:hAnsi="Arial Narrow"/>
          <w:lang w:val="sk-SK"/>
        </w:rPr>
        <w:t>že si opravy alebo údržbu bude žiadateľ</w:t>
      </w:r>
      <w:r w:rsidRPr="00CA4F21">
        <w:rPr>
          <w:rFonts w:ascii="Arial Narrow" w:hAnsi="Arial Narrow"/>
          <w:lang w:val="sk-SK"/>
        </w:rPr>
        <w:t xml:space="preserve"> zabezpečovať vo vlastnej réžii, je možné kalkulovať mzdy pracovníkov zabezpečujúcich údržbu i ako súčasť mzdových nákladov (viď nižšie). </w:t>
      </w:r>
    </w:p>
    <w:p w:rsidR="000409F3" w:rsidRPr="00CA4F21" w:rsidRDefault="000409F3" w:rsidP="000409F3">
      <w:pPr>
        <w:pStyle w:val="Zkladntext"/>
        <w:rPr>
          <w:rFonts w:ascii="Arial Narrow" w:hAnsi="Arial Narrow"/>
          <w:lang w:val="sk-SK"/>
        </w:rPr>
      </w:pPr>
      <w:r w:rsidRPr="00CA4F21">
        <w:rPr>
          <w:rFonts w:ascii="Arial Narrow" w:hAnsi="Arial Narrow"/>
          <w:lang w:val="sk-SK"/>
        </w:rPr>
        <w:t>Pokiaľ budú opravy a údržba realizované  dodávateľskou formou (externou firmou), uve</w:t>
      </w:r>
      <w:r w:rsidR="00441150" w:rsidRPr="00CA4F21">
        <w:rPr>
          <w:rFonts w:ascii="Arial Narrow" w:hAnsi="Arial Narrow"/>
          <w:lang w:val="sk-SK"/>
        </w:rPr>
        <w:t>die žiadateľ túto informáciu</w:t>
      </w:r>
      <w:r w:rsidRPr="00CA4F21">
        <w:rPr>
          <w:rFonts w:ascii="Arial Narrow" w:hAnsi="Arial Narrow"/>
          <w:lang w:val="sk-SK"/>
        </w:rPr>
        <w:t xml:space="preserve"> v textovej časti fin</w:t>
      </w:r>
      <w:r w:rsidR="00441150" w:rsidRPr="00CA4F21">
        <w:rPr>
          <w:rFonts w:ascii="Arial Narrow" w:hAnsi="Arial Narrow"/>
          <w:lang w:val="sk-SK"/>
        </w:rPr>
        <w:t>ančnej analýzy a prípadne popíš</w:t>
      </w:r>
      <w:r w:rsidRPr="00CA4F21">
        <w:rPr>
          <w:rFonts w:ascii="Arial Narrow" w:hAnsi="Arial Narrow"/>
          <w:lang w:val="sk-SK"/>
        </w:rPr>
        <w:t>e podmienky, za ktorých bude dodávateľ vykonávať údržbu a opravy.</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Je vhodné kalkulovať výdavky na bežnú údržbu oddelene od výdavkov na opravy väčšieho charakteru (generálna údržba). V prípade, ak dôjde ku komplexnej výmene väčšej časti majetku (napr. výmena mechanických častí ČOV po ukončení životnosti), </w:t>
      </w:r>
      <w:r w:rsidR="00441150" w:rsidRPr="00CA4F21">
        <w:rPr>
          <w:rFonts w:ascii="Arial Narrow" w:hAnsi="Arial Narrow"/>
          <w:lang w:val="sk-SK"/>
        </w:rPr>
        <w:t xml:space="preserve">žiadateľ </w:t>
      </w:r>
      <w:r w:rsidRPr="00CA4F21">
        <w:rPr>
          <w:rFonts w:ascii="Arial Narrow" w:hAnsi="Arial Narrow"/>
          <w:lang w:val="sk-SK"/>
        </w:rPr>
        <w:t>kalkulu</w:t>
      </w:r>
      <w:r w:rsidR="00441150" w:rsidRPr="00CA4F21">
        <w:rPr>
          <w:rFonts w:ascii="Arial Narrow" w:hAnsi="Arial Narrow"/>
          <w:lang w:val="sk-SK"/>
        </w:rPr>
        <w:t>j</w:t>
      </w:r>
      <w:r w:rsidRPr="00CA4F21">
        <w:rPr>
          <w:rFonts w:ascii="Arial Narrow" w:hAnsi="Arial Narrow"/>
          <w:lang w:val="sk-SK"/>
        </w:rPr>
        <w:t xml:space="preserve">e tieto výdavky oddelene od prevádzkových výdavkov na riadku </w:t>
      </w:r>
      <w:r w:rsidRPr="00CA4F21">
        <w:rPr>
          <w:rFonts w:ascii="Arial Narrow" w:hAnsi="Arial Narrow"/>
          <w:i/>
          <w:lang w:val="sk-SK"/>
        </w:rPr>
        <w:t>Obnova zariadenia s kratšou dobou životnosti</w:t>
      </w:r>
      <w:r w:rsidRPr="00CA4F21">
        <w:rPr>
          <w:rFonts w:ascii="Arial Narrow" w:hAnsi="Arial Narrow"/>
          <w:lang w:val="sk-SK"/>
        </w:rPr>
        <w:t xml:space="preserve"> v hárku </w:t>
      </w:r>
      <w:r w:rsidRPr="00CA4F21">
        <w:rPr>
          <w:rFonts w:ascii="Arial Narrow" w:hAnsi="Arial Narrow"/>
          <w:i/>
          <w:lang w:val="sk-SK"/>
        </w:rPr>
        <w:t>Peňažné toky projektu</w:t>
      </w:r>
      <w:r w:rsidRPr="00CA4F21">
        <w:rPr>
          <w:rFonts w:ascii="Arial Narrow" w:hAnsi="Arial Narrow"/>
          <w:lang w:val="sk-SK"/>
        </w:rPr>
        <w:t>. V textovej alebo tabuľkovej časti následne popíšte, o aké výdavky ide a aký majetok je predmetom obnovy.</w:t>
      </w:r>
    </w:p>
    <w:p w:rsidR="000409F3" w:rsidRPr="00CA4F21" w:rsidRDefault="000409F3" w:rsidP="00456AD4">
      <w:pPr>
        <w:pStyle w:val="Nadpis3"/>
        <w:ind w:firstLine="0"/>
        <w:rPr>
          <w:rFonts w:ascii="Arial Narrow" w:hAnsi="Arial Narrow"/>
          <w:lang w:val="sk-SK"/>
        </w:rPr>
      </w:pPr>
      <w:bookmarkStart w:id="579" w:name="_Toc444592991"/>
      <w:r w:rsidRPr="00CA4F21">
        <w:rPr>
          <w:rFonts w:ascii="Arial Narrow" w:hAnsi="Arial Narrow"/>
          <w:lang w:val="sk-SK"/>
        </w:rPr>
        <w:t>Príjmy z prevádzky</w:t>
      </w:r>
      <w:bookmarkEnd w:id="579"/>
    </w:p>
    <w:p w:rsidR="000409F3" w:rsidRPr="00CA4F21" w:rsidRDefault="000409F3" w:rsidP="001E6FD5">
      <w:pPr>
        <w:pStyle w:val="Nadpis5"/>
        <w:spacing w:before="240"/>
        <w:rPr>
          <w:rFonts w:ascii="Arial Narrow" w:hAnsi="Arial Narrow"/>
          <w:lang w:val="sk-SK"/>
        </w:rPr>
      </w:pPr>
      <w:r w:rsidRPr="00CA4F21">
        <w:rPr>
          <w:rFonts w:ascii="Arial Narrow" w:hAnsi="Arial Narrow"/>
          <w:lang w:val="sk-SK"/>
        </w:rPr>
        <w:t>Cena vodného a stočného</w:t>
      </w:r>
    </w:p>
    <w:p w:rsidR="000409F3" w:rsidRPr="00CA4F21" w:rsidRDefault="00D57DEB" w:rsidP="000409F3">
      <w:pPr>
        <w:pStyle w:val="Zkladntext"/>
        <w:rPr>
          <w:rFonts w:ascii="Arial Narrow" w:hAnsi="Arial Narrow"/>
          <w:lang w:val="sk-SK"/>
        </w:rPr>
      </w:pPr>
      <w:r w:rsidRPr="00CA4F21">
        <w:rPr>
          <w:rFonts w:ascii="Arial Narrow" w:hAnsi="Arial Narrow"/>
          <w:lang w:val="sk-SK"/>
        </w:rPr>
        <w:t>S</w:t>
      </w:r>
      <w:r w:rsidR="000409F3" w:rsidRPr="00CA4F21">
        <w:rPr>
          <w:rFonts w:ascii="Arial Narrow" w:hAnsi="Arial Narrow"/>
          <w:lang w:val="sk-SK"/>
        </w:rPr>
        <w:t xml:space="preserve">točné </w:t>
      </w:r>
      <w:r w:rsidR="00441150" w:rsidRPr="00CA4F21">
        <w:rPr>
          <w:rFonts w:ascii="Arial Narrow" w:hAnsi="Arial Narrow"/>
          <w:lang w:val="sk-SK"/>
        </w:rPr>
        <w:t xml:space="preserve">určí žiadateľ </w:t>
      </w:r>
      <w:r w:rsidR="000409F3" w:rsidRPr="00CA4F21">
        <w:rPr>
          <w:rFonts w:ascii="Arial Narrow" w:hAnsi="Arial Narrow"/>
          <w:lang w:val="sk-SK"/>
        </w:rPr>
        <w:t xml:space="preserve">na základe postupu na kalkuláciu, ktorý používa </w:t>
      </w:r>
      <w:r w:rsidR="00441150" w:rsidRPr="00CA4F21">
        <w:rPr>
          <w:rFonts w:ascii="Arial Narrow" w:hAnsi="Arial Narrow"/>
          <w:lang w:val="sk-SK"/>
        </w:rPr>
        <w:t>ÚRSO</w:t>
      </w:r>
      <w:r w:rsidR="000409F3" w:rsidRPr="00CA4F21">
        <w:rPr>
          <w:rFonts w:ascii="Arial Narrow" w:hAnsi="Arial Narrow"/>
          <w:lang w:val="sk-SK"/>
        </w:rPr>
        <w:t xml:space="preserve">. V prípade, ak sa jedná o realizáciu projektu v rámci existujúcej infraštruktúry stokovej siete, je možné vychádzať z aktuálnej výšky vodného a stočného, ktoré stanovil </w:t>
      </w:r>
      <w:r w:rsidR="00441150" w:rsidRPr="00CA4F21">
        <w:rPr>
          <w:rFonts w:ascii="Arial Narrow" w:hAnsi="Arial Narrow"/>
          <w:lang w:val="sk-SK"/>
        </w:rPr>
        <w:t>ÚRSO</w:t>
      </w:r>
      <w:r w:rsidR="000409F3" w:rsidRPr="00CA4F21">
        <w:rPr>
          <w:rFonts w:ascii="Arial Narrow" w:hAnsi="Arial Narrow"/>
          <w:lang w:val="sk-SK"/>
        </w:rPr>
        <w:t xml:space="preserve"> vo svojom rozhodnutí. V textovej alebo tabuľkovej časti </w:t>
      </w:r>
      <w:r w:rsidR="00C011DC" w:rsidRPr="00CA4F21">
        <w:rPr>
          <w:rFonts w:ascii="Arial Narrow" w:hAnsi="Arial Narrow"/>
          <w:lang w:val="sk-SK"/>
        </w:rPr>
        <w:t>žiadateľ</w:t>
      </w:r>
      <w:r w:rsidR="000409F3" w:rsidRPr="00CA4F21">
        <w:rPr>
          <w:rFonts w:ascii="Arial Narrow" w:hAnsi="Arial Narrow"/>
          <w:lang w:val="sk-SK"/>
        </w:rPr>
        <w:t xml:space="preserve"> podrobne popí</w:t>
      </w:r>
      <w:r w:rsidR="00C011DC" w:rsidRPr="00CA4F21">
        <w:rPr>
          <w:rFonts w:ascii="Arial Narrow" w:hAnsi="Arial Narrow"/>
          <w:lang w:val="sk-SK"/>
        </w:rPr>
        <w:t>še</w:t>
      </w:r>
      <w:r w:rsidR="000409F3" w:rsidRPr="00CA4F21">
        <w:rPr>
          <w:rFonts w:ascii="Arial Narrow" w:hAnsi="Arial Narrow"/>
          <w:lang w:val="sk-SK"/>
        </w:rPr>
        <w:t xml:space="preserve">, ako je cena vodného a stočného určená </w:t>
      </w:r>
      <w:r w:rsidR="00C011DC" w:rsidRPr="00CA4F21">
        <w:rPr>
          <w:rFonts w:ascii="Arial Narrow" w:hAnsi="Arial Narrow"/>
          <w:lang w:val="sk-SK"/>
        </w:rPr>
        <w:t>(</w:t>
      </w:r>
      <w:r w:rsidR="000409F3" w:rsidRPr="00CA4F21">
        <w:rPr>
          <w:rFonts w:ascii="Arial Narrow" w:hAnsi="Arial Narrow"/>
          <w:lang w:val="sk-SK"/>
        </w:rPr>
        <w:t>spolu s uvedením prípadnej kalkulácie</w:t>
      </w:r>
      <w:r w:rsidR="00C011DC" w:rsidRPr="00CA4F21">
        <w:rPr>
          <w:rFonts w:ascii="Arial Narrow" w:hAnsi="Arial Narrow"/>
          <w:lang w:val="sk-SK"/>
        </w:rPr>
        <w:t>)</w:t>
      </w:r>
      <w:r w:rsidR="000409F3" w:rsidRPr="00CA4F21">
        <w:rPr>
          <w:rFonts w:ascii="Arial Narrow" w:hAnsi="Arial Narrow"/>
          <w:lang w:val="sk-SK"/>
        </w:rPr>
        <w:t>.</w:t>
      </w:r>
    </w:p>
    <w:p w:rsidR="000409F3" w:rsidRPr="00CA4F21" w:rsidRDefault="000409F3" w:rsidP="000409F3">
      <w:pPr>
        <w:pStyle w:val="Zkladntext"/>
        <w:rPr>
          <w:rFonts w:ascii="Arial Narrow" w:hAnsi="Arial Narrow"/>
          <w:lang w:val="sk-SK"/>
        </w:rPr>
      </w:pPr>
      <w:r w:rsidRPr="00CA4F21">
        <w:rPr>
          <w:rFonts w:ascii="Arial Narrow" w:hAnsi="Arial Narrow"/>
          <w:lang w:val="sk-SK"/>
        </w:rPr>
        <w:t>Príjmy aj výdavky je potrebné kalkulovať v stálych cenách, a preto nie je potrebné zvyšovať stočné o každoročnú mieru inflácie (nárast vodného a stočného v dôsledku rastu cenovej hladiny vstupov).</w:t>
      </w:r>
    </w:p>
    <w:p w:rsidR="000409F3" w:rsidRPr="00CA4F21" w:rsidRDefault="000409F3" w:rsidP="000409F3">
      <w:pPr>
        <w:pStyle w:val="Nadpis5"/>
        <w:rPr>
          <w:rFonts w:ascii="Arial Narrow" w:hAnsi="Arial Narrow"/>
          <w:lang w:val="sk-SK"/>
        </w:rPr>
      </w:pPr>
      <w:r w:rsidRPr="00CA4F21">
        <w:rPr>
          <w:rFonts w:ascii="Arial Narrow" w:hAnsi="Arial Narrow"/>
          <w:lang w:val="sk-SK"/>
        </w:rPr>
        <w:t>Stanovenie množstva odvedenej odpadovej vody</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V tabuľkovej časti finančnej analýzy </w:t>
      </w:r>
      <w:r w:rsidR="00C011DC" w:rsidRPr="00CA4F21">
        <w:rPr>
          <w:rFonts w:ascii="Arial Narrow" w:hAnsi="Arial Narrow"/>
          <w:lang w:val="sk-SK"/>
        </w:rPr>
        <w:t>žiadateľ uvedie</w:t>
      </w:r>
      <w:r w:rsidRPr="00CA4F21">
        <w:rPr>
          <w:rFonts w:ascii="Arial Narrow" w:hAnsi="Arial Narrow"/>
          <w:lang w:val="sk-SK"/>
        </w:rPr>
        <w:t xml:space="preserve"> podrobný postup kalkulácie množstva odvedenej odpadovej vody.</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V prípade, ak sa v rámci projektu počíta s napojením </w:t>
      </w:r>
      <w:r w:rsidR="00D57DEB" w:rsidRPr="00CA4F21">
        <w:rPr>
          <w:rFonts w:ascii="Arial Narrow" w:hAnsi="Arial Narrow"/>
          <w:lang w:val="sk-SK"/>
        </w:rPr>
        <w:t>na</w:t>
      </w:r>
      <w:r w:rsidRPr="00CA4F21">
        <w:rPr>
          <w:rFonts w:ascii="Arial Narrow" w:hAnsi="Arial Narrow"/>
          <w:lang w:val="sk-SK"/>
        </w:rPr>
        <w:t xml:space="preserve"> stokovú sieť, </w:t>
      </w:r>
      <w:r w:rsidR="00C011DC" w:rsidRPr="00CA4F21">
        <w:rPr>
          <w:rFonts w:ascii="Arial Narrow" w:hAnsi="Arial Narrow"/>
          <w:lang w:val="sk-SK"/>
        </w:rPr>
        <w:t xml:space="preserve">žiadateľ </w:t>
      </w:r>
      <w:r w:rsidRPr="00CA4F21">
        <w:rPr>
          <w:rFonts w:ascii="Arial Narrow" w:hAnsi="Arial Narrow"/>
          <w:lang w:val="sk-SK"/>
        </w:rPr>
        <w:t xml:space="preserve">popíše v textovej alebo tabuľkovej časti finančnej analýzy, ako je počet novonapojených obyvateľov určený. Pri stokových sieťach </w:t>
      </w:r>
      <w:r w:rsidR="00C011DC" w:rsidRPr="00CA4F21">
        <w:rPr>
          <w:rFonts w:ascii="Arial Narrow" w:hAnsi="Arial Narrow"/>
          <w:lang w:val="sk-SK"/>
        </w:rPr>
        <w:t xml:space="preserve">žiadateľ </w:t>
      </w:r>
      <w:r w:rsidRPr="00CA4F21">
        <w:rPr>
          <w:rFonts w:ascii="Arial Narrow" w:hAnsi="Arial Narrow"/>
          <w:lang w:val="sk-SK"/>
        </w:rPr>
        <w:t>uve</w:t>
      </w:r>
      <w:r w:rsidR="00C011DC" w:rsidRPr="00CA4F21">
        <w:rPr>
          <w:rFonts w:ascii="Arial Narrow" w:hAnsi="Arial Narrow"/>
          <w:lang w:val="sk-SK"/>
        </w:rPr>
        <w:t>die</w:t>
      </w:r>
      <w:r w:rsidRPr="00CA4F21">
        <w:rPr>
          <w:rFonts w:ascii="Arial Narrow" w:hAnsi="Arial Narrow"/>
          <w:lang w:val="sk-SK"/>
        </w:rPr>
        <w:t xml:space="preserve"> najmä to, či sa ráta s tým, že časť obyvateľov sa na stokovú sieť nepripojí a naďalej bude likvidovať odpadovú vodu existujúcim spôsobom (septik, trativody a pod.).</w:t>
      </w:r>
    </w:p>
    <w:p w:rsidR="000409F3" w:rsidRPr="00CA4F21" w:rsidRDefault="000409F3" w:rsidP="00456AD4">
      <w:pPr>
        <w:pStyle w:val="Nadpis3"/>
        <w:ind w:firstLine="0"/>
        <w:rPr>
          <w:rFonts w:ascii="Arial Narrow" w:hAnsi="Arial Narrow"/>
          <w:lang w:val="sk-SK"/>
        </w:rPr>
      </w:pPr>
      <w:bookmarkStart w:id="580" w:name="_Toc444592992"/>
      <w:r w:rsidRPr="00CA4F21">
        <w:rPr>
          <w:rFonts w:ascii="Arial Narrow" w:hAnsi="Arial Narrow"/>
          <w:lang w:val="sk-SK"/>
        </w:rPr>
        <w:lastRenderedPageBreak/>
        <w:t>Projekty realizované v rámci existujúcej infraštruktúry</w:t>
      </w:r>
      <w:bookmarkEnd w:id="580"/>
    </w:p>
    <w:p w:rsidR="00A05DEF" w:rsidRPr="00CA4F21" w:rsidRDefault="000409F3" w:rsidP="000409F3">
      <w:pPr>
        <w:pStyle w:val="Zkladntext"/>
        <w:rPr>
          <w:rFonts w:ascii="Arial Narrow" w:hAnsi="Arial Narrow"/>
          <w:lang w:val="sk-SK"/>
        </w:rPr>
      </w:pPr>
      <w:r w:rsidRPr="00CA4F21">
        <w:rPr>
          <w:rFonts w:ascii="Arial Narrow" w:hAnsi="Arial Narrow"/>
          <w:lang w:val="sk-SK"/>
        </w:rPr>
        <w:t>Pri tomto type projektov je pomerne častá realizácia projektov v rámci existujúcej infraštruktúry, keď dochádza k rozširovaniu stokovej siete o ďalšie vetvy, ktoré sa pripájajú už na existujúcu sieť. Takáto situácia je znázornená i na nasledujúcej schéme, kde je v rámci projektu dobudovaná nová vetva kanalizácie, ktorá sa pripája na existujúci zberač, ktorý ústi do existujúcej ČOV.</w:t>
      </w:r>
    </w:p>
    <w:p w:rsidR="000409F3" w:rsidRPr="00CA4F21" w:rsidRDefault="00B12EE2" w:rsidP="0007528A">
      <w:pPr>
        <w:pStyle w:val="Zkladntext"/>
        <w:jc w:val="center"/>
        <w:rPr>
          <w:rFonts w:ascii="Arial Narrow" w:hAnsi="Arial Narrow"/>
          <w:lang w:val="sk-SK"/>
        </w:rPr>
      </w:pPr>
      <w:r w:rsidRPr="00B12EE2">
        <w:rPr>
          <w:rFonts w:ascii="Arial Narrow" w:hAnsi="Arial Narrow"/>
          <w:noProof/>
          <w:lang w:val="sk-SK" w:eastAsia="sk-SK"/>
        </w:rPr>
      </w:r>
      <w:r>
        <w:rPr>
          <w:rFonts w:ascii="Arial Narrow" w:hAnsi="Arial Narrow"/>
          <w:noProof/>
          <w:lang w:val="sk-SK" w:eastAsia="sk-SK"/>
        </w:rPr>
        <w:pict>
          <v:group id="Group 64" o:spid="_x0000_s1082" style="width:339.75pt;height:267.1pt;mso-position-horizontal-relative:char;mso-position-vertical-relative:line" coordorigin="1417,6238" coordsize="6795,5220">
            <v:shape id="Text Box 12" o:spid="_x0000_s1083" type="#_x0000_t202" style="position:absolute;left:4785;top:9613;width:1855;height:9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style="mso-next-textbox:#Text Box 12">
                <w:txbxContent>
                  <w:p w:rsidR="00C37FCA" w:rsidRPr="00CA4F21" w:rsidRDefault="00C37FCA" w:rsidP="000409F3">
                    <w:pPr>
                      <w:jc w:val="center"/>
                      <w:rPr>
                        <w:rFonts w:ascii="Arial Narrow" w:hAnsi="Arial Narrow" w:cs="Arial"/>
                        <w:sz w:val="20"/>
                        <w:lang w:val="sk-SK"/>
                      </w:rPr>
                    </w:pPr>
                    <w:r w:rsidRPr="00CA4F21">
                      <w:rPr>
                        <w:rFonts w:ascii="Arial Narrow" w:hAnsi="Arial Narrow" w:cs="Arial"/>
                        <w:sz w:val="20"/>
                        <w:lang w:val="sk-SK"/>
                      </w:rPr>
                      <w:t>existujúci kanalizačný zberač</w:t>
                    </w:r>
                  </w:p>
                </w:txbxContent>
              </v:textbox>
            </v:shape>
            <v:shape id="Text Box 13" o:spid="_x0000_s1084" type="#_x0000_t202" style="position:absolute;left:1417;top:7168;width:1815;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style="mso-next-textbox:#Text Box 13">
                <w:txbxContent>
                  <w:p w:rsidR="00C37FCA" w:rsidRPr="00CA4F21" w:rsidRDefault="00C37FCA" w:rsidP="000409F3">
                    <w:pPr>
                      <w:jc w:val="center"/>
                      <w:rPr>
                        <w:rFonts w:ascii="Arial Narrow" w:hAnsi="Arial Narrow" w:cs="Arial"/>
                        <w:sz w:val="20"/>
                        <w:lang w:val="sk-SK"/>
                      </w:rPr>
                    </w:pPr>
                    <w:r w:rsidRPr="00CA4F21">
                      <w:rPr>
                        <w:rFonts w:ascii="Arial Narrow" w:hAnsi="Arial Narrow" w:cs="Arial"/>
                        <w:sz w:val="20"/>
                        <w:lang w:val="sk-SK"/>
                      </w:rPr>
                      <w:t>nová vetva kanalizácie</w:t>
                    </w:r>
                  </w:p>
                </w:txbxContent>
              </v:textbox>
            </v:shape>
            <v:shape id="Text Box 14" o:spid="_x0000_s1085" type="#_x0000_t202" style="position:absolute;left:6015;top:7123;width:2055;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style="mso-next-textbox:#Text Box 14">
                <w:txbxContent>
                  <w:p w:rsidR="00C37FCA" w:rsidRPr="00CA4F21" w:rsidRDefault="00C37FCA" w:rsidP="000409F3">
                    <w:pPr>
                      <w:jc w:val="center"/>
                      <w:rPr>
                        <w:rFonts w:ascii="Arial Narrow" w:hAnsi="Arial Narrow" w:cs="Arial"/>
                        <w:sz w:val="20"/>
                        <w:lang w:val="sk-SK"/>
                      </w:rPr>
                    </w:pPr>
                    <w:r w:rsidRPr="00CA4F21">
                      <w:rPr>
                        <w:rFonts w:ascii="Arial Narrow" w:hAnsi="Arial Narrow" w:cs="Arial"/>
                        <w:sz w:val="20"/>
                        <w:lang w:val="sk-SK"/>
                      </w:rPr>
                      <w:t>existujúca vetva kanalizácie</w:t>
                    </w:r>
                  </w:p>
                </w:txbxContent>
              </v:textbox>
            </v:shape>
            <v:shape id="Text Box 15" o:spid="_x0000_s1086" type="#_x0000_t202" style="position:absolute;left:3720;top:11072;width:1815;height:3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16JMEA&#10;AADaAAAADwAAAGRycy9kb3ducmV2LnhtbERPXWvCMBR9F/YfwhV801Q3RapRhuDcgwzXKfp4aa5N&#10;sbkpTdTu3y8DwcfD+Z4vW1uJGzW+dKxgOEhAEOdOl1wo2P+s+1MQPiBrrByTgl/ysFy8dOaYanfn&#10;b7ploRAxhH2KCkwIdSqlzw1Z9ANXE0fu7BqLIcKmkLrBewy3lRwlyURaLDk2GKxpZSi/ZFcbZ5y+&#10;rhuz226nx9fJ24c0h8voNFSq123fZyACteEpfrg/tYIx/F+JfpC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deiTBAAAA2gAAAA8AAAAAAAAAAAAAAAAAmAIAAGRycy9kb3du&#10;cmV2LnhtbFBLBQYAAAAABAAEAPUAAACGAwAAAAA=&#10;" strokecolor="#f79646" strokeweight="2.5pt">
              <v:shadow color="#868686"/>
              <v:textbox style="mso-next-textbox:#Text Box 15">
                <w:txbxContent>
                  <w:p w:rsidR="00C37FCA" w:rsidRPr="00CA4F21" w:rsidRDefault="00C37FCA" w:rsidP="000409F3">
                    <w:pPr>
                      <w:jc w:val="center"/>
                      <w:rPr>
                        <w:rFonts w:ascii="Arial Narrow" w:hAnsi="Arial Narrow" w:cs="Arial"/>
                        <w:sz w:val="20"/>
                        <w:lang w:val="sk-SK"/>
                      </w:rPr>
                    </w:pPr>
                    <w:r w:rsidRPr="00CA4F21">
                      <w:rPr>
                        <w:rFonts w:ascii="Arial Narrow" w:hAnsi="Arial Narrow" w:cs="Arial"/>
                        <w:sz w:val="20"/>
                        <w:lang w:val="sk-SK"/>
                      </w:rPr>
                      <w:t>existujúca ČOV</w:t>
                    </w:r>
                  </w:p>
                  <w:p w:rsidR="00C37FCA" w:rsidRDefault="00C37FCA" w:rsidP="000409F3">
                    <w:pPr>
                      <w:jc w:val="center"/>
                      <w:rPr>
                        <w:lang w:val="sk-SK"/>
                      </w:rPr>
                    </w:pPr>
                  </w:p>
                  <w:p w:rsidR="00C37FCA" w:rsidRPr="00A46D95" w:rsidRDefault="00C37FCA" w:rsidP="000409F3">
                    <w:pPr>
                      <w:jc w:val="center"/>
                      <w:rPr>
                        <w:lang w:val="sk-SK"/>
                      </w:rPr>
                    </w:pP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6" o:spid="_x0000_s1087" type="#_x0000_t15" style="position:absolute;left:2771;top:8258;width:2002;height:270;rotation:2488970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CPiMQA&#10;AADaAAAADwAAAGRycy9kb3ducmV2LnhtbESPQWvCQBSE74L/YXmCN7OpoLRpVimC0uZQaNpLbo/s&#10;Mwlm38bs1iT99d1CweMwM98w6X40rbhR7xrLCh6iGARxaXXDlYKvz+PqEYTzyBpby6RgIgf73XyW&#10;YqLtwB90y30lAoRdggpq77tESlfWZNBFtiMO3tn2Bn2QfSV1j0OAm1au43grDTYcFmrs6FBTecm/&#10;jYLspzvxE2fvxSZrp+LtespNZpRaLsaXZxCeRn8P/7dftYIt/F0JN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Qj4jEAAAA2gAAAA8AAAAAAAAAAAAAAAAAmAIAAGRycy9k&#10;b3ducmV2LnhtbFBLBQYAAAAABAAEAPUAAACJAwAAAAA=&#10;" adj="19111" fillcolor="#974706" strokecolor="#f2f2f2" strokeweight="3pt">
              <v:shadow on="t" color="#974706" opacity=".5" offset="1pt"/>
            </v:shape>
            <v:shape id="AutoShape 17" o:spid="_x0000_s1088" type="#_x0000_t15" style="position:absolute;left:4488;top:8248;width:2002;height:270;rotation:9260357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XpfsMA&#10;AADaAAAADwAAAGRycy9kb3ducmV2LnhtbESPQWsCMRSE7wX/Q3iCt25W0dauG0UEQeih1NaeH8lz&#10;d3HzsiZR1/76plDocZiZb5hy1dtWXMmHxrGCcZaDINbONFwp+PzYPs5BhIhssHVMCu4UYLUcPJRY&#10;GHfjd7ruYyUShEOBCuoYu0LKoGuyGDLXESfv6LzFmKSvpPF4S3DbykmeP0mLDaeFGjva1KRP+4tV&#10;MJvp88HQ1+tbPj34tf52L3q+U2o07NcLEJH6+B/+a++Mgmf4vZJu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XpfsMAAADaAAAADwAAAAAAAAAAAAAAAACYAgAAZHJzL2Rv&#10;d25yZXYueG1sUEsFBgAAAAAEAAQA9QAAAIgDAAAAAA==&#10;" adj="19111" fillcolor="#f79646" strokecolor="#f2f2f2" strokeweight="3pt">
              <v:shadow on="t" color="#974706" opacity=".5" offset="1pt"/>
            </v:shape>
            <v:shape id="AutoShape 18" o:spid="_x0000_s1089" type="#_x0000_t15" style="position:absolute;left:3724;top:9842;width:1792;height:411;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i/sMA&#10;AADaAAAADwAAAGRycy9kb3ducmV2LnhtbESPzYvCMBTE78L+D+EJ3jRVFtFqFBH8uHjwg4W9PZtn&#10;U2xeuk3W1v/eLCx4HGbmN8x82dpSPKj2hWMFw0ECgjhzuuBcweW86U9A+ICssXRMCp7kYbn46Mwx&#10;1a7hIz1OIRcRwj5FBSaEKpXSZ4Ys+oGriKN3c7XFEGWdS11jE+G2lKMkGUuLBccFgxWtDWX3069V&#10;sFlnXjvz9bn92fn7tf0+5M3uoFSv265mIAK14R3+b++1gin8XY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Ni/sMAAADaAAAADwAAAAAAAAAAAAAAAACYAgAAZHJzL2Rv&#10;d25yZXYueG1sUEsFBgAAAAAEAAQA9QAAAIgDAAAAAA==&#10;" adj="19111" fillcolor="#f79646" strokecolor="#f2f2f2" strokeweight="3pt">
              <v:shadow on="t" color="#974706" opacity=".5" offset="1pt"/>
            </v:shape>
            <v:shape id="Text Box 19" o:spid="_x0000_s1090" type="#_x0000_t202" style="position:absolute;left:1432;top:6298;width:1815;height:8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style="mso-next-textbox:#Text Box 19">
                <w:txbxContent>
                  <w:p w:rsidR="00C37FCA" w:rsidRPr="00CA4F21" w:rsidRDefault="00C37FCA" w:rsidP="000409F3">
                    <w:pPr>
                      <w:jc w:val="center"/>
                      <w:rPr>
                        <w:rFonts w:ascii="Arial Narrow" w:hAnsi="Arial Narrow" w:cs="Arial"/>
                        <w:color w:val="76923C" w:themeColor="accent3" w:themeShade="BF"/>
                        <w:sz w:val="20"/>
                        <w:lang w:val="sk-SK"/>
                      </w:rPr>
                    </w:pPr>
                    <w:r w:rsidRPr="00CA4F21">
                      <w:rPr>
                        <w:rFonts w:ascii="Arial Narrow" w:hAnsi="Arial Narrow" w:cs="Arial"/>
                        <w:color w:val="76923C" w:themeColor="accent3" w:themeShade="BF"/>
                        <w:sz w:val="20"/>
                        <w:lang w:val="sk-SK"/>
                      </w:rPr>
                      <w:t>stočné od novopripojených obyvateľov</w:t>
                    </w:r>
                  </w:p>
                </w:txbxContent>
              </v:textbox>
            </v:shape>
            <v:shape id="Text Box 53" o:spid="_x0000_s1091" type="#_x0000_t202" style="position:absolute;left:5467;top:6238;width:2745;height:8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style="mso-next-textbox:#Text Box 53">
                <w:txbxContent>
                  <w:p w:rsidR="00C37FCA" w:rsidRPr="00CA4F21" w:rsidRDefault="00C37FCA" w:rsidP="000409F3">
                    <w:pPr>
                      <w:jc w:val="center"/>
                      <w:rPr>
                        <w:rFonts w:ascii="Arial Narrow" w:hAnsi="Arial Narrow" w:cs="Arial"/>
                        <w:color w:val="76923C" w:themeColor="accent3" w:themeShade="BF"/>
                        <w:sz w:val="20"/>
                        <w:lang w:val="sk-SK"/>
                      </w:rPr>
                    </w:pPr>
                    <w:r>
                      <w:rPr>
                        <w:rFonts w:ascii="Arial" w:hAnsi="Arial" w:cs="Arial"/>
                        <w:color w:val="76923C" w:themeColor="accent3" w:themeShade="BF"/>
                        <w:sz w:val="20"/>
                        <w:lang w:val="sk-SK"/>
                      </w:rPr>
                      <w:t xml:space="preserve">     </w:t>
                    </w:r>
                    <w:r w:rsidRPr="00CA4F21">
                      <w:rPr>
                        <w:rFonts w:ascii="Arial Narrow" w:hAnsi="Arial Narrow" w:cs="Arial"/>
                        <w:color w:val="76923C" w:themeColor="accent3" w:themeShade="BF"/>
                        <w:sz w:val="20"/>
                        <w:lang w:val="sk-SK"/>
                      </w:rPr>
                      <w:t xml:space="preserve">stočné od obyvateľov </w:t>
                    </w:r>
                  </w:p>
                  <w:p w:rsidR="00C37FCA" w:rsidRPr="00CA4F21" w:rsidRDefault="00C37FCA" w:rsidP="000409F3">
                    <w:pPr>
                      <w:jc w:val="center"/>
                      <w:rPr>
                        <w:rFonts w:ascii="Arial Narrow" w:hAnsi="Arial Narrow" w:cs="Arial"/>
                        <w:color w:val="76923C" w:themeColor="accent3" w:themeShade="BF"/>
                        <w:sz w:val="20"/>
                        <w:lang w:val="sk-SK"/>
                      </w:rPr>
                    </w:pPr>
                    <w:r w:rsidRPr="00CA4F21">
                      <w:rPr>
                        <w:rFonts w:ascii="Arial Narrow" w:hAnsi="Arial Narrow" w:cs="Arial"/>
                        <w:color w:val="76923C" w:themeColor="accent3" w:themeShade="BF"/>
                        <w:sz w:val="20"/>
                        <w:lang w:val="sk-SK"/>
                      </w:rPr>
                      <w:t xml:space="preserve">    pripojených </w:t>
                    </w:r>
                  </w:p>
                  <w:p w:rsidR="00C37FCA" w:rsidRPr="00CA4F21" w:rsidRDefault="00C37FCA" w:rsidP="000409F3">
                    <w:pPr>
                      <w:jc w:val="center"/>
                      <w:rPr>
                        <w:rFonts w:ascii="Arial Narrow" w:hAnsi="Arial Narrow" w:cs="Arial"/>
                        <w:color w:val="76923C" w:themeColor="accent3" w:themeShade="BF"/>
                        <w:sz w:val="20"/>
                        <w:lang w:val="sk-SK"/>
                      </w:rPr>
                    </w:pPr>
                    <w:r w:rsidRPr="00CA4F21">
                      <w:rPr>
                        <w:rFonts w:ascii="Arial Narrow" w:hAnsi="Arial Narrow" w:cs="Arial"/>
                        <w:color w:val="76923C" w:themeColor="accent3" w:themeShade="BF"/>
                        <w:sz w:val="20"/>
                        <w:lang w:val="sk-SK"/>
                      </w:rPr>
                      <w:t xml:space="preserve">     na existujúcu vetvu</w:t>
                    </w:r>
                  </w:p>
                </w:txbxContent>
              </v:textbox>
            </v:shape>
            <w10:wrap type="none"/>
            <w10:anchorlock/>
          </v:group>
        </w:pict>
      </w:r>
    </w:p>
    <w:p w:rsidR="00C011DC" w:rsidRPr="00CA4F21" w:rsidRDefault="00C011DC" w:rsidP="000409F3">
      <w:pPr>
        <w:pStyle w:val="Zkladntext"/>
        <w:rPr>
          <w:rFonts w:ascii="Arial Narrow" w:hAnsi="Arial Narrow"/>
          <w:lang w:val="sk-SK"/>
        </w:rPr>
      </w:pPr>
    </w:p>
    <w:p w:rsidR="000409F3" w:rsidRPr="00CA4F21" w:rsidRDefault="000409F3" w:rsidP="000409F3">
      <w:pPr>
        <w:pStyle w:val="Zkladntext"/>
        <w:rPr>
          <w:rFonts w:ascii="Arial Narrow" w:hAnsi="Arial Narrow"/>
          <w:lang w:val="sk-SK"/>
        </w:rPr>
      </w:pPr>
      <w:r w:rsidRPr="00CA4F21">
        <w:rPr>
          <w:rFonts w:ascii="Arial Narrow" w:hAnsi="Arial Narrow"/>
          <w:lang w:val="sk-SK"/>
        </w:rPr>
        <w:t>Predmetom projektu je v tomto prípade vybudovanie novej vetvy kanalizácie, preto príjmy a výdavky z prevádzky projektu musia byť kalkulované len na túto vetvu. Prevádzkové výdavky je zvyčajne možné stanoviť priamo len na novú vetvu. Komplikovanejšie je v tomto prípade stanovenie príjmov z prevádzky. Do príjmov z prevádzky je možné zakalkulovať len stočné od novopripojených obyvateľov. To však nemôže byť do prevádzkových príjmov zahrnuté v celej výške, nakoľko stočné by malo pokryť aj časť odpisov a prevádzkových výdavkov existujúceho zberača a existujúcej ČOV.</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Pri kalkulácii prevádzkových príjmov </w:t>
      </w:r>
      <w:r w:rsidR="004844D4" w:rsidRPr="00CA4F21">
        <w:rPr>
          <w:rFonts w:ascii="Arial Narrow" w:hAnsi="Arial Narrow"/>
          <w:lang w:val="sk-SK"/>
        </w:rPr>
        <w:t>je</w:t>
      </w:r>
      <w:r w:rsidRPr="00CA4F21">
        <w:rPr>
          <w:rFonts w:ascii="Arial Narrow" w:hAnsi="Arial Narrow"/>
          <w:lang w:val="sk-SK"/>
        </w:rPr>
        <w:t xml:space="preserve"> preto </w:t>
      </w:r>
      <w:r w:rsidR="004844D4" w:rsidRPr="00CA4F21">
        <w:rPr>
          <w:rFonts w:ascii="Arial Narrow" w:hAnsi="Arial Narrow"/>
          <w:lang w:val="sk-SK"/>
        </w:rPr>
        <w:t xml:space="preserve">potrebné </w:t>
      </w:r>
      <w:r w:rsidRPr="00CA4F21">
        <w:rPr>
          <w:rFonts w:ascii="Arial Narrow" w:hAnsi="Arial Narrow"/>
          <w:lang w:val="sk-SK"/>
        </w:rPr>
        <w:t>príjmy zo stočného od novopripojených obyvateľov upraviť nasledovne:</w:t>
      </w:r>
    </w:p>
    <w:p w:rsidR="000409F3" w:rsidRPr="00CA4F21" w:rsidRDefault="00BC1CB0"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z</w:t>
      </w:r>
      <w:r w:rsidR="000409F3" w:rsidRPr="00CA4F21">
        <w:rPr>
          <w:rFonts w:ascii="Arial Narrow" w:hAnsi="Arial Narrow"/>
          <w:lang w:val="sk-SK"/>
        </w:rPr>
        <w:t>nížiť ich o pomernú časť odpisov existujúcej infraštruktúry, nakoľko časť príjmov zo stočného bude slúžiť i na úhradu investičných výdavkov existujúcej infraštruktúry. Bude sa jednať len o odpisy existujúceho kanalizačného zberača a existujúcej ČOV, keďže existujúca vetva kanalizácie predstavuje časť infraštruktúry, ktorá nie je používaná novovybudovanou kanalizáciou. Odpisy existujúcej infraštruktúry musia byť pomerne rozpočítané medzi novú vetvu a existujúcu vetvu kanalizácie, keďže i existujúca kanalizácia je pripojená na ČOV a kanalizačný zberač. Pomerné rozpočítanie môže</w:t>
      </w:r>
      <w:r w:rsidR="00C011DC" w:rsidRPr="00CA4F21">
        <w:rPr>
          <w:rFonts w:ascii="Arial Narrow" w:hAnsi="Arial Narrow"/>
          <w:lang w:val="sk-SK"/>
        </w:rPr>
        <w:t xml:space="preserve"> žiadateľ</w:t>
      </w:r>
      <w:r w:rsidR="000409F3" w:rsidRPr="00CA4F21">
        <w:rPr>
          <w:rFonts w:ascii="Arial Narrow" w:hAnsi="Arial Narrow"/>
          <w:lang w:val="sk-SK"/>
        </w:rPr>
        <w:t xml:space="preserve"> vykonať podľa objemu odvedenej odpadovej vody, ktorá pochádza z novej a z existujúcej vetvy kanalizácie</w:t>
      </w:r>
      <w:r w:rsidRPr="00CA4F21">
        <w:rPr>
          <w:rFonts w:ascii="Arial Narrow" w:hAnsi="Arial Narrow"/>
          <w:lang w:val="sk-SK"/>
        </w:rPr>
        <w:t>;</w:t>
      </w:r>
      <w:r w:rsidR="000409F3" w:rsidRPr="00CA4F21">
        <w:rPr>
          <w:rFonts w:ascii="Arial Narrow" w:hAnsi="Arial Narrow"/>
          <w:lang w:val="sk-SK"/>
        </w:rPr>
        <w:t xml:space="preserve"> </w:t>
      </w:r>
    </w:p>
    <w:p w:rsidR="000409F3" w:rsidRPr="00CA4F21" w:rsidRDefault="00BC1CB0"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z</w:t>
      </w:r>
      <w:r w:rsidR="000409F3" w:rsidRPr="00CA4F21">
        <w:rPr>
          <w:rFonts w:ascii="Arial Narrow" w:hAnsi="Arial Narrow"/>
          <w:lang w:val="sk-SK"/>
        </w:rPr>
        <w:t>nížiť príjmy zo stočného od novopripojených obyvateľov o pomernú časť výdavkov na existujúci kanalizačný zberač a ČOV. Pomerné rozpočítanie je možné vykonať rovnako ako pri odpi</w:t>
      </w:r>
      <w:r w:rsidR="00C011DC" w:rsidRPr="00CA4F21">
        <w:rPr>
          <w:rFonts w:ascii="Arial Narrow" w:hAnsi="Arial Narrow"/>
          <w:lang w:val="sk-SK"/>
        </w:rPr>
        <w:t>soch existujúcej infraštruktúry;</w:t>
      </w:r>
    </w:p>
    <w:p w:rsidR="000409F3" w:rsidRPr="00CA4F21" w:rsidRDefault="00BC1CB0"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z</w:t>
      </w:r>
      <w:r w:rsidR="000409F3" w:rsidRPr="00CA4F21">
        <w:rPr>
          <w:rFonts w:ascii="Arial Narrow" w:hAnsi="Arial Narrow"/>
          <w:lang w:val="sk-SK"/>
        </w:rPr>
        <w:t xml:space="preserve">nížiť príjmy zo stočného od novopripojených obyvateľov o pomernú časť primeraného zisku z existujúcej infraštruktúry, ktorý bude stanovený v zmysle výnosu </w:t>
      </w:r>
      <w:r w:rsidR="00C011DC" w:rsidRPr="00CA4F21">
        <w:rPr>
          <w:rFonts w:ascii="Arial Narrow" w:hAnsi="Arial Narrow"/>
          <w:lang w:val="sk-SK"/>
        </w:rPr>
        <w:t>ÚRSO</w:t>
      </w:r>
      <w:r w:rsidR="000409F3" w:rsidRPr="00CA4F21">
        <w:rPr>
          <w:rFonts w:ascii="Arial Narrow" w:hAnsi="Arial Narrow"/>
          <w:lang w:val="sk-SK"/>
        </w:rPr>
        <w:t xml:space="preserve">. Tento krok nie je povinný, v tom prípade však bude celá výška primeraného zisku priradená novej vetve kanalizácie, čo zvýši príjmy z prevádzky a tým zníži výšku </w:t>
      </w:r>
      <w:r w:rsidR="00C011DC" w:rsidRPr="00CA4F21">
        <w:rPr>
          <w:rFonts w:ascii="Arial Narrow" w:hAnsi="Arial Narrow"/>
          <w:lang w:val="sk-SK"/>
        </w:rPr>
        <w:t>NFP</w:t>
      </w:r>
      <w:r w:rsidR="000409F3" w:rsidRPr="00CA4F21">
        <w:rPr>
          <w:rFonts w:ascii="Arial Narrow" w:hAnsi="Arial Narrow"/>
          <w:lang w:val="sk-SK"/>
        </w:rPr>
        <w:t>.</w:t>
      </w:r>
    </w:p>
    <w:p w:rsidR="000409F3" w:rsidRPr="00CA4F21" w:rsidRDefault="000409F3" w:rsidP="000409F3">
      <w:pPr>
        <w:pStyle w:val="Zkladntext"/>
        <w:rPr>
          <w:rFonts w:ascii="Arial Narrow" w:hAnsi="Arial Narrow"/>
          <w:lang w:val="sk-SK"/>
        </w:rPr>
      </w:pPr>
      <w:r w:rsidRPr="00CA4F21">
        <w:rPr>
          <w:rFonts w:ascii="Arial Narrow" w:hAnsi="Arial Narrow"/>
          <w:lang w:val="sk-SK"/>
        </w:rPr>
        <w:lastRenderedPageBreak/>
        <w:t>V prípade, ak bude</w:t>
      </w:r>
      <w:r w:rsidR="000D24A3" w:rsidRPr="00CA4F21">
        <w:rPr>
          <w:rFonts w:ascii="Arial Narrow" w:hAnsi="Arial Narrow"/>
          <w:lang w:val="sk-SK"/>
        </w:rPr>
        <w:t xml:space="preserve"> žiadateľ</w:t>
      </w:r>
      <w:r w:rsidRPr="00CA4F21">
        <w:rPr>
          <w:rFonts w:ascii="Arial Narrow" w:hAnsi="Arial Narrow"/>
          <w:lang w:val="sk-SK"/>
        </w:rPr>
        <w:t xml:space="preserve"> v kalkulácii zohľadňovať aj primeranú mieru zisku, je potrebné najprv určiť výšku primeraného zisku, ktorá je zahrnutá v príjmoch za stočné z novej vetvy kanalizácie. Túto sadzbu </w:t>
      </w:r>
      <w:r w:rsidR="000D24A3" w:rsidRPr="00CA4F21">
        <w:rPr>
          <w:rFonts w:ascii="Arial Narrow" w:hAnsi="Arial Narrow"/>
          <w:lang w:val="sk-SK"/>
        </w:rPr>
        <w:t xml:space="preserve">žiadateľ </w:t>
      </w:r>
      <w:r w:rsidRPr="00CA4F21">
        <w:rPr>
          <w:rFonts w:ascii="Arial Narrow" w:hAnsi="Arial Narrow"/>
          <w:lang w:val="sk-SK"/>
        </w:rPr>
        <w:t>vynásob</w:t>
      </w:r>
      <w:r w:rsidR="000D24A3" w:rsidRPr="00CA4F21">
        <w:rPr>
          <w:rFonts w:ascii="Arial Narrow" w:hAnsi="Arial Narrow"/>
          <w:lang w:val="sk-SK"/>
        </w:rPr>
        <w:t>í</w:t>
      </w:r>
      <w:r w:rsidRPr="00CA4F21">
        <w:rPr>
          <w:rFonts w:ascii="Arial Narrow" w:hAnsi="Arial Narrow"/>
          <w:lang w:val="sk-SK"/>
        </w:rPr>
        <w:t xml:space="preserve"> objemom odvedenej odpadovej vody v novej vetve kanalizácie.</w:t>
      </w:r>
    </w:p>
    <w:p w:rsidR="000409F3" w:rsidRPr="00CA4F21" w:rsidRDefault="000409F3" w:rsidP="000409F3">
      <w:pPr>
        <w:pStyle w:val="Zkladntext"/>
        <w:rPr>
          <w:rFonts w:ascii="Arial Narrow" w:hAnsi="Arial Narrow"/>
          <w:lang w:val="sk-SK"/>
        </w:rPr>
      </w:pPr>
      <w:r w:rsidRPr="00CA4F21">
        <w:rPr>
          <w:rFonts w:ascii="Arial Narrow" w:hAnsi="Arial Narrow"/>
          <w:lang w:val="sk-SK"/>
        </w:rPr>
        <w:t>Celkovú výšku primeraného zisku je potrebné následne rozdeliť medzi novú vetvu kanalizáciu a existujúcu infraštruktúru, na ktorú je nová vetva napojená (existujúci zberač a ČOV), keďže na tvorbe zisku sa podieľa aj existujúca infraštruktúra. Rozdelenie je možné vykonať pomerne na základe pomeru prevádzkových výdavkov a odpisov novej vetvy kanalizácie a výdavkov a odpisov existujúcej infraštruktúry (existujúci kanalizačný zberač a ČOV).</w:t>
      </w:r>
    </w:p>
    <w:p w:rsidR="000409F3" w:rsidRPr="00CA4F21" w:rsidRDefault="000409F3" w:rsidP="00456AD4">
      <w:pPr>
        <w:pStyle w:val="Nadpis3"/>
        <w:ind w:firstLine="0"/>
        <w:rPr>
          <w:rFonts w:ascii="Arial Narrow" w:hAnsi="Arial Narrow"/>
          <w:lang w:val="sk-SK"/>
        </w:rPr>
      </w:pPr>
      <w:bookmarkStart w:id="581" w:name="_Toc444592993"/>
      <w:r w:rsidRPr="00CA4F21">
        <w:rPr>
          <w:rFonts w:ascii="Arial Narrow" w:hAnsi="Arial Narrow"/>
          <w:lang w:val="sk-SK"/>
        </w:rPr>
        <w:t>Zabezpečovanie prevádzky vodohospodárskej infraštruktúry iným subjektom</w:t>
      </w:r>
      <w:bookmarkEnd w:id="581"/>
      <w:r w:rsidRPr="00CA4F21">
        <w:rPr>
          <w:rFonts w:ascii="Arial Narrow" w:hAnsi="Arial Narrow"/>
          <w:lang w:val="sk-SK"/>
        </w:rPr>
        <w:t xml:space="preserve"> </w:t>
      </w:r>
    </w:p>
    <w:p w:rsidR="000409F3" w:rsidRPr="00CA4F21" w:rsidRDefault="000409F3" w:rsidP="000409F3">
      <w:pPr>
        <w:pStyle w:val="Zkladntext"/>
        <w:rPr>
          <w:rFonts w:ascii="Arial Narrow" w:hAnsi="Arial Narrow"/>
          <w:lang w:val="sk-SK"/>
        </w:rPr>
      </w:pPr>
      <w:r w:rsidRPr="00CA4F21">
        <w:rPr>
          <w:rFonts w:ascii="Arial Narrow" w:hAnsi="Arial Narrow"/>
          <w:lang w:val="sk-SK"/>
        </w:rPr>
        <w:t>V niektorých prípadoch žiadateľ (vodárenská spoločnosť alebo obec) zabezpečí len vybudovanie infraštruktúry, ktorú následne zverí do prevádzky inému subjektu. K tomuto dochádza napr. v prípade vodárenskej spoločnosti, pri ktorej je oddelená prevádzková spoločnosť a spoločnosť vlastniaca infraštruktúru alebo v prípade, ak je žiadateľom obec a prevádzku infraštruktúry bude zabezpečovať vodárenská spoločnosť alebo prevádzková spoločnosť založená obcou.</w:t>
      </w:r>
    </w:p>
    <w:p w:rsidR="000409F3" w:rsidRPr="00CA4F21" w:rsidRDefault="000409F3" w:rsidP="000409F3">
      <w:pPr>
        <w:pStyle w:val="Zkladntext"/>
        <w:rPr>
          <w:rFonts w:ascii="Arial Narrow" w:hAnsi="Arial Narrow"/>
          <w:lang w:val="sk-SK"/>
        </w:rPr>
      </w:pPr>
      <w:r w:rsidRPr="00CA4F21">
        <w:rPr>
          <w:rFonts w:ascii="Arial Narrow" w:hAnsi="Arial Narrow"/>
          <w:lang w:val="sk-SK"/>
        </w:rPr>
        <w:t xml:space="preserve">Vo všetkých týchto prípadoch je potrebné postupovať podľa inštrukcií </w:t>
      </w:r>
      <w:r w:rsidR="00723DE5" w:rsidRPr="00CA4F21">
        <w:rPr>
          <w:rFonts w:ascii="Arial Narrow" w:hAnsi="Arial Narrow"/>
          <w:lang w:val="sk-SK"/>
        </w:rPr>
        <w:t xml:space="preserve">uvedených </w:t>
      </w:r>
      <w:r w:rsidRPr="00CA4F21">
        <w:rPr>
          <w:rFonts w:ascii="Arial Narrow" w:hAnsi="Arial Narrow"/>
          <w:lang w:val="sk-SK"/>
        </w:rPr>
        <w:t xml:space="preserve">v časti </w:t>
      </w:r>
      <w:r w:rsidR="002060A7">
        <w:rPr>
          <w:rFonts w:ascii="Arial Narrow" w:hAnsi="Arial Narrow"/>
          <w:i/>
          <w:lang w:val="sk-SK"/>
        </w:rPr>
        <w:t>6</w:t>
      </w:r>
      <w:r w:rsidR="00723DE5" w:rsidRPr="00CA4F21">
        <w:rPr>
          <w:rFonts w:ascii="Arial Narrow" w:hAnsi="Arial Narrow"/>
          <w:i/>
          <w:lang w:val="sk-SK"/>
        </w:rPr>
        <w:t xml:space="preserve">.3 </w:t>
      </w:r>
      <w:r w:rsidRPr="00CA4F21">
        <w:rPr>
          <w:rFonts w:ascii="Arial Narrow" w:hAnsi="Arial Narrow"/>
          <w:i/>
          <w:lang w:val="sk-SK"/>
        </w:rPr>
        <w:t>Zapojenie viacerých subjektov do projektu</w:t>
      </w:r>
      <w:r w:rsidRPr="00CA4F21">
        <w:rPr>
          <w:rFonts w:ascii="Arial Narrow" w:hAnsi="Arial Narrow"/>
          <w:lang w:val="sk-SK"/>
        </w:rPr>
        <w:t>. V textovej, príp. tabuľkovej časti je potrebné</w:t>
      </w:r>
      <w:r w:rsidR="00796896" w:rsidRPr="00CA4F21">
        <w:rPr>
          <w:rFonts w:ascii="Arial Narrow" w:hAnsi="Arial Narrow"/>
          <w:lang w:val="sk-SK"/>
        </w:rPr>
        <w:t xml:space="preserve"> zo strany žiadateľa</w:t>
      </w:r>
      <w:r w:rsidRPr="00CA4F21">
        <w:rPr>
          <w:rFonts w:ascii="Arial Narrow" w:hAnsi="Arial Narrow"/>
          <w:lang w:val="sk-SK"/>
        </w:rPr>
        <w:t xml:space="preserve"> najmä:</w:t>
      </w:r>
    </w:p>
    <w:p w:rsidR="000409F3" w:rsidRPr="00CA4F21" w:rsidRDefault="00796896"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p</w:t>
      </w:r>
      <w:r w:rsidR="000409F3" w:rsidRPr="00CA4F21">
        <w:rPr>
          <w:rFonts w:ascii="Arial Narrow" w:hAnsi="Arial Narrow"/>
          <w:lang w:val="sk-SK"/>
        </w:rPr>
        <w:t>opísať podmienky, za ktorých prevádzková spoločnosť bude zabezpečovať prevádzku infraštruktúry;</w:t>
      </w:r>
    </w:p>
    <w:p w:rsidR="000409F3" w:rsidRPr="00CA4F21" w:rsidRDefault="00796896"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u</w:t>
      </w:r>
      <w:r w:rsidR="000409F3" w:rsidRPr="00CA4F21">
        <w:rPr>
          <w:rFonts w:ascii="Arial Narrow" w:hAnsi="Arial Narrow"/>
          <w:lang w:val="sk-SK"/>
        </w:rPr>
        <w:t>viesť, či výber prevádzkovej spoločnosti prebehne formou verejného obstarávania a či sa bude jednať o prevádzkovú spoločnosť s účasťou súkromného kapitálu;</w:t>
      </w:r>
    </w:p>
    <w:p w:rsidR="000409F3" w:rsidRPr="00CA4F21" w:rsidRDefault="00796896"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u</w:t>
      </w:r>
      <w:r w:rsidR="000409F3" w:rsidRPr="00CA4F21">
        <w:rPr>
          <w:rFonts w:ascii="Arial Narrow" w:hAnsi="Arial Narrow"/>
          <w:lang w:val="sk-SK"/>
        </w:rPr>
        <w:t>viesť spôsob, akým sa  bude kalkulovať nájomné;</w:t>
      </w:r>
    </w:p>
    <w:p w:rsidR="000409F3" w:rsidRPr="00CA4F21" w:rsidRDefault="00796896"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u</w:t>
      </w:r>
      <w:r w:rsidR="000409F3" w:rsidRPr="00CA4F21">
        <w:rPr>
          <w:rFonts w:ascii="Arial Narrow" w:hAnsi="Arial Narrow"/>
          <w:lang w:val="sk-SK"/>
        </w:rPr>
        <w:t>viesť, kto bude stanovovať vodné alebo stočné (v rámci limitov stanovených ÚRSO);</w:t>
      </w:r>
    </w:p>
    <w:p w:rsidR="000409F3" w:rsidRPr="00CA4F21" w:rsidRDefault="00796896" w:rsidP="000621FA">
      <w:pPr>
        <w:pStyle w:val="Zoznamsodrkami"/>
        <w:numPr>
          <w:ilvl w:val="0"/>
          <w:numId w:val="2"/>
        </w:numPr>
        <w:tabs>
          <w:tab w:val="clear" w:pos="340"/>
          <w:tab w:val="num" w:pos="567"/>
        </w:tabs>
        <w:spacing w:before="0" w:after="0"/>
        <w:ind w:left="567"/>
        <w:rPr>
          <w:rFonts w:ascii="Arial Narrow" w:hAnsi="Arial Narrow"/>
          <w:lang w:val="sk-SK"/>
        </w:rPr>
      </w:pPr>
      <w:r w:rsidRPr="00CA4F21">
        <w:rPr>
          <w:rFonts w:ascii="Arial Narrow" w:hAnsi="Arial Narrow"/>
          <w:lang w:val="sk-SK"/>
        </w:rPr>
        <w:t>u</w:t>
      </w:r>
      <w:r w:rsidR="000409F3" w:rsidRPr="00CA4F21">
        <w:rPr>
          <w:rFonts w:ascii="Arial Narrow" w:hAnsi="Arial Narrow"/>
          <w:lang w:val="sk-SK"/>
        </w:rPr>
        <w:t>viesť, kto bude zabezpečovať výber vodného a stočného a či je vodné a stočné rozdelené medzi žiadateľa a prevádzkovú spoločnosť, alebo si ho ponecháva v celej výške len jedna spoločnosť.</w:t>
      </w:r>
    </w:p>
    <w:p w:rsidR="00841F88" w:rsidRPr="00CA4F21" w:rsidRDefault="000409F3" w:rsidP="000409F3">
      <w:pPr>
        <w:pStyle w:val="Zkladntext"/>
        <w:rPr>
          <w:rFonts w:ascii="Arial Narrow" w:hAnsi="Arial Narrow"/>
          <w:lang w:val="sk-SK"/>
        </w:rPr>
      </w:pPr>
      <w:r w:rsidRPr="00CA4F21">
        <w:rPr>
          <w:rFonts w:ascii="Arial Narrow" w:hAnsi="Arial Narrow"/>
          <w:lang w:val="sk-SK"/>
        </w:rPr>
        <w:t xml:space="preserve">Následne je potrebné v tabuľkovej časti finančnej analýzy samostatne uviesť peňažné toky, ktoré budú vznikať v prevádzkovej spoločnosti, peňažné toky spoločnosti vlastniacej infraštruktúru, ako aj konsolidované peňažné toky projektu (tieto budú vstupovať do kalkulácie výšky NFP v hárku </w:t>
      </w:r>
      <w:r w:rsidRPr="00CA4F21">
        <w:rPr>
          <w:rFonts w:ascii="Arial Narrow" w:hAnsi="Arial Narrow"/>
          <w:i/>
          <w:lang w:val="sk-SK"/>
        </w:rPr>
        <w:t>Peňažné toky projektu</w:t>
      </w:r>
      <w:r w:rsidRPr="00CA4F21">
        <w:rPr>
          <w:rFonts w:ascii="Arial Narrow" w:hAnsi="Arial Narrow"/>
          <w:lang w:val="sk-SK"/>
        </w:rPr>
        <w:t>).</w:t>
      </w:r>
    </w:p>
    <w:p w:rsidR="000409F3" w:rsidRPr="00CA4F21" w:rsidRDefault="00841F88" w:rsidP="00841F88">
      <w:pPr>
        <w:rPr>
          <w:rFonts w:ascii="Arial Narrow" w:hAnsi="Arial Narrow"/>
          <w:lang w:val="sk-SK"/>
        </w:rPr>
      </w:pPr>
      <w:r w:rsidRPr="00CA4F21">
        <w:rPr>
          <w:rFonts w:ascii="Arial Narrow" w:hAnsi="Arial Narrow"/>
          <w:lang w:val="sk-SK"/>
        </w:rPr>
        <w:br w:type="page"/>
      </w:r>
    </w:p>
    <w:p w:rsidR="00D51FCA" w:rsidRPr="00CA4F21" w:rsidRDefault="00DB5ADD" w:rsidP="005F1693">
      <w:pPr>
        <w:pStyle w:val="Nadpis1"/>
        <w:numPr>
          <w:ilvl w:val="0"/>
          <w:numId w:val="0"/>
        </w:numPr>
        <w:rPr>
          <w:rFonts w:ascii="Arial Narrow" w:hAnsi="Arial Narrow"/>
          <w:lang w:val="sk-SK"/>
        </w:rPr>
      </w:pPr>
      <w:bookmarkStart w:id="582" w:name="_Toc418760352"/>
      <w:bookmarkStart w:id="583" w:name="_Toc418760360"/>
      <w:bookmarkStart w:id="584" w:name="_Toc418760363"/>
      <w:bookmarkStart w:id="585" w:name="_Toc418760377"/>
      <w:bookmarkStart w:id="586" w:name="_Toc418760379"/>
      <w:bookmarkStart w:id="587" w:name="_Toc418760398"/>
      <w:bookmarkStart w:id="588" w:name="_Toc418760400"/>
      <w:bookmarkStart w:id="589" w:name="_Toc418760402"/>
      <w:bookmarkStart w:id="590" w:name="_Toc418760408"/>
      <w:bookmarkStart w:id="591" w:name="_Toc419274493"/>
      <w:bookmarkStart w:id="592" w:name="_Toc444592994"/>
      <w:bookmarkEnd w:id="582"/>
      <w:bookmarkEnd w:id="583"/>
      <w:bookmarkEnd w:id="584"/>
      <w:bookmarkEnd w:id="585"/>
      <w:bookmarkEnd w:id="586"/>
      <w:bookmarkEnd w:id="587"/>
      <w:bookmarkEnd w:id="588"/>
      <w:bookmarkEnd w:id="589"/>
      <w:bookmarkEnd w:id="590"/>
      <w:r w:rsidRPr="00CA4F21">
        <w:rPr>
          <w:rFonts w:ascii="Arial Narrow" w:hAnsi="Arial Narrow"/>
          <w:sz w:val="28"/>
          <w:szCs w:val="28"/>
          <w:lang w:val="sk-SK"/>
        </w:rPr>
        <w:lastRenderedPageBreak/>
        <w:t>Prílohy</w:t>
      </w:r>
      <w:bookmarkEnd w:id="591"/>
      <w:bookmarkEnd w:id="592"/>
    </w:p>
    <w:p w:rsidR="006255BC" w:rsidRPr="00EA3E4A" w:rsidRDefault="006255BC" w:rsidP="006255BC">
      <w:pPr>
        <w:pStyle w:val="Zkladntext"/>
        <w:rPr>
          <w:rFonts w:ascii="Arial Narrow" w:hAnsi="Arial Narrow"/>
          <w:szCs w:val="22"/>
          <w:lang w:val="sk-SK"/>
        </w:rPr>
      </w:pPr>
      <w:r w:rsidRPr="00EA3E4A">
        <w:rPr>
          <w:rFonts w:ascii="Arial Narrow" w:hAnsi="Arial Narrow"/>
          <w:szCs w:val="22"/>
          <w:lang w:val="sk-SK"/>
        </w:rPr>
        <w:t>Príloha č. 1: Referenčné obdobia podľa typu aktivít</w:t>
      </w:r>
    </w:p>
    <w:p w:rsidR="006255BC" w:rsidRPr="00EA3E4A" w:rsidRDefault="006255BC" w:rsidP="006255BC">
      <w:pPr>
        <w:pStyle w:val="Zkladntext"/>
        <w:rPr>
          <w:rFonts w:ascii="Arial Narrow" w:hAnsi="Arial Narrow"/>
          <w:szCs w:val="22"/>
          <w:lang w:val="sk-SK"/>
        </w:rPr>
      </w:pPr>
      <w:r w:rsidRPr="00EA3E4A">
        <w:rPr>
          <w:rFonts w:ascii="Arial Narrow" w:hAnsi="Arial Narrow"/>
          <w:szCs w:val="22"/>
          <w:lang w:val="sk-SK"/>
        </w:rPr>
        <w:t xml:space="preserve">Príloha č. 2: </w:t>
      </w:r>
      <w:r w:rsidR="00142F63" w:rsidRPr="00EA3E4A">
        <w:rPr>
          <w:rFonts w:ascii="Arial Narrow" w:hAnsi="Arial Narrow"/>
          <w:szCs w:val="22"/>
          <w:lang w:val="sk-SK"/>
        </w:rPr>
        <w:t>Paušálna sadzba</w:t>
      </w:r>
    </w:p>
    <w:p w:rsidR="006255BC" w:rsidRPr="00EA3E4A" w:rsidRDefault="006255BC" w:rsidP="006255BC">
      <w:pPr>
        <w:pStyle w:val="Zkladntext"/>
        <w:rPr>
          <w:rFonts w:ascii="Arial Narrow" w:hAnsi="Arial Narrow"/>
          <w:szCs w:val="22"/>
          <w:lang w:val="sk-SK"/>
        </w:rPr>
      </w:pPr>
      <w:r w:rsidRPr="00EA3E4A">
        <w:rPr>
          <w:rFonts w:ascii="Arial Narrow" w:hAnsi="Arial Narrow"/>
          <w:szCs w:val="22"/>
          <w:lang w:val="sk-SK"/>
        </w:rPr>
        <w:t>Príloha č. 3: Finančná analýza – tabuľková časť</w:t>
      </w:r>
    </w:p>
    <w:p w:rsidR="006255BC" w:rsidRPr="00EA3E4A" w:rsidRDefault="006255BC" w:rsidP="006255BC">
      <w:pPr>
        <w:pStyle w:val="Zkladntext"/>
        <w:rPr>
          <w:rFonts w:ascii="Arial Narrow" w:hAnsi="Arial Narrow"/>
          <w:szCs w:val="22"/>
          <w:lang w:val="sk-SK"/>
        </w:rPr>
      </w:pPr>
      <w:r w:rsidRPr="00EA3E4A">
        <w:rPr>
          <w:rFonts w:ascii="Arial Narrow" w:hAnsi="Arial Narrow"/>
          <w:szCs w:val="22"/>
          <w:lang w:val="sk-SK"/>
        </w:rPr>
        <w:t>Príloha č. 3a: Textová časť finančnej analýzy</w:t>
      </w:r>
    </w:p>
    <w:p w:rsidR="006255BC" w:rsidRPr="00EA3E4A" w:rsidRDefault="006255BC" w:rsidP="006255BC">
      <w:pPr>
        <w:pStyle w:val="Zkladntext"/>
        <w:rPr>
          <w:rFonts w:ascii="Arial Narrow" w:hAnsi="Arial Narrow"/>
          <w:szCs w:val="22"/>
          <w:lang w:val="sk-SK"/>
        </w:rPr>
      </w:pPr>
      <w:r w:rsidRPr="00EA3E4A">
        <w:rPr>
          <w:rFonts w:ascii="Arial Narrow" w:hAnsi="Arial Narrow"/>
          <w:szCs w:val="22"/>
          <w:lang w:val="sk-SK"/>
        </w:rPr>
        <w:t>Príloha č. 4: Zjednodušená finančná analýza – tabuľková časť</w:t>
      </w:r>
    </w:p>
    <w:p w:rsidR="005A726B" w:rsidRPr="00EA3E4A" w:rsidRDefault="006255BC" w:rsidP="006255BC">
      <w:pPr>
        <w:pStyle w:val="Zkladntext"/>
        <w:rPr>
          <w:rFonts w:ascii="Arial Narrow" w:hAnsi="Arial Narrow"/>
          <w:szCs w:val="22"/>
          <w:lang w:val="sk-SK"/>
        </w:rPr>
      </w:pPr>
      <w:r w:rsidRPr="00EA3E4A">
        <w:rPr>
          <w:rFonts w:ascii="Arial Narrow" w:hAnsi="Arial Narrow"/>
          <w:szCs w:val="22"/>
          <w:lang w:val="sk-SK"/>
        </w:rPr>
        <w:t xml:space="preserve">Príloha č. 4a: Textová časť zjednodušenej finančnej analýzy </w:t>
      </w:r>
    </w:p>
    <w:p w:rsidR="00D8736F" w:rsidRPr="00EA3E4A" w:rsidRDefault="00D8736F" w:rsidP="006255BC">
      <w:pPr>
        <w:pStyle w:val="Zkladntext"/>
        <w:rPr>
          <w:rFonts w:ascii="Arial Narrow" w:hAnsi="Arial Narrow"/>
          <w:szCs w:val="22"/>
          <w:lang w:val="sk-SK"/>
        </w:rPr>
      </w:pPr>
      <w:r w:rsidRPr="00EA3E4A">
        <w:rPr>
          <w:rFonts w:ascii="Arial Narrow" w:hAnsi="Arial Narrow"/>
          <w:szCs w:val="22"/>
          <w:lang w:val="sk-SK"/>
        </w:rPr>
        <w:t>Príloha č. 5: Finančná analýza – tabuľková časť – VZOR</w:t>
      </w:r>
    </w:p>
    <w:p w:rsidR="006474B8" w:rsidRPr="00CA4F21" w:rsidRDefault="00D8736F" w:rsidP="006255BC">
      <w:pPr>
        <w:pStyle w:val="Zkladntext"/>
        <w:rPr>
          <w:rFonts w:ascii="Arial Narrow" w:hAnsi="Arial Narrow"/>
          <w:lang w:val="sk-SK"/>
        </w:rPr>
      </w:pPr>
      <w:r w:rsidRPr="00EA3E4A">
        <w:rPr>
          <w:rFonts w:ascii="Arial Narrow" w:hAnsi="Arial Narrow"/>
          <w:szCs w:val="22"/>
          <w:lang w:val="sk-SK"/>
        </w:rPr>
        <w:t xml:space="preserve">Príloha č. 6: Zjednodušená finančná analýza – tabuľková časť </w:t>
      </w:r>
      <w:r w:rsidR="006474B8" w:rsidRPr="00EA3E4A">
        <w:rPr>
          <w:rFonts w:ascii="Arial Narrow" w:hAnsi="Arial Narrow"/>
          <w:szCs w:val="22"/>
          <w:lang w:val="sk-SK"/>
        </w:rPr>
        <w:t>–</w:t>
      </w:r>
      <w:r w:rsidRPr="00EA3E4A">
        <w:rPr>
          <w:rFonts w:ascii="Arial Narrow" w:hAnsi="Arial Narrow"/>
          <w:szCs w:val="22"/>
          <w:lang w:val="sk-SK"/>
        </w:rPr>
        <w:t xml:space="preserve"> VZOR</w:t>
      </w:r>
    </w:p>
    <w:sectPr w:rsidR="006474B8" w:rsidRPr="00CA4F21" w:rsidSect="004D1FC7">
      <w:headerReference w:type="default" r:id="rId20"/>
      <w:footerReference w:type="default" r:id="rId2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F3C" w:rsidRDefault="008B5F3C">
      <w:r>
        <w:separator/>
      </w:r>
    </w:p>
  </w:endnote>
  <w:endnote w:type="continuationSeparator" w:id="0">
    <w:p w:rsidR="008B5F3C" w:rsidRDefault="008B5F3C">
      <w:r>
        <w:continuationSeparator/>
      </w:r>
    </w:p>
  </w:endnote>
</w:endnotes>
</file>

<file path=word/fontTable.xml><?xml version="1.0" encoding="utf-8"?>
<w:fonts xmlns:r="http://schemas.openxmlformats.org/officeDocument/2006/relationships" xmlns:w="http://schemas.openxmlformats.org/wordprocessingml/2006/main">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EUAlbertina-Bold">
    <w:altName w:val="Times New Roman"/>
    <w:panose1 w:val="00000000000000000000"/>
    <w:charset w:val="EE"/>
    <w:family w:val="auto"/>
    <w:notTrueType/>
    <w:pitch w:val="default"/>
    <w:sig w:usb0="00000007" w:usb1="00000000" w:usb2="00000000" w:usb3="00000000" w:csb0="00000003"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225880"/>
      <w:docPartObj>
        <w:docPartGallery w:val="Page Numbers (Bottom of Page)"/>
        <w:docPartUnique/>
      </w:docPartObj>
    </w:sdtPr>
    <w:sdtEndPr>
      <w:rPr>
        <w:rFonts w:ascii="Arial Narrow" w:hAnsi="Arial Narrow"/>
      </w:rPr>
    </w:sdtEndPr>
    <w:sdtContent>
      <w:p w:rsidR="00C37FCA" w:rsidRPr="00036866" w:rsidRDefault="00B12EE2">
        <w:pPr>
          <w:pStyle w:val="Pta"/>
          <w:jc w:val="right"/>
          <w:rPr>
            <w:rFonts w:ascii="Arial Narrow" w:hAnsi="Arial Narrow"/>
          </w:rPr>
        </w:pPr>
        <w:r w:rsidRPr="00B12EE2">
          <w:rPr>
            <w:rFonts w:ascii="Arial Narrow" w:hAnsi="Arial Narrow"/>
          </w:rPr>
          <w:fldChar w:fldCharType="begin"/>
        </w:r>
        <w:r w:rsidR="00C37FCA" w:rsidRPr="00036866">
          <w:rPr>
            <w:rFonts w:ascii="Arial Narrow" w:hAnsi="Arial Narrow"/>
          </w:rPr>
          <w:instrText>PAGE   \* MERGEFORMAT</w:instrText>
        </w:r>
        <w:r w:rsidRPr="00B12EE2">
          <w:rPr>
            <w:rFonts w:ascii="Arial Narrow" w:hAnsi="Arial Narrow"/>
          </w:rPr>
          <w:fldChar w:fldCharType="separate"/>
        </w:r>
        <w:r w:rsidR="00E52FED" w:rsidRPr="00E52FED">
          <w:rPr>
            <w:rFonts w:ascii="Arial Narrow" w:hAnsi="Arial Narrow"/>
            <w:noProof/>
            <w:lang w:val="sk-SK"/>
          </w:rPr>
          <w:t>2</w:t>
        </w:r>
        <w:r w:rsidRPr="00036866">
          <w:rPr>
            <w:rFonts w:ascii="Arial Narrow" w:hAnsi="Arial Narrow"/>
            <w:noProof/>
            <w:lang w:val="sk-SK"/>
          </w:rPr>
          <w:fldChar w:fldCharType="end"/>
        </w:r>
      </w:p>
    </w:sdtContent>
  </w:sdt>
  <w:p w:rsidR="00C37FCA" w:rsidRDefault="00C37FCA">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F3C" w:rsidRDefault="008B5F3C">
      <w:r>
        <w:separator/>
      </w:r>
    </w:p>
  </w:footnote>
  <w:footnote w:type="continuationSeparator" w:id="0">
    <w:p w:rsidR="008B5F3C" w:rsidRDefault="008B5F3C">
      <w:r>
        <w:continuationSeparator/>
      </w:r>
    </w:p>
  </w:footnote>
  <w:footnote w:id="1">
    <w:p w:rsidR="00C37FCA" w:rsidRPr="00EF7E49" w:rsidRDefault="00C37FCA" w:rsidP="00B91531">
      <w:pPr>
        <w:pStyle w:val="Textpoznmkypodiarou"/>
        <w:jc w:val="both"/>
        <w:rPr>
          <w:rFonts w:ascii="Arial Narrow" w:hAnsi="Arial Narrow"/>
          <w:lang w:val="sk-SK"/>
        </w:rPr>
      </w:pPr>
      <w:r w:rsidRPr="00EF7E49">
        <w:rPr>
          <w:rStyle w:val="Odkaznapoznmkupodiarou"/>
          <w:rFonts w:ascii="Arial Narrow" w:hAnsi="Arial Narrow"/>
          <w:lang w:val="sk-SK"/>
        </w:rPr>
        <w:footnoteRef/>
      </w:r>
      <w:r w:rsidRPr="00EF7E49">
        <w:rPr>
          <w:rFonts w:ascii="Arial Narrow" w:hAnsi="Arial Narrow"/>
          <w:lang w:val="sk-SK"/>
        </w:rPr>
        <w:t xml:space="preserve"> Návratná forma pomoci, ktorá je poskytovaná na podporu investícií, od ktorých sa očakáva, že budú finančne životaschopné, ale nemajú zabezpečené dostatočné financovanie z trhových zdrojov.</w:t>
      </w:r>
    </w:p>
  </w:footnote>
  <w:footnote w:id="2">
    <w:p w:rsidR="00C37FCA" w:rsidRPr="00EF7E49" w:rsidRDefault="00C37FCA" w:rsidP="0036678C">
      <w:pPr>
        <w:pStyle w:val="Textpoznmkypodiarou"/>
        <w:jc w:val="both"/>
        <w:rPr>
          <w:rFonts w:ascii="Arial Narrow" w:hAnsi="Arial Narrow"/>
          <w:lang w:val="sk-SK"/>
        </w:rPr>
      </w:pPr>
      <w:r w:rsidRPr="00EF7E49">
        <w:rPr>
          <w:rStyle w:val="Odkaznapoznmkupodiarou"/>
          <w:rFonts w:ascii="Arial Narrow" w:hAnsi="Arial Narrow"/>
          <w:lang w:val="sk-SK"/>
        </w:rPr>
        <w:footnoteRef/>
      </w:r>
      <w:r w:rsidRPr="00EF7E49">
        <w:rPr>
          <w:rFonts w:ascii="Arial Narrow" w:hAnsi="Arial Narrow"/>
          <w:lang w:val="sk-SK"/>
        </w:rPr>
        <w:t xml:space="preserve"> V prípade projektov s celkovými oprávnenými výdavkami nad 50 mil. Eur (tzv. veľké projekty) sa uvedený výpočet finančnej medzery vykonáva prostredníctvom analýzy nákladov a prínosov projektu (cost-benefit analýzy).</w:t>
      </w:r>
    </w:p>
  </w:footnote>
  <w:footnote w:id="3">
    <w:p w:rsidR="00C37FCA" w:rsidRPr="00024430" w:rsidRDefault="00C37FCA" w:rsidP="0087058E">
      <w:pPr>
        <w:pStyle w:val="Textpoznmkypodiarou"/>
        <w:jc w:val="both"/>
        <w:rPr>
          <w:lang w:val="sk-SK"/>
        </w:rPr>
      </w:pPr>
      <w:r w:rsidRPr="00EF7E49">
        <w:rPr>
          <w:rStyle w:val="Odkaznapoznmkupodiarou"/>
          <w:rFonts w:ascii="Arial Narrow" w:hAnsi="Arial Narrow"/>
          <w:lang w:val="sk-SK"/>
        </w:rPr>
        <w:footnoteRef/>
      </w:r>
      <w:r w:rsidRPr="00EF7E49">
        <w:rPr>
          <w:rFonts w:ascii="Arial Narrow" w:hAnsi="Arial Narrow"/>
          <w:lang w:val="sk-SK"/>
        </w:rPr>
        <w:t xml:space="preserve"> Príjmy nie je možné stanoviť vopred iba </w:t>
      </w:r>
      <w:r w:rsidRPr="00EF7E49">
        <w:rPr>
          <w:rFonts w:ascii="Arial Narrow" w:hAnsi="Arial Narrow"/>
          <w:b/>
          <w:lang w:val="sk-SK"/>
        </w:rPr>
        <w:t>vo výnimočných</w:t>
      </w:r>
      <w:r w:rsidRPr="00EF7E49">
        <w:rPr>
          <w:rFonts w:ascii="Arial Narrow" w:hAnsi="Arial Narrow"/>
          <w:lang w:val="sk-SK"/>
        </w:rPr>
        <w:t>, objektívne overiteľných prípadoch. K takýmto prípadom patria situácie, kedy nie je možné definovať jeden z faktorov ovplyvňujúcich možnosť odhadu príjmov, t.j. úroveň dopytu, počet užívateľov alebo výšku uplatňovanej ceny/poplatku. Tento problém nastáva typicky u inovačných projektov, resp. projektov, kde dopyt bude vytvorený novou ponukou.</w:t>
      </w:r>
    </w:p>
  </w:footnote>
  <w:footnote w:id="4">
    <w:p w:rsidR="00C37FCA" w:rsidRPr="00036866" w:rsidRDefault="00C37FCA" w:rsidP="00107033">
      <w:pPr>
        <w:pStyle w:val="Textpoznmkypodiarou"/>
        <w:jc w:val="both"/>
        <w:rPr>
          <w:rFonts w:ascii="Arial Narrow" w:hAnsi="Arial Narrow"/>
          <w:lang w:val="sk-SK"/>
        </w:rPr>
      </w:pPr>
      <w:r w:rsidRPr="00036866">
        <w:rPr>
          <w:rStyle w:val="Odkaznapoznmkupodiarou"/>
          <w:rFonts w:ascii="Arial Narrow" w:hAnsi="Arial Narrow"/>
        </w:rPr>
        <w:footnoteRef/>
      </w:r>
      <w:r w:rsidRPr="00036866">
        <w:rPr>
          <w:rFonts w:ascii="Arial Narrow" w:hAnsi="Arial Narrow"/>
        </w:rPr>
        <w:t xml:space="preserve"> </w:t>
      </w:r>
      <w:r w:rsidRPr="00036866">
        <w:rPr>
          <w:rFonts w:ascii="Arial Narrow" w:hAnsi="Arial Narrow"/>
          <w:lang w:val="sk-SK"/>
        </w:rPr>
        <w:t>Zároveň platí, že medzera vo financovaní môže byť zo zdrojov EÚ a ŠR pokrytá iba do výšky stanovenej v Stratégii financovania Európskych štrukturálnych a investičných fondov pre programové obdobie 2014 – 2020.</w:t>
      </w:r>
    </w:p>
  </w:footnote>
  <w:footnote w:id="5">
    <w:p w:rsidR="00C37FCA" w:rsidRPr="00036866" w:rsidRDefault="00C37FCA">
      <w:pPr>
        <w:pStyle w:val="Textpoznmkypodiarou"/>
        <w:jc w:val="both"/>
        <w:rPr>
          <w:rFonts w:ascii="Arial Narrow" w:hAnsi="Arial Narrow"/>
          <w:lang w:val="sk-SK"/>
        </w:rPr>
      </w:pPr>
      <w:r w:rsidRPr="00036866">
        <w:rPr>
          <w:rStyle w:val="Odkaznapoznmkupodiarou"/>
          <w:rFonts w:ascii="Arial Narrow" w:hAnsi="Arial Narrow"/>
        </w:rPr>
        <w:footnoteRef/>
      </w:r>
      <w:r w:rsidRPr="00036866">
        <w:rPr>
          <w:rFonts w:ascii="Arial Narrow" w:hAnsi="Arial Narrow"/>
        </w:rPr>
        <w:t xml:space="preserve"> </w:t>
      </w:r>
      <w:r w:rsidRPr="00036866">
        <w:rPr>
          <w:rFonts w:ascii="Arial Narrow" w:hAnsi="Arial Narrow"/>
          <w:lang w:val="sk-SK"/>
        </w:rPr>
        <w:t xml:space="preserve">Myslí sa tým aktualizácia východiskovej finančnej analýzy </w:t>
      </w:r>
      <w:r w:rsidRPr="00036866">
        <w:rPr>
          <w:rFonts w:ascii="Arial Narrow" w:hAnsi="Arial Narrow"/>
        </w:rPr>
        <w:t>projekt</w:t>
      </w:r>
      <w:r w:rsidRPr="00036866">
        <w:rPr>
          <w:rFonts w:ascii="Arial Narrow" w:hAnsi="Arial Narrow"/>
          <w:lang w:val="sk-SK"/>
        </w:rPr>
        <w:t xml:space="preserve">u, ktorá bola predložená v rámci žiadosti o NFP. Uvedené neplatí v prípade projektov, </w:t>
      </w:r>
      <w:r w:rsidRPr="00036866">
        <w:rPr>
          <w:rFonts w:ascii="Arial Narrow" w:hAnsi="Arial Narrow"/>
        </w:rPr>
        <w:t xml:space="preserve">pri ktorých </w:t>
      </w:r>
      <w:r w:rsidRPr="00036866">
        <w:rPr>
          <w:rFonts w:ascii="Arial Narrow" w:hAnsi="Arial Narrow"/>
          <w:lang w:val="sk-SK"/>
        </w:rPr>
        <w:t>nebolo možné v čase prípravy projektu</w:t>
      </w:r>
      <w:r w:rsidRPr="00036866">
        <w:rPr>
          <w:rFonts w:ascii="Arial Narrow" w:hAnsi="Arial Narrow"/>
        </w:rPr>
        <w:t xml:space="preserve"> objektívne odhadnúť príjmy vopred </w:t>
      </w:r>
      <w:r w:rsidRPr="00036866">
        <w:rPr>
          <w:rFonts w:ascii="Arial Narrow" w:hAnsi="Arial Narrow"/>
          <w:lang w:val="sk-SK"/>
        </w:rPr>
        <w:t>(čl.</w:t>
      </w:r>
      <w:r w:rsidRPr="00036866">
        <w:rPr>
          <w:rFonts w:ascii="Arial Narrow" w:hAnsi="Arial Narrow"/>
        </w:rPr>
        <w:t xml:space="preserve"> </w:t>
      </w:r>
      <w:proofErr w:type="gramStart"/>
      <w:r w:rsidRPr="00036866">
        <w:rPr>
          <w:rFonts w:ascii="Arial Narrow" w:hAnsi="Arial Narrow"/>
        </w:rPr>
        <w:t xml:space="preserve">61, odsek 6 </w:t>
      </w:r>
      <w:r w:rsidRPr="00036866">
        <w:rPr>
          <w:rFonts w:ascii="Arial Narrow" w:hAnsi="Arial Narrow"/>
          <w:lang w:val="sk-SK"/>
        </w:rPr>
        <w:t xml:space="preserve">všeobecného </w:t>
      </w:r>
      <w:r w:rsidRPr="00036866">
        <w:rPr>
          <w:rFonts w:ascii="Arial Narrow" w:hAnsi="Arial Narrow"/>
        </w:rPr>
        <w:t>nariadenia</w:t>
      </w:r>
      <w:del w:id="354" w:author="MŽP SR" w:date="2016-02-18T17:33:00Z">
        <w:r w:rsidRPr="00036866" w:rsidDel="00D050EB">
          <w:rPr>
            <w:rFonts w:ascii="Arial Narrow" w:hAnsi="Arial Narrow"/>
            <w:lang w:val="sk-SK"/>
          </w:rPr>
          <w:delText>, resp. čl. 65, odsek 8 všeobecného nariadenia</w:delText>
        </w:r>
      </w:del>
      <w:r w:rsidRPr="00036866">
        <w:rPr>
          <w:rFonts w:ascii="Arial Narrow" w:hAnsi="Arial Narrow"/>
        </w:rPr>
        <w:t>).</w:t>
      </w:r>
      <w:proofErr w:type="gramEnd"/>
    </w:p>
  </w:footnote>
  <w:footnote w:id="6">
    <w:p w:rsidR="00C37FCA" w:rsidRPr="00036866" w:rsidRDefault="00C37FCA" w:rsidP="008B3B97">
      <w:pPr>
        <w:pStyle w:val="Textpoznmkypodiarou"/>
        <w:jc w:val="both"/>
        <w:rPr>
          <w:rFonts w:ascii="Arial Narrow" w:hAnsi="Arial Narrow"/>
          <w:lang w:val="sk-SK"/>
        </w:rPr>
      </w:pPr>
      <w:r w:rsidRPr="00036866">
        <w:rPr>
          <w:rStyle w:val="Odkaznapoznmkupodiarou"/>
          <w:rFonts w:ascii="Arial Narrow" w:hAnsi="Arial Narrow"/>
          <w:lang w:val="sk-SK"/>
        </w:rPr>
        <w:footnoteRef/>
      </w:r>
      <w:r w:rsidRPr="00036866">
        <w:rPr>
          <w:rFonts w:ascii="Arial Narrow" w:hAnsi="Arial Narrow"/>
          <w:lang w:val="sk-SK"/>
        </w:rPr>
        <w:t xml:space="preserve"> Podľa § 1, ods. 2, písm. h) zákona 659/2007 Z. z. sú jednotkové ceny konečné ceny za kilogram, liter, meter, meter štvorcový, meter kubický výrobku, alebo inú jednotku množstva, ktorá sa bežne používa pri predaji konkrétneho výrobku, vrátane sadzobníkov cien, taríf cien a ďalších prvkov cien alebo iných majetkových hodnôt, ktoré sú vyjadrené v peniazoch a ktoré slúžia ako veličiny alebo základňa na čiastkové výpočty alebo výsledné prepočty konečných peňažných súm, ktoré majú byť skutočne zaplatené alebo vyúčtované.</w:t>
      </w:r>
    </w:p>
  </w:footnote>
  <w:footnote w:id="7">
    <w:p w:rsidR="00C37FCA" w:rsidRPr="00C4120E" w:rsidRDefault="00C37FCA" w:rsidP="008B3B97">
      <w:pPr>
        <w:pStyle w:val="Textpoznmkypodiarou"/>
        <w:jc w:val="both"/>
        <w:rPr>
          <w:lang w:val="sk-SK"/>
        </w:rPr>
      </w:pPr>
      <w:r w:rsidRPr="00036866">
        <w:rPr>
          <w:rStyle w:val="Odkaznapoznmkupodiarou"/>
          <w:rFonts w:ascii="Arial Narrow" w:hAnsi="Arial Narrow"/>
          <w:lang w:val="sk-SK"/>
        </w:rPr>
        <w:footnoteRef/>
      </w:r>
      <w:r w:rsidRPr="00036866">
        <w:rPr>
          <w:rFonts w:ascii="Arial Narrow" w:hAnsi="Arial Narrow"/>
          <w:lang w:val="sk-SK"/>
        </w:rPr>
        <w:t xml:space="preserve"> Podľa § 5, ods. 2 vyhlášky MH SR č. 97/2008 Z. z.</w:t>
      </w:r>
    </w:p>
  </w:footnote>
  <w:footnote w:id="8">
    <w:p w:rsidR="00C37FCA" w:rsidRPr="00036866" w:rsidRDefault="00C37FCA" w:rsidP="005E69B4">
      <w:pPr>
        <w:pStyle w:val="Textpoznmkypodiarou"/>
        <w:rPr>
          <w:rFonts w:ascii="Arial Narrow" w:hAnsi="Arial Narrow"/>
        </w:rPr>
      </w:pPr>
      <w:r w:rsidRPr="00036866">
        <w:rPr>
          <w:rStyle w:val="Odkaznapoznmkupodiarou"/>
          <w:rFonts w:ascii="Arial Narrow" w:hAnsi="Arial Narrow"/>
        </w:rPr>
        <w:footnoteRef/>
      </w:r>
      <w:r w:rsidRPr="00036866">
        <w:rPr>
          <w:rFonts w:ascii="Arial Narrow" w:hAnsi="Arial Narrow"/>
        </w:rPr>
        <w:t xml:space="preserve"> Pri zjednodušenej finančnej anal</w:t>
      </w:r>
      <w:ins w:id="386" w:author="MŽP SR" w:date="2016-03-01T09:01:00Z">
        <w:r w:rsidR="009F133F">
          <w:rPr>
            <w:rFonts w:ascii="Arial Narrow" w:hAnsi="Arial Narrow"/>
          </w:rPr>
          <w:t>ý</w:t>
        </w:r>
      </w:ins>
      <w:del w:id="387" w:author="MŽP SR" w:date="2016-03-01T09:01:00Z">
        <w:r w:rsidRPr="00036866" w:rsidDel="009F133F">
          <w:rPr>
            <w:rFonts w:ascii="Arial Narrow" w:hAnsi="Arial Narrow"/>
          </w:rPr>
          <w:delText>y</w:delText>
        </w:r>
      </w:del>
      <w:r w:rsidRPr="00036866">
        <w:rPr>
          <w:rFonts w:ascii="Arial Narrow" w:hAnsi="Arial Narrow"/>
        </w:rPr>
        <w:t xml:space="preserve">ze </w:t>
      </w:r>
      <w:proofErr w:type="gramStart"/>
      <w:r w:rsidRPr="00036866">
        <w:rPr>
          <w:rFonts w:ascii="Arial Narrow" w:hAnsi="Arial Narrow"/>
        </w:rPr>
        <w:t>sa</w:t>
      </w:r>
      <w:proofErr w:type="gramEnd"/>
      <w:r w:rsidRPr="00036866">
        <w:rPr>
          <w:rFonts w:ascii="Arial Narrow" w:hAnsi="Arial Narrow"/>
        </w:rPr>
        <w:t xml:space="preserve"> prílohy nepredkladajú. </w:t>
      </w:r>
    </w:p>
  </w:footnote>
  <w:footnote w:id="9">
    <w:p w:rsidR="00C37FCA" w:rsidRPr="00036866" w:rsidRDefault="00C37FCA" w:rsidP="000A1741">
      <w:pPr>
        <w:pStyle w:val="Textpoznmkypodiarou"/>
        <w:jc w:val="both"/>
        <w:rPr>
          <w:rFonts w:ascii="Arial Narrow" w:hAnsi="Arial Narrow"/>
          <w:lang w:val="sk-SK"/>
        </w:rPr>
      </w:pPr>
      <w:r w:rsidRPr="00036866">
        <w:rPr>
          <w:rStyle w:val="Znakyprepoznmkupodiarou"/>
          <w:rFonts w:ascii="Arial Narrow" w:hAnsi="Arial Narrow"/>
          <w:lang w:val="sk-SK"/>
        </w:rPr>
        <w:footnoteRef/>
      </w:r>
      <w:r w:rsidRPr="00036866">
        <w:rPr>
          <w:rFonts w:ascii="Arial Narrow" w:hAnsi="Arial Narrow"/>
          <w:lang w:val="sk-SK"/>
        </w:rPr>
        <w:t xml:space="preserve"> Pôsobenie inflácie je už zahrnuté v automatickom výpočte výšky nenávratného finančného príspevku.</w:t>
      </w:r>
    </w:p>
  </w:footnote>
  <w:footnote w:id="10">
    <w:p w:rsidR="00C37FCA" w:rsidRPr="00837E28" w:rsidRDefault="00C37FCA" w:rsidP="00837E28">
      <w:pPr>
        <w:pStyle w:val="Textpoznmkypodiarou"/>
        <w:jc w:val="both"/>
        <w:rPr>
          <w:rFonts w:ascii="Arial Narrow" w:hAnsi="Arial Narrow"/>
        </w:rPr>
      </w:pPr>
      <w:r w:rsidRPr="00837E28">
        <w:rPr>
          <w:rStyle w:val="Znakyprepoznmkupodiarou"/>
          <w:rFonts w:ascii="Arial Narrow" w:hAnsi="Arial Narrow"/>
        </w:rPr>
        <w:footnoteRef/>
      </w:r>
      <w:r w:rsidRPr="00837E28">
        <w:rPr>
          <w:rFonts w:ascii="Arial Narrow" w:hAnsi="Arial Narrow"/>
        </w:rPr>
        <w:t xml:space="preserve"> </w:t>
      </w:r>
      <w:proofErr w:type="gramStart"/>
      <w:r w:rsidRPr="00837E28">
        <w:rPr>
          <w:rFonts w:ascii="Arial Narrow" w:hAnsi="Arial Narrow"/>
        </w:rPr>
        <w:t>Pravidlá oprávnenosti výdavkov pre OP KŽP sú zadefinované v Príručke k oprávnenosti výdavkov pre dopytovo orientované projekty.</w:t>
      </w:r>
      <w:proofErr w:type="gramEnd"/>
      <w:r w:rsidRPr="00837E28">
        <w:rPr>
          <w:rFonts w:ascii="Arial Narrow" w:hAnsi="Arial Narrow"/>
        </w:rPr>
        <w:t xml:space="preserve"> </w:t>
      </w:r>
    </w:p>
  </w:footnote>
  <w:footnote w:id="11">
    <w:p w:rsidR="00C37FCA" w:rsidRDefault="00C37FCA" w:rsidP="00837E28">
      <w:pPr>
        <w:pStyle w:val="Textpoznmkypodiarou"/>
        <w:jc w:val="both"/>
      </w:pPr>
      <w:r w:rsidRPr="00837E28">
        <w:rPr>
          <w:rStyle w:val="Znakyprepoznmkupodiarou"/>
          <w:rFonts w:ascii="Arial Narrow" w:hAnsi="Arial Narrow"/>
        </w:rPr>
        <w:footnoteRef/>
      </w:r>
      <w:r w:rsidRPr="00837E28">
        <w:rPr>
          <w:rFonts w:ascii="Arial Narrow" w:hAnsi="Arial Narrow"/>
        </w:rPr>
        <w:t xml:space="preserve"> Rezervu je potrebné uviesť oddelene </w:t>
      </w:r>
      <w:proofErr w:type="gramStart"/>
      <w:r w:rsidRPr="00837E28">
        <w:rPr>
          <w:rFonts w:ascii="Arial Narrow" w:hAnsi="Arial Narrow"/>
        </w:rPr>
        <w:t>od</w:t>
      </w:r>
      <w:proofErr w:type="gramEnd"/>
      <w:r w:rsidRPr="00837E28">
        <w:rPr>
          <w:rFonts w:ascii="Arial Narrow" w:hAnsi="Arial Narrow"/>
        </w:rPr>
        <w:t xml:space="preserve"> ostatných investičných výdavkov, nakoľko nie je zohľadňovaná pri výpočte výšky medzery vo financovaní.</w:t>
      </w:r>
      <w:r w:rsidRPr="00847AA9">
        <w:rPr>
          <w:rFonts w:ascii="Arial Narrow" w:hAnsi="Arial Narrow"/>
        </w:rPr>
        <w:t xml:space="preserve"> </w:t>
      </w:r>
      <w:r w:rsidRPr="00837E28">
        <w:rPr>
          <w:rFonts w:ascii="Arial Narrow" w:hAnsi="Arial Narrow"/>
        </w:rPr>
        <w:t xml:space="preserve">Maximálna výška oprávnenej časti rezervy </w:t>
      </w:r>
      <w:proofErr w:type="gramStart"/>
      <w:r w:rsidRPr="00837E28">
        <w:rPr>
          <w:rFonts w:ascii="Arial Narrow" w:hAnsi="Arial Narrow"/>
        </w:rPr>
        <w:t>na</w:t>
      </w:r>
      <w:proofErr w:type="gramEnd"/>
      <w:r w:rsidRPr="00837E28">
        <w:rPr>
          <w:rFonts w:ascii="Arial Narrow" w:hAnsi="Arial Narrow"/>
        </w:rPr>
        <w:t xml:space="preserve"> stavebné práce (vopred nepredvídateľné výdavky súvisiace s realizovaním stavby) je </w:t>
      </w:r>
      <w:r>
        <w:rPr>
          <w:rFonts w:ascii="Arial Narrow" w:hAnsi="Arial Narrow"/>
        </w:rPr>
        <w:t>uvedená v</w:t>
      </w:r>
      <w:r w:rsidRPr="00837E28">
        <w:rPr>
          <w:rFonts w:ascii="Arial Narrow" w:hAnsi="Arial Narrow"/>
        </w:rPr>
        <w:t xml:space="preserve"> </w:t>
      </w:r>
      <w:r>
        <w:rPr>
          <w:rFonts w:ascii="Arial Narrow" w:hAnsi="Arial Narrow"/>
        </w:rPr>
        <w:t>Príručke k oprávnenosti výdavkov pre dopytovo orientované projekty.</w:t>
      </w:r>
    </w:p>
  </w:footnote>
  <w:footnote w:id="12">
    <w:p w:rsidR="00C37FCA" w:rsidRPr="00036866" w:rsidRDefault="00C37FCA" w:rsidP="00107033">
      <w:pPr>
        <w:pStyle w:val="Textpoznmkypodiarou"/>
        <w:jc w:val="both"/>
        <w:rPr>
          <w:rFonts w:ascii="Arial Narrow" w:hAnsi="Arial Narrow"/>
        </w:rPr>
      </w:pPr>
      <w:r w:rsidRPr="00036866">
        <w:rPr>
          <w:rStyle w:val="Znakyprepoznmkupodiarou"/>
          <w:rFonts w:ascii="Arial Narrow" w:hAnsi="Arial Narrow"/>
        </w:rPr>
        <w:footnoteRef/>
      </w:r>
      <w:r w:rsidRPr="00036866">
        <w:rPr>
          <w:rFonts w:ascii="Arial Narrow" w:hAnsi="Arial Narrow"/>
        </w:rPr>
        <w:t xml:space="preserve"> Daňové odpisy sa následne použijú v hárku „Peňažné toky projektu</w:t>
      </w:r>
      <w:proofErr w:type="gramStart"/>
      <w:r w:rsidRPr="00036866">
        <w:rPr>
          <w:rFonts w:ascii="Arial Narrow" w:hAnsi="Arial Narrow"/>
        </w:rPr>
        <w:t>“ pre</w:t>
      </w:r>
      <w:proofErr w:type="gramEnd"/>
      <w:r w:rsidRPr="00036866">
        <w:rPr>
          <w:rFonts w:ascii="Arial Narrow" w:hAnsi="Arial Narrow"/>
        </w:rPr>
        <w:t xml:space="preserve"> výpočet zvýšenia dane z príjmu.</w:t>
      </w:r>
    </w:p>
  </w:footnote>
  <w:footnote w:id="13">
    <w:p w:rsidR="00C37FCA" w:rsidRPr="00036866" w:rsidRDefault="00C37FCA" w:rsidP="00107033">
      <w:pPr>
        <w:pStyle w:val="Textpoznmkypodiarou"/>
        <w:jc w:val="both"/>
        <w:rPr>
          <w:rFonts w:ascii="Arial Narrow" w:hAnsi="Arial Narrow"/>
        </w:rPr>
      </w:pPr>
      <w:r w:rsidRPr="00036866">
        <w:rPr>
          <w:rStyle w:val="Znakyprepoznmkupodiarou"/>
          <w:rFonts w:ascii="Arial Narrow" w:hAnsi="Arial Narrow"/>
        </w:rPr>
        <w:footnoteRef/>
      </w:r>
      <w:r w:rsidRPr="00036866">
        <w:rPr>
          <w:rFonts w:ascii="Arial Narrow" w:hAnsi="Arial Narrow"/>
        </w:rPr>
        <w:t xml:space="preserve"> </w:t>
      </w:r>
      <w:proofErr w:type="gramStart"/>
      <w:r w:rsidRPr="00036866">
        <w:rPr>
          <w:rFonts w:ascii="Arial Narrow" w:hAnsi="Arial Narrow"/>
        </w:rPr>
        <w:t>Vstupnú cenu majetku je možné zadať v ľubovoľnom roku.</w:t>
      </w:r>
      <w:proofErr w:type="gramEnd"/>
      <w:r w:rsidRPr="00036866">
        <w:rPr>
          <w:rFonts w:ascii="Arial Narrow" w:hAnsi="Arial Narrow"/>
        </w:rPr>
        <w:t xml:space="preserve"> Takto je možné do plánu daňových odpisov zaradiť napr. </w:t>
      </w:r>
      <w:proofErr w:type="gramStart"/>
      <w:r w:rsidRPr="00036866">
        <w:rPr>
          <w:rFonts w:ascii="Arial Narrow" w:hAnsi="Arial Narrow"/>
        </w:rPr>
        <w:t>i</w:t>
      </w:r>
      <w:proofErr w:type="gramEnd"/>
      <w:r w:rsidRPr="00036866">
        <w:rPr>
          <w:rFonts w:ascii="Arial Narrow" w:hAnsi="Arial Narrow"/>
        </w:rPr>
        <w:t> odpisy zariadení s kratšou dobou životnosti, ktoré budú v priebehu časového horizontu viackrát obmieňané.</w:t>
      </w:r>
    </w:p>
  </w:footnote>
  <w:footnote w:id="14">
    <w:p w:rsidR="00C37FCA" w:rsidRDefault="00C37FCA" w:rsidP="00107033">
      <w:pPr>
        <w:pStyle w:val="Textpoznmkypodiarou"/>
        <w:jc w:val="both"/>
      </w:pPr>
      <w:r w:rsidRPr="00036866">
        <w:rPr>
          <w:rStyle w:val="Znakyprepoznmkupodiarou"/>
          <w:rFonts w:ascii="Arial Narrow" w:hAnsi="Arial Narrow"/>
        </w:rPr>
        <w:footnoteRef/>
      </w:r>
      <w:r w:rsidRPr="00036866">
        <w:rPr>
          <w:rFonts w:ascii="Arial Narrow" w:hAnsi="Arial Narrow"/>
        </w:rPr>
        <w:t xml:space="preserve"> Podrobnejšie informácie o odpisovaní majetku a o spôsobe zahrnutia nenávratného finančného príspevku do daňových výnosov nájdete v Usmernení MF SR k čerpaniu, k účtovaniu a zdaňovaniu nenávratného príspevku zo štrukturálnych fondov z rozpočtu Európskych spoločenstiev pre súkromný a verejný sektor</w:t>
      </w:r>
    </w:p>
  </w:footnote>
  <w:footnote w:id="15">
    <w:p w:rsidR="00C37FCA" w:rsidRPr="00036866" w:rsidRDefault="00C37FCA" w:rsidP="00107033">
      <w:pPr>
        <w:pStyle w:val="Textpoznmkypodiarou"/>
        <w:jc w:val="both"/>
        <w:rPr>
          <w:rFonts w:ascii="Arial Narrow" w:hAnsi="Arial Narrow"/>
          <w:lang w:val="sk-SK"/>
        </w:rPr>
      </w:pPr>
      <w:r w:rsidRPr="00036866">
        <w:rPr>
          <w:rStyle w:val="Znakyprepoznmkupodiarou"/>
          <w:rFonts w:ascii="Arial Narrow" w:hAnsi="Arial Narrow"/>
          <w:lang w:val="sk-SK"/>
        </w:rPr>
        <w:footnoteRef/>
      </w:r>
      <w:r w:rsidRPr="00036866">
        <w:rPr>
          <w:rFonts w:ascii="Arial Narrow" w:hAnsi="Arial Narrow"/>
          <w:lang w:val="sk-SK"/>
        </w:rPr>
        <w:t xml:space="preserve"> Výška režijných výdavkov by v každom prípade nemala presiahnuť viac ako 30 % celkových prevádzkových výdavkov. </w:t>
      </w:r>
    </w:p>
  </w:footnote>
  <w:footnote w:id="16">
    <w:p w:rsidR="00C37FCA" w:rsidRPr="00036866" w:rsidRDefault="00C37FCA" w:rsidP="00B10214">
      <w:pPr>
        <w:pStyle w:val="Textpoznmkypodiarou"/>
        <w:jc w:val="both"/>
        <w:rPr>
          <w:rFonts w:ascii="Arial Narrow" w:hAnsi="Arial Narrow"/>
        </w:rPr>
      </w:pPr>
      <w:r w:rsidRPr="00036866">
        <w:rPr>
          <w:rStyle w:val="Znakyprepoznmkupodiarou"/>
          <w:rFonts w:ascii="Arial Narrow" w:hAnsi="Arial Narrow"/>
        </w:rPr>
        <w:footnoteRef/>
      </w:r>
      <w:r>
        <w:rPr>
          <w:rFonts w:ascii="Arial Narrow" w:hAnsi="Arial Narrow"/>
        </w:rPr>
        <w:t xml:space="preserve"> </w:t>
      </w:r>
      <w:r w:rsidRPr="00036866">
        <w:rPr>
          <w:rFonts w:ascii="Arial Narrow" w:hAnsi="Arial Narrow"/>
        </w:rPr>
        <w:t xml:space="preserve">Požadovaná výška </w:t>
      </w:r>
      <w:r>
        <w:rPr>
          <w:rFonts w:ascii="Arial Narrow" w:hAnsi="Arial Narrow"/>
        </w:rPr>
        <w:t>NFP</w:t>
      </w:r>
      <w:r w:rsidRPr="00036866">
        <w:rPr>
          <w:rFonts w:ascii="Arial Narrow" w:hAnsi="Arial Narrow"/>
        </w:rPr>
        <w:t xml:space="preserve"> ako i zdroje žiadateľa, ktoré sú uvedené v tabuľke </w:t>
      </w:r>
      <w:r w:rsidRPr="00486D2E">
        <w:rPr>
          <w:rFonts w:ascii="Arial Narrow" w:hAnsi="Arial Narrow"/>
          <w:b/>
          <w:i/>
        </w:rPr>
        <w:t>Zdroje financovania projektu</w:t>
      </w:r>
      <w:r w:rsidRPr="00036866">
        <w:rPr>
          <w:rFonts w:ascii="Arial Narrow" w:hAnsi="Arial Narrow"/>
        </w:rPr>
        <w:t xml:space="preserve"> sa odlišujú od výšky spolufinancovanie žiadateľa a príspevku z OP KŽP, ktoré sú uvedené </w:t>
      </w:r>
      <w:r>
        <w:rPr>
          <w:rFonts w:ascii="Arial Narrow" w:hAnsi="Arial Narrow"/>
        </w:rPr>
        <w:t>v hárku</w:t>
      </w:r>
      <w:r w:rsidRPr="00036866">
        <w:rPr>
          <w:rFonts w:ascii="Arial Narrow" w:hAnsi="Arial Narrow"/>
        </w:rPr>
        <w:t xml:space="preserve"> </w:t>
      </w:r>
      <w:r w:rsidRPr="00B43B89">
        <w:rPr>
          <w:rFonts w:ascii="Arial Narrow" w:hAnsi="Arial Narrow"/>
          <w:i/>
        </w:rPr>
        <w:t>Peňažné toky projektu</w:t>
      </w:r>
      <w:r>
        <w:rPr>
          <w:rFonts w:ascii="Arial Narrow" w:hAnsi="Arial Narrow"/>
        </w:rPr>
        <w:t>, a to z dôvodu</w:t>
      </w:r>
      <w:r w:rsidRPr="00036866">
        <w:rPr>
          <w:rFonts w:ascii="Arial Narrow" w:hAnsi="Arial Narrow"/>
        </w:rPr>
        <w:t xml:space="preserve">, že </w:t>
      </w:r>
      <w:r>
        <w:rPr>
          <w:rFonts w:ascii="Arial Narrow" w:hAnsi="Arial Narrow"/>
        </w:rPr>
        <w:t>v hárku</w:t>
      </w:r>
      <w:r w:rsidRPr="00036866">
        <w:rPr>
          <w:rFonts w:ascii="Arial Narrow" w:hAnsi="Arial Narrow"/>
        </w:rPr>
        <w:t xml:space="preserve"> </w:t>
      </w:r>
      <w:r w:rsidRPr="00B43B89">
        <w:rPr>
          <w:rFonts w:ascii="Arial Narrow" w:hAnsi="Arial Narrow"/>
          <w:i/>
        </w:rPr>
        <w:t>Peňažné toky projektu</w:t>
      </w:r>
      <w:r w:rsidRPr="00036866">
        <w:rPr>
          <w:rFonts w:ascii="Arial Narrow" w:hAnsi="Arial Narrow"/>
        </w:rPr>
        <w:t xml:space="preserve"> sú tieto údaje uvedené v stálych cenách, zatiaľ čo </w:t>
      </w:r>
      <w:r>
        <w:rPr>
          <w:rFonts w:ascii="Arial Narrow" w:hAnsi="Arial Narrow"/>
        </w:rPr>
        <w:t>v hárku</w:t>
      </w:r>
      <w:r w:rsidRPr="00036866">
        <w:rPr>
          <w:rFonts w:ascii="Arial Narrow" w:hAnsi="Arial Narrow"/>
        </w:rPr>
        <w:t xml:space="preserve"> </w:t>
      </w:r>
      <w:r w:rsidRPr="00B43B89">
        <w:rPr>
          <w:rFonts w:ascii="Arial Narrow" w:hAnsi="Arial Narrow"/>
          <w:i/>
        </w:rPr>
        <w:t>Investičné výdavky</w:t>
      </w:r>
      <w:r w:rsidRPr="00036866">
        <w:rPr>
          <w:rFonts w:ascii="Arial Narrow" w:hAnsi="Arial Narrow"/>
        </w:rPr>
        <w:t xml:space="preserve"> sa údaje uvádzajú v bežný</w:t>
      </w:r>
      <w:r>
        <w:rPr>
          <w:rFonts w:ascii="Arial Narrow" w:hAnsi="Arial Narrow"/>
        </w:rPr>
        <w:t>ch cenách (suma, ktorú žiadateľ</w:t>
      </w:r>
      <w:r w:rsidRPr="00036866">
        <w:rPr>
          <w:rFonts w:ascii="Arial Narrow" w:hAnsi="Arial Narrow"/>
        </w:rPr>
        <w:t xml:space="preserve"> skutočne dostane, resp. musí získať na spolufinancovanie).</w:t>
      </w:r>
    </w:p>
  </w:footnote>
  <w:footnote w:id="17">
    <w:p w:rsidR="00C37FCA" w:rsidRPr="00036866" w:rsidRDefault="00C37FCA" w:rsidP="000409F3">
      <w:pPr>
        <w:pStyle w:val="Textpoznmkypodiarou"/>
        <w:jc w:val="both"/>
        <w:rPr>
          <w:rFonts w:ascii="Arial Narrow" w:hAnsi="Arial Narrow"/>
          <w:lang w:val="sk-SK"/>
        </w:rPr>
      </w:pPr>
      <w:r w:rsidRPr="00036866">
        <w:rPr>
          <w:rStyle w:val="Odkaznapoznmkupodiarou"/>
          <w:rFonts w:ascii="Arial Narrow" w:hAnsi="Arial Narrow"/>
          <w:lang w:val="sk-SK"/>
        </w:rPr>
        <w:footnoteRef/>
      </w:r>
      <w:r w:rsidRPr="00036866">
        <w:rPr>
          <w:rFonts w:ascii="Arial Narrow" w:hAnsi="Arial Narrow"/>
          <w:lang w:val="sk-SK"/>
        </w:rPr>
        <w:t xml:space="preserve"> V tomto prípade je možné pre kalkuláciu použiť aj účtovné odpisy, nakoľko vernejšie vyjadrujú hodnotu existujúcej infraštruktúry.</w:t>
      </w:r>
    </w:p>
  </w:footnote>
  <w:footnote w:id="18">
    <w:p w:rsidR="00C37FCA" w:rsidRPr="00036866" w:rsidRDefault="00C37FCA" w:rsidP="000409F3">
      <w:pPr>
        <w:pStyle w:val="Textpoznmkypodiarou"/>
        <w:jc w:val="both"/>
        <w:rPr>
          <w:rFonts w:ascii="Arial Narrow" w:hAnsi="Arial Narrow"/>
          <w:lang w:val="sk-SK"/>
        </w:rPr>
      </w:pPr>
      <w:r w:rsidRPr="00036866">
        <w:rPr>
          <w:rStyle w:val="Odkaznapoznmkupodiarou"/>
          <w:rFonts w:ascii="Arial Narrow" w:hAnsi="Arial Narrow"/>
          <w:lang w:val="sk-SK"/>
        </w:rPr>
        <w:footnoteRef/>
      </w:r>
      <w:r w:rsidRPr="00036866">
        <w:rPr>
          <w:rFonts w:ascii="Arial Narrow" w:hAnsi="Arial Narrow"/>
          <w:lang w:val="sk-SK"/>
        </w:rPr>
        <w:t xml:space="preserve"> V prípade, že predajná cena produkcie bude regulovaná štátom (napr. pitná voda, teplo),  pri stanovení primeranej miery zisku sa vychádza z kalkulácie, ktorú používa ÚRSO. V ostatných prípadoch sa pre stanovenie primeranej miery zisku použije nasledujúci vzorec: primeraný zisk z existujúcej infraštruktúry = (odpisy existujúcej infraštruktúry + prevádzkové výdavky existujúcej infraštruktúry) x 4/100 </w:t>
      </w:r>
      <w:r w:rsidRPr="00036866">
        <w:rPr>
          <w:rFonts w:ascii="Arial Narrow" w:hAnsi="Arial Narrow"/>
          <w:i/>
          <w:lang w:val="sk-SK"/>
        </w:rPr>
        <w:t>Poznámka</w:t>
      </w:r>
      <w:r w:rsidRPr="00036866">
        <w:rPr>
          <w:rFonts w:ascii="Arial Narrow" w:hAnsi="Arial Narrow"/>
          <w:lang w:val="sk-SK"/>
        </w:rPr>
        <w:t>: hodnota 4 predstavuje diskontnú sadzbu.</w:t>
      </w:r>
    </w:p>
  </w:footnote>
  <w:footnote w:id="19">
    <w:p w:rsidR="00C37FCA" w:rsidRPr="00036866" w:rsidRDefault="00C37FCA" w:rsidP="000409F3">
      <w:pPr>
        <w:pStyle w:val="Textpoznmkypodiarou"/>
        <w:jc w:val="both"/>
        <w:rPr>
          <w:rFonts w:ascii="Arial Narrow" w:hAnsi="Arial Narrow"/>
          <w:lang w:val="sk-SK"/>
        </w:rPr>
      </w:pPr>
      <w:r w:rsidRPr="00036866">
        <w:rPr>
          <w:rStyle w:val="Odkaznapoznmkupodiarou"/>
          <w:rFonts w:ascii="Arial Narrow" w:hAnsi="Arial Narrow"/>
          <w:lang w:val="sk-SK"/>
        </w:rPr>
        <w:footnoteRef/>
      </w:r>
      <w:r w:rsidRPr="00036866">
        <w:rPr>
          <w:rFonts w:ascii="Arial Narrow" w:hAnsi="Arial Narrow"/>
          <w:lang w:val="sk-SK"/>
        </w:rPr>
        <w:t xml:space="preserve"> Cenu stočného reguluje ÚRSO. Primeraný zisk nie je možné celý priradiť novej kanalizácii, ale je ho potrebné rozdeliť medzi existujúcu ČOV a novú kanalizáciu. Rozdelenie by sa vykonalo podľa nasledujúceho pomeru (prevádzkové výdavky novej kanalizácie + odpisy novej kanalizácie) / (prevádzkové výdavky existujúcej ČOV + odpisy existujúcej ČOV). Vo vzorovom príklade predpokladáme pomer 1:2.</w:t>
      </w:r>
    </w:p>
  </w:footnote>
  <w:footnote w:id="20">
    <w:p w:rsidR="00C37FCA" w:rsidRPr="00036866" w:rsidRDefault="00C37FCA" w:rsidP="000409F3">
      <w:pPr>
        <w:pStyle w:val="Textpoznmkypodiarou"/>
        <w:rPr>
          <w:rFonts w:ascii="Arial Narrow" w:hAnsi="Arial Narrow"/>
          <w:lang w:val="sk-SK"/>
        </w:rPr>
      </w:pPr>
      <w:r w:rsidRPr="00036866">
        <w:rPr>
          <w:rStyle w:val="Odkaznapoznmkupodiarou"/>
          <w:rFonts w:ascii="Arial Narrow" w:hAnsi="Arial Narrow"/>
          <w:lang w:val="sk-SK"/>
        </w:rPr>
        <w:footnoteRef/>
      </w:r>
      <w:r w:rsidRPr="00036866">
        <w:rPr>
          <w:rFonts w:ascii="Arial Narrow" w:hAnsi="Arial Narrow"/>
          <w:lang w:val="sk-SK"/>
        </w:rPr>
        <w:t xml:space="preserve"> Tu je pomerné rozdelenie vykonané podľa množstva odpadových vôd. Je porovnané množstvo odpadových vôd, ktoré bude vyčistené v rámci projektu (1 500 m</w:t>
      </w:r>
      <w:r w:rsidRPr="00036866">
        <w:rPr>
          <w:rFonts w:ascii="Arial Narrow" w:hAnsi="Arial Narrow"/>
          <w:vertAlign w:val="superscript"/>
          <w:lang w:val="sk-SK"/>
        </w:rPr>
        <w:t>3</w:t>
      </w:r>
      <w:r w:rsidRPr="00036866">
        <w:rPr>
          <w:rFonts w:ascii="Arial Narrow" w:hAnsi="Arial Narrow"/>
          <w:lang w:val="sk-SK"/>
        </w:rPr>
        <w:t>) s celkovým množstvom odpadových vôd (6 500 m</w:t>
      </w:r>
      <w:r w:rsidRPr="00036866">
        <w:rPr>
          <w:rFonts w:ascii="Arial Narrow" w:hAnsi="Arial Narrow"/>
          <w:vertAlign w:val="superscript"/>
          <w:lang w:val="sk-SK"/>
        </w:rPr>
        <w:t>3</w:t>
      </w:r>
      <w:r w:rsidRPr="00036866">
        <w:rPr>
          <w:rFonts w:ascii="Arial Narrow" w:hAnsi="Arial Narrow"/>
          <w:lang w:val="sk-SK"/>
        </w:rPr>
        <w:t>).</w:t>
      </w:r>
    </w:p>
  </w:footnote>
  <w:footnote w:id="21">
    <w:p w:rsidR="00C37FCA" w:rsidRPr="00C4120E" w:rsidRDefault="00C37FCA" w:rsidP="000409F3">
      <w:pPr>
        <w:pStyle w:val="Textpoznmkypodiarou"/>
        <w:jc w:val="both"/>
        <w:rPr>
          <w:lang w:val="sk-SK"/>
        </w:rPr>
      </w:pPr>
      <w:r w:rsidRPr="00036866">
        <w:rPr>
          <w:rStyle w:val="Odkaznapoznmkupodiarou"/>
          <w:rFonts w:ascii="Arial Narrow" w:hAnsi="Arial Narrow"/>
          <w:lang w:val="sk-SK"/>
        </w:rPr>
        <w:footnoteRef/>
      </w:r>
      <w:r w:rsidRPr="00036866">
        <w:rPr>
          <w:rFonts w:ascii="Arial Narrow" w:hAnsi="Arial Narrow"/>
          <w:lang w:val="sk-SK"/>
        </w:rPr>
        <w:t xml:space="preserve"> Aktuálna zostatková hodnota existujúcej infraštruktúry musí byť do peňažných tokov zahrnutá v tom roku, ku koncu ktorého je vypočítaná, t.j. zvyčajne v aktuálnom roku, kedy sa finančná analýza zostavuje. Je to prevažne prvý rok časového horizontu finančnej analýzy ale v prípade, ak už pred spracovaním projektu vznikli nejaké investičné výdavky (napr. prípravné štúdie a pod.), môže sa jednať aj o druhý alebo tretí rok časového horizontu finančnej analýzy.</w:t>
      </w:r>
    </w:p>
  </w:footnote>
  <w:footnote w:id="22">
    <w:p w:rsidR="00C37FCA" w:rsidRPr="000621FA" w:rsidRDefault="00C37FCA" w:rsidP="000409F3">
      <w:pPr>
        <w:pStyle w:val="Textpoznmkypodiarou"/>
        <w:jc w:val="both"/>
        <w:rPr>
          <w:rFonts w:ascii="Arial Narrow" w:hAnsi="Arial Narrow"/>
          <w:lang w:val="sk-SK"/>
        </w:rPr>
      </w:pPr>
      <w:r w:rsidRPr="000621FA">
        <w:rPr>
          <w:rStyle w:val="Odkaznapoznmkupodiarou"/>
          <w:rFonts w:ascii="Arial Narrow" w:hAnsi="Arial Narrow"/>
          <w:lang w:val="sk-SK"/>
        </w:rPr>
        <w:footnoteRef/>
      </w:r>
      <w:r w:rsidRPr="000621FA">
        <w:rPr>
          <w:rFonts w:ascii="Arial Narrow" w:hAnsi="Arial Narrow"/>
          <w:lang w:val="sk-SK"/>
        </w:rPr>
        <w:t xml:space="preserve"> Ide napr. aj o príspevkové organizácie, ktoré obce zakladajú za účelom vykonávania činností vo verejnom záujme.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FCA" w:rsidRDefault="00C37FCA" w:rsidP="004D1FC7">
    <w:pPr>
      <w:pStyle w:val="Hlavika"/>
      <w:jc w:val="left"/>
      <w:rPr>
        <w:lang w:val="sk-SK"/>
      </w:rPr>
    </w:pPr>
  </w:p>
  <w:p w:rsidR="00C37FCA" w:rsidRDefault="00C37FCA" w:rsidP="00FD1260">
    <w:pPr>
      <w:pStyle w:val="Hlavika"/>
      <w:rPr>
        <w:lang w:val="sk-SK"/>
      </w:rPr>
    </w:pPr>
  </w:p>
  <w:p w:rsidR="00C37FCA" w:rsidRDefault="00C37FCA" w:rsidP="00FD1260">
    <w:pPr>
      <w:pStyle w:val="Hlavika"/>
      <w:rPr>
        <w:lang w:val="sk-SK"/>
      </w:rPr>
    </w:pPr>
  </w:p>
  <w:p w:rsidR="00C37FCA" w:rsidRPr="006330E9" w:rsidRDefault="00C37FCA" w:rsidP="00FD1260">
    <w:pPr>
      <w:pStyle w:val="Hlavika"/>
      <w:rPr>
        <w:lang w:val="sk-SK"/>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FFFFFF89"/>
    <w:multiLevelType w:val="singleLevel"/>
    <w:tmpl w:val="28384C3A"/>
    <w:lvl w:ilvl="0">
      <w:start w:val="1"/>
      <w:numFmt w:val="bullet"/>
      <w:lvlText w:val=""/>
      <w:lvlJc w:val="left"/>
      <w:pPr>
        <w:tabs>
          <w:tab w:val="num" w:pos="360"/>
        </w:tabs>
        <w:ind w:left="360" w:hanging="360"/>
      </w:pPr>
      <w:rPr>
        <w:rFonts w:ascii="Symbol" w:hAnsi="Symbol" w:hint="default"/>
      </w:rPr>
    </w:lvl>
  </w:abstractNum>
  <w:abstractNum w:abstractNumId="3">
    <w:nsid w:val="00000002"/>
    <w:multiLevelType w:val="multilevel"/>
    <w:tmpl w:val="00000002"/>
    <w:name w:val="WW8Num2"/>
    <w:lvl w:ilvl="0">
      <w:numFmt w:val="bullet"/>
      <w:lvlText w:val="-"/>
      <w:lvlJc w:val="left"/>
      <w:pPr>
        <w:tabs>
          <w:tab w:val="num" w:pos="0"/>
        </w:tabs>
        <w:ind w:left="720" w:hanging="360"/>
      </w:pPr>
      <w:rPr>
        <w:rFonts w:ascii="Calibri" w:hAnsi="Calibri"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3"/>
    <w:multiLevelType w:val="singleLevel"/>
    <w:tmpl w:val="00000003"/>
    <w:name w:val="WW8Num7"/>
    <w:lvl w:ilvl="0">
      <w:start w:val="1"/>
      <w:numFmt w:val="bullet"/>
      <w:lvlText w:val="o"/>
      <w:lvlJc w:val="left"/>
      <w:pPr>
        <w:tabs>
          <w:tab w:val="num" w:pos="1440"/>
        </w:tabs>
        <w:ind w:left="1440" w:hanging="360"/>
      </w:pPr>
      <w:rPr>
        <w:rFonts w:ascii="Courier New" w:hAnsi="Courier New" w:cs="Courier New"/>
      </w:rPr>
    </w:lvl>
  </w:abstractNum>
  <w:abstractNum w:abstractNumId="5">
    <w:nsid w:val="00000007"/>
    <w:multiLevelType w:val="singleLevel"/>
    <w:tmpl w:val="00000007"/>
    <w:name w:val="WW8Num12"/>
    <w:lvl w:ilvl="0">
      <w:start w:val="1"/>
      <w:numFmt w:val="bullet"/>
      <w:lvlText w:val=""/>
      <w:lvlJc w:val="left"/>
      <w:pPr>
        <w:tabs>
          <w:tab w:val="num" w:pos="720"/>
        </w:tabs>
        <w:ind w:left="720" w:hanging="360"/>
      </w:pPr>
      <w:rPr>
        <w:rFonts w:ascii="Symbol" w:hAnsi="Symbol"/>
      </w:rPr>
    </w:lvl>
  </w:abstractNum>
  <w:abstractNum w:abstractNumId="6">
    <w:nsid w:val="00000009"/>
    <w:multiLevelType w:val="singleLevel"/>
    <w:tmpl w:val="00000009"/>
    <w:name w:val="WW8Num14"/>
    <w:lvl w:ilvl="0">
      <w:start w:val="1"/>
      <w:numFmt w:val="decimal"/>
      <w:lvlText w:val="%1."/>
      <w:lvlJc w:val="left"/>
      <w:pPr>
        <w:tabs>
          <w:tab w:val="num" w:pos="720"/>
        </w:tabs>
        <w:ind w:left="720" w:hanging="360"/>
      </w:pPr>
    </w:lvl>
  </w:abstractNum>
  <w:abstractNum w:abstractNumId="7">
    <w:nsid w:val="0000000C"/>
    <w:multiLevelType w:val="singleLevel"/>
    <w:tmpl w:val="0000000C"/>
    <w:name w:val="WW8Num22"/>
    <w:lvl w:ilvl="0">
      <w:numFmt w:val="bullet"/>
      <w:lvlText w:val="-"/>
      <w:lvlJc w:val="left"/>
      <w:pPr>
        <w:tabs>
          <w:tab w:val="num" w:pos="720"/>
        </w:tabs>
        <w:ind w:left="720" w:hanging="360"/>
      </w:pPr>
      <w:rPr>
        <w:rFonts w:ascii="Times New Roman" w:hAnsi="Times New Roman" w:cs="Times New Roman"/>
      </w:rPr>
    </w:lvl>
  </w:abstractNum>
  <w:abstractNum w:abstractNumId="8">
    <w:nsid w:val="013F7B85"/>
    <w:multiLevelType w:val="hybridMultilevel"/>
    <w:tmpl w:val="0B96DA9C"/>
    <w:lvl w:ilvl="0" w:tplc="261A1918">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nsid w:val="02AD6666"/>
    <w:multiLevelType w:val="hybridMultilevel"/>
    <w:tmpl w:val="842AE550"/>
    <w:lvl w:ilvl="0" w:tplc="19E6FCCC">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CBD5BBA"/>
    <w:multiLevelType w:val="hybridMultilevel"/>
    <w:tmpl w:val="5CD27D86"/>
    <w:lvl w:ilvl="0" w:tplc="0409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964"/>
        </w:tabs>
        <w:ind w:left="964"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D2013C3"/>
    <w:multiLevelType w:val="hybridMultilevel"/>
    <w:tmpl w:val="BA3C27D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nsid w:val="5E2F69F7"/>
    <w:multiLevelType w:val="hybridMultilevel"/>
    <w:tmpl w:val="C5CEFE1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62E0670C"/>
    <w:multiLevelType w:val="hybridMultilevel"/>
    <w:tmpl w:val="ED9897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656B12F7"/>
    <w:multiLevelType w:val="hybridMultilevel"/>
    <w:tmpl w:val="8446DA0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6C4030FF"/>
    <w:multiLevelType w:val="singleLevel"/>
    <w:tmpl w:val="A184D140"/>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17">
    <w:nsid w:val="6DCA1C76"/>
    <w:multiLevelType w:val="hybridMultilevel"/>
    <w:tmpl w:val="0A9C585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1AE679B"/>
    <w:multiLevelType w:val="hybridMultilevel"/>
    <w:tmpl w:val="F3A243DE"/>
    <w:lvl w:ilvl="0" w:tplc="7B107E0C">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nsid w:val="78953A0D"/>
    <w:multiLevelType w:val="hybridMultilevel"/>
    <w:tmpl w:val="66320D8E"/>
    <w:lvl w:ilvl="0" w:tplc="041B0005">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nsid w:val="79201B3A"/>
    <w:multiLevelType w:val="hybridMultilevel"/>
    <w:tmpl w:val="507AE8EE"/>
    <w:lvl w:ilvl="0" w:tplc="041B0005">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2">
    <w:nsid w:val="7EE268EB"/>
    <w:multiLevelType w:val="hybridMultilevel"/>
    <w:tmpl w:val="B9265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1"/>
  </w:num>
  <w:num w:numId="4">
    <w:abstractNumId w:val="19"/>
  </w:num>
  <w:num w:numId="5">
    <w:abstractNumId w:val="1"/>
  </w:num>
  <w:num w:numId="6">
    <w:abstractNumId w:val="0"/>
  </w:num>
  <w:num w:numId="7">
    <w:abstractNumId w:val="9"/>
  </w:num>
  <w:num w:numId="8">
    <w:abstractNumId w:val="13"/>
  </w:num>
  <w:num w:numId="9">
    <w:abstractNumId w:val="14"/>
  </w:num>
  <w:num w:numId="10">
    <w:abstractNumId w:val="15"/>
  </w:num>
  <w:num w:numId="11">
    <w:abstractNumId w:val="6"/>
  </w:num>
  <w:num w:numId="12">
    <w:abstractNumId w:val="10"/>
  </w:num>
  <w:num w:numId="13">
    <w:abstractNumId w:val="12"/>
  </w:num>
  <w:num w:numId="14">
    <w:abstractNumId w:val="9"/>
  </w:num>
  <w:num w:numId="15">
    <w:abstractNumId w:val="9"/>
  </w:num>
  <w:num w:numId="16">
    <w:abstractNumId w:val="2"/>
  </w:num>
  <w:num w:numId="17">
    <w:abstractNumId w:val="5"/>
  </w:num>
  <w:num w:numId="18">
    <w:abstractNumId w:val="18"/>
  </w:num>
  <w:num w:numId="19">
    <w:abstractNumId w:val="20"/>
  </w:num>
  <w:num w:numId="20">
    <w:abstractNumId w:val="21"/>
  </w:num>
  <w:num w:numId="21">
    <w:abstractNumId w:val="8"/>
  </w:num>
  <w:num w:numId="22">
    <w:abstractNumId w:val="17"/>
  </w:num>
  <w:num w:numId="23">
    <w:abstractNumId w:val="22"/>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ŽP SR">
    <w15:presenceInfo w15:providerId="None" w15:userId="MŽP S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1266"/>
  </w:hdrShapeDefaults>
  <w:footnotePr>
    <w:footnote w:id="-1"/>
    <w:footnote w:id="0"/>
  </w:footnotePr>
  <w:endnotePr>
    <w:endnote w:id="-1"/>
    <w:endnote w:id="0"/>
  </w:endnotePr>
  <w:compat/>
  <w:docVars>
    <w:docVar w:name="CoName" w:val="Ministerstvo životného prostredia Slovenskej republiky"/>
    <w:docVar w:name="FirmName" w:val="KPMG Slovensko spol. s r.o."/>
    <w:docVar w:name="HdrInfo" w:val="Febr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vrh metodiky pre finančnú analýzu pre projekty generujúce príjem"/>
    <w:docVar w:name="ReptStyle" w:val=" 0"/>
  </w:docVars>
  <w:rsids>
    <w:rsidRoot w:val="00F77E4F"/>
    <w:rsid w:val="00001861"/>
    <w:rsid w:val="00002B95"/>
    <w:rsid w:val="00011311"/>
    <w:rsid w:val="00012675"/>
    <w:rsid w:val="00015E8A"/>
    <w:rsid w:val="00020388"/>
    <w:rsid w:val="0002192C"/>
    <w:rsid w:val="00022DE3"/>
    <w:rsid w:val="00023EA7"/>
    <w:rsid w:val="00024430"/>
    <w:rsid w:val="00024603"/>
    <w:rsid w:val="00031A2F"/>
    <w:rsid w:val="000362DF"/>
    <w:rsid w:val="00036866"/>
    <w:rsid w:val="00036F31"/>
    <w:rsid w:val="000409F3"/>
    <w:rsid w:val="00040AD3"/>
    <w:rsid w:val="000414AD"/>
    <w:rsid w:val="000436EA"/>
    <w:rsid w:val="00045097"/>
    <w:rsid w:val="00047DDC"/>
    <w:rsid w:val="000502A6"/>
    <w:rsid w:val="00050A2A"/>
    <w:rsid w:val="00050FD9"/>
    <w:rsid w:val="00055766"/>
    <w:rsid w:val="0006055C"/>
    <w:rsid w:val="000621FA"/>
    <w:rsid w:val="00062EFA"/>
    <w:rsid w:val="000700AD"/>
    <w:rsid w:val="00070209"/>
    <w:rsid w:val="00070CB9"/>
    <w:rsid w:val="00071422"/>
    <w:rsid w:val="00071FBB"/>
    <w:rsid w:val="00073BD7"/>
    <w:rsid w:val="00073CA0"/>
    <w:rsid w:val="0007528A"/>
    <w:rsid w:val="000753FE"/>
    <w:rsid w:val="00077966"/>
    <w:rsid w:val="00081FA6"/>
    <w:rsid w:val="000828D3"/>
    <w:rsid w:val="00082C5F"/>
    <w:rsid w:val="00083E31"/>
    <w:rsid w:val="00084838"/>
    <w:rsid w:val="000908F2"/>
    <w:rsid w:val="00092CFA"/>
    <w:rsid w:val="00095826"/>
    <w:rsid w:val="000A1741"/>
    <w:rsid w:val="000A1FC8"/>
    <w:rsid w:val="000A289E"/>
    <w:rsid w:val="000A45D6"/>
    <w:rsid w:val="000A7F09"/>
    <w:rsid w:val="000B0722"/>
    <w:rsid w:val="000B1A2B"/>
    <w:rsid w:val="000B2AB2"/>
    <w:rsid w:val="000C5C1D"/>
    <w:rsid w:val="000C5ECF"/>
    <w:rsid w:val="000C6B2F"/>
    <w:rsid w:val="000C7308"/>
    <w:rsid w:val="000D0990"/>
    <w:rsid w:val="000D24A3"/>
    <w:rsid w:val="000D393F"/>
    <w:rsid w:val="000D40D6"/>
    <w:rsid w:val="000D418C"/>
    <w:rsid w:val="000D6D7F"/>
    <w:rsid w:val="000D6E21"/>
    <w:rsid w:val="000E16E4"/>
    <w:rsid w:val="000E2ACD"/>
    <w:rsid w:val="000E53F5"/>
    <w:rsid w:val="000E605F"/>
    <w:rsid w:val="000F2D35"/>
    <w:rsid w:val="000F54E8"/>
    <w:rsid w:val="000F7505"/>
    <w:rsid w:val="00101D1D"/>
    <w:rsid w:val="00102C66"/>
    <w:rsid w:val="00107033"/>
    <w:rsid w:val="00107687"/>
    <w:rsid w:val="00107C67"/>
    <w:rsid w:val="00110532"/>
    <w:rsid w:val="0011698C"/>
    <w:rsid w:val="0011737F"/>
    <w:rsid w:val="0011743F"/>
    <w:rsid w:val="00120244"/>
    <w:rsid w:val="0012031A"/>
    <w:rsid w:val="0012553A"/>
    <w:rsid w:val="00131BCB"/>
    <w:rsid w:val="00134C2E"/>
    <w:rsid w:val="00134D99"/>
    <w:rsid w:val="001356B9"/>
    <w:rsid w:val="0013793A"/>
    <w:rsid w:val="00142571"/>
    <w:rsid w:val="00142C5D"/>
    <w:rsid w:val="00142F63"/>
    <w:rsid w:val="001461AD"/>
    <w:rsid w:val="00151A75"/>
    <w:rsid w:val="001522E4"/>
    <w:rsid w:val="001541B7"/>
    <w:rsid w:val="00154301"/>
    <w:rsid w:val="0015571B"/>
    <w:rsid w:val="00156DF7"/>
    <w:rsid w:val="00157802"/>
    <w:rsid w:val="00157B6F"/>
    <w:rsid w:val="00161B7D"/>
    <w:rsid w:val="00164F6B"/>
    <w:rsid w:val="00170CAF"/>
    <w:rsid w:val="00171D5E"/>
    <w:rsid w:val="00172FD9"/>
    <w:rsid w:val="00173646"/>
    <w:rsid w:val="001756AA"/>
    <w:rsid w:val="001779BB"/>
    <w:rsid w:val="00181AB3"/>
    <w:rsid w:val="00181C4E"/>
    <w:rsid w:val="00183742"/>
    <w:rsid w:val="00183CDF"/>
    <w:rsid w:val="00185586"/>
    <w:rsid w:val="00193082"/>
    <w:rsid w:val="001937C4"/>
    <w:rsid w:val="0019622A"/>
    <w:rsid w:val="001A15AF"/>
    <w:rsid w:val="001A44AD"/>
    <w:rsid w:val="001A48A8"/>
    <w:rsid w:val="001A4FCB"/>
    <w:rsid w:val="001B1E42"/>
    <w:rsid w:val="001B2ED1"/>
    <w:rsid w:val="001B3A16"/>
    <w:rsid w:val="001B473E"/>
    <w:rsid w:val="001B74C3"/>
    <w:rsid w:val="001B788F"/>
    <w:rsid w:val="001C49E5"/>
    <w:rsid w:val="001C6E05"/>
    <w:rsid w:val="001D1A3B"/>
    <w:rsid w:val="001D2401"/>
    <w:rsid w:val="001E04E8"/>
    <w:rsid w:val="001E04FA"/>
    <w:rsid w:val="001E6FD5"/>
    <w:rsid w:val="001F0FBA"/>
    <w:rsid w:val="001F1E1A"/>
    <w:rsid w:val="001F21E3"/>
    <w:rsid w:val="001F4429"/>
    <w:rsid w:val="001F7F4F"/>
    <w:rsid w:val="002009AB"/>
    <w:rsid w:val="00201F9B"/>
    <w:rsid w:val="002060A7"/>
    <w:rsid w:val="00206550"/>
    <w:rsid w:val="00210E5F"/>
    <w:rsid w:val="0021559C"/>
    <w:rsid w:val="002166A9"/>
    <w:rsid w:val="00217BBA"/>
    <w:rsid w:val="00217F0E"/>
    <w:rsid w:val="00221DD3"/>
    <w:rsid w:val="00224FBF"/>
    <w:rsid w:val="002257B4"/>
    <w:rsid w:val="0022646D"/>
    <w:rsid w:val="002274B7"/>
    <w:rsid w:val="00227C7D"/>
    <w:rsid w:val="00230189"/>
    <w:rsid w:val="002311C4"/>
    <w:rsid w:val="0023140F"/>
    <w:rsid w:val="00240B78"/>
    <w:rsid w:val="00242435"/>
    <w:rsid w:val="0024484B"/>
    <w:rsid w:val="002470E1"/>
    <w:rsid w:val="00255073"/>
    <w:rsid w:val="00255B4C"/>
    <w:rsid w:val="002623CD"/>
    <w:rsid w:val="002626BA"/>
    <w:rsid w:val="0026272E"/>
    <w:rsid w:val="00266755"/>
    <w:rsid w:val="0026754C"/>
    <w:rsid w:val="002712B6"/>
    <w:rsid w:val="002746A8"/>
    <w:rsid w:val="00275E55"/>
    <w:rsid w:val="002823E5"/>
    <w:rsid w:val="00283233"/>
    <w:rsid w:val="00283767"/>
    <w:rsid w:val="002859AE"/>
    <w:rsid w:val="00292C08"/>
    <w:rsid w:val="00292F92"/>
    <w:rsid w:val="00294EB8"/>
    <w:rsid w:val="0029539C"/>
    <w:rsid w:val="002A1C75"/>
    <w:rsid w:val="002B2296"/>
    <w:rsid w:val="002B2DC6"/>
    <w:rsid w:val="002B3031"/>
    <w:rsid w:val="002B42F6"/>
    <w:rsid w:val="002B46EB"/>
    <w:rsid w:val="002C11A3"/>
    <w:rsid w:val="002C140A"/>
    <w:rsid w:val="002C2640"/>
    <w:rsid w:val="002C4599"/>
    <w:rsid w:val="002C667F"/>
    <w:rsid w:val="002D0AFE"/>
    <w:rsid w:val="002D2FF7"/>
    <w:rsid w:val="002D4FE1"/>
    <w:rsid w:val="002D6BDE"/>
    <w:rsid w:val="002E18C9"/>
    <w:rsid w:val="002E1C5A"/>
    <w:rsid w:val="002F3C0B"/>
    <w:rsid w:val="002F431E"/>
    <w:rsid w:val="002F440B"/>
    <w:rsid w:val="002F45C8"/>
    <w:rsid w:val="002F6BB7"/>
    <w:rsid w:val="002F6E7C"/>
    <w:rsid w:val="003042AC"/>
    <w:rsid w:val="003046DC"/>
    <w:rsid w:val="003112EB"/>
    <w:rsid w:val="00313446"/>
    <w:rsid w:val="00314EE5"/>
    <w:rsid w:val="00321A79"/>
    <w:rsid w:val="00324916"/>
    <w:rsid w:val="003271C7"/>
    <w:rsid w:val="00327EB1"/>
    <w:rsid w:val="00331286"/>
    <w:rsid w:val="00332F82"/>
    <w:rsid w:val="00334724"/>
    <w:rsid w:val="0033565A"/>
    <w:rsid w:val="00336E36"/>
    <w:rsid w:val="00340DBC"/>
    <w:rsid w:val="0034227F"/>
    <w:rsid w:val="00342615"/>
    <w:rsid w:val="00342B02"/>
    <w:rsid w:val="00342B92"/>
    <w:rsid w:val="00344A81"/>
    <w:rsid w:val="00346BC7"/>
    <w:rsid w:val="00352CA0"/>
    <w:rsid w:val="00354CF1"/>
    <w:rsid w:val="00356DFE"/>
    <w:rsid w:val="00361E20"/>
    <w:rsid w:val="0036678C"/>
    <w:rsid w:val="003717D7"/>
    <w:rsid w:val="00372D35"/>
    <w:rsid w:val="00373F24"/>
    <w:rsid w:val="00374987"/>
    <w:rsid w:val="00375733"/>
    <w:rsid w:val="003760A7"/>
    <w:rsid w:val="00382588"/>
    <w:rsid w:val="003835EF"/>
    <w:rsid w:val="00385386"/>
    <w:rsid w:val="00385816"/>
    <w:rsid w:val="00385DFD"/>
    <w:rsid w:val="00385E3B"/>
    <w:rsid w:val="00390A8D"/>
    <w:rsid w:val="00390C5B"/>
    <w:rsid w:val="00392976"/>
    <w:rsid w:val="00392DFE"/>
    <w:rsid w:val="0039422B"/>
    <w:rsid w:val="00394D55"/>
    <w:rsid w:val="00394EAE"/>
    <w:rsid w:val="003A03B7"/>
    <w:rsid w:val="003A4E8C"/>
    <w:rsid w:val="003A65C9"/>
    <w:rsid w:val="003A7929"/>
    <w:rsid w:val="003B075E"/>
    <w:rsid w:val="003B438B"/>
    <w:rsid w:val="003B6D05"/>
    <w:rsid w:val="003C06DB"/>
    <w:rsid w:val="003C0C85"/>
    <w:rsid w:val="003C1164"/>
    <w:rsid w:val="003C3472"/>
    <w:rsid w:val="003D14A0"/>
    <w:rsid w:val="003D314D"/>
    <w:rsid w:val="003D3BFE"/>
    <w:rsid w:val="003D79A6"/>
    <w:rsid w:val="003E4A11"/>
    <w:rsid w:val="003E7056"/>
    <w:rsid w:val="003E725F"/>
    <w:rsid w:val="003F2621"/>
    <w:rsid w:val="003F3F0C"/>
    <w:rsid w:val="003F5590"/>
    <w:rsid w:val="0040015F"/>
    <w:rsid w:val="0040023F"/>
    <w:rsid w:val="00403184"/>
    <w:rsid w:val="0040331C"/>
    <w:rsid w:val="004042A0"/>
    <w:rsid w:val="004063F5"/>
    <w:rsid w:val="00410F92"/>
    <w:rsid w:val="004118C0"/>
    <w:rsid w:val="0041735A"/>
    <w:rsid w:val="00417AE4"/>
    <w:rsid w:val="00421223"/>
    <w:rsid w:val="00422162"/>
    <w:rsid w:val="00424B4E"/>
    <w:rsid w:val="00425344"/>
    <w:rsid w:val="004253DC"/>
    <w:rsid w:val="004270B4"/>
    <w:rsid w:val="004325AF"/>
    <w:rsid w:val="00434F72"/>
    <w:rsid w:val="004357DE"/>
    <w:rsid w:val="0043757E"/>
    <w:rsid w:val="00437B51"/>
    <w:rsid w:val="00440B8F"/>
    <w:rsid w:val="00441150"/>
    <w:rsid w:val="00442377"/>
    <w:rsid w:val="004459C0"/>
    <w:rsid w:val="0045060F"/>
    <w:rsid w:val="004513EB"/>
    <w:rsid w:val="00452DB6"/>
    <w:rsid w:val="0045353B"/>
    <w:rsid w:val="00456AD4"/>
    <w:rsid w:val="00456EE0"/>
    <w:rsid w:val="004575DA"/>
    <w:rsid w:val="0046044D"/>
    <w:rsid w:val="004656DE"/>
    <w:rsid w:val="00470649"/>
    <w:rsid w:val="0047162C"/>
    <w:rsid w:val="0047268C"/>
    <w:rsid w:val="00472DE0"/>
    <w:rsid w:val="004757B0"/>
    <w:rsid w:val="00476766"/>
    <w:rsid w:val="004844D4"/>
    <w:rsid w:val="00485260"/>
    <w:rsid w:val="00486D2E"/>
    <w:rsid w:val="0048760D"/>
    <w:rsid w:val="0049407F"/>
    <w:rsid w:val="0049475B"/>
    <w:rsid w:val="00495B48"/>
    <w:rsid w:val="004A1A2A"/>
    <w:rsid w:val="004A216B"/>
    <w:rsid w:val="004A4C26"/>
    <w:rsid w:val="004B04F4"/>
    <w:rsid w:val="004B0FE0"/>
    <w:rsid w:val="004B2E04"/>
    <w:rsid w:val="004B3A05"/>
    <w:rsid w:val="004B3AD3"/>
    <w:rsid w:val="004B3FBA"/>
    <w:rsid w:val="004B670F"/>
    <w:rsid w:val="004C040F"/>
    <w:rsid w:val="004C09C2"/>
    <w:rsid w:val="004C2EEF"/>
    <w:rsid w:val="004C3446"/>
    <w:rsid w:val="004C5E46"/>
    <w:rsid w:val="004C6799"/>
    <w:rsid w:val="004C7C55"/>
    <w:rsid w:val="004D090E"/>
    <w:rsid w:val="004D1408"/>
    <w:rsid w:val="004D158D"/>
    <w:rsid w:val="004D1FC7"/>
    <w:rsid w:val="004D338A"/>
    <w:rsid w:val="004D432B"/>
    <w:rsid w:val="004D7AAD"/>
    <w:rsid w:val="004E0A58"/>
    <w:rsid w:val="004E0AF1"/>
    <w:rsid w:val="004E138B"/>
    <w:rsid w:val="004E1ACB"/>
    <w:rsid w:val="004E2F21"/>
    <w:rsid w:val="004E42D9"/>
    <w:rsid w:val="004E5357"/>
    <w:rsid w:val="004E5877"/>
    <w:rsid w:val="004E5BCB"/>
    <w:rsid w:val="004E7BF8"/>
    <w:rsid w:val="004F12F5"/>
    <w:rsid w:val="004F1809"/>
    <w:rsid w:val="004F2649"/>
    <w:rsid w:val="004F3E33"/>
    <w:rsid w:val="004F488E"/>
    <w:rsid w:val="004F4F8B"/>
    <w:rsid w:val="005014C7"/>
    <w:rsid w:val="00504F67"/>
    <w:rsid w:val="00506A40"/>
    <w:rsid w:val="005107B4"/>
    <w:rsid w:val="0051186E"/>
    <w:rsid w:val="005141A8"/>
    <w:rsid w:val="0051677B"/>
    <w:rsid w:val="005177F1"/>
    <w:rsid w:val="005204EF"/>
    <w:rsid w:val="0052097D"/>
    <w:rsid w:val="00525C9F"/>
    <w:rsid w:val="005260E6"/>
    <w:rsid w:val="005303B1"/>
    <w:rsid w:val="005345E4"/>
    <w:rsid w:val="00534D7E"/>
    <w:rsid w:val="00540279"/>
    <w:rsid w:val="00543BF8"/>
    <w:rsid w:val="00544A9F"/>
    <w:rsid w:val="00545F6B"/>
    <w:rsid w:val="0054605C"/>
    <w:rsid w:val="00555DAE"/>
    <w:rsid w:val="00557D4E"/>
    <w:rsid w:val="00562425"/>
    <w:rsid w:val="00566C7D"/>
    <w:rsid w:val="005705B1"/>
    <w:rsid w:val="00572039"/>
    <w:rsid w:val="005725A3"/>
    <w:rsid w:val="005735FA"/>
    <w:rsid w:val="005748BE"/>
    <w:rsid w:val="00577CA8"/>
    <w:rsid w:val="00581F12"/>
    <w:rsid w:val="0058428E"/>
    <w:rsid w:val="00584E92"/>
    <w:rsid w:val="00585652"/>
    <w:rsid w:val="00585BEA"/>
    <w:rsid w:val="0058724B"/>
    <w:rsid w:val="00590AC7"/>
    <w:rsid w:val="00591768"/>
    <w:rsid w:val="00591C37"/>
    <w:rsid w:val="00595EC8"/>
    <w:rsid w:val="005A726B"/>
    <w:rsid w:val="005B3FFF"/>
    <w:rsid w:val="005B582F"/>
    <w:rsid w:val="005B761F"/>
    <w:rsid w:val="005C21ED"/>
    <w:rsid w:val="005C25BD"/>
    <w:rsid w:val="005C4A1E"/>
    <w:rsid w:val="005D2003"/>
    <w:rsid w:val="005D286B"/>
    <w:rsid w:val="005D34F1"/>
    <w:rsid w:val="005D35AB"/>
    <w:rsid w:val="005D3D1E"/>
    <w:rsid w:val="005D4E9A"/>
    <w:rsid w:val="005D6275"/>
    <w:rsid w:val="005E47D1"/>
    <w:rsid w:val="005E69B4"/>
    <w:rsid w:val="005F1693"/>
    <w:rsid w:val="005F5328"/>
    <w:rsid w:val="005F6371"/>
    <w:rsid w:val="005F7903"/>
    <w:rsid w:val="00601780"/>
    <w:rsid w:val="00602867"/>
    <w:rsid w:val="00603429"/>
    <w:rsid w:val="006038B9"/>
    <w:rsid w:val="006046A0"/>
    <w:rsid w:val="0060526A"/>
    <w:rsid w:val="0060561D"/>
    <w:rsid w:val="0061136D"/>
    <w:rsid w:val="00611797"/>
    <w:rsid w:val="00616B30"/>
    <w:rsid w:val="00617347"/>
    <w:rsid w:val="006205C6"/>
    <w:rsid w:val="00620BFD"/>
    <w:rsid w:val="006220DA"/>
    <w:rsid w:val="006248E1"/>
    <w:rsid w:val="006255BC"/>
    <w:rsid w:val="00626081"/>
    <w:rsid w:val="006265FF"/>
    <w:rsid w:val="00633089"/>
    <w:rsid w:val="006330E9"/>
    <w:rsid w:val="00633417"/>
    <w:rsid w:val="0064068A"/>
    <w:rsid w:val="00642FBC"/>
    <w:rsid w:val="00643391"/>
    <w:rsid w:val="00643F6D"/>
    <w:rsid w:val="00645540"/>
    <w:rsid w:val="00645EE3"/>
    <w:rsid w:val="006463BE"/>
    <w:rsid w:val="006474B8"/>
    <w:rsid w:val="006503D2"/>
    <w:rsid w:val="00651993"/>
    <w:rsid w:val="00652FB8"/>
    <w:rsid w:val="00662276"/>
    <w:rsid w:val="00662AA9"/>
    <w:rsid w:val="00664984"/>
    <w:rsid w:val="00667C8C"/>
    <w:rsid w:val="0067147D"/>
    <w:rsid w:val="0067258C"/>
    <w:rsid w:val="006726C2"/>
    <w:rsid w:val="0067556D"/>
    <w:rsid w:val="00676EE5"/>
    <w:rsid w:val="006803D7"/>
    <w:rsid w:val="0068601D"/>
    <w:rsid w:val="00691B6B"/>
    <w:rsid w:val="00692BBB"/>
    <w:rsid w:val="006971DE"/>
    <w:rsid w:val="006A0AFC"/>
    <w:rsid w:val="006A6EA7"/>
    <w:rsid w:val="006A6FBF"/>
    <w:rsid w:val="006A77D5"/>
    <w:rsid w:val="006B06C2"/>
    <w:rsid w:val="006B1AA7"/>
    <w:rsid w:val="006B4D1F"/>
    <w:rsid w:val="006B696D"/>
    <w:rsid w:val="006B6C01"/>
    <w:rsid w:val="006C179C"/>
    <w:rsid w:val="006C41E4"/>
    <w:rsid w:val="006C62A2"/>
    <w:rsid w:val="006D2DD3"/>
    <w:rsid w:val="006D40AC"/>
    <w:rsid w:val="006D429C"/>
    <w:rsid w:val="006D4874"/>
    <w:rsid w:val="006D49DD"/>
    <w:rsid w:val="006D6221"/>
    <w:rsid w:val="006D6640"/>
    <w:rsid w:val="006E1DFE"/>
    <w:rsid w:val="006E2238"/>
    <w:rsid w:val="006E3A83"/>
    <w:rsid w:val="006E6051"/>
    <w:rsid w:val="006E6EE0"/>
    <w:rsid w:val="006F066A"/>
    <w:rsid w:val="006F09D9"/>
    <w:rsid w:val="006F35EF"/>
    <w:rsid w:val="006F57F0"/>
    <w:rsid w:val="006F703E"/>
    <w:rsid w:val="006F7BB1"/>
    <w:rsid w:val="00700023"/>
    <w:rsid w:val="00703E2E"/>
    <w:rsid w:val="00707A75"/>
    <w:rsid w:val="007110B8"/>
    <w:rsid w:val="00713555"/>
    <w:rsid w:val="00714D0A"/>
    <w:rsid w:val="00722B6E"/>
    <w:rsid w:val="00723DE5"/>
    <w:rsid w:val="00727EB5"/>
    <w:rsid w:val="00727EF8"/>
    <w:rsid w:val="00737FD6"/>
    <w:rsid w:val="00740465"/>
    <w:rsid w:val="00741345"/>
    <w:rsid w:val="00741FD2"/>
    <w:rsid w:val="007460F4"/>
    <w:rsid w:val="007471F0"/>
    <w:rsid w:val="00750F3F"/>
    <w:rsid w:val="007519CF"/>
    <w:rsid w:val="00751FF9"/>
    <w:rsid w:val="00753EA5"/>
    <w:rsid w:val="007545FB"/>
    <w:rsid w:val="00756E15"/>
    <w:rsid w:val="00760042"/>
    <w:rsid w:val="007604D4"/>
    <w:rsid w:val="00760B58"/>
    <w:rsid w:val="00761334"/>
    <w:rsid w:val="00770B27"/>
    <w:rsid w:val="007773AC"/>
    <w:rsid w:val="007801DA"/>
    <w:rsid w:val="0078131E"/>
    <w:rsid w:val="0078329E"/>
    <w:rsid w:val="00784F62"/>
    <w:rsid w:val="007860C4"/>
    <w:rsid w:val="00786112"/>
    <w:rsid w:val="00791DA8"/>
    <w:rsid w:val="00795D16"/>
    <w:rsid w:val="007961FB"/>
    <w:rsid w:val="00796896"/>
    <w:rsid w:val="007A0312"/>
    <w:rsid w:val="007A68C0"/>
    <w:rsid w:val="007A7003"/>
    <w:rsid w:val="007B2A1C"/>
    <w:rsid w:val="007B441F"/>
    <w:rsid w:val="007B4F7C"/>
    <w:rsid w:val="007B5145"/>
    <w:rsid w:val="007C726C"/>
    <w:rsid w:val="007C7A32"/>
    <w:rsid w:val="007D1514"/>
    <w:rsid w:val="007D44EB"/>
    <w:rsid w:val="007D6FF6"/>
    <w:rsid w:val="007E0FCC"/>
    <w:rsid w:val="007E28FB"/>
    <w:rsid w:val="007E4602"/>
    <w:rsid w:val="007E4B12"/>
    <w:rsid w:val="007E59C4"/>
    <w:rsid w:val="007F2B18"/>
    <w:rsid w:val="007F3EFE"/>
    <w:rsid w:val="007F404E"/>
    <w:rsid w:val="007F5330"/>
    <w:rsid w:val="007F76C7"/>
    <w:rsid w:val="007F7B7F"/>
    <w:rsid w:val="00800494"/>
    <w:rsid w:val="00800B75"/>
    <w:rsid w:val="00802E60"/>
    <w:rsid w:val="00810523"/>
    <w:rsid w:val="008136FC"/>
    <w:rsid w:val="00814EC1"/>
    <w:rsid w:val="00815266"/>
    <w:rsid w:val="008225C8"/>
    <w:rsid w:val="00825701"/>
    <w:rsid w:val="00825FE6"/>
    <w:rsid w:val="00827484"/>
    <w:rsid w:val="00830446"/>
    <w:rsid w:val="00831B39"/>
    <w:rsid w:val="008321D6"/>
    <w:rsid w:val="0083367B"/>
    <w:rsid w:val="00837E28"/>
    <w:rsid w:val="008408C5"/>
    <w:rsid w:val="00841F88"/>
    <w:rsid w:val="00843F6A"/>
    <w:rsid w:val="00843FAD"/>
    <w:rsid w:val="0084652F"/>
    <w:rsid w:val="0084746A"/>
    <w:rsid w:val="00847AA9"/>
    <w:rsid w:val="008514EB"/>
    <w:rsid w:val="0085576E"/>
    <w:rsid w:val="00860745"/>
    <w:rsid w:val="00862807"/>
    <w:rsid w:val="00864D72"/>
    <w:rsid w:val="0086654C"/>
    <w:rsid w:val="0086703A"/>
    <w:rsid w:val="0086723E"/>
    <w:rsid w:val="0087058E"/>
    <w:rsid w:val="0087262B"/>
    <w:rsid w:val="008733A5"/>
    <w:rsid w:val="0087545B"/>
    <w:rsid w:val="00875850"/>
    <w:rsid w:val="00875CBD"/>
    <w:rsid w:val="00876024"/>
    <w:rsid w:val="00881821"/>
    <w:rsid w:val="00881B0D"/>
    <w:rsid w:val="0088251F"/>
    <w:rsid w:val="00886DC4"/>
    <w:rsid w:val="008905ED"/>
    <w:rsid w:val="008906E1"/>
    <w:rsid w:val="00894949"/>
    <w:rsid w:val="00897070"/>
    <w:rsid w:val="008A1E06"/>
    <w:rsid w:val="008A2314"/>
    <w:rsid w:val="008A2593"/>
    <w:rsid w:val="008A32CE"/>
    <w:rsid w:val="008A5FDE"/>
    <w:rsid w:val="008B1632"/>
    <w:rsid w:val="008B263B"/>
    <w:rsid w:val="008B3B97"/>
    <w:rsid w:val="008B3F85"/>
    <w:rsid w:val="008B40AB"/>
    <w:rsid w:val="008B4351"/>
    <w:rsid w:val="008B5F3C"/>
    <w:rsid w:val="008B7A9F"/>
    <w:rsid w:val="008C332F"/>
    <w:rsid w:val="008C3E43"/>
    <w:rsid w:val="008C4255"/>
    <w:rsid w:val="008C4494"/>
    <w:rsid w:val="008C4932"/>
    <w:rsid w:val="008D0EF2"/>
    <w:rsid w:val="008D411A"/>
    <w:rsid w:val="008D5BE7"/>
    <w:rsid w:val="008D78FD"/>
    <w:rsid w:val="008E15C5"/>
    <w:rsid w:val="008E1805"/>
    <w:rsid w:val="008E3796"/>
    <w:rsid w:val="008E4F8F"/>
    <w:rsid w:val="008E7947"/>
    <w:rsid w:val="008F025D"/>
    <w:rsid w:val="008F12AD"/>
    <w:rsid w:val="008F46E0"/>
    <w:rsid w:val="009004B6"/>
    <w:rsid w:val="009032E3"/>
    <w:rsid w:val="0090784D"/>
    <w:rsid w:val="009125AF"/>
    <w:rsid w:val="00912B16"/>
    <w:rsid w:val="00914E22"/>
    <w:rsid w:val="00917985"/>
    <w:rsid w:val="00921730"/>
    <w:rsid w:val="009221DF"/>
    <w:rsid w:val="00924092"/>
    <w:rsid w:val="0092566B"/>
    <w:rsid w:val="00925B42"/>
    <w:rsid w:val="00931530"/>
    <w:rsid w:val="009327EC"/>
    <w:rsid w:val="00934D1E"/>
    <w:rsid w:val="00940760"/>
    <w:rsid w:val="009411BF"/>
    <w:rsid w:val="00942584"/>
    <w:rsid w:val="00946A3B"/>
    <w:rsid w:val="00951595"/>
    <w:rsid w:val="009525FD"/>
    <w:rsid w:val="00962153"/>
    <w:rsid w:val="00977A51"/>
    <w:rsid w:val="00982F47"/>
    <w:rsid w:val="00992DC2"/>
    <w:rsid w:val="00993BA2"/>
    <w:rsid w:val="009A401C"/>
    <w:rsid w:val="009A5BDA"/>
    <w:rsid w:val="009B0720"/>
    <w:rsid w:val="009B4F9F"/>
    <w:rsid w:val="009B633E"/>
    <w:rsid w:val="009B74B7"/>
    <w:rsid w:val="009C0635"/>
    <w:rsid w:val="009C2457"/>
    <w:rsid w:val="009C37A7"/>
    <w:rsid w:val="009C5920"/>
    <w:rsid w:val="009C6CF4"/>
    <w:rsid w:val="009C7DCC"/>
    <w:rsid w:val="009D01A4"/>
    <w:rsid w:val="009D099A"/>
    <w:rsid w:val="009D0B9B"/>
    <w:rsid w:val="009D22BF"/>
    <w:rsid w:val="009D2F8F"/>
    <w:rsid w:val="009D3EC0"/>
    <w:rsid w:val="009D4D61"/>
    <w:rsid w:val="009D5492"/>
    <w:rsid w:val="009D647C"/>
    <w:rsid w:val="009D7464"/>
    <w:rsid w:val="009D7A33"/>
    <w:rsid w:val="009D7B54"/>
    <w:rsid w:val="009E1645"/>
    <w:rsid w:val="009E4605"/>
    <w:rsid w:val="009E5967"/>
    <w:rsid w:val="009E5C15"/>
    <w:rsid w:val="009E6537"/>
    <w:rsid w:val="009F133F"/>
    <w:rsid w:val="009F2327"/>
    <w:rsid w:val="009F5713"/>
    <w:rsid w:val="009F5D8A"/>
    <w:rsid w:val="009F655B"/>
    <w:rsid w:val="009F6A72"/>
    <w:rsid w:val="009F73A3"/>
    <w:rsid w:val="009F7C26"/>
    <w:rsid w:val="00A00056"/>
    <w:rsid w:val="00A0134A"/>
    <w:rsid w:val="00A057B7"/>
    <w:rsid w:val="00A05DEF"/>
    <w:rsid w:val="00A07781"/>
    <w:rsid w:val="00A07860"/>
    <w:rsid w:val="00A119A0"/>
    <w:rsid w:val="00A123C1"/>
    <w:rsid w:val="00A145CB"/>
    <w:rsid w:val="00A23E83"/>
    <w:rsid w:val="00A24D10"/>
    <w:rsid w:val="00A2787A"/>
    <w:rsid w:val="00A27D30"/>
    <w:rsid w:val="00A308ED"/>
    <w:rsid w:val="00A3196E"/>
    <w:rsid w:val="00A363D3"/>
    <w:rsid w:val="00A36B9F"/>
    <w:rsid w:val="00A36DBA"/>
    <w:rsid w:val="00A433A2"/>
    <w:rsid w:val="00A511EF"/>
    <w:rsid w:val="00A514EC"/>
    <w:rsid w:val="00A527CC"/>
    <w:rsid w:val="00A57E7B"/>
    <w:rsid w:val="00A6346B"/>
    <w:rsid w:val="00A65450"/>
    <w:rsid w:val="00A65E29"/>
    <w:rsid w:val="00A66495"/>
    <w:rsid w:val="00A70B95"/>
    <w:rsid w:val="00A733F7"/>
    <w:rsid w:val="00A73E2E"/>
    <w:rsid w:val="00A75196"/>
    <w:rsid w:val="00A82B7D"/>
    <w:rsid w:val="00A85CCE"/>
    <w:rsid w:val="00A85F79"/>
    <w:rsid w:val="00A8738F"/>
    <w:rsid w:val="00A91ACE"/>
    <w:rsid w:val="00A94A3E"/>
    <w:rsid w:val="00A94B8E"/>
    <w:rsid w:val="00AA098E"/>
    <w:rsid w:val="00AA1468"/>
    <w:rsid w:val="00AA16F3"/>
    <w:rsid w:val="00AA46FB"/>
    <w:rsid w:val="00AA6FBE"/>
    <w:rsid w:val="00AA7209"/>
    <w:rsid w:val="00AB494C"/>
    <w:rsid w:val="00AB7861"/>
    <w:rsid w:val="00AC126D"/>
    <w:rsid w:val="00AC4A9F"/>
    <w:rsid w:val="00AC4CA5"/>
    <w:rsid w:val="00AD0DE0"/>
    <w:rsid w:val="00AD143C"/>
    <w:rsid w:val="00AD1C41"/>
    <w:rsid w:val="00AD452B"/>
    <w:rsid w:val="00AE0182"/>
    <w:rsid w:val="00AE33B4"/>
    <w:rsid w:val="00AE4B97"/>
    <w:rsid w:val="00AF0B9D"/>
    <w:rsid w:val="00AF264B"/>
    <w:rsid w:val="00AF2DE5"/>
    <w:rsid w:val="00AF35FF"/>
    <w:rsid w:val="00AF41D5"/>
    <w:rsid w:val="00AF5AC2"/>
    <w:rsid w:val="00AF7274"/>
    <w:rsid w:val="00AF7CED"/>
    <w:rsid w:val="00AF7D84"/>
    <w:rsid w:val="00B004F8"/>
    <w:rsid w:val="00B02BD1"/>
    <w:rsid w:val="00B03969"/>
    <w:rsid w:val="00B04F70"/>
    <w:rsid w:val="00B062C5"/>
    <w:rsid w:val="00B06342"/>
    <w:rsid w:val="00B10214"/>
    <w:rsid w:val="00B10400"/>
    <w:rsid w:val="00B10BCD"/>
    <w:rsid w:val="00B12071"/>
    <w:rsid w:val="00B12EE2"/>
    <w:rsid w:val="00B147D5"/>
    <w:rsid w:val="00B165B4"/>
    <w:rsid w:val="00B16BC2"/>
    <w:rsid w:val="00B16D46"/>
    <w:rsid w:val="00B219EC"/>
    <w:rsid w:val="00B24A4D"/>
    <w:rsid w:val="00B27BAB"/>
    <w:rsid w:val="00B32FC1"/>
    <w:rsid w:val="00B33879"/>
    <w:rsid w:val="00B3607B"/>
    <w:rsid w:val="00B375A4"/>
    <w:rsid w:val="00B41529"/>
    <w:rsid w:val="00B418BC"/>
    <w:rsid w:val="00B4369F"/>
    <w:rsid w:val="00B43B89"/>
    <w:rsid w:val="00B44255"/>
    <w:rsid w:val="00B47098"/>
    <w:rsid w:val="00B47668"/>
    <w:rsid w:val="00B478FC"/>
    <w:rsid w:val="00B50911"/>
    <w:rsid w:val="00B51238"/>
    <w:rsid w:val="00B513A9"/>
    <w:rsid w:val="00B52CE2"/>
    <w:rsid w:val="00B5352E"/>
    <w:rsid w:val="00B55390"/>
    <w:rsid w:val="00B55C7C"/>
    <w:rsid w:val="00B653FF"/>
    <w:rsid w:val="00B717CA"/>
    <w:rsid w:val="00B72711"/>
    <w:rsid w:val="00B739CC"/>
    <w:rsid w:val="00B74DE2"/>
    <w:rsid w:val="00B7512F"/>
    <w:rsid w:val="00B752CA"/>
    <w:rsid w:val="00B81F9B"/>
    <w:rsid w:val="00B831A3"/>
    <w:rsid w:val="00B831F9"/>
    <w:rsid w:val="00B83E0C"/>
    <w:rsid w:val="00B86978"/>
    <w:rsid w:val="00B87738"/>
    <w:rsid w:val="00B91531"/>
    <w:rsid w:val="00B9190D"/>
    <w:rsid w:val="00B9326C"/>
    <w:rsid w:val="00B954F0"/>
    <w:rsid w:val="00B97197"/>
    <w:rsid w:val="00BA0397"/>
    <w:rsid w:val="00BA0622"/>
    <w:rsid w:val="00BA0A9E"/>
    <w:rsid w:val="00BA3AC3"/>
    <w:rsid w:val="00BB532C"/>
    <w:rsid w:val="00BB7DA8"/>
    <w:rsid w:val="00BC1CB0"/>
    <w:rsid w:val="00BC1D40"/>
    <w:rsid w:val="00BC65A5"/>
    <w:rsid w:val="00BC71D5"/>
    <w:rsid w:val="00BD0B6E"/>
    <w:rsid w:val="00BD701C"/>
    <w:rsid w:val="00BE4E22"/>
    <w:rsid w:val="00BE4F71"/>
    <w:rsid w:val="00BF038D"/>
    <w:rsid w:val="00BF6112"/>
    <w:rsid w:val="00BF6BEC"/>
    <w:rsid w:val="00BF7B42"/>
    <w:rsid w:val="00BF7D79"/>
    <w:rsid w:val="00C011DC"/>
    <w:rsid w:val="00C06963"/>
    <w:rsid w:val="00C1010E"/>
    <w:rsid w:val="00C10189"/>
    <w:rsid w:val="00C10B88"/>
    <w:rsid w:val="00C1197E"/>
    <w:rsid w:val="00C161A9"/>
    <w:rsid w:val="00C16366"/>
    <w:rsid w:val="00C20D28"/>
    <w:rsid w:val="00C210E0"/>
    <w:rsid w:val="00C21B69"/>
    <w:rsid w:val="00C25834"/>
    <w:rsid w:val="00C25D7D"/>
    <w:rsid w:val="00C355B0"/>
    <w:rsid w:val="00C37FCA"/>
    <w:rsid w:val="00C4120E"/>
    <w:rsid w:val="00C44A8E"/>
    <w:rsid w:val="00C51A45"/>
    <w:rsid w:val="00C540DD"/>
    <w:rsid w:val="00C565F8"/>
    <w:rsid w:val="00C574AB"/>
    <w:rsid w:val="00C57C0A"/>
    <w:rsid w:val="00C64F59"/>
    <w:rsid w:val="00C6576E"/>
    <w:rsid w:val="00C657E1"/>
    <w:rsid w:val="00C67FA5"/>
    <w:rsid w:val="00C72286"/>
    <w:rsid w:val="00C75BAC"/>
    <w:rsid w:val="00C76020"/>
    <w:rsid w:val="00C767FA"/>
    <w:rsid w:val="00C77A17"/>
    <w:rsid w:val="00C8056F"/>
    <w:rsid w:val="00C84EAC"/>
    <w:rsid w:val="00C862E2"/>
    <w:rsid w:val="00C86D3A"/>
    <w:rsid w:val="00C913CC"/>
    <w:rsid w:val="00C9589D"/>
    <w:rsid w:val="00C965DA"/>
    <w:rsid w:val="00CA1BAB"/>
    <w:rsid w:val="00CA2039"/>
    <w:rsid w:val="00CA2624"/>
    <w:rsid w:val="00CA4F21"/>
    <w:rsid w:val="00CA55F9"/>
    <w:rsid w:val="00CA5DB3"/>
    <w:rsid w:val="00CA5F55"/>
    <w:rsid w:val="00CA6F2C"/>
    <w:rsid w:val="00CA6FE3"/>
    <w:rsid w:val="00CB1BFF"/>
    <w:rsid w:val="00CB21C2"/>
    <w:rsid w:val="00CB64C6"/>
    <w:rsid w:val="00CB68A9"/>
    <w:rsid w:val="00CC1F1C"/>
    <w:rsid w:val="00CC6D7E"/>
    <w:rsid w:val="00CC7803"/>
    <w:rsid w:val="00CD1591"/>
    <w:rsid w:val="00CD4175"/>
    <w:rsid w:val="00CD5309"/>
    <w:rsid w:val="00CD5697"/>
    <w:rsid w:val="00CD65C4"/>
    <w:rsid w:val="00CE11D2"/>
    <w:rsid w:val="00CE2539"/>
    <w:rsid w:val="00CE7664"/>
    <w:rsid w:val="00CF0F28"/>
    <w:rsid w:val="00CF30BA"/>
    <w:rsid w:val="00CF3D73"/>
    <w:rsid w:val="00CF3FA9"/>
    <w:rsid w:val="00CF7C6D"/>
    <w:rsid w:val="00D04B26"/>
    <w:rsid w:val="00D050EB"/>
    <w:rsid w:val="00D13293"/>
    <w:rsid w:val="00D20AF4"/>
    <w:rsid w:val="00D21E7F"/>
    <w:rsid w:val="00D2204C"/>
    <w:rsid w:val="00D2375E"/>
    <w:rsid w:val="00D23E56"/>
    <w:rsid w:val="00D241B3"/>
    <w:rsid w:val="00D27B92"/>
    <w:rsid w:val="00D31171"/>
    <w:rsid w:val="00D3120D"/>
    <w:rsid w:val="00D33A13"/>
    <w:rsid w:val="00D356AE"/>
    <w:rsid w:val="00D360F9"/>
    <w:rsid w:val="00D362E9"/>
    <w:rsid w:val="00D36367"/>
    <w:rsid w:val="00D37426"/>
    <w:rsid w:val="00D40380"/>
    <w:rsid w:val="00D410B3"/>
    <w:rsid w:val="00D44F8C"/>
    <w:rsid w:val="00D46690"/>
    <w:rsid w:val="00D515EE"/>
    <w:rsid w:val="00D51969"/>
    <w:rsid w:val="00D51EE2"/>
    <w:rsid w:val="00D51FCA"/>
    <w:rsid w:val="00D53E29"/>
    <w:rsid w:val="00D5475D"/>
    <w:rsid w:val="00D54FD1"/>
    <w:rsid w:val="00D57DEB"/>
    <w:rsid w:val="00D643A0"/>
    <w:rsid w:val="00D64424"/>
    <w:rsid w:val="00D654DC"/>
    <w:rsid w:val="00D66AD5"/>
    <w:rsid w:val="00D67A50"/>
    <w:rsid w:val="00D71027"/>
    <w:rsid w:val="00D74D77"/>
    <w:rsid w:val="00D74F75"/>
    <w:rsid w:val="00D7609C"/>
    <w:rsid w:val="00D814D2"/>
    <w:rsid w:val="00D8165D"/>
    <w:rsid w:val="00D8736F"/>
    <w:rsid w:val="00D87C71"/>
    <w:rsid w:val="00D94C09"/>
    <w:rsid w:val="00DA3381"/>
    <w:rsid w:val="00DA6362"/>
    <w:rsid w:val="00DB3C7F"/>
    <w:rsid w:val="00DB4340"/>
    <w:rsid w:val="00DB4F71"/>
    <w:rsid w:val="00DB5ADD"/>
    <w:rsid w:val="00DB630C"/>
    <w:rsid w:val="00DC0A36"/>
    <w:rsid w:val="00DC2011"/>
    <w:rsid w:val="00DC221E"/>
    <w:rsid w:val="00DC69C2"/>
    <w:rsid w:val="00DD0558"/>
    <w:rsid w:val="00DD1926"/>
    <w:rsid w:val="00DD1A5B"/>
    <w:rsid w:val="00DD3AE7"/>
    <w:rsid w:val="00DD687E"/>
    <w:rsid w:val="00DE137C"/>
    <w:rsid w:val="00DE3E1B"/>
    <w:rsid w:val="00DE673D"/>
    <w:rsid w:val="00DF09EB"/>
    <w:rsid w:val="00E02BF9"/>
    <w:rsid w:val="00E035AB"/>
    <w:rsid w:val="00E044F3"/>
    <w:rsid w:val="00E04D45"/>
    <w:rsid w:val="00E0675E"/>
    <w:rsid w:val="00E11595"/>
    <w:rsid w:val="00E11D5B"/>
    <w:rsid w:val="00E13C30"/>
    <w:rsid w:val="00E17DE8"/>
    <w:rsid w:val="00E21A50"/>
    <w:rsid w:val="00E21B98"/>
    <w:rsid w:val="00E2344D"/>
    <w:rsid w:val="00E25114"/>
    <w:rsid w:val="00E2755F"/>
    <w:rsid w:val="00E31A60"/>
    <w:rsid w:val="00E328C0"/>
    <w:rsid w:val="00E3344A"/>
    <w:rsid w:val="00E3519C"/>
    <w:rsid w:val="00E36D95"/>
    <w:rsid w:val="00E370E6"/>
    <w:rsid w:val="00E37EB3"/>
    <w:rsid w:val="00E41634"/>
    <w:rsid w:val="00E41B31"/>
    <w:rsid w:val="00E45C00"/>
    <w:rsid w:val="00E46EBE"/>
    <w:rsid w:val="00E502C7"/>
    <w:rsid w:val="00E51776"/>
    <w:rsid w:val="00E523B2"/>
    <w:rsid w:val="00E52FED"/>
    <w:rsid w:val="00E5403A"/>
    <w:rsid w:val="00E5652C"/>
    <w:rsid w:val="00E616CB"/>
    <w:rsid w:val="00E6245C"/>
    <w:rsid w:val="00E62F85"/>
    <w:rsid w:val="00E63B4A"/>
    <w:rsid w:val="00E658D6"/>
    <w:rsid w:val="00E74536"/>
    <w:rsid w:val="00E8003C"/>
    <w:rsid w:val="00E81B4D"/>
    <w:rsid w:val="00E86E85"/>
    <w:rsid w:val="00E90793"/>
    <w:rsid w:val="00E92E56"/>
    <w:rsid w:val="00E930D4"/>
    <w:rsid w:val="00E95676"/>
    <w:rsid w:val="00EA110C"/>
    <w:rsid w:val="00EA1392"/>
    <w:rsid w:val="00EA3E4A"/>
    <w:rsid w:val="00EA3E86"/>
    <w:rsid w:val="00EA4FB2"/>
    <w:rsid w:val="00EA524E"/>
    <w:rsid w:val="00EA5CE0"/>
    <w:rsid w:val="00EA6929"/>
    <w:rsid w:val="00EB4F9B"/>
    <w:rsid w:val="00EC4653"/>
    <w:rsid w:val="00EC5477"/>
    <w:rsid w:val="00ED3CC7"/>
    <w:rsid w:val="00ED678C"/>
    <w:rsid w:val="00EE0FFE"/>
    <w:rsid w:val="00EE2604"/>
    <w:rsid w:val="00EE6DAD"/>
    <w:rsid w:val="00EF0DD0"/>
    <w:rsid w:val="00EF1AD2"/>
    <w:rsid w:val="00EF2418"/>
    <w:rsid w:val="00EF4440"/>
    <w:rsid w:val="00EF7E49"/>
    <w:rsid w:val="00F01698"/>
    <w:rsid w:val="00F01BB5"/>
    <w:rsid w:val="00F056ED"/>
    <w:rsid w:val="00F07970"/>
    <w:rsid w:val="00F101DE"/>
    <w:rsid w:val="00F13B6C"/>
    <w:rsid w:val="00F16E6C"/>
    <w:rsid w:val="00F245DE"/>
    <w:rsid w:val="00F2482A"/>
    <w:rsid w:val="00F309F7"/>
    <w:rsid w:val="00F31C5A"/>
    <w:rsid w:val="00F32C0D"/>
    <w:rsid w:val="00F33395"/>
    <w:rsid w:val="00F3361E"/>
    <w:rsid w:val="00F355E1"/>
    <w:rsid w:val="00F36248"/>
    <w:rsid w:val="00F37380"/>
    <w:rsid w:val="00F4013D"/>
    <w:rsid w:val="00F407BC"/>
    <w:rsid w:val="00F44A16"/>
    <w:rsid w:val="00F46A7E"/>
    <w:rsid w:val="00F51926"/>
    <w:rsid w:val="00F54021"/>
    <w:rsid w:val="00F54648"/>
    <w:rsid w:val="00F6143D"/>
    <w:rsid w:val="00F616AB"/>
    <w:rsid w:val="00F6548F"/>
    <w:rsid w:val="00F65920"/>
    <w:rsid w:val="00F7267A"/>
    <w:rsid w:val="00F7311C"/>
    <w:rsid w:val="00F74F28"/>
    <w:rsid w:val="00F75A1F"/>
    <w:rsid w:val="00F77E4F"/>
    <w:rsid w:val="00F848F6"/>
    <w:rsid w:val="00F849A3"/>
    <w:rsid w:val="00F905A4"/>
    <w:rsid w:val="00F91D19"/>
    <w:rsid w:val="00F91EB4"/>
    <w:rsid w:val="00F927C2"/>
    <w:rsid w:val="00F92D34"/>
    <w:rsid w:val="00F93916"/>
    <w:rsid w:val="00F95477"/>
    <w:rsid w:val="00FA0AD5"/>
    <w:rsid w:val="00FA1A37"/>
    <w:rsid w:val="00FA4E91"/>
    <w:rsid w:val="00FB1DB8"/>
    <w:rsid w:val="00FB51B5"/>
    <w:rsid w:val="00FB5BDE"/>
    <w:rsid w:val="00FC2BF1"/>
    <w:rsid w:val="00FC31B5"/>
    <w:rsid w:val="00FC79CB"/>
    <w:rsid w:val="00FD1260"/>
    <w:rsid w:val="00FD2339"/>
    <w:rsid w:val="00FD5791"/>
    <w:rsid w:val="00FD6A8E"/>
    <w:rsid w:val="00FD71B9"/>
    <w:rsid w:val="00FE05F1"/>
    <w:rsid w:val="00FE21F4"/>
    <w:rsid w:val="00FE6440"/>
    <w:rsid w:val="00FF0E28"/>
    <w:rsid w:val="00FF46CB"/>
    <w:rsid w:val="00FF4D5C"/>
    <w:rsid w:val="00FF7B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rules v:ext="edit">
        <o:r id="V:Rule6" type="connector" idref="#AutoShape 101"/>
        <o:r id="V:Rule7" type="connector" idref="#AutoShape 46"/>
        <o:r id="V:Rule8" type="connector" idref="#AutoShape 99"/>
        <o:r id="V:Rule9" type="connector" idref="#_x0000_s1117"/>
        <o:r id="V:Rule10" type="connector" idref="#AutoShape 10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List Bullet" w:uiPriority="0" w:qFormat="1"/>
    <w:lsdException w:name="List Bullet 2" w:uiPriority="0" w:qFormat="1"/>
    <w:lsdException w:name="List Bullet 3" w:uiPriority="0" w:qFormat="1"/>
    <w:lsdException w:name="Title" w:semiHidden="0" w:uiPriority="10" w:unhideWhenUsed="0"/>
    <w:lsdException w:name="Default Paragraph Font" w:uiPriority="1"/>
    <w:lsdException w:name="Body Text" w:qFormat="1"/>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sz w:val="22"/>
      <w:lang w:val="en-US" w:eastAsia="en-US"/>
    </w:rPr>
  </w:style>
  <w:style w:type="paragraph" w:styleId="Nadpis1">
    <w:name w:val="heading 1"/>
    <w:basedOn w:val="Nadpis2"/>
    <w:next w:val="Zkladntext"/>
    <w:link w:val="Nadpis1Char"/>
    <w:uiPriority w:val="9"/>
    <w:qFormat/>
    <w:rsid w:val="001C49E5"/>
    <w:pPr>
      <w:pageBreakBefore/>
      <w:numPr>
        <w:ilvl w:val="0"/>
      </w:numPr>
      <w:spacing w:before="0" w:line="360" w:lineRule="exact"/>
      <w:outlineLvl w:val="0"/>
    </w:pPr>
    <w:rPr>
      <w:sz w:val="32"/>
    </w:rPr>
  </w:style>
  <w:style w:type="paragraph" w:styleId="Nadpis2">
    <w:name w:val="heading 2"/>
    <w:basedOn w:val="Zkladntext"/>
    <w:next w:val="Zkladntext"/>
    <w:uiPriority w:val="9"/>
    <w:qFormat/>
    <w:rsid w:val="001C49E5"/>
    <w:pPr>
      <w:keepNext/>
      <w:numPr>
        <w:ilvl w:val="1"/>
        <w:numId w:val="3"/>
      </w:numPr>
      <w:tabs>
        <w:tab w:val="clear" w:pos="964"/>
        <w:tab w:val="num" w:pos="0"/>
      </w:tabs>
      <w:spacing w:before="400" w:after="0" w:line="320" w:lineRule="exact"/>
      <w:ind w:left="0"/>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3"/>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7860C4"/>
    <w:pPr>
      <w:numPr>
        <w:numId w:val="7"/>
      </w:numPr>
    </w:pPr>
  </w:style>
  <w:style w:type="paragraph" w:styleId="Zoznamsodrkami2">
    <w:name w:val="List Bullet 2"/>
    <w:basedOn w:val="Zoznamsodrkami"/>
    <w:qFormat/>
    <w:rsid w:val="00A23E83"/>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 Char4,Text poznámky pod čiarou 007,_Poznámka pod čiarou,Text poznámky pod eiarou 007,Text poznámky pod èiarou 007,Stinking Styles2,Tekst przypisu- dokt,Char Char Char Char Char Char Char Char Char Char Char,Char Char Ch,o,Car"/>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4"/>
      </w:numPr>
      <w:outlineLvl w:val="9"/>
    </w:pPr>
  </w:style>
  <w:style w:type="paragraph" w:styleId="Zoznamsodrkami3">
    <w:name w:val="List Bullet 3"/>
    <w:basedOn w:val="Zoznamsodrkami"/>
    <w:qFormat/>
    <w:rsid w:val="001C49E5"/>
    <w:pPr>
      <w:numPr>
        <w:numId w:val="5"/>
      </w:numPr>
      <w:jc w:val="left"/>
    </w:pPr>
    <w:rPr>
      <w:sz w:val="18"/>
    </w:rPr>
  </w:style>
  <w:style w:type="paragraph" w:customStyle="1" w:styleId="AppendixHeading2">
    <w:name w:val="Appendix Heading 2"/>
    <w:basedOn w:val="Nadpis2"/>
    <w:next w:val="Zkladntext"/>
    <w:qFormat/>
    <w:rsid w:val="001C49E5"/>
    <w:pPr>
      <w:numPr>
        <w:numId w:val="4"/>
      </w:numPr>
      <w:outlineLvl w:val="9"/>
    </w:pPr>
  </w:style>
  <w:style w:type="paragraph" w:customStyle="1" w:styleId="AppendixHeading3">
    <w:name w:val="Appendix Heading 3"/>
    <w:basedOn w:val="Nadpis3"/>
    <w:next w:val="Zkladntext"/>
    <w:qFormat/>
    <w:rsid w:val="001C49E5"/>
    <w:pPr>
      <w:numPr>
        <w:numId w:val="4"/>
      </w:numPr>
      <w:outlineLvl w:val="9"/>
    </w:pPr>
  </w:style>
  <w:style w:type="paragraph" w:customStyle="1" w:styleId="AppendixHeading4">
    <w:name w:val="Appendix Heading 4"/>
    <w:basedOn w:val="Nadpis4"/>
    <w:next w:val="Zkladntext"/>
    <w:qFormat/>
    <w:rsid w:val="001C49E5"/>
    <w:pPr>
      <w:numPr>
        <w:numId w:val="4"/>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6"/>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Nadpis1Char">
    <w:name w:val="Nadpis 1 Char"/>
    <w:basedOn w:val="Predvolenpsmoodseku"/>
    <w:link w:val="Nadpis1"/>
    <w:uiPriority w:val="9"/>
    <w:rsid w:val="00FD1260"/>
    <w:rPr>
      <w:rFonts w:ascii="Times New Roman" w:hAnsi="Times New Roman"/>
      <w:b/>
      <w:sz w:val="32"/>
      <w:lang w:val="en-US" w:eastAsia="en-US"/>
    </w:rPr>
  </w:style>
  <w:style w:type="character" w:customStyle="1" w:styleId="ZkladntextChar">
    <w:name w:val="Základný text Char"/>
    <w:basedOn w:val="Predvolenpsmoodseku"/>
    <w:link w:val="Zkladntext"/>
    <w:uiPriority w:val="99"/>
    <w:rsid w:val="00FD1260"/>
    <w:rPr>
      <w:rFonts w:ascii="Times New Roman" w:hAnsi="Times New Roman"/>
      <w:sz w:val="22"/>
      <w:lang w:val="en-US" w:eastAsia="en-US"/>
    </w:rPr>
  </w:style>
  <w:style w:type="character" w:customStyle="1" w:styleId="Znakyprepoznmkupodiarou">
    <w:name w:val="Znaky pre poznámku pod čiarou"/>
    <w:rsid w:val="00A308ED"/>
    <w:rPr>
      <w:vertAlign w:val="superscript"/>
    </w:rPr>
  </w:style>
  <w:style w:type="character" w:customStyle="1" w:styleId="TextpoznmkypodiarouChar">
    <w:name w:val="Text poznámky pod čiarou Char"/>
    <w:aliases w:val=" Char4 Char,Text poznámky pod čiarou 007 Char,_Poznámka pod čiarou Char,Text poznámky pod eiarou 007 Char,Text poznámky pod èiarou 007 Char,Stinking Styles2 Char,Tekst przypisu- dokt Char,Char Char Ch Char,o Char,Car Char"/>
    <w:link w:val="Textpoznmkypodiarou"/>
    <w:uiPriority w:val="99"/>
    <w:rsid w:val="00A308ED"/>
    <w:rPr>
      <w:rFonts w:ascii="Times New Roman" w:hAnsi="Times New Roman"/>
      <w:sz w:val="18"/>
      <w:lang w:val="en-US" w:eastAsia="en-US"/>
    </w:rPr>
  </w:style>
  <w:style w:type="character" w:customStyle="1" w:styleId="Zdraznnjemn1">
    <w:name w:val="Zdůraznění – jemné1"/>
    <w:rsid w:val="00A308ED"/>
    <w:rPr>
      <w:i/>
      <w:iCs/>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uiPriority w:val="99"/>
    <w:unhideWhenUsed/>
    <w:rsid w:val="00070209"/>
    <w:rPr>
      <w:vertAlign w:val="superscript"/>
    </w:rPr>
  </w:style>
  <w:style w:type="paragraph" w:customStyle="1" w:styleId="Odstavecseseznamem1">
    <w:name w:val="Odstavec se seznamem1"/>
    <w:basedOn w:val="Normlny"/>
    <w:rsid w:val="00D410B3"/>
    <w:pPr>
      <w:suppressAutoHyphens/>
      <w:ind w:left="708"/>
      <w:jc w:val="both"/>
    </w:pPr>
    <w:rPr>
      <w:sz w:val="24"/>
      <w:szCs w:val="24"/>
      <w:lang w:val="sk-SK" w:eastAsia="ar-SA"/>
    </w:rPr>
  </w:style>
  <w:style w:type="table" w:styleId="Mriekatabuky">
    <w:name w:val="Table Grid"/>
    <w:basedOn w:val="Normlnatabuka"/>
    <w:uiPriority w:val="59"/>
    <w:rsid w:val="00E25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C161A9"/>
    <w:rPr>
      <w:rFonts w:ascii="Times New Roman" w:hAnsi="Times New Roman"/>
      <w:sz w:val="22"/>
      <w:lang w:val="en-US" w:eastAsia="en-US"/>
    </w:rPr>
  </w:style>
  <w:style w:type="character" w:customStyle="1" w:styleId="WW8Num2z0">
    <w:name w:val="WW8Num2z0"/>
    <w:rsid w:val="00012675"/>
    <w:rPr>
      <w:rFonts w:ascii="Calibri" w:eastAsia="Times New Roman" w:hAnsi="Calibri" w:cs="Times New Roman"/>
    </w:rPr>
  </w:style>
  <w:style w:type="paragraph" w:customStyle="1" w:styleId="PlainText1">
    <w:name w:val="Plain Text1"/>
    <w:basedOn w:val="Normlny"/>
    <w:rsid w:val="00E86E85"/>
    <w:pPr>
      <w:suppressAutoHyphens/>
      <w:overflowPunct w:val="0"/>
      <w:autoSpaceDE w:val="0"/>
      <w:textAlignment w:val="baseline"/>
    </w:pPr>
    <w:rPr>
      <w:spacing w:val="-5"/>
      <w:sz w:val="20"/>
      <w:lang w:val="en-GB" w:eastAsia="ar-SA"/>
    </w:rPr>
  </w:style>
  <w:style w:type="character" w:customStyle="1" w:styleId="OdsekzoznamuChar">
    <w:name w:val="Odsek zoznamu Char"/>
    <w:aliases w:val="body Char,Odsek zoznamu2 Char"/>
    <w:link w:val="Odsekzoznamu"/>
    <w:uiPriority w:val="34"/>
    <w:locked/>
    <w:rsid w:val="00B91531"/>
    <w:rPr>
      <w:rFonts w:ascii="Times New Roman" w:hAnsi="Times New Roman"/>
      <w:sz w:val="22"/>
      <w:lang w:val="en-US" w:eastAsia="en-US"/>
    </w:rPr>
  </w:style>
  <w:style w:type="character" w:customStyle="1" w:styleId="PtaChar">
    <w:name w:val="Päta Char"/>
    <w:basedOn w:val="Predvolenpsmoodseku"/>
    <w:link w:val="Pta"/>
    <w:uiPriority w:val="99"/>
    <w:rsid w:val="00590AC7"/>
    <w:rPr>
      <w:rFonts w:ascii="Times New Roman" w:hAnsi="Times New Roman"/>
      <w:sz w:val="18"/>
      <w:lang w:val="en-US" w:eastAsia="en-US"/>
    </w:rPr>
  </w:style>
  <w:style w:type="paragraph" w:styleId="Normlnywebov">
    <w:name w:val="Normal (Web)"/>
    <w:basedOn w:val="Normlny"/>
    <w:uiPriority w:val="99"/>
    <w:unhideWhenUsed/>
    <w:rsid w:val="00C965DA"/>
    <w:pPr>
      <w:spacing w:before="100" w:beforeAutospacing="1" w:after="100" w:afterAutospacing="1"/>
    </w:pPr>
    <w:rPr>
      <w:rFonts w:eastAsiaTheme="minorEastAsia"/>
      <w:sz w:val="24"/>
      <w:szCs w:val="24"/>
      <w:lang w:val="sk-SK" w:eastAsia="sk-SK"/>
    </w:rPr>
  </w:style>
  <w:style w:type="character" w:customStyle="1" w:styleId="BezriadkovaniaChar">
    <w:name w:val="Bez riadkovania Char"/>
    <w:link w:val="Bezriadkovania"/>
    <w:uiPriority w:val="1"/>
    <w:rsid w:val="004D1FC7"/>
    <w:rPr>
      <w:rFonts w:ascii="Times New Roman" w:hAnsi="Times New Roman"/>
      <w:sz w:val="22"/>
      <w:lang w:val="en-US" w:eastAsia="en-US"/>
    </w:rPr>
  </w:style>
  <w:style w:type="paragraph" w:customStyle="1" w:styleId="Obyajntext1">
    <w:name w:val="Obyčajný text1"/>
    <w:basedOn w:val="Normlny"/>
    <w:rsid w:val="000A1741"/>
    <w:pPr>
      <w:suppressAutoHyphens/>
      <w:overflowPunct w:val="0"/>
      <w:autoSpaceDE w:val="0"/>
      <w:textAlignment w:val="baseline"/>
    </w:pPr>
    <w:rPr>
      <w:spacing w:val="-5"/>
      <w:sz w:val="20"/>
      <w:lang w:val="en-GB" w:eastAsia="ar-SA"/>
    </w:rPr>
  </w:style>
</w:styles>
</file>

<file path=word/webSettings.xml><?xml version="1.0" encoding="utf-8"?>
<w:webSettings xmlns:r="http://schemas.openxmlformats.org/officeDocument/2006/relationships" xmlns:w="http://schemas.openxmlformats.org/wordprocessingml/2006/main">
  <w:divs>
    <w:div w:id="69815276">
      <w:bodyDiv w:val="1"/>
      <w:marLeft w:val="0"/>
      <w:marRight w:val="0"/>
      <w:marTop w:val="0"/>
      <w:marBottom w:val="0"/>
      <w:divBdr>
        <w:top w:val="none" w:sz="0" w:space="0" w:color="auto"/>
        <w:left w:val="none" w:sz="0" w:space="0" w:color="auto"/>
        <w:bottom w:val="none" w:sz="0" w:space="0" w:color="auto"/>
        <w:right w:val="none" w:sz="0" w:space="0" w:color="auto"/>
      </w:divBdr>
    </w:div>
    <w:div w:id="189028030">
      <w:bodyDiv w:val="1"/>
      <w:marLeft w:val="0"/>
      <w:marRight w:val="0"/>
      <w:marTop w:val="0"/>
      <w:marBottom w:val="0"/>
      <w:divBdr>
        <w:top w:val="none" w:sz="0" w:space="0" w:color="auto"/>
        <w:left w:val="none" w:sz="0" w:space="0" w:color="auto"/>
        <w:bottom w:val="none" w:sz="0" w:space="0" w:color="auto"/>
        <w:right w:val="none" w:sz="0" w:space="0" w:color="auto"/>
      </w:divBdr>
      <w:divsChild>
        <w:div w:id="220756971">
          <w:marLeft w:val="0"/>
          <w:marRight w:val="0"/>
          <w:marTop w:val="0"/>
          <w:marBottom w:val="0"/>
          <w:divBdr>
            <w:top w:val="none" w:sz="0" w:space="0" w:color="auto"/>
            <w:left w:val="none" w:sz="0" w:space="0" w:color="auto"/>
            <w:bottom w:val="none" w:sz="0" w:space="0" w:color="auto"/>
            <w:right w:val="none" w:sz="0" w:space="0" w:color="auto"/>
          </w:divBdr>
        </w:div>
        <w:div w:id="258565633">
          <w:marLeft w:val="0"/>
          <w:marRight w:val="0"/>
          <w:marTop w:val="0"/>
          <w:marBottom w:val="0"/>
          <w:divBdr>
            <w:top w:val="none" w:sz="0" w:space="0" w:color="auto"/>
            <w:left w:val="none" w:sz="0" w:space="0" w:color="auto"/>
            <w:bottom w:val="none" w:sz="0" w:space="0" w:color="auto"/>
            <w:right w:val="none" w:sz="0" w:space="0" w:color="auto"/>
          </w:divBdr>
        </w:div>
        <w:div w:id="613900417">
          <w:marLeft w:val="0"/>
          <w:marRight w:val="0"/>
          <w:marTop w:val="0"/>
          <w:marBottom w:val="0"/>
          <w:divBdr>
            <w:top w:val="none" w:sz="0" w:space="0" w:color="auto"/>
            <w:left w:val="none" w:sz="0" w:space="0" w:color="auto"/>
            <w:bottom w:val="none" w:sz="0" w:space="0" w:color="auto"/>
            <w:right w:val="none" w:sz="0" w:space="0" w:color="auto"/>
          </w:divBdr>
        </w:div>
        <w:div w:id="1000040604">
          <w:marLeft w:val="0"/>
          <w:marRight w:val="0"/>
          <w:marTop w:val="0"/>
          <w:marBottom w:val="0"/>
          <w:divBdr>
            <w:top w:val="none" w:sz="0" w:space="0" w:color="auto"/>
            <w:left w:val="none" w:sz="0" w:space="0" w:color="auto"/>
            <w:bottom w:val="none" w:sz="0" w:space="0" w:color="auto"/>
            <w:right w:val="none" w:sz="0" w:space="0" w:color="auto"/>
          </w:divBdr>
        </w:div>
        <w:div w:id="1346859716">
          <w:marLeft w:val="0"/>
          <w:marRight w:val="0"/>
          <w:marTop w:val="0"/>
          <w:marBottom w:val="0"/>
          <w:divBdr>
            <w:top w:val="none" w:sz="0" w:space="0" w:color="auto"/>
            <w:left w:val="none" w:sz="0" w:space="0" w:color="auto"/>
            <w:bottom w:val="none" w:sz="0" w:space="0" w:color="auto"/>
            <w:right w:val="none" w:sz="0" w:space="0" w:color="auto"/>
          </w:divBdr>
        </w:div>
        <w:div w:id="1612279575">
          <w:marLeft w:val="0"/>
          <w:marRight w:val="0"/>
          <w:marTop w:val="0"/>
          <w:marBottom w:val="0"/>
          <w:divBdr>
            <w:top w:val="none" w:sz="0" w:space="0" w:color="auto"/>
            <w:left w:val="none" w:sz="0" w:space="0" w:color="auto"/>
            <w:bottom w:val="none" w:sz="0" w:space="0" w:color="auto"/>
            <w:right w:val="none" w:sz="0" w:space="0" w:color="auto"/>
          </w:divBdr>
        </w:div>
        <w:div w:id="1616136118">
          <w:marLeft w:val="0"/>
          <w:marRight w:val="0"/>
          <w:marTop w:val="0"/>
          <w:marBottom w:val="0"/>
          <w:divBdr>
            <w:top w:val="none" w:sz="0" w:space="0" w:color="auto"/>
            <w:left w:val="none" w:sz="0" w:space="0" w:color="auto"/>
            <w:bottom w:val="none" w:sz="0" w:space="0" w:color="auto"/>
            <w:right w:val="none" w:sz="0" w:space="0" w:color="auto"/>
          </w:divBdr>
        </w:div>
        <w:div w:id="1721854331">
          <w:marLeft w:val="0"/>
          <w:marRight w:val="0"/>
          <w:marTop w:val="0"/>
          <w:marBottom w:val="0"/>
          <w:divBdr>
            <w:top w:val="none" w:sz="0" w:space="0" w:color="auto"/>
            <w:left w:val="none" w:sz="0" w:space="0" w:color="auto"/>
            <w:bottom w:val="none" w:sz="0" w:space="0" w:color="auto"/>
            <w:right w:val="none" w:sz="0" w:space="0" w:color="auto"/>
          </w:divBdr>
        </w:div>
        <w:div w:id="1814717958">
          <w:marLeft w:val="0"/>
          <w:marRight w:val="0"/>
          <w:marTop w:val="0"/>
          <w:marBottom w:val="0"/>
          <w:divBdr>
            <w:top w:val="none" w:sz="0" w:space="0" w:color="auto"/>
            <w:left w:val="none" w:sz="0" w:space="0" w:color="auto"/>
            <w:bottom w:val="none" w:sz="0" w:space="0" w:color="auto"/>
            <w:right w:val="none" w:sz="0" w:space="0" w:color="auto"/>
          </w:divBdr>
        </w:div>
      </w:divsChild>
    </w:div>
    <w:div w:id="204294668">
      <w:bodyDiv w:val="1"/>
      <w:marLeft w:val="0"/>
      <w:marRight w:val="0"/>
      <w:marTop w:val="0"/>
      <w:marBottom w:val="0"/>
      <w:divBdr>
        <w:top w:val="none" w:sz="0" w:space="0" w:color="auto"/>
        <w:left w:val="none" w:sz="0" w:space="0" w:color="auto"/>
        <w:bottom w:val="none" w:sz="0" w:space="0" w:color="auto"/>
        <w:right w:val="none" w:sz="0" w:space="0" w:color="auto"/>
      </w:divBdr>
    </w:div>
    <w:div w:id="217480040">
      <w:bodyDiv w:val="1"/>
      <w:marLeft w:val="0"/>
      <w:marRight w:val="0"/>
      <w:marTop w:val="0"/>
      <w:marBottom w:val="0"/>
      <w:divBdr>
        <w:top w:val="none" w:sz="0" w:space="0" w:color="auto"/>
        <w:left w:val="none" w:sz="0" w:space="0" w:color="auto"/>
        <w:bottom w:val="none" w:sz="0" w:space="0" w:color="auto"/>
        <w:right w:val="none" w:sz="0" w:space="0" w:color="auto"/>
      </w:divBdr>
    </w:div>
    <w:div w:id="297808488">
      <w:bodyDiv w:val="1"/>
      <w:marLeft w:val="0"/>
      <w:marRight w:val="0"/>
      <w:marTop w:val="0"/>
      <w:marBottom w:val="0"/>
      <w:divBdr>
        <w:top w:val="none" w:sz="0" w:space="0" w:color="auto"/>
        <w:left w:val="none" w:sz="0" w:space="0" w:color="auto"/>
        <w:bottom w:val="none" w:sz="0" w:space="0" w:color="auto"/>
        <w:right w:val="none" w:sz="0" w:space="0" w:color="auto"/>
      </w:divBdr>
    </w:div>
    <w:div w:id="304048462">
      <w:bodyDiv w:val="1"/>
      <w:marLeft w:val="0"/>
      <w:marRight w:val="0"/>
      <w:marTop w:val="0"/>
      <w:marBottom w:val="0"/>
      <w:divBdr>
        <w:top w:val="none" w:sz="0" w:space="0" w:color="auto"/>
        <w:left w:val="none" w:sz="0" w:space="0" w:color="auto"/>
        <w:bottom w:val="none" w:sz="0" w:space="0" w:color="auto"/>
        <w:right w:val="none" w:sz="0" w:space="0" w:color="auto"/>
      </w:divBdr>
    </w:div>
    <w:div w:id="308091527">
      <w:bodyDiv w:val="1"/>
      <w:marLeft w:val="0"/>
      <w:marRight w:val="0"/>
      <w:marTop w:val="0"/>
      <w:marBottom w:val="0"/>
      <w:divBdr>
        <w:top w:val="none" w:sz="0" w:space="0" w:color="auto"/>
        <w:left w:val="none" w:sz="0" w:space="0" w:color="auto"/>
        <w:bottom w:val="none" w:sz="0" w:space="0" w:color="auto"/>
        <w:right w:val="none" w:sz="0" w:space="0" w:color="auto"/>
      </w:divBdr>
    </w:div>
    <w:div w:id="367141818">
      <w:bodyDiv w:val="1"/>
      <w:marLeft w:val="0"/>
      <w:marRight w:val="0"/>
      <w:marTop w:val="0"/>
      <w:marBottom w:val="0"/>
      <w:divBdr>
        <w:top w:val="none" w:sz="0" w:space="0" w:color="auto"/>
        <w:left w:val="none" w:sz="0" w:space="0" w:color="auto"/>
        <w:bottom w:val="none" w:sz="0" w:space="0" w:color="auto"/>
        <w:right w:val="none" w:sz="0" w:space="0" w:color="auto"/>
      </w:divBdr>
      <w:divsChild>
        <w:div w:id="1050035">
          <w:marLeft w:val="0"/>
          <w:marRight w:val="0"/>
          <w:marTop w:val="0"/>
          <w:marBottom w:val="0"/>
          <w:divBdr>
            <w:top w:val="none" w:sz="0" w:space="0" w:color="auto"/>
            <w:left w:val="none" w:sz="0" w:space="0" w:color="auto"/>
            <w:bottom w:val="none" w:sz="0" w:space="0" w:color="auto"/>
            <w:right w:val="none" w:sz="0" w:space="0" w:color="auto"/>
          </w:divBdr>
        </w:div>
        <w:div w:id="141971773">
          <w:marLeft w:val="0"/>
          <w:marRight w:val="0"/>
          <w:marTop w:val="0"/>
          <w:marBottom w:val="0"/>
          <w:divBdr>
            <w:top w:val="none" w:sz="0" w:space="0" w:color="auto"/>
            <w:left w:val="none" w:sz="0" w:space="0" w:color="auto"/>
            <w:bottom w:val="none" w:sz="0" w:space="0" w:color="auto"/>
            <w:right w:val="none" w:sz="0" w:space="0" w:color="auto"/>
          </w:divBdr>
        </w:div>
        <w:div w:id="176962495">
          <w:marLeft w:val="0"/>
          <w:marRight w:val="0"/>
          <w:marTop w:val="0"/>
          <w:marBottom w:val="0"/>
          <w:divBdr>
            <w:top w:val="none" w:sz="0" w:space="0" w:color="auto"/>
            <w:left w:val="none" w:sz="0" w:space="0" w:color="auto"/>
            <w:bottom w:val="none" w:sz="0" w:space="0" w:color="auto"/>
            <w:right w:val="none" w:sz="0" w:space="0" w:color="auto"/>
          </w:divBdr>
        </w:div>
        <w:div w:id="244612468">
          <w:marLeft w:val="0"/>
          <w:marRight w:val="0"/>
          <w:marTop w:val="0"/>
          <w:marBottom w:val="0"/>
          <w:divBdr>
            <w:top w:val="none" w:sz="0" w:space="0" w:color="auto"/>
            <w:left w:val="none" w:sz="0" w:space="0" w:color="auto"/>
            <w:bottom w:val="none" w:sz="0" w:space="0" w:color="auto"/>
            <w:right w:val="none" w:sz="0" w:space="0" w:color="auto"/>
          </w:divBdr>
        </w:div>
        <w:div w:id="346253392">
          <w:marLeft w:val="0"/>
          <w:marRight w:val="0"/>
          <w:marTop w:val="0"/>
          <w:marBottom w:val="0"/>
          <w:divBdr>
            <w:top w:val="none" w:sz="0" w:space="0" w:color="auto"/>
            <w:left w:val="none" w:sz="0" w:space="0" w:color="auto"/>
            <w:bottom w:val="none" w:sz="0" w:space="0" w:color="auto"/>
            <w:right w:val="none" w:sz="0" w:space="0" w:color="auto"/>
          </w:divBdr>
          <w:divsChild>
            <w:div w:id="223444584">
              <w:marLeft w:val="0"/>
              <w:marRight w:val="0"/>
              <w:marTop w:val="0"/>
              <w:marBottom w:val="0"/>
              <w:divBdr>
                <w:top w:val="none" w:sz="0" w:space="0" w:color="auto"/>
                <w:left w:val="none" w:sz="0" w:space="0" w:color="auto"/>
                <w:bottom w:val="none" w:sz="0" w:space="0" w:color="auto"/>
                <w:right w:val="none" w:sz="0" w:space="0" w:color="auto"/>
              </w:divBdr>
              <w:divsChild>
                <w:div w:id="22752294">
                  <w:marLeft w:val="0"/>
                  <w:marRight w:val="0"/>
                  <w:marTop w:val="0"/>
                  <w:marBottom w:val="0"/>
                  <w:divBdr>
                    <w:top w:val="none" w:sz="0" w:space="0" w:color="auto"/>
                    <w:left w:val="none" w:sz="0" w:space="0" w:color="auto"/>
                    <w:bottom w:val="none" w:sz="0" w:space="0" w:color="auto"/>
                    <w:right w:val="none" w:sz="0" w:space="0" w:color="auto"/>
                  </w:divBdr>
                </w:div>
                <w:div w:id="31224241">
                  <w:marLeft w:val="0"/>
                  <w:marRight w:val="0"/>
                  <w:marTop w:val="0"/>
                  <w:marBottom w:val="0"/>
                  <w:divBdr>
                    <w:top w:val="none" w:sz="0" w:space="0" w:color="auto"/>
                    <w:left w:val="none" w:sz="0" w:space="0" w:color="auto"/>
                    <w:bottom w:val="none" w:sz="0" w:space="0" w:color="auto"/>
                    <w:right w:val="none" w:sz="0" w:space="0" w:color="auto"/>
                  </w:divBdr>
                </w:div>
                <w:div w:id="44645320">
                  <w:marLeft w:val="0"/>
                  <w:marRight w:val="0"/>
                  <w:marTop w:val="0"/>
                  <w:marBottom w:val="0"/>
                  <w:divBdr>
                    <w:top w:val="none" w:sz="0" w:space="0" w:color="auto"/>
                    <w:left w:val="none" w:sz="0" w:space="0" w:color="auto"/>
                    <w:bottom w:val="none" w:sz="0" w:space="0" w:color="auto"/>
                    <w:right w:val="none" w:sz="0" w:space="0" w:color="auto"/>
                  </w:divBdr>
                </w:div>
                <w:div w:id="81605446">
                  <w:marLeft w:val="0"/>
                  <w:marRight w:val="0"/>
                  <w:marTop w:val="0"/>
                  <w:marBottom w:val="0"/>
                  <w:divBdr>
                    <w:top w:val="none" w:sz="0" w:space="0" w:color="auto"/>
                    <w:left w:val="none" w:sz="0" w:space="0" w:color="auto"/>
                    <w:bottom w:val="none" w:sz="0" w:space="0" w:color="auto"/>
                    <w:right w:val="none" w:sz="0" w:space="0" w:color="auto"/>
                  </w:divBdr>
                </w:div>
                <w:div w:id="109516247">
                  <w:marLeft w:val="0"/>
                  <w:marRight w:val="0"/>
                  <w:marTop w:val="0"/>
                  <w:marBottom w:val="0"/>
                  <w:divBdr>
                    <w:top w:val="none" w:sz="0" w:space="0" w:color="auto"/>
                    <w:left w:val="none" w:sz="0" w:space="0" w:color="auto"/>
                    <w:bottom w:val="none" w:sz="0" w:space="0" w:color="auto"/>
                    <w:right w:val="none" w:sz="0" w:space="0" w:color="auto"/>
                  </w:divBdr>
                </w:div>
                <w:div w:id="142048017">
                  <w:marLeft w:val="0"/>
                  <w:marRight w:val="0"/>
                  <w:marTop w:val="0"/>
                  <w:marBottom w:val="0"/>
                  <w:divBdr>
                    <w:top w:val="none" w:sz="0" w:space="0" w:color="auto"/>
                    <w:left w:val="none" w:sz="0" w:space="0" w:color="auto"/>
                    <w:bottom w:val="none" w:sz="0" w:space="0" w:color="auto"/>
                    <w:right w:val="none" w:sz="0" w:space="0" w:color="auto"/>
                  </w:divBdr>
                </w:div>
                <w:div w:id="186338784">
                  <w:marLeft w:val="0"/>
                  <w:marRight w:val="0"/>
                  <w:marTop w:val="0"/>
                  <w:marBottom w:val="0"/>
                  <w:divBdr>
                    <w:top w:val="none" w:sz="0" w:space="0" w:color="auto"/>
                    <w:left w:val="none" w:sz="0" w:space="0" w:color="auto"/>
                    <w:bottom w:val="none" w:sz="0" w:space="0" w:color="auto"/>
                    <w:right w:val="none" w:sz="0" w:space="0" w:color="auto"/>
                  </w:divBdr>
                </w:div>
                <w:div w:id="205723787">
                  <w:marLeft w:val="0"/>
                  <w:marRight w:val="0"/>
                  <w:marTop w:val="0"/>
                  <w:marBottom w:val="0"/>
                  <w:divBdr>
                    <w:top w:val="none" w:sz="0" w:space="0" w:color="auto"/>
                    <w:left w:val="none" w:sz="0" w:space="0" w:color="auto"/>
                    <w:bottom w:val="none" w:sz="0" w:space="0" w:color="auto"/>
                    <w:right w:val="none" w:sz="0" w:space="0" w:color="auto"/>
                  </w:divBdr>
                </w:div>
                <w:div w:id="236599444">
                  <w:marLeft w:val="0"/>
                  <w:marRight w:val="0"/>
                  <w:marTop w:val="0"/>
                  <w:marBottom w:val="0"/>
                  <w:divBdr>
                    <w:top w:val="none" w:sz="0" w:space="0" w:color="auto"/>
                    <w:left w:val="none" w:sz="0" w:space="0" w:color="auto"/>
                    <w:bottom w:val="none" w:sz="0" w:space="0" w:color="auto"/>
                    <w:right w:val="none" w:sz="0" w:space="0" w:color="auto"/>
                  </w:divBdr>
                </w:div>
                <w:div w:id="258802771">
                  <w:marLeft w:val="0"/>
                  <w:marRight w:val="0"/>
                  <w:marTop w:val="0"/>
                  <w:marBottom w:val="0"/>
                  <w:divBdr>
                    <w:top w:val="none" w:sz="0" w:space="0" w:color="auto"/>
                    <w:left w:val="none" w:sz="0" w:space="0" w:color="auto"/>
                    <w:bottom w:val="none" w:sz="0" w:space="0" w:color="auto"/>
                    <w:right w:val="none" w:sz="0" w:space="0" w:color="auto"/>
                  </w:divBdr>
                </w:div>
                <w:div w:id="301036888">
                  <w:marLeft w:val="0"/>
                  <w:marRight w:val="0"/>
                  <w:marTop w:val="0"/>
                  <w:marBottom w:val="0"/>
                  <w:divBdr>
                    <w:top w:val="none" w:sz="0" w:space="0" w:color="auto"/>
                    <w:left w:val="none" w:sz="0" w:space="0" w:color="auto"/>
                    <w:bottom w:val="none" w:sz="0" w:space="0" w:color="auto"/>
                    <w:right w:val="none" w:sz="0" w:space="0" w:color="auto"/>
                  </w:divBdr>
                </w:div>
                <w:div w:id="360479068">
                  <w:marLeft w:val="0"/>
                  <w:marRight w:val="0"/>
                  <w:marTop w:val="0"/>
                  <w:marBottom w:val="0"/>
                  <w:divBdr>
                    <w:top w:val="none" w:sz="0" w:space="0" w:color="auto"/>
                    <w:left w:val="none" w:sz="0" w:space="0" w:color="auto"/>
                    <w:bottom w:val="none" w:sz="0" w:space="0" w:color="auto"/>
                    <w:right w:val="none" w:sz="0" w:space="0" w:color="auto"/>
                  </w:divBdr>
                </w:div>
                <w:div w:id="409809713">
                  <w:marLeft w:val="0"/>
                  <w:marRight w:val="0"/>
                  <w:marTop w:val="0"/>
                  <w:marBottom w:val="0"/>
                  <w:divBdr>
                    <w:top w:val="none" w:sz="0" w:space="0" w:color="auto"/>
                    <w:left w:val="none" w:sz="0" w:space="0" w:color="auto"/>
                    <w:bottom w:val="none" w:sz="0" w:space="0" w:color="auto"/>
                    <w:right w:val="none" w:sz="0" w:space="0" w:color="auto"/>
                  </w:divBdr>
                </w:div>
                <w:div w:id="481846963">
                  <w:marLeft w:val="0"/>
                  <w:marRight w:val="0"/>
                  <w:marTop w:val="0"/>
                  <w:marBottom w:val="0"/>
                  <w:divBdr>
                    <w:top w:val="none" w:sz="0" w:space="0" w:color="auto"/>
                    <w:left w:val="none" w:sz="0" w:space="0" w:color="auto"/>
                    <w:bottom w:val="none" w:sz="0" w:space="0" w:color="auto"/>
                    <w:right w:val="none" w:sz="0" w:space="0" w:color="auto"/>
                  </w:divBdr>
                </w:div>
                <w:div w:id="580911523">
                  <w:marLeft w:val="0"/>
                  <w:marRight w:val="0"/>
                  <w:marTop w:val="0"/>
                  <w:marBottom w:val="0"/>
                  <w:divBdr>
                    <w:top w:val="none" w:sz="0" w:space="0" w:color="auto"/>
                    <w:left w:val="none" w:sz="0" w:space="0" w:color="auto"/>
                    <w:bottom w:val="none" w:sz="0" w:space="0" w:color="auto"/>
                    <w:right w:val="none" w:sz="0" w:space="0" w:color="auto"/>
                  </w:divBdr>
                </w:div>
                <w:div w:id="650057009">
                  <w:marLeft w:val="0"/>
                  <w:marRight w:val="0"/>
                  <w:marTop w:val="0"/>
                  <w:marBottom w:val="0"/>
                  <w:divBdr>
                    <w:top w:val="none" w:sz="0" w:space="0" w:color="auto"/>
                    <w:left w:val="none" w:sz="0" w:space="0" w:color="auto"/>
                    <w:bottom w:val="none" w:sz="0" w:space="0" w:color="auto"/>
                    <w:right w:val="none" w:sz="0" w:space="0" w:color="auto"/>
                  </w:divBdr>
                </w:div>
                <w:div w:id="662053135">
                  <w:marLeft w:val="0"/>
                  <w:marRight w:val="0"/>
                  <w:marTop w:val="0"/>
                  <w:marBottom w:val="0"/>
                  <w:divBdr>
                    <w:top w:val="none" w:sz="0" w:space="0" w:color="auto"/>
                    <w:left w:val="none" w:sz="0" w:space="0" w:color="auto"/>
                    <w:bottom w:val="none" w:sz="0" w:space="0" w:color="auto"/>
                    <w:right w:val="none" w:sz="0" w:space="0" w:color="auto"/>
                  </w:divBdr>
                </w:div>
                <w:div w:id="663244903">
                  <w:marLeft w:val="0"/>
                  <w:marRight w:val="0"/>
                  <w:marTop w:val="0"/>
                  <w:marBottom w:val="0"/>
                  <w:divBdr>
                    <w:top w:val="none" w:sz="0" w:space="0" w:color="auto"/>
                    <w:left w:val="none" w:sz="0" w:space="0" w:color="auto"/>
                    <w:bottom w:val="none" w:sz="0" w:space="0" w:color="auto"/>
                    <w:right w:val="none" w:sz="0" w:space="0" w:color="auto"/>
                  </w:divBdr>
                </w:div>
                <w:div w:id="688602429">
                  <w:marLeft w:val="0"/>
                  <w:marRight w:val="0"/>
                  <w:marTop w:val="0"/>
                  <w:marBottom w:val="0"/>
                  <w:divBdr>
                    <w:top w:val="none" w:sz="0" w:space="0" w:color="auto"/>
                    <w:left w:val="none" w:sz="0" w:space="0" w:color="auto"/>
                    <w:bottom w:val="none" w:sz="0" w:space="0" w:color="auto"/>
                    <w:right w:val="none" w:sz="0" w:space="0" w:color="auto"/>
                  </w:divBdr>
                </w:div>
                <w:div w:id="689380393">
                  <w:marLeft w:val="0"/>
                  <w:marRight w:val="0"/>
                  <w:marTop w:val="0"/>
                  <w:marBottom w:val="0"/>
                  <w:divBdr>
                    <w:top w:val="none" w:sz="0" w:space="0" w:color="auto"/>
                    <w:left w:val="none" w:sz="0" w:space="0" w:color="auto"/>
                    <w:bottom w:val="none" w:sz="0" w:space="0" w:color="auto"/>
                    <w:right w:val="none" w:sz="0" w:space="0" w:color="auto"/>
                  </w:divBdr>
                </w:div>
                <w:div w:id="701366808">
                  <w:marLeft w:val="0"/>
                  <w:marRight w:val="0"/>
                  <w:marTop w:val="0"/>
                  <w:marBottom w:val="0"/>
                  <w:divBdr>
                    <w:top w:val="none" w:sz="0" w:space="0" w:color="auto"/>
                    <w:left w:val="none" w:sz="0" w:space="0" w:color="auto"/>
                    <w:bottom w:val="none" w:sz="0" w:space="0" w:color="auto"/>
                    <w:right w:val="none" w:sz="0" w:space="0" w:color="auto"/>
                  </w:divBdr>
                </w:div>
                <w:div w:id="704795934">
                  <w:marLeft w:val="0"/>
                  <w:marRight w:val="0"/>
                  <w:marTop w:val="0"/>
                  <w:marBottom w:val="0"/>
                  <w:divBdr>
                    <w:top w:val="none" w:sz="0" w:space="0" w:color="auto"/>
                    <w:left w:val="none" w:sz="0" w:space="0" w:color="auto"/>
                    <w:bottom w:val="none" w:sz="0" w:space="0" w:color="auto"/>
                    <w:right w:val="none" w:sz="0" w:space="0" w:color="auto"/>
                  </w:divBdr>
                </w:div>
                <w:div w:id="810363119">
                  <w:marLeft w:val="0"/>
                  <w:marRight w:val="0"/>
                  <w:marTop w:val="0"/>
                  <w:marBottom w:val="0"/>
                  <w:divBdr>
                    <w:top w:val="none" w:sz="0" w:space="0" w:color="auto"/>
                    <w:left w:val="none" w:sz="0" w:space="0" w:color="auto"/>
                    <w:bottom w:val="none" w:sz="0" w:space="0" w:color="auto"/>
                    <w:right w:val="none" w:sz="0" w:space="0" w:color="auto"/>
                  </w:divBdr>
                </w:div>
                <w:div w:id="820846333">
                  <w:marLeft w:val="0"/>
                  <w:marRight w:val="0"/>
                  <w:marTop w:val="0"/>
                  <w:marBottom w:val="0"/>
                  <w:divBdr>
                    <w:top w:val="none" w:sz="0" w:space="0" w:color="auto"/>
                    <w:left w:val="none" w:sz="0" w:space="0" w:color="auto"/>
                    <w:bottom w:val="none" w:sz="0" w:space="0" w:color="auto"/>
                    <w:right w:val="none" w:sz="0" w:space="0" w:color="auto"/>
                  </w:divBdr>
                </w:div>
                <w:div w:id="859005304">
                  <w:marLeft w:val="0"/>
                  <w:marRight w:val="0"/>
                  <w:marTop w:val="0"/>
                  <w:marBottom w:val="0"/>
                  <w:divBdr>
                    <w:top w:val="none" w:sz="0" w:space="0" w:color="auto"/>
                    <w:left w:val="none" w:sz="0" w:space="0" w:color="auto"/>
                    <w:bottom w:val="none" w:sz="0" w:space="0" w:color="auto"/>
                    <w:right w:val="none" w:sz="0" w:space="0" w:color="auto"/>
                  </w:divBdr>
                </w:div>
                <w:div w:id="890262073">
                  <w:marLeft w:val="0"/>
                  <w:marRight w:val="0"/>
                  <w:marTop w:val="0"/>
                  <w:marBottom w:val="0"/>
                  <w:divBdr>
                    <w:top w:val="none" w:sz="0" w:space="0" w:color="auto"/>
                    <w:left w:val="none" w:sz="0" w:space="0" w:color="auto"/>
                    <w:bottom w:val="none" w:sz="0" w:space="0" w:color="auto"/>
                    <w:right w:val="none" w:sz="0" w:space="0" w:color="auto"/>
                  </w:divBdr>
                </w:div>
                <w:div w:id="969626269">
                  <w:marLeft w:val="0"/>
                  <w:marRight w:val="0"/>
                  <w:marTop w:val="0"/>
                  <w:marBottom w:val="0"/>
                  <w:divBdr>
                    <w:top w:val="none" w:sz="0" w:space="0" w:color="auto"/>
                    <w:left w:val="none" w:sz="0" w:space="0" w:color="auto"/>
                    <w:bottom w:val="none" w:sz="0" w:space="0" w:color="auto"/>
                    <w:right w:val="none" w:sz="0" w:space="0" w:color="auto"/>
                  </w:divBdr>
                </w:div>
                <w:div w:id="1073433154">
                  <w:marLeft w:val="0"/>
                  <w:marRight w:val="0"/>
                  <w:marTop w:val="0"/>
                  <w:marBottom w:val="0"/>
                  <w:divBdr>
                    <w:top w:val="none" w:sz="0" w:space="0" w:color="auto"/>
                    <w:left w:val="none" w:sz="0" w:space="0" w:color="auto"/>
                    <w:bottom w:val="none" w:sz="0" w:space="0" w:color="auto"/>
                    <w:right w:val="none" w:sz="0" w:space="0" w:color="auto"/>
                  </w:divBdr>
                </w:div>
                <w:div w:id="1074888493">
                  <w:marLeft w:val="0"/>
                  <w:marRight w:val="0"/>
                  <w:marTop w:val="0"/>
                  <w:marBottom w:val="0"/>
                  <w:divBdr>
                    <w:top w:val="none" w:sz="0" w:space="0" w:color="auto"/>
                    <w:left w:val="none" w:sz="0" w:space="0" w:color="auto"/>
                    <w:bottom w:val="none" w:sz="0" w:space="0" w:color="auto"/>
                    <w:right w:val="none" w:sz="0" w:space="0" w:color="auto"/>
                  </w:divBdr>
                </w:div>
                <w:div w:id="1112822067">
                  <w:marLeft w:val="0"/>
                  <w:marRight w:val="0"/>
                  <w:marTop w:val="0"/>
                  <w:marBottom w:val="0"/>
                  <w:divBdr>
                    <w:top w:val="none" w:sz="0" w:space="0" w:color="auto"/>
                    <w:left w:val="none" w:sz="0" w:space="0" w:color="auto"/>
                    <w:bottom w:val="none" w:sz="0" w:space="0" w:color="auto"/>
                    <w:right w:val="none" w:sz="0" w:space="0" w:color="auto"/>
                  </w:divBdr>
                </w:div>
                <w:div w:id="1116632377">
                  <w:marLeft w:val="0"/>
                  <w:marRight w:val="0"/>
                  <w:marTop w:val="0"/>
                  <w:marBottom w:val="0"/>
                  <w:divBdr>
                    <w:top w:val="none" w:sz="0" w:space="0" w:color="auto"/>
                    <w:left w:val="none" w:sz="0" w:space="0" w:color="auto"/>
                    <w:bottom w:val="none" w:sz="0" w:space="0" w:color="auto"/>
                    <w:right w:val="none" w:sz="0" w:space="0" w:color="auto"/>
                  </w:divBdr>
                </w:div>
                <w:div w:id="1145009149">
                  <w:marLeft w:val="0"/>
                  <w:marRight w:val="0"/>
                  <w:marTop w:val="0"/>
                  <w:marBottom w:val="0"/>
                  <w:divBdr>
                    <w:top w:val="none" w:sz="0" w:space="0" w:color="auto"/>
                    <w:left w:val="none" w:sz="0" w:space="0" w:color="auto"/>
                    <w:bottom w:val="none" w:sz="0" w:space="0" w:color="auto"/>
                    <w:right w:val="none" w:sz="0" w:space="0" w:color="auto"/>
                  </w:divBdr>
                </w:div>
                <w:div w:id="1199660224">
                  <w:marLeft w:val="0"/>
                  <w:marRight w:val="0"/>
                  <w:marTop w:val="0"/>
                  <w:marBottom w:val="0"/>
                  <w:divBdr>
                    <w:top w:val="none" w:sz="0" w:space="0" w:color="auto"/>
                    <w:left w:val="none" w:sz="0" w:space="0" w:color="auto"/>
                    <w:bottom w:val="none" w:sz="0" w:space="0" w:color="auto"/>
                    <w:right w:val="none" w:sz="0" w:space="0" w:color="auto"/>
                  </w:divBdr>
                </w:div>
                <w:div w:id="1224482823">
                  <w:marLeft w:val="0"/>
                  <w:marRight w:val="0"/>
                  <w:marTop w:val="0"/>
                  <w:marBottom w:val="0"/>
                  <w:divBdr>
                    <w:top w:val="none" w:sz="0" w:space="0" w:color="auto"/>
                    <w:left w:val="none" w:sz="0" w:space="0" w:color="auto"/>
                    <w:bottom w:val="none" w:sz="0" w:space="0" w:color="auto"/>
                    <w:right w:val="none" w:sz="0" w:space="0" w:color="auto"/>
                  </w:divBdr>
                </w:div>
                <w:div w:id="1259410322">
                  <w:marLeft w:val="0"/>
                  <w:marRight w:val="0"/>
                  <w:marTop w:val="0"/>
                  <w:marBottom w:val="0"/>
                  <w:divBdr>
                    <w:top w:val="none" w:sz="0" w:space="0" w:color="auto"/>
                    <w:left w:val="none" w:sz="0" w:space="0" w:color="auto"/>
                    <w:bottom w:val="none" w:sz="0" w:space="0" w:color="auto"/>
                    <w:right w:val="none" w:sz="0" w:space="0" w:color="auto"/>
                  </w:divBdr>
                </w:div>
                <w:div w:id="1296789453">
                  <w:marLeft w:val="0"/>
                  <w:marRight w:val="0"/>
                  <w:marTop w:val="0"/>
                  <w:marBottom w:val="0"/>
                  <w:divBdr>
                    <w:top w:val="none" w:sz="0" w:space="0" w:color="auto"/>
                    <w:left w:val="none" w:sz="0" w:space="0" w:color="auto"/>
                    <w:bottom w:val="none" w:sz="0" w:space="0" w:color="auto"/>
                    <w:right w:val="none" w:sz="0" w:space="0" w:color="auto"/>
                  </w:divBdr>
                </w:div>
                <w:div w:id="1321156501">
                  <w:marLeft w:val="0"/>
                  <w:marRight w:val="0"/>
                  <w:marTop w:val="0"/>
                  <w:marBottom w:val="0"/>
                  <w:divBdr>
                    <w:top w:val="none" w:sz="0" w:space="0" w:color="auto"/>
                    <w:left w:val="none" w:sz="0" w:space="0" w:color="auto"/>
                    <w:bottom w:val="none" w:sz="0" w:space="0" w:color="auto"/>
                    <w:right w:val="none" w:sz="0" w:space="0" w:color="auto"/>
                  </w:divBdr>
                </w:div>
                <w:div w:id="1362125191">
                  <w:marLeft w:val="0"/>
                  <w:marRight w:val="0"/>
                  <w:marTop w:val="0"/>
                  <w:marBottom w:val="0"/>
                  <w:divBdr>
                    <w:top w:val="none" w:sz="0" w:space="0" w:color="auto"/>
                    <w:left w:val="none" w:sz="0" w:space="0" w:color="auto"/>
                    <w:bottom w:val="none" w:sz="0" w:space="0" w:color="auto"/>
                    <w:right w:val="none" w:sz="0" w:space="0" w:color="auto"/>
                  </w:divBdr>
                </w:div>
                <w:div w:id="1406684725">
                  <w:marLeft w:val="0"/>
                  <w:marRight w:val="0"/>
                  <w:marTop w:val="0"/>
                  <w:marBottom w:val="0"/>
                  <w:divBdr>
                    <w:top w:val="none" w:sz="0" w:space="0" w:color="auto"/>
                    <w:left w:val="none" w:sz="0" w:space="0" w:color="auto"/>
                    <w:bottom w:val="none" w:sz="0" w:space="0" w:color="auto"/>
                    <w:right w:val="none" w:sz="0" w:space="0" w:color="auto"/>
                  </w:divBdr>
                </w:div>
                <w:div w:id="1421221485">
                  <w:marLeft w:val="0"/>
                  <w:marRight w:val="0"/>
                  <w:marTop w:val="0"/>
                  <w:marBottom w:val="0"/>
                  <w:divBdr>
                    <w:top w:val="none" w:sz="0" w:space="0" w:color="auto"/>
                    <w:left w:val="none" w:sz="0" w:space="0" w:color="auto"/>
                    <w:bottom w:val="none" w:sz="0" w:space="0" w:color="auto"/>
                    <w:right w:val="none" w:sz="0" w:space="0" w:color="auto"/>
                  </w:divBdr>
                </w:div>
                <w:div w:id="1440684437">
                  <w:marLeft w:val="0"/>
                  <w:marRight w:val="0"/>
                  <w:marTop w:val="0"/>
                  <w:marBottom w:val="0"/>
                  <w:divBdr>
                    <w:top w:val="none" w:sz="0" w:space="0" w:color="auto"/>
                    <w:left w:val="none" w:sz="0" w:space="0" w:color="auto"/>
                    <w:bottom w:val="none" w:sz="0" w:space="0" w:color="auto"/>
                    <w:right w:val="none" w:sz="0" w:space="0" w:color="auto"/>
                  </w:divBdr>
                </w:div>
                <w:div w:id="1456220216">
                  <w:marLeft w:val="0"/>
                  <w:marRight w:val="0"/>
                  <w:marTop w:val="0"/>
                  <w:marBottom w:val="0"/>
                  <w:divBdr>
                    <w:top w:val="none" w:sz="0" w:space="0" w:color="auto"/>
                    <w:left w:val="none" w:sz="0" w:space="0" w:color="auto"/>
                    <w:bottom w:val="none" w:sz="0" w:space="0" w:color="auto"/>
                    <w:right w:val="none" w:sz="0" w:space="0" w:color="auto"/>
                  </w:divBdr>
                </w:div>
                <w:div w:id="1527064601">
                  <w:marLeft w:val="0"/>
                  <w:marRight w:val="0"/>
                  <w:marTop w:val="0"/>
                  <w:marBottom w:val="0"/>
                  <w:divBdr>
                    <w:top w:val="none" w:sz="0" w:space="0" w:color="auto"/>
                    <w:left w:val="none" w:sz="0" w:space="0" w:color="auto"/>
                    <w:bottom w:val="none" w:sz="0" w:space="0" w:color="auto"/>
                    <w:right w:val="none" w:sz="0" w:space="0" w:color="auto"/>
                  </w:divBdr>
                </w:div>
                <w:div w:id="1557089550">
                  <w:marLeft w:val="0"/>
                  <w:marRight w:val="0"/>
                  <w:marTop w:val="0"/>
                  <w:marBottom w:val="0"/>
                  <w:divBdr>
                    <w:top w:val="none" w:sz="0" w:space="0" w:color="auto"/>
                    <w:left w:val="none" w:sz="0" w:space="0" w:color="auto"/>
                    <w:bottom w:val="none" w:sz="0" w:space="0" w:color="auto"/>
                    <w:right w:val="none" w:sz="0" w:space="0" w:color="auto"/>
                  </w:divBdr>
                </w:div>
                <w:div w:id="1563446684">
                  <w:marLeft w:val="0"/>
                  <w:marRight w:val="0"/>
                  <w:marTop w:val="0"/>
                  <w:marBottom w:val="0"/>
                  <w:divBdr>
                    <w:top w:val="none" w:sz="0" w:space="0" w:color="auto"/>
                    <w:left w:val="none" w:sz="0" w:space="0" w:color="auto"/>
                    <w:bottom w:val="none" w:sz="0" w:space="0" w:color="auto"/>
                    <w:right w:val="none" w:sz="0" w:space="0" w:color="auto"/>
                  </w:divBdr>
                </w:div>
                <w:div w:id="1565217778">
                  <w:marLeft w:val="0"/>
                  <w:marRight w:val="0"/>
                  <w:marTop w:val="0"/>
                  <w:marBottom w:val="0"/>
                  <w:divBdr>
                    <w:top w:val="none" w:sz="0" w:space="0" w:color="auto"/>
                    <w:left w:val="none" w:sz="0" w:space="0" w:color="auto"/>
                    <w:bottom w:val="none" w:sz="0" w:space="0" w:color="auto"/>
                    <w:right w:val="none" w:sz="0" w:space="0" w:color="auto"/>
                  </w:divBdr>
                </w:div>
                <w:div w:id="1612937022">
                  <w:marLeft w:val="0"/>
                  <w:marRight w:val="0"/>
                  <w:marTop w:val="0"/>
                  <w:marBottom w:val="0"/>
                  <w:divBdr>
                    <w:top w:val="none" w:sz="0" w:space="0" w:color="auto"/>
                    <w:left w:val="none" w:sz="0" w:space="0" w:color="auto"/>
                    <w:bottom w:val="none" w:sz="0" w:space="0" w:color="auto"/>
                    <w:right w:val="none" w:sz="0" w:space="0" w:color="auto"/>
                  </w:divBdr>
                </w:div>
                <w:div w:id="1639260850">
                  <w:marLeft w:val="0"/>
                  <w:marRight w:val="0"/>
                  <w:marTop w:val="0"/>
                  <w:marBottom w:val="0"/>
                  <w:divBdr>
                    <w:top w:val="none" w:sz="0" w:space="0" w:color="auto"/>
                    <w:left w:val="none" w:sz="0" w:space="0" w:color="auto"/>
                    <w:bottom w:val="none" w:sz="0" w:space="0" w:color="auto"/>
                    <w:right w:val="none" w:sz="0" w:space="0" w:color="auto"/>
                  </w:divBdr>
                </w:div>
                <w:div w:id="1668358322">
                  <w:marLeft w:val="0"/>
                  <w:marRight w:val="0"/>
                  <w:marTop w:val="0"/>
                  <w:marBottom w:val="0"/>
                  <w:divBdr>
                    <w:top w:val="none" w:sz="0" w:space="0" w:color="auto"/>
                    <w:left w:val="none" w:sz="0" w:space="0" w:color="auto"/>
                    <w:bottom w:val="none" w:sz="0" w:space="0" w:color="auto"/>
                    <w:right w:val="none" w:sz="0" w:space="0" w:color="auto"/>
                  </w:divBdr>
                </w:div>
                <w:div w:id="1671714461">
                  <w:marLeft w:val="0"/>
                  <w:marRight w:val="0"/>
                  <w:marTop w:val="0"/>
                  <w:marBottom w:val="0"/>
                  <w:divBdr>
                    <w:top w:val="none" w:sz="0" w:space="0" w:color="auto"/>
                    <w:left w:val="none" w:sz="0" w:space="0" w:color="auto"/>
                    <w:bottom w:val="none" w:sz="0" w:space="0" w:color="auto"/>
                    <w:right w:val="none" w:sz="0" w:space="0" w:color="auto"/>
                  </w:divBdr>
                </w:div>
                <w:div w:id="1733692546">
                  <w:marLeft w:val="0"/>
                  <w:marRight w:val="0"/>
                  <w:marTop w:val="0"/>
                  <w:marBottom w:val="0"/>
                  <w:divBdr>
                    <w:top w:val="none" w:sz="0" w:space="0" w:color="auto"/>
                    <w:left w:val="none" w:sz="0" w:space="0" w:color="auto"/>
                    <w:bottom w:val="none" w:sz="0" w:space="0" w:color="auto"/>
                    <w:right w:val="none" w:sz="0" w:space="0" w:color="auto"/>
                  </w:divBdr>
                </w:div>
                <w:div w:id="1739598153">
                  <w:marLeft w:val="0"/>
                  <w:marRight w:val="0"/>
                  <w:marTop w:val="0"/>
                  <w:marBottom w:val="0"/>
                  <w:divBdr>
                    <w:top w:val="none" w:sz="0" w:space="0" w:color="auto"/>
                    <w:left w:val="none" w:sz="0" w:space="0" w:color="auto"/>
                    <w:bottom w:val="none" w:sz="0" w:space="0" w:color="auto"/>
                    <w:right w:val="none" w:sz="0" w:space="0" w:color="auto"/>
                  </w:divBdr>
                </w:div>
                <w:div w:id="1745646113">
                  <w:marLeft w:val="0"/>
                  <w:marRight w:val="0"/>
                  <w:marTop w:val="0"/>
                  <w:marBottom w:val="0"/>
                  <w:divBdr>
                    <w:top w:val="none" w:sz="0" w:space="0" w:color="auto"/>
                    <w:left w:val="none" w:sz="0" w:space="0" w:color="auto"/>
                    <w:bottom w:val="none" w:sz="0" w:space="0" w:color="auto"/>
                    <w:right w:val="none" w:sz="0" w:space="0" w:color="auto"/>
                  </w:divBdr>
                </w:div>
                <w:div w:id="1773357265">
                  <w:marLeft w:val="0"/>
                  <w:marRight w:val="0"/>
                  <w:marTop w:val="0"/>
                  <w:marBottom w:val="0"/>
                  <w:divBdr>
                    <w:top w:val="none" w:sz="0" w:space="0" w:color="auto"/>
                    <w:left w:val="none" w:sz="0" w:space="0" w:color="auto"/>
                    <w:bottom w:val="none" w:sz="0" w:space="0" w:color="auto"/>
                    <w:right w:val="none" w:sz="0" w:space="0" w:color="auto"/>
                  </w:divBdr>
                </w:div>
                <w:div w:id="1783571049">
                  <w:marLeft w:val="0"/>
                  <w:marRight w:val="0"/>
                  <w:marTop w:val="0"/>
                  <w:marBottom w:val="0"/>
                  <w:divBdr>
                    <w:top w:val="none" w:sz="0" w:space="0" w:color="auto"/>
                    <w:left w:val="none" w:sz="0" w:space="0" w:color="auto"/>
                    <w:bottom w:val="none" w:sz="0" w:space="0" w:color="auto"/>
                    <w:right w:val="none" w:sz="0" w:space="0" w:color="auto"/>
                  </w:divBdr>
                </w:div>
                <w:div w:id="1832913952">
                  <w:marLeft w:val="0"/>
                  <w:marRight w:val="0"/>
                  <w:marTop w:val="0"/>
                  <w:marBottom w:val="0"/>
                  <w:divBdr>
                    <w:top w:val="none" w:sz="0" w:space="0" w:color="auto"/>
                    <w:left w:val="none" w:sz="0" w:space="0" w:color="auto"/>
                    <w:bottom w:val="none" w:sz="0" w:space="0" w:color="auto"/>
                    <w:right w:val="none" w:sz="0" w:space="0" w:color="auto"/>
                  </w:divBdr>
                </w:div>
                <w:div w:id="1839147411">
                  <w:marLeft w:val="0"/>
                  <w:marRight w:val="0"/>
                  <w:marTop w:val="0"/>
                  <w:marBottom w:val="0"/>
                  <w:divBdr>
                    <w:top w:val="none" w:sz="0" w:space="0" w:color="auto"/>
                    <w:left w:val="none" w:sz="0" w:space="0" w:color="auto"/>
                    <w:bottom w:val="none" w:sz="0" w:space="0" w:color="auto"/>
                    <w:right w:val="none" w:sz="0" w:space="0" w:color="auto"/>
                  </w:divBdr>
                </w:div>
                <w:div w:id="1848866220">
                  <w:marLeft w:val="0"/>
                  <w:marRight w:val="0"/>
                  <w:marTop w:val="0"/>
                  <w:marBottom w:val="0"/>
                  <w:divBdr>
                    <w:top w:val="none" w:sz="0" w:space="0" w:color="auto"/>
                    <w:left w:val="none" w:sz="0" w:space="0" w:color="auto"/>
                    <w:bottom w:val="none" w:sz="0" w:space="0" w:color="auto"/>
                    <w:right w:val="none" w:sz="0" w:space="0" w:color="auto"/>
                  </w:divBdr>
                </w:div>
                <w:div w:id="1906597457">
                  <w:marLeft w:val="0"/>
                  <w:marRight w:val="0"/>
                  <w:marTop w:val="0"/>
                  <w:marBottom w:val="0"/>
                  <w:divBdr>
                    <w:top w:val="none" w:sz="0" w:space="0" w:color="auto"/>
                    <w:left w:val="none" w:sz="0" w:space="0" w:color="auto"/>
                    <w:bottom w:val="none" w:sz="0" w:space="0" w:color="auto"/>
                    <w:right w:val="none" w:sz="0" w:space="0" w:color="auto"/>
                  </w:divBdr>
                </w:div>
                <w:div w:id="1954290338">
                  <w:marLeft w:val="0"/>
                  <w:marRight w:val="0"/>
                  <w:marTop w:val="0"/>
                  <w:marBottom w:val="0"/>
                  <w:divBdr>
                    <w:top w:val="none" w:sz="0" w:space="0" w:color="auto"/>
                    <w:left w:val="none" w:sz="0" w:space="0" w:color="auto"/>
                    <w:bottom w:val="none" w:sz="0" w:space="0" w:color="auto"/>
                    <w:right w:val="none" w:sz="0" w:space="0" w:color="auto"/>
                  </w:divBdr>
                </w:div>
                <w:div w:id="1982691853">
                  <w:marLeft w:val="0"/>
                  <w:marRight w:val="0"/>
                  <w:marTop w:val="0"/>
                  <w:marBottom w:val="0"/>
                  <w:divBdr>
                    <w:top w:val="none" w:sz="0" w:space="0" w:color="auto"/>
                    <w:left w:val="none" w:sz="0" w:space="0" w:color="auto"/>
                    <w:bottom w:val="none" w:sz="0" w:space="0" w:color="auto"/>
                    <w:right w:val="none" w:sz="0" w:space="0" w:color="auto"/>
                  </w:divBdr>
                </w:div>
                <w:div w:id="1998802209">
                  <w:marLeft w:val="0"/>
                  <w:marRight w:val="0"/>
                  <w:marTop w:val="0"/>
                  <w:marBottom w:val="0"/>
                  <w:divBdr>
                    <w:top w:val="none" w:sz="0" w:space="0" w:color="auto"/>
                    <w:left w:val="none" w:sz="0" w:space="0" w:color="auto"/>
                    <w:bottom w:val="none" w:sz="0" w:space="0" w:color="auto"/>
                    <w:right w:val="none" w:sz="0" w:space="0" w:color="auto"/>
                  </w:divBdr>
                </w:div>
                <w:div w:id="2004622479">
                  <w:marLeft w:val="0"/>
                  <w:marRight w:val="0"/>
                  <w:marTop w:val="0"/>
                  <w:marBottom w:val="0"/>
                  <w:divBdr>
                    <w:top w:val="none" w:sz="0" w:space="0" w:color="auto"/>
                    <w:left w:val="none" w:sz="0" w:space="0" w:color="auto"/>
                    <w:bottom w:val="none" w:sz="0" w:space="0" w:color="auto"/>
                    <w:right w:val="none" w:sz="0" w:space="0" w:color="auto"/>
                  </w:divBdr>
                </w:div>
                <w:div w:id="2018380508">
                  <w:marLeft w:val="0"/>
                  <w:marRight w:val="0"/>
                  <w:marTop w:val="0"/>
                  <w:marBottom w:val="0"/>
                  <w:divBdr>
                    <w:top w:val="none" w:sz="0" w:space="0" w:color="auto"/>
                    <w:left w:val="none" w:sz="0" w:space="0" w:color="auto"/>
                    <w:bottom w:val="none" w:sz="0" w:space="0" w:color="auto"/>
                    <w:right w:val="none" w:sz="0" w:space="0" w:color="auto"/>
                  </w:divBdr>
                </w:div>
                <w:div w:id="2022050143">
                  <w:marLeft w:val="0"/>
                  <w:marRight w:val="0"/>
                  <w:marTop w:val="0"/>
                  <w:marBottom w:val="0"/>
                  <w:divBdr>
                    <w:top w:val="none" w:sz="0" w:space="0" w:color="auto"/>
                    <w:left w:val="none" w:sz="0" w:space="0" w:color="auto"/>
                    <w:bottom w:val="none" w:sz="0" w:space="0" w:color="auto"/>
                    <w:right w:val="none" w:sz="0" w:space="0" w:color="auto"/>
                  </w:divBdr>
                </w:div>
                <w:div w:id="2030176477">
                  <w:marLeft w:val="0"/>
                  <w:marRight w:val="0"/>
                  <w:marTop w:val="0"/>
                  <w:marBottom w:val="0"/>
                  <w:divBdr>
                    <w:top w:val="none" w:sz="0" w:space="0" w:color="auto"/>
                    <w:left w:val="none" w:sz="0" w:space="0" w:color="auto"/>
                    <w:bottom w:val="none" w:sz="0" w:space="0" w:color="auto"/>
                    <w:right w:val="none" w:sz="0" w:space="0" w:color="auto"/>
                  </w:divBdr>
                </w:div>
                <w:div w:id="21293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942595">
          <w:marLeft w:val="0"/>
          <w:marRight w:val="0"/>
          <w:marTop w:val="0"/>
          <w:marBottom w:val="0"/>
          <w:divBdr>
            <w:top w:val="none" w:sz="0" w:space="0" w:color="auto"/>
            <w:left w:val="none" w:sz="0" w:space="0" w:color="auto"/>
            <w:bottom w:val="none" w:sz="0" w:space="0" w:color="auto"/>
            <w:right w:val="none" w:sz="0" w:space="0" w:color="auto"/>
          </w:divBdr>
        </w:div>
        <w:div w:id="460728013">
          <w:marLeft w:val="0"/>
          <w:marRight w:val="0"/>
          <w:marTop w:val="0"/>
          <w:marBottom w:val="0"/>
          <w:divBdr>
            <w:top w:val="none" w:sz="0" w:space="0" w:color="auto"/>
            <w:left w:val="none" w:sz="0" w:space="0" w:color="auto"/>
            <w:bottom w:val="none" w:sz="0" w:space="0" w:color="auto"/>
            <w:right w:val="none" w:sz="0" w:space="0" w:color="auto"/>
          </w:divBdr>
        </w:div>
        <w:div w:id="541091044">
          <w:marLeft w:val="0"/>
          <w:marRight w:val="0"/>
          <w:marTop w:val="0"/>
          <w:marBottom w:val="0"/>
          <w:divBdr>
            <w:top w:val="none" w:sz="0" w:space="0" w:color="auto"/>
            <w:left w:val="none" w:sz="0" w:space="0" w:color="auto"/>
            <w:bottom w:val="none" w:sz="0" w:space="0" w:color="auto"/>
            <w:right w:val="none" w:sz="0" w:space="0" w:color="auto"/>
          </w:divBdr>
        </w:div>
        <w:div w:id="576594670">
          <w:marLeft w:val="0"/>
          <w:marRight w:val="0"/>
          <w:marTop w:val="0"/>
          <w:marBottom w:val="0"/>
          <w:divBdr>
            <w:top w:val="none" w:sz="0" w:space="0" w:color="auto"/>
            <w:left w:val="none" w:sz="0" w:space="0" w:color="auto"/>
            <w:bottom w:val="none" w:sz="0" w:space="0" w:color="auto"/>
            <w:right w:val="none" w:sz="0" w:space="0" w:color="auto"/>
          </w:divBdr>
        </w:div>
        <w:div w:id="579288602">
          <w:marLeft w:val="0"/>
          <w:marRight w:val="0"/>
          <w:marTop w:val="0"/>
          <w:marBottom w:val="0"/>
          <w:divBdr>
            <w:top w:val="none" w:sz="0" w:space="0" w:color="auto"/>
            <w:left w:val="none" w:sz="0" w:space="0" w:color="auto"/>
            <w:bottom w:val="none" w:sz="0" w:space="0" w:color="auto"/>
            <w:right w:val="none" w:sz="0" w:space="0" w:color="auto"/>
          </w:divBdr>
        </w:div>
        <w:div w:id="592780539">
          <w:marLeft w:val="0"/>
          <w:marRight w:val="0"/>
          <w:marTop w:val="0"/>
          <w:marBottom w:val="0"/>
          <w:divBdr>
            <w:top w:val="none" w:sz="0" w:space="0" w:color="auto"/>
            <w:left w:val="none" w:sz="0" w:space="0" w:color="auto"/>
            <w:bottom w:val="none" w:sz="0" w:space="0" w:color="auto"/>
            <w:right w:val="none" w:sz="0" w:space="0" w:color="auto"/>
          </w:divBdr>
        </w:div>
        <w:div w:id="664863821">
          <w:marLeft w:val="0"/>
          <w:marRight w:val="0"/>
          <w:marTop w:val="0"/>
          <w:marBottom w:val="0"/>
          <w:divBdr>
            <w:top w:val="none" w:sz="0" w:space="0" w:color="auto"/>
            <w:left w:val="none" w:sz="0" w:space="0" w:color="auto"/>
            <w:bottom w:val="none" w:sz="0" w:space="0" w:color="auto"/>
            <w:right w:val="none" w:sz="0" w:space="0" w:color="auto"/>
          </w:divBdr>
        </w:div>
        <w:div w:id="694961647">
          <w:marLeft w:val="0"/>
          <w:marRight w:val="0"/>
          <w:marTop w:val="0"/>
          <w:marBottom w:val="0"/>
          <w:divBdr>
            <w:top w:val="none" w:sz="0" w:space="0" w:color="auto"/>
            <w:left w:val="none" w:sz="0" w:space="0" w:color="auto"/>
            <w:bottom w:val="none" w:sz="0" w:space="0" w:color="auto"/>
            <w:right w:val="none" w:sz="0" w:space="0" w:color="auto"/>
          </w:divBdr>
        </w:div>
        <w:div w:id="762191582">
          <w:marLeft w:val="0"/>
          <w:marRight w:val="0"/>
          <w:marTop w:val="0"/>
          <w:marBottom w:val="0"/>
          <w:divBdr>
            <w:top w:val="none" w:sz="0" w:space="0" w:color="auto"/>
            <w:left w:val="none" w:sz="0" w:space="0" w:color="auto"/>
            <w:bottom w:val="none" w:sz="0" w:space="0" w:color="auto"/>
            <w:right w:val="none" w:sz="0" w:space="0" w:color="auto"/>
          </w:divBdr>
        </w:div>
        <w:div w:id="775635289">
          <w:marLeft w:val="0"/>
          <w:marRight w:val="0"/>
          <w:marTop w:val="0"/>
          <w:marBottom w:val="0"/>
          <w:divBdr>
            <w:top w:val="none" w:sz="0" w:space="0" w:color="auto"/>
            <w:left w:val="none" w:sz="0" w:space="0" w:color="auto"/>
            <w:bottom w:val="none" w:sz="0" w:space="0" w:color="auto"/>
            <w:right w:val="none" w:sz="0" w:space="0" w:color="auto"/>
          </w:divBdr>
        </w:div>
        <w:div w:id="819887803">
          <w:marLeft w:val="0"/>
          <w:marRight w:val="0"/>
          <w:marTop w:val="0"/>
          <w:marBottom w:val="0"/>
          <w:divBdr>
            <w:top w:val="none" w:sz="0" w:space="0" w:color="auto"/>
            <w:left w:val="none" w:sz="0" w:space="0" w:color="auto"/>
            <w:bottom w:val="none" w:sz="0" w:space="0" w:color="auto"/>
            <w:right w:val="none" w:sz="0" w:space="0" w:color="auto"/>
          </w:divBdr>
        </w:div>
        <w:div w:id="821001773">
          <w:marLeft w:val="0"/>
          <w:marRight w:val="0"/>
          <w:marTop w:val="0"/>
          <w:marBottom w:val="0"/>
          <w:divBdr>
            <w:top w:val="none" w:sz="0" w:space="0" w:color="auto"/>
            <w:left w:val="none" w:sz="0" w:space="0" w:color="auto"/>
            <w:bottom w:val="none" w:sz="0" w:space="0" w:color="auto"/>
            <w:right w:val="none" w:sz="0" w:space="0" w:color="auto"/>
          </w:divBdr>
        </w:div>
        <w:div w:id="855922541">
          <w:marLeft w:val="0"/>
          <w:marRight w:val="0"/>
          <w:marTop w:val="0"/>
          <w:marBottom w:val="0"/>
          <w:divBdr>
            <w:top w:val="none" w:sz="0" w:space="0" w:color="auto"/>
            <w:left w:val="none" w:sz="0" w:space="0" w:color="auto"/>
            <w:bottom w:val="none" w:sz="0" w:space="0" w:color="auto"/>
            <w:right w:val="none" w:sz="0" w:space="0" w:color="auto"/>
          </w:divBdr>
        </w:div>
        <w:div w:id="859201367">
          <w:marLeft w:val="0"/>
          <w:marRight w:val="0"/>
          <w:marTop w:val="0"/>
          <w:marBottom w:val="0"/>
          <w:divBdr>
            <w:top w:val="none" w:sz="0" w:space="0" w:color="auto"/>
            <w:left w:val="none" w:sz="0" w:space="0" w:color="auto"/>
            <w:bottom w:val="none" w:sz="0" w:space="0" w:color="auto"/>
            <w:right w:val="none" w:sz="0" w:space="0" w:color="auto"/>
          </w:divBdr>
        </w:div>
        <w:div w:id="862672144">
          <w:marLeft w:val="0"/>
          <w:marRight w:val="0"/>
          <w:marTop w:val="0"/>
          <w:marBottom w:val="0"/>
          <w:divBdr>
            <w:top w:val="none" w:sz="0" w:space="0" w:color="auto"/>
            <w:left w:val="none" w:sz="0" w:space="0" w:color="auto"/>
            <w:bottom w:val="none" w:sz="0" w:space="0" w:color="auto"/>
            <w:right w:val="none" w:sz="0" w:space="0" w:color="auto"/>
          </w:divBdr>
        </w:div>
        <w:div w:id="928389428">
          <w:marLeft w:val="0"/>
          <w:marRight w:val="0"/>
          <w:marTop w:val="0"/>
          <w:marBottom w:val="0"/>
          <w:divBdr>
            <w:top w:val="none" w:sz="0" w:space="0" w:color="auto"/>
            <w:left w:val="none" w:sz="0" w:space="0" w:color="auto"/>
            <w:bottom w:val="none" w:sz="0" w:space="0" w:color="auto"/>
            <w:right w:val="none" w:sz="0" w:space="0" w:color="auto"/>
          </w:divBdr>
        </w:div>
        <w:div w:id="928849239">
          <w:marLeft w:val="0"/>
          <w:marRight w:val="0"/>
          <w:marTop w:val="0"/>
          <w:marBottom w:val="0"/>
          <w:divBdr>
            <w:top w:val="none" w:sz="0" w:space="0" w:color="auto"/>
            <w:left w:val="none" w:sz="0" w:space="0" w:color="auto"/>
            <w:bottom w:val="none" w:sz="0" w:space="0" w:color="auto"/>
            <w:right w:val="none" w:sz="0" w:space="0" w:color="auto"/>
          </w:divBdr>
        </w:div>
        <w:div w:id="1001280856">
          <w:marLeft w:val="0"/>
          <w:marRight w:val="0"/>
          <w:marTop w:val="0"/>
          <w:marBottom w:val="0"/>
          <w:divBdr>
            <w:top w:val="none" w:sz="0" w:space="0" w:color="auto"/>
            <w:left w:val="none" w:sz="0" w:space="0" w:color="auto"/>
            <w:bottom w:val="none" w:sz="0" w:space="0" w:color="auto"/>
            <w:right w:val="none" w:sz="0" w:space="0" w:color="auto"/>
          </w:divBdr>
        </w:div>
        <w:div w:id="1127044270">
          <w:marLeft w:val="0"/>
          <w:marRight w:val="0"/>
          <w:marTop w:val="0"/>
          <w:marBottom w:val="0"/>
          <w:divBdr>
            <w:top w:val="none" w:sz="0" w:space="0" w:color="auto"/>
            <w:left w:val="none" w:sz="0" w:space="0" w:color="auto"/>
            <w:bottom w:val="none" w:sz="0" w:space="0" w:color="auto"/>
            <w:right w:val="none" w:sz="0" w:space="0" w:color="auto"/>
          </w:divBdr>
        </w:div>
        <w:div w:id="1184251246">
          <w:marLeft w:val="0"/>
          <w:marRight w:val="0"/>
          <w:marTop w:val="0"/>
          <w:marBottom w:val="0"/>
          <w:divBdr>
            <w:top w:val="none" w:sz="0" w:space="0" w:color="auto"/>
            <w:left w:val="none" w:sz="0" w:space="0" w:color="auto"/>
            <w:bottom w:val="none" w:sz="0" w:space="0" w:color="auto"/>
            <w:right w:val="none" w:sz="0" w:space="0" w:color="auto"/>
          </w:divBdr>
        </w:div>
        <w:div w:id="1196699939">
          <w:marLeft w:val="0"/>
          <w:marRight w:val="0"/>
          <w:marTop w:val="0"/>
          <w:marBottom w:val="0"/>
          <w:divBdr>
            <w:top w:val="none" w:sz="0" w:space="0" w:color="auto"/>
            <w:left w:val="none" w:sz="0" w:space="0" w:color="auto"/>
            <w:bottom w:val="none" w:sz="0" w:space="0" w:color="auto"/>
            <w:right w:val="none" w:sz="0" w:space="0" w:color="auto"/>
          </w:divBdr>
        </w:div>
        <w:div w:id="1353917559">
          <w:marLeft w:val="0"/>
          <w:marRight w:val="0"/>
          <w:marTop w:val="0"/>
          <w:marBottom w:val="0"/>
          <w:divBdr>
            <w:top w:val="none" w:sz="0" w:space="0" w:color="auto"/>
            <w:left w:val="none" w:sz="0" w:space="0" w:color="auto"/>
            <w:bottom w:val="none" w:sz="0" w:space="0" w:color="auto"/>
            <w:right w:val="none" w:sz="0" w:space="0" w:color="auto"/>
          </w:divBdr>
        </w:div>
        <w:div w:id="1372337040">
          <w:marLeft w:val="0"/>
          <w:marRight w:val="0"/>
          <w:marTop w:val="0"/>
          <w:marBottom w:val="0"/>
          <w:divBdr>
            <w:top w:val="none" w:sz="0" w:space="0" w:color="auto"/>
            <w:left w:val="none" w:sz="0" w:space="0" w:color="auto"/>
            <w:bottom w:val="none" w:sz="0" w:space="0" w:color="auto"/>
            <w:right w:val="none" w:sz="0" w:space="0" w:color="auto"/>
          </w:divBdr>
        </w:div>
        <w:div w:id="1467311763">
          <w:marLeft w:val="0"/>
          <w:marRight w:val="0"/>
          <w:marTop w:val="0"/>
          <w:marBottom w:val="0"/>
          <w:divBdr>
            <w:top w:val="none" w:sz="0" w:space="0" w:color="auto"/>
            <w:left w:val="none" w:sz="0" w:space="0" w:color="auto"/>
            <w:bottom w:val="none" w:sz="0" w:space="0" w:color="auto"/>
            <w:right w:val="none" w:sz="0" w:space="0" w:color="auto"/>
          </w:divBdr>
        </w:div>
        <w:div w:id="1603536839">
          <w:marLeft w:val="0"/>
          <w:marRight w:val="0"/>
          <w:marTop w:val="0"/>
          <w:marBottom w:val="0"/>
          <w:divBdr>
            <w:top w:val="none" w:sz="0" w:space="0" w:color="auto"/>
            <w:left w:val="none" w:sz="0" w:space="0" w:color="auto"/>
            <w:bottom w:val="none" w:sz="0" w:space="0" w:color="auto"/>
            <w:right w:val="none" w:sz="0" w:space="0" w:color="auto"/>
          </w:divBdr>
        </w:div>
        <w:div w:id="1811090072">
          <w:marLeft w:val="0"/>
          <w:marRight w:val="0"/>
          <w:marTop w:val="0"/>
          <w:marBottom w:val="0"/>
          <w:divBdr>
            <w:top w:val="none" w:sz="0" w:space="0" w:color="auto"/>
            <w:left w:val="none" w:sz="0" w:space="0" w:color="auto"/>
            <w:bottom w:val="none" w:sz="0" w:space="0" w:color="auto"/>
            <w:right w:val="none" w:sz="0" w:space="0" w:color="auto"/>
          </w:divBdr>
        </w:div>
        <w:div w:id="1858152688">
          <w:marLeft w:val="0"/>
          <w:marRight w:val="0"/>
          <w:marTop w:val="0"/>
          <w:marBottom w:val="0"/>
          <w:divBdr>
            <w:top w:val="none" w:sz="0" w:space="0" w:color="auto"/>
            <w:left w:val="none" w:sz="0" w:space="0" w:color="auto"/>
            <w:bottom w:val="none" w:sz="0" w:space="0" w:color="auto"/>
            <w:right w:val="none" w:sz="0" w:space="0" w:color="auto"/>
          </w:divBdr>
        </w:div>
        <w:div w:id="1862622510">
          <w:marLeft w:val="0"/>
          <w:marRight w:val="0"/>
          <w:marTop w:val="0"/>
          <w:marBottom w:val="0"/>
          <w:divBdr>
            <w:top w:val="none" w:sz="0" w:space="0" w:color="auto"/>
            <w:left w:val="none" w:sz="0" w:space="0" w:color="auto"/>
            <w:bottom w:val="none" w:sz="0" w:space="0" w:color="auto"/>
            <w:right w:val="none" w:sz="0" w:space="0" w:color="auto"/>
          </w:divBdr>
        </w:div>
        <w:div w:id="1913008531">
          <w:marLeft w:val="0"/>
          <w:marRight w:val="0"/>
          <w:marTop w:val="0"/>
          <w:marBottom w:val="0"/>
          <w:divBdr>
            <w:top w:val="none" w:sz="0" w:space="0" w:color="auto"/>
            <w:left w:val="none" w:sz="0" w:space="0" w:color="auto"/>
            <w:bottom w:val="none" w:sz="0" w:space="0" w:color="auto"/>
            <w:right w:val="none" w:sz="0" w:space="0" w:color="auto"/>
          </w:divBdr>
        </w:div>
        <w:div w:id="1938782687">
          <w:marLeft w:val="0"/>
          <w:marRight w:val="0"/>
          <w:marTop w:val="0"/>
          <w:marBottom w:val="0"/>
          <w:divBdr>
            <w:top w:val="none" w:sz="0" w:space="0" w:color="auto"/>
            <w:left w:val="none" w:sz="0" w:space="0" w:color="auto"/>
            <w:bottom w:val="none" w:sz="0" w:space="0" w:color="auto"/>
            <w:right w:val="none" w:sz="0" w:space="0" w:color="auto"/>
          </w:divBdr>
        </w:div>
        <w:div w:id="1991902824">
          <w:marLeft w:val="0"/>
          <w:marRight w:val="0"/>
          <w:marTop w:val="0"/>
          <w:marBottom w:val="0"/>
          <w:divBdr>
            <w:top w:val="none" w:sz="0" w:space="0" w:color="auto"/>
            <w:left w:val="none" w:sz="0" w:space="0" w:color="auto"/>
            <w:bottom w:val="none" w:sz="0" w:space="0" w:color="auto"/>
            <w:right w:val="none" w:sz="0" w:space="0" w:color="auto"/>
          </w:divBdr>
        </w:div>
        <w:div w:id="2009481047">
          <w:marLeft w:val="0"/>
          <w:marRight w:val="0"/>
          <w:marTop w:val="0"/>
          <w:marBottom w:val="0"/>
          <w:divBdr>
            <w:top w:val="none" w:sz="0" w:space="0" w:color="auto"/>
            <w:left w:val="none" w:sz="0" w:space="0" w:color="auto"/>
            <w:bottom w:val="none" w:sz="0" w:space="0" w:color="auto"/>
            <w:right w:val="none" w:sz="0" w:space="0" w:color="auto"/>
          </w:divBdr>
        </w:div>
        <w:div w:id="2077125227">
          <w:marLeft w:val="0"/>
          <w:marRight w:val="0"/>
          <w:marTop w:val="0"/>
          <w:marBottom w:val="0"/>
          <w:divBdr>
            <w:top w:val="none" w:sz="0" w:space="0" w:color="auto"/>
            <w:left w:val="none" w:sz="0" w:space="0" w:color="auto"/>
            <w:bottom w:val="none" w:sz="0" w:space="0" w:color="auto"/>
            <w:right w:val="none" w:sz="0" w:space="0" w:color="auto"/>
          </w:divBdr>
        </w:div>
        <w:div w:id="2112360263">
          <w:marLeft w:val="0"/>
          <w:marRight w:val="0"/>
          <w:marTop w:val="0"/>
          <w:marBottom w:val="0"/>
          <w:divBdr>
            <w:top w:val="none" w:sz="0" w:space="0" w:color="auto"/>
            <w:left w:val="none" w:sz="0" w:space="0" w:color="auto"/>
            <w:bottom w:val="none" w:sz="0" w:space="0" w:color="auto"/>
            <w:right w:val="none" w:sz="0" w:space="0" w:color="auto"/>
          </w:divBdr>
        </w:div>
        <w:div w:id="2121099827">
          <w:marLeft w:val="0"/>
          <w:marRight w:val="0"/>
          <w:marTop w:val="0"/>
          <w:marBottom w:val="0"/>
          <w:divBdr>
            <w:top w:val="none" w:sz="0" w:space="0" w:color="auto"/>
            <w:left w:val="none" w:sz="0" w:space="0" w:color="auto"/>
            <w:bottom w:val="none" w:sz="0" w:space="0" w:color="auto"/>
            <w:right w:val="none" w:sz="0" w:space="0" w:color="auto"/>
          </w:divBdr>
        </w:div>
      </w:divsChild>
    </w:div>
    <w:div w:id="370374881">
      <w:bodyDiv w:val="1"/>
      <w:marLeft w:val="0"/>
      <w:marRight w:val="0"/>
      <w:marTop w:val="0"/>
      <w:marBottom w:val="0"/>
      <w:divBdr>
        <w:top w:val="none" w:sz="0" w:space="0" w:color="auto"/>
        <w:left w:val="none" w:sz="0" w:space="0" w:color="auto"/>
        <w:bottom w:val="none" w:sz="0" w:space="0" w:color="auto"/>
        <w:right w:val="none" w:sz="0" w:space="0" w:color="auto"/>
      </w:divBdr>
    </w:div>
    <w:div w:id="383984934">
      <w:bodyDiv w:val="1"/>
      <w:marLeft w:val="0"/>
      <w:marRight w:val="0"/>
      <w:marTop w:val="0"/>
      <w:marBottom w:val="0"/>
      <w:divBdr>
        <w:top w:val="none" w:sz="0" w:space="0" w:color="auto"/>
        <w:left w:val="none" w:sz="0" w:space="0" w:color="auto"/>
        <w:bottom w:val="none" w:sz="0" w:space="0" w:color="auto"/>
        <w:right w:val="none" w:sz="0" w:space="0" w:color="auto"/>
      </w:divBdr>
      <w:divsChild>
        <w:div w:id="245384327">
          <w:marLeft w:val="0"/>
          <w:marRight w:val="0"/>
          <w:marTop w:val="0"/>
          <w:marBottom w:val="0"/>
          <w:divBdr>
            <w:top w:val="none" w:sz="0" w:space="0" w:color="auto"/>
            <w:left w:val="none" w:sz="0" w:space="0" w:color="auto"/>
            <w:bottom w:val="none" w:sz="0" w:space="0" w:color="auto"/>
            <w:right w:val="none" w:sz="0" w:space="0" w:color="auto"/>
          </w:divBdr>
        </w:div>
        <w:div w:id="895630105">
          <w:marLeft w:val="0"/>
          <w:marRight w:val="0"/>
          <w:marTop w:val="0"/>
          <w:marBottom w:val="0"/>
          <w:divBdr>
            <w:top w:val="none" w:sz="0" w:space="0" w:color="auto"/>
            <w:left w:val="none" w:sz="0" w:space="0" w:color="auto"/>
            <w:bottom w:val="none" w:sz="0" w:space="0" w:color="auto"/>
            <w:right w:val="none" w:sz="0" w:space="0" w:color="auto"/>
          </w:divBdr>
        </w:div>
        <w:div w:id="900216359">
          <w:marLeft w:val="0"/>
          <w:marRight w:val="0"/>
          <w:marTop w:val="0"/>
          <w:marBottom w:val="0"/>
          <w:divBdr>
            <w:top w:val="none" w:sz="0" w:space="0" w:color="auto"/>
            <w:left w:val="none" w:sz="0" w:space="0" w:color="auto"/>
            <w:bottom w:val="none" w:sz="0" w:space="0" w:color="auto"/>
            <w:right w:val="none" w:sz="0" w:space="0" w:color="auto"/>
          </w:divBdr>
        </w:div>
        <w:div w:id="1065488238">
          <w:marLeft w:val="0"/>
          <w:marRight w:val="0"/>
          <w:marTop w:val="0"/>
          <w:marBottom w:val="0"/>
          <w:divBdr>
            <w:top w:val="none" w:sz="0" w:space="0" w:color="auto"/>
            <w:left w:val="none" w:sz="0" w:space="0" w:color="auto"/>
            <w:bottom w:val="none" w:sz="0" w:space="0" w:color="auto"/>
            <w:right w:val="none" w:sz="0" w:space="0" w:color="auto"/>
          </w:divBdr>
        </w:div>
        <w:div w:id="1077361409">
          <w:marLeft w:val="0"/>
          <w:marRight w:val="0"/>
          <w:marTop w:val="0"/>
          <w:marBottom w:val="0"/>
          <w:divBdr>
            <w:top w:val="none" w:sz="0" w:space="0" w:color="auto"/>
            <w:left w:val="none" w:sz="0" w:space="0" w:color="auto"/>
            <w:bottom w:val="none" w:sz="0" w:space="0" w:color="auto"/>
            <w:right w:val="none" w:sz="0" w:space="0" w:color="auto"/>
          </w:divBdr>
        </w:div>
        <w:div w:id="1224561973">
          <w:marLeft w:val="0"/>
          <w:marRight w:val="0"/>
          <w:marTop w:val="0"/>
          <w:marBottom w:val="0"/>
          <w:divBdr>
            <w:top w:val="none" w:sz="0" w:space="0" w:color="auto"/>
            <w:left w:val="none" w:sz="0" w:space="0" w:color="auto"/>
            <w:bottom w:val="none" w:sz="0" w:space="0" w:color="auto"/>
            <w:right w:val="none" w:sz="0" w:space="0" w:color="auto"/>
          </w:divBdr>
        </w:div>
        <w:div w:id="1303268549">
          <w:marLeft w:val="0"/>
          <w:marRight w:val="0"/>
          <w:marTop w:val="0"/>
          <w:marBottom w:val="0"/>
          <w:divBdr>
            <w:top w:val="none" w:sz="0" w:space="0" w:color="auto"/>
            <w:left w:val="none" w:sz="0" w:space="0" w:color="auto"/>
            <w:bottom w:val="none" w:sz="0" w:space="0" w:color="auto"/>
            <w:right w:val="none" w:sz="0" w:space="0" w:color="auto"/>
          </w:divBdr>
        </w:div>
        <w:div w:id="1962490175">
          <w:marLeft w:val="0"/>
          <w:marRight w:val="0"/>
          <w:marTop w:val="0"/>
          <w:marBottom w:val="0"/>
          <w:divBdr>
            <w:top w:val="none" w:sz="0" w:space="0" w:color="auto"/>
            <w:left w:val="none" w:sz="0" w:space="0" w:color="auto"/>
            <w:bottom w:val="none" w:sz="0" w:space="0" w:color="auto"/>
            <w:right w:val="none" w:sz="0" w:space="0" w:color="auto"/>
          </w:divBdr>
        </w:div>
        <w:div w:id="2041204122">
          <w:marLeft w:val="0"/>
          <w:marRight w:val="0"/>
          <w:marTop w:val="0"/>
          <w:marBottom w:val="0"/>
          <w:divBdr>
            <w:top w:val="none" w:sz="0" w:space="0" w:color="auto"/>
            <w:left w:val="none" w:sz="0" w:space="0" w:color="auto"/>
            <w:bottom w:val="none" w:sz="0" w:space="0" w:color="auto"/>
            <w:right w:val="none" w:sz="0" w:space="0" w:color="auto"/>
          </w:divBdr>
        </w:div>
      </w:divsChild>
    </w:div>
    <w:div w:id="388572837">
      <w:bodyDiv w:val="1"/>
      <w:marLeft w:val="0"/>
      <w:marRight w:val="0"/>
      <w:marTop w:val="0"/>
      <w:marBottom w:val="0"/>
      <w:divBdr>
        <w:top w:val="none" w:sz="0" w:space="0" w:color="auto"/>
        <w:left w:val="none" w:sz="0" w:space="0" w:color="auto"/>
        <w:bottom w:val="none" w:sz="0" w:space="0" w:color="auto"/>
        <w:right w:val="none" w:sz="0" w:space="0" w:color="auto"/>
      </w:divBdr>
    </w:div>
    <w:div w:id="500386767">
      <w:bodyDiv w:val="1"/>
      <w:marLeft w:val="0"/>
      <w:marRight w:val="0"/>
      <w:marTop w:val="0"/>
      <w:marBottom w:val="0"/>
      <w:divBdr>
        <w:top w:val="none" w:sz="0" w:space="0" w:color="auto"/>
        <w:left w:val="none" w:sz="0" w:space="0" w:color="auto"/>
        <w:bottom w:val="none" w:sz="0" w:space="0" w:color="auto"/>
        <w:right w:val="none" w:sz="0" w:space="0" w:color="auto"/>
      </w:divBdr>
    </w:div>
    <w:div w:id="541406669">
      <w:bodyDiv w:val="1"/>
      <w:marLeft w:val="0"/>
      <w:marRight w:val="0"/>
      <w:marTop w:val="0"/>
      <w:marBottom w:val="0"/>
      <w:divBdr>
        <w:top w:val="none" w:sz="0" w:space="0" w:color="auto"/>
        <w:left w:val="none" w:sz="0" w:space="0" w:color="auto"/>
        <w:bottom w:val="none" w:sz="0" w:space="0" w:color="auto"/>
        <w:right w:val="none" w:sz="0" w:space="0" w:color="auto"/>
      </w:divBdr>
    </w:div>
    <w:div w:id="704065113">
      <w:bodyDiv w:val="1"/>
      <w:marLeft w:val="0"/>
      <w:marRight w:val="0"/>
      <w:marTop w:val="0"/>
      <w:marBottom w:val="0"/>
      <w:divBdr>
        <w:top w:val="none" w:sz="0" w:space="0" w:color="auto"/>
        <w:left w:val="none" w:sz="0" w:space="0" w:color="auto"/>
        <w:bottom w:val="none" w:sz="0" w:space="0" w:color="auto"/>
        <w:right w:val="none" w:sz="0" w:space="0" w:color="auto"/>
      </w:divBdr>
    </w:div>
    <w:div w:id="808400438">
      <w:bodyDiv w:val="1"/>
      <w:marLeft w:val="0"/>
      <w:marRight w:val="0"/>
      <w:marTop w:val="0"/>
      <w:marBottom w:val="0"/>
      <w:divBdr>
        <w:top w:val="none" w:sz="0" w:space="0" w:color="auto"/>
        <w:left w:val="none" w:sz="0" w:space="0" w:color="auto"/>
        <w:bottom w:val="none" w:sz="0" w:space="0" w:color="auto"/>
        <w:right w:val="none" w:sz="0" w:space="0" w:color="auto"/>
      </w:divBdr>
      <w:divsChild>
        <w:div w:id="106241367">
          <w:marLeft w:val="0"/>
          <w:marRight w:val="0"/>
          <w:marTop w:val="0"/>
          <w:marBottom w:val="0"/>
          <w:divBdr>
            <w:top w:val="none" w:sz="0" w:space="0" w:color="auto"/>
            <w:left w:val="none" w:sz="0" w:space="0" w:color="auto"/>
            <w:bottom w:val="none" w:sz="0" w:space="0" w:color="auto"/>
            <w:right w:val="none" w:sz="0" w:space="0" w:color="auto"/>
          </w:divBdr>
        </w:div>
        <w:div w:id="232858559">
          <w:marLeft w:val="0"/>
          <w:marRight w:val="0"/>
          <w:marTop w:val="0"/>
          <w:marBottom w:val="0"/>
          <w:divBdr>
            <w:top w:val="none" w:sz="0" w:space="0" w:color="auto"/>
            <w:left w:val="none" w:sz="0" w:space="0" w:color="auto"/>
            <w:bottom w:val="none" w:sz="0" w:space="0" w:color="auto"/>
            <w:right w:val="none" w:sz="0" w:space="0" w:color="auto"/>
          </w:divBdr>
        </w:div>
        <w:div w:id="500661882">
          <w:marLeft w:val="0"/>
          <w:marRight w:val="0"/>
          <w:marTop w:val="0"/>
          <w:marBottom w:val="0"/>
          <w:divBdr>
            <w:top w:val="none" w:sz="0" w:space="0" w:color="auto"/>
            <w:left w:val="none" w:sz="0" w:space="0" w:color="auto"/>
            <w:bottom w:val="none" w:sz="0" w:space="0" w:color="auto"/>
            <w:right w:val="none" w:sz="0" w:space="0" w:color="auto"/>
          </w:divBdr>
        </w:div>
        <w:div w:id="816797270">
          <w:marLeft w:val="0"/>
          <w:marRight w:val="0"/>
          <w:marTop w:val="0"/>
          <w:marBottom w:val="0"/>
          <w:divBdr>
            <w:top w:val="none" w:sz="0" w:space="0" w:color="auto"/>
            <w:left w:val="none" w:sz="0" w:space="0" w:color="auto"/>
            <w:bottom w:val="none" w:sz="0" w:space="0" w:color="auto"/>
            <w:right w:val="none" w:sz="0" w:space="0" w:color="auto"/>
          </w:divBdr>
        </w:div>
        <w:div w:id="1055087728">
          <w:marLeft w:val="0"/>
          <w:marRight w:val="0"/>
          <w:marTop w:val="0"/>
          <w:marBottom w:val="0"/>
          <w:divBdr>
            <w:top w:val="none" w:sz="0" w:space="0" w:color="auto"/>
            <w:left w:val="none" w:sz="0" w:space="0" w:color="auto"/>
            <w:bottom w:val="none" w:sz="0" w:space="0" w:color="auto"/>
            <w:right w:val="none" w:sz="0" w:space="0" w:color="auto"/>
          </w:divBdr>
        </w:div>
        <w:div w:id="1120688218">
          <w:marLeft w:val="0"/>
          <w:marRight w:val="0"/>
          <w:marTop w:val="0"/>
          <w:marBottom w:val="0"/>
          <w:divBdr>
            <w:top w:val="none" w:sz="0" w:space="0" w:color="auto"/>
            <w:left w:val="none" w:sz="0" w:space="0" w:color="auto"/>
            <w:bottom w:val="none" w:sz="0" w:space="0" w:color="auto"/>
            <w:right w:val="none" w:sz="0" w:space="0" w:color="auto"/>
          </w:divBdr>
        </w:div>
        <w:div w:id="1263489056">
          <w:marLeft w:val="0"/>
          <w:marRight w:val="0"/>
          <w:marTop w:val="0"/>
          <w:marBottom w:val="0"/>
          <w:divBdr>
            <w:top w:val="none" w:sz="0" w:space="0" w:color="auto"/>
            <w:left w:val="none" w:sz="0" w:space="0" w:color="auto"/>
            <w:bottom w:val="none" w:sz="0" w:space="0" w:color="auto"/>
            <w:right w:val="none" w:sz="0" w:space="0" w:color="auto"/>
          </w:divBdr>
        </w:div>
        <w:div w:id="1784495130">
          <w:marLeft w:val="0"/>
          <w:marRight w:val="0"/>
          <w:marTop w:val="0"/>
          <w:marBottom w:val="0"/>
          <w:divBdr>
            <w:top w:val="none" w:sz="0" w:space="0" w:color="auto"/>
            <w:left w:val="none" w:sz="0" w:space="0" w:color="auto"/>
            <w:bottom w:val="none" w:sz="0" w:space="0" w:color="auto"/>
            <w:right w:val="none" w:sz="0" w:space="0" w:color="auto"/>
          </w:divBdr>
        </w:div>
        <w:div w:id="1901743733">
          <w:marLeft w:val="0"/>
          <w:marRight w:val="0"/>
          <w:marTop w:val="0"/>
          <w:marBottom w:val="0"/>
          <w:divBdr>
            <w:top w:val="none" w:sz="0" w:space="0" w:color="auto"/>
            <w:left w:val="none" w:sz="0" w:space="0" w:color="auto"/>
            <w:bottom w:val="none" w:sz="0" w:space="0" w:color="auto"/>
            <w:right w:val="none" w:sz="0" w:space="0" w:color="auto"/>
          </w:divBdr>
        </w:div>
      </w:divsChild>
    </w:div>
    <w:div w:id="812140378">
      <w:bodyDiv w:val="1"/>
      <w:marLeft w:val="0"/>
      <w:marRight w:val="0"/>
      <w:marTop w:val="0"/>
      <w:marBottom w:val="0"/>
      <w:divBdr>
        <w:top w:val="none" w:sz="0" w:space="0" w:color="auto"/>
        <w:left w:val="none" w:sz="0" w:space="0" w:color="auto"/>
        <w:bottom w:val="none" w:sz="0" w:space="0" w:color="auto"/>
        <w:right w:val="none" w:sz="0" w:space="0" w:color="auto"/>
      </w:divBdr>
      <w:divsChild>
        <w:div w:id="254705642">
          <w:marLeft w:val="0"/>
          <w:marRight w:val="0"/>
          <w:marTop w:val="0"/>
          <w:marBottom w:val="0"/>
          <w:divBdr>
            <w:top w:val="none" w:sz="0" w:space="0" w:color="auto"/>
            <w:left w:val="none" w:sz="0" w:space="0" w:color="auto"/>
            <w:bottom w:val="none" w:sz="0" w:space="0" w:color="auto"/>
            <w:right w:val="none" w:sz="0" w:space="0" w:color="auto"/>
          </w:divBdr>
        </w:div>
        <w:div w:id="701171902">
          <w:marLeft w:val="0"/>
          <w:marRight w:val="0"/>
          <w:marTop w:val="0"/>
          <w:marBottom w:val="0"/>
          <w:divBdr>
            <w:top w:val="none" w:sz="0" w:space="0" w:color="auto"/>
            <w:left w:val="none" w:sz="0" w:space="0" w:color="auto"/>
            <w:bottom w:val="none" w:sz="0" w:space="0" w:color="auto"/>
            <w:right w:val="none" w:sz="0" w:space="0" w:color="auto"/>
          </w:divBdr>
        </w:div>
        <w:div w:id="1024328750">
          <w:marLeft w:val="0"/>
          <w:marRight w:val="0"/>
          <w:marTop w:val="0"/>
          <w:marBottom w:val="0"/>
          <w:divBdr>
            <w:top w:val="none" w:sz="0" w:space="0" w:color="auto"/>
            <w:left w:val="none" w:sz="0" w:space="0" w:color="auto"/>
            <w:bottom w:val="none" w:sz="0" w:space="0" w:color="auto"/>
            <w:right w:val="none" w:sz="0" w:space="0" w:color="auto"/>
          </w:divBdr>
        </w:div>
        <w:div w:id="1322544958">
          <w:marLeft w:val="0"/>
          <w:marRight w:val="0"/>
          <w:marTop w:val="0"/>
          <w:marBottom w:val="0"/>
          <w:divBdr>
            <w:top w:val="none" w:sz="0" w:space="0" w:color="auto"/>
            <w:left w:val="none" w:sz="0" w:space="0" w:color="auto"/>
            <w:bottom w:val="none" w:sz="0" w:space="0" w:color="auto"/>
            <w:right w:val="none" w:sz="0" w:space="0" w:color="auto"/>
          </w:divBdr>
        </w:div>
        <w:div w:id="1536963555">
          <w:marLeft w:val="0"/>
          <w:marRight w:val="0"/>
          <w:marTop w:val="0"/>
          <w:marBottom w:val="0"/>
          <w:divBdr>
            <w:top w:val="none" w:sz="0" w:space="0" w:color="auto"/>
            <w:left w:val="none" w:sz="0" w:space="0" w:color="auto"/>
            <w:bottom w:val="none" w:sz="0" w:space="0" w:color="auto"/>
            <w:right w:val="none" w:sz="0" w:space="0" w:color="auto"/>
          </w:divBdr>
        </w:div>
        <w:div w:id="1791047424">
          <w:marLeft w:val="0"/>
          <w:marRight w:val="0"/>
          <w:marTop w:val="0"/>
          <w:marBottom w:val="0"/>
          <w:divBdr>
            <w:top w:val="none" w:sz="0" w:space="0" w:color="auto"/>
            <w:left w:val="none" w:sz="0" w:space="0" w:color="auto"/>
            <w:bottom w:val="none" w:sz="0" w:space="0" w:color="auto"/>
            <w:right w:val="none" w:sz="0" w:space="0" w:color="auto"/>
          </w:divBdr>
        </w:div>
        <w:div w:id="1848592706">
          <w:marLeft w:val="0"/>
          <w:marRight w:val="0"/>
          <w:marTop w:val="0"/>
          <w:marBottom w:val="0"/>
          <w:divBdr>
            <w:top w:val="none" w:sz="0" w:space="0" w:color="auto"/>
            <w:left w:val="none" w:sz="0" w:space="0" w:color="auto"/>
            <w:bottom w:val="none" w:sz="0" w:space="0" w:color="auto"/>
            <w:right w:val="none" w:sz="0" w:space="0" w:color="auto"/>
          </w:divBdr>
        </w:div>
        <w:div w:id="1919558855">
          <w:marLeft w:val="0"/>
          <w:marRight w:val="0"/>
          <w:marTop w:val="0"/>
          <w:marBottom w:val="0"/>
          <w:divBdr>
            <w:top w:val="none" w:sz="0" w:space="0" w:color="auto"/>
            <w:left w:val="none" w:sz="0" w:space="0" w:color="auto"/>
            <w:bottom w:val="none" w:sz="0" w:space="0" w:color="auto"/>
            <w:right w:val="none" w:sz="0" w:space="0" w:color="auto"/>
          </w:divBdr>
        </w:div>
        <w:div w:id="1950702352">
          <w:marLeft w:val="0"/>
          <w:marRight w:val="0"/>
          <w:marTop w:val="0"/>
          <w:marBottom w:val="0"/>
          <w:divBdr>
            <w:top w:val="none" w:sz="0" w:space="0" w:color="auto"/>
            <w:left w:val="none" w:sz="0" w:space="0" w:color="auto"/>
            <w:bottom w:val="none" w:sz="0" w:space="0" w:color="auto"/>
            <w:right w:val="none" w:sz="0" w:space="0" w:color="auto"/>
          </w:divBdr>
        </w:div>
      </w:divsChild>
    </w:div>
    <w:div w:id="902133948">
      <w:bodyDiv w:val="1"/>
      <w:marLeft w:val="0"/>
      <w:marRight w:val="0"/>
      <w:marTop w:val="0"/>
      <w:marBottom w:val="0"/>
      <w:divBdr>
        <w:top w:val="none" w:sz="0" w:space="0" w:color="auto"/>
        <w:left w:val="none" w:sz="0" w:space="0" w:color="auto"/>
        <w:bottom w:val="none" w:sz="0" w:space="0" w:color="auto"/>
        <w:right w:val="none" w:sz="0" w:space="0" w:color="auto"/>
      </w:divBdr>
    </w:div>
    <w:div w:id="908345919">
      <w:bodyDiv w:val="1"/>
      <w:marLeft w:val="0"/>
      <w:marRight w:val="0"/>
      <w:marTop w:val="0"/>
      <w:marBottom w:val="0"/>
      <w:divBdr>
        <w:top w:val="none" w:sz="0" w:space="0" w:color="auto"/>
        <w:left w:val="none" w:sz="0" w:space="0" w:color="auto"/>
        <w:bottom w:val="none" w:sz="0" w:space="0" w:color="auto"/>
        <w:right w:val="none" w:sz="0" w:space="0" w:color="auto"/>
      </w:divBdr>
    </w:div>
    <w:div w:id="932782721">
      <w:bodyDiv w:val="1"/>
      <w:marLeft w:val="0"/>
      <w:marRight w:val="0"/>
      <w:marTop w:val="0"/>
      <w:marBottom w:val="0"/>
      <w:divBdr>
        <w:top w:val="none" w:sz="0" w:space="0" w:color="auto"/>
        <w:left w:val="none" w:sz="0" w:space="0" w:color="auto"/>
        <w:bottom w:val="none" w:sz="0" w:space="0" w:color="auto"/>
        <w:right w:val="none" w:sz="0" w:space="0" w:color="auto"/>
      </w:divBdr>
    </w:div>
    <w:div w:id="936985047">
      <w:bodyDiv w:val="1"/>
      <w:marLeft w:val="0"/>
      <w:marRight w:val="0"/>
      <w:marTop w:val="0"/>
      <w:marBottom w:val="0"/>
      <w:divBdr>
        <w:top w:val="none" w:sz="0" w:space="0" w:color="auto"/>
        <w:left w:val="none" w:sz="0" w:space="0" w:color="auto"/>
        <w:bottom w:val="none" w:sz="0" w:space="0" w:color="auto"/>
        <w:right w:val="none" w:sz="0" w:space="0" w:color="auto"/>
      </w:divBdr>
    </w:div>
    <w:div w:id="960302991">
      <w:bodyDiv w:val="1"/>
      <w:marLeft w:val="0"/>
      <w:marRight w:val="0"/>
      <w:marTop w:val="0"/>
      <w:marBottom w:val="0"/>
      <w:divBdr>
        <w:top w:val="none" w:sz="0" w:space="0" w:color="auto"/>
        <w:left w:val="none" w:sz="0" w:space="0" w:color="auto"/>
        <w:bottom w:val="none" w:sz="0" w:space="0" w:color="auto"/>
        <w:right w:val="none" w:sz="0" w:space="0" w:color="auto"/>
      </w:divBdr>
    </w:div>
    <w:div w:id="1102335764">
      <w:bodyDiv w:val="1"/>
      <w:marLeft w:val="0"/>
      <w:marRight w:val="0"/>
      <w:marTop w:val="0"/>
      <w:marBottom w:val="0"/>
      <w:divBdr>
        <w:top w:val="none" w:sz="0" w:space="0" w:color="auto"/>
        <w:left w:val="none" w:sz="0" w:space="0" w:color="auto"/>
        <w:bottom w:val="none" w:sz="0" w:space="0" w:color="auto"/>
        <w:right w:val="none" w:sz="0" w:space="0" w:color="auto"/>
      </w:divBdr>
    </w:div>
    <w:div w:id="1137916861">
      <w:bodyDiv w:val="1"/>
      <w:marLeft w:val="0"/>
      <w:marRight w:val="0"/>
      <w:marTop w:val="0"/>
      <w:marBottom w:val="0"/>
      <w:divBdr>
        <w:top w:val="none" w:sz="0" w:space="0" w:color="auto"/>
        <w:left w:val="none" w:sz="0" w:space="0" w:color="auto"/>
        <w:bottom w:val="none" w:sz="0" w:space="0" w:color="auto"/>
        <w:right w:val="none" w:sz="0" w:space="0" w:color="auto"/>
      </w:divBdr>
    </w:div>
    <w:div w:id="1141578522">
      <w:bodyDiv w:val="1"/>
      <w:marLeft w:val="0"/>
      <w:marRight w:val="0"/>
      <w:marTop w:val="0"/>
      <w:marBottom w:val="0"/>
      <w:divBdr>
        <w:top w:val="none" w:sz="0" w:space="0" w:color="auto"/>
        <w:left w:val="none" w:sz="0" w:space="0" w:color="auto"/>
        <w:bottom w:val="none" w:sz="0" w:space="0" w:color="auto"/>
        <w:right w:val="none" w:sz="0" w:space="0" w:color="auto"/>
      </w:divBdr>
    </w:div>
    <w:div w:id="1186020199">
      <w:bodyDiv w:val="1"/>
      <w:marLeft w:val="0"/>
      <w:marRight w:val="0"/>
      <w:marTop w:val="0"/>
      <w:marBottom w:val="0"/>
      <w:divBdr>
        <w:top w:val="none" w:sz="0" w:space="0" w:color="auto"/>
        <w:left w:val="none" w:sz="0" w:space="0" w:color="auto"/>
        <w:bottom w:val="none" w:sz="0" w:space="0" w:color="auto"/>
        <w:right w:val="none" w:sz="0" w:space="0" w:color="auto"/>
      </w:divBdr>
      <w:divsChild>
        <w:div w:id="253780795">
          <w:marLeft w:val="0"/>
          <w:marRight w:val="0"/>
          <w:marTop w:val="0"/>
          <w:marBottom w:val="0"/>
          <w:divBdr>
            <w:top w:val="none" w:sz="0" w:space="0" w:color="auto"/>
            <w:left w:val="none" w:sz="0" w:space="0" w:color="auto"/>
            <w:bottom w:val="none" w:sz="0" w:space="0" w:color="auto"/>
            <w:right w:val="none" w:sz="0" w:space="0" w:color="auto"/>
          </w:divBdr>
        </w:div>
        <w:div w:id="746028439">
          <w:marLeft w:val="0"/>
          <w:marRight w:val="0"/>
          <w:marTop w:val="0"/>
          <w:marBottom w:val="0"/>
          <w:divBdr>
            <w:top w:val="none" w:sz="0" w:space="0" w:color="auto"/>
            <w:left w:val="none" w:sz="0" w:space="0" w:color="auto"/>
            <w:bottom w:val="none" w:sz="0" w:space="0" w:color="auto"/>
            <w:right w:val="none" w:sz="0" w:space="0" w:color="auto"/>
          </w:divBdr>
        </w:div>
        <w:div w:id="821387556">
          <w:marLeft w:val="0"/>
          <w:marRight w:val="0"/>
          <w:marTop w:val="0"/>
          <w:marBottom w:val="0"/>
          <w:divBdr>
            <w:top w:val="none" w:sz="0" w:space="0" w:color="auto"/>
            <w:left w:val="none" w:sz="0" w:space="0" w:color="auto"/>
            <w:bottom w:val="none" w:sz="0" w:space="0" w:color="auto"/>
            <w:right w:val="none" w:sz="0" w:space="0" w:color="auto"/>
          </w:divBdr>
        </w:div>
        <w:div w:id="835263297">
          <w:marLeft w:val="0"/>
          <w:marRight w:val="0"/>
          <w:marTop w:val="0"/>
          <w:marBottom w:val="0"/>
          <w:divBdr>
            <w:top w:val="none" w:sz="0" w:space="0" w:color="auto"/>
            <w:left w:val="none" w:sz="0" w:space="0" w:color="auto"/>
            <w:bottom w:val="none" w:sz="0" w:space="0" w:color="auto"/>
            <w:right w:val="none" w:sz="0" w:space="0" w:color="auto"/>
          </w:divBdr>
        </w:div>
        <w:div w:id="837840769">
          <w:marLeft w:val="0"/>
          <w:marRight w:val="0"/>
          <w:marTop w:val="0"/>
          <w:marBottom w:val="0"/>
          <w:divBdr>
            <w:top w:val="none" w:sz="0" w:space="0" w:color="auto"/>
            <w:left w:val="none" w:sz="0" w:space="0" w:color="auto"/>
            <w:bottom w:val="none" w:sz="0" w:space="0" w:color="auto"/>
            <w:right w:val="none" w:sz="0" w:space="0" w:color="auto"/>
          </w:divBdr>
        </w:div>
        <w:div w:id="991909619">
          <w:marLeft w:val="0"/>
          <w:marRight w:val="0"/>
          <w:marTop w:val="0"/>
          <w:marBottom w:val="0"/>
          <w:divBdr>
            <w:top w:val="none" w:sz="0" w:space="0" w:color="auto"/>
            <w:left w:val="none" w:sz="0" w:space="0" w:color="auto"/>
            <w:bottom w:val="none" w:sz="0" w:space="0" w:color="auto"/>
            <w:right w:val="none" w:sz="0" w:space="0" w:color="auto"/>
          </w:divBdr>
        </w:div>
        <w:div w:id="1198661392">
          <w:marLeft w:val="0"/>
          <w:marRight w:val="0"/>
          <w:marTop w:val="0"/>
          <w:marBottom w:val="0"/>
          <w:divBdr>
            <w:top w:val="none" w:sz="0" w:space="0" w:color="auto"/>
            <w:left w:val="none" w:sz="0" w:space="0" w:color="auto"/>
            <w:bottom w:val="none" w:sz="0" w:space="0" w:color="auto"/>
            <w:right w:val="none" w:sz="0" w:space="0" w:color="auto"/>
          </w:divBdr>
        </w:div>
        <w:div w:id="1445539417">
          <w:marLeft w:val="0"/>
          <w:marRight w:val="0"/>
          <w:marTop w:val="0"/>
          <w:marBottom w:val="0"/>
          <w:divBdr>
            <w:top w:val="none" w:sz="0" w:space="0" w:color="auto"/>
            <w:left w:val="none" w:sz="0" w:space="0" w:color="auto"/>
            <w:bottom w:val="none" w:sz="0" w:space="0" w:color="auto"/>
            <w:right w:val="none" w:sz="0" w:space="0" w:color="auto"/>
          </w:divBdr>
        </w:div>
        <w:div w:id="1519079992">
          <w:marLeft w:val="0"/>
          <w:marRight w:val="0"/>
          <w:marTop w:val="0"/>
          <w:marBottom w:val="0"/>
          <w:divBdr>
            <w:top w:val="none" w:sz="0" w:space="0" w:color="auto"/>
            <w:left w:val="none" w:sz="0" w:space="0" w:color="auto"/>
            <w:bottom w:val="none" w:sz="0" w:space="0" w:color="auto"/>
            <w:right w:val="none" w:sz="0" w:space="0" w:color="auto"/>
          </w:divBdr>
        </w:div>
        <w:div w:id="1937329172">
          <w:marLeft w:val="0"/>
          <w:marRight w:val="0"/>
          <w:marTop w:val="0"/>
          <w:marBottom w:val="0"/>
          <w:divBdr>
            <w:top w:val="none" w:sz="0" w:space="0" w:color="auto"/>
            <w:left w:val="none" w:sz="0" w:space="0" w:color="auto"/>
            <w:bottom w:val="none" w:sz="0" w:space="0" w:color="auto"/>
            <w:right w:val="none" w:sz="0" w:space="0" w:color="auto"/>
          </w:divBdr>
        </w:div>
      </w:divsChild>
    </w:div>
    <w:div w:id="1211070563">
      <w:bodyDiv w:val="1"/>
      <w:marLeft w:val="0"/>
      <w:marRight w:val="0"/>
      <w:marTop w:val="0"/>
      <w:marBottom w:val="0"/>
      <w:divBdr>
        <w:top w:val="none" w:sz="0" w:space="0" w:color="auto"/>
        <w:left w:val="none" w:sz="0" w:space="0" w:color="auto"/>
        <w:bottom w:val="none" w:sz="0" w:space="0" w:color="auto"/>
        <w:right w:val="none" w:sz="0" w:space="0" w:color="auto"/>
      </w:divBdr>
    </w:div>
    <w:div w:id="1455366483">
      <w:bodyDiv w:val="1"/>
      <w:marLeft w:val="0"/>
      <w:marRight w:val="0"/>
      <w:marTop w:val="0"/>
      <w:marBottom w:val="0"/>
      <w:divBdr>
        <w:top w:val="none" w:sz="0" w:space="0" w:color="auto"/>
        <w:left w:val="none" w:sz="0" w:space="0" w:color="auto"/>
        <w:bottom w:val="none" w:sz="0" w:space="0" w:color="auto"/>
        <w:right w:val="none" w:sz="0" w:space="0" w:color="auto"/>
      </w:divBdr>
    </w:div>
    <w:div w:id="1478647751">
      <w:bodyDiv w:val="1"/>
      <w:marLeft w:val="0"/>
      <w:marRight w:val="0"/>
      <w:marTop w:val="0"/>
      <w:marBottom w:val="0"/>
      <w:divBdr>
        <w:top w:val="none" w:sz="0" w:space="0" w:color="auto"/>
        <w:left w:val="none" w:sz="0" w:space="0" w:color="auto"/>
        <w:bottom w:val="none" w:sz="0" w:space="0" w:color="auto"/>
        <w:right w:val="none" w:sz="0" w:space="0" w:color="auto"/>
      </w:divBdr>
    </w:div>
    <w:div w:id="1546480048">
      <w:bodyDiv w:val="1"/>
      <w:marLeft w:val="0"/>
      <w:marRight w:val="0"/>
      <w:marTop w:val="0"/>
      <w:marBottom w:val="0"/>
      <w:divBdr>
        <w:top w:val="none" w:sz="0" w:space="0" w:color="auto"/>
        <w:left w:val="none" w:sz="0" w:space="0" w:color="auto"/>
        <w:bottom w:val="none" w:sz="0" w:space="0" w:color="auto"/>
        <w:right w:val="none" w:sz="0" w:space="0" w:color="auto"/>
      </w:divBdr>
    </w:div>
    <w:div w:id="1552377904">
      <w:bodyDiv w:val="1"/>
      <w:marLeft w:val="0"/>
      <w:marRight w:val="0"/>
      <w:marTop w:val="0"/>
      <w:marBottom w:val="0"/>
      <w:divBdr>
        <w:top w:val="none" w:sz="0" w:space="0" w:color="auto"/>
        <w:left w:val="none" w:sz="0" w:space="0" w:color="auto"/>
        <w:bottom w:val="none" w:sz="0" w:space="0" w:color="auto"/>
        <w:right w:val="none" w:sz="0" w:space="0" w:color="auto"/>
      </w:divBdr>
    </w:div>
    <w:div w:id="1607887681">
      <w:bodyDiv w:val="1"/>
      <w:marLeft w:val="0"/>
      <w:marRight w:val="0"/>
      <w:marTop w:val="0"/>
      <w:marBottom w:val="0"/>
      <w:divBdr>
        <w:top w:val="none" w:sz="0" w:space="0" w:color="auto"/>
        <w:left w:val="none" w:sz="0" w:space="0" w:color="auto"/>
        <w:bottom w:val="none" w:sz="0" w:space="0" w:color="auto"/>
        <w:right w:val="none" w:sz="0" w:space="0" w:color="auto"/>
      </w:divBdr>
    </w:div>
    <w:div w:id="1683780983">
      <w:bodyDiv w:val="1"/>
      <w:marLeft w:val="0"/>
      <w:marRight w:val="0"/>
      <w:marTop w:val="0"/>
      <w:marBottom w:val="0"/>
      <w:divBdr>
        <w:top w:val="none" w:sz="0" w:space="0" w:color="auto"/>
        <w:left w:val="none" w:sz="0" w:space="0" w:color="auto"/>
        <w:bottom w:val="none" w:sz="0" w:space="0" w:color="auto"/>
        <w:right w:val="none" w:sz="0" w:space="0" w:color="auto"/>
      </w:divBdr>
    </w:div>
    <w:div w:id="1707220043">
      <w:bodyDiv w:val="1"/>
      <w:marLeft w:val="0"/>
      <w:marRight w:val="0"/>
      <w:marTop w:val="0"/>
      <w:marBottom w:val="0"/>
      <w:divBdr>
        <w:top w:val="none" w:sz="0" w:space="0" w:color="auto"/>
        <w:left w:val="none" w:sz="0" w:space="0" w:color="auto"/>
        <w:bottom w:val="none" w:sz="0" w:space="0" w:color="auto"/>
        <w:right w:val="none" w:sz="0" w:space="0" w:color="auto"/>
      </w:divBdr>
    </w:div>
    <w:div w:id="1719544877">
      <w:bodyDiv w:val="1"/>
      <w:marLeft w:val="0"/>
      <w:marRight w:val="0"/>
      <w:marTop w:val="0"/>
      <w:marBottom w:val="0"/>
      <w:divBdr>
        <w:top w:val="none" w:sz="0" w:space="0" w:color="auto"/>
        <w:left w:val="none" w:sz="0" w:space="0" w:color="auto"/>
        <w:bottom w:val="none" w:sz="0" w:space="0" w:color="auto"/>
        <w:right w:val="none" w:sz="0" w:space="0" w:color="auto"/>
      </w:divBdr>
    </w:div>
    <w:div w:id="1749770511">
      <w:bodyDiv w:val="1"/>
      <w:marLeft w:val="0"/>
      <w:marRight w:val="0"/>
      <w:marTop w:val="0"/>
      <w:marBottom w:val="0"/>
      <w:divBdr>
        <w:top w:val="none" w:sz="0" w:space="0" w:color="auto"/>
        <w:left w:val="none" w:sz="0" w:space="0" w:color="auto"/>
        <w:bottom w:val="none" w:sz="0" w:space="0" w:color="auto"/>
        <w:right w:val="none" w:sz="0" w:space="0" w:color="auto"/>
      </w:divBdr>
    </w:div>
    <w:div w:id="1786970917">
      <w:bodyDiv w:val="1"/>
      <w:marLeft w:val="0"/>
      <w:marRight w:val="0"/>
      <w:marTop w:val="0"/>
      <w:marBottom w:val="0"/>
      <w:divBdr>
        <w:top w:val="none" w:sz="0" w:space="0" w:color="auto"/>
        <w:left w:val="none" w:sz="0" w:space="0" w:color="auto"/>
        <w:bottom w:val="none" w:sz="0" w:space="0" w:color="auto"/>
        <w:right w:val="none" w:sz="0" w:space="0" w:color="auto"/>
      </w:divBdr>
    </w:div>
    <w:div w:id="1883395753">
      <w:bodyDiv w:val="1"/>
      <w:marLeft w:val="0"/>
      <w:marRight w:val="0"/>
      <w:marTop w:val="0"/>
      <w:marBottom w:val="0"/>
      <w:divBdr>
        <w:top w:val="none" w:sz="0" w:space="0" w:color="auto"/>
        <w:left w:val="none" w:sz="0" w:space="0" w:color="auto"/>
        <w:bottom w:val="none" w:sz="0" w:space="0" w:color="auto"/>
        <w:right w:val="none" w:sz="0" w:space="0" w:color="auto"/>
      </w:divBdr>
      <w:divsChild>
        <w:div w:id="376008093">
          <w:marLeft w:val="0"/>
          <w:marRight w:val="0"/>
          <w:marTop w:val="0"/>
          <w:marBottom w:val="0"/>
          <w:divBdr>
            <w:top w:val="none" w:sz="0" w:space="0" w:color="auto"/>
            <w:left w:val="none" w:sz="0" w:space="0" w:color="auto"/>
            <w:bottom w:val="none" w:sz="0" w:space="0" w:color="auto"/>
            <w:right w:val="none" w:sz="0" w:space="0" w:color="auto"/>
          </w:divBdr>
        </w:div>
        <w:div w:id="1132551047">
          <w:marLeft w:val="0"/>
          <w:marRight w:val="0"/>
          <w:marTop w:val="0"/>
          <w:marBottom w:val="0"/>
          <w:divBdr>
            <w:top w:val="none" w:sz="0" w:space="0" w:color="auto"/>
            <w:left w:val="none" w:sz="0" w:space="0" w:color="auto"/>
            <w:bottom w:val="none" w:sz="0" w:space="0" w:color="auto"/>
            <w:right w:val="none" w:sz="0" w:space="0" w:color="auto"/>
          </w:divBdr>
        </w:div>
        <w:div w:id="1700349157">
          <w:marLeft w:val="0"/>
          <w:marRight w:val="0"/>
          <w:marTop w:val="0"/>
          <w:marBottom w:val="0"/>
          <w:divBdr>
            <w:top w:val="none" w:sz="0" w:space="0" w:color="auto"/>
            <w:left w:val="none" w:sz="0" w:space="0" w:color="auto"/>
            <w:bottom w:val="none" w:sz="0" w:space="0" w:color="auto"/>
            <w:right w:val="none" w:sz="0" w:space="0" w:color="auto"/>
          </w:divBdr>
        </w:div>
        <w:div w:id="1705406594">
          <w:marLeft w:val="0"/>
          <w:marRight w:val="0"/>
          <w:marTop w:val="0"/>
          <w:marBottom w:val="0"/>
          <w:divBdr>
            <w:top w:val="none" w:sz="0" w:space="0" w:color="auto"/>
            <w:left w:val="none" w:sz="0" w:space="0" w:color="auto"/>
            <w:bottom w:val="none" w:sz="0" w:space="0" w:color="auto"/>
            <w:right w:val="none" w:sz="0" w:space="0" w:color="auto"/>
          </w:divBdr>
        </w:div>
        <w:div w:id="1957563839">
          <w:marLeft w:val="0"/>
          <w:marRight w:val="0"/>
          <w:marTop w:val="0"/>
          <w:marBottom w:val="0"/>
          <w:divBdr>
            <w:top w:val="none" w:sz="0" w:space="0" w:color="auto"/>
            <w:left w:val="none" w:sz="0" w:space="0" w:color="auto"/>
            <w:bottom w:val="none" w:sz="0" w:space="0" w:color="auto"/>
            <w:right w:val="none" w:sz="0" w:space="0" w:color="auto"/>
          </w:divBdr>
        </w:div>
      </w:divsChild>
    </w:div>
    <w:div w:id="1901013355">
      <w:bodyDiv w:val="1"/>
      <w:marLeft w:val="0"/>
      <w:marRight w:val="0"/>
      <w:marTop w:val="0"/>
      <w:marBottom w:val="0"/>
      <w:divBdr>
        <w:top w:val="none" w:sz="0" w:space="0" w:color="auto"/>
        <w:left w:val="none" w:sz="0" w:space="0" w:color="auto"/>
        <w:bottom w:val="none" w:sz="0" w:space="0" w:color="auto"/>
        <w:right w:val="none" w:sz="0" w:space="0" w:color="auto"/>
      </w:divBdr>
    </w:div>
    <w:div w:id="192984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Expiry_Date xmlns="1ba465e8-2946-4cb6-b317-0e62b33ddd93" xsi:nil="true"/>
    <Language xmlns="http://schemas.microsoft.com/sharepoint/v3">English</Language>
    <Content_ID xmlns="1ba465e8-2946-4cb6-b317-0e62b33ddd93" xsi:nil="true"/>
    <Industry_Serctor xmlns="1ba465e8-2946-4cb6-b317-0e62b33ddd93">Not Selected</Industry_Serctor>
    <Client_ID xmlns="1ba465e8-2946-4cb6-b317-0e62b33ddd93" xsi:nil="true"/>
    <Indefinite_Hold xmlns="1ba465e8-2946-4cb6-b317-0e62b33ddd93">true</Indefinite_Hold>
    <Service1 xmlns="1ba465e8-2946-4cb6-b317-0e62b33ddd93" xsi:nil="true"/>
    <_Status xmlns="http://schemas.microsoft.com/sharepoint/v3/fields">Not Started</_Status>
    <Business_Application xmlns="1ba465e8-2946-4cb6-b317-0e62b33ddd93" xsi:nil="true"/>
    <Business_Owner xmlns="1ba465e8-2946-4cb6-b317-0e62b33ddd93" xsi:nil="true"/>
    <Title_Native xmlns="1ba465e8-2946-4cb6-b317-0e62b33ddd93">Not defined</Title_Native>
    <Engagement_ID xmlns="1ba465e8-2946-4cb6-b317-0e62b33ddd93" xsi:nil="true"/>
    <Content_Type xmlns="7afcb3f0-33a4-47ec-afe9-c7cff22655b8">Document</Content_Type>
    <Digital_signature xmlns="1ba465e8-2946-4cb6-b317-0e62b33ddd93" xsi:nil="true"/>
    <KPMG_Author xmlns="1ba465e8-2946-4cb6-b317-0e62b33ddd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46A2A8A1835D4895735DE9B796A0B8" ma:contentTypeVersion="0" ma:contentTypeDescription="Create a new document." ma:contentTypeScope="" ma:versionID="16667b8801536e270fc165d773fb1559">
  <xsd:schema xmlns:xsd="http://www.w3.org/2001/XMLSchema" xmlns:p="http://schemas.microsoft.com/office/2006/metadata/properties" xmlns:ns1="http://schemas.microsoft.com/sharepoint/v3" xmlns:ns2="1ba465e8-2946-4cb6-b317-0e62b33ddd93" xmlns:ns3="7afcb3f0-33a4-47ec-afe9-c7cff22655b8" xmlns:ns4="http://schemas.microsoft.com/sharepoint/v3/fields" targetNamespace="http://schemas.microsoft.com/office/2006/metadata/properties" ma:root="true" ma:fieldsID="3b5b6471f624801dbbe2201d0088cdfa" ns1:_="" ns2:_="" ns3:_="" ns4:_="">
    <xsd:import namespace="http://schemas.microsoft.com/sharepoint/v3"/>
    <xsd:import namespace="1ba465e8-2946-4cb6-b317-0e62b33ddd93"/>
    <xsd:import namespace="7afcb3f0-33a4-47ec-afe9-c7cff22655b8"/>
    <xsd:import namespace="http://schemas.microsoft.com/sharepoint/v3/fields"/>
    <xsd:element name="properties">
      <xsd:complexType>
        <xsd:sequence>
          <xsd:element name="documentManagement">
            <xsd:complexType>
              <xsd:all>
                <xsd:element ref="ns2:Business_Application" minOccurs="0"/>
                <xsd:element ref="ns2:Business_Owner" minOccurs="0"/>
                <xsd:element ref="ns2:Client_ID" minOccurs="0"/>
                <xsd:element ref="ns2:Content_ID" minOccurs="0"/>
                <xsd:element ref="ns3:Content_Type" minOccurs="0"/>
                <xsd:element ref="ns2:Digital_signature" minOccurs="0"/>
                <xsd:element ref="ns2:Engagement_ID" minOccurs="0"/>
                <xsd:element ref="ns2:Expiry_Date" minOccurs="0"/>
                <xsd:element ref="ns2:Indefinite_Hold" minOccurs="0"/>
                <xsd:element ref="ns2:Industry_Serctor" minOccurs="0"/>
                <xsd:element ref="ns2:KPMG_Author" minOccurs="0"/>
                <xsd:element ref="ns2:Service1" minOccurs="0"/>
                <xsd:element ref="ns2:Title_Native" minOccurs="0"/>
                <xsd:element ref="ns1:Language" minOccurs="0"/>
                <xsd:element ref="ns4:_Statu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1"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dms="http://schemas.microsoft.com/office/2006/documentManagement/types" targetNamespace="1ba465e8-2946-4cb6-b317-0e62b33ddd93" elementFormDefault="qualified">
    <xsd:import namespace="http://schemas.microsoft.com/office/2006/documentManagement/types"/>
    <xsd:element name="Business_Application" ma:index="8" nillable="true" ma:displayName="Business_Application" ma:internalName="Business_Application">
      <xsd:simpleType>
        <xsd:restriction base="dms:Text">
          <xsd:maxLength value="255"/>
        </xsd:restriction>
      </xsd:simpleType>
    </xsd:element>
    <xsd:element name="Business_Owner" ma:index="9" nillable="true" ma:displayName="Business_Owner" ma:default="" ma:internalName="Business_Owner">
      <xsd:simpleType>
        <xsd:restriction base="dms:Text">
          <xsd:maxLength value="255"/>
        </xsd:restriction>
      </xsd:simpleType>
    </xsd:element>
    <xsd:element name="Client_ID" ma:index="10" nillable="true" ma:displayName="Client_ID" ma:internalName="Client_ID">
      <xsd:simpleType>
        <xsd:restriction base="dms:Text">
          <xsd:maxLength value="255"/>
        </xsd:restriction>
      </xsd:simpleType>
    </xsd:element>
    <xsd:element name="Content_ID" ma:index="11" nillable="true" ma:displayName="Content_ID" ma:internalName="Content_ID">
      <xsd:simpleType>
        <xsd:restriction base="dms:Text">
          <xsd:maxLength value="255"/>
        </xsd:restriction>
      </xsd:simpleType>
    </xsd:element>
    <xsd:element name="Digital_signature" ma:index="13" nillable="true" ma:displayName="Digital_signature" ma:internalName="Digital_signature">
      <xsd:simpleType>
        <xsd:restriction base="dms:Text">
          <xsd:maxLength value="255"/>
        </xsd:restriction>
      </xsd:simpleType>
    </xsd:element>
    <xsd:element name="Engagement_ID" ma:index="14" nillable="true" ma:displayName="Engagement_ID" ma:internalName="Engagement_ID">
      <xsd:simpleType>
        <xsd:restriction base="dms:Text">
          <xsd:maxLength value="255"/>
        </xsd:restriction>
      </xsd:simpleType>
    </xsd:element>
    <xsd:element name="Expiry_Date" ma:index="15" nillable="true" ma:displayName="Expiry_Date" ma:internalName="Expiry_Date">
      <xsd:simpleType>
        <xsd:restriction base="dms:Text">
          <xsd:maxLength value="255"/>
        </xsd:restriction>
      </xsd:simpleType>
    </xsd:element>
    <xsd:element name="Indefinite_Hold" ma:index="16" nillable="true" ma:displayName="Indefinite_Hold" ma:default="1" ma:internalName="Indefinite_Hold">
      <xsd:simpleType>
        <xsd:restriction base="dms:Boolean"/>
      </xsd:simpleType>
    </xsd:element>
    <xsd:element name="Industry_Serctor" ma:index="17" nillable="true" ma:displayName="Industry_Sector" ma:default="Not Selected" ma:format="Dropdown" ma:internalName="Industry_Serctor" ma:readOnly="false">
      <xsd:simpleType>
        <xsd:restriction base="dms:Choice">
          <xsd:enumeration value="Not Selected"/>
          <xsd:enumeration value="Financial Services"/>
          <xsd:enumeration value="Industrial Markets"/>
          <xsd:enumeration value="Consumer Markets"/>
          <xsd:enumeration value="I C E"/>
          <xsd:enumeration value="Inf. &amp; Gov. &amp; Healthcare"/>
          <xsd:enumeration value="Travel Leisure &amp; Tourism"/>
        </xsd:restriction>
      </xsd:simpleType>
    </xsd:element>
    <xsd:element name="KPMG_Author" ma:index="18" nillable="true" ma:displayName="KPMG_Author" ma:internalName="KPMG_Author">
      <xsd:simpleType>
        <xsd:restriction base="dms:Text">
          <xsd:maxLength value="255"/>
        </xsd:restriction>
      </xsd:simpleType>
    </xsd:element>
    <xsd:element name="Service1" ma:index="19" nillable="true" ma:displayName="Service" ma:internalName="Service1">
      <xsd:simpleType>
        <xsd:restriction base="dms:Text">
          <xsd:maxLength value="255"/>
        </xsd:restriction>
      </xsd:simpleType>
    </xsd:element>
    <xsd:element name="Title_Native" ma:index="20" nillable="true" ma:displayName="Title_Native" ma:default="Not defined" ma:internalName="Title_Native">
      <xsd:simpleType>
        <xsd:restriction base="dms:Text">
          <xsd:maxLength value="255"/>
        </xsd:restriction>
      </xsd:simpleType>
    </xsd:element>
  </xsd:schema>
  <xsd:schema xmlns:xsd="http://www.w3.org/2001/XMLSchema" xmlns:dms="http://schemas.microsoft.com/office/2006/documentManagement/types" targetNamespace="7afcb3f0-33a4-47ec-afe9-c7cff22655b8" elementFormDefault="qualified">
    <xsd:import namespace="http://schemas.microsoft.com/office/2006/documentManagement/types"/>
    <xsd:element name="Content_Type" ma:index="12" nillable="true" ma:displayName="Content_Type" ma:default="Document" ma:format="Dropdown" ma:internalName="Content_Type" ma:readOnly="false">
      <xsd:simpleType>
        <xsd:restriction base="dms:Choice">
          <xsd:enumeration value="Document"/>
          <xsd:enumeration value="Report"/>
          <xsd:enumeration value="Fax"/>
          <xsd:enumeration value="Letter"/>
          <xsd:enumeration value="Minutes"/>
          <xsd:enumeration value="Mail"/>
          <xsd:enumeration value="Other"/>
        </xsd:restriction>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22" nillable="true" ma:displayName="Status" ma:default="Not Started"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160AA-AC78-4FC7-99CC-94B5CC02A146}">
  <ds:schemaRefs>
    <ds:schemaRef ds:uri="http://schemas.microsoft.com/office/2006/metadata/properties"/>
    <ds:schemaRef ds:uri="1ba465e8-2946-4cb6-b317-0e62b33ddd93"/>
    <ds:schemaRef ds:uri="http://schemas.microsoft.com/sharepoint/v3"/>
    <ds:schemaRef ds:uri="http://schemas.microsoft.com/sharepoint/v3/fields"/>
    <ds:schemaRef ds:uri="7afcb3f0-33a4-47ec-afe9-c7cff22655b8"/>
  </ds:schemaRefs>
</ds:datastoreItem>
</file>

<file path=customXml/itemProps2.xml><?xml version="1.0" encoding="utf-8"?>
<ds:datastoreItem xmlns:ds="http://schemas.openxmlformats.org/officeDocument/2006/customXml" ds:itemID="{55D7C953-11C7-4CEF-B8F3-F941905D724E}">
  <ds:schemaRefs>
    <ds:schemaRef ds:uri="http://schemas.microsoft.com/sharepoint/v3/contenttype/forms"/>
  </ds:schemaRefs>
</ds:datastoreItem>
</file>

<file path=customXml/itemProps3.xml><?xml version="1.0" encoding="utf-8"?>
<ds:datastoreItem xmlns:ds="http://schemas.openxmlformats.org/officeDocument/2006/customXml" ds:itemID="{FD231FFD-0E03-499A-8D8D-89ABC4925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a465e8-2946-4cb6-b317-0e62b33ddd93"/>
    <ds:schemaRef ds:uri="7afcb3f0-33a4-47ec-afe9-c7cff22655b8"/>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6BDF33-C517-47D3-998A-F5052DCE6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1834</TotalTime>
  <Pages>40</Pages>
  <Words>15694</Words>
  <Characters>89456</Characters>
  <Application>Microsoft Office Word</Application>
  <DocSecurity>0</DocSecurity>
  <Lines>745</Lines>
  <Paragraphs>209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Návrh metodiky pre finančnú analýzu pre projekty generujúce príjem</vt:lpstr>
      <vt:lpstr>Návrh metodiky pre finančnú analýzu pre projekty generujúce príjem</vt:lpstr>
    </vt:vector>
  </TitlesOfParts>
  <Company/>
  <LinksUpToDate>false</LinksUpToDate>
  <CharactersWithSpaces>104941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metodiky pre finančnú analýzu pre projekty generujúce príjem</dc:title>
  <dc:subject>Ministerstvo životného prostredia Slovenskej republiky</dc:subject>
  <dc:creator>MŽP SR</dc:creator>
  <cp:keywords/>
  <dc:description/>
  <cp:lastModifiedBy>admin</cp:lastModifiedBy>
  <cp:revision>22</cp:revision>
  <cp:lastPrinted>2016-03-01T08:21:00Z</cp:lastPrinted>
  <dcterms:created xsi:type="dcterms:W3CDTF">2015-12-22T10:25:00Z</dcterms:created>
  <dcterms:modified xsi:type="dcterms:W3CDTF">2016-03-01T11:18:00Z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DateFmt">
    <vt:lpwstr>d MMMM yyyy</vt:lpwstr>
  </property>
  <property fmtid="{D5CDD505-2E9C-101B-9397-08002B2CF9AE}" pid="3" name="KISFirmDispName">
    <vt:lpwstr>KPMG Slovensko spol. s r.o.</vt:lpwstr>
  </property>
  <property fmtid="{D5CDD505-2E9C-101B-9397-08002B2CF9AE}" pid="4" name="KISFirmPrtName">
    <vt:lpwstr>KPMG Slovensko spol. s r.o.</vt:lpwstr>
  </property>
  <property fmtid="{D5CDD505-2E9C-101B-9397-08002B2CF9AE}" pid="5" name="KISFirmInfoA">
    <vt:lpwstr>IČO (Registration no.): _x000b_31 348 238</vt:lpwstr>
  </property>
  <property fmtid="{D5CDD505-2E9C-101B-9397-08002B2CF9AE}" pid="6" name="KISFirmInfoB">
    <vt:lpwstr>_x000b_OR OS Bratislava I, odd. Sro, vložka č. (Commercial register of District Court Bratislava I, section Sro, file no.): 4864/B</vt:lpwstr>
  </property>
  <property fmtid="{D5CDD505-2E9C-101B-9397-08002B2CF9AE}" pid="7" name="KISFirmInfoC">
    <vt:lpwstr>_x000b_Evidenčné číslo licencie audítora (Licence no. of statutory auditor): 96</vt:lpwstr>
  </property>
  <property fmtid="{D5CDD505-2E9C-101B-9397-08002B2CF9AE}" pid="8" name="KISFirmDesc">
    <vt:lpwstr>KPMG Slovensko spol. s r.o., a Slovak limited liability company, is a member firm of the KPMG network of independent member firms affiliated with KPMG International Cooperative ("KPMG International"), a Swiss entity.</vt:lpwstr>
  </property>
  <property fmtid="{D5CDD505-2E9C-101B-9397-08002B2CF9AE}" pid="9" name="KISSvcDispName">
    <vt:lpwstr/>
  </property>
  <property fmtid="{D5CDD505-2E9C-101B-9397-08002B2CF9AE}" pid="10" name="KISSvcPrtName">
    <vt:lpwstr/>
  </property>
  <property fmtid="{D5CDD505-2E9C-101B-9397-08002B2CF9AE}" pid="11" name="KISSvcInfoA">
    <vt:lpwstr/>
  </property>
  <property fmtid="{D5CDD505-2E9C-101B-9397-08002B2CF9AE}" pid="12" name="KISSvcInfoB">
    <vt:lpwstr/>
  </property>
  <property fmtid="{D5CDD505-2E9C-101B-9397-08002B2CF9AE}" pid="13" name="KISSvcInfoC">
    <vt:lpwstr/>
  </property>
  <property fmtid="{D5CDD505-2E9C-101B-9397-08002B2CF9AE}" pid="14" name="KISOffName">
    <vt:lpwstr>KPMG Slovensko spol. s r.o.</vt:lpwstr>
  </property>
  <property fmtid="{D5CDD505-2E9C-101B-9397-08002B2CF9AE}" pid="15" name="KISOffCity">
    <vt:lpwstr/>
  </property>
  <property fmtid="{D5CDD505-2E9C-101B-9397-08002B2CF9AE}" pid="16" name="KISOffInfoA">
    <vt:lpwstr/>
  </property>
  <property fmtid="{D5CDD505-2E9C-101B-9397-08002B2CF9AE}" pid="17" name="KISOff1Addr">
    <vt:lpwstr>Dvořákovo nábrežie 10_x000b_811 02  Bratislava_x000b_Slovakia</vt:lpwstr>
  </property>
  <property fmtid="{D5CDD505-2E9C-101B-9397-08002B2CF9AE}" pid="18" name="KISOff2Addr">
    <vt:lpwstr/>
  </property>
  <property fmtid="{D5CDD505-2E9C-101B-9397-08002B2CF9AE}" pid="19" name="KISOff3Addr">
    <vt:lpwstr>P.O. Box 7 _x000b_820 04  Bratislava 24_x000b_Slovakia _x000b_Telephone      	+421 2 59984 111 _x000b_Telefax		+421 2 59984 222 _x000b_Internet		www.kpmg.sk</vt:lpwstr>
  </property>
  <property fmtid="{D5CDD505-2E9C-101B-9397-08002B2CF9AE}" pid="20" name="KISClient">
    <vt:lpwstr>Ministerstvo životného prostredia Slovenskej republiky</vt:lpwstr>
  </property>
  <property fmtid="{D5CDD505-2E9C-101B-9397-08002B2CF9AE}" pid="21" name="KISSubject">
    <vt:lpwstr>Návrh metodiky pre finančnú analýzu pre projekty generujúce príjem</vt:lpwstr>
  </property>
  <property fmtid="{D5CDD505-2E9C-101B-9397-08002B2CF9AE}" pid="22" name="KISRepSubTitle">
    <vt:lpwstr/>
  </property>
  <property fmtid="{D5CDD505-2E9C-101B-9397-08002B2CF9AE}" pid="23" name="KISHdrInfo">
    <vt:lpwstr>Február 2015</vt:lpwstr>
  </property>
  <property fmtid="{D5CDD505-2E9C-101B-9397-08002B2CF9AE}" pid="24" name="KISTmpltVer">
    <vt:lpwstr>3.0</vt:lpwstr>
  </property>
  <property fmtid="{D5CDD505-2E9C-101B-9397-08002B2CF9AE}" pid="25" name="KISFirmCopyright">
    <vt:lpwstr>© 2015 KPMG Slovensko spol. s r.o., the Slovak member firm of KPMG International Cooperative ("KPMG International"), a Swiss entity. All rights reserved.</vt:lpwstr>
  </property>
  <property fmtid="{D5CDD505-2E9C-101B-9397-08002B2CF9AE}" pid="26" name="KISFirmCopyright2">
    <vt:lpwstr/>
  </property>
  <property fmtid="{D5CDD505-2E9C-101B-9397-08002B2CF9AE}" pid="27" name="KISHdrInfoA">
    <vt:lpwstr/>
  </property>
  <property fmtid="{D5CDD505-2E9C-101B-9397-08002B2CF9AE}" pid="28" name="ContentTypeId">
    <vt:lpwstr>0x010100F346A2A8A1835D4895735DE9B796A0B8</vt:lpwstr>
  </property>
  <property fmtid="{D5CDD505-2E9C-101B-9397-08002B2CF9AE}" pid="29" name="Expiry_Date">
    <vt:lpwstr/>
  </property>
  <property fmtid="{D5CDD505-2E9C-101B-9397-08002B2CF9AE}" pid="30" name="Language">
    <vt:lpwstr>English</vt:lpwstr>
  </property>
  <property fmtid="{D5CDD505-2E9C-101B-9397-08002B2CF9AE}" pid="31" name="Content_ID">
    <vt:lpwstr/>
  </property>
  <property fmtid="{D5CDD505-2E9C-101B-9397-08002B2CF9AE}" pid="32" name="Industry_Serctor">
    <vt:lpwstr>Not Selected</vt:lpwstr>
  </property>
  <property fmtid="{D5CDD505-2E9C-101B-9397-08002B2CF9AE}" pid="33" name="Client_ID">
    <vt:lpwstr/>
  </property>
  <property fmtid="{D5CDD505-2E9C-101B-9397-08002B2CF9AE}" pid="34" name="Indefinite_Hold">
    <vt:lpwstr>1</vt:lpwstr>
  </property>
  <property fmtid="{D5CDD505-2E9C-101B-9397-08002B2CF9AE}" pid="35" name="Service1">
    <vt:lpwstr/>
  </property>
  <property fmtid="{D5CDD505-2E9C-101B-9397-08002B2CF9AE}" pid="36" name="_Status">
    <vt:lpwstr>Not Started</vt:lpwstr>
  </property>
  <property fmtid="{D5CDD505-2E9C-101B-9397-08002B2CF9AE}" pid="37" name="Business_Application">
    <vt:lpwstr/>
  </property>
  <property fmtid="{D5CDD505-2E9C-101B-9397-08002B2CF9AE}" pid="38" name="Business_Owner">
    <vt:lpwstr/>
  </property>
  <property fmtid="{D5CDD505-2E9C-101B-9397-08002B2CF9AE}" pid="39" name="Title_Native">
    <vt:lpwstr>Not defined</vt:lpwstr>
  </property>
  <property fmtid="{D5CDD505-2E9C-101B-9397-08002B2CF9AE}" pid="40" name="Engagement_ID">
    <vt:lpwstr/>
  </property>
  <property fmtid="{D5CDD505-2E9C-101B-9397-08002B2CF9AE}" pid="41" name="Content_Type">
    <vt:lpwstr>Document</vt:lpwstr>
  </property>
  <property fmtid="{D5CDD505-2E9C-101B-9397-08002B2CF9AE}" pid="42" name="Digital_signature">
    <vt:lpwstr/>
  </property>
  <property fmtid="{D5CDD505-2E9C-101B-9397-08002B2CF9AE}" pid="43" name="KPMG_Author">
    <vt:lpwstr/>
  </property>
</Properties>
</file>