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6D3" w:rsidRDefault="00036C99">
      <w:pPr>
        <w:pStyle w:val="slovanzoznam"/>
        <w:jc w:val="center"/>
      </w:pP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noProof/>
          <w:lang w:val="sk-SK"/>
        </w:rPr>
        <w:drawing>
          <wp:inline distT="0" distB="0" distL="0" distR="0">
            <wp:extent cx="5619746" cy="476246"/>
            <wp:effectExtent l="0" t="0" r="4" b="4"/>
            <wp:docPr id="1" name="Obrázok 1" descr="lg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46" cy="47624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</w:p>
    <w:p w:rsidR="009C76D3" w:rsidRDefault="00036C99">
      <w:pPr>
        <w:shd w:val="clear" w:color="auto" w:fill="1F3864"/>
        <w:tabs>
          <w:tab w:val="left" w:pos="5145"/>
        </w:tabs>
        <w:jc w:val="center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9C76D3" w:rsidRDefault="00036C99">
      <w:pPr>
        <w:shd w:val="clear" w:color="auto" w:fill="1F3864"/>
        <w:tabs>
          <w:tab w:val="left" w:pos="5145"/>
        </w:tabs>
        <w:jc w:val="center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vyhlásenie sa za veľký podnik</w:t>
      </w:r>
    </w:p>
    <w:p w:rsidR="009C76D3" w:rsidRDefault="009C76D3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9C76D3" w:rsidRDefault="009C76D3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9C76D3" w:rsidRDefault="00036C99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036C99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Názov:</w:t>
      </w:r>
    </w:p>
    <w:p w:rsidR="009C76D3" w:rsidRDefault="00036C99">
      <w:pPr>
        <w:tabs>
          <w:tab w:val="left" w:pos="2520"/>
        </w:tabs>
        <w:autoSpaceDE w:val="0"/>
        <w:ind w:left="2520" w:hanging="25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Adresa (sídla):</w:t>
      </w:r>
    </w:p>
    <w:p w:rsidR="009C76D3" w:rsidRDefault="00036C99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IČO:</w:t>
      </w:r>
    </w:p>
    <w:p w:rsidR="009C76D3" w:rsidRDefault="00036C99">
      <w:pPr>
        <w:tabs>
          <w:tab w:val="left" w:pos="7800"/>
        </w:tabs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DIČ:</w:t>
      </w:r>
      <w:r>
        <w:rPr>
          <w:rFonts w:ascii="Arial Narrow" w:hAnsi="Arial Narrow"/>
          <w:sz w:val="22"/>
          <w:szCs w:val="22"/>
        </w:rPr>
        <w:tab/>
      </w: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036C99">
      <w:pPr>
        <w:autoSpaceDE w:val="0"/>
      </w:pPr>
      <w:r>
        <w:rPr>
          <w:rFonts w:ascii="Arial Narrow" w:hAnsi="Arial Narrow"/>
          <w:sz w:val="22"/>
          <w:szCs w:val="22"/>
        </w:rPr>
        <w:t>Štatutárny orgán</w:t>
      </w:r>
      <w:bookmarkStart w:id="0" w:name="_Ref440034409"/>
      <w:r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0"/>
      <w:r>
        <w:rPr>
          <w:rFonts w:ascii="Arial Narrow" w:hAnsi="Arial Narrow"/>
          <w:sz w:val="22"/>
          <w:szCs w:val="22"/>
        </w:rPr>
        <w:t>:</w:t>
      </w: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tbl>
      <w:tblPr>
        <w:tblW w:w="355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0"/>
        <w:gridCol w:w="709"/>
      </w:tblGrid>
      <w:tr w:rsidR="009C76D3">
        <w:trPr>
          <w:trHeight w:val="31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9C76D3">
        <w:trPr>
          <w:trHeight w:val="300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C76D3">
        <w:trPr>
          <w:trHeight w:val="300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C76D3">
        <w:trPr>
          <w:trHeight w:val="300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C76D3">
        <w:trPr>
          <w:trHeight w:val="31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036C99">
      <w:pPr>
        <w:autoSpaceDE w:val="0"/>
        <w:jc w:val="both"/>
      </w:pPr>
      <w:r>
        <w:rPr>
          <w:rFonts w:ascii="Arial Narrow" w:hAnsi="Arial Narrow"/>
          <w:sz w:val="22"/>
          <w:szCs w:val="22"/>
        </w:rPr>
        <w:t xml:space="preserve">Žiadateľ vyhlasuje, že nespĺňa definíciu </w:t>
      </w:r>
      <w:r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>
        <w:rPr>
          <w:rFonts w:ascii="Arial Narrow" w:hAnsi="Arial Narrow"/>
          <w:b/>
          <w:sz w:val="22"/>
          <w:szCs w:val="22"/>
        </w:rPr>
        <w:t>MSP</w:t>
      </w:r>
      <w:r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 skupinových výnimkách), (</w:t>
      </w:r>
      <w:proofErr w:type="spellStart"/>
      <w:r>
        <w:rPr>
          <w:rFonts w:ascii="Arial Narrow" w:hAnsi="Arial Narrow"/>
          <w:sz w:val="22"/>
          <w:szCs w:val="22"/>
        </w:rPr>
        <w:t>Ú.v</w:t>
      </w:r>
      <w:proofErr w:type="spellEnd"/>
      <w:r>
        <w:rPr>
          <w:rFonts w:ascii="Arial Narrow" w:hAnsi="Arial Narrow"/>
          <w:sz w:val="22"/>
          <w:szCs w:val="22"/>
        </w:rPr>
        <w:t>. EÚ L 187, 26.6.2014).</w:t>
      </w:r>
    </w:p>
    <w:p w:rsidR="009C76D3" w:rsidRDefault="009C76D3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9C76D3" w:rsidRDefault="00036C99">
      <w:pPr>
        <w:autoSpaceDE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036C99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036C99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036C99">
      <w:pPr>
        <w:tabs>
          <w:tab w:val="center" w:pos="8080"/>
        </w:tabs>
        <w:autoSpaceDE w:val="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9C76D3" w:rsidRDefault="00036C99">
      <w:pPr>
        <w:tabs>
          <w:tab w:val="center" w:pos="8080"/>
        </w:tabs>
        <w:autoSpaceDE w:val="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ab/>
        <w:t>titul, meno, priezvisko,</w:t>
      </w:r>
    </w:p>
    <w:p w:rsidR="009C76D3" w:rsidRDefault="00036C99">
      <w:pPr>
        <w:tabs>
          <w:tab w:val="center" w:pos="8080"/>
        </w:tabs>
        <w:autoSpaceDE w:val="0"/>
      </w:pPr>
      <w:r>
        <w:rPr>
          <w:rFonts w:ascii="Arial Narrow" w:hAnsi="Arial Narrow"/>
          <w:bCs/>
          <w:sz w:val="22"/>
          <w:szCs w:val="22"/>
        </w:rPr>
        <w:tab/>
        <w:t>funkcia</w:t>
      </w:r>
      <w:r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 w:rsidR="009C76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470" w:rsidRDefault="00237470">
      <w:r>
        <w:separator/>
      </w:r>
    </w:p>
  </w:endnote>
  <w:endnote w:type="continuationSeparator" w:id="0">
    <w:p w:rsidR="00237470" w:rsidRDefault="0023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0D" w:rsidRDefault="00E97F0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58E" w:rsidRDefault="0023747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0D" w:rsidRDefault="00E97F0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470" w:rsidRDefault="00237470">
      <w:r>
        <w:rPr>
          <w:color w:val="000000"/>
        </w:rPr>
        <w:separator/>
      </w:r>
    </w:p>
  </w:footnote>
  <w:footnote w:type="continuationSeparator" w:id="0">
    <w:p w:rsidR="00237470" w:rsidRDefault="00237470">
      <w:r>
        <w:continuationSeparator/>
      </w:r>
    </w:p>
  </w:footnote>
  <w:footnote w:id="1">
    <w:p w:rsidR="009C76D3" w:rsidRDefault="00036C99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V prípade viacerých štatutárnych zástupcov uveďte všetkých v štruktúre: meno, priezvisko, titul.</w:t>
      </w:r>
    </w:p>
  </w:footnote>
  <w:footnote w:id="2">
    <w:p w:rsidR="009C76D3" w:rsidRDefault="00036C99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ab/>
        <w:t>V prípade, ak v zmysle výpisu z obchodného registra koná v mene podniku súčasne viac štatutárnych zástupcov, žiadateľ doplní podpisové pole pre všetkých relevantných štatutárnych zástupcov.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0D" w:rsidRDefault="00E97F0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58E" w:rsidRDefault="00036C99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ins w:id="1" w:author="autor" w:date="2021-01-27T16:03:00Z">
      <w:r w:rsidR="00E97F0D">
        <w:rPr>
          <w:rFonts w:ascii="Arial Narrow" w:hAnsi="Arial Narrow" w:cs="Arial"/>
          <w:i/>
          <w:sz w:val="20"/>
          <w:szCs w:val="20"/>
        </w:rPr>
        <w:t>2</w:t>
      </w:r>
    </w:ins>
    <w:del w:id="2" w:author="autor" w:date="2021-01-27T16:03:00Z">
      <w:r w:rsidDel="00E97F0D">
        <w:rPr>
          <w:rFonts w:ascii="Arial Narrow" w:hAnsi="Arial Narrow" w:cs="Arial"/>
          <w:i/>
          <w:sz w:val="20"/>
          <w:szCs w:val="20"/>
        </w:rPr>
        <w:delText>14b ŽoN</w:delText>
      </w:r>
    </w:del>
    <w:ins w:id="3" w:author="autor" w:date="2021-01-27T16:03:00Z">
      <w:r w:rsidR="00E97F0D">
        <w:rPr>
          <w:rFonts w:ascii="Arial Narrow" w:hAnsi="Arial Narrow" w:cs="Arial"/>
          <w:i/>
          <w:sz w:val="20"/>
          <w:szCs w:val="20"/>
        </w:rPr>
        <w:t xml:space="preserve"> </w:t>
      </w:r>
    </w:ins>
    <w:del w:id="4" w:author="autor" w:date="2021-01-27T16:03:00Z">
      <w:r w:rsidDel="00E97F0D">
        <w:rPr>
          <w:rFonts w:ascii="Arial Narrow" w:hAnsi="Arial Narrow" w:cs="Arial"/>
          <w:i/>
          <w:sz w:val="20"/>
          <w:szCs w:val="20"/>
        </w:rPr>
        <w:delText>F</w:delText>
      </w:r>
    </w:del>
    <w:r>
      <w:rPr>
        <w:rFonts w:ascii="Arial Narrow" w:hAnsi="Arial Narrow" w:cs="Arial"/>
        <w:i/>
        <w:sz w:val="20"/>
        <w:szCs w:val="20"/>
      </w:rPr>
      <w:t>P</w:t>
    </w:r>
    <w:ins w:id="5" w:author="autor" w:date="2021-01-27T16:03:00Z">
      <w:r w:rsidR="00E97F0D">
        <w:rPr>
          <w:rFonts w:ascii="Arial Narrow" w:hAnsi="Arial Narrow" w:cs="Arial"/>
          <w:i/>
          <w:sz w:val="20"/>
          <w:szCs w:val="20"/>
        </w:rPr>
        <w:t xml:space="preserve">ríručky pre žiadateľa </w:t>
      </w:r>
    </w:ins>
    <w:bookmarkStart w:id="6" w:name="_GoBack"/>
    <w:bookmarkEnd w:id="6"/>
    <w:r>
      <w:rPr>
        <w:rFonts w:ascii="Arial Narrow" w:hAnsi="Arial Narrow" w:cs="Arial"/>
        <w:i/>
        <w:sz w:val="20"/>
        <w:szCs w:val="20"/>
      </w:rPr>
      <w:t xml:space="preserve"> – Vyhlásenie o veľkosti podniku – veľký podnik</w:t>
    </w:r>
  </w:p>
  <w:p w:rsidR="009B458E" w:rsidRDefault="0023747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0D" w:rsidRDefault="00E97F0D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6D3"/>
    <w:rsid w:val="00036C99"/>
    <w:rsid w:val="00237470"/>
    <w:rsid w:val="00292552"/>
    <w:rsid w:val="009C76D3"/>
    <w:rsid w:val="00E9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D989B"/>
  <w15:docId w15:val="{DF1699E5-6F04-4599-9235-4F81DC7B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rPr>
      <w:rFonts w:cs="Times New Roman"/>
      <w:position w:val="0"/>
      <w:vertAlign w:val="superscript"/>
    </w:rPr>
  </w:style>
  <w:style w:type="paragraph" w:styleId="Textpoznmkypodiarou">
    <w:name w:val="footnote text"/>
    <w:basedOn w:val="Normlny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rFonts w:ascii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Pr>
      <w:rFonts w:ascii="Times New Roman" w:hAnsi="Times New Roman" w:cs="Times New Roman"/>
      <w:sz w:val="24"/>
      <w:szCs w:val="24"/>
      <w:lang w:eastAsia="sk-SK"/>
    </w:rPr>
  </w:style>
  <w:style w:type="paragraph" w:styleId="slovanzoznam">
    <w:name w:val="List Number"/>
    <w:basedOn w:val="Zoznam"/>
    <w:pPr>
      <w:tabs>
        <w:tab w:val="left" w:pos="360"/>
      </w:tabs>
      <w:overflowPunct w:val="0"/>
      <w:autoSpaceDE w:val="0"/>
      <w:spacing w:after="240" w:line="240" w:lineRule="atLeast"/>
      <w:ind w:left="340" w:hanging="340"/>
      <w:jc w:val="both"/>
    </w:pPr>
    <w:rPr>
      <w:spacing w:val="-5"/>
      <w:sz w:val="20"/>
      <w:szCs w:val="20"/>
      <w:lang w:val="en-GB"/>
    </w:rPr>
  </w:style>
  <w:style w:type="paragraph" w:styleId="Zoznam">
    <w:name w:val="List"/>
    <w:basedOn w:val="Normlny"/>
    <w:pPr>
      <w:ind w:left="283" w:hanging="283"/>
    </w:pPr>
  </w:style>
  <w:style w:type="paragraph" w:styleId="Textbubliny">
    <w:name w:val="Balloon Text"/>
    <w:basedOn w:val="Normlny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rPr>
      <w:rFonts w:ascii="Segoe UI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Borovský Pavol</dc:creator>
  <cp:lastModifiedBy>autor</cp:lastModifiedBy>
  <cp:revision>3</cp:revision>
  <dcterms:created xsi:type="dcterms:W3CDTF">2020-12-29T13:46:00Z</dcterms:created>
  <dcterms:modified xsi:type="dcterms:W3CDTF">2021-01-27T15:03:00Z</dcterms:modified>
</cp:coreProperties>
</file>