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286" w:rsidRDefault="008A5286" w:rsidP="008A5286">
      <w:pPr>
        <w:jc w:val="center"/>
        <w:rPr>
          <w:b/>
          <w:color w:val="1F497D"/>
        </w:rPr>
      </w:pPr>
      <w:bookmarkStart w:id="0" w:name="_MailOriginal"/>
      <w:bookmarkStart w:id="1" w:name="_GoBack"/>
      <w:bookmarkEnd w:id="1"/>
      <w:r>
        <w:rPr>
          <w:rFonts w:ascii="Arial" w:hAnsi="Arial" w:cs="Arial"/>
          <w:noProof/>
          <w:color w:val="0A5283"/>
          <w:sz w:val="18"/>
          <w:szCs w:val="18"/>
          <w:shd w:val="clear" w:color="auto" w:fill="FFFFFF"/>
          <w:lang w:eastAsia="sk-SK"/>
        </w:rPr>
        <w:drawing>
          <wp:inline distT="0" distB="0" distL="0" distR="0" wp14:anchorId="22245DCE" wp14:editId="682F717D">
            <wp:extent cx="5619750" cy="476250"/>
            <wp:effectExtent l="0" t="0" r="0" b="0"/>
            <wp:docPr id="1" name="Obrázok 1" descr="l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g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286" w:rsidRDefault="008A5286" w:rsidP="00D315BB">
      <w:pPr>
        <w:rPr>
          <w:b/>
          <w:color w:val="1F497D"/>
        </w:rPr>
      </w:pPr>
    </w:p>
    <w:p w:rsidR="000D0640" w:rsidRDefault="000D0640" w:rsidP="000D0640">
      <w:pPr>
        <w:jc w:val="center"/>
        <w:rPr>
          <w:rFonts w:ascii="Arial Narrow" w:hAnsi="Arial Narrow" w:cs="Arial"/>
          <w:b/>
          <w:sz w:val="32"/>
          <w:szCs w:val="20"/>
          <w:u w:val="single"/>
        </w:rPr>
      </w:pPr>
      <w:r w:rsidRPr="008A5286">
        <w:rPr>
          <w:rFonts w:ascii="Arial Narrow" w:hAnsi="Arial Narrow" w:cs="Arial"/>
          <w:b/>
          <w:sz w:val="32"/>
          <w:szCs w:val="20"/>
          <w:u w:val="single"/>
        </w:rPr>
        <w:t xml:space="preserve">Podporné stanovisko gestora s realizáciou </w:t>
      </w:r>
    </w:p>
    <w:p w:rsidR="000D0640" w:rsidRPr="008A5286" w:rsidRDefault="000D0640" w:rsidP="000D0640">
      <w:pPr>
        <w:jc w:val="center"/>
        <w:rPr>
          <w:rFonts w:ascii="Arial Narrow" w:hAnsi="Arial Narrow" w:cs="Arial"/>
          <w:b/>
          <w:sz w:val="32"/>
          <w:szCs w:val="20"/>
          <w:u w:val="single"/>
        </w:rPr>
      </w:pPr>
      <w:r w:rsidRPr="008A5286">
        <w:rPr>
          <w:rFonts w:ascii="Arial Narrow" w:hAnsi="Arial Narrow" w:cs="Arial"/>
          <w:b/>
          <w:sz w:val="32"/>
          <w:szCs w:val="20"/>
          <w:u w:val="single"/>
        </w:rPr>
        <w:t>navrhovaných aktivít projektu</w:t>
      </w:r>
    </w:p>
    <w:p w:rsidR="000D0640" w:rsidRPr="00415D78" w:rsidRDefault="004726A3" w:rsidP="00415D78">
      <w:pPr>
        <w:pStyle w:val="Default"/>
        <w:jc w:val="center"/>
        <w:rPr>
          <w:rFonts w:ascii="Arial Narrow" w:eastAsiaTheme="minorHAnsi" w:hAnsi="Arial Narrow"/>
          <w:b/>
          <w:color w:val="auto"/>
          <w:sz w:val="32"/>
          <w:szCs w:val="20"/>
          <w:u w:val="single"/>
          <w:lang w:eastAsia="en-US"/>
        </w:rPr>
      </w:pPr>
      <w:r w:rsidRPr="00415D78">
        <w:rPr>
          <w:rFonts w:ascii="Arial Narrow" w:eastAsiaTheme="minorHAnsi" w:hAnsi="Arial Narrow"/>
          <w:b/>
          <w:color w:val="auto"/>
          <w:sz w:val="32"/>
          <w:szCs w:val="20"/>
          <w:u w:val="single"/>
          <w:lang w:eastAsia="en-US"/>
        </w:rPr>
        <w:t>C1 - Národný monitorovací systém kvality ovzdušia</w:t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Default="000D0640" w:rsidP="000D0640">
      <w:pPr>
        <w:rPr>
          <w:b/>
          <w:color w:val="1F497D"/>
        </w:rPr>
      </w:pPr>
      <w:r>
        <w:rPr>
          <w:b/>
          <w:color w:val="1F497D"/>
        </w:rPr>
        <w:t>Identifikácia gestora v oblasti ochrany ovzdušia:</w:t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1003C2" w:rsidRDefault="004726A3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Ministerstv</w:t>
      </w:r>
      <w:r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o</w:t>
      </w: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 </w:t>
      </w:r>
      <w:r w:rsidR="000D0640"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životného prostredia Slovenskej republiky,</w:t>
      </w:r>
    </w:p>
    <w:p w:rsidR="000D0640" w:rsidRPr="001003C2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Sekcia zmeny klímy a ochrany ovzdušia, </w:t>
      </w:r>
    </w:p>
    <w:p w:rsidR="000D0640" w:rsidRPr="001003C2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Odbor ochrany ovzdušia,</w:t>
      </w:r>
    </w:p>
    <w:p w:rsidR="000D0640" w:rsidRPr="001003C2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Nám. Ľ. Štúra 1</w:t>
      </w:r>
    </w:p>
    <w:p w:rsidR="000D0640" w:rsidRPr="001003C2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812 35 Bratislava</w:t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Default="000D0640" w:rsidP="000D0640">
      <w:pPr>
        <w:pStyle w:val="Default"/>
        <w:jc w:val="both"/>
        <w:rPr>
          <w:rFonts w:ascii="Calibri" w:eastAsiaTheme="minorHAnsi" w:hAnsi="Calibri" w:cs="Times New Roman"/>
          <w:b/>
          <w:color w:val="1F497D"/>
          <w:sz w:val="22"/>
          <w:szCs w:val="22"/>
          <w:lang w:eastAsia="en-US"/>
        </w:rPr>
      </w:pPr>
      <w:r>
        <w:rPr>
          <w:rFonts w:ascii="Calibri" w:eastAsiaTheme="minorHAnsi" w:hAnsi="Calibri" w:cs="Times New Roman"/>
          <w:b/>
          <w:color w:val="1F497D"/>
          <w:sz w:val="22"/>
          <w:szCs w:val="22"/>
          <w:lang w:eastAsia="en-US"/>
        </w:rPr>
        <w:t>Identifikácia potenciálneho žiadateľa:</w:t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1003C2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Názov:</w:t>
      </w:r>
    </w:p>
    <w:p w:rsidR="000D0640" w:rsidRPr="001003C2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Sídlo:</w:t>
      </w:r>
    </w:p>
    <w:p w:rsidR="000D0640" w:rsidRPr="001003C2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IČO organizácie:</w:t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Default="000D0640" w:rsidP="000D0640">
      <w:pPr>
        <w:rPr>
          <w:b/>
          <w:color w:val="1F497D"/>
        </w:rPr>
      </w:pPr>
      <w:r>
        <w:rPr>
          <w:b/>
          <w:color w:val="1F497D"/>
        </w:rPr>
        <w:t>Stručný opis kľúčových podmienok (abstrakt)</w:t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Default="000D0640" w:rsidP="000D0640">
      <w:pPr>
        <w:rPr>
          <w:b/>
          <w:color w:val="1F497D"/>
        </w:rPr>
      </w:pPr>
      <w:r>
        <w:rPr>
          <w:b/>
          <w:color w:val="1F497D"/>
        </w:rPr>
        <w:t>Vyjadrenie gestora:</w:t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Default="000D0640" w:rsidP="000D0640">
      <w:pPr>
        <w:rPr>
          <w:b/>
          <w:color w:val="1F497D"/>
        </w:rPr>
      </w:pPr>
      <w:r>
        <w:rPr>
          <w:b/>
          <w:color w:val="1F497D"/>
        </w:rPr>
        <w:t>Gestor s navrhovaným projektom:</w:t>
      </w:r>
      <w:r>
        <w:rPr>
          <w:b/>
          <w:color w:val="1F497D"/>
        </w:rPr>
        <w:tab/>
        <w:t>súhlasí / nesúhlasí</w:t>
      </w:r>
      <w:r>
        <w:rPr>
          <w:rStyle w:val="Odkaznapoznmkupodiarou"/>
          <w:b/>
          <w:color w:val="1F497D"/>
        </w:rPr>
        <w:footnoteReference w:id="1"/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Default="000D0640" w:rsidP="000D0640">
      <w:pPr>
        <w:rPr>
          <w:b/>
          <w:color w:val="1F497D"/>
        </w:rPr>
      </w:pPr>
      <w:r>
        <w:rPr>
          <w:b/>
          <w:color w:val="1F497D"/>
        </w:rPr>
        <w:t>V .................., dňa .................</w:t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Default="000D0640" w:rsidP="000D0640">
      <w:pPr>
        <w:rPr>
          <w:b/>
          <w:color w:val="1F497D"/>
        </w:rPr>
      </w:pPr>
      <w:r>
        <w:rPr>
          <w:b/>
          <w:color w:val="1F497D"/>
        </w:rPr>
        <w:t>Oprávnená osoba</w:t>
      </w:r>
      <w:r w:rsidRPr="002433EE">
        <w:rPr>
          <w:vertAlign w:val="superscript"/>
        </w:rPr>
        <w:footnoteReference w:id="2"/>
      </w:r>
    </w:p>
    <w:p w:rsidR="000D0640" w:rsidRPr="002433EE" w:rsidRDefault="000D0640" w:rsidP="000D0640">
      <w:r>
        <w:rPr>
          <w:b/>
          <w:color w:val="1F497D"/>
        </w:rPr>
        <w:t>Titul:</w:t>
      </w:r>
    </w:p>
    <w:p w:rsidR="000D0640" w:rsidRPr="002433EE" w:rsidRDefault="000D0640" w:rsidP="000D0640">
      <w:r>
        <w:rPr>
          <w:b/>
          <w:color w:val="1F497D"/>
        </w:rPr>
        <w:t>Meno:</w:t>
      </w:r>
    </w:p>
    <w:p w:rsidR="000D0640" w:rsidRPr="002433EE" w:rsidRDefault="000D0640" w:rsidP="000D0640">
      <w:r>
        <w:rPr>
          <w:b/>
          <w:color w:val="1F497D"/>
        </w:rPr>
        <w:t>Priezvisko:</w:t>
      </w:r>
    </w:p>
    <w:p w:rsidR="000D0640" w:rsidRPr="002433EE" w:rsidRDefault="000D0640" w:rsidP="000D0640">
      <w:r>
        <w:rPr>
          <w:b/>
          <w:color w:val="1F497D"/>
        </w:rPr>
        <w:t>Funkcia:</w:t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Default="000D0640" w:rsidP="000D0640">
      <w:pPr>
        <w:tabs>
          <w:tab w:val="center" w:pos="6946"/>
        </w:tabs>
        <w:rPr>
          <w:b/>
          <w:color w:val="1F497D"/>
        </w:rPr>
      </w:pPr>
      <w:r>
        <w:rPr>
          <w:b/>
          <w:color w:val="1F497D"/>
        </w:rPr>
        <w:tab/>
        <w:t>...........................................................</w:t>
      </w:r>
    </w:p>
    <w:p w:rsidR="000D0640" w:rsidRDefault="000D0640" w:rsidP="000D0640">
      <w:pPr>
        <w:tabs>
          <w:tab w:val="center" w:pos="6946"/>
        </w:tabs>
        <w:rPr>
          <w:b/>
          <w:color w:val="1F497D"/>
        </w:rPr>
      </w:pPr>
      <w:r>
        <w:rPr>
          <w:b/>
          <w:color w:val="1F497D"/>
        </w:rPr>
        <w:tab/>
        <w:t>podpis oprávnenej osoby</w:t>
      </w:r>
    </w:p>
    <w:p w:rsidR="000D0640" w:rsidRDefault="000D0640" w:rsidP="000D0640">
      <w:pPr>
        <w:tabs>
          <w:tab w:val="center" w:pos="6946"/>
        </w:tabs>
        <w:rPr>
          <w:b/>
          <w:color w:val="1F497D"/>
        </w:rPr>
      </w:pPr>
      <w:r>
        <w:rPr>
          <w:b/>
          <w:color w:val="1F497D"/>
        </w:rPr>
        <w:tab/>
        <w:t>a otlačok pečiatky gestora</w:t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2433EE">
        <w:rPr>
          <w:rFonts w:ascii="Calibri" w:eastAsiaTheme="minorHAnsi" w:hAnsi="Calibri" w:cs="Times New Roman"/>
          <w:b/>
          <w:color w:val="1F497D"/>
          <w:sz w:val="22"/>
          <w:szCs w:val="22"/>
          <w:lang w:eastAsia="en-US"/>
        </w:rPr>
        <w:t>Zoznam príloh:</w:t>
      </w:r>
    </w:p>
    <w:p w:rsidR="000D0640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D315BB" w:rsidRDefault="000D0640" w:rsidP="000D0640">
      <w:pPr>
        <w:jc w:val="center"/>
        <w:rPr>
          <w:b/>
          <w:color w:val="1F497D"/>
        </w:rPr>
      </w:pPr>
      <w:r w:rsidRPr="00D315BB">
        <w:rPr>
          <w:b/>
          <w:color w:val="1F497D"/>
        </w:rPr>
        <w:lastRenderedPageBreak/>
        <w:t xml:space="preserve">Kľúčové podmienky pre vydanie súhlasného stanoviska </w:t>
      </w:r>
      <w:r>
        <w:rPr>
          <w:b/>
          <w:color w:val="1F497D"/>
        </w:rPr>
        <w:t>gestora</w:t>
      </w:r>
    </w:p>
    <w:p w:rsidR="000D0640" w:rsidRDefault="000D0640" w:rsidP="000D0640"/>
    <w:p w:rsidR="000D0640" w:rsidRDefault="000D0640" w:rsidP="000D0640">
      <w:pPr>
        <w:jc w:val="both"/>
      </w:pPr>
      <w:r>
        <w:t>Potenciálny žiadateľ je povinný preukázať ako naplní kľúčové podmienky. Zároveň potenciálny žiadateľ predloží aj relevantné prílohy.</w:t>
      </w:r>
    </w:p>
    <w:p w:rsidR="000D0640" w:rsidRDefault="000D0640" w:rsidP="000D0640">
      <w:pPr>
        <w:jc w:val="both"/>
      </w:pPr>
    </w:p>
    <w:p w:rsidR="000D0640" w:rsidRDefault="000D0640" w:rsidP="000D0640">
      <w:pPr>
        <w:jc w:val="both"/>
      </w:pPr>
      <w:r>
        <w:t>Kľúčové podmienky:</w:t>
      </w:r>
    </w:p>
    <w:p w:rsidR="00D315BB" w:rsidRDefault="00D315BB" w:rsidP="00D315BB">
      <w:pPr>
        <w:rPr>
          <w:color w:val="1F497D"/>
        </w:rPr>
      </w:pPr>
    </w:p>
    <w:p w:rsidR="00D315BB" w:rsidRPr="000D0640" w:rsidRDefault="00D315BB" w:rsidP="00D315BB">
      <w:pPr>
        <w:pStyle w:val="Odsekzoznamu"/>
        <w:ind w:left="360" w:hanging="360"/>
        <w:rPr>
          <w:u w:val="single"/>
        </w:rPr>
      </w:pPr>
      <w:r w:rsidRPr="000D0640">
        <w:t>1.</w:t>
      </w:r>
      <w:r w:rsidRPr="000D0640">
        <w:rPr>
          <w:rFonts w:ascii="Times New Roman" w:hAnsi="Times New Roman"/>
          <w:sz w:val="14"/>
          <w:szCs w:val="14"/>
        </w:rPr>
        <w:t xml:space="preserve">       </w:t>
      </w:r>
      <w:r w:rsidRPr="000D0640">
        <w:rPr>
          <w:u w:val="single"/>
        </w:rPr>
        <w:t>Údaje o monitorovacej stanici (sieti)  </w:t>
      </w:r>
    </w:p>
    <w:p w:rsidR="00D315BB" w:rsidRPr="000D0640" w:rsidRDefault="00D315BB" w:rsidP="00D315BB">
      <w:pPr>
        <w:ind w:left="426"/>
      </w:pPr>
      <w:r w:rsidRPr="000D0640">
        <w:t xml:space="preserve">Požiadavky:  </w:t>
      </w:r>
    </w:p>
    <w:p w:rsidR="00D315BB" w:rsidRPr="000D0640" w:rsidRDefault="00D315BB" w:rsidP="00D315BB">
      <w:pPr>
        <w:pStyle w:val="Odsekzoznamu"/>
        <w:ind w:left="426"/>
      </w:pPr>
      <w:r w:rsidRPr="000D0640">
        <w:t>a)</w:t>
      </w:r>
      <w:r w:rsidRPr="000D0640">
        <w:rPr>
          <w:rFonts w:ascii="Times New Roman" w:hAnsi="Times New Roman"/>
          <w:sz w:val="14"/>
          <w:szCs w:val="14"/>
        </w:rPr>
        <w:t xml:space="preserve">      </w:t>
      </w:r>
      <w:r w:rsidRPr="000D0640">
        <w:t xml:space="preserve">rozsah údajov podľa prílohy č. 6 časti C vyhlášky MŽP SR č. 411/2012 Z. z., </w:t>
      </w:r>
    </w:p>
    <w:p w:rsidR="00D315BB" w:rsidRPr="000D0640" w:rsidRDefault="00D315BB" w:rsidP="00D315BB">
      <w:pPr>
        <w:pStyle w:val="Odsekzoznamu"/>
        <w:ind w:left="426"/>
      </w:pPr>
      <w:r w:rsidRPr="000D0640">
        <w:t>b)</w:t>
      </w:r>
      <w:r w:rsidRPr="000D0640">
        <w:rPr>
          <w:rFonts w:ascii="Times New Roman" w:hAnsi="Times New Roman"/>
          <w:sz w:val="14"/>
          <w:szCs w:val="14"/>
        </w:rPr>
        <w:t xml:space="preserve">      </w:t>
      </w:r>
      <w:r w:rsidRPr="000D0640">
        <w:t xml:space="preserve">účel monitorovania – údaje pre hodnotenie kvality ovzdušia poverenou organizáciou podľa zákona č. 137/2010 Z. z. o ovzduší v znení neskorších predpisov, </w:t>
      </w:r>
    </w:p>
    <w:p w:rsidR="00D315BB" w:rsidRPr="000D0640" w:rsidRDefault="00D315BB" w:rsidP="00D315BB">
      <w:pPr>
        <w:pStyle w:val="Odsekzoznamu"/>
        <w:ind w:left="426"/>
      </w:pPr>
      <w:r w:rsidRPr="000D0640">
        <w:t>c)</w:t>
      </w:r>
      <w:r w:rsidRPr="000D0640">
        <w:rPr>
          <w:rFonts w:ascii="Times New Roman" w:hAnsi="Times New Roman"/>
          <w:sz w:val="14"/>
          <w:szCs w:val="14"/>
        </w:rPr>
        <w:t xml:space="preserve">       </w:t>
      </w:r>
      <w:r w:rsidRPr="000D0640">
        <w:t>účel monitorovania – typ monitorovacej stanice:  okrem vidieckych pozaďových staníc (príloha č. 8 časť II. k vyhláške MŽP SR č. 244/2016 Z. z.),</w:t>
      </w:r>
    </w:p>
    <w:p w:rsidR="00D315BB" w:rsidRPr="000D0640" w:rsidRDefault="00D315BB" w:rsidP="00D315BB">
      <w:pPr>
        <w:ind w:left="426"/>
      </w:pPr>
      <w:r w:rsidRPr="000D0640">
        <w:t xml:space="preserve">Preukázanie: </w:t>
      </w:r>
    </w:p>
    <w:p w:rsidR="00D315BB" w:rsidRPr="000D0640" w:rsidRDefault="00D315BB" w:rsidP="00D315BB">
      <w:pPr>
        <w:ind w:left="426"/>
      </w:pPr>
      <w:r w:rsidRPr="000D0640">
        <w:t>Príloha k žiadosti o stanovisko MŽP SR, odboru ochrany ovzdušia  pre aktivitu „Zlepšenie a skvalitnenie NMSKO“    </w:t>
      </w:r>
    </w:p>
    <w:p w:rsidR="00D315BB" w:rsidRPr="000D0640" w:rsidRDefault="00D315BB" w:rsidP="00D315BB"/>
    <w:p w:rsidR="00D315BB" w:rsidRPr="000D0640" w:rsidRDefault="00D315BB" w:rsidP="00D315BB">
      <w:pPr>
        <w:pStyle w:val="Odsekzoznamu"/>
        <w:ind w:left="360" w:hanging="360"/>
        <w:rPr>
          <w:u w:val="single"/>
        </w:rPr>
      </w:pPr>
      <w:r w:rsidRPr="000D0640">
        <w:t>2.</w:t>
      </w:r>
      <w:r w:rsidRPr="000D0640">
        <w:rPr>
          <w:rFonts w:ascii="Times New Roman" w:hAnsi="Times New Roman"/>
          <w:sz w:val="14"/>
          <w:szCs w:val="14"/>
        </w:rPr>
        <w:t xml:space="preserve">       </w:t>
      </w:r>
      <w:r w:rsidRPr="000D0640">
        <w:rPr>
          <w:u w:val="single"/>
        </w:rPr>
        <w:t>Monitorované znečisťujúce látky a metódy monitorovania</w:t>
      </w:r>
    </w:p>
    <w:p w:rsidR="00D315BB" w:rsidRPr="000D0640" w:rsidRDefault="00D315BB" w:rsidP="00D315BB">
      <w:pPr>
        <w:ind w:left="426"/>
      </w:pPr>
      <w:r w:rsidRPr="000D0640">
        <w:t>Požiadavka:</w:t>
      </w:r>
    </w:p>
    <w:p w:rsidR="00D315BB" w:rsidRPr="000D0640" w:rsidRDefault="00D315BB" w:rsidP="00D315BB">
      <w:pPr>
        <w:pStyle w:val="Odsekzoznamu"/>
        <w:ind w:left="426"/>
      </w:pPr>
      <w:r w:rsidRPr="000D0640">
        <w:t>a)</w:t>
      </w:r>
      <w:r w:rsidRPr="000D0640">
        <w:rPr>
          <w:rFonts w:ascii="Times New Roman" w:hAnsi="Times New Roman"/>
          <w:sz w:val="14"/>
          <w:szCs w:val="14"/>
        </w:rPr>
        <w:t xml:space="preserve">      </w:t>
      </w:r>
      <w:r w:rsidRPr="000D0640">
        <w:t xml:space="preserve">Znečisťujúce látky uvedené v prílohe č. 1 k zákonu o ovzduší č. 137/2010 Z. z. </w:t>
      </w:r>
    </w:p>
    <w:p w:rsidR="00D315BB" w:rsidRPr="000D0640" w:rsidRDefault="00D315BB" w:rsidP="00D315BB">
      <w:pPr>
        <w:pStyle w:val="Odsekzoznamu"/>
        <w:ind w:left="426"/>
      </w:pPr>
      <w:r w:rsidRPr="000D0640">
        <w:t>b)</w:t>
      </w:r>
      <w:r w:rsidRPr="000D0640">
        <w:rPr>
          <w:rFonts w:ascii="Times New Roman" w:hAnsi="Times New Roman"/>
          <w:sz w:val="14"/>
          <w:szCs w:val="14"/>
        </w:rPr>
        <w:t xml:space="preserve">      </w:t>
      </w:r>
      <w:r w:rsidRPr="000D0640">
        <w:t>Referenčné metódy na hodnotenie kvality ovzdušia uvedené v prílohe č. 5 časti A k vyhláške MŽP SR č. 244/2016 Z. z., alebo rovnocenné metódy preukázané podľa časti B.</w:t>
      </w:r>
    </w:p>
    <w:p w:rsidR="00D315BB" w:rsidRPr="000D0640" w:rsidRDefault="00D315BB" w:rsidP="00D315BB">
      <w:pPr>
        <w:ind w:left="426"/>
      </w:pPr>
      <w:r w:rsidRPr="000D0640">
        <w:t xml:space="preserve">Preukázanie: </w:t>
      </w:r>
    </w:p>
    <w:p w:rsidR="00D315BB" w:rsidRPr="000D0640" w:rsidRDefault="00D315BB" w:rsidP="00D315BB">
      <w:pPr>
        <w:ind w:left="426"/>
      </w:pPr>
      <w:r w:rsidRPr="000D0640">
        <w:t>Súčasť údajov a monitorovacej stanici podľa bodu 1; ak rovnocenné metódy aj doklad (správa) o preukázaní rovnocennosti podľa písmena b).</w:t>
      </w:r>
    </w:p>
    <w:p w:rsidR="00D315BB" w:rsidRPr="000D0640" w:rsidRDefault="00D315BB" w:rsidP="00D315BB"/>
    <w:p w:rsidR="00D315BB" w:rsidRPr="000D0640" w:rsidRDefault="00D315BB" w:rsidP="00D315BB">
      <w:pPr>
        <w:pStyle w:val="Odsekzoznamu"/>
        <w:ind w:left="360" w:hanging="360"/>
        <w:rPr>
          <w:u w:val="single"/>
        </w:rPr>
      </w:pPr>
      <w:r w:rsidRPr="000D0640">
        <w:t>3.</w:t>
      </w:r>
      <w:r w:rsidRPr="000D0640">
        <w:rPr>
          <w:rFonts w:ascii="Times New Roman" w:hAnsi="Times New Roman"/>
          <w:sz w:val="14"/>
          <w:szCs w:val="14"/>
        </w:rPr>
        <w:t xml:space="preserve">       </w:t>
      </w:r>
      <w:r w:rsidRPr="000D0640">
        <w:rPr>
          <w:u w:val="single"/>
        </w:rPr>
        <w:t>Umiestnenie monitorovacej stanice – súčasné monitorovanie</w:t>
      </w:r>
    </w:p>
    <w:p w:rsidR="00D315BB" w:rsidRPr="000D0640" w:rsidRDefault="00D315BB" w:rsidP="00D315BB">
      <w:pPr>
        <w:ind w:left="426"/>
      </w:pPr>
      <w:r w:rsidRPr="000D0640">
        <w:t xml:space="preserve">Požiadavka: </w:t>
      </w:r>
    </w:p>
    <w:p w:rsidR="00D315BB" w:rsidRPr="000D0640" w:rsidRDefault="00D315BB" w:rsidP="00D315BB">
      <w:pPr>
        <w:ind w:left="426"/>
      </w:pPr>
      <w:r w:rsidRPr="000D0640">
        <w:t>Umiestenie na ostatnom území SR okrem katastrálneho územia miest a obcí, ktoré je monitorované súčasnými monitorovacími stanicami NMSKO</w:t>
      </w:r>
      <w:r w:rsidRPr="000D0640">
        <w:rPr>
          <w:vertAlign w:val="superscript"/>
        </w:rPr>
        <w:t>1</w:t>
      </w:r>
      <w:r w:rsidRPr="000D0640">
        <w:t>) alebo stanicami prevádzkovateľov stacionárnych zdrojov znečisťovania ovzdušia.</w:t>
      </w:r>
      <w:r w:rsidRPr="000D0640">
        <w:rPr>
          <w:vertAlign w:val="superscript"/>
        </w:rPr>
        <w:t>2</w:t>
      </w:r>
      <w:r w:rsidRPr="000D0640">
        <w:t>)</w:t>
      </w:r>
    </w:p>
    <w:p w:rsidR="00D315BB" w:rsidRPr="000D0640" w:rsidRDefault="00D315BB" w:rsidP="00D315BB">
      <w:pPr>
        <w:ind w:left="426"/>
      </w:pPr>
    </w:p>
    <w:p w:rsidR="00D315BB" w:rsidRPr="000D0640" w:rsidRDefault="00D315BB" w:rsidP="00D315BB">
      <w:pPr>
        <w:ind w:left="426"/>
      </w:pPr>
      <w:r w:rsidRPr="000D0640">
        <w:t xml:space="preserve">Preukázanie: </w:t>
      </w:r>
    </w:p>
    <w:p w:rsidR="00D315BB" w:rsidRPr="000D0640" w:rsidRDefault="00D315BB" w:rsidP="00D315BB">
      <w:pPr>
        <w:ind w:left="426"/>
      </w:pPr>
      <w:r w:rsidRPr="000D0640">
        <w:t>Súčasť údajov a monitorovacej stanici podľa bodu 1.</w:t>
      </w:r>
    </w:p>
    <w:p w:rsidR="00D315BB" w:rsidRPr="000D0640" w:rsidRDefault="00D315BB" w:rsidP="00D315BB">
      <w:pPr>
        <w:ind w:left="426"/>
      </w:pPr>
    </w:p>
    <w:p w:rsidR="00D315BB" w:rsidRPr="000D0640" w:rsidRDefault="00D315BB" w:rsidP="00D315BB">
      <w:pPr>
        <w:ind w:left="426"/>
      </w:pPr>
      <w:r w:rsidRPr="000D0640">
        <w:rPr>
          <w:vertAlign w:val="superscript"/>
        </w:rPr>
        <w:t>1</w:t>
      </w:r>
      <w:r w:rsidRPr="000D0640">
        <w:t xml:space="preserve">) Informácie o umiestnení správa „Hodnotenie kvality ovzdušia v Slovenskej republike, SHMÚ,  2015“, web sídlo SHMÚ </w:t>
      </w:r>
    </w:p>
    <w:p w:rsidR="00D315BB" w:rsidRPr="000D0640" w:rsidRDefault="00900650" w:rsidP="00D315BB">
      <w:pPr>
        <w:ind w:left="426"/>
      </w:pPr>
      <w:hyperlink r:id="rId8" w:history="1">
        <w:r w:rsidR="00D315BB" w:rsidRPr="000D0640">
          <w:rPr>
            <w:rStyle w:val="Hypertextovprepojenie"/>
            <w:color w:val="auto"/>
          </w:rPr>
          <w:t>http://www.shmu.sk/File/oko/hodnotenie/2015_Hodnotenie_KO_v_SR.pdf</w:t>
        </w:r>
      </w:hyperlink>
    </w:p>
    <w:p w:rsidR="00D315BB" w:rsidRPr="000D0640" w:rsidRDefault="00D315BB" w:rsidP="00D315BB">
      <w:pPr>
        <w:ind w:left="426"/>
      </w:pPr>
    </w:p>
    <w:p w:rsidR="00D315BB" w:rsidRPr="000D0640" w:rsidRDefault="00D315BB" w:rsidP="00D315BB">
      <w:pPr>
        <w:ind w:left="426"/>
      </w:pPr>
      <w:r w:rsidRPr="000D0640">
        <w:rPr>
          <w:vertAlign w:val="superscript"/>
        </w:rPr>
        <w:t>2</w:t>
      </w:r>
      <w:r w:rsidRPr="000D0640">
        <w:t>) Bratislava – Vlčie hrdlo, Podunajské Biskupice, Rovinka, Ružomberok, Lisková, Trnovec nad Váhom, Oslany, Leles, Košice – Veľká Ida, Košice - Poľov  </w:t>
      </w:r>
    </w:p>
    <w:p w:rsidR="00D315BB" w:rsidRPr="000D0640" w:rsidRDefault="00D315BB" w:rsidP="00D315BB"/>
    <w:p w:rsidR="00D315BB" w:rsidRPr="000D0640" w:rsidRDefault="00D315BB" w:rsidP="00D315BB">
      <w:pPr>
        <w:pStyle w:val="Odsekzoznamu"/>
        <w:ind w:left="360" w:hanging="360"/>
        <w:rPr>
          <w:u w:val="single"/>
        </w:rPr>
      </w:pPr>
      <w:r w:rsidRPr="000D0640">
        <w:t>4.</w:t>
      </w:r>
      <w:r w:rsidRPr="000D0640">
        <w:rPr>
          <w:rFonts w:ascii="Times New Roman" w:hAnsi="Times New Roman"/>
          <w:sz w:val="14"/>
          <w:szCs w:val="14"/>
        </w:rPr>
        <w:t xml:space="preserve">       </w:t>
      </w:r>
      <w:r w:rsidRPr="000D0640">
        <w:rPr>
          <w:u w:val="single"/>
        </w:rPr>
        <w:t>Umiestnenie monitorovacej stanice – úroveň znečistenia ovzdušia</w:t>
      </w:r>
    </w:p>
    <w:p w:rsidR="00D315BB" w:rsidRPr="000D0640" w:rsidRDefault="00D315BB" w:rsidP="00D315BB">
      <w:pPr>
        <w:ind w:left="426"/>
      </w:pPr>
      <w:r w:rsidRPr="000D0640">
        <w:t xml:space="preserve">Požiadavka: </w:t>
      </w:r>
    </w:p>
    <w:p w:rsidR="00D315BB" w:rsidRPr="000D0640" w:rsidRDefault="00D315BB" w:rsidP="00D315BB">
      <w:pPr>
        <w:ind w:left="426"/>
      </w:pPr>
      <w:r w:rsidRPr="000D0640">
        <w:t>Umiestnenie v území okrem územia podľa bodu 2, v ktorom je úroveň znečistenia ovzdušia vyššia, ako je dolná medza na hodnotenie úrovne znečistenia ovzdušia pre navrhovanú(é) monitorovanú(é) znečisťujúcu  látku(y).</w:t>
      </w:r>
      <w:r w:rsidRPr="000D0640">
        <w:rPr>
          <w:vertAlign w:val="superscript"/>
        </w:rPr>
        <w:t>3</w:t>
      </w:r>
      <w:r w:rsidRPr="000D0640">
        <w:t>)</w:t>
      </w:r>
    </w:p>
    <w:p w:rsidR="00D315BB" w:rsidRPr="000D0640" w:rsidRDefault="00D315BB" w:rsidP="00D315BB">
      <w:pPr>
        <w:ind w:left="426"/>
      </w:pPr>
    </w:p>
    <w:p w:rsidR="00D315BB" w:rsidRPr="000D0640" w:rsidRDefault="00D315BB" w:rsidP="00D315BB">
      <w:pPr>
        <w:ind w:left="426"/>
      </w:pPr>
      <w:r w:rsidRPr="000D0640">
        <w:t xml:space="preserve">Preukázanie: Správa o meraní kvality ovzdušia alebo „Imisná modelová štúdia“. </w:t>
      </w:r>
    </w:p>
    <w:p w:rsidR="00D315BB" w:rsidRPr="000D0640" w:rsidRDefault="00D315BB" w:rsidP="00D315BB">
      <w:pPr>
        <w:ind w:left="426"/>
      </w:pPr>
      <w:r w:rsidRPr="000D0640">
        <w:t> </w:t>
      </w:r>
      <w:r w:rsidRPr="000D0640">
        <w:rPr>
          <w:vertAlign w:val="superscript"/>
        </w:rPr>
        <w:t>3</w:t>
      </w:r>
      <w:r w:rsidRPr="000D0640">
        <w:t>) § 7 ods. 4 písm. c) zákona o ovzduší č. 137/2010 Z. z., príloha č. 7 k vyhláške MŽP SR č. 244/2016 Z. z.  </w:t>
      </w:r>
    </w:p>
    <w:p w:rsidR="00D315BB" w:rsidRPr="000D0640" w:rsidRDefault="00D315BB" w:rsidP="00D315BB">
      <w:pPr>
        <w:ind w:left="426"/>
      </w:pPr>
    </w:p>
    <w:p w:rsidR="00D315BB" w:rsidRPr="000D0640" w:rsidRDefault="00D315BB" w:rsidP="00D315BB"/>
    <w:p w:rsidR="00D315BB" w:rsidRPr="000D0640" w:rsidRDefault="00D315BB" w:rsidP="00D315BB">
      <w:pPr>
        <w:pStyle w:val="Odsekzoznamu"/>
        <w:ind w:left="360" w:hanging="360"/>
        <w:rPr>
          <w:u w:val="single"/>
        </w:rPr>
      </w:pPr>
      <w:r w:rsidRPr="000D0640">
        <w:t>5.</w:t>
      </w:r>
      <w:r w:rsidRPr="000D0640">
        <w:rPr>
          <w:rFonts w:ascii="Times New Roman" w:hAnsi="Times New Roman"/>
          <w:sz w:val="14"/>
          <w:szCs w:val="14"/>
        </w:rPr>
        <w:t xml:space="preserve">     </w:t>
      </w:r>
      <w:r w:rsidRPr="000D0640">
        <w:rPr>
          <w:u w:val="single"/>
        </w:rPr>
        <w:t>Umiestnenie monitorovacej stanice – vzťah prevádzkovateľa k územiu (nehnuteľnosti)</w:t>
      </w:r>
    </w:p>
    <w:p w:rsidR="00D315BB" w:rsidRPr="000D0640" w:rsidRDefault="00D315BB" w:rsidP="00D315BB">
      <w:pPr>
        <w:ind w:left="284"/>
      </w:pPr>
      <w:r w:rsidRPr="000D0640">
        <w:t>Požiadavka:</w:t>
      </w:r>
    </w:p>
    <w:p w:rsidR="00D315BB" w:rsidRPr="000D0640" w:rsidRDefault="00D315BB" w:rsidP="00D315BB">
      <w:pPr>
        <w:ind w:left="284"/>
      </w:pPr>
      <w:r w:rsidRPr="000D0640">
        <w:t xml:space="preserve"> Vlastníctvo územia okrem územia podľa bodu 2 pre umiestnenie  monitorovacej stanice, alebo zmluvný vzťah s vlastníkom tohto územia o prenájme, prednostne na dobu neurčitú, najmenej však do roku 2028 (+ 5 rokov od r. 2023, čo je konečný rok možnosti čerpania prostriedkov  NFP OK KŽP).</w:t>
      </w:r>
    </w:p>
    <w:p w:rsidR="00D315BB" w:rsidRPr="000D0640" w:rsidRDefault="00D315BB" w:rsidP="00D315BB">
      <w:pPr>
        <w:ind w:left="284"/>
      </w:pPr>
    </w:p>
    <w:p w:rsidR="00D315BB" w:rsidRPr="000D0640" w:rsidRDefault="00D315BB" w:rsidP="00D315BB">
      <w:pPr>
        <w:ind w:left="284"/>
      </w:pPr>
      <w:r w:rsidRPr="000D0640">
        <w:t xml:space="preserve">Preukázanie: </w:t>
      </w:r>
    </w:p>
    <w:p w:rsidR="00D315BB" w:rsidRPr="000D0640" w:rsidRDefault="00D315BB" w:rsidP="00D315BB">
      <w:pPr>
        <w:ind w:left="284"/>
      </w:pPr>
      <w:r w:rsidRPr="000D0640">
        <w:t xml:space="preserve">List vlastníctva alebo Zmluva o budúcej zmluve </w:t>
      </w:r>
    </w:p>
    <w:p w:rsidR="00D315BB" w:rsidRPr="000D0640" w:rsidRDefault="00D315BB" w:rsidP="00D315BB"/>
    <w:p w:rsidR="00D315BB" w:rsidRPr="000D0640" w:rsidRDefault="00D315BB" w:rsidP="00D315BB">
      <w:pPr>
        <w:pStyle w:val="Odsekzoznamu"/>
        <w:ind w:left="360" w:hanging="360"/>
        <w:rPr>
          <w:u w:val="single"/>
        </w:rPr>
      </w:pPr>
      <w:r w:rsidRPr="000D0640">
        <w:t>6.</w:t>
      </w:r>
      <w:r w:rsidRPr="000D0640">
        <w:rPr>
          <w:rFonts w:ascii="Times New Roman" w:hAnsi="Times New Roman"/>
          <w:sz w:val="14"/>
          <w:szCs w:val="14"/>
        </w:rPr>
        <w:t xml:space="preserve">    </w:t>
      </w:r>
      <w:r w:rsidRPr="000D0640">
        <w:rPr>
          <w:u w:val="single"/>
        </w:rPr>
        <w:t>Umiestnenie monitorovacej stanice – na makro/</w:t>
      </w:r>
      <w:proofErr w:type="spellStart"/>
      <w:r w:rsidRPr="000D0640">
        <w:rPr>
          <w:u w:val="single"/>
        </w:rPr>
        <w:t>mikro</w:t>
      </w:r>
      <w:proofErr w:type="spellEnd"/>
      <w:r w:rsidRPr="000D0640">
        <w:rPr>
          <w:u w:val="single"/>
        </w:rPr>
        <w:t xml:space="preserve"> úrovni a dostupnosť energií</w:t>
      </w:r>
    </w:p>
    <w:p w:rsidR="00D315BB" w:rsidRPr="000D0640" w:rsidRDefault="00D315BB" w:rsidP="00D315BB">
      <w:pPr>
        <w:ind w:left="284"/>
      </w:pPr>
      <w:r w:rsidRPr="000D0640">
        <w:t xml:space="preserve">Požiadavky na: </w:t>
      </w:r>
    </w:p>
    <w:p w:rsidR="00D315BB" w:rsidRPr="000D0640" w:rsidRDefault="00D315BB" w:rsidP="00D315BB">
      <w:pPr>
        <w:pStyle w:val="Odsekzoznamu"/>
        <w:ind w:left="567" w:hanging="283"/>
      </w:pPr>
      <w:r w:rsidRPr="000D0640">
        <w:t>a)</w:t>
      </w:r>
      <w:r w:rsidRPr="000D0640">
        <w:rPr>
          <w:rFonts w:ascii="Times New Roman" w:hAnsi="Times New Roman"/>
          <w:sz w:val="14"/>
          <w:szCs w:val="14"/>
        </w:rPr>
        <w:t xml:space="preserve">    </w:t>
      </w:r>
      <w:r w:rsidRPr="000D0640">
        <w:t>umiestňovanie vzorkovacích miest na stále meranie podľa prílohy č. 8 k vyhláške MŽP SR č. 244/2016 Z. z. podľa typu (účelu) monitorovacej stanice a monitorovaných znečisťujúcich látok, okrem meraní na vidieckych pozaďových staniciach (bod 1),  </w:t>
      </w:r>
    </w:p>
    <w:p w:rsidR="00D315BB" w:rsidRPr="000D0640" w:rsidRDefault="00D315BB" w:rsidP="00D315BB">
      <w:pPr>
        <w:pStyle w:val="Odsekzoznamu"/>
        <w:ind w:left="567" w:hanging="283"/>
      </w:pPr>
      <w:r w:rsidRPr="000D0640">
        <w:t>b)</w:t>
      </w:r>
      <w:r w:rsidRPr="000D0640">
        <w:rPr>
          <w:rFonts w:ascii="Times New Roman" w:hAnsi="Times New Roman"/>
          <w:sz w:val="14"/>
          <w:szCs w:val="14"/>
        </w:rPr>
        <w:t xml:space="preserve">     </w:t>
      </w:r>
      <w:r w:rsidRPr="000D0640">
        <w:t>možnosť napojenia na zdroj elektrickej energie (400 V, AC) vo vzdialenosti do 50 m, s možnosťou podzemného uloženia elektrickej prípojky (nemožno pripájať na stĺp el. vedenia).</w:t>
      </w:r>
    </w:p>
    <w:p w:rsidR="00D315BB" w:rsidRPr="000D0640" w:rsidRDefault="00D315BB" w:rsidP="00D315BB">
      <w:pPr>
        <w:ind w:left="284"/>
      </w:pPr>
      <w:r w:rsidRPr="000D0640">
        <w:t xml:space="preserve">Preukázanie: </w:t>
      </w:r>
    </w:p>
    <w:p w:rsidR="00D315BB" w:rsidRPr="000D0640" w:rsidRDefault="00D315BB" w:rsidP="00D315BB">
      <w:pPr>
        <w:ind w:left="284"/>
      </w:pPr>
      <w:r w:rsidRPr="000D0640">
        <w:t>Situačná mapa a stručný opis umiestnenia, a ak územie pre uloženie vedenia nie je vo vlastníctve navrhovateľa (bod 5), k písmenu b) aj súhlasné vyjadrenie vlastníkov k možnosti uloženia vedenia.</w:t>
      </w:r>
    </w:p>
    <w:p w:rsidR="00F21ED3" w:rsidRPr="000D0640" w:rsidRDefault="00F21ED3" w:rsidP="00D315BB"/>
    <w:p w:rsidR="00D315BB" w:rsidRPr="000D0640" w:rsidRDefault="00D315BB" w:rsidP="00D315BB">
      <w:pPr>
        <w:pStyle w:val="Odsekzoznamu"/>
        <w:ind w:left="360" w:hanging="360"/>
        <w:rPr>
          <w:u w:val="single"/>
        </w:rPr>
      </w:pPr>
      <w:r w:rsidRPr="000D0640">
        <w:t>7.</w:t>
      </w:r>
      <w:r w:rsidRPr="000D0640">
        <w:rPr>
          <w:rFonts w:ascii="Times New Roman" w:hAnsi="Times New Roman"/>
          <w:sz w:val="14"/>
          <w:szCs w:val="14"/>
        </w:rPr>
        <w:t xml:space="preserve">       </w:t>
      </w:r>
      <w:r w:rsidRPr="000D0640">
        <w:rPr>
          <w:u w:val="single"/>
        </w:rPr>
        <w:t>Metrologické zabezpečenie všetkých meradiel vrátane meradiel meteorologických parametrov</w:t>
      </w:r>
    </w:p>
    <w:p w:rsidR="00D315BB" w:rsidRPr="000D0640" w:rsidRDefault="00D315BB" w:rsidP="00D315BB">
      <w:pPr>
        <w:ind w:left="426"/>
      </w:pPr>
      <w:r w:rsidRPr="000D0640">
        <w:t>Požiadavky:</w:t>
      </w:r>
    </w:p>
    <w:p w:rsidR="00D315BB" w:rsidRPr="000D0640" w:rsidRDefault="00D315BB" w:rsidP="00D315BB">
      <w:pPr>
        <w:ind w:left="426"/>
      </w:pPr>
      <w:r w:rsidRPr="000D0640">
        <w:t>podľa zákona č. 142/2000 Z. z. o metrológii a o doplnení niektorých zákonov v znení neskorších predpisov.</w:t>
      </w:r>
    </w:p>
    <w:p w:rsidR="00D315BB" w:rsidRPr="000D0640" w:rsidRDefault="00D315BB" w:rsidP="00D315BB">
      <w:pPr>
        <w:ind w:left="426"/>
      </w:pPr>
    </w:p>
    <w:p w:rsidR="00D315BB" w:rsidRPr="000D0640" w:rsidRDefault="00D315BB" w:rsidP="00D315BB">
      <w:pPr>
        <w:ind w:left="426"/>
      </w:pPr>
      <w:r w:rsidRPr="000D0640">
        <w:t xml:space="preserve">Preukázanie: </w:t>
      </w:r>
    </w:p>
    <w:p w:rsidR="00D315BB" w:rsidRPr="000D0640" w:rsidRDefault="00D315BB" w:rsidP="00D315BB">
      <w:pPr>
        <w:ind w:left="426"/>
      </w:pPr>
      <w:r w:rsidRPr="000D0640">
        <w:t>Opis spôsobu metrologického zabezpečenia.</w:t>
      </w:r>
    </w:p>
    <w:p w:rsidR="00D315BB" w:rsidRPr="000D0640" w:rsidRDefault="00D315BB" w:rsidP="00D315BB"/>
    <w:p w:rsidR="00D315BB" w:rsidRPr="000D0640" w:rsidRDefault="00D315BB" w:rsidP="00D315BB">
      <w:pPr>
        <w:pStyle w:val="Odsekzoznamu"/>
        <w:ind w:left="360" w:hanging="360"/>
        <w:rPr>
          <w:u w:val="single"/>
        </w:rPr>
      </w:pPr>
      <w:r w:rsidRPr="000D0640">
        <w:t>8.</w:t>
      </w:r>
      <w:r w:rsidRPr="000D0640">
        <w:rPr>
          <w:rFonts w:ascii="Times New Roman" w:hAnsi="Times New Roman"/>
          <w:sz w:val="14"/>
          <w:szCs w:val="14"/>
        </w:rPr>
        <w:t xml:space="preserve">       </w:t>
      </w:r>
      <w:r w:rsidRPr="000D0640">
        <w:rPr>
          <w:u w:val="single"/>
        </w:rPr>
        <w:t>Kvalita, formát a prenos dát (údajov) do NMSKO </w:t>
      </w:r>
    </w:p>
    <w:p w:rsidR="00D315BB" w:rsidRPr="000D0640" w:rsidRDefault="00D315BB" w:rsidP="00D315BB">
      <w:pPr>
        <w:ind w:left="709" w:hanging="283"/>
      </w:pPr>
      <w:r w:rsidRPr="000D0640">
        <w:t xml:space="preserve">Požiadavky na </w:t>
      </w:r>
    </w:p>
    <w:p w:rsidR="00D315BB" w:rsidRPr="000D0640" w:rsidRDefault="00D315BB" w:rsidP="00D315BB">
      <w:pPr>
        <w:pStyle w:val="Odsekzoznamu"/>
        <w:ind w:left="709" w:hanging="283"/>
      </w:pPr>
      <w:r w:rsidRPr="000D0640">
        <w:t>a)</w:t>
      </w:r>
      <w:r w:rsidRPr="000D0640">
        <w:rPr>
          <w:rFonts w:ascii="Times New Roman" w:hAnsi="Times New Roman"/>
          <w:sz w:val="14"/>
          <w:szCs w:val="14"/>
        </w:rPr>
        <w:t xml:space="preserve">    </w:t>
      </w:r>
      <w:r w:rsidRPr="000D0640">
        <w:t>ciele v kvalite údajov na hodnotenie kvality vonkajšieho ovzdušia a ciele spracovania výsledkov hodnotenia kvality ovzdušia podľa prílohy č. 6 k vyhláške č. 244/2016 Z. z. v znení neskorších predpisov,</w:t>
      </w:r>
    </w:p>
    <w:p w:rsidR="00D315BB" w:rsidRPr="000D0640" w:rsidRDefault="00D315BB" w:rsidP="00D315BB">
      <w:pPr>
        <w:pStyle w:val="Odsekzoznamu"/>
        <w:ind w:left="709" w:hanging="283"/>
      </w:pPr>
      <w:r w:rsidRPr="000D0640">
        <w:t>b)</w:t>
      </w:r>
      <w:r w:rsidRPr="000D0640">
        <w:rPr>
          <w:rFonts w:ascii="Times New Roman" w:hAnsi="Times New Roman"/>
          <w:sz w:val="14"/>
          <w:szCs w:val="14"/>
        </w:rPr>
        <w:t>    </w:t>
      </w:r>
      <w:r w:rsidRPr="000D0640">
        <w:t>formát dát podľa STN ISO 7168-1, Ochrana ovzdušia. Vonkajšie ovzdušie. Výmena údajov. Časť 1: Základný formát na prezentáciu údajov,</w:t>
      </w:r>
    </w:p>
    <w:p w:rsidR="00D315BB" w:rsidRPr="000D0640" w:rsidRDefault="00D315BB" w:rsidP="00D315BB">
      <w:pPr>
        <w:pStyle w:val="Odsekzoznamu"/>
        <w:ind w:left="709" w:hanging="283"/>
      </w:pPr>
      <w:r w:rsidRPr="000D0640">
        <w:t>c)</w:t>
      </w:r>
      <w:r w:rsidRPr="000D0640">
        <w:rPr>
          <w:rFonts w:ascii="Times New Roman" w:hAnsi="Times New Roman"/>
          <w:sz w:val="14"/>
          <w:szCs w:val="14"/>
        </w:rPr>
        <w:t xml:space="preserve">    </w:t>
      </w:r>
      <w:r w:rsidRPr="000D0640">
        <w:t>validácia dát (údajov)  </w:t>
      </w:r>
    </w:p>
    <w:p w:rsidR="00D315BB" w:rsidRPr="000D0640" w:rsidRDefault="00D315BB" w:rsidP="00D315BB">
      <w:pPr>
        <w:pStyle w:val="Odsekzoznamu"/>
        <w:ind w:left="709" w:hanging="283"/>
      </w:pPr>
      <w:r w:rsidRPr="000D0640">
        <w:t>d)</w:t>
      </w:r>
      <w:r w:rsidRPr="000D0640">
        <w:rPr>
          <w:rFonts w:ascii="Times New Roman" w:hAnsi="Times New Roman"/>
          <w:sz w:val="14"/>
          <w:szCs w:val="14"/>
        </w:rPr>
        <w:t xml:space="preserve">   </w:t>
      </w:r>
      <w:r w:rsidRPr="000D0640">
        <w:t xml:space="preserve">prenos údajov – on </w:t>
      </w:r>
      <w:proofErr w:type="spellStart"/>
      <w:r w:rsidRPr="000D0640">
        <w:t>line</w:t>
      </w:r>
      <w:proofErr w:type="spellEnd"/>
      <w:r w:rsidRPr="000D0640">
        <w:t xml:space="preserve"> (v reálnom čase) na web server SHMÚ (prevádzkovateľ NMSKO). </w:t>
      </w:r>
    </w:p>
    <w:p w:rsidR="00D315BB" w:rsidRPr="000D0640" w:rsidRDefault="00D315BB" w:rsidP="00D315BB">
      <w:pPr>
        <w:ind w:left="709" w:hanging="283"/>
      </w:pPr>
      <w:r w:rsidRPr="000D0640">
        <w:t xml:space="preserve">Preukázanie: </w:t>
      </w:r>
    </w:p>
    <w:p w:rsidR="00D315BB" w:rsidRPr="000D0640" w:rsidRDefault="00D315BB" w:rsidP="00D315BB">
      <w:pPr>
        <w:ind w:left="709" w:hanging="283"/>
      </w:pPr>
      <w:r w:rsidRPr="000D0640">
        <w:t>Opis spôsobu zabezpečenia jednotlivých požiadaviek podľa písmen a) až d).</w:t>
      </w:r>
    </w:p>
    <w:p w:rsidR="00D315BB" w:rsidRPr="000D0640" w:rsidRDefault="00D315BB" w:rsidP="00D315BB"/>
    <w:p w:rsidR="00D315BB" w:rsidRPr="000D0640" w:rsidRDefault="00D315BB" w:rsidP="00D315BB">
      <w:pPr>
        <w:pStyle w:val="Odsekzoznamu"/>
        <w:ind w:left="360" w:hanging="360"/>
        <w:rPr>
          <w:u w:val="single"/>
        </w:rPr>
      </w:pPr>
      <w:r w:rsidRPr="000D0640">
        <w:t>9.</w:t>
      </w:r>
      <w:r w:rsidRPr="000D0640">
        <w:rPr>
          <w:rFonts w:ascii="Times New Roman" w:hAnsi="Times New Roman"/>
          <w:sz w:val="14"/>
          <w:szCs w:val="14"/>
        </w:rPr>
        <w:t xml:space="preserve">       </w:t>
      </w:r>
      <w:r w:rsidRPr="000D0640">
        <w:rPr>
          <w:u w:val="single"/>
        </w:rPr>
        <w:t>Systém manažérstva – akreditácia</w:t>
      </w:r>
    </w:p>
    <w:p w:rsidR="00D315BB" w:rsidRPr="000D0640" w:rsidRDefault="00D315BB" w:rsidP="00D315BB">
      <w:pPr>
        <w:ind w:left="426"/>
      </w:pPr>
      <w:r w:rsidRPr="000D0640">
        <w:lastRenderedPageBreak/>
        <w:t>Požiadavka na zabezpečenie presnosti meraní a cieľov v kvalite údajov podľa prílohy č. 6 časti C k vyhláške č. 244/2016 Z. z.  </w:t>
      </w:r>
    </w:p>
    <w:p w:rsidR="00D315BB" w:rsidRPr="000D0640" w:rsidRDefault="00D315BB" w:rsidP="00D315BB">
      <w:pPr>
        <w:pStyle w:val="Odsekzoznamu"/>
        <w:ind w:left="709" w:hanging="283"/>
      </w:pPr>
      <w:r w:rsidRPr="000D0640">
        <w:t>a)</w:t>
      </w:r>
      <w:r w:rsidRPr="000D0640">
        <w:rPr>
          <w:rFonts w:ascii="Times New Roman" w:hAnsi="Times New Roman"/>
          <w:sz w:val="14"/>
          <w:szCs w:val="14"/>
        </w:rPr>
        <w:t>    </w:t>
      </w:r>
      <w:r w:rsidRPr="000D0640">
        <w:t>akreditácia prevádzkovateľa meracej stanice, ako skúšobného laboratória podľa „ISO/IEC 17025 Všeobecné požiadavky na kompetentnosť skúšobných a kalibračných laboratórií v platnom znení“,</w:t>
      </w:r>
    </w:p>
    <w:p w:rsidR="00D315BB" w:rsidRPr="000D0640" w:rsidRDefault="00D315BB" w:rsidP="00D315BB">
      <w:pPr>
        <w:pStyle w:val="Odsekzoznamu"/>
        <w:ind w:left="709" w:hanging="283"/>
      </w:pPr>
      <w:r w:rsidRPr="000D0640">
        <w:t>b)</w:t>
      </w:r>
      <w:r w:rsidRPr="000D0640">
        <w:rPr>
          <w:rFonts w:ascii="Times New Roman" w:hAnsi="Times New Roman"/>
          <w:sz w:val="14"/>
          <w:szCs w:val="14"/>
        </w:rPr>
        <w:t xml:space="preserve">    </w:t>
      </w:r>
      <w:r w:rsidRPr="000D0640">
        <w:t>zavedený systém zabezpečenia kvality a kontroly kvality, ktorý predpisuje pravidelnú údržbu s cieľom zaistiť nepretržitú presnosť meracích prístrojov.</w:t>
      </w:r>
    </w:p>
    <w:p w:rsidR="00D315BB" w:rsidRPr="000D0640" w:rsidRDefault="00D315BB" w:rsidP="00D315BB">
      <w:pPr>
        <w:ind w:left="426"/>
      </w:pPr>
      <w:r w:rsidRPr="000D0640">
        <w:t xml:space="preserve">Preukázanie: Stručný opis spôsobu zabezpečenia jednotlivých požiadaviek normy STN EN/ISO 17025 pre akreditáciu prevádzkovateľa meracej stanice, ako skúšobného laboratória. </w:t>
      </w:r>
    </w:p>
    <w:p w:rsidR="00D315BB" w:rsidRPr="000D0640" w:rsidRDefault="00D315BB" w:rsidP="00D315BB"/>
    <w:p w:rsidR="00D315BB" w:rsidRPr="000D0640" w:rsidRDefault="00D315BB" w:rsidP="00D315BB">
      <w:pPr>
        <w:pStyle w:val="Odsekzoznamu"/>
        <w:ind w:left="360" w:hanging="360"/>
        <w:rPr>
          <w:u w:val="single"/>
        </w:rPr>
      </w:pPr>
      <w:r w:rsidRPr="000D0640">
        <w:t>10.</w:t>
      </w:r>
      <w:r w:rsidRPr="000D0640">
        <w:rPr>
          <w:rFonts w:ascii="Times New Roman" w:hAnsi="Times New Roman"/>
          <w:sz w:val="14"/>
          <w:szCs w:val="14"/>
        </w:rPr>
        <w:t xml:space="preserve">   </w:t>
      </w:r>
      <w:r w:rsidRPr="000D0640">
        <w:rPr>
          <w:u w:val="single"/>
        </w:rPr>
        <w:t xml:space="preserve">Spolupráca s poverenou organizáciou pri zabezpečovaní kvality údajov monitorovacej stanice </w:t>
      </w:r>
    </w:p>
    <w:p w:rsidR="00D315BB" w:rsidRPr="000D0640" w:rsidRDefault="00D315BB" w:rsidP="00D315BB">
      <w:pPr>
        <w:ind w:left="426"/>
      </w:pPr>
      <w:r w:rsidRPr="000D0640">
        <w:t xml:space="preserve">Požiadavka: Umožnenie preverovania kvality údajov na účel hodnotenia kvality ovzdušia poverenou organizáciou – prevádzkovateľom NMSKO podľa zákona o ovzduší, </w:t>
      </w:r>
    </w:p>
    <w:p w:rsidR="00D315BB" w:rsidRPr="000D0640" w:rsidRDefault="00D315BB" w:rsidP="00D315BB">
      <w:pPr>
        <w:pStyle w:val="Odsekzoznamu"/>
        <w:ind w:left="709" w:hanging="283"/>
      </w:pPr>
      <w:r w:rsidRPr="000D0640">
        <w:t>a)</w:t>
      </w:r>
      <w:r w:rsidRPr="000D0640">
        <w:rPr>
          <w:rFonts w:ascii="Times New Roman" w:hAnsi="Times New Roman"/>
          <w:sz w:val="14"/>
          <w:szCs w:val="14"/>
        </w:rPr>
        <w:t xml:space="preserve">    </w:t>
      </w:r>
      <w:r w:rsidRPr="000D0640">
        <w:t>najmenej v rozsahu požiadaviek bodu 4.7 a 4.8 normy EN/ISO 17025 vrátane prístupu poverenej organizácie na monitorovaciu stanicu</w:t>
      </w:r>
    </w:p>
    <w:p w:rsidR="00D315BB" w:rsidRPr="000D0640" w:rsidRDefault="00D315BB" w:rsidP="00D315BB">
      <w:pPr>
        <w:pStyle w:val="Odsekzoznamu"/>
        <w:ind w:left="709" w:hanging="283"/>
      </w:pPr>
      <w:r w:rsidRPr="000D0640">
        <w:t>b)</w:t>
      </w:r>
      <w:r w:rsidRPr="000D0640">
        <w:rPr>
          <w:rFonts w:ascii="Times New Roman" w:hAnsi="Times New Roman"/>
          <w:sz w:val="14"/>
          <w:szCs w:val="14"/>
        </w:rPr>
        <w:t xml:space="preserve">      </w:t>
      </w:r>
      <w:r w:rsidRPr="000D0640">
        <w:t>preskúmanie systému kvality a vykonávania porovnávacích meraní národným referenčným laboratóriom podľa prílohy č. 6 časti C písm. b) k vyhláške č. 244/2016 Z. z.</w:t>
      </w:r>
    </w:p>
    <w:p w:rsidR="00D315BB" w:rsidRPr="000D0640" w:rsidRDefault="00D315BB" w:rsidP="00D315BB">
      <w:pPr>
        <w:ind w:left="426"/>
      </w:pPr>
      <w:r w:rsidRPr="000D0640">
        <w:t>Preukázanie:</w:t>
      </w:r>
    </w:p>
    <w:p w:rsidR="00D315BB" w:rsidRPr="000D0640" w:rsidRDefault="00D315BB" w:rsidP="00D315BB">
      <w:pPr>
        <w:ind w:left="426"/>
      </w:pPr>
      <w:r w:rsidRPr="000D0640">
        <w:t>Súčasť opisu spôsobu zabezpečenia jednotlivých požiadaviek normy STN EN/ISO 17025 podľa bodu 9.</w:t>
      </w:r>
    </w:p>
    <w:p w:rsidR="00D315BB" w:rsidRPr="000D0640" w:rsidRDefault="00D315BB" w:rsidP="00D315BB">
      <w:pPr>
        <w:ind w:left="426"/>
      </w:pPr>
      <w:r w:rsidRPr="000D0640">
        <w:t>  </w:t>
      </w:r>
    </w:p>
    <w:p w:rsidR="004540D7" w:rsidRPr="000D0640" w:rsidRDefault="00D315BB" w:rsidP="000D0640">
      <w:pPr>
        <w:ind w:left="426"/>
      </w:pPr>
      <w:r w:rsidRPr="000D0640">
        <w:t>Pre vydanie súhlasného stanoviska musia byť splnené všetky požiadavky.</w:t>
      </w:r>
      <w:bookmarkEnd w:id="0"/>
    </w:p>
    <w:sectPr w:rsidR="004540D7" w:rsidRPr="000D0640" w:rsidSect="00D315BB">
      <w:head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650" w:rsidRDefault="00900650" w:rsidP="008A5286">
      <w:r>
        <w:separator/>
      </w:r>
    </w:p>
  </w:endnote>
  <w:endnote w:type="continuationSeparator" w:id="0">
    <w:p w:rsidR="00900650" w:rsidRDefault="00900650" w:rsidP="008A5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650" w:rsidRDefault="00900650" w:rsidP="008A5286">
      <w:r>
        <w:separator/>
      </w:r>
    </w:p>
  </w:footnote>
  <w:footnote w:type="continuationSeparator" w:id="0">
    <w:p w:rsidR="00900650" w:rsidRDefault="00900650" w:rsidP="008A5286">
      <w:r>
        <w:continuationSeparator/>
      </w:r>
    </w:p>
  </w:footnote>
  <w:footnote w:id="1">
    <w:p w:rsidR="000D0640" w:rsidRDefault="000D0640" w:rsidP="000D064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</w:t>
      </w:r>
      <w:proofErr w:type="spellStart"/>
      <w:r>
        <w:t>prešktrtnite</w:t>
      </w:r>
      <w:proofErr w:type="spellEnd"/>
    </w:p>
  </w:footnote>
  <w:footnote w:id="2">
    <w:p w:rsidR="000D0640" w:rsidRDefault="000D0640" w:rsidP="000D0640">
      <w:pPr>
        <w:pStyle w:val="Textpoznmkypodiarou"/>
      </w:pPr>
      <w:r>
        <w:rPr>
          <w:rStyle w:val="Odkaznapoznmkupodiarou"/>
        </w:rPr>
        <w:footnoteRef/>
      </w:r>
      <w:r>
        <w:t xml:space="preserve"> Uveďte meno, priezvisko a funkciu oprávnenej osoby gestora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286" w:rsidRPr="008A5286" w:rsidRDefault="008A5286" w:rsidP="008A5286">
    <w:pPr>
      <w:pStyle w:val="Hlavika"/>
      <w:rPr>
        <w:rFonts w:ascii="Arial Narrow" w:hAnsi="Arial Narrow" w:cs="Arial"/>
        <w:i/>
        <w:sz w:val="20"/>
        <w:szCs w:val="20"/>
      </w:rPr>
    </w:pPr>
    <w:r w:rsidRPr="008A5286">
      <w:rPr>
        <w:rFonts w:ascii="Arial Narrow" w:hAnsi="Arial Narrow" w:cs="Arial"/>
        <w:i/>
        <w:sz w:val="20"/>
        <w:szCs w:val="20"/>
      </w:rPr>
      <w:t xml:space="preserve">Príloha č. </w:t>
    </w:r>
    <w:ins w:id="2" w:author="Janoš Peter" w:date="2022-01-05T14:56:00Z">
      <w:r w:rsidR="00826B92">
        <w:rPr>
          <w:rFonts w:ascii="Arial Narrow" w:hAnsi="Arial Narrow" w:cs="Arial"/>
          <w:i/>
          <w:sz w:val="20"/>
          <w:szCs w:val="20"/>
        </w:rPr>
        <w:t>2</w:t>
      </w:r>
    </w:ins>
    <w:del w:id="3" w:author="Janoš Peter" w:date="2022-01-05T14:56:00Z">
      <w:r w:rsidRPr="008A5286" w:rsidDel="00826B92">
        <w:rPr>
          <w:rFonts w:ascii="Arial Narrow" w:hAnsi="Arial Narrow" w:cs="Arial"/>
          <w:i/>
          <w:sz w:val="20"/>
          <w:szCs w:val="20"/>
        </w:rPr>
        <w:delText>1</w:delText>
      </w:r>
      <w:r w:rsidR="00722EC3" w:rsidDel="00826B92">
        <w:rPr>
          <w:rFonts w:ascii="Arial Narrow" w:hAnsi="Arial Narrow" w:cs="Arial"/>
          <w:i/>
          <w:sz w:val="20"/>
          <w:szCs w:val="20"/>
        </w:rPr>
        <w:delText>1</w:delText>
      </w:r>
    </w:del>
    <w:r w:rsidRPr="008A5286">
      <w:rPr>
        <w:rFonts w:ascii="Arial Narrow" w:hAnsi="Arial Narrow" w:cs="Arial"/>
        <w:i/>
        <w:sz w:val="20"/>
        <w:szCs w:val="20"/>
      </w:rPr>
      <w:t xml:space="preserve"> </w:t>
    </w:r>
    <w:proofErr w:type="spellStart"/>
    <w:r w:rsidRPr="008A5286">
      <w:rPr>
        <w:rFonts w:ascii="Arial Narrow" w:hAnsi="Arial Narrow" w:cs="Arial"/>
        <w:i/>
        <w:sz w:val="20"/>
        <w:szCs w:val="20"/>
      </w:rPr>
      <w:t>ŽoNFP</w:t>
    </w:r>
    <w:proofErr w:type="spellEnd"/>
    <w:r w:rsidRPr="008A5286">
      <w:rPr>
        <w:rFonts w:ascii="Arial Narrow" w:hAnsi="Arial Narrow" w:cs="Arial"/>
        <w:i/>
        <w:sz w:val="20"/>
        <w:szCs w:val="20"/>
      </w:rPr>
      <w:t xml:space="preserve"> – Podporné stanovisko gestora s realizáciou navrhovaných aktivít projektu</w:t>
    </w:r>
  </w:p>
  <w:p w:rsidR="008A5286" w:rsidRPr="008A5286" w:rsidRDefault="008A5286" w:rsidP="008A5286">
    <w:pPr>
      <w:pStyle w:val="Hlavika"/>
      <w:rPr>
        <w:rFonts w:ascii="Arial Narrow" w:hAnsi="Arial Narrow" w:cs="Arial"/>
        <w:i/>
        <w:sz w:val="20"/>
        <w:szCs w:val="20"/>
      </w:rPr>
    </w:pPr>
    <w:r w:rsidRPr="008A5286">
      <w:rPr>
        <w:rFonts w:ascii="Arial Narrow" w:hAnsi="Arial Narrow" w:cs="Arial"/>
        <w:i/>
        <w:sz w:val="20"/>
        <w:szCs w:val="20"/>
      </w:rPr>
      <w:t xml:space="preserve">Aktivita C1 - </w:t>
    </w:r>
    <w:r w:rsidRPr="008A5286">
      <w:rPr>
        <w:rFonts w:ascii="Arial Narrow" w:eastAsia="Calibri" w:hAnsi="Arial Narrow"/>
        <w:i/>
        <w:sz w:val="20"/>
        <w:szCs w:val="20"/>
      </w:rPr>
      <w:t>Zlepšenie a skvalitnenie Národného monitorovacieho systému kvality ovzdušia vrátane jeho obnovy, údržby, rozšírenia a akreditácií ako aj odbornej podpory</w:t>
    </w:r>
  </w:p>
  <w:p w:rsidR="008A5286" w:rsidRDefault="008A5286">
    <w:pPr>
      <w:pStyle w:val="Hlavika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oš Peter">
    <w15:presenceInfo w15:providerId="AD" w15:userId="S-1-5-21-390540759-788030774-433219294-142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BB"/>
    <w:rsid w:val="000D0640"/>
    <w:rsid w:val="00236F93"/>
    <w:rsid w:val="00415D78"/>
    <w:rsid w:val="004540D7"/>
    <w:rsid w:val="004726A3"/>
    <w:rsid w:val="005337AA"/>
    <w:rsid w:val="00722EC3"/>
    <w:rsid w:val="007A0E43"/>
    <w:rsid w:val="00826B92"/>
    <w:rsid w:val="008A5286"/>
    <w:rsid w:val="00900650"/>
    <w:rsid w:val="00A308F6"/>
    <w:rsid w:val="00CF3908"/>
    <w:rsid w:val="00D315BB"/>
    <w:rsid w:val="00F21ED3"/>
    <w:rsid w:val="00FB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6FC19-08E7-4B0E-B879-837CC8391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315BB"/>
    <w:pPr>
      <w:spacing w:after="0" w:line="240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D315BB"/>
    <w:rPr>
      <w:color w:val="0563C1"/>
      <w:u w:val="single"/>
    </w:rPr>
  </w:style>
  <w:style w:type="paragraph" w:styleId="Odsekzoznamu">
    <w:name w:val="List Paragraph"/>
    <w:basedOn w:val="Normlny"/>
    <w:uiPriority w:val="34"/>
    <w:qFormat/>
    <w:rsid w:val="00D315BB"/>
    <w:pPr>
      <w:spacing w:after="160" w:line="252" w:lineRule="auto"/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A528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A5286"/>
    <w:rPr>
      <w:rFonts w:ascii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8A528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5286"/>
    <w:rPr>
      <w:rFonts w:ascii="Calibri" w:hAnsi="Calibri" w:cs="Times New Roman"/>
    </w:rPr>
  </w:style>
  <w:style w:type="paragraph" w:customStyle="1" w:styleId="Default">
    <w:name w:val="Default"/>
    <w:rsid w:val="008A52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D064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D0640"/>
    <w:rPr>
      <w:rFonts w:ascii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0D0640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726A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726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3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mu.sk/File/oko/hodnotenie/2015_Hodnotenie_KO_v_SR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371FF-A5D5-429E-9C1E-74E4EACDE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1027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Kocunová Zuzana</dc:creator>
  <cp:lastModifiedBy>Janoš Peter</cp:lastModifiedBy>
  <cp:revision>5</cp:revision>
  <dcterms:created xsi:type="dcterms:W3CDTF">2018-02-12T17:29:00Z</dcterms:created>
  <dcterms:modified xsi:type="dcterms:W3CDTF">2022-03-09T08:33:00Z</dcterms:modified>
</cp:coreProperties>
</file>