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286" w:rsidRDefault="008A5286" w:rsidP="008A5286">
      <w:pPr>
        <w:jc w:val="center"/>
        <w:rPr>
          <w:b/>
          <w:color w:val="1F497D"/>
        </w:rPr>
      </w:pPr>
      <w:bookmarkStart w:id="0" w:name="_MailOriginal"/>
      <w:bookmarkStart w:id="1" w:name="_GoBack"/>
      <w:bookmarkEnd w:id="1"/>
      <w:r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eastAsia="sk-SK"/>
        </w:rPr>
        <w:drawing>
          <wp:inline distT="0" distB="0" distL="0" distR="0" wp14:anchorId="22245DCE" wp14:editId="682F717D">
            <wp:extent cx="5619750" cy="476250"/>
            <wp:effectExtent l="0" t="0" r="0" b="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g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Default="008A5286" w:rsidP="008A5286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 xml:space="preserve">Podporné stanovisko gestora s realizáciou </w:t>
      </w:r>
    </w:p>
    <w:p w:rsidR="008A5286" w:rsidRDefault="008A5286" w:rsidP="008A5286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>navrhovaných aktivít projektu</w:t>
      </w:r>
    </w:p>
    <w:p w:rsidR="00E66738" w:rsidRPr="008A5286" w:rsidRDefault="00E66738" w:rsidP="008A5286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>
        <w:rPr>
          <w:rFonts w:ascii="Arial Narrow" w:hAnsi="Arial Narrow" w:cs="Arial"/>
          <w:b/>
          <w:sz w:val="32"/>
          <w:szCs w:val="20"/>
          <w:u w:val="single"/>
        </w:rPr>
        <w:t>C4 - Modelové výpočty znečisťovania ovzdušia a chemické analýzy</w:t>
      </w:r>
    </w:p>
    <w:p w:rsid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Default="008A5286" w:rsidP="00D315BB">
      <w:pPr>
        <w:rPr>
          <w:b/>
          <w:color w:val="1F497D"/>
        </w:rPr>
      </w:pPr>
      <w:r>
        <w:rPr>
          <w:b/>
          <w:color w:val="1F497D"/>
        </w:rPr>
        <w:t>Identifikácia gestora v oblasti ochrany ovzdušia:</w:t>
      </w: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Pr="001003C2" w:rsidRDefault="00E66738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Ministerstv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</w:t>
      </w: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="008A5286"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životného prostredia Slovenskej republiky,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Sekcia zmeny klímy a ochrany ovzdušia, 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Odbor ochrany ovzdušia,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Nám. Ľ. Štúra 1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812 35 Bratislava</w:t>
      </w:r>
    </w:p>
    <w:p w:rsidR="008A5286" w:rsidRPr="002433EE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Default="008A5286" w:rsidP="008A5286">
      <w:pPr>
        <w:pStyle w:val="Default"/>
        <w:jc w:val="both"/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</w:pPr>
      <w:r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Identifikácia potenciálneho žiadateľa:</w:t>
      </w:r>
    </w:p>
    <w:p w:rsidR="008A5286" w:rsidRPr="002433EE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Názov: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Sídlo: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IČO organizácie:</w:t>
      </w: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Stručný opis kľúčových podmienok (abstrakt)</w:t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Vyjadrenie gestora:</w:t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Gestor s navrhovaným projektom:</w:t>
      </w:r>
      <w:r>
        <w:rPr>
          <w:b/>
          <w:color w:val="1F497D"/>
        </w:rPr>
        <w:tab/>
        <w:t>súhlasí / nesúhlasí</w:t>
      </w:r>
      <w:r>
        <w:rPr>
          <w:rStyle w:val="Odkaznapoznmkupodiarou"/>
          <w:b/>
          <w:color w:val="1F497D"/>
        </w:rPr>
        <w:footnoteReference w:id="1"/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V .................., dňa .................</w:t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Default="0059586D" w:rsidP="002433EE">
      <w:pPr>
        <w:rPr>
          <w:b/>
          <w:color w:val="1F497D"/>
        </w:rPr>
      </w:pPr>
      <w:r>
        <w:rPr>
          <w:b/>
          <w:color w:val="1F497D"/>
        </w:rPr>
        <w:t>Oprávnená osoba</w:t>
      </w:r>
      <w:r w:rsidRPr="002433EE">
        <w:rPr>
          <w:vertAlign w:val="superscript"/>
        </w:rPr>
        <w:footnoteReference w:id="2"/>
      </w:r>
    </w:p>
    <w:p w:rsidR="00147C2E" w:rsidRPr="002433EE" w:rsidRDefault="00147C2E" w:rsidP="00147C2E">
      <w:r>
        <w:rPr>
          <w:b/>
          <w:color w:val="1F497D"/>
        </w:rPr>
        <w:t>Titul:</w:t>
      </w:r>
    </w:p>
    <w:p w:rsidR="00147C2E" w:rsidRPr="002433EE" w:rsidRDefault="002433EE" w:rsidP="00147C2E">
      <w:r>
        <w:rPr>
          <w:b/>
          <w:color w:val="1F497D"/>
        </w:rPr>
        <w:t>Meno:</w:t>
      </w:r>
    </w:p>
    <w:p w:rsidR="002433EE" w:rsidRPr="002433EE" w:rsidRDefault="002433EE" w:rsidP="002433EE">
      <w:r>
        <w:rPr>
          <w:b/>
          <w:color w:val="1F497D"/>
        </w:rPr>
        <w:t>Priezvisko</w:t>
      </w:r>
      <w:r w:rsidR="00147C2E">
        <w:rPr>
          <w:b/>
          <w:color w:val="1F497D"/>
        </w:rPr>
        <w:t>:</w:t>
      </w:r>
    </w:p>
    <w:p w:rsidR="002433EE" w:rsidRPr="002433EE" w:rsidRDefault="0059586D" w:rsidP="002433EE">
      <w:r>
        <w:rPr>
          <w:b/>
          <w:color w:val="1F497D"/>
        </w:rPr>
        <w:t>Funkcia:</w:t>
      </w: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59586D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...........................................................</w:t>
      </w:r>
    </w:p>
    <w:p w:rsidR="0059586D" w:rsidRDefault="0059586D" w:rsidP="0059586D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podpis oprávnenej osoby</w:t>
      </w:r>
    </w:p>
    <w:p w:rsidR="0059586D" w:rsidRDefault="0059586D" w:rsidP="0059586D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a otlačok pečiatky gestora</w:t>
      </w: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2433EE"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Zoznam príloh:</w:t>
      </w:r>
    </w:p>
    <w:p w:rsidR="0059586D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bookmarkEnd w:id="0"/>
    <w:p w:rsidR="00254F98" w:rsidRPr="00D315BB" w:rsidRDefault="00254F98" w:rsidP="00254F98">
      <w:pPr>
        <w:jc w:val="center"/>
        <w:rPr>
          <w:b/>
          <w:color w:val="1F497D"/>
        </w:rPr>
      </w:pPr>
      <w:r w:rsidRPr="00D315BB">
        <w:rPr>
          <w:b/>
          <w:color w:val="1F497D"/>
        </w:rPr>
        <w:t xml:space="preserve">Kľúčové podmienky pre vydanie súhlasného stanoviska </w:t>
      </w:r>
      <w:r>
        <w:rPr>
          <w:b/>
          <w:color w:val="1F497D"/>
        </w:rPr>
        <w:t>gestora</w:t>
      </w:r>
    </w:p>
    <w:p w:rsidR="002433EE" w:rsidRDefault="002433EE" w:rsidP="002433EE"/>
    <w:p w:rsidR="002433EE" w:rsidRDefault="002433EE" w:rsidP="00147C2E">
      <w:pPr>
        <w:jc w:val="both"/>
      </w:pPr>
      <w:r>
        <w:t>Potenciálny žiadateľ je povinný preukázať ako naplní kľúčové podmienky</w:t>
      </w:r>
      <w:r w:rsidR="00147C2E">
        <w:t xml:space="preserve">. Zároveň potenciálny žiadateľ </w:t>
      </w:r>
      <w:r>
        <w:t>predloží aj relevantné prílohy.</w:t>
      </w:r>
    </w:p>
    <w:p w:rsidR="00147C2E" w:rsidRDefault="00147C2E" w:rsidP="00147C2E">
      <w:pPr>
        <w:jc w:val="both"/>
      </w:pPr>
    </w:p>
    <w:p w:rsidR="00147C2E" w:rsidRDefault="00147C2E" w:rsidP="00147C2E">
      <w:pPr>
        <w:jc w:val="both"/>
      </w:pPr>
      <w:r>
        <w:t>Kľúčové podmienky:</w:t>
      </w:r>
    </w:p>
    <w:p w:rsidR="00254F98" w:rsidRPr="000F44B9" w:rsidRDefault="00254F98" w:rsidP="00254F98"/>
    <w:p w:rsidR="00254F98" w:rsidRDefault="00254F98" w:rsidP="0059586D">
      <w:pPr>
        <w:pStyle w:val="Odsekzoznamu"/>
        <w:numPr>
          <w:ilvl w:val="0"/>
          <w:numId w:val="1"/>
        </w:numPr>
        <w:jc w:val="both"/>
      </w:pPr>
      <w:r>
        <w:t>relevantnosť navrhovaného projektu v súvislosti s aktuálnymi potrebami praxe podľa platnej legislatívy,</w:t>
      </w:r>
    </w:p>
    <w:p w:rsidR="00254F98" w:rsidRDefault="00147C2E" w:rsidP="0059586D">
      <w:pPr>
        <w:pStyle w:val="Odsekzoznamu"/>
        <w:numPr>
          <w:ilvl w:val="0"/>
          <w:numId w:val="1"/>
        </w:numPr>
        <w:jc w:val="both"/>
      </w:pPr>
      <w:r>
        <w:t>existencia</w:t>
      </w:r>
      <w:r w:rsidR="00254F98">
        <w:t xml:space="preserve"> verejného záujmu/potreby navrhovan</w:t>
      </w:r>
      <w:r>
        <w:t>ého riešenia,</w:t>
      </w:r>
    </w:p>
    <w:p w:rsidR="00254F98" w:rsidRDefault="00254F98" w:rsidP="0059586D">
      <w:pPr>
        <w:pStyle w:val="Odsekzoznamu"/>
        <w:numPr>
          <w:ilvl w:val="0"/>
          <w:numId w:val="1"/>
        </w:numPr>
        <w:jc w:val="both"/>
      </w:pPr>
      <w:r>
        <w:t>nadväznosť, resp. vylúčenie duplicity s existujúcimi alebo práve prebiehajúcimi aktivitami</w:t>
      </w:r>
      <w:r w:rsidR="00147C2E">
        <w:t>,</w:t>
      </w:r>
    </w:p>
    <w:p w:rsidR="00254F98" w:rsidRDefault="0059586D" w:rsidP="0059586D">
      <w:pPr>
        <w:pStyle w:val="Odsekzoznamu"/>
        <w:numPr>
          <w:ilvl w:val="0"/>
          <w:numId w:val="1"/>
        </w:numPr>
        <w:jc w:val="both"/>
      </w:pPr>
      <w:r>
        <w:t>v</w:t>
      </w:r>
      <w:r w:rsidR="00254F98">
        <w:t xml:space="preserve">hodnosť navrhovaného modelového systému pre navrhované územie a modelované znečisťujúce látky, vrátane vhodnosti a kvality vstupných dát (meteorologických, emisných, geografických) </w:t>
      </w:r>
      <w:r w:rsidR="00147C2E">
        <w:t>pre navrhovaný modelový systém,</w:t>
      </w:r>
    </w:p>
    <w:p w:rsidR="00254F98" w:rsidRDefault="0059586D" w:rsidP="0059586D">
      <w:pPr>
        <w:pStyle w:val="Odsekzoznamu"/>
        <w:numPr>
          <w:ilvl w:val="0"/>
          <w:numId w:val="1"/>
        </w:numPr>
        <w:jc w:val="both"/>
      </w:pPr>
      <w:r>
        <w:t>od</w:t>
      </w:r>
      <w:r w:rsidR="00254F98">
        <w:t>borné predpoklady potenciálneho prijímateľa (kvalifikácia riešiteľov a ich skúsenosti s opisovaným typom modelovania doložené publikáciami v </w:t>
      </w:r>
      <w:proofErr w:type="spellStart"/>
      <w:r w:rsidR="00254F98">
        <w:t>karentovaných</w:t>
      </w:r>
      <w:proofErr w:type="spellEnd"/>
      <w:r w:rsidR="00254F98">
        <w:t xml:space="preserve"> periodikách),</w:t>
      </w:r>
    </w:p>
    <w:p w:rsidR="00254F98" w:rsidRDefault="00254F98" w:rsidP="0059586D">
      <w:pPr>
        <w:pStyle w:val="Odsekzoznamu"/>
        <w:numPr>
          <w:ilvl w:val="0"/>
          <w:numId w:val="1"/>
        </w:numPr>
        <w:jc w:val="both"/>
      </w:pPr>
      <w:r>
        <w:t>efektí</w:t>
      </w:r>
      <w:r w:rsidR="0059586D">
        <w:t>vnosť vynaložených prostriedkov</w:t>
      </w:r>
    </w:p>
    <w:p w:rsidR="004540D7" w:rsidRDefault="004540D7" w:rsidP="00254F98"/>
    <w:sectPr w:rsidR="004540D7" w:rsidSect="00D315BB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B0C" w:rsidRDefault="003A2B0C" w:rsidP="008A5286">
      <w:r>
        <w:separator/>
      </w:r>
    </w:p>
  </w:endnote>
  <w:endnote w:type="continuationSeparator" w:id="0">
    <w:p w:rsidR="003A2B0C" w:rsidRDefault="003A2B0C" w:rsidP="008A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B0C" w:rsidRDefault="003A2B0C" w:rsidP="008A5286">
      <w:r>
        <w:separator/>
      </w:r>
    </w:p>
  </w:footnote>
  <w:footnote w:type="continuationSeparator" w:id="0">
    <w:p w:rsidR="003A2B0C" w:rsidRDefault="003A2B0C" w:rsidP="008A5286">
      <w:r>
        <w:continuationSeparator/>
      </w:r>
    </w:p>
  </w:footnote>
  <w:footnote w:id="1">
    <w:p w:rsidR="0059586D" w:rsidRDefault="005958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proofErr w:type="spellStart"/>
      <w:r>
        <w:t>prešktrtnite</w:t>
      </w:r>
      <w:proofErr w:type="spellEnd"/>
    </w:p>
  </w:footnote>
  <w:footnote w:id="2">
    <w:p w:rsidR="0059586D" w:rsidRDefault="0059586D">
      <w:pPr>
        <w:pStyle w:val="Textpoznmkypodiarou"/>
      </w:pPr>
      <w:r>
        <w:rPr>
          <w:rStyle w:val="Odkaznapoznmkupodiarou"/>
        </w:rPr>
        <w:footnoteRef/>
      </w:r>
      <w:r>
        <w:t xml:space="preserve"> Uveďte meno, priezvisko a funkciu oprávnenej osoby gestora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286" w:rsidRPr="008A5286" w:rsidRDefault="008A5286" w:rsidP="008A5286">
    <w:pPr>
      <w:pStyle w:val="Hlavika"/>
      <w:rPr>
        <w:rFonts w:ascii="Arial Narrow" w:hAnsi="Arial Narrow" w:cs="Arial"/>
        <w:i/>
        <w:sz w:val="20"/>
        <w:szCs w:val="20"/>
      </w:rPr>
    </w:pPr>
    <w:r w:rsidRPr="008A5286">
      <w:rPr>
        <w:rFonts w:ascii="Arial Narrow" w:hAnsi="Arial Narrow" w:cs="Arial"/>
        <w:i/>
        <w:sz w:val="20"/>
        <w:szCs w:val="20"/>
      </w:rPr>
      <w:t xml:space="preserve">Príloha č. </w:t>
    </w:r>
    <w:ins w:id="2" w:author="Janoš Peter" w:date="2022-01-05T14:57:00Z">
      <w:r w:rsidR="00674193">
        <w:rPr>
          <w:rFonts w:ascii="Arial Narrow" w:hAnsi="Arial Narrow" w:cs="Arial"/>
          <w:i/>
          <w:sz w:val="20"/>
          <w:szCs w:val="20"/>
        </w:rPr>
        <w:t>2</w:t>
      </w:r>
    </w:ins>
    <w:del w:id="3" w:author="Janoš Peter" w:date="2022-01-05T14:56:00Z">
      <w:r w:rsidRPr="008A5286" w:rsidDel="00674193">
        <w:rPr>
          <w:rFonts w:ascii="Arial Narrow" w:hAnsi="Arial Narrow" w:cs="Arial"/>
          <w:i/>
          <w:sz w:val="20"/>
          <w:szCs w:val="20"/>
        </w:rPr>
        <w:delText>1</w:delText>
      </w:r>
      <w:r w:rsidR="00506A63" w:rsidDel="00674193">
        <w:rPr>
          <w:rFonts w:ascii="Arial Narrow" w:hAnsi="Arial Narrow" w:cs="Arial"/>
          <w:i/>
          <w:sz w:val="20"/>
          <w:szCs w:val="20"/>
        </w:rPr>
        <w:delText>1</w:delText>
      </w:r>
    </w:del>
    <w:r w:rsidRPr="008A5286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Pr="008A5286">
      <w:rPr>
        <w:rFonts w:ascii="Arial Narrow" w:hAnsi="Arial Narrow" w:cs="Arial"/>
        <w:i/>
        <w:sz w:val="20"/>
        <w:szCs w:val="20"/>
      </w:rPr>
      <w:t>ŽoNFP</w:t>
    </w:r>
    <w:proofErr w:type="spellEnd"/>
    <w:r w:rsidRPr="008A5286">
      <w:rPr>
        <w:rFonts w:ascii="Arial Narrow" w:hAnsi="Arial Narrow" w:cs="Arial"/>
        <w:i/>
        <w:sz w:val="20"/>
        <w:szCs w:val="20"/>
      </w:rPr>
      <w:t xml:space="preserve"> – Podporné stanovisko gestora s realizáciou navrhovaných aktivít projektu</w:t>
    </w:r>
  </w:p>
  <w:p w:rsidR="008A5286" w:rsidRPr="00FA0843" w:rsidRDefault="00373D0D">
    <w:pPr>
      <w:pStyle w:val="Hlavika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Aktivita </w:t>
    </w:r>
    <w:r w:rsidR="00FA0843" w:rsidRPr="00FA0843">
      <w:rPr>
        <w:rFonts w:ascii="Arial Narrow" w:hAnsi="Arial Narrow" w:cs="Arial"/>
        <w:i/>
        <w:sz w:val="20"/>
        <w:szCs w:val="20"/>
      </w:rPr>
      <w:t xml:space="preserve">C.4 </w:t>
    </w:r>
    <w:r w:rsidR="007C3ADA">
      <w:rPr>
        <w:rFonts w:ascii="Arial Narrow" w:hAnsi="Arial Narrow" w:cs="Arial"/>
        <w:i/>
        <w:sz w:val="20"/>
        <w:szCs w:val="20"/>
      </w:rPr>
      <w:t xml:space="preserve">- </w:t>
    </w:r>
    <w:r w:rsidR="00FA0843" w:rsidRPr="00FA0843">
      <w:rPr>
        <w:rFonts w:ascii="Arial Narrow" w:hAnsi="Arial Narrow" w:cs="Arial"/>
        <w:i/>
        <w:sz w:val="20"/>
        <w:szCs w:val="20"/>
      </w:rPr>
      <w:t>Podpora modelových výpočtov znečistenia ovzdušia a chemických analýz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05C3"/>
    <w:multiLevelType w:val="hybridMultilevel"/>
    <w:tmpl w:val="F2CAFA2E"/>
    <w:lvl w:ilvl="0" w:tplc="B26ED30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C6881"/>
    <w:multiLevelType w:val="hybridMultilevel"/>
    <w:tmpl w:val="B4C6B74A"/>
    <w:lvl w:ilvl="0" w:tplc="DF5EC5C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oš Peter">
    <w15:presenceInfo w15:providerId="AD" w15:userId="S-1-5-21-390540759-788030774-433219294-142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BB"/>
    <w:rsid w:val="00053E5A"/>
    <w:rsid w:val="000E0904"/>
    <w:rsid w:val="001003C2"/>
    <w:rsid w:val="00147C2E"/>
    <w:rsid w:val="00150000"/>
    <w:rsid w:val="002433EE"/>
    <w:rsid w:val="00254F98"/>
    <w:rsid w:val="002C5D4C"/>
    <w:rsid w:val="003447D1"/>
    <w:rsid w:val="00373D0D"/>
    <w:rsid w:val="003A2B0C"/>
    <w:rsid w:val="004540D7"/>
    <w:rsid w:val="00506A63"/>
    <w:rsid w:val="0059586D"/>
    <w:rsid w:val="005D715E"/>
    <w:rsid w:val="00674193"/>
    <w:rsid w:val="00774695"/>
    <w:rsid w:val="007C3ADA"/>
    <w:rsid w:val="008A5286"/>
    <w:rsid w:val="00D315BB"/>
    <w:rsid w:val="00DF68EF"/>
    <w:rsid w:val="00E66738"/>
    <w:rsid w:val="00F21ED3"/>
    <w:rsid w:val="00FA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FC19-08E7-4B0E-B879-837CC839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15BB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D315BB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D315BB"/>
    <w:pPr>
      <w:spacing w:after="160" w:line="252" w:lineRule="auto"/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286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286"/>
    <w:rPr>
      <w:rFonts w:ascii="Calibri" w:hAnsi="Calibri" w:cs="Times New Roman"/>
    </w:rPr>
  </w:style>
  <w:style w:type="paragraph" w:customStyle="1" w:styleId="Default">
    <w:name w:val="Default"/>
    <w:rsid w:val="008A52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958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958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9586D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673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67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3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6CFE3-6689-4936-858F-23BA97BD8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Kocunová Zuzana</dc:creator>
  <cp:lastModifiedBy>Janoš Peter</cp:lastModifiedBy>
  <cp:revision>5</cp:revision>
  <dcterms:created xsi:type="dcterms:W3CDTF">2018-02-12T17:29:00Z</dcterms:created>
  <dcterms:modified xsi:type="dcterms:W3CDTF">2022-03-09T08:34:00Z</dcterms:modified>
</cp:coreProperties>
</file>