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92C7A" w14:textId="1825CECC" w:rsidR="00A3196E" w:rsidRPr="000D2A86" w:rsidRDefault="00B24FE8" w:rsidP="002E15CA">
      <w:pPr>
        <w:jc w:val="center"/>
        <w:rPr>
          <w:rFonts w:ascii="Arial Narrow" w:hAnsi="Arial Narrow"/>
        </w:rPr>
      </w:pPr>
      <w:bookmarkStart w:id="0" w:name="_GoBack"/>
      <w:bookmarkEnd w:id="0"/>
      <w:r w:rsidRPr="000D2A86">
        <w:rPr>
          <w:rFonts w:ascii="Arial" w:hAnsi="Arial" w:cs="Arial"/>
          <w:noProof/>
          <w:color w:val="0A5283"/>
          <w:sz w:val="18"/>
          <w:szCs w:val="18"/>
          <w:shd w:val="clear" w:color="auto" w:fill="FFFFFF"/>
          <w:lang w:eastAsia="sk-SK"/>
        </w:rPr>
        <w:drawing>
          <wp:inline distT="0" distB="0" distL="0" distR="0" wp14:anchorId="3FFF4A5C" wp14:editId="3FD494D9">
            <wp:extent cx="5619750" cy="476250"/>
            <wp:effectExtent l="0" t="0" r="0" b="0"/>
            <wp:docPr id="1" name="Obrázok 1"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2ABC280D" w14:textId="77777777" w:rsidR="00CD65C4" w:rsidRPr="000D2A86" w:rsidRDefault="00CD65C4" w:rsidP="00CD65C4">
      <w:pPr>
        <w:pStyle w:val="Default"/>
        <w:jc w:val="center"/>
        <w:rPr>
          <w:rFonts w:ascii="Arial Narrow" w:hAnsi="Arial Narrow" w:cs="Times New Roman"/>
          <w:b/>
          <w:bCs/>
          <w:sz w:val="22"/>
          <w:szCs w:val="22"/>
        </w:rPr>
      </w:pPr>
    </w:p>
    <w:p w14:paraId="0F594B93" w14:textId="77777777" w:rsidR="00A3196E" w:rsidRPr="000D2A86" w:rsidRDefault="00A3196E">
      <w:pPr>
        <w:rPr>
          <w:rFonts w:ascii="Arial Narrow" w:hAnsi="Arial Narrow"/>
        </w:rPr>
      </w:pPr>
    </w:p>
    <w:p w14:paraId="6FB4F980" w14:textId="77777777" w:rsidR="00A3196E" w:rsidRPr="000D2A86" w:rsidRDefault="00A3196E">
      <w:pPr>
        <w:rPr>
          <w:rFonts w:ascii="Arial Narrow" w:hAnsi="Arial Narrow"/>
        </w:rPr>
      </w:pPr>
    </w:p>
    <w:p w14:paraId="0CD49F0F" w14:textId="77777777" w:rsidR="00E117B2" w:rsidRPr="000D2A86" w:rsidRDefault="00E117B2" w:rsidP="00E117B2">
      <w:pPr>
        <w:jc w:val="center"/>
        <w:rPr>
          <w:sz w:val="28"/>
          <w:szCs w:val="28"/>
        </w:rPr>
      </w:pPr>
    </w:p>
    <w:p w14:paraId="53E6CA28" w14:textId="77777777" w:rsidR="00E117B2" w:rsidRPr="000D2A86" w:rsidRDefault="00E117B2" w:rsidP="00E117B2">
      <w:pPr>
        <w:jc w:val="center"/>
        <w:rPr>
          <w:sz w:val="28"/>
          <w:szCs w:val="28"/>
        </w:rPr>
      </w:pPr>
    </w:p>
    <w:p w14:paraId="57E633DA" w14:textId="77777777" w:rsidR="00926EA4" w:rsidRPr="000D2A86" w:rsidRDefault="00926EA4" w:rsidP="00502C43">
      <w:pPr>
        <w:spacing w:after="240"/>
        <w:jc w:val="center"/>
        <w:rPr>
          <w:rFonts w:ascii="Arial Narrow" w:hAnsi="Arial Narrow"/>
          <w:b/>
          <w:sz w:val="38"/>
          <w:szCs w:val="38"/>
        </w:rPr>
      </w:pPr>
    </w:p>
    <w:p w14:paraId="35600B70" w14:textId="77777777" w:rsidR="00B71DCE" w:rsidRPr="000D2A86" w:rsidRDefault="00B71DCE" w:rsidP="00502C43">
      <w:pPr>
        <w:spacing w:after="240"/>
        <w:jc w:val="center"/>
        <w:rPr>
          <w:rFonts w:ascii="Arial Narrow" w:hAnsi="Arial Narrow"/>
          <w:b/>
          <w:sz w:val="38"/>
          <w:szCs w:val="38"/>
        </w:rPr>
      </w:pPr>
    </w:p>
    <w:p w14:paraId="40A387FA" w14:textId="77777777" w:rsidR="00926EA4" w:rsidRPr="000D2A86" w:rsidRDefault="00926EA4" w:rsidP="00502C43">
      <w:pPr>
        <w:spacing w:after="240"/>
        <w:jc w:val="center"/>
        <w:rPr>
          <w:rFonts w:ascii="Arial Narrow" w:hAnsi="Arial Narrow"/>
          <w:b/>
          <w:sz w:val="38"/>
          <w:szCs w:val="38"/>
        </w:rPr>
      </w:pPr>
    </w:p>
    <w:p w14:paraId="5CA455D0" w14:textId="77777777" w:rsidR="000F3587" w:rsidRPr="000D2A86" w:rsidRDefault="000F3587" w:rsidP="00502C43">
      <w:pPr>
        <w:spacing w:after="240"/>
        <w:jc w:val="center"/>
        <w:rPr>
          <w:rFonts w:ascii="Arial Narrow" w:hAnsi="Arial Narrow"/>
          <w:b/>
          <w:sz w:val="38"/>
          <w:szCs w:val="38"/>
        </w:rPr>
      </w:pPr>
    </w:p>
    <w:p w14:paraId="277CFE28" w14:textId="77777777" w:rsidR="00E117B2" w:rsidRPr="000D2A86" w:rsidRDefault="00E117B2" w:rsidP="00502C43">
      <w:pPr>
        <w:spacing w:after="240"/>
        <w:jc w:val="center"/>
        <w:rPr>
          <w:rFonts w:ascii="Arial Narrow" w:hAnsi="Arial Narrow"/>
          <w:b/>
          <w:sz w:val="38"/>
          <w:szCs w:val="38"/>
        </w:rPr>
      </w:pPr>
      <w:r w:rsidRPr="000D2A86">
        <w:rPr>
          <w:rFonts w:ascii="Arial Narrow" w:hAnsi="Arial Narrow"/>
          <w:b/>
          <w:sz w:val="38"/>
          <w:szCs w:val="38"/>
        </w:rPr>
        <w:t xml:space="preserve">Ministerstvo životného prostredia Slovenskej republiky </w:t>
      </w:r>
    </w:p>
    <w:p w14:paraId="012F0619" w14:textId="77777777" w:rsidR="00E117B2" w:rsidRPr="000D2A86" w:rsidRDefault="00E117B2" w:rsidP="00E117B2">
      <w:pPr>
        <w:jc w:val="center"/>
        <w:rPr>
          <w:rFonts w:ascii="Arial Narrow" w:hAnsi="Arial Narrow"/>
          <w:sz w:val="28"/>
          <w:szCs w:val="28"/>
        </w:rPr>
      </w:pPr>
      <w:r w:rsidRPr="000D2A86">
        <w:rPr>
          <w:rFonts w:ascii="Arial Narrow" w:hAnsi="Arial Narrow"/>
          <w:sz w:val="28"/>
          <w:szCs w:val="28"/>
        </w:rPr>
        <w:t>ako riadiaci orgán pre Operačný program Kvalita životného prostredia</w:t>
      </w:r>
    </w:p>
    <w:p w14:paraId="04099E17" w14:textId="77777777" w:rsidR="00502C43" w:rsidRPr="000D2A86" w:rsidRDefault="00502C43" w:rsidP="00E117B2">
      <w:pPr>
        <w:jc w:val="center"/>
        <w:rPr>
          <w:rFonts w:ascii="Arial Narrow" w:hAnsi="Arial Narrow"/>
          <w:sz w:val="28"/>
          <w:szCs w:val="28"/>
        </w:rPr>
      </w:pPr>
    </w:p>
    <w:p w14:paraId="000283E5" w14:textId="77777777" w:rsidR="00926EA4" w:rsidRPr="000D2A86" w:rsidRDefault="00926EA4" w:rsidP="00E117B2">
      <w:pPr>
        <w:jc w:val="center"/>
        <w:rPr>
          <w:rFonts w:ascii="Arial Narrow" w:hAnsi="Arial Narrow"/>
          <w:sz w:val="28"/>
          <w:szCs w:val="28"/>
        </w:rPr>
      </w:pPr>
    </w:p>
    <w:p w14:paraId="7B8A9541" w14:textId="77777777" w:rsidR="00E117B2" w:rsidRPr="000D2A86" w:rsidRDefault="00E117B2" w:rsidP="00E117B2">
      <w:pPr>
        <w:jc w:val="center"/>
        <w:rPr>
          <w:rFonts w:ascii="Arial Narrow" w:hAnsi="Arial Narrow"/>
          <w:sz w:val="28"/>
          <w:szCs w:val="28"/>
        </w:rPr>
      </w:pPr>
    </w:p>
    <w:p w14:paraId="0E8CCDDD" w14:textId="77777777" w:rsidR="00E53549" w:rsidRPr="000D2A86" w:rsidRDefault="00E53549" w:rsidP="00E117B2">
      <w:pPr>
        <w:jc w:val="center"/>
        <w:rPr>
          <w:rFonts w:ascii="Arial Narrow" w:hAnsi="Arial Narrow"/>
          <w:sz w:val="28"/>
          <w:szCs w:val="28"/>
        </w:rPr>
      </w:pPr>
    </w:p>
    <w:p w14:paraId="4AC24ECF" w14:textId="30D824C5" w:rsidR="00A3196E" w:rsidRPr="000D2A86" w:rsidRDefault="00E117B2" w:rsidP="00E117B2">
      <w:pPr>
        <w:jc w:val="center"/>
        <w:rPr>
          <w:rFonts w:ascii="Arial Narrow" w:hAnsi="Arial Narrow"/>
          <w:sz w:val="28"/>
          <w:szCs w:val="28"/>
        </w:rPr>
      </w:pPr>
      <w:r w:rsidRPr="000D2A86">
        <w:rPr>
          <w:rFonts w:ascii="Arial Narrow" w:hAnsi="Arial Narrow"/>
          <w:sz w:val="28"/>
          <w:szCs w:val="28"/>
        </w:rPr>
        <w:t>vyhlasuje</w:t>
      </w:r>
    </w:p>
    <w:p w14:paraId="1B562588" w14:textId="77777777" w:rsidR="00502C43" w:rsidRPr="000D2A86" w:rsidRDefault="00502C43" w:rsidP="00E117B2">
      <w:pPr>
        <w:jc w:val="center"/>
        <w:rPr>
          <w:rFonts w:ascii="Arial Narrow" w:hAnsi="Arial Narrow"/>
          <w:sz w:val="28"/>
          <w:szCs w:val="28"/>
        </w:rPr>
      </w:pPr>
    </w:p>
    <w:p w14:paraId="52EA8D13" w14:textId="77777777" w:rsidR="00B7792A" w:rsidRPr="000D2A86" w:rsidRDefault="00B7792A">
      <w:pPr>
        <w:rPr>
          <w:rFonts w:ascii="Arial Narrow" w:hAnsi="Arial Narrow"/>
          <w:szCs w:val="22"/>
        </w:rPr>
      </w:pPr>
    </w:p>
    <w:p w14:paraId="0B32F45D" w14:textId="77777777" w:rsidR="00926EA4" w:rsidRPr="000D2A86" w:rsidRDefault="00926EA4">
      <w:pPr>
        <w:rPr>
          <w:rFonts w:ascii="Arial Narrow" w:hAnsi="Arial Narrow"/>
          <w:szCs w:val="22"/>
        </w:rPr>
      </w:pPr>
    </w:p>
    <w:p w14:paraId="073A4DA2" w14:textId="77777777" w:rsidR="00E53549" w:rsidRPr="000D2A86" w:rsidRDefault="00E53549" w:rsidP="00502C43">
      <w:pPr>
        <w:jc w:val="center"/>
        <w:rPr>
          <w:rFonts w:ascii="Arial Narrow" w:hAnsi="Arial Narrow" w:cs="Arial"/>
          <w:b/>
          <w:sz w:val="38"/>
          <w:szCs w:val="38"/>
        </w:rPr>
      </w:pPr>
    </w:p>
    <w:p w14:paraId="62C0F63F" w14:textId="39F412C7" w:rsidR="00E117B2" w:rsidRDefault="00974011" w:rsidP="00E85128">
      <w:pPr>
        <w:jc w:val="center"/>
        <w:rPr>
          <w:rFonts w:ascii="Arial Narrow" w:hAnsi="Arial Narrow" w:cs="Arial"/>
          <w:b/>
          <w:sz w:val="38"/>
          <w:szCs w:val="38"/>
        </w:rPr>
      </w:pPr>
      <w:r>
        <w:rPr>
          <w:rFonts w:ascii="Arial Narrow" w:hAnsi="Arial Narrow" w:cs="Arial"/>
          <w:b/>
          <w:sz w:val="38"/>
          <w:szCs w:val="38"/>
        </w:rPr>
        <w:t>25</w:t>
      </w:r>
      <w:r w:rsidR="00E117B2" w:rsidRPr="000D2A86">
        <w:rPr>
          <w:rFonts w:ascii="Arial Narrow" w:hAnsi="Arial Narrow" w:cs="Arial"/>
          <w:b/>
          <w:sz w:val="38"/>
          <w:szCs w:val="38"/>
        </w:rPr>
        <w:t xml:space="preserve">. VÝZVU </w:t>
      </w:r>
      <w:r w:rsidR="00502C43" w:rsidRPr="000D2A86">
        <w:rPr>
          <w:rFonts w:ascii="Arial Narrow" w:hAnsi="Arial Narrow" w:cs="Arial"/>
          <w:b/>
          <w:sz w:val="38"/>
          <w:szCs w:val="38"/>
        </w:rPr>
        <w:t>NA PREDKLADANIE ŽIADOSTÍ O</w:t>
      </w:r>
      <w:r w:rsidR="00E9796F" w:rsidRPr="000D2A86">
        <w:rPr>
          <w:rFonts w:ascii="Arial Narrow" w:hAnsi="Arial Narrow" w:cs="Arial"/>
          <w:b/>
          <w:sz w:val="38"/>
          <w:szCs w:val="38"/>
        </w:rPr>
        <w:t xml:space="preserve"> POSKYTNUTIE </w:t>
      </w:r>
      <w:r w:rsidR="00B13BFF" w:rsidRPr="000D2A86">
        <w:rPr>
          <w:rFonts w:ascii="Arial Narrow" w:hAnsi="Arial Narrow" w:cs="Arial"/>
          <w:b/>
          <w:sz w:val="38"/>
          <w:szCs w:val="38"/>
        </w:rPr>
        <w:t>NENÁVRATN</w:t>
      </w:r>
      <w:r w:rsidR="00E9796F" w:rsidRPr="000D2A86">
        <w:rPr>
          <w:rFonts w:ascii="Arial Narrow" w:hAnsi="Arial Narrow" w:cs="Arial"/>
          <w:b/>
          <w:sz w:val="38"/>
          <w:szCs w:val="38"/>
        </w:rPr>
        <w:t>ÉHO</w:t>
      </w:r>
      <w:r w:rsidR="00B13BFF" w:rsidRPr="000D2A86">
        <w:rPr>
          <w:rFonts w:ascii="Arial Narrow" w:hAnsi="Arial Narrow" w:cs="Arial"/>
          <w:b/>
          <w:sz w:val="38"/>
          <w:szCs w:val="38"/>
        </w:rPr>
        <w:t xml:space="preserve"> FINANČN</w:t>
      </w:r>
      <w:r w:rsidR="00E9796F" w:rsidRPr="000D2A86">
        <w:rPr>
          <w:rFonts w:ascii="Arial Narrow" w:hAnsi="Arial Narrow" w:cs="Arial"/>
          <w:b/>
          <w:sz w:val="38"/>
          <w:szCs w:val="38"/>
        </w:rPr>
        <w:t>ÉHO</w:t>
      </w:r>
      <w:r w:rsidR="00B13BFF" w:rsidRPr="000D2A86">
        <w:rPr>
          <w:rFonts w:ascii="Arial Narrow" w:hAnsi="Arial Narrow" w:cs="Arial"/>
          <w:b/>
          <w:sz w:val="38"/>
          <w:szCs w:val="38"/>
        </w:rPr>
        <w:t xml:space="preserve"> PRÍSPEVK</w:t>
      </w:r>
      <w:r w:rsidR="00E9796F" w:rsidRPr="000D2A86">
        <w:rPr>
          <w:rFonts w:ascii="Arial Narrow" w:hAnsi="Arial Narrow" w:cs="Arial"/>
          <w:b/>
          <w:sz w:val="38"/>
          <w:szCs w:val="38"/>
        </w:rPr>
        <w:t>U</w:t>
      </w:r>
    </w:p>
    <w:p w14:paraId="397DDF50" w14:textId="5691E614" w:rsidR="00A02C3C" w:rsidRPr="000D2A86" w:rsidRDefault="00A02C3C" w:rsidP="00E85128">
      <w:pPr>
        <w:jc w:val="center"/>
        <w:rPr>
          <w:rFonts w:ascii="Arial Narrow" w:hAnsi="Arial Narrow"/>
          <w:b/>
          <w:sz w:val="40"/>
          <w:szCs w:val="40"/>
        </w:rPr>
      </w:pPr>
      <w:r>
        <w:rPr>
          <w:rFonts w:ascii="Arial Narrow" w:hAnsi="Arial Narrow" w:cs="Arial"/>
          <w:b/>
          <w:sz w:val="38"/>
          <w:szCs w:val="38"/>
        </w:rPr>
        <w:t xml:space="preserve">v znení usmernenia č. </w:t>
      </w:r>
      <w:ins w:id="1" w:author="Autor" w:date="2018-04-26T15:15:00Z">
        <w:r w:rsidR="002240DF">
          <w:rPr>
            <w:rFonts w:ascii="Arial Narrow" w:hAnsi="Arial Narrow" w:cs="Arial"/>
            <w:b/>
            <w:sz w:val="38"/>
            <w:szCs w:val="38"/>
          </w:rPr>
          <w:t>2</w:t>
        </w:r>
      </w:ins>
      <w:del w:id="2" w:author="Autor" w:date="2018-04-26T15:15:00Z">
        <w:r w:rsidDel="002240DF">
          <w:rPr>
            <w:rFonts w:ascii="Arial Narrow" w:hAnsi="Arial Narrow" w:cs="Arial"/>
            <w:b/>
            <w:sz w:val="38"/>
            <w:szCs w:val="38"/>
          </w:rPr>
          <w:delText>1</w:delText>
        </w:r>
      </w:del>
    </w:p>
    <w:p w14:paraId="1FB3CA25" w14:textId="77777777" w:rsidR="00502C43" w:rsidRPr="000D2A86" w:rsidRDefault="00502C43" w:rsidP="00E117B2">
      <w:pPr>
        <w:jc w:val="center"/>
        <w:rPr>
          <w:rFonts w:ascii="Arial Narrow" w:hAnsi="Arial Narrow"/>
          <w:b/>
          <w:sz w:val="40"/>
          <w:szCs w:val="40"/>
        </w:rPr>
      </w:pPr>
    </w:p>
    <w:p w14:paraId="463D8731" w14:textId="77777777" w:rsidR="00B24FE8" w:rsidRPr="000D2A86" w:rsidRDefault="00B24FE8" w:rsidP="00E117B2">
      <w:pPr>
        <w:jc w:val="center"/>
        <w:rPr>
          <w:rFonts w:ascii="Arial Narrow" w:hAnsi="Arial Narrow"/>
          <w:b/>
          <w:sz w:val="40"/>
          <w:szCs w:val="40"/>
        </w:rPr>
      </w:pPr>
    </w:p>
    <w:p w14:paraId="4F5EBF90" w14:textId="4AB38C72" w:rsidR="00926EA4" w:rsidRPr="000D2A86" w:rsidRDefault="00926EA4" w:rsidP="00E117B2">
      <w:pPr>
        <w:jc w:val="center"/>
        <w:rPr>
          <w:rFonts w:ascii="Arial Narrow" w:hAnsi="Arial Narrow"/>
          <w:b/>
          <w:sz w:val="40"/>
          <w:szCs w:val="40"/>
        </w:rPr>
      </w:pPr>
    </w:p>
    <w:p w14:paraId="5DD35838" w14:textId="77777777" w:rsidR="006D0860" w:rsidRPr="000D2A86" w:rsidRDefault="006D0860" w:rsidP="00E117B2">
      <w:pPr>
        <w:jc w:val="center"/>
        <w:rPr>
          <w:rFonts w:ascii="Arial Narrow" w:hAnsi="Arial Narrow"/>
          <w:b/>
          <w:sz w:val="40"/>
          <w:szCs w:val="40"/>
        </w:rPr>
      </w:pPr>
    </w:p>
    <w:tbl>
      <w:tblPr>
        <w:tblStyle w:val="Mriekatabuky"/>
        <w:tblW w:w="10065" w:type="dxa"/>
        <w:jc w:val="center"/>
        <w:tblLayout w:type="fixed"/>
        <w:tblLook w:val="04A0" w:firstRow="1" w:lastRow="0" w:firstColumn="1" w:lastColumn="0" w:noHBand="0" w:noVBand="1"/>
      </w:tblPr>
      <w:tblGrid>
        <w:gridCol w:w="568"/>
        <w:gridCol w:w="17"/>
        <w:gridCol w:w="2426"/>
        <w:gridCol w:w="671"/>
        <w:gridCol w:w="794"/>
        <w:gridCol w:w="5181"/>
        <w:gridCol w:w="408"/>
      </w:tblGrid>
      <w:tr w:rsidR="006D0860" w:rsidRPr="000D2A86" w14:paraId="0FAA968B" w14:textId="77777777" w:rsidTr="006D0860">
        <w:trPr>
          <w:gridBefore w:val="2"/>
          <w:gridAfter w:val="1"/>
          <w:wBefore w:w="585" w:type="dxa"/>
          <w:wAfter w:w="408" w:type="dxa"/>
          <w:trHeight w:val="567"/>
          <w:jc w:val="center"/>
        </w:trPr>
        <w:tc>
          <w:tcPr>
            <w:tcW w:w="3097" w:type="dxa"/>
            <w:gridSpan w:val="2"/>
            <w:shd w:val="clear" w:color="auto" w:fill="365F91" w:themeFill="accent1" w:themeFillShade="BF"/>
            <w:vAlign w:val="center"/>
          </w:tcPr>
          <w:p w14:paraId="5772A350" w14:textId="77777777" w:rsidR="006D0860" w:rsidRPr="000D2A86" w:rsidRDefault="006D0860" w:rsidP="006D0860">
            <w:pPr>
              <w:pStyle w:val="Bezriadkovania"/>
              <w:rPr>
                <w:rFonts w:ascii="Arial Narrow" w:hAnsi="Arial Narrow" w:cs="Arial"/>
                <w:b/>
                <w:color w:val="FFFFFF" w:themeColor="background1"/>
                <w:sz w:val="28"/>
                <w:szCs w:val="28"/>
                <w:lang w:val="sk-SK"/>
              </w:rPr>
            </w:pPr>
            <w:r w:rsidRPr="000D2A86">
              <w:rPr>
                <w:rFonts w:ascii="Arial Narrow" w:hAnsi="Arial Narrow" w:cs="Arial"/>
                <w:b/>
                <w:color w:val="FFFFFF" w:themeColor="background1"/>
                <w:sz w:val="28"/>
                <w:szCs w:val="28"/>
                <w:lang w:val="sk-SK"/>
              </w:rPr>
              <w:t>Zameranie</w:t>
            </w:r>
          </w:p>
        </w:tc>
        <w:tc>
          <w:tcPr>
            <w:tcW w:w="5975" w:type="dxa"/>
            <w:gridSpan w:val="2"/>
            <w:vAlign w:val="center"/>
          </w:tcPr>
          <w:p w14:paraId="63F02AE6" w14:textId="3773E222" w:rsidR="006D0860" w:rsidRPr="000D2A86" w:rsidRDefault="00921CD7" w:rsidP="00921CD7">
            <w:pPr>
              <w:pStyle w:val="Bezriadkovania"/>
              <w:jc w:val="both"/>
              <w:rPr>
                <w:rFonts w:ascii="Arial Narrow" w:hAnsi="Arial Narrow" w:cs="Arial"/>
                <w:b/>
                <w:sz w:val="28"/>
                <w:szCs w:val="28"/>
                <w:lang w:val="sk-SK"/>
              </w:rPr>
            </w:pPr>
            <w:bookmarkStart w:id="3" w:name="_Ref442963555"/>
            <w:r w:rsidRPr="000D2A86">
              <w:rPr>
                <w:rFonts w:ascii="Arial Narrow" w:hAnsi="Arial Narrow" w:cs="Arial"/>
                <w:b/>
                <w:sz w:val="28"/>
                <w:szCs w:val="28"/>
                <w:lang w:val="sk-SK"/>
              </w:rPr>
              <w:t xml:space="preserve">Skvalitňovanie monitorovania ovzdušia </w:t>
            </w:r>
            <w:bookmarkEnd w:id="3"/>
          </w:p>
        </w:tc>
      </w:tr>
      <w:tr w:rsidR="006D0860" w:rsidRPr="000D2A86" w14:paraId="2A6D2D17" w14:textId="77777777" w:rsidTr="006D0860">
        <w:trPr>
          <w:gridBefore w:val="2"/>
          <w:gridAfter w:val="1"/>
          <w:wBefore w:w="585" w:type="dxa"/>
          <w:wAfter w:w="408" w:type="dxa"/>
          <w:trHeight w:val="567"/>
          <w:jc w:val="center"/>
        </w:trPr>
        <w:tc>
          <w:tcPr>
            <w:tcW w:w="3097" w:type="dxa"/>
            <w:gridSpan w:val="2"/>
            <w:shd w:val="clear" w:color="auto" w:fill="365F91" w:themeFill="accent1" w:themeFillShade="BF"/>
            <w:vAlign w:val="center"/>
          </w:tcPr>
          <w:p w14:paraId="1E5E15EF" w14:textId="77777777" w:rsidR="006D0860" w:rsidRPr="000D2A86" w:rsidRDefault="006D0860" w:rsidP="006D0860">
            <w:pPr>
              <w:pStyle w:val="Bezriadkovania"/>
              <w:rPr>
                <w:rFonts w:ascii="Arial Narrow" w:hAnsi="Arial Narrow" w:cs="Arial"/>
                <w:b/>
                <w:color w:val="FFFFFF" w:themeColor="background1"/>
                <w:sz w:val="28"/>
                <w:szCs w:val="28"/>
                <w:lang w:val="sk-SK"/>
              </w:rPr>
            </w:pPr>
            <w:r w:rsidRPr="000D2A86">
              <w:rPr>
                <w:rFonts w:ascii="Arial Narrow" w:hAnsi="Arial Narrow" w:cs="Arial"/>
                <w:b/>
                <w:color w:val="FFFFFF" w:themeColor="background1"/>
                <w:sz w:val="28"/>
                <w:szCs w:val="28"/>
                <w:lang w:val="sk-SK"/>
              </w:rPr>
              <w:t>Kód výzvy</w:t>
            </w:r>
          </w:p>
        </w:tc>
        <w:tc>
          <w:tcPr>
            <w:tcW w:w="5975" w:type="dxa"/>
            <w:gridSpan w:val="2"/>
            <w:vAlign w:val="center"/>
          </w:tcPr>
          <w:p w14:paraId="1A7C3796" w14:textId="6E9F0CAD" w:rsidR="006D0860" w:rsidRPr="000D2A86" w:rsidRDefault="006A4025" w:rsidP="00974011">
            <w:pPr>
              <w:pStyle w:val="Bezriadkovania"/>
              <w:rPr>
                <w:rFonts w:ascii="Arial Narrow" w:hAnsi="Arial Narrow" w:cs="Arial"/>
                <w:b/>
                <w:sz w:val="28"/>
                <w:szCs w:val="28"/>
                <w:lang w:val="sk-SK"/>
              </w:rPr>
            </w:pPr>
            <w:r w:rsidRPr="000D2A86">
              <w:rPr>
                <w:rFonts w:ascii="Arial Narrow" w:hAnsi="Arial Narrow" w:cs="Arial"/>
                <w:b/>
                <w:sz w:val="28"/>
                <w:szCs w:val="28"/>
                <w:lang w:val="sk-SK"/>
              </w:rPr>
              <w:t>OPKZP-PO1-SC141-</w:t>
            </w:r>
            <w:r w:rsidR="00F759CC" w:rsidRPr="000D2A86">
              <w:rPr>
                <w:rFonts w:ascii="Arial Narrow" w:hAnsi="Arial Narrow" w:cs="Arial"/>
                <w:b/>
                <w:sz w:val="28"/>
                <w:szCs w:val="28"/>
                <w:lang w:val="sk-SK"/>
              </w:rPr>
              <w:t>2017</w:t>
            </w:r>
            <w:r w:rsidRPr="000D2A86">
              <w:rPr>
                <w:rFonts w:ascii="Arial Narrow" w:hAnsi="Arial Narrow" w:cs="Arial"/>
                <w:b/>
                <w:sz w:val="28"/>
                <w:szCs w:val="28"/>
                <w:lang w:val="sk-SK"/>
              </w:rPr>
              <w:t>-</w:t>
            </w:r>
            <w:r w:rsidR="00974011">
              <w:rPr>
                <w:rFonts w:ascii="Arial Narrow" w:hAnsi="Arial Narrow" w:cs="Arial"/>
                <w:b/>
                <w:sz w:val="28"/>
                <w:szCs w:val="28"/>
                <w:lang w:val="sk-SK"/>
              </w:rPr>
              <w:t>25</w:t>
            </w:r>
          </w:p>
        </w:tc>
      </w:tr>
      <w:tr w:rsidR="006D0860" w:rsidRPr="000D2A86" w14:paraId="0C1E0399" w14:textId="77777777" w:rsidTr="006D0860">
        <w:trPr>
          <w:gridBefore w:val="2"/>
          <w:gridAfter w:val="1"/>
          <w:wBefore w:w="585" w:type="dxa"/>
          <w:wAfter w:w="408" w:type="dxa"/>
          <w:trHeight w:val="567"/>
          <w:jc w:val="center"/>
        </w:trPr>
        <w:tc>
          <w:tcPr>
            <w:tcW w:w="3097" w:type="dxa"/>
            <w:gridSpan w:val="2"/>
            <w:shd w:val="clear" w:color="auto" w:fill="365F91" w:themeFill="accent1" w:themeFillShade="BF"/>
            <w:vAlign w:val="center"/>
          </w:tcPr>
          <w:p w14:paraId="39679CA7" w14:textId="77777777" w:rsidR="006D0860" w:rsidRPr="000D2A86" w:rsidRDefault="006D0860" w:rsidP="006D0860">
            <w:pPr>
              <w:pStyle w:val="Bezriadkovania"/>
              <w:rPr>
                <w:rFonts w:ascii="Arial Narrow" w:hAnsi="Arial Narrow" w:cs="Arial"/>
                <w:b/>
                <w:color w:val="FFFFFF" w:themeColor="background1"/>
                <w:sz w:val="28"/>
                <w:szCs w:val="28"/>
                <w:lang w:val="sk-SK"/>
              </w:rPr>
            </w:pPr>
            <w:r w:rsidRPr="000D2A86">
              <w:rPr>
                <w:rFonts w:ascii="Arial Narrow" w:hAnsi="Arial Narrow" w:cs="Arial"/>
                <w:b/>
                <w:color w:val="FFFFFF" w:themeColor="background1"/>
                <w:sz w:val="28"/>
                <w:szCs w:val="28"/>
                <w:lang w:val="sk-SK"/>
              </w:rPr>
              <w:t>Prioritná os</w:t>
            </w:r>
          </w:p>
        </w:tc>
        <w:tc>
          <w:tcPr>
            <w:tcW w:w="5975" w:type="dxa"/>
            <w:gridSpan w:val="2"/>
            <w:vAlign w:val="center"/>
          </w:tcPr>
          <w:p w14:paraId="56F18F94" w14:textId="77777777" w:rsidR="006D0860" w:rsidRPr="000D2A86" w:rsidRDefault="006D0860" w:rsidP="006D0860">
            <w:pPr>
              <w:pStyle w:val="Bezriadkovania"/>
              <w:rPr>
                <w:rFonts w:ascii="Arial Narrow" w:hAnsi="Arial Narrow" w:cs="Arial"/>
                <w:b/>
                <w:sz w:val="28"/>
                <w:szCs w:val="28"/>
                <w:lang w:val="sk-SK"/>
              </w:rPr>
            </w:pPr>
            <w:r w:rsidRPr="000D2A86">
              <w:rPr>
                <w:rFonts w:ascii="Arial Narrow" w:hAnsi="Arial Narrow" w:cs="Arial"/>
                <w:b/>
                <w:sz w:val="28"/>
                <w:szCs w:val="28"/>
                <w:lang w:val="sk-SK"/>
              </w:rPr>
              <w:t>1</w:t>
            </w:r>
          </w:p>
        </w:tc>
      </w:tr>
      <w:tr w:rsidR="006D0860" w:rsidRPr="000D2A86" w14:paraId="5C12D108" w14:textId="77777777" w:rsidTr="006D0860">
        <w:trPr>
          <w:gridBefore w:val="2"/>
          <w:gridAfter w:val="1"/>
          <w:wBefore w:w="585" w:type="dxa"/>
          <w:wAfter w:w="408" w:type="dxa"/>
          <w:cantSplit/>
          <w:trHeight w:val="567"/>
          <w:jc w:val="center"/>
        </w:trPr>
        <w:tc>
          <w:tcPr>
            <w:tcW w:w="3097" w:type="dxa"/>
            <w:gridSpan w:val="2"/>
            <w:shd w:val="clear" w:color="auto" w:fill="365F91" w:themeFill="accent1" w:themeFillShade="BF"/>
            <w:vAlign w:val="center"/>
          </w:tcPr>
          <w:p w14:paraId="767CCE75" w14:textId="77777777" w:rsidR="006D0860" w:rsidRPr="000D2A86" w:rsidRDefault="006D0860" w:rsidP="006D0860">
            <w:pPr>
              <w:pStyle w:val="Bezriadkovania"/>
              <w:rPr>
                <w:rFonts w:ascii="Arial Narrow" w:hAnsi="Arial Narrow" w:cs="Arial"/>
                <w:b/>
                <w:color w:val="FFFFFF" w:themeColor="background1"/>
                <w:sz w:val="28"/>
                <w:szCs w:val="28"/>
                <w:lang w:val="sk-SK"/>
              </w:rPr>
            </w:pPr>
            <w:r w:rsidRPr="000D2A86">
              <w:rPr>
                <w:rFonts w:ascii="Arial Narrow" w:hAnsi="Arial Narrow" w:cs="Arial"/>
                <w:b/>
                <w:color w:val="FFFFFF" w:themeColor="background1"/>
                <w:sz w:val="28"/>
                <w:szCs w:val="28"/>
                <w:lang w:val="sk-SK"/>
              </w:rPr>
              <w:t>Špecifický cieľ</w:t>
            </w:r>
          </w:p>
        </w:tc>
        <w:tc>
          <w:tcPr>
            <w:tcW w:w="5975" w:type="dxa"/>
            <w:gridSpan w:val="2"/>
            <w:vAlign w:val="center"/>
          </w:tcPr>
          <w:p w14:paraId="2D096274" w14:textId="49EF50DA" w:rsidR="006D0860" w:rsidRPr="000D2A86" w:rsidRDefault="006D0860" w:rsidP="00B24FE8">
            <w:pPr>
              <w:pStyle w:val="Bezriadkovania"/>
              <w:rPr>
                <w:rFonts w:ascii="Arial Narrow" w:hAnsi="Arial Narrow" w:cs="Arial"/>
                <w:b/>
                <w:sz w:val="28"/>
                <w:szCs w:val="28"/>
                <w:lang w:val="sk-SK"/>
              </w:rPr>
            </w:pPr>
            <w:r w:rsidRPr="000D2A86">
              <w:rPr>
                <w:rFonts w:ascii="Arial Narrow" w:hAnsi="Arial Narrow" w:cs="Arial"/>
                <w:b/>
                <w:sz w:val="28"/>
                <w:szCs w:val="28"/>
                <w:lang w:val="sk-SK"/>
              </w:rPr>
              <w:t>1.4.1</w:t>
            </w:r>
          </w:p>
        </w:tc>
      </w:tr>
      <w:tr w:rsidR="000A6236" w:rsidRPr="000D2A86" w14:paraId="1B0031AE" w14:textId="77777777" w:rsidTr="006D0860">
        <w:tblPrEx>
          <w:jc w:val="left"/>
        </w:tblPrEx>
        <w:trPr>
          <w:cantSplit/>
        </w:trPr>
        <w:tc>
          <w:tcPr>
            <w:tcW w:w="10065" w:type="dxa"/>
            <w:gridSpan w:val="7"/>
            <w:shd w:val="clear" w:color="auto" w:fill="17365D" w:themeFill="text2" w:themeFillShade="BF"/>
          </w:tcPr>
          <w:p w14:paraId="23D77069" w14:textId="77777777" w:rsidR="000A6236" w:rsidRPr="000D2A86" w:rsidRDefault="005D4125" w:rsidP="00C80FAB">
            <w:pPr>
              <w:pStyle w:val="Odsekzoznamu"/>
              <w:numPr>
                <w:ilvl w:val="0"/>
                <w:numId w:val="7"/>
              </w:numPr>
              <w:spacing w:before="120" w:after="120"/>
              <w:ind w:left="284" w:hanging="284"/>
              <w:contextualSpacing w:val="0"/>
              <w:rPr>
                <w:rFonts w:ascii="Arial Narrow" w:hAnsi="Arial Narrow"/>
                <w:b/>
                <w:sz w:val="28"/>
                <w:szCs w:val="28"/>
              </w:rPr>
            </w:pPr>
            <w:r w:rsidRPr="000D2A86">
              <w:rPr>
                <w:rFonts w:ascii="Arial Narrow" w:hAnsi="Arial Narrow"/>
                <w:b/>
                <w:color w:val="FFFFFF" w:themeColor="background1"/>
                <w:sz w:val="28"/>
                <w:szCs w:val="28"/>
              </w:rPr>
              <w:lastRenderedPageBreak/>
              <w:t>FORMÁLNE NÁLEŽITOSTI</w:t>
            </w:r>
          </w:p>
        </w:tc>
      </w:tr>
      <w:tr w:rsidR="00E04B80" w:rsidRPr="000D2A86" w14:paraId="14C692BA" w14:textId="77777777" w:rsidTr="006D0860">
        <w:tblPrEx>
          <w:jc w:val="left"/>
        </w:tblPrEx>
        <w:tc>
          <w:tcPr>
            <w:tcW w:w="3011" w:type="dxa"/>
            <w:gridSpan w:val="3"/>
            <w:shd w:val="clear" w:color="auto" w:fill="365F91" w:themeFill="accent1" w:themeFillShade="BF"/>
          </w:tcPr>
          <w:p w14:paraId="717EA943" w14:textId="77777777" w:rsidR="00E04B80" w:rsidRPr="000D2A86" w:rsidRDefault="00CA25C1" w:rsidP="009C33C8">
            <w:pPr>
              <w:spacing w:before="120" w:after="120"/>
              <w:rPr>
                <w:rFonts w:ascii="Arial Narrow" w:hAnsi="Arial Narrow"/>
                <w:b/>
                <w:color w:val="FFFFFF" w:themeColor="background1"/>
              </w:rPr>
            </w:pPr>
            <w:r w:rsidRPr="000D2A86">
              <w:rPr>
                <w:rFonts w:ascii="Arial Narrow" w:hAnsi="Arial Narrow"/>
                <w:b/>
                <w:color w:val="FFFFFF" w:themeColor="background1"/>
              </w:rPr>
              <w:t>Operačný program</w:t>
            </w:r>
          </w:p>
        </w:tc>
        <w:tc>
          <w:tcPr>
            <w:tcW w:w="7054" w:type="dxa"/>
            <w:gridSpan w:val="4"/>
          </w:tcPr>
          <w:p w14:paraId="2330735E" w14:textId="77777777" w:rsidR="00E04B80" w:rsidRPr="000D2A86" w:rsidRDefault="00CA25C1" w:rsidP="009C33C8">
            <w:pPr>
              <w:spacing w:before="120" w:after="120"/>
              <w:ind w:firstLine="28"/>
              <w:jc w:val="both"/>
              <w:rPr>
                <w:rFonts w:ascii="Arial Narrow" w:hAnsi="Arial Narrow"/>
              </w:rPr>
            </w:pPr>
            <w:r w:rsidRPr="000D2A86">
              <w:rPr>
                <w:rFonts w:ascii="Arial Narrow" w:hAnsi="Arial Narrow"/>
              </w:rPr>
              <w:t>Operačný program Kvalita životného prostredia</w:t>
            </w:r>
          </w:p>
        </w:tc>
      </w:tr>
      <w:tr w:rsidR="00E04B80" w:rsidRPr="000D2A86" w14:paraId="6F43D466" w14:textId="77777777" w:rsidTr="006D0860">
        <w:tblPrEx>
          <w:jc w:val="left"/>
        </w:tblPrEx>
        <w:tc>
          <w:tcPr>
            <w:tcW w:w="3011" w:type="dxa"/>
            <w:gridSpan w:val="3"/>
            <w:shd w:val="clear" w:color="auto" w:fill="365F91" w:themeFill="accent1" w:themeFillShade="BF"/>
          </w:tcPr>
          <w:p w14:paraId="20F7982E" w14:textId="77777777" w:rsidR="00E04B80" w:rsidRPr="000D2A86" w:rsidRDefault="00CA25C1" w:rsidP="009C33C8">
            <w:pPr>
              <w:spacing w:before="120" w:after="120"/>
              <w:rPr>
                <w:rFonts w:ascii="Arial Narrow" w:hAnsi="Arial Narrow"/>
                <w:b/>
                <w:color w:val="FFFFFF" w:themeColor="background1"/>
              </w:rPr>
            </w:pPr>
            <w:r w:rsidRPr="000D2A86">
              <w:rPr>
                <w:rFonts w:ascii="Arial Narrow" w:hAnsi="Arial Narrow"/>
                <w:b/>
                <w:color w:val="FFFFFF" w:themeColor="background1"/>
              </w:rPr>
              <w:t>Prioritná os</w:t>
            </w:r>
          </w:p>
        </w:tc>
        <w:tc>
          <w:tcPr>
            <w:tcW w:w="7054" w:type="dxa"/>
            <w:gridSpan w:val="4"/>
          </w:tcPr>
          <w:p w14:paraId="5595CF70" w14:textId="77777777" w:rsidR="00E04B80" w:rsidRPr="000D2A86" w:rsidRDefault="004C0769" w:rsidP="009C33C8">
            <w:pPr>
              <w:spacing w:before="120" w:after="120"/>
              <w:ind w:firstLine="28"/>
              <w:jc w:val="both"/>
              <w:rPr>
                <w:rFonts w:ascii="Arial Narrow" w:hAnsi="Arial Narrow"/>
              </w:rPr>
            </w:pPr>
            <w:r w:rsidRPr="000D2A86">
              <w:rPr>
                <w:rFonts w:ascii="Arial Narrow" w:hAnsi="Arial Narrow"/>
              </w:rPr>
              <w:t>1. Udržateľné využívanie prírodných zdrojov prostredníctvom rozvoja environmentálnej infraštruktúry</w:t>
            </w:r>
          </w:p>
        </w:tc>
      </w:tr>
      <w:tr w:rsidR="00E04B80" w:rsidRPr="000D2A86" w14:paraId="22210C11" w14:textId="77777777" w:rsidTr="006D0860">
        <w:tblPrEx>
          <w:jc w:val="left"/>
        </w:tblPrEx>
        <w:tc>
          <w:tcPr>
            <w:tcW w:w="3011" w:type="dxa"/>
            <w:gridSpan w:val="3"/>
            <w:shd w:val="clear" w:color="auto" w:fill="365F91" w:themeFill="accent1" w:themeFillShade="BF"/>
          </w:tcPr>
          <w:p w14:paraId="18384FA8" w14:textId="77777777" w:rsidR="00E04B80" w:rsidRPr="000D2A86" w:rsidRDefault="00CA25C1" w:rsidP="009C33C8">
            <w:pPr>
              <w:spacing w:before="120" w:after="120"/>
              <w:rPr>
                <w:rFonts w:ascii="Arial Narrow" w:hAnsi="Arial Narrow"/>
                <w:b/>
                <w:color w:val="FFFFFF" w:themeColor="background1"/>
              </w:rPr>
            </w:pPr>
            <w:r w:rsidRPr="000D2A86">
              <w:rPr>
                <w:rFonts w:ascii="Arial Narrow" w:hAnsi="Arial Narrow"/>
                <w:b/>
                <w:color w:val="FFFFFF" w:themeColor="background1"/>
              </w:rPr>
              <w:t xml:space="preserve">Investičná </w:t>
            </w:r>
            <w:r w:rsidR="00A52A55" w:rsidRPr="000D2A86">
              <w:rPr>
                <w:rFonts w:ascii="Arial Narrow" w:hAnsi="Arial Narrow"/>
                <w:b/>
                <w:color w:val="FFFFFF" w:themeColor="background1"/>
              </w:rPr>
              <w:t>priorita</w:t>
            </w:r>
          </w:p>
        </w:tc>
        <w:tc>
          <w:tcPr>
            <w:tcW w:w="7054" w:type="dxa"/>
            <w:gridSpan w:val="4"/>
          </w:tcPr>
          <w:p w14:paraId="4354AA96" w14:textId="6D06A8A3" w:rsidR="00E04B80" w:rsidRPr="000D2A86" w:rsidRDefault="004C0769" w:rsidP="004525F7">
            <w:pPr>
              <w:spacing w:before="120" w:after="120"/>
              <w:ind w:firstLine="28"/>
              <w:jc w:val="both"/>
              <w:rPr>
                <w:rFonts w:ascii="Arial Narrow" w:hAnsi="Arial Narrow"/>
              </w:rPr>
            </w:pPr>
            <w:r w:rsidRPr="000D2A86">
              <w:rPr>
                <w:rFonts w:ascii="Arial Narrow" w:hAnsi="Arial Narrow"/>
              </w:rPr>
              <w:t>1.</w:t>
            </w:r>
            <w:r w:rsidR="00155050" w:rsidRPr="000D2A86">
              <w:rPr>
                <w:rFonts w:ascii="Arial Narrow" w:hAnsi="Arial Narrow"/>
              </w:rPr>
              <w:t>4</w:t>
            </w:r>
            <w:r w:rsidR="005F78DC" w:rsidRPr="000D2A86">
              <w:rPr>
                <w:rFonts w:ascii="Arial Narrow" w:hAnsi="Arial Narrow"/>
              </w:rPr>
              <w:t xml:space="preserve"> </w:t>
            </w:r>
            <w:r w:rsidR="00155050" w:rsidRPr="000D2A86">
              <w:rPr>
                <w:rFonts w:ascii="Arial Narrow" w:hAnsi="Arial Narrow"/>
              </w:rPr>
              <w:t>Prijatie opatrení na zlepšenie mestského prostredia, revitalizácie miest, oživenia a dekontaminácie opustených priemyselných areálov (vrátane oblastí, ktoré prechádzajú zmenou), zníženie miery znečistenia ovzdušia a podpory opatrení na zníženie hluku</w:t>
            </w:r>
          </w:p>
        </w:tc>
      </w:tr>
      <w:tr w:rsidR="004C0769" w:rsidRPr="000D2A86" w14:paraId="7A7D277A" w14:textId="77777777" w:rsidTr="006D0860">
        <w:tblPrEx>
          <w:jc w:val="left"/>
        </w:tblPrEx>
        <w:tc>
          <w:tcPr>
            <w:tcW w:w="3011" w:type="dxa"/>
            <w:gridSpan w:val="3"/>
            <w:shd w:val="clear" w:color="auto" w:fill="365F91" w:themeFill="accent1" w:themeFillShade="BF"/>
          </w:tcPr>
          <w:p w14:paraId="68D8BE44" w14:textId="77777777" w:rsidR="004C0769" w:rsidRPr="000D2A86" w:rsidRDefault="004C0769" w:rsidP="009C33C8">
            <w:pPr>
              <w:spacing w:before="120" w:after="120"/>
              <w:rPr>
                <w:rFonts w:ascii="Arial Narrow" w:hAnsi="Arial Narrow"/>
                <w:b/>
                <w:color w:val="FFFFFF" w:themeColor="background1"/>
              </w:rPr>
            </w:pPr>
            <w:r w:rsidRPr="000D2A86">
              <w:rPr>
                <w:rFonts w:ascii="Arial Narrow" w:hAnsi="Arial Narrow"/>
                <w:b/>
                <w:color w:val="FFFFFF" w:themeColor="background1"/>
              </w:rPr>
              <w:t>Špecifický cieľ</w:t>
            </w:r>
          </w:p>
        </w:tc>
        <w:tc>
          <w:tcPr>
            <w:tcW w:w="7054" w:type="dxa"/>
            <w:gridSpan w:val="4"/>
          </w:tcPr>
          <w:p w14:paraId="5E082B97" w14:textId="77777777" w:rsidR="004C0769" w:rsidRPr="000D2A86" w:rsidRDefault="00155050" w:rsidP="00155050">
            <w:pPr>
              <w:spacing w:before="120" w:after="120"/>
              <w:jc w:val="both"/>
              <w:rPr>
                <w:rFonts w:ascii="Arial Narrow" w:hAnsi="Arial Narrow"/>
              </w:rPr>
            </w:pPr>
            <w:r w:rsidRPr="000D2A86">
              <w:rPr>
                <w:rFonts w:ascii="Arial Narrow" w:hAnsi="Arial Narrow"/>
              </w:rPr>
              <w:t>1.4.1 Zníženie znečisťovania ovzdušia a zlepšenie jeho kvality</w:t>
            </w:r>
          </w:p>
        </w:tc>
      </w:tr>
      <w:tr w:rsidR="00E04B80" w:rsidRPr="000D2A86" w14:paraId="5B473120" w14:textId="77777777" w:rsidTr="006D0860">
        <w:tblPrEx>
          <w:jc w:val="left"/>
        </w:tblPrEx>
        <w:tc>
          <w:tcPr>
            <w:tcW w:w="3011" w:type="dxa"/>
            <w:gridSpan w:val="3"/>
            <w:shd w:val="clear" w:color="auto" w:fill="365F91" w:themeFill="accent1" w:themeFillShade="BF"/>
          </w:tcPr>
          <w:p w14:paraId="2E607B8B" w14:textId="77777777" w:rsidR="00E04B80" w:rsidRPr="000D2A86" w:rsidRDefault="009C33C8" w:rsidP="009C33C8">
            <w:pPr>
              <w:spacing w:before="120" w:after="120"/>
              <w:rPr>
                <w:rFonts w:ascii="Arial Narrow" w:hAnsi="Arial Narrow"/>
                <w:b/>
                <w:color w:val="FFFFFF" w:themeColor="background1"/>
              </w:rPr>
            </w:pPr>
            <w:r w:rsidRPr="000D2A86">
              <w:rPr>
                <w:rFonts w:ascii="Arial Narrow" w:hAnsi="Arial Narrow"/>
                <w:b/>
                <w:color w:val="FFFFFF" w:themeColor="background1"/>
              </w:rPr>
              <w:t>Schéma štátnej pomoci</w:t>
            </w:r>
          </w:p>
        </w:tc>
        <w:tc>
          <w:tcPr>
            <w:tcW w:w="7054" w:type="dxa"/>
            <w:gridSpan w:val="4"/>
          </w:tcPr>
          <w:p w14:paraId="46703FAA" w14:textId="288223D5" w:rsidR="00A51520" w:rsidRPr="000D2A86" w:rsidRDefault="00AD60C7" w:rsidP="0024526A">
            <w:pPr>
              <w:spacing w:before="120" w:after="120"/>
              <w:jc w:val="both"/>
              <w:rPr>
                <w:rFonts w:ascii="Arial Narrow" w:hAnsi="Arial Narrow"/>
              </w:rPr>
            </w:pPr>
            <w:r w:rsidRPr="000D2A86">
              <w:rPr>
                <w:rFonts w:ascii="Arial Narrow" w:hAnsi="Arial Narrow"/>
              </w:rPr>
              <w:t>Neuplatňuje sa</w:t>
            </w:r>
          </w:p>
        </w:tc>
      </w:tr>
      <w:tr w:rsidR="00E04B80" w:rsidRPr="000D2A86" w14:paraId="7C90F5C8" w14:textId="77777777" w:rsidTr="006D0860">
        <w:tblPrEx>
          <w:jc w:val="left"/>
        </w:tblPrEx>
        <w:tc>
          <w:tcPr>
            <w:tcW w:w="3011" w:type="dxa"/>
            <w:gridSpan w:val="3"/>
            <w:tcBorders>
              <w:bottom w:val="single" w:sz="4" w:space="0" w:color="auto"/>
            </w:tcBorders>
            <w:shd w:val="clear" w:color="auto" w:fill="365F91" w:themeFill="accent1" w:themeFillShade="BF"/>
          </w:tcPr>
          <w:p w14:paraId="553486B2" w14:textId="77777777" w:rsidR="00E04B80" w:rsidRPr="000D2A86" w:rsidRDefault="00C20E06" w:rsidP="009C33C8">
            <w:pPr>
              <w:spacing w:before="120" w:after="120"/>
              <w:rPr>
                <w:rFonts w:ascii="Arial Narrow" w:hAnsi="Arial Narrow"/>
                <w:b/>
                <w:color w:val="FFFFFF" w:themeColor="background1"/>
              </w:rPr>
            </w:pPr>
            <w:r w:rsidRPr="000D2A86">
              <w:rPr>
                <w:rFonts w:ascii="Arial Narrow" w:hAnsi="Arial Narrow"/>
                <w:b/>
                <w:color w:val="FFFFFF" w:themeColor="background1"/>
              </w:rPr>
              <w:t>Fond</w:t>
            </w:r>
          </w:p>
        </w:tc>
        <w:tc>
          <w:tcPr>
            <w:tcW w:w="7054" w:type="dxa"/>
            <w:gridSpan w:val="4"/>
            <w:tcBorders>
              <w:bottom w:val="single" w:sz="4" w:space="0" w:color="auto"/>
            </w:tcBorders>
          </w:tcPr>
          <w:p w14:paraId="5B202DFC" w14:textId="77777777" w:rsidR="00E04B80" w:rsidRPr="000D2A86" w:rsidRDefault="004C0769" w:rsidP="00CA73B1">
            <w:pPr>
              <w:spacing w:before="120" w:after="120"/>
              <w:ind w:firstLine="28"/>
              <w:jc w:val="both"/>
              <w:rPr>
                <w:rFonts w:ascii="Arial Narrow" w:hAnsi="Arial Narrow"/>
              </w:rPr>
            </w:pPr>
            <w:r w:rsidRPr="000D2A86">
              <w:rPr>
                <w:rFonts w:ascii="Arial Narrow" w:hAnsi="Arial Narrow"/>
              </w:rPr>
              <w:t>Kohézny fond</w:t>
            </w:r>
          </w:p>
        </w:tc>
      </w:tr>
      <w:tr w:rsidR="00291130" w:rsidRPr="000D2A86" w14:paraId="22BBA1A8" w14:textId="77777777" w:rsidTr="006D0860">
        <w:tblPrEx>
          <w:jc w:val="left"/>
        </w:tblPrEx>
        <w:tc>
          <w:tcPr>
            <w:tcW w:w="3011" w:type="dxa"/>
            <w:gridSpan w:val="3"/>
            <w:tcBorders>
              <w:bottom w:val="single" w:sz="4" w:space="0" w:color="auto"/>
              <w:right w:val="nil"/>
            </w:tcBorders>
            <w:shd w:val="clear" w:color="auto" w:fill="FFFFFF" w:themeFill="background1"/>
          </w:tcPr>
          <w:p w14:paraId="603206AB" w14:textId="77777777" w:rsidR="00291130" w:rsidRPr="000D2A86" w:rsidRDefault="00291130" w:rsidP="00F913CF">
            <w:pPr>
              <w:spacing w:after="120"/>
              <w:rPr>
                <w:rFonts w:ascii="Arial Narrow" w:hAnsi="Arial Narrow"/>
                <w:color w:val="FFFFFF" w:themeColor="background1"/>
              </w:rPr>
            </w:pPr>
          </w:p>
        </w:tc>
        <w:tc>
          <w:tcPr>
            <w:tcW w:w="7054" w:type="dxa"/>
            <w:gridSpan w:val="4"/>
            <w:tcBorders>
              <w:left w:val="nil"/>
              <w:bottom w:val="single" w:sz="4" w:space="0" w:color="auto"/>
            </w:tcBorders>
            <w:shd w:val="clear" w:color="auto" w:fill="FFFFFF" w:themeFill="background1"/>
          </w:tcPr>
          <w:p w14:paraId="7A36C8A0" w14:textId="77777777" w:rsidR="00291130" w:rsidRPr="000D2A86" w:rsidRDefault="00291130" w:rsidP="006D0860">
            <w:pPr>
              <w:spacing w:after="120"/>
              <w:ind w:firstLine="28"/>
              <w:rPr>
                <w:rFonts w:ascii="Arial Narrow" w:hAnsi="Arial Narrow"/>
              </w:rPr>
            </w:pPr>
          </w:p>
        </w:tc>
      </w:tr>
      <w:tr w:rsidR="003B3237" w:rsidRPr="000D2A86" w14:paraId="02370B8E" w14:textId="77777777" w:rsidTr="006D0860">
        <w:tblPrEx>
          <w:jc w:val="left"/>
        </w:tblPrEx>
        <w:tc>
          <w:tcPr>
            <w:tcW w:w="10065" w:type="dxa"/>
            <w:gridSpan w:val="7"/>
            <w:shd w:val="clear" w:color="auto" w:fill="365F91" w:themeFill="accent1" w:themeFillShade="BF"/>
          </w:tcPr>
          <w:p w14:paraId="13356381" w14:textId="77777777" w:rsidR="003B3237" w:rsidRPr="000D2A86" w:rsidRDefault="003B3237" w:rsidP="00D2225F">
            <w:pPr>
              <w:autoSpaceDE w:val="0"/>
              <w:autoSpaceDN w:val="0"/>
              <w:adjustRightInd w:val="0"/>
              <w:spacing w:before="120" w:after="120"/>
              <w:rPr>
                <w:rFonts w:ascii="Arial Narrow" w:hAnsi="Arial Narrow"/>
                <w:b/>
              </w:rPr>
            </w:pPr>
            <w:r w:rsidRPr="000D2A86">
              <w:rPr>
                <w:rFonts w:ascii="Arial Narrow" w:hAnsi="Arial Narrow"/>
                <w:b/>
                <w:color w:val="FFFFFF" w:themeColor="background1"/>
              </w:rPr>
              <w:t xml:space="preserve">Poskytovateľ </w:t>
            </w:r>
          </w:p>
        </w:tc>
      </w:tr>
      <w:tr w:rsidR="003F70EB" w:rsidRPr="000D2A86" w14:paraId="0A325F2C" w14:textId="77777777" w:rsidTr="006D0860">
        <w:tblPrEx>
          <w:jc w:val="left"/>
        </w:tblPrEx>
        <w:tc>
          <w:tcPr>
            <w:tcW w:w="3011" w:type="dxa"/>
            <w:gridSpan w:val="3"/>
            <w:shd w:val="clear" w:color="auto" w:fill="365F91" w:themeFill="accent1" w:themeFillShade="BF"/>
          </w:tcPr>
          <w:p w14:paraId="14C30933" w14:textId="77777777" w:rsidR="003F70EB" w:rsidRPr="000D2A86" w:rsidRDefault="003F70EB" w:rsidP="00D2225F">
            <w:pPr>
              <w:spacing w:before="120" w:after="120"/>
              <w:rPr>
                <w:rFonts w:ascii="Arial Narrow" w:hAnsi="Arial Narrow"/>
                <w:color w:val="FFFFFF" w:themeColor="background1"/>
              </w:rPr>
            </w:pPr>
            <w:r w:rsidRPr="000D2A86">
              <w:rPr>
                <w:rFonts w:ascii="Arial Narrow" w:hAnsi="Arial Narrow"/>
                <w:color w:val="FFFFFF" w:themeColor="background1"/>
              </w:rPr>
              <w:t>Názov</w:t>
            </w:r>
          </w:p>
        </w:tc>
        <w:tc>
          <w:tcPr>
            <w:tcW w:w="7054" w:type="dxa"/>
            <w:gridSpan w:val="4"/>
          </w:tcPr>
          <w:p w14:paraId="1944AF5E" w14:textId="77777777" w:rsidR="004C0769" w:rsidRPr="000D2A86" w:rsidRDefault="004C0769" w:rsidP="00AD5DBB">
            <w:pPr>
              <w:spacing w:before="120"/>
              <w:jc w:val="both"/>
              <w:rPr>
                <w:rFonts w:ascii="Arial Narrow" w:hAnsi="Arial Narrow"/>
              </w:rPr>
            </w:pPr>
            <w:r w:rsidRPr="000D2A86">
              <w:rPr>
                <w:rFonts w:ascii="Arial Narrow" w:hAnsi="Arial Narrow"/>
              </w:rPr>
              <w:t>Ministerstvo životného prostredia Slovenskej republiky</w:t>
            </w:r>
          </w:p>
          <w:p w14:paraId="7B08585A" w14:textId="0D04624D" w:rsidR="003F70EB" w:rsidRPr="000D2A86" w:rsidRDefault="0019245E" w:rsidP="00E408AD">
            <w:pPr>
              <w:spacing w:after="120"/>
              <w:jc w:val="both"/>
              <w:rPr>
                <w:rFonts w:ascii="Arial Narrow" w:hAnsi="Arial Narrow"/>
              </w:rPr>
            </w:pPr>
            <w:r w:rsidRPr="000D2A86">
              <w:rPr>
                <w:rFonts w:ascii="Arial Narrow" w:hAnsi="Arial Narrow"/>
              </w:rPr>
              <w:t xml:space="preserve">(ďalej aj </w:t>
            </w:r>
            <w:r w:rsidR="00224CFE" w:rsidRPr="000D2A86">
              <w:rPr>
                <w:rFonts w:ascii="Arial Narrow" w:hAnsi="Arial Narrow"/>
              </w:rPr>
              <w:t>„</w:t>
            </w:r>
            <w:r w:rsidR="00E408AD" w:rsidRPr="000D2A86">
              <w:rPr>
                <w:rFonts w:ascii="Arial Narrow" w:hAnsi="Arial Narrow"/>
              </w:rPr>
              <w:t>poskytovateľ</w:t>
            </w:r>
            <w:r w:rsidR="00224CFE" w:rsidRPr="000D2A86">
              <w:rPr>
                <w:rFonts w:ascii="Arial Narrow" w:hAnsi="Arial Narrow"/>
              </w:rPr>
              <w:t>“</w:t>
            </w:r>
            <w:r w:rsidRPr="000D2A86">
              <w:rPr>
                <w:rFonts w:ascii="Arial Narrow" w:hAnsi="Arial Narrow"/>
              </w:rPr>
              <w:t>)</w:t>
            </w:r>
          </w:p>
        </w:tc>
      </w:tr>
      <w:tr w:rsidR="003F70EB" w:rsidRPr="000D2A86" w14:paraId="47E2C32E" w14:textId="77777777" w:rsidTr="006D0860">
        <w:tblPrEx>
          <w:jc w:val="left"/>
        </w:tblPrEx>
        <w:tc>
          <w:tcPr>
            <w:tcW w:w="3011" w:type="dxa"/>
            <w:gridSpan w:val="3"/>
            <w:tcBorders>
              <w:bottom w:val="single" w:sz="4" w:space="0" w:color="auto"/>
            </w:tcBorders>
            <w:shd w:val="clear" w:color="auto" w:fill="365F91" w:themeFill="accent1" w:themeFillShade="BF"/>
          </w:tcPr>
          <w:p w14:paraId="4979D2CE" w14:textId="77777777" w:rsidR="003F70EB" w:rsidRPr="000D2A86" w:rsidRDefault="003F70EB" w:rsidP="00D2225F">
            <w:pPr>
              <w:spacing w:before="120" w:after="120"/>
              <w:rPr>
                <w:rFonts w:ascii="Arial Narrow" w:hAnsi="Arial Narrow"/>
                <w:color w:val="FFFFFF" w:themeColor="background1"/>
              </w:rPr>
            </w:pPr>
            <w:r w:rsidRPr="000D2A86">
              <w:rPr>
                <w:rFonts w:ascii="Arial Narrow" w:hAnsi="Arial Narrow"/>
                <w:color w:val="FFFFFF" w:themeColor="background1"/>
              </w:rPr>
              <w:t>Adresa</w:t>
            </w:r>
          </w:p>
        </w:tc>
        <w:tc>
          <w:tcPr>
            <w:tcW w:w="7054" w:type="dxa"/>
            <w:gridSpan w:val="4"/>
            <w:tcBorders>
              <w:bottom w:val="single" w:sz="4" w:space="0" w:color="auto"/>
            </w:tcBorders>
          </w:tcPr>
          <w:p w14:paraId="61990F09" w14:textId="7C3BD51F" w:rsidR="003F70EB" w:rsidRPr="000D2A86" w:rsidRDefault="0019245E" w:rsidP="00E408AD">
            <w:pPr>
              <w:spacing w:before="120" w:after="120"/>
              <w:rPr>
                <w:rFonts w:ascii="Arial Narrow" w:hAnsi="Arial Narrow"/>
              </w:rPr>
            </w:pPr>
            <w:r w:rsidRPr="000D2A86">
              <w:rPr>
                <w:rFonts w:ascii="Arial Narrow" w:hAnsi="Arial Narrow"/>
              </w:rPr>
              <w:t>Námestie Ľ. Štúra 1, 812 35 Bratislava</w:t>
            </w:r>
          </w:p>
        </w:tc>
      </w:tr>
      <w:tr w:rsidR="00025631" w:rsidRPr="000D2A86" w14:paraId="39082270" w14:textId="77777777" w:rsidTr="006D0860">
        <w:tblPrEx>
          <w:jc w:val="left"/>
        </w:tblPrEx>
        <w:tc>
          <w:tcPr>
            <w:tcW w:w="10065" w:type="dxa"/>
            <w:gridSpan w:val="7"/>
            <w:shd w:val="clear" w:color="auto" w:fill="FFFFFF" w:themeFill="background1"/>
          </w:tcPr>
          <w:p w14:paraId="61669FAA" w14:textId="77777777" w:rsidR="00025631" w:rsidRPr="000D2A86" w:rsidRDefault="00025631" w:rsidP="00F913CF">
            <w:pPr>
              <w:spacing w:after="120"/>
              <w:rPr>
                <w:rFonts w:ascii="Arial Narrow" w:hAnsi="Arial Narrow"/>
                <w:b/>
                <w:color w:val="FFFFFF" w:themeColor="background1"/>
              </w:rPr>
            </w:pPr>
          </w:p>
        </w:tc>
      </w:tr>
      <w:tr w:rsidR="003313E8" w:rsidRPr="000D2A86" w14:paraId="7E799AB9" w14:textId="77777777" w:rsidTr="006D0860">
        <w:tblPrEx>
          <w:jc w:val="left"/>
        </w:tblPrEx>
        <w:tc>
          <w:tcPr>
            <w:tcW w:w="10065" w:type="dxa"/>
            <w:gridSpan w:val="7"/>
            <w:shd w:val="clear" w:color="auto" w:fill="365F91" w:themeFill="accent1" w:themeFillShade="BF"/>
          </w:tcPr>
          <w:p w14:paraId="081DE8D3" w14:textId="4C0966E5" w:rsidR="003313E8" w:rsidRPr="000D2A86" w:rsidRDefault="003313E8">
            <w:pPr>
              <w:spacing w:before="120" w:after="120"/>
              <w:rPr>
                <w:rFonts w:ascii="Arial Narrow" w:hAnsi="Arial Narrow"/>
              </w:rPr>
            </w:pPr>
            <w:r w:rsidRPr="000D2A86">
              <w:rPr>
                <w:rFonts w:ascii="Arial Narrow" w:hAnsi="Arial Narrow"/>
                <w:b/>
                <w:color w:val="FFFFFF" w:themeColor="background1"/>
              </w:rPr>
              <w:t xml:space="preserve">Dĺžka trvania výzvy na predkladanie </w:t>
            </w:r>
            <w:r w:rsidR="007B2CC8" w:rsidRPr="000D2A86">
              <w:rPr>
                <w:rFonts w:ascii="Arial Narrow" w:hAnsi="Arial Narrow"/>
                <w:b/>
                <w:color w:val="FFFFFF" w:themeColor="background1"/>
              </w:rPr>
              <w:t>žiadost</w:t>
            </w:r>
            <w:r w:rsidR="00F640DA" w:rsidRPr="000D2A86">
              <w:rPr>
                <w:rFonts w:ascii="Arial Narrow" w:hAnsi="Arial Narrow"/>
                <w:b/>
                <w:color w:val="FFFFFF" w:themeColor="background1"/>
              </w:rPr>
              <w:t>í</w:t>
            </w:r>
            <w:r w:rsidR="007B2CC8" w:rsidRPr="000D2A86">
              <w:rPr>
                <w:rFonts w:ascii="Arial Narrow" w:hAnsi="Arial Narrow"/>
                <w:b/>
                <w:color w:val="FFFFFF" w:themeColor="background1"/>
              </w:rPr>
              <w:t xml:space="preserve"> o</w:t>
            </w:r>
            <w:r w:rsidR="00F640DA" w:rsidRPr="000D2A86">
              <w:rPr>
                <w:rFonts w:ascii="Arial Narrow" w:hAnsi="Arial Narrow"/>
                <w:b/>
                <w:color w:val="FFFFFF" w:themeColor="background1"/>
              </w:rPr>
              <w:t xml:space="preserve"> poskytnutie </w:t>
            </w:r>
            <w:r w:rsidR="007B2CC8" w:rsidRPr="000D2A86">
              <w:rPr>
                <w:rFonts w:ascii="Arial Narrow" w:hAnsi="Arial Narrow"/>
                <w:b/>
                <w:color w:val="FFFFFF" w:themeColor="background1"/>
              </w:rPr>
              <w:t>nenávratn</w:t>
            </w:r>
            <w:r w:rsidR="00F640DA" w:rsidRPr="000D2A86">
              <w:rPr>
                <w:rFonts w:ascii="Arial Narrow" w:hAnsi="Arial Narrow"/>
                <w:b/>
                <w:color w:val="FFFFFF" w:themeColor="background1"/>
              </w:rPr>
              <w:t>ého</w:t>
            </w:r>
            <w:r w:rsidR="007B2CC8" w:rsidRPr="000D2A86">
              <w:rPr>
                <w:rFonts w:ascii="Arial Narrow" w:hAnsi="Arial Narrow"/>
                <w:b/>
                <w:color w:val="FFFFFF" w:themeColor="background1"/>
              </w:rPr>
              <w:t xml:space="preserve"> finančn</w:t>
            </w:r>
            <w:r w:rsidR="00F640DA" w:rsidRPr="000D2A86">
              <w:rPr>
                <w:rFonts w:ascii="Arial Narrow" w:hAnsi="Arial Narrow"/>
                <w:b/>
                <w:color w:val="FFFFFF" w:themeColor="background1"/>
              </w:rPr>
              <w:t>ého</w:t>
            </w:r>
            <w:r w:rsidR="007B2CC8" w:rsidRPr="000D2A86">
              <w:rPr>
                <w:rFonts w:ascii="Arial Narrow" w:hAnsi="Arial Narrow"/>
                <w:b/>
                <w:color w:val="FFFFFF" w:themeColor="background1"/>
              </w:rPr>
              <w:t xml:space="preserve"> príspevk</w:t>
            </w:r>
            <w:r w:rsidR="00F640DA" w:rsidRPr="000D2A86">
              <w:rPr>
                <w:rFonts w:ascii="Arial Narrow" w:hAnsi="Arial Narrow"/>
                <w:b/>
                <w:color w:val="FFFFFF" w:themeColor="background1"/>
              </w:rPr>
              <w:t>u</w:t>
            </w:r>
            <w:r w:rsidR="007B2CC8" w:rsidRPr="000D2A86">
              <w:rPr>
                <w:rFonts w:ascii="Arial Narrow" w:hAnsi="Arial Narrow"/>
                <w:b/>
                <w:color w:val="FFFFFF" w:themeColor="background1"/>
              </w:rPr>
              <w:t xml:space="preserve"> (ďalej len „</w:t>
            </w:r>
            <w:r w:rsidR="00F640DA" w:rsidRPr="000D2A86">
              <w:rPr>
                <w:rFonts w:ascii="Arial Narrow" w:hAnsi="Arial Narrow"/>
                <w:b/>
                <w:color w:val="FFFFFF" w:themeColor="background1"/>
              </w:rPr>
              <w:t>výzva</w:t>
            </w:r>
            <w:r w:rsidR="007B2CC8" w:rsidRPr="000D2A86">
              <w:rPr>
                <w:rFonts w:ascii="Arial Narrow" w:hAnsi="Arial Narrow"/>
                <w:b/>
                <w:color w:val="FFFFFF" w:themeColor="background1"/>
              </w:rPr>
              <w:t>“)</w:t>
            </w:r>
            <w:r w:rsidR="007B2CC8" w:rsidRPr="000D2A86">
              <w:rPr>
                <w:b/>
                <w:bCs/>
                <w:color w:val="FFFFFF" w:themeColor="background1"/>
                <w:sz w:val="23"/>
                <w:szCs w:val="23"/>
                <w:lang w:eastAsia="en-AU"/>
              </w:rPr>
              <w:t xml:space="preserve"> </w:t>
            </w:r>
          </w:p>
        </w:tc>
      </w:tr>
      <w:tr w:rsidR="003F70EB" w:rsidRPr="000D2A86" w14:paraId="7E92479B" w14:textId="77777777" w:rsidTr="006D0860">
        <w:tblPrEx>
          <w:jc w:val="left"/>
        </w:tblPrEx>
        <w:tc>
          <w:tcPr>
            <w:tcW w:w="3011" w:type="dxa"/>
            <w:gridSpan w:val="3"/>
            <w:shd w:val="clear" w:color="auto" w:fill="365F91" w:themeFill="accent1" w:themeFillShade="BF"/>
          </w:tcPr>
          <w:p w14:paraId="1A31B4A1" w14:textId="77777777" w:rsidR="003F70EB" w:rsidRPr="000D2A86" w:rsidRDefault="00F11CD6" w:rsidP="00D2225F">
            <w:pPr>
              <w:tabs>
                <w:tab w:val="left" w:pos="142"/>
              </w:tabs>
              <w:spacing w:before="120" w:after="120"/>
              <w:rPr>
                <w:rFonts w:ascii="Arial Narrow" w:hAnsi="Arial Narrow"/>
                <w:color w:val="FFFFFF" w:themeColor="background1"/>
              </w:rPr>
            </w:pPr>
            <w:r w:rsidRPr="000D2A86">
              <w:rPr>
                <w:rFonts w:ascii="Arial Narrow" w:hAnsi="Arial Narrow"/>
                <w:color w:val="FFFFFF" w:themeColor="background1"/>
              </w:rPr>
              <w:t>Typ výzvy</w:t>
            </w:r>
          </w:p>
        </w:tc>
        <w:tc>
          <w:tcPr>
            <w:tcW w:w="7054" w:type="dxa"/>
            <w:gridSpan w:val="4"/>
            <w:vAlign w:val="center"/>
          </w:tcPr>
          <w:p w14:paraId="7FEB3D0E" w14:textId="523F1CEB" w:rsidR="003F70EB" w:rsidRPr="000D2A86" w:rsidRDefault="00CD40DF" w:rsidP="00774335">
            <w:pPr>
              <w:spacing w:before="120"/>
              <w:jc w:val="both"/>
              <w:rPr>
                <w:rFonts w:ascii="Arial Narrow" w:hAnsi="Arial Narrow"/>
              </w:rPr>
            </w:pPr>
            <w:r w:rsidRPr="000D2A86">
              <w:rPr>
                <w:rFonts w:ascii="Arial Narrow" w:hAnsi="Arial Narrow"/>
              </w:rPr>
              <w:t>Otvorená</w:t>
            </w:r>
          </w:p>
        </w:tc>
      </w:tr>
      <w:tr w:rsidR="0096171B" w:rsidRPr="000D2A86" w14:paraId="748A4917" w14:textId="77777777" w:rsidTr="006D0860">
        <w:tblPrEx>
          <w:jc w:val="left"/>
        </w:tblPrEx>
        <w:tc>
          <w:tcPr>
            <w:tcW w:w="3011" w:type="dxa"/>
            <w:gridSpan w:val="3"/>
            <w:shd w:val="clear" w:color="auto" w:fill="365F91" w:themeFill="accent1" w:themeFillShade="BF"/>
          </w:tcPr>
          <w:p w14:paraId="4CD1F986" w14:textId="77777777" w:rsidR="0096171B" w:rsidRPr="000D2A86" w:rsidRDefault="0096171B" w:rsidP="00D2225F">
            <w:pPr>
              <w:tabs>
                <w:tab w:val="left" w:pos="1061"/>
              </w:tabs>
              <w:spacing w:before="120" w:after="120"/>
              <w:rPr>
                <w:rFonts w:ascii="Arial Narrow" w:hAnsi="Arial Narrow"/>
                <w:color w:val="FFFFFF" w:themeColor="background1"/>
              </w:rPr>
            </w:pPr>
            <w:r w:rsidRPr="000D2A86">
              <w:rPr>
                <w:rFonts w:ascii="Arial Narrow" w:hAnsi="Arial Narrow"/>
                <w:color w:val="FFFFFF" w:themeColor="background1"/>
              </w:rPr>
              <w:t>Dátum vyhlásenia</w:t>
            </w:r>
          </w:p>
        </w:tc>
        <w:tc>
          <w:tcPr>
            <w:tcW w:w="7054" w:type="dxa"/>
            <w:gridSpan w:val="4"/>
            <w:vAlign w:val="center"/>
          </w:tcPr>
          <w:p w14:paraId="2E5E5908" w14:textId="2D954831" w:rsidR="0096171B" w:rsidRPr="000D2A86" w:rsidRDefault="000A6042" w:rsidP="000A6042">
            <w:pPr>
              <w:tabs>
                <w:tab w:val="left" w:pos="0"/>
              </w:tabs>
              <w:spacing w:before="120"/>
              <w:ind w:left="175" w:hanging="175"/>
              <w:jc w:val="both"/>
              <w:rPr>
                <w:rFonts w:ascii="Arial Narrow" w:hAnsi="Arial Narrow"/>
              </w:rPr>
            </w:pPr>
            <w:r>
              <w:rPr>
                <w:rFonts w:ascii="Arial Narrow" w:hAnsi="Arial Narrow"/>
              </w:rPr>
              <w:t>14</w:t>
            </w:r>
            <w:r w:rsidR="00B24FE8" w:rsidRPr="000D2A86">
              <w:rPr>
                <w:rFonts w:ascii="Arial Narrow" w:hAnsi="Arial Narrow"/>
              </w:rPr>
              <w:t xml:space="preserve">. </w:t>
            </w:r>
            <w:r>
              <w:rPr>
                <w:rFonts w:ascii="Arial Narrow" w:hAnsi="Arial Narrow"/>
              </w:rPr>
              <w:t>júl</w:t>
            </w:r>
            <w:r w:rsidR="00AB0DB3" w:rsidRPr="000D2A86">
              <w:rPr>
                <w:rFonts w:ascii="Arial Narrow" w:hAnsi="Arial Narrow"/>
              </w:rPr>
              <w:t xml:space="preserve"> </w:t>
            </w:r>
            <w:r w:rsidR="00041E21" w:rsidRPr="000D2A86">
              <w:rPr>
                <w:rFonts w:ascii="Arial Narrow" w:hAnsi="Arial Narrow"/>
              </w:rPr>
              <w:t>201</w:t>
            </w:r>
            <w:r w:rsidR="00B24FE8" w:rsidRPr="000D2A86">
              <w:rPr>
                <w:rFonts w:ascii="Arial Narrow" w:hAnsi="Arial Narrow"/>
              </w:rPr>
              <w:t>7</w:t>
            </w:r>
          </w:p>
        </w:tc>
      </w:tr>
      <w:tr w:rsidR="0096171B" w:rsidRPr="000D2A86" w14:paraId="009B2992" w14:textId="77777777" w:rsidTr="006D0860">
        <w:tblPrEx>
          <w:jc w:val="left"/>
        </w:tblPrEx>
        <w:tc>
          <w:tcPr>
            <w:tcW w:w="3011" w:type="dxa"/>
            <w:gridSpan w:val="3"/>
            <w:tcBorders>
              <w:bottom w:val="single" w:sz="4" w:space="0" w:color="auto"/>
            </w:tcBorders>
            <w:shd w:val="clear" w:color="auto" w:fill="365F91" w:themeFill="accent1" w:themeFillShade="BF"/>
          </w:tcPr>
          <w:p w14:paraId="7822F89B" w14:textId="77777777" w:rsidR="0096171B" w:rsidRPr="000D2A86" w:rsidRDefault="0096171B" w:rsidP="00D2225F">
            <w:pPr>
              <w:tabs>
                <w:tab w:val="left" w:pos="1061"/>
              </w:tabs>
              <w:spacing w:before="120" w:after="120"/>
              <w:rPr>
                <w:rFonts w:ascii="Arial Narrow" w:hAnsi="Arial Narrow"/>
                <w:color w:val="FFFFFF" w:themeColor="background1"/>
              </w:rPr>
            </w:pPr>
            <w:r w:rsidRPr="000D2A86">
              <w:rPr>
                <w:rFonts w:ascii="Arial Narrow" w:hAnsi="Arial Narrow"/>
                <w:color w:val="FFFFFF" w:themeColor="background1"/>
              </w:rPr>
              <w:t>Dátum uzavretia</w:t>
            </w:r>
          </w:p>
        </w:tc>
        <w:tc>
          <w:tcPr>
            <w:tcW w:w="7054" w:type="dxa"/>
            <w:gridSpan w:val="4"/>
            <w:tcBorders>
              <w:bottom w:val="single" w:sz="4" w:space="0" w:color="auto"/>
            </w:tcBorders>
            <w:vAlign w:val="center"/>
          </w:tcPr>
          <w:p w14:paraId="70A838E2" w14:textId="3B3FF121" w:rsidR="0096171B" w:rsidRPr="000D2A86" w:rsidRDefault="008919EB" w:rsidP="00066FD4">
            <w:pPr>
              <w:jc w:val="both"/>
              <w:rPr>
                <w:rFonts w:ascii="Arial Narrow" w:hAnsi="Arial Narrow"/>
              </w:rPr>
            </w:pPr>
            <w:r w:rsidRPr="000D2A86">
              <w:rPr>
                <w:rFonts w:ascii="Arial Narrow" w:hAnsi="Arial Narrow"/>
              </w:rPr>
              <w:t>Poskytovateľ</w:t>
            </w:r>
            <w:r w:rsidR="00D814D0" w:rsidRPr="000D2A86">
              <w:rPr>
                <w:rFonts w:ascii="Arial Narrow" w:hAnsi="Arial Narrow"/>
              </w:rPr>
              <w:t xml:space="preserve"> uzavrie výzvu na predkladanie žiadostí o poskytnutie nenávratného finančného príspevku (ďalej len „výzva“) v prípade vyčerpania finančných prostriedkov vyčlenených na výzvu alebo na základe rozhodnutia </w:t>
            </w:r>
            <w:r w:rsidRPr="000D2A86">
              <w:rPr>
                <w:rFonts w:ascii="Arial Narrow" w:hAnsi="Arial Narrow"/>
              </w:rPr>
              <w:t>poskytovateľa</w:t>
            </w:r>
            <w:r w:rsidR="00D814D0" w:rsidRPr="000D2A86">
              <w:rPr>
                <w:rFonts w:ascii="Arial Narrow" w:hAnsi="Arial Narrow"/>
              </w:rPr>
              <w:t>, najmä z dôvodu nedostatočného dopytu</w:t>
            </w:r>
            <w:r w:rsidR="006D0515" w:rsidRPr="000D2A86">
              <w:rPr>
                <w:rStyle w:val="Odkaznapoznmkupodiarou"/>
                <w:rFonts w:ascii="Arial Narrow" w:hAnsi="Arial Narrow"/>
              </w:rPr>
              <w:footnoteReference w:id="1"/>
            </w:r>
            <w:r w:rsidR="00D814D0" w:rsidRPr="000D2A86">
              <w:rPr>
                <w:rFonts w:ascii="Arial Narrow" w:hAnsi="Arial Narrow"/>
              </w:rPr>
              <w:t xml:space="preserve"> zo strany potenciálnych žiadateľov. Presný dátum uzavretia výzvy </w:t>
            </w:r>
            <w:r w:rsidRPr="000D2A86">
              <w:rPr>
                <w:rFonts w:ascii="Arial Narrow" w:hAnsi="Arial Narrow"/>
              </w:rPr>
              <w:t>poskytovateľ</w:t>
            </w:r>
            <w:r w:rsidR="00D814D0" w:rsidRPr="000D2A86">
              <w:rPr>
                <w:rFonts w:ascii="Arial Narrow" w:hAnsi="Arial Narrow"/>
              </w:rPr>
              <w:t xml:space="preserve"> zverejní na webovom sídle </w:t>
            </w:r>
            <w:hyperlink r:id="rId9" w:history="1">
              <w:r w:rsidR="00D814D0" w:rsidRPr="000D2A86">
                <w:rPr>
                  <w:rStyle w:val="Hypertextovprepojenie"/>
                  <w:rFonts w:ascii="Arial Narrow" w:hAnsi="Arial Narrow"/>
                </w:rPr>
                <w:t>www.op-kzp.sk</w:t>
              </w:r>
            </w:hyperlink>
            <w:r w:rsidR="00066FD4">
              <w:rPr>
                <w:rStyle w:val="Hypertextovprepojenie"/>
                <w:rFonts w:ascii="Arial Narrow" w:hAnsi="Arial Narrow"/>
              </w:rPr>
              <w:t xml:space="preserve"> </w:t>
            </w:r>
            <w:r w:rsidR="00066FD4" w:rsidRPr="00361A69">
              <w:rPr>
                <w:rFonts w:ascii="Arial Narrow" w:hAnsi="Arial Narrow"/>
              </w:rPr>
              <w:t>a to</w:t>
            </w:r>
            <w:r w:rsidR="00066FD4" w:rsidRPr="00361A69">
              <w:t xml:space="preserve"> </w:t>
            </w:r>
            <w:r w:rsidR="00066FD4" w:rsidRPr="00361A69">
              <w:rPr>
                <w:rFonts w:ascii="Arial Narrow" w:hAnsi="Arial Narrow"/>
              </w:rPr>
              <w:t>najneskôr mesiac pred plánovaným dátumom uzavretia výzvy</w:t>
            </w:r>
            <w:r w:rsidR="00D814D0" w:rsidRPr="000D2A86">
              <w:rPr>
                <w:rFonts w:ascii="Arial Narrow" w:hAnsi="Arial Narrow"/>
              </w:rPr>
              <w:t>.</w:t>
            </w:r>
          </w:p>
        </w:tc>
      </w:tr>
      <w:tr w:rsidR="00025631" w:rsidRPr="000D2A86" w14:paraId="363C5493" w14:textId="77777777" w:rsidTr="006D0860">
        <w:tblPrEx>
          <w:jc w:val="left"/>
        </w:tblPrEx>
        <w:tc>
          <w:tcPr>
            <w:tcW w:w="10065" w:type="dxa"/>
            <w:gridSpan w:val="7"/>
            <w:shd w:val="clear" w:color="auto" w:fill="FFFFFF" w:themeFill="background1"/>
          </w:tcPr>
          <w:p w14:paraId="5B967611" w14:textId="77777777" w:rsidR="00025631" w:rsidRPr="000D2A86" w:rsidRDefault="00025631" w:rsidP="00F913CF">
            <w:pPr>
              <w:spacing w:after="120"/>
              <w:rPr>
                <w:rFonts w:ascii="Arial Narrow" w:hAnsi="Arial Narrow"/>
                <w:b/>
                <w:color w:val="FFFFFF" w:themeColor="background1"/>
              </w:rPr>
            </w:pPr>
          </w:p>
        </w:tc>
      </w:tr>
      <w:tr w:rsidR="003313E8" w:rsidRPr="000D2A86" w14:paraId="70DA1E10" w14:textId="77777777" w:rsidTr="006D0860">
        <w:tblPrEx>
          <w:jc w:val="left"/>
        </w:tblPrEx>
        <w:tc>
          <w:tcPr>
            <w:tcW w:w="10065" w:type="dxa"/>
            <w:gridSpan w:val="7"/>
            <w:shd w:val="clear" w:color="auto" w:fill="365F91" w:themeFill="accent1" w:themeFillShade="BF"/>
          </w:tcPr>
          <w:p w14:paraId="43856E02" w14:textId="2B1C6D4A" w:rsidR="003313E8" w:rsidRPr="000D2A86" w:rsidRDefault="003313E8" w:rsidP="00E92149">
            <w:pPr>
              <w:spacing w:before="120" w:after="120"/>
              <w:rPr>
                <w:rFonts w:ascii="Arial Narrow" w:hAnsi="Arial Narrow"/>
              </w:rPr>
            </w:pPr>
            <w:r w:rsidRPr="000D2A86">
              <w:rPr>
                <w:rFonts w:ascii="Arial Narrow" w:hAnsi="Arial Narrow"/>
                <w:b/>
                <w:color w:val="FFFFFF" w:themeColor="background1"/>
              </w:rPr>
              <w:t xml:space="preserve">Indikatívna výška finančných prostriedkov vyčlenených na výzvu (zdroje EÚ) </w:t>
            </w:r>
          </w:p>
        </w:tc>
      </w:tr>
      <w:tr w:rsidR="003313E8" w:rsidRPr="000D2A86" w14:paraId="60CC23F1" w14:textId="77777777" w:rsidTr="006D0860">
        <w:tblPrEx>
          <w:jc w:val="left"/>
        </w:tblPrEx>
        <w:tc>
          <w:tcPr>
            <w:tcW w:w="10065" w:type="dxa"/>
            <w:gridSpan w:val="7"/>
            <w:tcBorders>
              <w:bottom w:val="single" w:sz="4" w:space="0" w:color="auto"/>
            </w:tcBorders>
            <w:shd w:val="clear" w:color="auto" w:fill="auto"/>
          </w:tcPr>
          <w:p w14:paraId="5A4A2F4D" w14:textId="704FEC5C" w:rsidR="00821044" w:rsidRPr="000D2A86" w:rsidRDefault="00D814D0" w:rsidP="00D814D0">
            <w:pPr>
              <w:numPr>
                <w:ilvl w:val="0"/>
                <w:numId w:val="2"/>
              </w:numPr>
              <w:spacing w:before="120" w:after="120"/>
              <w:jc w:val="both"/>
              <w:rPr>
                <w:rFonts w:ascii="Arial Narrow" w:hAnsi="Arial Narrow"/>
              </w:rPr>
            </w:pPr>
            <w:r w:rsidRPr="000D2A86">
              <w:rPr>
                <w:rFonts w:ascii="Arial Narrow" w:hAnsi="Arial Narrow"/>
              </w:rPr>
              <w:t xml:space="preserve">Indikatívna výška finančných prostriedkov zo zdrojov EÚ vyčlenených na výzvu je </w:t>
            </w:r>
            <w:del w:id="4" w:author="Autor" w:date="2018-04-26T15:14:00Z">
              <w:r w:rsidR="00A02C3C" w:rsidRPr="0016735B" w:rsidDel="0072758E">
                <w:rPr>
                  <w:rFonts w:ascii="Arial Narrow" w:hAnsi="Arial Narrow"/>
                  <w:b/>
                </w:rPr>
                <w:delText>26 </w:delText>
              </w:r>
            </w:del>
            <w:ins w:id="5" w:author="Autor" w:date="2018-04-26T15:14:00Z">
              <w:r w:rsidR="0072758E">
                <w:rPr>
                  <w:rFonts w:ascii="Arial Narrow" w:hAnsi="Arial Narrow"/>
                  <w:b/>
                </w:rPr>
                <w:t>37</w:t>
              </w:r>
              <w:r w:rsidR="0072758E" w:rsidRPr="0016735B">
                <w:rPr>
                  <w:rFonts w:ascii="Arial Narrow" w:hAnsi="Arial Narrow"/>
                  <w:b/>
                </w:rPr>
                <w:t> </w:t>
              </w:r>
            </w:ins>
            <w:r w:rsidRPr="0016735B">
              <w:rPr>
                <w:rFonts w:ascii="Arial Narrow" w:hAnsi="Arial Narrow"/>
                <w:b/>
              </w:rPr>
              <w:t>000 000,00 EUR</w:t>
            </w:r>
            <w:r w:rsidRPr="000D2A86">
              <w:rPr>
                <w:rFonts w:ascii="Arial Narrow" w:hAnsi="Arial Narrow"/>
              </w:rPr>
              <w:t>.</w:t>
            </w:r>
            <w:r w:rsidR="00C91096" w:rsidRPr="000D2A86">
              <w:rPr>
                <w:rFonts w:ascii="Arial Narrow" w:hAnsi="Arial Narrow"/>
              </w:rPr>
              <w:t xml:space="preserve"> </w:t>
            </w:r>
          </w:p>
          <w:p w14:paraId="2950C451" w14:textId="059C76C7" w:rsidR="00D814D0" w:rsidRPr="000D2A86" w:rsidRDefault="00C91096" w:rsidP="00D814D0">
            <w:pPr>
              <w:numPr>
                <w:ilvl w:val="0"/>
                <w:numId w:val="2"/>
              </w:numPr>
              <w:spacing w:before="120" w:after="120"/>
              <w:jc w:val="both"/>
              <w:rPr>
                <w:rFonts w:ascii="Arial Narrow" w:hAnsi="Arial Narrow"/>
              </w:rPr>
            </w:pPr>
            <w:r w:rsidRPr="000D2A86">
              <w:rPr>
                <w:rFonts w:ascii="Arial Narrow" w:hAnsi="Arial Narrow"/>
              </w:rPr>
              <w:t xml:space="preserve">K výške zdrojov EÚ je vyčlenená príslušná výška finančných prostriedkov štátneho rozpočtu v súlade so </w:t>
            </w:r>
            <w:hyperlink r:id="rId10" w:history="1">
              <w:r w:rsidRPr="000D2A86">
                <w:rPr>
                  <w:rStyle w:val="Hypertextovprepojenie"/>
                  <w:rFonts w:ascii="Arial Narrow" w:hAnsi="Arial Narrow"/>
                  <w:b/>
                </w:rPr>
                <w:t>Stratégiou financovania Európskych štrukturálnych a investičných fondov pre programové obdobie 2014 – 2020</w:t>
              </w:r>
            </w:hyperlink>
            <w:r w:rsidRPr="000D2A86">
              <w:rPr>
                <w:rFonts w:ascii="Arial Narrow" w:hAnsi="Arial Narrow"/>
                <w:b/>
              </w:rPr>
              <w:t xml:space="preserve"> </w:t>
            </w:r>
            <w:r w:rsidRPr="000D2A86">
              <w:rPr>
                <w:rFonts w:ascii="Arial Narrow" w:hAnsi="Arial Narrow"/>
              </w:rPr>
              <w:t>(ďalej len „Stratégia financovania EŠIF“).</w:t>
            </w:r>
          </w:p>
          <w:p w14:paraId="21042CC2" w14:textId="7EA8C2B8" w:rsidR="00785B16" w:rsidRPr="000D2A86" w:rsidRDefault="00785B16" w:rsidP="00D814D0">
            <w:pPr>
              <w:numPr>
                <w:ilvl w:val="0"/>
                <w:numId w:val="2"/>
              </w:numPr>
              <w:spacing w:before="120" w:after="120"/>
              <w:jc w:val="both"/>
              <w:rPr>
                <w:rFonts w:ascii="Arial Narrow" w:hAnsi="Arial Narrow"/>
              </w:rPr>
            </w:pPr>
            <w:r w:rsidRPr="000D2A86">
              <w:rPr>
                <w:rFonts w:ascii="Arial Narrow" w:hAnsi="Arial Narrow"/>
              </w:rPr>
              <w:t xml:space="preserve">Indikatívna výška finančných prostriedkov vyčlenených na túto výzvu je zároveň rozdelená v závislosti od oprávnených podaktivít </w:t>
            </w:r>
            <w:r w:rsidR="00AB0DB3">
              <w:rPr>
                <w:rFonts w:ascii="Arial Narrow" w:hAnsi="Arial Narrow"/>
              </w:rPr>
              <w:t xml:space="preserve">aktivity C „Skvalitňovanie monitorovania ovzdušia“ OP KŽP </w:t>
            </w:r>
            <w:r w:rsidRPr="000D2A86">
              <w:rPr>
                <w:rFonts w:ascii="Arial Narrow" w:hAnsi="Arial Narrow"/>
              </w:rPr>
              <w:t>nasledovne:</w:t>
            </w:r>
          </w:p>
          <w:p w14:paraId="67BC39D4" w14:textId="77777777" w:rsidR="00785B16" w:rsidRPr="000D2A86" w:rsidRDefault="00785B16" w:rsidP="00785B16">
            <w:pPr>
              <w:spacing w:before="120" w:after="120"/>
              <w:jc w:val="both"/>
              <w:rPr>
                <w:rFonts w:ascii="Arial Narrow" w:hAnsi="Arial Narrow"/>
              </w:rPr>
            </w:pPr>
          </w:p>
          <w:p w14:paraId="0EE4CE7C" w14:textId="77777777" w:rsidR="00785B16" w:rsidRPr="000D2A86" w:rsidRDefault="00785B16" w:rsidP="00785B16">
            <w:pPr>
              <w:spacing w:before="120" w:after="120"/>
              <w:jc w:val="both"/>
              <w:rPr>
                <w:rFonts w:ascii="Arial Narrow" w:hAnsi="Arial Narrow"/>
              </w:rPr>
            </w:pP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56"/>
              <w:gridCol w:w="2268"/>
            </w:tblGrid>
            <w:tr w:rsidR="004F220F" w:rsidRPr="000D2A86" w14:paraId="2AEFE9C9" w14:textId="77777777" w:rsidTr="00BD255C">
              <w:trPr>
                <w:trHeight w:val="584"/>
                <w:jc w:val="center"/>
              </w:trPr>
              <w:tc>
                <w:tcPr>
                  <w:tcW w:w="6256" w:type="dxa"/>
                  <w:shd w:val="clear" w:color="auto" w:fill="DBE5F1" w:themeFill="accent1" w:themeFillTint="33"/>
                  <w:noWrap/>
                  <w:vAlign w:val="center"/>
                  <w:hideMark/>
                </w:tcPr>
                <w:p w14:paraId="7BB1A956" w14:textId="6EA43498" w:rsidR="004F220F" w:rsidRPr="000D2A86" w:rsidRDefault="00AB0DB3" w:rsidP="00AB0DB3">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Podaktivit</w:t>
                  </w:r>
                  <w:r>
                    <w:rPr>
                      <w:rFonts w:ascii="Arial Narrow" w:hAnsi="Arial Narrow"/>
                      <w:b/>
                      <w:color w:val="000000"/>
                      <w:sz w:val="20"/>
                      <w:szCs w:val="22"/>
                      <w:lang w:eastAsia="sk-SK"/>
                    </w:rPr>
                    <w:t>y</w:t>
                  </w:r>
                  <w:r w:rsidRPr="000D2A86">
                    <w:rPr>
                      <w:rFonts w:ascii="Arial Narrow" w:hAnsi="Arial Narrow"/>
                      <w:b/>
                      <w:color w:val="000000"/>
                      <w:sz w:val="20"/>
                      <w:szCs w:val="22"/>
                      <w:lang w:eastAsia="sk-SK"/>
                    </w:rPr>
                    <w:t xml:space="preserve"> </w:t>
                  </w:r>
                  <w:r>
                    <w:rPr>
                      <w:rFonts w:ascii="Arial Narrow" w:hAnsi="Arial Narrow"/>
                      <w:b/>
                      <w:color w:val="000000"/>
                      <w:sz w:val="20"/>
                      <w:szCs w:val="22"/>
                      <w:lang w:eastAsia="sk-SK"/>
                    </w:rPr>
                    <w:t xml:space="preserve">aktivity C </w:t>
                  </w:r>
                  <w:r w:rsidR="00E2316C" w:rsidRPr="000D2A86">
                    <w:rPr>
                      <w:rFonts w:ascii="Arial Narrow" w:hAnsi="Arial Narrow"/>
                      <w:b/>
                      <w:color w:val="000000"/>
                      <w:sz w:val="20"/>
                      <w:szCs w:val="22"/>
                      <w:lang w:eastAsia="sk-SK"/>
                    </w:rPr>
                    <w:t>OP KŽP</w:t>
                  </w:r>
                  <w:r w:rsidR="004F220F" w:rsidRPr="000D2A86">
                    <w:rPr>
                      <w:rFonts w:ascii="Arial Narrow" w:hAnsi="Arial Narrow"/>
                      <w:b/>
                      <w:color w:val="000000"/>
                      <w:sz w:val="20"/>
                      <w:szCs w:val="22"/>
                      <w:lang w:eastAsia="sk-SK"/>
                    </w:rPr>
                    <w:t>**</w:t>
                  </w:r>
                </w:p>
              </w:tc>
              <w:tc>
                <w:tcPr>
                  <w:tcW w:w="2268" w:type="dxa"/>
                  <w:shd w:val="clear" w:color="000000" w:fill="DBE5F1" w:themeFill="accent1" w:themeFillTint="33"/>
                  <w:noWrap/>
                  <w:vAlign w:val="center"/>
                  <w:hideMark/>
                </w:tcPr>
                <w:p w14:paraId="69BA4B84" w14:textId="26143223" w:rsidR="004F220F" w:rsidRPr="000D2A86" w:rsidRDefault="004F220F" w:rsidP="004F220F">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Indikatívna výška finančných prostriedkov</w:t>
                  </w:r>
                  <w:r w:rsidRPr="000D2A86">
                    <w:t xml:space="preserve"> </w:t>
                  </w:r>
                </w:p>
              </w:tc>
            </w:tr>
            <w:tr w:rsidR="004F220F" w:rsidRPr="000D2A86" w14:paraId="428848DE" w14:textId="77777777" w:rsidTr="00BD255C">
              <w:trPr>
                <w:trHeight w:val="276"/>
                <w:jc w:val="center"/>
              </w:trPr>
              <w:tc>
                <w:tcPr>
                  <w:tcW w:w="6256" w:type="dxa"/>
                  <w:shd w:val="clear" w:color="auto" w:fill="DBE5F1" w:themeFill="accent1" w:themeFillTint="33"/>
                  <w:noWrap/>
                  <w:vAlign w:val="bottom"/>
                </w:tcPr>
                <w:p w14:paraId="7EFD7409" w14:textId="00F2EAF4" w:rsidR="004F220F" w:rsidRPr="000D2A86" w:rsidRDefault="004F220F" w:rsidP="004F220F">
                  <w:pPr>
                    <w:jc w:val="both"/>
                    <w:rPr>
                      <w:rFonts w:ascii="Arial Narrow" w:hAnsi="Arial Narrow"/>
                      <w:color w:val="000000"/>
                      <w:sz w:val="20"/>
                      <w:lang w:eastAsia="sk-SK"/>
                    </w:rPr>
                  </w:pPr>
                  <w:r w:rsidRPr="000D2A86">
                    <w:rPr>
                      <w:rFonts w:ascii="Arial Narrow" w:hAnsi="Arial Narrow"/>
                      <w:color w:val="000000"/>
                      <w:sz w:val="20"/>
                      <w:lang w:eastAsia="sk-SK"/>
                    </w:rPr>
                    <w:t xml:space="preserve">C1  </w:t>
                  </w:r>
                  <w:r w:rsidRPr="000D2A86">
                    <w:rPr>
                      <w:rFonts w:ascii="Arial Narrow" w:eastAsia="PMingLiU" w:hAnsi="Arial Narrow"/>
                      <w:sz w:val="20"/>
                    </w:rPr>
                    <w:t>Zlepšenie a skvalitnenie Národného monitorovacieho systému kvality ovzdušia vrátane jeho obnovy, údržby, rozšírenia a akreditácií ako aj odbornej podpory</w:t>
                  </w:r>
                </w:p>
              </w:tc>
              <w:tc>
                <w:tcPr>
                  <w:tcW w:w="2268" w:type="dxa"/>
                  <w:shd w:val="clear" w:color="auto" w:fill="auto"/>
                  <w:noWrap/>
                </w:tcPr>
                <w:p w14:paraId="23D87835" w14:textId="5E855348" w:rsidR="004F220F" w:rsidRPr="000D2A86" w:rsidRDefault="00124D28" w:rsidP="004F220F">
                  <w:pPr>
                    <w:jc w:val="center"/>
                    <w:rPr>
                      <w:rFonts w:ascii="Arial Narrow" w:hAnsi="Arial Narrow"/>
                      <w:color w:val="000000"/>
                      <w:sz w:val="20"/>
                      <w:szCs w:val="22"/>
                      <w:lang w:eastAsia="sk-SK"/>
                    </w:rPr>
                  </w:pPr>
                  <w:r>
                    <w:rPr>
                      <w:rFonts w:ascii="Arial Narrow" w:hAnsi="Arial Narrow"/>
                      <w:color w:val="000000"/>
                      <w:sz w:val="20"/>
                      <w:szCs w:val="22"/>
                      <w:lang w:eastAsia="sk-SK"/>
                    </w:rPr>
                    <w:t>18</w:t>
                  </w:r>
                  <w:r w:rsidRPr="007120C0">
                    <w:rPr>
                      <w:rFonts w:ascii="Arial Narrow" w:hAnsi="Arial Narrow"/>
                      <w:color w:val="000000"/>
                      <w:sz w:val="20"/>
                      <w:szCs w:val="22"/>
                      <w:lang w:eastAsia="sk-SK"/>
                    </w:rPr>
                    <w:t xml:space="preserve"> </w:t>
                  </w:r>
                  <w:r w:rsidR="004F220F" w:rsidRPr="007120C0">
                    <w:rPr>
                      <w:rFonts w:ascii="Arial Narrow" w:hAnsi="Arial Narrow"/>
                      <w:color w:val="000000"/>
                      <w:sz w:val="20"/>
                      <w:szCs w:val="22"/>
                      <w:lang w:eastAsia="sk-SK"/>
                    </w:rPr>
                    <w:t>000 000 EUR</w:t>
                  </w:r>
                </w:p>
              </w:tc>
            </w:tr>
            <w:tr w:rsidR="004F220F" w:rsidRPr="000D2A86" w14:paraId="7F71EDF6" w14:textId="77777777" w:rsidTr="00BD255C">
              <w:trPr>
                <w:trHeight w:val="276"/>
                <w:jc w:val="center"/>
              </w:trPr>
              <w:tc>
                <w:tcPr>
                  <w:tcW w:w="6256" w:type="dxa"/>
                  <w:shd w:val="clear" w:color="auto" w:fill="DBE5F1" w:themeFill="accent1" w:themeFillTint="33"/>
                  <w:noWrap/>
                  <w:vAlign w:val="bottom"/>
                </w:tcPr>
                <w:p w14:paraId="01604EA9" w14:textId="3A1CDD65" w:rsidR="004F220F" w:rsidRPr="000D2A86" w:rsidRDefault="004F220F" w:rsidP="004F220F">
                  <w:pPr>
                    <w:jc w:val="both"/>
                    <w:rPr>
                      <w:rFonts w:ascii="Arial Narrow" w:hAnsi="Arial Narrow"/>
                      <w:color w:val="000000"/>
                      <w:sz w:val="20"/>
                      <w:lang w:eastAsia="sk-SK"/>
                    </w:rPr>
                  </w:pPr>
                  <w:r w:rsidRPr="000D2A86">
                    <w:rPr>
                      <w:rFonts w:ascii="Arial Narrow" w:hAnsi="Arial Narrow"/>
                      <w:sz w:val="20"/>
                    </w:rPr>
                    <w:t>C.2 Zlepšenie úrovne Národného emisného informačného systému, vrátane zabezpečenia predkladania správ a informácií v elektronickej podobe povinnými osobami; najmä zavedenie nových aplikovaných modulov NEIS podľa požiadaviek na informovanie verejnosti a reportingových povinností</w:t>
                  </w:r>
                </w:p>
              </w:tc>
              <w:tc>
                <w:tcPr>
                  <w:tcW w:w="2268" w:type="dxa"/>
                  <w:shd w:val="clear" w:color="auto" w:fill="auto"/>
                  <w:noWrap/>
                </w:tcPr>
                <w:p w14:paraId="38DC889E" w14:textId="6C020DE0" w:rsidR="004F220F" w:rsidRPr="000D2A86" w:rsidRDefault="005B3AB8" w:rsidP="004F220F">
                  <w:pPr>
                    <w:jc w:val="center"/>
                    <w:rPr>
                      <w:rFonts w:ascii="Arial Narrow" w:hAnsi="Arial Narrow"/>
                      <w:color w:val="000000"/>
                      <w:sz w:val="20"/>
                      <w:szCs w:val="22"/>
                      <w:lang w:eastAsia="sk-SK"/>
                    </w:rPr>
                  </w:pPr>
                  <w:r>
                    <w:rPr>
                      <w:rFonts w:ascii="Arial Narrow" w:hAnsi="Arial Narrow"/>
                      <w:color w:val="000000"/>
                      <w:sz w:val="20"/>
                      <w:szCs w:val="22"/>
                      <w:lang w:eastAsia="sk-SK"/>
                    </w:rPr>
                    <w:t>3</w:t>
                  </w:r>
                  <w:r w:rsidR="004F220F" w:rsidRPr="000D2A86">
                    <w:rPr>
                      <w:rFonts w:ascii="Arial Narrow" w:hAnsi="Arial Narrow"/>
                      <w:color w:val="000000"/>
                      <w:sz w:val="20"/>
                      <w:szCs w:val="22"/>
                      <w:lang w:eastAsia="sk-SK"/>
                    </w:rPr>
                    <w:t>00 000 EUR</w:t>
                  </w:r>
                </w:p>
              </w:tc>
            </w:tr>
            <w:tr w:rsidR="004F220F" w:rsidRPr="000D2A86" w14:paraId="26F867A0" w14:textId="77777777" w:rsidTr="00BD255C">
              <w:trPr>
                <w:trHeight w:val="276"/>
                <w:jc w:val="center"/>
              </w:trPr>
              <w:tc>
                <w:tcPr>
                  <w:tcW w:w="6256" w:type="dxa"/>
                  <w:shd w:val="clear" w:color="auto" w:fill="DBE5F1" w:themeFill="accent1" w:themeFillTint="33"/>
                  <w:noWrap/>
                  <w:vAlign w:val="bottom"/>
                </w:tcPr>
                <w:p w14:paraId="50C2EB08" w14:textId="04B1DDC8" w:rsidR="004F220F" w:rsidRPr="000D2A86" w:rsidRDefault="004F220F" w:rsidP="00D35768">
                  <w:pPr>
                    <w:jc w:val="both"/>
                    <w:rPr>
                      <w:rFonts w:ascii="Arial Narrow" w:hAnsi="Arial Narrow"/>
                      <w:color w:val="000000"/>
                      <w:sz w:val="20"/>
                      <w:lang w:eastAsia="sk-SK"/>
                    </w:rPr>
                  </w:pPr>
                  <w:r w:rsidRPr="000D2A86">
                    <w:rPr>
                      <w:rFonts w:ascii="Arial Narrow" w:hAnsi="Arial Narrow"/>
                      <w:sz w:val="20"/>
                    </w:rPr>
                    <w:t>C.3 Zlepšenie úrovne Národného registra znečisťovania</w:t>
                  </w:r>
                </w:p>
              </w:tc>
              <w:tc>
                <w:tcPr>
                  <w:tcW w:w="2268" w:type="dxa"/>
                  <w:shd w:val="clear" w:color="auto" w:fill="auto"/>
                  <w:noWrap/>
                </w:tcPr>
                <w:p w14:paraId="714609F1" w14:textId="3BD8EAB1" w:rsidR="004F220F" w:rsidRPr="000D2A86" w:rsidRDefault="005B3AB8" w:rsidP="00124D28">
                  <w:pPr>
                    <w:jc w:val="center"/>
                    <w:rPr>
                      <w:rFonts w:ascii="Arial Narrow" w:hAnsi="Arial Narrow"/>
                      <w:color w:val="000000"/>
                      <w:sz w:val="20"/>
                      <w:szCs w:val="22"/>
                      <w:lang w:eastAsia="sk-SK"/>
                    </w:rPr>
                  </w:pPr>
                  <w:r>
                    <w:rPr>
                      <w:rFonts w:ascii="Arial Narrow" w:hAnsi="Arial Narrow"/>
                      <w:color w:val="000000"/>
                      <w:sz w:val="20"/>
                      <w:szCs w:val="22"/>
                      <w:lang w:eastAsia="sk-SK"/>
                    </w:rPr>
                    <w:t>1</w:t>
                  </w:r>
                  <w:r w:rsidRPr="000D2A86">
                    <w:rPr>
                      <w:rFonts w:ascii="Arial Narrow" w:hAnsi="Arial Narrow"/>
                      <w:color w:val="000000"/>
                      <w:sz w:val="20"/>
                      <w:szCs w:val="22"/>
                      <w:lang w:eastAsia="sk-SK"/>
                    </w:rPr>
                    <w:t xml:space="preserve"> </w:t>
                  </w:r>
                  <w:r w:rsidR="00124D28">
                    <w:rPr>
                      <w:rFonts w:ascii="Arial Narrow" w:hAnsi="Arial Narrow"/>
                      <w:color w:val="000000"/>
                      <w:sz w:val="20"/>
                      <w:szCs w:val="22"/>
                      <w:lang w:eastAsia="sk-SK"/>
                    </w:rPr>
                    <w:t>125</w:t>
                  </w:r>
                  <w:r w:rsidR="00124D28" w:rsidRPr="000D2A86">
                    <w:rPr>
                      <w:rFonts w:ascii="Arial Narrow" w:hAnsi="Arial Narrow"/>
                      <w:color w:val="000000"/>
                      <w:sz w:val="20"/>
                      <w:szCs w:val="22"/>
                      <w:lang w:eastAsia="sk-SK"/>
                    </w:rPr>
                    <w:t> </w:t>
                  </w:r>
                  <w:r w:rsidR="004F220F" w:rsidRPr="000D2A86">
                    <w:rPr>
                      <w:rFonts w:ascii="Arial Narrow" w:hAnsi="Arial Narrow"/>
                      <w:color w:val="000000"/>
                      <w:sz w:val="20"/>
                      <w:szCs w:val="22"/>
                      <w:lang w:eastAsia="sk-SK"/>
                    </w:rPr>
                    <w:t>000 EUR</w:t>
                  </w:r>
                </w:p>
              </w:tc>
            </w:tr>
            <w:tr w:rsidR="00BD255C" w:rsidRPr="000D2A86" w14:paraId="0B44BE3E" w14:textId="77777777" w:rsidTr="00BD255C">
              <w:trPr>
                <w:trHeight w:val="252"/>
                <w:jc w:val="center"/>
              </w:trPr>
              <w:tc>
                <w:tcPr>
                  <w:tcW w:w="6256" w:type="dxa"/>
                  <w:shd w:val="clear" w:color="auto" w:fill="DBE5F1" w:themeFill="accent1" w:themeFillTint="33"/>
                  <w:noWrap/>
                  <w:vAlign w:val="bottom"/>
                </w:tcPr>
                <w:p w14:paraId="22AC2F62" w14:textId="351B4A76" w:rsidR="00BD255C" w:rsidRPr="000D2A86" w:rsidRDefault="00BD255C" w:rsidP="00D35768">
                  <w:pPr>
                    <w:jc w:val="both"/>
                    <w:rPr>
                      <w:rFonts w:ascii="Arial Narrow" w:hAnsi="Arial Narrow"/>
                      <w:sz w:val="20"/>
                    </w:rPr>
                  </w:pPr>
                  <w:r w:rsidRPr="000D2A86">
                    <w:rPr>
                      <w:rFonts w:ascii="Arial Narrow" w:hAnsi="Arial Narrow"/>
                      <w:sz w:val="20"/>
                    </w:rPr>
                    <w:t>C.4 Podpora modelových výpočtov znečistenia ovzdušia a chemických analýz</w:t>
                  </w:r>
                </w:p>
              </w:tc>
              <w:tc>
                <w:tcPr>
                  <w:tcW w:w="2268" w:type="dxa"/>
                  <w:shd w:val="clear" w:color="auto" w:fill="auto"/>
                  <w:noWrap/>
                </w:tcPr>
                <w:p w14:paraId="24DB4723" w14:textId="2E8EC3B4" w:rsidR="00BD255C" w:rsidRPr="000D2A86" w:rsidRDefault="008A0363" w:rsidP="00124D28">
                  <w:pPr>
                    <w:jc w:val="center"/>
                    <w:rPr>
                      <w:rFonts w:ascii="Arial Narrow" w:hAnsi="Arial Narrow"/>
                      <w:color w:val="000000"/>
                      <w:sz w:val="20"/>
                      <w:szCs w:val="22"/>
                      <w:lang w:eastAsia="sk-SK"/>
                    </w:rPr>
                  </w:pPr>
                  <w:ins w:id="6" w:author="Autor" w:date="2018-04-26T15:24:00Z">
                    <w:r>
                      <w:rPr>
                        <w:rFonts w:ascii="Arial Narrow" w:hAnsi="Arial Narrow"/>
                        <w:color w:val="000000"/>
                        <w:sz w:val="20"/>
                        <w:szCs w:val="22"/>
                        <w:lang w:eastAsia="sk-SK"/>
                      </w:rPr>
                      <w:t>17</w:t>
                    </w:r>
                  </w:ins>
                  <w:del w:id="7" w:author="Autor" w:date="2018-04-26T15:24:00Z">
                    <w:r w:rsidR="00124D28" w:rsidDel="008A0363">
                      <w:rPr>
                        <w:rFonts w:ascii="Arial Narrow" w:hAnsi="Arial Narrow"/>
                        <w:color w:val="000000"/>
                        <w:sz w:val="20"/>
                        <w:szCs w:val="22"/>
                        <w:lang w:eastAsia="sk-SK"/>
                      </w:rPr>
                      <w:delText>6</w:delText>
                    </w:r>
                  </w:del>
                  <w:r w:rsidR="00124D28">
                    <w:rPr>
                      <w:rFonts w:ascii="Arial Narrow" w:hAnsi="Arial Narrow"/>
                      <w:color w:val="000000"/>
                      <w:sz w:val="20"/>
                      <w:szCs w:val="22"/>
                      <w:lang w:eastAsia="sk-SK"/>
                    </w:rPr>
                    <w:t> 575</w:t>
                  </w:r>
                  <w:r w:rsidR="00BD255C" w:rsidRPr="000D2A86">
                    <w:rPr>
                      <w:rFonts w:ascii="Arial Narrow" w:hAnsi="Arial Narrow"/>
                      <w:color w:val="000000"/>
                      <w:sz w:val="20"/>
                      <w:szCs w:val="22"/>
                      <w:lang w:eastAsia="sk-SK"/>
                    </w:rPr>
                    <w:t> 000 EUR</w:t>
                  </w:r>
                </w:p>
              </w:tc>
            </w:tr>
          </w:tbl>
          <w:p w14:paraId="75F49398" w14:textId="77777777" w:rsidR="00AB0DB3" w:rsidRPr="000D2A86" w:rsidRDefault="00AB0DB3" w:rsidP="00AB0DB3">
            <w:pPr>
              <w:ind w:left="33"/>
              <w:jc w:val="both"/>
              <w:rPr>
                <w:rFonts w:ascii="Arial Narrow" w:hAnsi="Arial Narrow"/>
                <w:szCs w:val="22"/>
              </w:rPr>
            </w:pPr>
            <w:r w:rsidRPr="000D2A86">
              <w:rPr>
                <w:rFonts w:ascii="Arial Narrow" w:hAnsi="Arial Narrow"/>
                <w:szCs w:val="22"/>
              </w:rPr>
              <w:t>**značenie oprávnenej podaktivity a jej vecné vymedzenie ako je uvedené v podmienke poskytnutia príspevku č. 13</w:t>
            </w:r>
          </w:p>
          <w:p w14:paraId="189DB9FB" w14:textId="77777777" w:rsidR="00AB0DB3" w:rsidRDefault="00AB0DB3" w:rsidP="00624677">
            <w:pPr>
              <w:spacing w:before="120" w:after="120"/>
              <w:jc w:val="both"/>
              <w:rPr>
                <w:rFonts w:ascii="Arial Narrow" w:hAnsi="Arial Narrow"/>
              </w:rPr>
            </w:pPr>
          </w:p>
          <w:p w14:paraId="76C000F8" w14:textId="5A897F2D" w:rsidR="00624677" w:rsidRPr="000D2A86" w:rsidRDefault="00624677" w:rsidP="00624677">
            <w:pPr>
              <w:spacing w:before="120" w:after="120"/>
              <w:jc w:val="both"/>
              <w:rPr>
                <w:rFonts w:ascii="Arial Narrow" w:hAnsi="Arial Narrow"/>
              </w:rPr>
            </w:pPr>
            <w:r w:rsidRPr="000D2A86">
              <w:rPr>
                <w:rFonts w:ascii="Arial Narrow" w:hAnsi="Arial Narrow"/>
              </w:rPr>
              <w:t>Indikatívna výška finančných prostriedkov je (v súlade s § 17 ods. 2 písm. f) zákona o príspevku z EŠIF</w:t>
            </w:r>
            <w:r w:rsidRPr="000D2A86">
              <w:rPr>
                <w:rStyle w:val="Odkaznapoznmkupodiarou"/>
                <w:rFonts w:ascii="Arial Narrow" w:hAnsi="Arial Narrow"/>
              </w:rPr>
              <w:footnoteReference w:id="2"/>
            </w:r>
            <w:r w:rsidRPr="000D2A86">
              <w:rPr>
                <w:rFonts w:ascii="Arial Narrow" w:hAnsi="Arial Narrow"/>
              </w:rPr>
              <w:t xml:space="preserve">) formálnou náležitosťou výzvy. Poskytovateľ je v súlade s § 17 ods. 7 zákona o príspevku z EŠIF oprávnený po zverejnení výzvy zmeniť formálne náležitosti výzvy. </w:t>
            </w:r>
          </w:p>
          <w:p w14:paraId="730DEF72" w14:textId="4E08963C" w:rsidR="00D814D0" w:rsidRPr="000D2A86" w:rsidRDefault="00D814D0" w:rsidP="00D814D0">
            <w:pPr>
              <w:spacing w:before="120" w:after="120"/>
              <w:jc w:val="both"/>
              <w:rPr>
                <w:rStyle w:val="Hypertextovprepojenie"/>
                <w:rFonts w:ascii="Arial Narrow" w:hAnsi="Arial Narrow"/>
              </w:rPr>
            </w:pPr>
            <w:r w:rsidRPr="000D2A86">
              <w:rPr>
                <w:rFonts w:ascii="Arial Narrow" w:hAnsi="Arial Narrow"/>
              </w:rPr>
              <w:t>Prípadná zmena indikatívnej výšky finančných prostriedkov vyčlenených na výzvu</w:t>
            </w:r>
            <w:r w:rsidR="00D35768" w:rsidRPr="000D2A86">
              <w:rPr>
                <w:rFonts w:ascii="Arial Narrow" w:hAnsi="Arial Narrow"/>
              </w:rPr>
              <w:t>, resp. v rámci jednotlivých podaktivít</w:t>
            </w:r>
            <w:r w:rsidRPr="000D2A86">
              <w:rPr>
                <w:rFonts w:ascii="Arial Narrow" w:hAnsi="Arial Narrow"/>
              </w:rPr>
              <w:t xml:space="preserve">, vrátane zdôvodnenia tejto zmeny bude zverejnená na webovom sídle </w:t>
            </w:r>
            <w:hyperlink r:id="rId11" w:history="1">
              <w:r w:rsidRPr="000D2A86">
                <w:rPr>
                  <w:rStyle w:val="Hypertextovprepojenie"/>
                  <w:rFonts w:ascii="Arial Narrow" w:hAnsi="Arial Narrow"/>
                </w:rPr>
                <w:t>www.op-kzp.sk</w:t>
              </w:r>
            </w:hyperlink>
            <w:r w:rsidRPr="000D2A86">
              <w:rPr>
                <w:rStyle w:val="Hypertextovprepojenie"/>
                <w:rFonts w:ascii="Arial Narrow" w:hAnsi="Arial Narrow"/>
              </w:rPr>
              <w:t xml:space="preserve"> </w:t>
            </w:r>
            <w:r w:rsidRPr="000D2A86">
              <w:rPr>
                <w:rFonts w:ascii="Arial Narrow" w:hAnsi="Arial Narrow"/>
              </w:rPr>
              <w:t>v súlade s pravidlami podľa kap. 4 tejto výzvy</w:t>
            </w:r>
            <w:r w:rsidRPr="009F41A0">
              <w:rPr>
                <w:rStyle w:val="Hypertextovprepojenie"/>
                <w:rFonts w:ascii="Arial Narrow" w:hAnsi="Arial Narrow"/>
                <w:u w:val="none"/>
              </w:rPr>
              <w:t>.</w:t>
            </w:r>
            <w:r w:rsidRPr="000D2A86">
              <w:rPr>
                <w:rStyle w:val="Hypertextovprepojenie"/>
                <w:rFonts w:ascii="Arial Narrow" w:hAnsi="Arial Narrow"/>
                <w:u w:val="none"/>
              </w:rPr>
              <w:t xml:space="preserve"> </w:t>
            </w:r>
            <w:r w:rsidRPr="000D2A86">
              <w:rPr>
                <w:rFonts w:ascii="Arial Narrow" w:hAnsi="Arial Narrow"/>
              </w:rPr>
              <w:t xml:space="preserve">Za zmenu indikatívnej výšky alokácie sa nepovažuje postupné znižovanie disponibilných finančných prostriedkov vyčlenených na výzvu z dôvodu postupného schvaľovania žiadostí o poskytnutie nenávratného finančného príspevku (ďalej aj ,,žiadosť o NFP“ alebo ,,ŽoNFP“). Aktuálne disponibilná (zostávajúca) indikatívna výška finančných prostriedkov vyčlenených na výzvu je priebežne aktualizovaná na webovom sídle </w:t>
            </w:r>
            <w:hyperlink r:id="rId12" w:history="1">
              <w:r w:rsidRPr="000D2A86">
                <w:rPr>
                  <w:rStyle w:val="Hypertextovprepojenie"/>
                  <w:rFonts w:ascii="Arial Narrow" w:hAnsi="Arial Narrow"/>
                </w:rPr>
                <w:t>www.op-kzp.sk</w:t>
              </w:r>
            </w:hyperlink>
            <w:r w:rsidRPr="000D2A86">
              <w:rPr>
                <w:rStyle w:val="Hypertextovprepojenie"/>
                <w:rFonts w:ascii="Arial Narrow" w:hAnsi="Arial Narrow"/>
              </w:rPr>
              <w:t>.</w:t>
            </w:r>
          </w:p>
          <w:tbl>
            <w:tblPr>
              <w:tblStyle w:val="Mriekatabuky"/>
              <w:tblW w:w="0" w:type="auto"/>
              <w:tblInd w:w="170" w:type="dxa"/>
              <w:tblLayout w:type="fixed"/>
              <w:tblLook w:val="04A0" w:firstRow="1" w:lastRow="0" w:firstColumn="1" w:lastColumn="0" w:noHBand="0" w:noVBand="1"/>
            </w:tblPr>
            <w:tblGrid>
              <w:gridCol w:w="9464"/>
            </w:tblGrid>
            <w:tr w:rsidR="00D814D0" w:rsidRPr="000D2A86" w14:paraId="5A719FB7" w14:textId="77777777" w:rsidTr="001D4971">
              <w:trPr>
                <w:trHeight w:val="542"/>
              </w:trPr>
              <w:tc>
                <w:tcPr>
                  <w:tcW w:w="9464" w:type="dxa"/>
                  <w:tcBorders>
                    <w:right w:val="single" w:sz="4" w:space="0" w:color="auto"/>
                  </w:tcBorders>
                  <w:shd w:val="clear" w:color="auto" w:fill="BFBFBF" w:themeFill="background1" w:themeFillShade="BF"/>
                </w:tcPr>
                <w:p w14:paraId="78A7DA60" w14:textId="77777777" w:rsidR="00D814D0" w:rsidRPr="000D2A86" w:rsidRDefault="00D814D0" w:rsidP="00D814D0">
                  <w:pPr>
                    <w:spacing w:before="120" w:after="120"/>
                    <w:ind w:left="34"/>
                    <w:jc w:val="both"/>
                    <w:rPr>
                      <w:rStyle w:val="Hypertextovprepojenie"/>
                      <w:rFonts w:ascii="Arial Narrow" w:hAnsi="Arial Narrow"/>
                      <w:b/>
                      <w:i/>
                      <w:color w:val="auto"/>
                      <w:u w:val="none"/>
                    </w:rPr>
                  </w:pPr>
                  <w:r w:rsidRPr="000D2A86">
                    <w:rPr>
                      <w:rFonts w:ascii="Arial Narrow" w:hAnsi="Arial Narrow"/>
                      <w:b/>
                      <w:i/>
                    </w:rPr>
                    <w:t xml:space="preserve">Z uvedeného dôvodu odporúčame žiadateľom pravidelne sledovať na webovom sídle </w:t>
                  </w:r>
                  <w:hyperlink r:id="rId13" w:history="1">
                    <w:r w:rsidRPr="000D2A86">
                      <w:rPr>
                        <w:rStyle w:val="Hypertextovprepojenie"/>
                        <w:rFonts w:ascii="Arial Narrow" w:hAnsi="Arial Narrow"/>
                        <w:b/>
                        <w:i/>
                      </w:rPr>
                      <w:t>www.op-kzp.sk</w:t>
                    </w:r>
                  </w:hyperlink>
                  <w:r w:rsidRPr="000D2A86">
                    <w:rPr>
                      <w:rFonts w:ascii="Arial Narrow" w:hAnsi="Arial Narrow"/>
                      <w:b/>
                      <w:i/>
                    </w:rPr>
                    <w:t xml:space="preserve"> informáciu o aktuálne disponibilnej (zostávajúcej) indikatívnej výške finančných prostriedkov vyčlenených na výzvu.</w:t>
                  </w:r>
                </w:p>
              </w:tc>
            </w:tr>
          </w:tbl>
          <w:p w14:paraId="08D7561F" w14:textId="1175AA7C" w:rsidR="00D35768" w:rsidRPr="000D2A86" w:rsidRDefault="00D814D0" w:rsidP="00624677">
            <w:pPr>
              <w:spacing w:before="120" w:after="120"/>
              <w:jc w:val="both"/>
              <w:rPr>
                <w:rFonts w:ascii="Arial Narrow" w:hAnsi="Arial Narrow"/>
                <w:b/>
              </w:rPr>
            </w:pPr>
            <w:r w:rsidRPr="000D2A86">
              <w:rPr>
                <w:rFonts w:ascii="Arial Narrow" w:hAnsi="Arial Narrow"/>
                <w:b/>
              </w:rPr>
              <w:t>V prípade, ak dopyt predložených ŽoNFP dosiahne aktuálne disponibilnú indikatívnu výšku finančných prostriedkov vyčlenených na výzvu</w:t>
            </w:r>
            <w:r w:rsidR="00D35768" w:rsidRPr="000D2A86">
              <w:rPr>
                <w:rFonts w:ascii="Arial Narrow" w:hAnsi="Arial Narrow"/>
                <w:b/>
              </w:rPr>
              <w:t>, resp. v rámci príslušnej podaktivity</w:t>
            </w:r>
            <w:r w:rsidRPr="000D2A86">
              <w:rPr>
                <w:rFonts w:ascii="Arial Narrow" w:hAnsi="Arial Narrow"/>
                <w:b/>
              </w:rPr>
              <w:t xml:space="preserve">, </w:t>
            </w:r>
            <w:r w:rsidR="006F7A2A" w:rsidRPr="000D2A86">
              <w:rPr>
                <w:rFonts w:ascii="Arial Narrow" w:hAnsi="Arial Narrow"/>
                <w:b/>
              </w:rPr>
              <w:t>poskytovateľ</w:t>
            </w:r>
            <w:r w:rsidRPr="000D2A86">
              <w:rPr>
                <w:rFonts w:ascii="Arial Narrow" w:hAnsi="Arial Narrow"/>
                <w:b/>
              </w:rPr>
              <w:t xml:space="preserve"> bezodkladne zverejní túto informáciu na svojom webovom sídle </w:t>
            </w:r>
            <w:hyperlink r:id="rId14" w:history="1">
              <w:r w:rsidRPr="000D2A86">
                <w:rPr>
                  <w:rStyle w:val="Hypertextovprepojenie"/>
                  <w:rFonts w:ascii="Arial Narrow" w:hAnsi="Arial Narrow"/>
                </w:rPr>
                <w:t>www.op-kzp.sk</w:t>
              </w:r>
            </w:hyperlink>
            <w:r w:rsidRPr="000D2A86">
              <w:rPr>
                <w:rStyle w:val="Hypertextovprepojenie"/>
                <w:rFonts w:ascii="Arial Narrow" w:hAnsi="Arial Narrow"/>
              </w:rPr>
              <w:t xml:space="preserve"> </w:t>
            </w:r>
            <w:r w:rsidRPr="000D2A86">
              <w:rPr>
                <w:rFonts w:ascii="Arial Narrow" w:hAnsi="Arial Narrow"/>
                <w:b/>
              </w:rPr>
              <w:t>v súlade s pravidlami podľa kap. 4 tejto výzvy. Súčasťou tejto informácie je aj upozornenie o plánovanom uzavretí výzvy</w:t>
            </w:r>
            <w:r w:rsidR="00D35768" w:rsidRPr="000D2A86">
              <w:rPr>
                <w:rFonts w:ascii="Arial Narrow" w:hAnsi="Arial Narrow"/>
                <w:b/>
              </w:rPr>
              <w:t>, resp. časti výzvy za alokáciu príslušnej podaktivity</w:t>
            </w:r>
            <w:r w:rsidRPr="000D2A86">
              <w:rPr>
                <w:rFonts w:ascii="Arial Narrow" w:hAnsi="Arial Narrow"/>
                <w:b/>
              </w:rPr>
              <w:t>, pričom informácia je zverejnená najneskôr mesiac pred plánovaným dátumom uzavretia výzvy</w:t>
            </w:r>
            <w:r w:rsidR="00D35768" w:rsidRPr="000D2A86">
              <w:rPr>
                <w:rFonts w:ascii="Arial Narrow" w:hAnsi="Arial Narrow"/>
                <w:b/>
              </w:rPr>
              <w:t>, resp. jej ča</w:t>
            </w:r>
            <w:r w:rsidR="00C20ED7">
              <w:rPr>
                <w:rFonts w:ascii="Arial Narrow" w:hAnsi="Arial Narrow"/>
                <w:b/>
              </w:rPr>
              <w:t>s</w:t>
            </w:r>
            <w:r w:rsidR="00D35768" w:rsidRPr="000D2A86">
              <w:rPr>
                <w:rFonts w:ascii="Arial Narrow" w:hAnsi="Arial Narrow"/>
                <w:b/>
              </w:rPr>
              <w:t>ti</w:t>
            </w:r>
            <w:r w:rsidRPr="000D2A86">
              <w:rPr>
                <w:rFonts w:ascii="Arial Narrow" w:hAnsi="Arial Narrow"/>
                <w:b/>
              </w:rPr>
              <w:t>.</w:t>
            </w:r>
          </w:p>
          <w:p w14:paraId="79D7A46F" w14:textId="3B6C9062" w:rsidR="0019245E" w:rsidRPr="000D2A86" w:rsidRDefault="00D814D0" w:rsidP="00624677">
            <w:pPr>
              <w:spacing w:before="120" w:after="120"/>
              <w:jc w:val="both"/>
              <w:rPr>
                <w:sz w:val="23"/>
                <w:szCs w:val="23"/>
              </w:rPr>
            </w:pPr>
            <w:r w:rsidRPr="000D2A86">
              <w:rPr>
                <w:rFonts w:ascii="Arial Narrow" w:hAnsi="Arial Narrow"/>
              </w:rPr>
              <w:t>Bez ohľadu na predchádzajúcu vetu,</w:t>
            </w:r>
            <w:r w:rsidRPr="000D2A86">
              <w:rPr>
                <w:rFonts w:ascii="Arial Narrow" w:hAnsi="Arial Narrow"/>
                <w:b/>
              </w:rPr>
              <w:t xml:space="preserve"> </w:t>
            </w:r>
            <w:r w:rsidRPr="000D2A86">
              <w:rPr>
                <w:rFonts w:ascii="Arial Narrow" w:hAnsi="Arial Narrow"/>
              </w:rPr>
              <w:t>skutočný dátum uzavretia výzvy</w:t>
            </w:r>
            <w:r w:rsidR="00D35768" w:rsidRPr="000D2A86">
              <w:rPr>
                <w:rFonts w:ascii="Arial Narrow" w:hAnsi="Arial Narrow"/>
              </w:rPr>
              <w:t>, resp. jej časti</w:t>
            </w:r>
            <w:r w:rsidRPr="000D2A86">
              <w:rPr>
                <w:rFonts w:ascii="Arial Narrow" w:hAnsi="Arial Narrow"/>
              </w:rPr>
              <w:t xml:space="preserve"> bude zverejnený na webovom sídle </w:t>
            </w:r>
            <w:hyperlink r:id="rId15" w:history="1">
              <w:r w:rsidRPr="000D2A86">
                <w:rPr>
                  <w:rStyle w:val="Hypertextovprepojenie"/>
                  <w:rFonts w:ascii="Arial Narrow" w:hAnsi="Arial Narrow"/>
                </w:rPr>
                <w:t>www.op-kzp.sk</w:t>
              </w:r>
            </w:hyperlink>
            <w:r w:rsidRPr="000D2A86">
              <w:rPr>
                <w:rFonts w:ascii="Arial Narrow" w:hAnsi="Arial Narrow"/>
              </w:rPr>
              <w:t xml:space="preserve"> s ohľadom na objem žiadostí o NFP predložených nad aktuálne disponibilnú indikatívnu výšku finančných prostriedkov vyčlenených na výzvu</w:t>
            </w:r>
            <w:r w:rsidR="00D35768" w:rsidRPr="000D2A86">
              <w:rPr>
                <w:rFonts w:ascii="Arial Narrow" w:hAnsi="Arial Narrow"/>
              </w:rPr>
              <w:t>, resp. jednotlivých podaktivít</w:t>
            </w:r>
            <w:r w:rsidRPr="000D2A86">
              <w:rPr>
                <w:rFonts w:ascii="Arial Narrow" w:hAnsi="Arial Narrow"/>
              </w:rPr>
              <w:t>, pričom možnosť uzavretia výzvy</w:t>
            </w:r>
            <w:r w:rsidR="00D35768" w:rsidRPr="000D2A86">
              <w:rPr>
                <w:rFonts w:ascii="Arial Narrow" w:hAnsi="Arial Narrow"/>
              </w:rPr>
              <w:t>, resp. jej časti</w:t>
            </w:r>
            <w:r w:rsidRPr="000D2A86">
              <w:rPr>
                <w:rFonts w:ascii="Arial Narrow" w:hAnsi="Arial Narrow"/>
              </w:rPr>
              <w:t xml:space="preserve"> nie je obmedzená termínmi uzavretia jednotlivých hodnotiacich kôl.</w:t>
            </w:r>
          </w:p>
        </w:tc>
      </w:tr>
      <w:tr w:rsidR="00C754A5" w:rsidRPr="000D2A86" w14:paraId="17F252DC" w14:textId="77777777" w:rsidTr="006D0860">
        <w:tblPrEx>
          <w:jc w:val="left"/>
        </w:tblPrEx>
        <w:trPr>
          <w:trHeight w:val="214"/>
        </w:trPr>
        <w:tc>
          <w:tcPr>
            <w:tcW w:w="10065" w:type="dxa"/>
            <w:gridSpan w:val="7"/>
            <w:tcBorders>
              <w:bottom w:val="single" w:sz="4" w:space="0" w:color="auto"/>
            </w:tcBorders>
            <w:shd w:val="clear" w:color="auto" w:fill="365F91" w:themeFill="accent1" w:themeFillShade="BF"/>
          </w:tcPr>
          <w:p w14:paraId="128BCADE" w14:textId="77777777" w:rsidR="00C754A5" w:rsidRPr="000D2A86" w:rsidRDefault="00C754A5" w:rsidP="004F5D9B">
            <w:pPr>
              <w:autoSpaceDE w:val="0"/>
              <w:autoSpaceDN w:val="0"/>
              <w:adjustRightInd w:val="0"/>
              <w:spacing w:before="120" w:after="120"/>
              <w:rPr>
                <w:rFonts w:ascii="Arial Narrow" w:hAnsi="Arial Narrow"/>
                <w:b/>
                <w:color w:val="FFFFFF" w:themeColor="background1"/>
              </w:rPr>
            </w:pPr>
            <w:r w:rsidRPr="000D2A86">
              <w:rPr>
                <w:rFonts w:ascii="Arial Narrow" w:hAnsi="Arial Narrow"/>
                <w:b/>
                <w:color w:val="FFFFFF" w:themeColor="background1"/>
              </w:rPr>
              <w:lastRenderedPageBreak/>
              <w:t xml:space="preserve">Financovanie projektu </w:t>
            </w:r>
          </w:p>
        </w:tc>
      </w:tr>
      <w:tr w:rsidR="00C532E5" w:rsidRPr="000D2A86" w14:paraId="63DC09A5" w14:textId="77777777" w:rsidTr="00611435">
        <w:tblPrEx>
          <w:jc w:val="left"/>
        </w:tblPrEx>
        <w:trPr>
          <w:trHeight w:val="952"/>
        </w:trPr>
        <w:tc>
          <w:tcPr>
            <w:tcW w:w="10065" w:type="dxa"/>
            <w:gridSpan w:val="7"/>
            <w:tcBorders>
              <w:bottom w:val="single" w:sz="4" w:space="0" w:color="auto"/>
            </w:tcBorders>
            <w:shd w:val="clear" w:color="auto" w:fill="FFFFFF" w:themeFill="background1"/>
          </w:tcPr>
          <w:p w14:paraId="0D3A164E" w14:textId="545B1EC0" w:rsidR="00A51520" w:rsidRPr="000D2A86" w:rsidRDefault="00EB078E" w:rsidP="00224CFE">
            <w:pPr>
              <w:autoSpaceDE w:val="0"/>
              <w:autoSpaceDN w:val="0"/>
              <w:adjustRightInd w:val="0"/>
              <w:spacing w:before="120" w:after="120"/>
              <w:jc w:val="both"/>
              <w:rPr>
                <w:rFonts w:ascii="Arial Narrow" w:hAnsi="Arial Narrow"/>
              </w:rPr>
            </w:pPr>
            <w:r w:rsidRPr="000D2A86">
              <w:rPr>
                <w:rFonts w:ascii="Arial Narrow" w:hAnsi="Arial Narrow"/>
              </w:rPr>
              <w:t xml:space="preserve">Financovanie celkových oprávnených výdavkov projektu bude v rámci tejto výzvy realizované v súlade s pravidlami stanovenými v platnej </w:t>
            </w:r>
            <w:hyperlink r:id="rId16" w:history="1">
              <w:r w:rsidR="001D4971" w:rsidRPr="00C60082">
                <w:rPr>
                  <w:rStyle w:val="Hypertextovprepojenie"/>
                  <w:rFonts w:ascii="Arial Narrow" w:hAnsi="Arial Narrow"/>
                  <w:b/>
                  <w:i/>
                </w:rPr>
                <w:t>Stratégii financovania</w:t>
              </w:r>
            </w:hyperlink>
            <w:r w:rsidR="00624677" w:rsidRPr="000D2A86">
              <w:rPr>
                <w:rFonts w:ascii="Arial Narrow" w:hAnsi="Arial Narrow"/>
                <w:bCs/>
                <w:iCs/>
                <w:szCs w:val="22"/>
              </w:rPr>
              <w:t>, a to nasledovne</w:t>
            </w:r>
            <w:r w:rsidRPr="000D2A86">
              <w:rPr>
                <w:rFonts w:ascii="Arial Narrow" w:hAnsi="Arial Narrow"/>
              </w:rPr>
              <w:t>:</w:t>
            </w:r>
          </w:p>
          <w:tbl>
            <w:tblPr>
              <w:tblStyle w:val="Mriekatabuky"/>
              <w:tblW w:w="0" w:type="auto"/>
              <w:tblLayout w:type="fixed"/>
              <w:tblLook w:val="04A0" w:firstRow="1" w:lastRow="0" w:firstColumn="1" w:lastColumn="0" w:noHBand="0" w:noVBand="1"/>
            </w:tblPr>
            <w:tblGrid>
              <w:gridCol w:w="3114"/>
              <w:gridCol w:w="1843"/>
              <w:gridCol w:w="2241"/>
              <w:gridCol w:w="2530"/>
            </w:tblGrid>
            <w:tr w:rsidR="00FF05D1" w:rsidRPr="000D2A86" w14:paraId="3514DBC5" w14:textId="77777777" w:rsidTr="00161EAE">
              <w:trPr>
                <w:trHeight w:val="1195"/>
              </w:trPr>
              <w:tc>
                <w:tcPr>
                  <w:tcW w:w="3114" w:type="dxa"/>
                  <w:tcBorders>
                    <w:bottom w:val="single" w:sz="4" w:space="0" w:color="auto"/>
                  </w:tcBorders>
                  <w:shd w:val="clear" w:color="auto" w:fill="C6D9F1" w:themeFill="text2" w:themeFillTint="33"/>
                  <w:vAlign w:val="center"/>
                </w:tcPr>
                <w:p w14:paraId="2B2118B3" w14:textId="07E3BB77" w:rsidR="00FF05D1" w:rsidRPr="000D2A86" w:rsidRDefault="00FF05D1" w:rsidP="00253005">
                  <w:pPr>
                    <w:autoSpaceDE w:val="0"/>
                    <w:autoSpaceDN w:val="0"/>
                    <w:adjustRightInd w:val="0"/>
                    <w:spacing w:before="120" w:after="120"/>
                    <w:jc w:val="center"/>
                    <w:rPr>
                      <w:rFonts w:ascii="Arial Narrow" w:hAnsi="Arial Narrow"/>
                      <w:b/>
                      <w:bCs/>
                      <w:iCs/>
                      <w:sz w:val="20"/>
                    </w:rPr>
                  </w:pPr>
                  <w:r w:rsidRPr="000D2A86">
                    <w:rPr>
                      <w:rFonts w:ascii="Arial Narrow" w:hAnsi="Arial Narrow"/>
                      <w:b/>
                      <w:bCs/>
                      <w:iCs/>
                      <w:sz w:val="20"/>
                    </w:rPr>
                    <w:t>Žiadateľ</w:t>
                  </w:r>
                </w:p>
              </w:tc>
              <w:tc>
                <w:tcPr>
                  <w:tcW w:w="1843" w:type="dxa"/>
                  <w:tcBorders>
                    <w:bottom w:val="single" w:sz="4" w:space="0" w:color="auto"/>
                  </w:tcBorders>
                  <w:shd w:val="clear" w:color="auto" w:fill="C6D9F1" w:themeFill="text2" w:themeFillTint="33"/>
                  <w:vAlign w:val="center"/>
                </w:tcPr>
                <w:p w14:paraId="2FBD501D" w14:textId="3BA9900E" w:rsidR="00FF05D1" w:rsidRPr="000D2A86" w:rsidRDefault="00FF05D1" w:rsidP="00253005">
                  <w:pPr>
                    <w:autoSpaceDE w:val="0"/>
                    <w:autoSpaceDN w:val="0"/>
                    <w:adjustRightInd w:val="0"/>
                    <w:spacing w:before="120" w:after="120"/>
                    <w:jc w:val="center"/>
                    <w:rPr>
                      <w:rFonts w:ascii="Arial Narrow" w:hAnsi="Arial Narrow"/>
                      <w:b/>
                      <w:bCs/>
                      <w:iCs/>
                      <w:sz w:val="20"/>
                    </w:rPr>
                  </w:pPr>
                  <w:r w:rsidRPr="000D2A86">
                    <w:rPr>
                      <w:rFonts w:ascii="Arial Narrow" w:hAnsi="Arial Narrow"/>
                      <w:b/>
                      <w:bCs/>
                      <w:iCs/>
                      <w:sz w:val="20"/>
                    </w:rPr>
                    <w:t>Zdroj financovania NFP</w:t>
                  </w:r>
                </w:p>
              </w:tc>
              <w:tc>
                <w:tcPr>
                  <w:tcW w:w="2241" w:type="dxa"/>
                  <w:tcBorders>
                    <w:bottom w:val="single" w:sz="4" w:space="0" w:color="auto"/>
                  </w:tcBorders>
                  <w:shd w:val="clear" w:color="auto" w:fill="C6D9F1" w:themeFill="text2" w:themeFillTint="33"/>
                  <w:vAlign w:val="center"/>
                </w:tcPr>
                <w:p w14:paraId="0CB72E26" w14:textId="19E426AB" w:rsidR="00FF05D1" w:rsidRPr="000D2A86" w:rsidRDefault="00FF05D1" w:rsidP="00DF784C">
                  <w:pPr>
                    <w:autoSpaceDE w:val="0"/>
                    <w:autoSpaceDN w:val="0"/>
                    <w:adjustRightInd w:val="0"/>
                    <w:spacing w:before="120" w:after="120"/>
                    <w:jc w:val="center"/>
                    <w:rPr>
                      <w:rFonts w:ascii="Arial Narrow" w:hAnsi="Arial Narrow"/>
                      <w:b/>
                      <w:bCs/>
                      <w:iCs/>
                      <w:sz w:val="20"/>
                    </w:rPr>
                  </w:pPr>
                  <w:r w:rsidRPr="000D2A86">
                    <w:rPr>
                      <w:rFonts w:ascii="Arial Narrow" w:hAnsi="Arial Narrow"/>
                      <w:b/>
                      <w:bCs/>
                      <w:iCs/>
                      <w:sz w:val="20"/>
                    </w:rPr>
                    <w:t xml:space="preserve">Výška </w:t>
                  </w:r>
                  <w:r w:rsidR="00DF784C">
                    <w:rPr>
                      <w:rFonts w:ascii="Arial Narrow" w:hAnsi="Arial Narrow"/>
                      <w:b/>
                      <w:bCs/>
                      <w:iCs/>
                      <w:sz w:val="20"/>
                    </w:rPr>
                    <w:t xml:space="preserve">spolufinancovania z </w:t>
                  </w:r>
                  <w:r w:rsidRPr="000D2A86">
                    <w:rPr>
                      <w:rFonts w:ascii="Arial Narrow" w:hAnsi="Arial Narrow"/>
                      <w:b/>
                      <w:bCs/>
                      <w:iCs/>
                      <w:sz w:val="20"/>
                    </w:rPr>
                    <w:t>príspevku v %</w:t>
                  </w:r>
                  <w:r w:rsidR="00803019" w:rsidRPr="000D2A86">
                    <w:rPr>
                      <w:rFonts w:ascii="Arial Narrow" w:hAnsi="Arial Narrow"/>
                      <w:b/>
                      <w:bCs/>
                      <w:iCs/>
                      <w:sz w:val="20"/>
                    </w:rPr>
                    <w:t xml:space="preserve"> (NFP)</w:t>
                  </w:r>
                </w:p>
              </w:tc>
              <w:tc>
                <w:tcPr>
                  <w:tcW w:w="2530" w:type="dxa"/>
                  <w:tcBorders>
                    <w:bottom w:val="single" w:sz="4" w:space="0" w:color="auto"/>
                  </w:tcBorders>
                  <w:shd w:val="clear" w:color="auto" w:fill="C6D9F1" w:themeFill="text2" w:themeFillTint="33"/>
                  <w:vAlign w:val="center"/>
                </w:tcPr>
                <w:p w14:paraId="6A721176" w14:textId="5EA871CF" w:rsidR="00FF05D1" w:rsidRPr="000D2A86" w:rsidRDefault="00EF78DD" w:rsidP="006A365B">
                  <w:pPr>
                    <w:autoSpaceDE w:val="0"/>
                    <w:autoSpaceDN w:val="0"/>
                    <w:adjustRightInd w:val="0"/>
                    <w:spacing w:before="120" w:after="120"/>
                    <w:jc w:val="center"/>
                    <w:rPr>
                      <w:rFonts w:ascii="Arial Narrow" w:hAnsi="Arial Narrow"/>
                      <w:b/>
                      <w:bCs/>
                      <w:iCs/>
                      <w:sz w:val="20"/>
                    </w:rPr>
                  </w:pPr>
                  <w:r w:rsidRPr="000D2A86">
                    <w:rPr>
                      <w:rFonts w:ascii="Arial Narrow" w:hAnsi="Arial Narrow"/>
                      <w:b/>
                      <w:bCs/>
                      <w:iCs/>
                      <w:sz w:val="20"/>
                    </w:rPr>
                    <w:t>Výška spolufinancovania </w:t>
                  </w:r>
                  <w:r w:rsidR="00FF05D1" w:rsidRPr="000D2A86">
                    <w:rPr>
                      <w:rFonts w:ascii="Arial Narrow" w:hAnsi="Arial Narrow"/>
                      <w:b/>
                      <w:bCs/>
                      <w:iCs/>
                      <w:sz w:val="20"/>
                    </w:rPr>
                    <w:t>zo</w:t>
                  </w:r>
                  <w:r w:rsidRPr="000D2A86">
                    <w:rPr>
                      <w:rFonts w:ascii="Arial Narrow" w:hAnsi="Arial Narrow"/>
                      <w:b/>
                      <w:bCs/>
                      <w:iCs/>
                      <w:sz w:val="20"/>
                    </w:rPr>
                    <w:t> </w:t>
                  </w:r>
                  <w:r w:rsidR="00FF05D1" w:rsidRPr="000D2A86">
                    <w:rPr>
                      <w:rFonts w:ascii="Arial Narrow" w:hAnsi="Arial Narrow"/>
                      <w:b/>
                      <w:bCs/>
                      <w:iCs/>
                      <w:sz w:val="20"/>
                    </w:rPr>
                    <w:t>zdrojov prijímateľa v %</w:t>
                  </w:r>
                  <w:r w:rsidR="00EC29C0" w:rsidRPr="000D2A86">
                    <w:rPr>
                      <w:rFonts w:ascii="Arial Narrow" w:hAnsi="Arial Narrow"/>
                      <w:b/>
                      <w:bCs/>
                      <w:iCs/>
                      <w:sz w:val="20"/>
                    </w:rPr>
                    <w:t xml:space="preserve"> </w:t>
                  </w:r>
                </w:p>
              </w:tc>
            </w:tr>
            <w:tr w:rsidR="00CC6A6C" w:rsidRPr="000D2A86" w14:paraId="7C978EB1" w14:textId="77777777" w:rsidTr="00161EAE">
              <w:trPr>
                <w:trHeight w:val="229"/>
              </w:trPr>
              <w:tc>
                <w:tcPr>
                  <w:tcW w:w="3114" w:type="dxa"/>
                  <w:shd w:val="clear" w:color="auto" w:fill="auto"/>
                  <w:vAlign w:val="center"/>
                </w:tcPr>
                <w:p w14:paraId="3969CA9C" w14:textId="72B394BF" w:rsidR="00CC6A6C" w:rsidRPr="00CC6A6C" w:rsidRDefault="00CC6A6C" w:rsidP="00CC6A6C">
                  <w:pPr>
                    <w:pStyle w:val="Odsekzoznamu"/>
                    <w:numPr>
                      <w:ilvl w:val="0"/>
                      <w:numId w:val="63"/>
                    </w:numPr>
                    <w:autoSpaceDE w:val="0"/>
                    <w:autoSpaceDN w:val="0"/>
                    <w:adjustRightInd w:val="0"/>
                    <w:spacing w:before="120" w:after="120"/>
                    <w:ind w:left="341"/>
                    <w:rPr>
                      <w:rFonts w:ascii="Arial Narrow" w:hAnsi="Arial Narrow"/>
                      <w:sz w:val="20"/>
                    </w:rPr>
                  </w:pPr>
                  <w:r w:rsidRPr="00CC6A6C">
                    <w:rPr>
                      <w:rFonts w:ascii="Arial Narrow" w:hAnsi="Arial Narrow"/>
                      <w:bCs/>
                      <w:iCs/>
                      <w:sz w:val="20"/>
                    </w:rPr>
                    <w:t>príspevková organizácia MŽP SR poverená činnosťami v oblasti ochrany ovzdušia</w:t>
                  </w:r>
                </w:p>
              </w:tc>
              <w:tc>
                <w:tcPr>
                  <w:tcW w:w="1843" w:type="dxa"/>
                  <w:shd w:val="clear" w:color="auto" w:fill="auto"/>
                  <w:vAlign w:val="center"/>
                </w:tcPr>
                <w:p w14:paraId="2A8E9552" w14:textId="18E51EAE"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Kohézny fond</w:t>
                  </w:r>
                  <w:r w:rsidR="00DF784C">
                    <w:rPr>
                      <w:rFonts w:ascii="Arial Narrow" w:hAnsi="Arial Narrow"/>
                      <w:bCs/>
                      <w:iCs/>
                      <w:sz w:val="20"/>
                    </w:rPr>
                    <w:t xml:space="preserve"> (KF)</w:t>
                  </w:r>
                  <w:r w:rsidRPr="000D2A86">
                    <w:rPr>
                      <w:rFonts w:ascii="Arial Narrow" w:hAnsi="Arial Narrow"/>
                      <w:bCs/>
                      <w:iCs/>
                      <w:sz w:val="20"/>
                    </w:rPr>
                    <w:t xml:space="preserve"> + štátny rozpočet</w:t>
                  </w:r>
                  <w:r w:rsidR="00DF784C">
                    <w:rPr>
                      <w:rFonts w:ascii="Arial Narrow" w:hAnsi="Arial Narrow"/>
                      <w:bCs/>
                      <w:iCs/>
                      <w:sz w:val="20"/>
                    </w:rPr>
                    <w:t xml:space="preserve"> (ŠR)</w:t>
                  </w:r>
                </w:p>
              </w:tc>
              <w:tc>
                <w:tcPr>
                  <w:tcW w:w="2241" w:type="dxa"/>
                  <w:shd w:val="clear" w:color="auto" w:fill="auto"/>
                  <w:vAlign w:val="center"/>
                </w:tcPr>
                <w:p w14:paraId="2034ED50"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100</w:t>
                  </w:r>
                </w:p>
                <w:p w14:paraId="3B032BAD" w14:textId="0B1A3F80" w:rsidR="00200864" w:rsidRPr="000D2A86" w:rsidRDefault="00200864" w:rsidP="00200864">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15 ŠR</w:t>
                  </w:r>
                </w:p>
              </w:tc>
              <w:tc>
                <w:tcPr>
                  <w:tcW w:w="2530" w:type="dxa"/>
                  <w:shd w:val="clear" w:color="auto" w:fill="auto"/>
                  <w:vAlign w:val="center"/>
                </w:tcPr>
                <w:p w14:paraId="03AF713B" w14:textId="12BAF6B4"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0</w:t>
                  </w:r>
                </w:p>
              </w:tc>
            </w:tr>
            <w:tr w:rsidR="00CC6A6C" w:rsidRPr="000D2A86" w14:paraId="7C442D23" w14:textId="77777777" w:rsidTr="00161EAE">
              <w:trPr>
                <w:trHeight w:val="589"/>
              </w:trPr>
              <w:tc>
                <w:tcPr>
                  <w:tcW w:w="3114" w:type="dxa"/>
                  <w:shd w:val="clear" w:color="auto" w:fill="auto"/>
                  <w:vAlign w:val="center"/>
                </w:tcPr>
                <w:p w14:paraId="3EF36B45" w14:textId="77FAA29D" w:rsidR="00CC6A6C" w:rsidRPr="000D2A86" w:rsidRDefault="00CC6A6C" w:rsidP="00CC6A6C">
                  <w:pPr>
                    <w:pStyle w:val="Odsekzoznamu"/>
                    <w:numPr>
                      <w:ilvl w:val="0"/>
                      <w:numId w:val="63"/>
                    </w:numPr>
                    <w:autoSpaceDE w:val="0"/>
                    <w:autoSpaceDN w:val="0"/>
                    <w:adjustRightInd w:val="0"/>
                    <w:spacing w:before="120" w:after="120"/>
                    <w:ind w:left="341"/>
                    <w:rPr>
                      <w:rFonts w:ascii="Arial Narrow" w:hAnsi="Arial Narrow"/>
                      <w:bCs/>
                      <w:iCs/>
                      <w:sz w:val="20"/>
                    </w:rPr>
                  </w:pPr>
                  <w:r w:rsidRPr="000D2A86">
                    <w:rPr>
                      <w:rFonts w:ascii="Arial Narrow" w:hAnsi="Arial Narrow"/>
                      <w:bCs/>
                      <w:iCs/>
                      <w:sz w:val="20"/>
                    </w:rPr>
                    <w:lastRenderedPageBreak/>
                    <w:t>Subjekty územnej samosprávy</w:t>
                  </w:r>
                </w:p>
              </w:tc>
              <w:tc>
                <w:tcPr>
                  <w:tcW w:w="1843" w:type="dxa"/>
                  <w:shd w:val="clear" w:color="auto" w:fill="auto"/>
                  <w:vAlign w:val="center"/>
                </w:tcPr>
                <w:p w14:paraId="1B670ABD" w14:textId="6A245B19"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499F0440"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95</w:t>
                  </w:r>
                </w:p>
                <w:p w14:paraId="5B13B1E0" w14:textId="17653AAA" w:rsidR="00200864" w:rsidRPr="000D2A86" w:rsidRDefault="00200864" w:rsidP="00200864">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10 ŠR</w:t>
                  </w:r>
                </w:p>
              </w:tc>
              <w:tc>
                <w:tcPr>
                  <w:tcW w:w="2530" w:type="dxa"/>
                  <w:shd w:val="clear" w:color="auto" w:fill="auto"/>
                  <w:vAlign w:val="center"/>
                </w:tcPr>
                <w:p w14:paraId="1D9BC794" w14:textId="51FCB126"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5</w:t>
                  </w:r>
                </w:p>
              </w:tc>
            </w:tr>
            <w:tr w:rsidR="00CC6A6C" w:rsidRPr="000D2A86" w14:paraId="2599AC41" w14:textId="77777777" w:rsidTr="00161EAE">
              <w:trPr>
                <w:trHeight w:val="954"/>
              </w:trPr>
              <w:tc>
                <w:tcPr>
                  <w:tcW w:w="3114" w:type="dxa"/>
                  <w:shd w:val="clear" w:color="auto" w:fill="auto"/>
                  <w:vAlign w:val="center"/>
                </w:tcPr>
                <w:p w14:paraId="613FE0B5" w14:textId="61B7B7F3" w:rsidR="00CC6A6C" w:rsidRPr="000D2A86" w:rsidRDefault="00CC6A6C" w:rsidP="00CC6A6C">
                  <w:pPr>
                    <w:pStyle w:val="Odsekzoznamu"/>
                    <w:numPr>
                      <w:ilvl w:val="0"/>
                      <w:numId w:val="63"/>
                    </w:numPr>
                    <w:autoSpaceDE w:val="0"/>
                    <w:autoSpaceDN w:val="0"/>
                    <w:adjustRightInd w:val="0"/>
                    <w:spacing w:before="120" w:after="120"/>
                    <w:ind w:left="341"/>
                    <w:rPr>
                      <w:rFonts w:ascii="Arial Narrow" w:hAnsi="Arial Narrow"/>
                      <w:sz w:val="20"/>
                    </w:rPr>
                  </w:pPr>
                  <w:r w:rsidRPr="000D2A86">
                    <w:rPr>
                      <w:rFonts w:ascii="Arial Narrow" w:hAnsi="Arial Narrow"/>
                      <w:bCs/>
                      <w:iCs/>
                      <w:sz w:val="20"/>
                    </w:rPr>
                    <w:t>Subjekty ústrednej správy (ústredné orgány štátnej správy</w:t>
                  </w:r>
                  <w:bookmarkStart w:id="8" w:name="_Ref478631994"/>
                  <w:r w:rsidRPr="00CC6A6C">
                    <w:rPr>
                      <w:bCs/>
                      <w:iCs/>
                      <w:sz w:val="20"/>
                      <w:vertAlign w:val="superscript"/>
                    </w:rPr>
                    <w:footnoteReference w:id="3"/>
                  </w:r>
                  <w:bookmarkEnd w:id="8"/>
                  <w:r w:rsidRPr="000D2A86">
                    <w:rPr>
                      <w:rFonts w:ascii="Arial Narrow" w:hAnsi="Arial Narrow"/>
                      <w:bCs/>
                      <w:iCs/>
                      <w:sz w:val="20"/>
                    </w:rPr>
                    <w:t>, štátne rozpočtové a štátne príspevkové organizácie)</w:t>
                  </w:r>
                </w:p>
              </w:tc>
              <w:tc>
                <w:tcPr>
                  <w:tcW w:w="1843" w:type="dxa"/>
                  <w:shd w:val="clear" w:color="auto" w:fill="auto"/>
                  <w:vAlign w:val="center"/>
                </w:tcPr>
                <w:p w14:paraId="6A9C717E" w14:textId="7E7B411D"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21883A24"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100</w:t>
                  </w:r>
                </w:p>
                <w:p w14:paraId="0EBAE4A4" w14:textId="022B3B44" w:rsidR="00200864" w:rsidRPr="000D2A86" w:rsidRDefault="00200864" w:rsidP="00CC6A6C">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15 ŠR</w:t>
                  </w:r>
                </w:p>
              </w:tc>
              <w:tc>
                <w:tcPr>
                  <w:tcW w:w="2530" w:type="dxa"/>
                  <w:shd w:val="clear" w:color="auto" w:fill="auto"/>
                  <w:vAlign w:val="center"/>
                </w:tcPr>
                <w:p w14:paraId="32E21057" w14:textId="3EC75FEC"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0</w:t>
                  </w:r>
                </w:p>
              </w:tc>
            </w:tr>
            <w:tr w:rsidR="00CC6A6C" w:rsidRPr="000D2A86" w14:paraId="0471BA02" w14:textId="77777777" w:rsidTr="00161EAE">
              <w:trPr>
                <w:trHeight w:val="954"/>
              </w:trPr>
              <w:tc>
                <w:tcPr>
                  <w:tcW w:w="3114" w:type="dxa"/>
                  <w:shd w:val="clear" w:color="auto" w:fill="auto"/>
                  <w:vAlign w:val="center"/>
                </w:tcPr>
                <w:p w14:paraId="24141F8D" w14:textId="4B3923AF" w:rsidR="00CC6A6C" w:rsidRPr="000D2A86" w:rsidRDefault="00CC6A6C" w:rsidP="00CC6A6C">
                  <w:pPr>
                    <w:pStyle w:val="Odsekzoznamu"/>
                    <w:numPr>
                      <w:ilvl w:val="0"/>
                      <w:numId w:val="63"/>
                    </w:numPr>
                    <w:autoSpaceDE w:val="0"/>
                    <w:autoSpaceDN w:val="0"/>
                    <w:adjustRightInd w:val="0"/>
                    <w:spacing w:before="120" w:after="120"/>
                    <w:ind w:left="341"/>
                    <w:rPr>
                      <w:rFonts w:ascii="Arial Narrow" w:hAnsi="Arial Narrow"/>
                      <w:sz w:val="20"/>
                    </w:rPr>
                  </w:pPr>
                  <w:r w:rsidRPr="000D2A86">
                    <w:rPr>
                      <w:rFonts w:ascii="Arial Narrow" w:hAnsi="Arial Narrow"/>
                      <w:bCs/>
                      <w:iCs/>
                      <w:sz w:val="20"/>
                    </w:rPr>
                    <w:t>Subjekty ústrednej správy (iné ako ústredné orgány štátnej správy</w:t>
                  </w:r>
                  <w:r w:rsidRPr="00CC6A6C">
                    <w:rPr>
                      <w:rFonts w:ascii="Arial Narrow" w:hAnsi="Arial Narrow"/>
                      <w:bCs/>
                      <w:iCs/>
                      <w:sz w:val="20"/>
                      <w:vertAlign w:val="superscript"/>
                    </w:rPr>
                    <w:fldChar w:fldCharType="begin"/>
                  </w:r>
                  <w:r w:rsidRPr="00CC6A6C">
                    <w:rPr>
                      <w:rFonts w:ascii="Arial Narrow" w:hAnsi="Arial Narrow"/>
                      <w:bCs/>
                      <w:iCs/>
                      <w:sz w:val="20"/>
                      <w:vertAlign w:val="superscript"/>
                    </w:rPr>
                    <w:instrText xml:space="preserve"> NOTEREF _Ref478631994 \h  \* MERGEFORMAT </w:instrText>
                  </w:r>
                  <w:r w:rsidRPr="00CC6A6C">
                    <w:rPr>
                      <w:rFonts w:ascii="Arial Narrow" w:hAnsi="Arial Narrow"/>
                      <w:bCs/>
                      <w:iCs/>
                      <w:sz w:val="20"/>
                      <w:vertAlign w:val="superscript"/>
                    </w:rPr>
                  </w:r>
                  <w:r w:rsidRPr="00CC6A6C">
                    <w:rPr>
                      <w:rFonts w:ascii="Arial Narrow" w:hAnsi="Arial Narrow"/>
                      <w:bCs/>
                      <w:iCs/>
                      <w:sz w:val="20"/>
                      <w:vertAlign w:val="superscript"/>
                    </w:rPr>
                    <w:fldChar w:fldCharType="separate"/>
                  </w:r>
                  <w:r w:rsidR="00223164">
                    <w:rPr>
                      <w:rFonts w:ascii="Arial Narrow" w:hAnsi="Arial Narrow"/>
                      <w:bCs/>
                      <w:iCs/>
                      <w:sz w:val="20"/>
                      <w:vertAlign w:val="superscript"/>
                    </w:rPr>
                    <w:t>3</w:t>
                  </w:r>
                  <w:r w:rsidRPr="00CC6A6C">
                    <w:rPr>
                      <w:rFonts w:ascii="Arial Narrow" w:hAnsi="Arial Narrow"/>
                      <w:bCs/>
                      <w:iCs/>
                      <w:sz w:val="20"/>
                      <w:vertAlign w:val="superscript"/>
                    </w:rPr>
                    <w:fldChar w:fldCharType="end"/>
                  </w:r>
                  <w:r w:rsidRPr="000D2A86">
                    <w:rPr>
                      <w:rFonts w:ascii="Arial Narrow" w:hAnsi="Arial Narrow"/>
                      <w:bCs/>
                      <w:iCs/>
                      <w:sz w:val="20"/>
                    </w:rPr>
                    <w:t>, štátne rozpočtové a štátne príspevkové organizácie)</w:t>
                  </w:r>
                </w:p>
              </w:tc>
              <w:tc>
                <w:tcPr>
                  <w:tcW w:w="1843" w:type="dxa"/>
                  <w:shd w:val="clear" w:color="auto" w:fill="auto"/>
                  <w:vAlign w:val="center"/>
                </w:tcPr>
                <w:p w14:paraId="330B3B24" w14:textId="4CD6AD09"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5CA1A6C6"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95</w:t>
                  </w:r>
                </w:p>
                <w:p w14:paraId="50E8A287" w14:textId="4087F4BD" w:rsidR="00200864" w:rsidRPr="000D2A86" w:rsidRDefault="00200864" w:rsidP="00CC6A6C">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10 ŠR</w:t>
                  </w:r>
                </w:p>
              </w:tc>
              <w:tc>
                <w:tcPr>
                  <w:tcW w:w="2530" w:type="dxa"/>
                  <w:shd w:val="clear" w:color="auto" w:fill="auto"/>
                  <w:vAlign w:val="center"/>
                </w:tcPr>
                <w:p w14:paraId="07AFF5B4" w14:textId="5BA40EBD"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5</w:t>
                  </w:r>
                </w:p>
              </w:tc>
            </w:tr>
            <w:tr w:rsidR="00CC6A6C" w:rsidRPr="000D2A86" w14:paraId="463247EF" w14:textId="77777777" w:rsidTr="00161EAE">
              <w:trPr>
                <w:trHeight w:val="954"/>
              </w:trPr>
              <w:tc>
                <w:tcPr>
                  <w:tcW w:w="3114" w:type="dxa"/>
                  <w:shd w:val="clear" w:color="auto" w:fill="auto"/>
                  <w:vAlign w:val="center"/>
                </w:tcPr>
                <w:p w14:paraId="7C3FF0BA" w14:textId="382D1348" w:rsidR="00CC6A6C" w:rsidRPr="000D2A86" w:rsidRDefault="00CC6A6C" w:rsidP="009F41A0">
                  <w:pPr>
                    <w:pStyle w:val="Odsekzoznamu"/>
                    <w:numPr>
                      <w:ilvl w:val="0"/>
                      <w:numId w:val="63"/>
                    </w:numPr>
                    <w:autoSpaceDE w:val="0"/>
                    <w:autoSpaceDN w:val="0"/>
                    <w:adjustRightInd w:val="0"/>
                    <w:spacing w:before="120" w:after="120"/>
                    <w:ind w:left="341"/>
                    <w:rPr>
                      <w:rFonts w:ascii="Arial Narrow" w:hAnsi="Arial Narrow"/>
                      <w:bCs/>
                      <w:iCs/>
                      <w:sz w:val="20"/>
                    </w:rPr>
                  </w:pPr>
                  <w:r w:rsidRPr="000D2A86">
                    <w:rPr>
                      <w:rFonts w:ascii="Arial Narrow" w:hAnsi="Arial Narrow"/>
                      <w:bCs/>
                      <w:iCs/>
                      <w:sz w:val="20"/>
                    </w:rPr>
                    <w:t>Združenia fyzických alebo právnických osôb (z verejného sektora)</w:t>
                  </w:r>
                </w:p>
              </w:tc>
              <w:tc>
                <w:tcPr>
                  <w:tcW w:w="1843" w:type="dxa"/>
                  <w:shd w:val="clear" w:color="auto" w:fill="auto"/>
                  <w:vAlign w:val="center"/>
                </w:tcPr>
                <w:p w14:paraId="3C02F972" w14:textId="6FE1820A"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3AC4C556"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95</w:t>
                  </w:r>
                </w:p>
                <w:p w14:paraId="59285737" w14:textId="29D34371" w:rsidR="00200864" w:rsidRPr="000D2A86" w:rsidRDefault="00200864" w:rsidP="00CC6A6C">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10 ŠR</w:t>
                  </w:r>
                </w:p>
              </w:tc>
              <w:tc>
                <w:tcPr>
                  <w:tcW w:w="2530" w:type="dxa"/>
                  <w:shd w:val="clear" w:color="auto" w:fill="auto"/>
                  <w:vAlign w:val="center"/>
                </w:tcPr>
                <w:p w14:paraId="7BA6B9C9" w14:textId="63CCCA25"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5</w:t>
                  </w:r>
                </w:p>
              </w:tc>
            </w:tr>
            <w:tr w:rsidR="00CC6A6C" w:rsidRPr="000D2A86" w14:paraId="3D405CEB" w14:textId="77777777" w:rsidTr="00161EAE">
              <w:trPr>
                <w:trHeight w:val="611"/>
              </w:trPr>
              <w:tc>
                <w:tcPr>
                  <w:tcW w:w="3114" w:type="dxa"/>
                  <w:shd w:val="clear" w:color="auto" w:fill="auto"/>
                  <w:vAlign w:val="center"/>
                </w:tcPr>
                <w:p w14:paraId="1F5EAEE1" w14:textId="09FD22FE" w:rsidR="00CC6A6C" w:rsidRPr="000D2A86" w:rsidRDefault="00CC6A6C" w:rsidP="009F41A0">
                  <w:pPr>
                    <w:pStyle w:val="Odsekzoznamu"/>
                    <w:numPr>
                      <w:ilvl w:val="0"/>
                      <w:numId w:val="63"/>
                    </w:numPr>
                    <w:autoSpaceDE w:val="0"/>
                    <w:autoSpaceDN w:val="0"/>
                    <w:adjustRightInd w:val="0"/>
                    <w:spacing w:before="120" w:after="120"/>
                    <w:ind w:left="341"/>
                    <w:rPr>
                      <w:rFonts w:ascii="Arial Narrow" w:hAnsi="Arial Narrow"/>
                      <w:bCs/>
                      <w:iCs/>
                      <w:sz w:val="20"/>
                    </w:rPr>
                  </w:pPr>
                  <w:r w:rsidRPr="000D2A86">
                    <w:rPr>
                      <w:rFonts w:ascii="Arial Narrow" w:hAnsi="Arial Narrow"/>
                      <w:bCs/>
                      <w:iCs/>
                      <w:sz w:val="20"/>
                    </w:rPr>
                    <w:t>Neziskové organizácie poskytujúce všeobecne prospešné služby</w:t>
                  </w:r>
                </w:p>
              </w:tc>
              <w:tc>
                <w:tcPr>
                  <w:tcW w:w="1843" w:type="dxa"/>
                  <w:shd w:val="clear" w:color="auto" w:fill="auto"/>
                  <w:vAlign w:val="center"/>
                </w:tcPr>
                <w:p w14:paraId="0E67A26B" w14:textId="684304B3"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28CF1FAB"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95</w:t>
                  </w:r>
                </w:p>
                <w:p w14:paraId="38CE8A95" w14:textId="2CFE9FE4" w:rsidR="00200864" w:rsidRPr="000D2A86" w:rsidRDefault="00200864" w:rsidP="00CC6A6C">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10 ŠR</w:t>
                  </w:r>
                </w:p>
              </w:tc>
              <w:tc>
                <w:tcPr>
                  <w:tcW w:w="2530" w:type="dxa"/>
                  <w:shd w:val="clear" w:color="auto" w:fill="auto"/>
                  <w:vAlign w:val="center"/>
                </w:tcPr>
                <w:p w14:paraId="66A75A4E" w14:textId="3FECADE6"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5</w:t>
                  </w:r>
                </w:p>
              </w:tc>
            </w:tr>
            <w:tr w:rsidR="00CC6A6C" w:rsidRPr="000D2A86" w14:paraId="2D197A68" w14:textId="77777777" w:rsidTr="00161EAE">
              <w:trPr>
                <w:trHeight w:val="639"/>
              </w:trPr>
              <w:tc>
                <w:tcPr>
                  <w:tcW w:w="3114" w:type="dxa"/>
                  <w:shd w:val="clear" w:color="auto" w:fill="auto"/>
                  <w:vAlign w:val="center"/>
                </w:tcPr>
                <w:p w14:paraId="282AECC8" w14:textId="4C412DDA" w:rsidR="00CC6A6C" w:rsidRPr="000D2A86" w:rsidRDefault="00CC6A6C" w:rsidP="00CC6A6C">
                  <w:pPr>
                    <w:pStyle w:val="Odsekzoznamu"/>
                    <w:numPr>
                      <w:ilvl w:val="0"/>
                      <w:numId w:val="63"/>
                    </w:numPr>
                    <w:autoSpaceDE w:val="0"/>
                    <w:autoSpaceDN w:val="0"/>
                    <w:adjustRightInd w:val="0"/>
                    <w:spacing w:before="120" w:after="120"/>
                    <w:ind w:left="341"/>
                    <w:rPr>
                      <w:rFonts w:ascii="Arial Narrow" w:hAnsi="Arial Narrow"/>
                      <w:bCs/>
                      <w:iCs/>
                      <w:sz w:val="20"/>
                    </w:rPr>
                  </w:pPr>
                  <w:r w:rsidRPr="000D2A86">
                    <w:rPr>
                      <w:rFonts w:ascii="Arial Narrow" w:hAnsi="Arial Narrow"/>
                      <w:bCs/>
                      <w:iCs/>
                      <w:sz w:val="20"/>
                    </w:rPr>
                    <w:t>Ministerstvo vnútra SR - okresné úrady (na plnenie úloh podľa zákona o ovzduší)</w:t>
                  </w:r>
                  <w:bookmarkStart w:id="9" w:name="_Ref477512609"/>
                  <w:r w:rsidRPr="00CC6A6C">
                    <w:rPr>
                      <w:bCs/>
                      <w:iCs/>
                      <w:vertAlign w:val="superscript"/>
                    </w:rPr>
                    <w:footnoteReference w:id="4"/>
                  </w:r>
                  <w:bookmarkEnd w:id="9"/>
                </w:p>
              </w:tc>
              <w:tc>
                <w:tcPr>
                  <w:tcW w:w="1843" w:type="dxa"/>
                  <w:shd w:val="clear" w:color="auto" w:fill="auto"/>
                  <w:vAlign w:val="center"/>
                </w:tcPr>
                <w:p w14:paraId="11CA7C24" w14:textId="2FCE4985" w:rsidR="00CC6A6C" w:rsidRPr="000D2A86" w:rsidRDefault="00CC6A6C" w:rsidP="00CC6A6C">
                  <w:pPr>
                    <w:autoSpaceDE w:val="0"/>
                    <w:autoSpaceDN w:val="0"/>
                    <w:adjustRightInd w:val="0"/>
                    <w:spacing w:before="120" w:after="120"/>
                    <w:rPr>
                      <w:rFonts w:ascii="Arial Narrow" w:hAnsi="Arial Narrow"/>
                      <w:bCs/>
                      <w:iCs/>
                      <w:sz w:val="20"/>
                    </w:rPr>
                  </w:pPr>
                  <w:r w:rsidRPr="000D2A86">
                    <w:rPr>
                      <w:rFonts w:ascii="Arial Narrow" w:hAnsi="Arial Narrow"/>
                      <w:bCs/>
                      <w:iCs/>
                      <w:sz w:val="20"/>
                    </w:rPr>
                    <w:t xml:space="preserve">Kohézny fond </w:t>
                  </w:r>
                  <w:r w:rsidR="00DF784C">
                    <w:rPr>
                      <w:rFonts w:ascii="Arial Narrow" w:hAnsi="Arial Narrow"/>
                      <w:bCs/>
                      <w:iCs/>
                      <w:sz w:val="20"/>
                    </w:rPr>
                    <w:t xml:space="preserve">(KF) </w:t>
                  </w:r>
                  <w:r w:rsidRPr="000D2A86">
                    <w:rPr>
                      <w:rFonts w:ascii="Arial Narrow" w:hAnsi="Arial Narrow"/>
                      <w:bCs/>
                      <w:iCs/>
                      <w:sz w:val="20"/>
                    </w:rPr>
                    <w:t>+ štátny rozpočet</w:t>
                  </w:r>
                  <w:r w:rsidR="00DF784C">
                    <w:rPr>
                      <w:rFonts w:ascii="Arial Narrow" w:hAnsi="Arial Narrow"/>
                      <w:bCs/>
                      <w:iCs/>
                      <w:sz w:val="20"/>
                    </w:rPr>
                    <w:t xml:space="preserve"> (ŠR)</w:t>
                  </w:r>
                </w:p>
              </w:tc>
              <w:tc>
                <w:tcPr>
                  <w:tcW w:w="2241" w:type="dxa"/>
                  <w:shd w:val="clear" w:color="auto" w:fill="auto"/>
                  <w:vAlign w:val="center"/>
                </w:tcPr>
                <w:p w14:paraId="4F8D5E6B" w14:textId="77777777" w:rsidR="00CC6A6C"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100</w:t>
                  </w:r>
                </w:p>
                <w:p w14:paraId="20092F7F" w14:textId="7D6C09FC" w:rsidR="00200864" w:rsidRPr="000D2A86" w:rsidRDefault="00200864" w:rsidP="00CC6A6C">
                  <w:pPr>
                    <w:autoSpaceDE w:val="0"/>
                    <w:autoSpaceDN w:val="0"/>
                    <w:adjustRightInd w:val="0"/>
                    <w:spacing w:before="120" w:after="120"/>
                    <w:jc w:val="center"/>
                    <w:rPr>
                      <w:rFonts w:ascii="Arial Narrow" w:hAnsi="Arial Narrow"/>
                      <w:bCs/>
                      <w:iCs/>
                      <w:sz w:val="20"/>
                    </w:rPr>
                  </w:pPr>
                  <w:r>
                    <w:rPr>
                      <w:rFonts w:ascii="Arial Narrow" w:hAnsi="Arial Narrow"/>
                      <w:bCs/>
                      <w:iCs/>
                      <w:sz w:val="20"/>
                    </w:rPr>
                    <w:t>z toho: 85 KF a 15 ŠR</w:t>
                  </w:r>
                </w:p>
              </w:tc>
              <w:tc>
                <w:tcPr>
                  <w:tcW w:w="2530" w:type="dxa"/>
                  <w:shd w:val="clear" w:color="auto" w:fill="auto"/>
                  <w:vAlign w:val="center"/>
                </w:tcPr>
                <w:p w14:paraId="1B6FDA61" w14:textId="0D0E1FE4" w:rsidR="00CC6A6C" w:rsidRPr="000D2A86" w:rsidRDefault="00CC6A6C" w:rsidP="00CC6A6C">
                  <w:pPr>
                    <w:autoSpaceDE w:val="0"/>
                    <w:autoSpaceDN w:val="0"/>
                    <w:adjustRightInd w:val="0"/>
                    <w:spacing w:before="120" w:after="120"/>
                    <w:jc w:val="center"/>
                    <w:rPr>
                      <w:rFonts w:ascii="Arial Narrow" w:hAnsi="Arial Narrow"/>
                      <w:bCs/>
                      <w:iCs/>
                      <w:sz w:val="20"/>
                    </w:rPr>
                  </w:pPr>
                  <w:r w:rsidRPr="000D2A86">
                    <w:rPr>
                      <w:rFonts w:ascii="Arial Narrow" w:hAnsi="Arial Narrow"/>
                      <w:bCs/>
                      <w:iCs/>
                      <w:sz w:val="20"/>
                    </w:rPr>
                    <w:t>0</w:t>
                  </w:r>
                </w:p>
              </w:tc>
            </w:tr>
          </w:tbl>
          <w:p w14:paraId="37CA383B" w14:textId="20A894D4" w:rsidR="00D82C7C" w:rsidRPr="000D2A86" w:rsidRDefault="00D82C7C">
            <w:pPr>
              <w:autoSpaceDE w:val="0"/>
              <w:autoSpaceDN w:val="0"/>
              <w:adjustRightInd w:val="0"/>
              <w:spacing w:before="120" w:after="120"/>
              <w:jc w:val="both"/>
              <w:rPr>
                <w:rFonts w:ascii="Arial Narrow" w:hAnsi="Arial Narrow"/>
                <w:b/>
                <w:color w:val="FFFFFF" w:themeColor="background1"/>
              </w:rPr>
            </w:pPr>
          </w:p>
        </w:tc>
      </w:tr>
      <w:tr w:rsidR="003D2344" w:rsidRPr="000D2A86" w14:paraId="210A944A" w14:textId="77777777" w:rsidTr="006D0860">
        <w:tblPrEx>
          <w:jc w:val="left"/>
        </w:tblPrEx>
        <w:tc>
          <w:tcPr>
            <w:tcW w:w="10065" w:type="dxa"/>
            <w:gridSpan w:val="7"/>
            <w:shd w:val="clear" w:color="auto" w:fill="365F91" w:themeFill="accent1" w:themeFillShade="BF"/>
          </w:tcPr>
          <w:p w14:paraId="0B6AF375" w14:textId="5DB30000" w:rsidR="003D2344" w:rsidRPr="000D2A86" w:rsidRDefault="003D2344" w:rsidP="00D925C0">
            <w:pPr>
              <w:autoSpaceDE w:val="0"/>
              <w:autoSpaceDN w:val="0"/>
              <w:adjustRightInd w:val="0"/>
              <w:spacing w:before="120" w:after="120"/>
              <w:rPr>
                <w:rFonts w:ascii="Arial Narrow" w:hAnsi="Arial Narrow"/>
                <w:b/>
                <w:color w:val="FFFFFF" w:themeColor="background1"/>
              </w:rPr>
            </w:pPr>
            <w:r w:rsidRPr="000D2A86">
              <w:rPr>
                <w:rFonts w:ascii="Arial Narrow" w:hAnsi="Arial Narrow"/>
                <w:b/>
                <w:color w:val="FFFFFF" w:themeColor="background1"/>
              </w:rPr>
              <w:lastRenderedPageBreak/>
              <w:t>Časový harmonogram konania o</w:t>
            </w:r>
            <w:r w:rsidR="00173196" w:rsidRPr="000D2A86">
              <w:rPr>
                <w:rFonts w:ascii="Arial Narrow" w:hAnsi="Arial Narrow"/>
                <w:b/>
                <w:color w:val="FFFFFF" w:themeColor="background1"/>
              </w:rPr>
              <w:t xml:space="preserve"> žiadosti </w:t>
            </w:r>
            <w:r w:rsidRPr="000D2A86">
              <w:rPr>
                <w:rFonts w:ascii="Arial Narrow" w:hAnsi="Arial Narrow"/>
                <w:b/>
                <w:color w:val="FFFFFF" w:themeColor="background1"/>
              </w:rPr>
              <w:t>o</w:t>
            </w:r>
            <w:r w:rsidR="00173196" w:rsidRPr="000D2A86">
              <w:rPr>
                <w:rFonts w:ascii="Arial Narrow" w:hAnsi="Arial Narrow"/>
                <w:b/>
                <w:color w:val="FFFFFF" w:themeColor="background1"/>
              </w:rPr>
              <w:t xml:space="preserve"> </w:t>
            </w:r>
            <w:r w:rsidRPr="000D2A86">
              <w:rPr>
                <w:rFonts w:ascii="Arial Narrow" w:hAnsi="Arial Narrow"/>
                <w:b/>
                <w:color w:val="FFFFFF" w:themeColor="background1"/>
              </w:rPr>
              <w:t xml:space="preserve">NFP </w:t>
            </w:r>
          </w:p>
        </w:tc>
      </w:tr>
      <w:tr w:rsidR="00000A96" w:rsidRPr="000D2A86" w14:paraId="69D0BFF1" w14:textId="77777777" w:rsidTr="006D0860">
        <w:tblPrEx>
          <w:jc w:val="left"/>
        </w:tblPrEx>
        <w:tc>
          <w:tcPr>
            <w:tcW w:w="10065" w:type="dxa"/>
            <w:gridSpan w:val="7"/>
            <w:tcBorders>
              <w:bottom w:val="single" w:sz="4" w:space="0" w:color="auto"/>
            </w:tcBorders>
          </w:tcPr>
          <w:p w14:paraId="06082862" w14:textId="4F3432A8" w:rsidR="00611435" w:rsidRPr="000D2A86" w:rsidRDefault="00611435" w:rsidP="00611435">
            <w:pPr>
              <w:spacing w:before="120" w:after="120"/>
              <w:jc w:val="both"/>
              <w:rPr>
                <w:rFonts w:ascii="Arial Narrow" w:hAnsi="Arial Narrow"/>
              </w:rPr>
            </w:pPr>
            <w:r w:rsidRPr="000D2A86">
              <w:rPr>
                <w:rFonts w:ascii="Arial Narrow" w:hAnsi="Arial Narrow"/>
              </w:rPr>
              <w:t>Táto výzva je vyhlásená vo forme otvorenej výzvy</w:t>
            </w:r>
            <w:r w:rsidR="002F62E2" w:rsidRPr="000D2A86">
              <w:rPr>
                <w:rFonts w:ascii="Arial Narrow" w:hAnsi="Arial Narrow"/>
              </w:rPr>
              <w:t>.</w:t>
            </w:r>
            <w:r w:rsidR="00593AA2">
              <w:rPr>
                <w:rFonts w:ascii="Arial Narrow" w:hAnsi="Arial Narrow"/>
              </w:rPr>
              <w:t xml:space="preserve"> </w:t>
            </w:r>
            <w:r w:rsidRPr="000D2A86">
              <w:rPr>
                <w:rFonts w:ascii="Arial Narrow" w:hAnsi="Arial Narrow"/>
              </w:rPr>
              <w:t xml:space="preserve">Schvaľovanie žiadostí o NFP prebieha systémom hodnotiacich kôl (alebo aj „posudzovaných časových období“). </w:t>
            </w:r>
          </w:p>
          <w:p w14:paraId="0201EC6E" w14:textId="0D744778" w:rsidR="00611435" w:rsidRPr="000D2A86" w:rsidRDefault="00611435" w:rsidP="00611435">
            <w:pPr>
              <w:spacing w:before="120" w:after="120"/>
              <w:jc w:val="both"/>
              <w:rPr>
                <w:rFonts w:ascii="Arial Narrow" w:hAnsi="Arial Narrow"/>
              </w:rPr>
            </w:pPr>
            <w:r w:rsidRPr="000D2A86">
              <w:rPr>
                <w:rFonts w:ascii="Arial Narrow" w:hAnsi="Arial Narrow"/>
                <w:b/>
              </w:rPr>
              <w:t xml:space="preserve">Možnosť priebežného predkladania žiadostí o NFP nie je obmedzená stanovenými termínmi uzavretia jednotlivých hodnotiacich kôl. Žiadateľ môže predložiť žiadosť o NFP </w:t>
            </w:r>
            <w:r w:rsidR="00442682" w:rsidRPr="000D2A86">
              <w:rPr>
                <w:rFonts w:ascii="Arial Narrow" w:hAnsi="Arial Narrow"/>
                <w:b/>
              </w:rPr>
              <w:t>poskytovateľovi</w:t>
            </w:r>
            <w:r w:rsidRPr="000D2A86">
              <w:rPr>
                <w:rFonts w:ascii="Arial Narrow" w:hAnsi="Arial Narrow"/>
                <w:b/>
              </w:rPr>
              <w:t xml:space="preserve"> kedykoľvek počas trvania otvorenej výzvy.</w:t>
            </w:r>
            <w:r w:rsidRPr="000D2A86">
              <w:rPr>
                <w:rFonts w:ascii="Arial Narrow" w:hAnsi="Arial Narrow"/>
              </w:rPr>
              <w:t xml:space="preserve"> Termíny uzavretia prvých dvoch hodnotiacich kôl sú stanovené v tabuľke nižšie. Ďalšie hodnotiace kolá sa budú uzatvárať v intervale </w:t>
            </w:r>
            <w:r w:rsidRPr="000D2A86">
              <w:rPr>
                <w:rFonts w:ascii="Arial Narrow" w:hAnsi="Arial Narrow"/>
                <w:b/>
              </w:rPr>
              <w:t>3 mesiacov</w:t>
            </w:r>
            <w:r w:rsidRPr="000D2A86">
              <w:rPr>
                <w:rFonts w:ascii="Arial Narrow" w:hAnsi="Arial Narrow"/>
              </w:rPr>
              <w:t>, pričom tento interval zohľadňuje predpokladaný počet prijatých žiadostí o NFP a primeraný časový limit na schvaľovanie žiadostí o NFP.</w:t>
            </w:r>
          </w:p>
          <w:p w14:paraId="1ED7ED9D" w14:textId="63E601B8" w:rsidR="00611435" w:rsidRPr="000D2A86" w:rsidRDefault="00611435" w:rsidP="00611435">
            <w:pPr>
              <w:spacing w:before="120" w:after="120"/>
              <w:jc w:val="both"/>
              <w:rPr>
                <w:rFonts w:ascii="Arial Narrow" w:hAnsi="Arial Narrow"/>
                <w:b/>
              </w:rPr>
            </w:pPr>
            <w:r w:rsidRPr="000D2A86">
              <w:rPr>
                <w:rFonts w:ascii="Arial Narrow" w:hAnsi="Arial Narrow"/>
                <w:b/>
              </w:rPr>
              <w:t xml:space="preserve">S cieľom optimalizovať proces schvaľovania žiadostí o NFP si </w:t>
            </w:r>
            <w:r w:rsidR="00442682" w:rsidRPr="000D2A86">
              <w:rPr>
                <w:rFonts w:ascii="Arial Narrow" w:hAnsi="Arial Narrow"/>
                <w:b/>
              </w:rPr>
              <w:t>poskytovateľ</w:t>
            </w:r>
            <w:r w:rsidRPr="000D2A86">
              <w:rPr>
                <w:rFonts w:ascii="Arial Narrow" w:hAnsi="Arial Narrow"/>
                <w:b/>
              </w:rPr>
              <w:t xml:space="preserve"> vyhradzuje právo počas trvania výzvy aktualizovať termíny uzavretia jednotlivých hodnotiacich kôl, resp. upraviť interval pre uzavretie hodnotiacich kôl. Aktualizácia termínov uzavretia hodnotiacich kôl sa považuje za zmenu</w:t>
            </w:r>
            <w:r w:rsidR="0013555B" w:rsidRPr="000D2A86">
              <w:rPr>
                <w:rFonts w:ascii="Arial Narrow" w:hAnsi="Arial Narrow"/>
                <w:b/>
              </w:rPr>
              <w:t xml:space="preserve"> formálnych náležitostí</w:t>
            </w:r>
            <w:r w:rsidRPr="000D2A86">
              <w:rPr>
                <w:rFonts w:ascii="Arial Narrow" w:hAnsi="Arial Narrow"/>
                <w:b/>
              </w:rPr>
              <w:t xml:space="preserve"> výzvy.</w:t>
            </w:r>
          </w:p>
          <w:p w14:paraId="5CC3559C" w14:textId="77777777" w:rsidR="00611435" w:rsidRPr="000D2A86" w:rsidRDefault="00611435" w:rsidP="009F41A0">
            <w:pPr>
              <w:pStyle w:val="Default"/>
              <w:spacing w:before="240" w:after="120"/>
              <w:jc w:val="center"/>
              <w:rPr>
                <w:rFonts w:ascii="Arial Narrow" w:hAnsi="Arial Narrow"/>
                <w:b/>
              </w:rPr>
            </w:pPr>
            <w:r w:rsidRPr="000D2A86">
              <w:rPr>
                <w:rFonts w:ascii="Arial Narrow" w:hAnsi="Arial Narrow"/>
                <w:b/>
              </w:rPr>
              <w:t>Harmonogram hodnotiacich kôl</w:t>
            </w:r>
          </w:p>
          <w:tbl>
            <w:tblPr>
              <w:tblStyle w:val="Mriekatabuky"/>
              <w:tblW w:w="9634" w:type="dxa"/>
              <w:tblInd w:w="170" w:type="dxa"/>
              <w:tblLayout w:type="fixed"/>
              <w:tblLook w:val="04A0" w:firstRow="1" w:lastRow="0" w:firstColumn="1" w:lastColumn="0" w:noHBand="0" w:noVBand="1"/>
            </w:tblPr>
            <w:tblGrid>
              <w:gridCol w:w="9634"/>
            </w:tblGrid>
            <w:tr w:rsidR="00611435" w:rsidRPr="000D2A86" w14:paraId="52FEF745" w14:textId="77777777" w:rsidTr="00676B0E">
              <w:tc>
                <w:tcPr>
                  <w:tcW w:w="9634" w:type="dxa"/>
                  <w:shd w:val="clear" w:color="auto" w:fill="B8CCE4" w:themeFill="accent1" w:themeFillTint="66"/>
                </w:tcPr>
                <w:p w14:paraId="4CB82DA5" w14:textId="77777777" w:rsidR="00611435" w:rsidRPr="000D2A86" w:rsidRDefault="00611435" w:rsidP="00611435">
                  <w:pPr>
                    <w:ind w:right="-164"/>
                    <w:jc w:val="center"/>
                    <w:rPr>
                      <w:rFonts w:ascii="Arial Narrow" w:eastAsiaTheme="minorHAnsi" w:hAnsi="Arial Narrow"/>
                      <w:b/>
                      <w:bCs/>
                      <w:szCs w:val="22"/>
                    </w:rPr>
                  </w:pPr>
                  <w:r w:rsidRPr="000D2A86">
                    <w:rPr>
                      <w:rFonts w:ascii="Arial Narrow" w:hAnsi="Arial Narrow"/>
                      <w:b/>
                      <w:bCs/>
                      <w:sz w:val="20"/>
                    </w:rPr>
                    <w:t>Hodnotiace kolo n</w:t>
                  </w:r>
                </w:p>
                <w:p w14:paraId="50BBE2F7" w14:textId="77777777" w:rsidR="00611435" w:rsidRPr="000D2A86" w:rsidRDefault="00611435" w:rsidP="00611435">
                  <w:pPr>
                    <w:jc w:val="center"/>
                    <w:rPr>
                      <w:rFonts w:ascii="Arial Narrow" w:hAnsi="Arial Narrow"/>
                      <w:b/>
                    </w:rPr>
                  </w:pPr>
                  <w:r w:rsidRPr="000D2A86">
                    <w:rPr>
                      <w:rFonts w:ascii="Arial Narrow" w:hAnsi="Arial Narrow"/>
                      <w:i/>
                      <w:iCs/>
                      <w:sz w:val="20"/>
                    </w:rPr>
                    <w:t>(Uzavretie jednotlivých hodnotiacich kôl v určenom intervale)</w:t>
                  </w:r>
                </w:p>
              </w:tc>
            </w:tr>
            <w:tr w:rsidR="00611435" w:rsidRPr="000D2A86" w14:paraId="7EB6E0A3" w14:textId="77777777" w:rsidTr="00676B0E">
              <w:tc>
                <w:tcPr>
                  <w:tcW w:w="9634" w:type="dxa"/>
                </w:tcPr>
                <w:p w14:paraId="1A60EE3B" w14:textId="77777777" w:rsidR="00611435" w:rsidRPr="000D2A86" w:rsidRDefault="00611435" w:rsidP="00611435">
                  <w:pPr>
                    <w:jc w:val="center"/>
                    <w:rPr>
                      <w:rFonts w:ascii="Arial Narrow" w:hAnsi="Arial Narrow"/>
                      <w:b/>
                      <w:bCs/>
                      <w:sz w:val="20"/>
                    </w:rPr>
                  </w:pPr>
                  <w:r w:rsidRPr="000D2A86">
                    <w:rPr>
                      <w:rFonts w:ascii="Arial Narrow" w:hAnsi="Arial Narrow"/>
                      <w:b/>
                      <w:bCs/>
                      <w:sz w:val="20"/>
                    </w:rPr>
                    <w:t>Termín uzavretia hodnotiaceho kola</w:t>
                  </w:r>
                  <w:r w:rsidRPr="000D2A86" w:rsidDel="00A01719">
                    <w:rPr>
                      <w:rFonts w:ascii="Arial Narrow" w:hAnsi="Arial Narrow"/>
                      <w:b/>
                      <w:bCs/>
                      <w:sz w:val="20"/>
                    </w:rPr>
                    <w:t xml:space="preserve"> </w:t>
                  </w:r>
                </w:p>
                <w:p w14:paraId="13A010F2" w14:textId="77777777" w:rsidR="00611435" w:rsidRPr="000D2A86" w:rsidRDefault="00611435" w:rsidP="00611435">
                  <w:pPr>
                    <w:jc w:val="center"/>
                    <w:rPr>
                      <w:rFonts w:ascii="Arial Narrow" w:hAnsi="Arial Narrow"/>
                      <w:b/>
                    </w:rPr>
                  </w:pPr>
                  <w:r w:rsidRPr="000D2A86">
                    <w:rPr>
                      <w:rFonts w:ascii="Arial Narrow" w:hAnsi="Arial Narrow"/>
                      <w:sz w:val="20"/>
                    </w:rPr>
                    <w:t>(</w:t>
                  </w:r>
                  <w:r w:rsidRPr="000D2A86">
                    <w:rPr>
                      <w:rFonts w:ascii="Arial Narrow" w:hAnsi="Arial Narrow"/>
                      <w:i/>
                      <w:iCs/>
                      <w:sz w:val="20"/>
                    </w:rPr>
                    <w:t>lehota 35 pracovných dní na vydanie rozhodnutia o ŽoNFP začína plynúť pracovným dňom nasledujúcim po termíne uzavretia príslušného hodnotiaceho kola</w:t>
                  </w:r>
                  <w:r w:rsidRPr="000D2A86">
                    <w:rPr>
                      <w:rFonts w:ascii="Arial Narrow" w:hAnsi="Arial Narrow"/>
                      <w:sz w:val="20"/>
                    </w:rPr>
                    <w:t>)</w:t>
                  </w:r>
                </w:p>
              </w:tc>
            </w:tr>
          </w:tbl>
          <w:p w14:paraId="48D4CD6B" w14:textId="77777777" w:rsidR="00611435" w:rsidRPr="000D2A86" w:rsidRDefault="00611435" w:rsidP="009F41A0">
            <w:pPr>
              <w:spacing w:before="240" w:after="120"/>
              <w:jc w:val="center"/>
              <w:rPr>
                <w:rFonts w:ascii="Arial Narrow" w:hAnsi="Arial Narrow"/>
                <w:b/>
                <w:sz w:val="24"/>
                <w:szCs w:val="24"/>
              </w:rPr>
            </w:pPr>
            <w:r w:rsidRPr="000D2A86">
              <w:rPr>
                <w:rFonts w:ascii="Arial Narrow" w:hAnsi="Arial Narrow"/>
                <w:b/>
                <w:sz w:val="24"/>
                <w:szCs w:val="24"/>
              </w:rPr>
              <w:t>Stanovené hodnotiace kolá</w:t>
            </w:r>
          </w:p>
          <w:tbl>
            <w:tblPr>
              <w:tblStyle w:val="Mriekatabuky"/>
              <w:tblW w:w="0" w:type="auto"/>
              <w:jc w:val="center"/>
              <w:tblLayout w:type="fixed"/>
              <w:tblLook w:val="04A0" w:firstRow="1" w:lastRow="0" w:firstColumn="1" w:lastColumn="0" w:noHBand="0" w:noVBand="1"/>
            </w:tblPr>
            <w:tblGrid>
              <w:gridCol w:w="2750"/>
              <w:gridCol w:w="2750"/>
              <w:gridCol w:w="3467"/>
            </w:tblGrid>
            <w:tr w:rsidR="00611435" w:rsidRPr="000D2A86" w14:paraId="22E26055" w14:textId="77777777" w:rsidTr="009F41A0">
              <w:trPr>
                <w:trHeight w:val="404"/>
                <w:jc w:val="center"/>
              </w:trPr>
              <w:tc>
                <w:tcPr>
                  <w:tcW w:w="2750" w:type="dxa"/>
                  <w:shd w:val="clear" w:color="auto" w:fill="B8CCE4" w:themeFill="accent1" w:themeFillTint="66"/>
                  <w:vAlign w:val="center"/>
                </w:tcPr>
                <w:p w14:paraId="26D9539F" w14:textId="77777777" w:rsidR="00611435" w:rsidRPr="000D2A86" w:rsidRDefault="00611435" w:rsidP="00611435">
                  <w:pPr>
                    <w:jc w:val="center"/>
                    <w:rPr>
                      <w:rFonts w:ascii="Arial Narrow" w:hAnsi="Arial Narrow"/>
                      <w:b/>
                      <w:sz w:val="24"/>
                      <w:szCs w:val="24"/>
                    </w:rPr>
                  </w:pPr>
                  <w:r w:rsidRPr="000D2A86">
                    <w:rPr>
                      <w:rFonts w:ascii="Arial Narrow" w:hAnsi="Arial Narrow"/>
                      <w:b/>
                      <w:bCs/>
                      <w:sz w:val="20"/>
                    </w:rPr>
                    <w:t xml:space="preserve">Termín uzavretia hodnotiaceho kola 1 </w:t>
                  </w:r>
                </w:p>
              </w:tc>
              <w:tc>
                <w:tcPr>
                  <w:tcW w:w="2750" w:type="dxa"/>
                  <w:shd w:val="clear" w:color="auto" w:fill="B8CCE4" w:themeFill="accent1" w:themeFillTint="66"/>
                  <w:vAlign w:val="center"/>
                </w:tcPr>
                <w:p w14:paraId="7A69B4C1" w14:textId="77777777" w:rsidR="00611435" w:rsidRPr="000D2A86" w:rsidRDefault="00611435" w:rsidP="00611435">
                  <w:pPr>
                    <w:jc w:val="center"/>
                    <w:rPr>
                      <w:rFonts w:ascii="Arial Narrow" w:hAnsi="Arial Narrow"/>
                      <w:b/>
                      <w:sz w:val="24"/>
                      <w:szCs w:val="24"/>
                    </w:rPr>
                  </w:pPr>
                  <w:r w:rsidRPr="000D2A86">
                    <w:rPr>
                      <w:rFonts w:ascii="Arial Narrow" w:hAnsi="Arial Narrow"/>
                      <w:b/>
                      <w:bCs/>
                      <w:sz w:val="20"/>
                    </w:rPr>
                    <w:t xml:space="preserve">Termín uzavretia hodnotiaceho kola 2 </w:t>
                  </w:r>
                </w:p>
              </w:tc>
              <w:tc>
                <w:tcPr>
                  <w:tcW w:w="3467" w:type="dxa"/>
                  <w:shd w:val="clear" w:color="auto" w:fill="B8CCE4" w:themeFill="accent1" w:themeFillTint="66"/>
                  <w:vAlign w:val="center"/>
                </w:tcPr>
                <w:p w14:paraId="44484095" w14:textId="77777777" w:rsidR="00611435" w:rsidRPr="000D2A86" w:rsidRDefault="00611435" w:rsidP="00611435">
                  <w:pPr>
                    <w:ind w:left="-108"/>
                    <w:jc w:val="center"/>
                    <w:rPr>
                      <w:rFonts w:ascii="Arial Narrow" w:hAnsi="Arial Narrow"/>
                      <w:b/>
                      <w:sz w:val="24"/>
                      <w:szCs w:val="24"/>
                    </w:rPr>
                  </w:pPr>
                  <w:r w:rsidRPr="000D2A86">
                    <w:rPr>
                      <w:rFonts w:ascii="Arial Narrow" w:hAnsi="Arial Narrow"/>
                      <w:b/>
                      <w:bCs/>
                      <w:sz w:val="20"/>
                    </w:rPr>
                    <w:t xml:space="preserve">Termín uzavretia hodnotiaceho kola n </w:t>
                  </w:r>
                </w:p>
              </w:tc>
            </w:tr>
            <w:tr w:rsidR="00611435" w:rsidRPr="000D2A86" w14:paraId="7A15C102" w14:textId="77777777" w:rsidTr="009F41A0">
              <w:trPr>
                <w:jc w:val="center"/>
              </w:trPr>
              <w:tc>
                <w:tcPr>
                  <w:tcW w:w="2750" w:type="dxa"/>
                  <w:vAlign w:val="center"/>
                </w:tcPr>
                <w:p w14:paraId="61966C4D" w14:textId="49D9167E" w:rsidR="00611435" w:rsidRPr="000D2A86" w:rsidRDefault="00725883" w:rsidP="00725883">
                  <w:pPr>
                    <w:spacing w:before="120" w:after="120"/>
                    <w:jc w:val="center"/>
                    <w:rPr>
                      <w:rFonts w:ascii="Arial Narrow" w:hAnsi="Arial Narrow"/>
                      <w:sz w:val="20"/>
                    </w:rPr>
                  </w:pPr>
                  <w:r>
                    <w:rPr>
                      <w:rFonts w:ascii="Arial Narrow" w:hAnsi="Arial Narrow"/>
                      <w:sz w:val="20"/>
                    </w:rPr>
                    <w:t>16</w:t>
                  </w:r>
                  <w:r w:rsidR="0013555B" w:rsidRPr="000D2A86">
                    <w:rPr>
                      <w:rFonts w:ascii="Arial Narrow" w:hAnsi="Arial Narrow"/>
                      <w:sz w:val="20"/>
                    </w:rPr>
                    <w:t xml:space="preserve">. </w:t>
                  </w:r>
                  <w:r>
                    <w:rPr>
                      <w:rFonts w:ascii="Arial Narrow" w:hAnsi="Arial Narrow"/>
                      <w:sz w:val="20"/>
                    </w:rPr>
                    <w:t>október</w:t>
                  </w:r>
                  <w:r w:rsidR="00C254F3" w:rsidRPr="000D2A86">
                    <w:rPr>
                      <w:rFonts w:ascii="Arial Narrow" w:hAnsi="Arial Narrow"/>
                      <w:sz w:val="20"/>
                    </w:rPr>
                    <w:t xml:space="preserve"> </w:t>
                  </w:r>
                  <w:r w:rsidR="0013555B" w:rsidRPr="000D2A86">
                    <w:rPr>
                      <w:rFonts w:ascii="Arial Narrow" w:hAnsi="Arial Narrow"/>
                      <w:sz w:val="20"/>
                    </w:rPr>
                    <w:t>2017</w:t>
                  </w:r>
                </w:p>
              </w:tc>
              <w:tc>
                <w:tcPr>
                  <w:tcW w:w="2750" w:type="dxa"/>
                  <w:vAlign w:val="center"/>
                </w:tcPr>
                <w:p w14:paraId="62C5B47D" w14:textId="3575F35B" w:rsidR="00611435" w:rsidRPr="000D2A86" w:rsidRDefault="008362C3" w:rsidP="008362C3">
                  <w:pPr>
                    <w:spacing w:before="120" w:after="120"/>
                    <w:jc w:val="center"/>
                    <w:rPr>
                      <w:rFonts w:ascii="Arial Narrow" w:hAnsi="Arial Narrow"/>
                      <w:sz w:val="20"/>
                    </w:rPr>
                  </w:pPr>
                  <w:r>
                    <w:rPr>
                      <w:rFonts w:ascii="Arial Narrow" w:hAnsi="Arial Narrow"/>
                      <w:sz w:val="20"/>
                    </w:rPr>
                    <w:t>31</w:t>
                  </w:r>
                  <w:r w:rsidR="0013555B" w:rsidRPr="000D2A86">
                    <w:rPr>
                      <w:rFonts w:ascii="Arial Narrow" w:hAnsi="Arial Narrow"/>
                      <w:sz w:val="20"/>
                    </w:rPr>
                    <w:t xml:space="preserve">. </w:t>
                  </w:r>
                  <w:r>
                    <w:rPr>
                      <w:rFonts w:ascii="Arial Narrow" w:hAnsi="Arial Narrow"/>
                      <w:sz w:val="20"/>
                    </w:rPr>
                    <w:t>december</w:t>
                  </w:r>
                  <w:r w:rsidR="00C254F3" w:rsidRPr="000D2A86">
                    <w:rPr>
                      <w:rFonts w:ascii="Arial Narrow" w:hAnsi="Arial Narrow"/>
                      <w:sz w:val="20"/>
                    </w:rPr>
                    <w:t xml:space="preserve"> </w:t>
                  </w:r>
                  <w:r w:rsidR="0013555B" w:rsidRPr="000D2A86">
                    <w:rPr>
                      <w:rFonts w:ascii="Arial Narrow" w:hAnsi="Arial Narrow"/>
                      <w:sz w:val="20"/>
                    </w:rPr>
                    <w:t>2017</w:t>
                  </w:r>
                </w:p>
              </w:tc>
              <w:tc>
                <w:tcPr>
                  <w:tcW w:w="3467" w:type="dxa"/>
                  <w:vAlign w:val="center"/>
                </w:tcPr>
                <w:p w14:paraId="55AA1C8A" w14:textId="77777777" w:rsidR="00611435" w:rsidRPr="000D2A86" w:rsidRDefault="00611435" w:rsidP="00611435">
                  <w:pPr>
                    <w:jc w:val="center"/>
                    <w:rPr>
                      <w:rFonts w:ascii="Arial Narrow" w:hAnsi="Arial Narrow"/>
                      <w:b/>
                      <w:sz w:val="24"/>
                      <w:szCs w:val="24"/>
                    </w:rPr>
                  </w:pPr>
                  <w:r w:rsidRPr="000D2A86">
                    <w:rPr>
                      <w:rFonts w:ascii="Arial Narrow" w:hAnsi="Arial Narrow"/>
                      <w:bCs/>
                      <w:sz w:val="20"/>
                    </w:rPr>
                    <w:t>v intervale 3 mesiacov od termínu uzavretia predchádzajúceho hodnotiaceho kola</w:t>
                  </w:r>
                </w:p>
              </w:tc>
            </w:tr>
          </w:tbl>
          <w:p w14:paraId="2F9A52A1" w14:textId="77777777" w:rsidR="00611435" w:rsidRPr="000D2A86" w:rsidRDefault="00611435" w:rsidP="00611435">
            <w:pPr>
              <w:spacing w:before="120" w:after="120"/>
              <w:ind w:firstLine="28"/>
              <w:jc w:val="both"/>
              <w:rPr>
                <w:rFonts w:ascii="Arial Narrow" w:hAnsi="Arial Narrow"/>
              </w:rPr>
            </w:pPr>
            <w:r w:rsidRPr="000D2A86">
              <w:rPr>
                <w:rFonts w:ascii="Arial Narrow" w:hAnsi="Arial Narrow"/>
                <w:szCs w:val="22"/>
              </w:rPr>
              <w:t>V prípade, ak termín uzavretia hodnotiaceho kola pripadne na deň pracovného pokoja, považuje sa za termín uzavretia hodnotiaceho kola prvý nasledujúci pracovný deň.</w:t>
            </w:r>
          </w:p>
          <w:p w14:paraId="4E60A95A" w14:textId="7B31471B" w:rsidR="00611435" w:rsidRPr="000D2A86" w:rsidRDefault="00611435" w:rsidP="00611435">
            <w:pPr>
              <w:spacing w:before="120" w:after="120"/>
              <w:jc w:val="both"/>
              <w:rPr>
                <w:rFonts w:ascii="Arial Narrow" w:hAnsi="Arial Narrow"/>
              </w:rPr>
            </w:pPr>
            <w:r w:rsidRPr="000D2A86">
              <w:rPr>
                <w:rFonts w:ascii="Arial Narrow" w:hAnsi="Arial Narrow"/>
              </w:rPr>
              <w:lastRenderedPageBreak/>
              <w:t xml:space="preserve">Žiadateľ je o výsledku konania o predloženej žiadosti o NFP informovaný rozhodnutím </w:t>
            </w:r>
            <w:r w:rsidR="00475836" w:rsidRPr="000D2A86">
              <w:rPr>
                <w:rFonts w:ascii="Arial Narrow" w:hAnsi="Arial Narrow"/>
              </w:rPr>
              <w:t>poskytovateľa</w:t>
            </w:r>
            <w:r w:rsidRPr="000D2A86">
              <w:rPr>
                <w:rFonts w:ascii="Arial Narrow" w:hAnsi="Arial Narrow"/>
                <w:b/>
              </w:rPr>
              <w:t xml:space="preserve"> o schválení žiadosti o NFP, o neschválení žiadosti o NFP</w:t>
            </w:r>
            <w:r w:rsidRPr="000D2A86">
              <w:rPr>
                <w:rFonts w:ascii="Arial Narrow" w:hAnsi="Arial Narrow"/>
              </w:rPr>
              <w:t xml:space="preserve"> alebo rozhodnutím</w:t>
            </w:r>
            <w:r w:rsidRPr="000D2A86">
              <w:rPr>
                <w:rFonts w:ascii="Arial Narrow" w:hAnsi="Arial Narrow"/>
                <w:b/>
              </w:rPr>
              <w:t xml:space="preserve"> o zastavení konania o žiadosti o NFP</w:t>
            </w:r>
            <w:r w:rsidRPr="000D2A86">
              <w:rPr>
                <w:rFonts w:ascii="Arial Narrow" w:hAnsi="Arial Narrow"/>
              </w:rPr>
              <w:t xml:space="preserve">. </w:t>
            </w:r>
          </w:p>
          <w:p w14:paraId="6D4DCABE" w14:textId="5EAD8234" w:rsidR="00611435" w:rsidRPr="000D2A86" w:rsidRDefault="00475836" w:rsidP="00611435">
            <w:pPr>
              <w:pStyle w:val="Default"/>
              <w:spacing w:before="120" w:after="120"/>
              <w:jc w:val="both"/>
              <w:rPr>
                <w:rFonts w:ascii="Arial Narrow" w:hAnsi="Arial Narrow"/>
              </w:rPr>
            </w:pPr>
            <w:r w:rsidRPr="000D2A86">
              <w:rPr>
                <w:rFonts w:ascii="Arial Narrow" w:hAnsi="Arial Narrow" w:cs="Times New Roman"/>
                <w:color w:val="auto"/>
                <w:sz w:val="22"/>
                <w:szCs w:val="20"/>
                <w:lang w:eastAsia="en-US"/>
              </w:rPr>
              <w:t>Poskytovateľ</w:t>
            </w:r>
            <w:r w:rsidR="00611435" w:rsidRPr="000D2A86">
              <w:rPr>
                <w:rFonts w:ascii="Arial Narrow" w:hAnsi="Arial Narrow" w:cs="Times New Roman"/>
                <w:color w:val="auto"/>
                <w:sz w:val="22"/>
                <w:szCs w:val="20"/>
                <w:lang w:eastAsia="en-US"/>
              </w:rPr>
              <w:t xml:space="preserve"> zabezpečí pre všetky žiadosti o NFP schvaľované v rámci príslušného hodnotiaceho kola vydanie rozhodnutia najneskôr v termíne do </w:t>
            </w:r>
            <w:r w:rsidR="00611435" w:rsidRPr="000D2A86">
              <w:rPr>
                <w:rFonts w:ascii="Arial Narrow" w:hAnsi="Arial Narrow" w:cs="Times New Roman"/>
                <w:b/>
                <w:color w:val="auto"/>
                <w:sz w:val="22"/>
                <w:szCs w:val="20"/>
                <w:lang w:eastAsia="en-US"/>
              </w:rPr>
              <w:t>35 pracovných dní</w:t>
            </w:r>
            <w:r w:rsidR="00611435" w:rsidRPr="000D2A86">
              <w:rPr>
                <w:rFonts w:ascii="Arial Narrow" w:hAnsi="Arial Narrow" w:cs="Times New Roman"/>
                <w:color w:val="auto"/>
                <w:sz w:val="22"/>
                <w:szCs w:val="20"/>
                <w:lang w:eastAsia="en-US"/>
              </w:rPr>
              <w:t xml:space="preserve"> </w:t>
            </w:r>
            <w:r w:rsidR="00611435" w:rsidRPr="000D2A86">
              <w:rPr>
                <w:rFonts w:ascii="Arial Narrow" w:hAnsi="Arial Narrow" w:cs="Times New Roman"/>
                <w:b/>
                <w:color w:val="auto"/>
                <w:sz w:val="22"/>
                <w:szCs w:val="20"/>
                <w:lang w:eastAsia="en-US"/>
              </w:rPr>
              <w:t>od termínu uzavretia príslušného hodnotiaceho kola</w:t>
            </w:r>
            <w:r w:rsidR="00611435" w:rsidRPr="000D2A86">
              <w:rPr>
                <w:rFonts w:ascii="Arial Narrow" w:hAnsi="Arial Narrow" w:cs="Times New Roman"/>
                <w:color w:val="auto"/>
                <w:sz w:val="22"/>
                <w:szCs w:val="20"/>
                <w:lang w:eastAsia="en-US"/>
              </w:rPr>
              <w:t xml:space="preserve"> (príklad priebehu zaraďovania priebežne predkladaných žiadostí o NFP do príslušných hodnotiacich kôl je uvedený v kapitole 4 </w:t>
            </w:r>
            <w:r w:rsidR="00611435" w:rsidRPr="000D2A86">
              <w:rPr>
                <w:rFonts w:ascii="Arial Narrow" w:hAnsi="Arial Narrow" w:cs="Times New Roman"/>
                <w:i/>
                <w:color w:val="auto"/>
                <w:sz w:val="22"/>
                <w:szCs w:val="20"/>
                <w:lang w:eastAsia="en-US"/>
              </w:rPr>
              <w:t>Príručky pre žiadateľa o nenávratný finančný príspevok v rámci výzvy na predkladanie žiadostí o NFP s kódom OPKZP-PO1-SC141-</w:t>
            </w:r>
            <w:r w:rsidR="0013555B" w:rsidRPr="000D2A86">
              <w:rPr>
                <w:rFonts w:ascii="Arial Narrow" w:hAnsi="Arial Narrow" w:cs="Times New Roman"/>
                <w:i/>
                <w:color w:val="auto"/>
                <w:sz w:val="22"/>
                <w:szCs w:val="20"/>
                <w:lang w:eastAsia="en-US"/>
              </w:rPr>
              <w:t>2017</w:t>
            </w:r>
            <w:r w:rsidR="00611435" w:rsidRPr="000D2A86">
              <w:rPr>
                <w:rFonts w:ascii="Arial Narrow" w:hAnsi="Arial Narrow" w:cs="Times New Roman"/>
                <w:i/>
                <w:color w:val="auto"/>
                <w:sz w:val="22"/>
                <w:szCs w:val="20"/>
                <w:lang w:eastAsia="en-US"/>
              </w:rPr>
              <w:t>-</w:t>
            </w:r>
            <w:r w:rsidR="00974011">
              <w:rPr>
                <w:rFonts w:ascii="Arial Narrow" w:hAnsi="Arial Narrow" w:cs="Times New Roman"/>
                <w:i/>
                <w:color w:val="auto"/>
                <w:sz w:val="22"/>
                <w:szCs w:val="20"/>
                <w:lang w:eastAsia="en-US"/>
              </w:rPr>
              <w:t>25</w:t>
            </w:r>
            <w:r w:rsidR="00611435" w:rsidRPr="000D2A86">
              <w:rPr>
                <w:rFonts w:ascii="Arial Narrow" w:hAnsi="Arial Narrow" w:cs="Times New Roman"/>
                <w:color w:val="auto"/>
                <w:sz w:val="22"/>
                <w:szCs w:val="20"/>
                <w:lang w:eastAsia="en-US"/>
              </w:rPr>
              <w:t>, ktorá tvorí prílohu č. 2 výzvy (ďalej len “Príručka pre žiadateľa“). Do lehoty na vydanie rozhodnutia sa nezapočítava lehota potrebná na predloženie chýbajúcich náležitostí zo strany žiadateľa, keďže dňom odoslania žiadosti na doplnenie chýbajúcich náležitostí žiadateľovi sa plynutie lehoty na vydanie rozhodnutia prerušuje</w:t>
            </w:r>
            <w:r w:rsidR="005D30EC" w:rsidRPr="000D2A86">
              <w:rPr>
                <w:rFonts w:ascii="Arial Narrow" w:hAnsi="Arial Narrow" w:cs="Times New Roman"/>
                <w:color w:val="auto"/>
                <w:sz w:val="22"/>
                <w:szCs w:val="20"/>
                <w:lang w:eastAsia="en-US"/>
              </w:rPr>
              <w:t>.</w:t>
            </w:r>
            <w:r w:rsidR="00611435" w:rsidRPr="000D2A86">
              <w:rPr>
                <w:rFonts w:ascii="Arial Narrow" w:hAnsi="Arial Narrow" w:cs="Times New Roman"/>
                <w:color w:val="auto"/>
                <w:sz w:val="22"/>
                <w:szCs w:val="20"/>
                <w:lang w:eastAsia="en-US"/>
              </w:rPr>
              <w:t xml:space="preserve"> </w:t>
            </w:r>
            <w:r w:rsidR="005D30EC" w:rsidRPr="000D2A86">
              <w:rPr>
                <w:rFonts w:ascii="Arial Narrow" w:hAnsi="Arial Narrow" w:cs="Times New Roman"/>
                <w:color w:val="auto"/>
                <w:sz w:val="22"/>
                <w:szCs w:val="20"/>
                <w:lang w:eastAsia="en-US"/>
              </w:rPr>
              <w:t>P</w:t>
            </w:r>
            <w:r w:rsidR="00611435" w:rsidRPr="000D2A86">
              <w:rPr>
                <w:rFonts w:ascii="Arial Narrow" w:hAnsi="Arial Narrow" w:cs="Times New Roman"/>
                <w:color w:val="auto"/>
                <w:sz w:val="22"/>
                <w:szCs w:val="20"/>
                <w:lang w:eastAsia="en-US"/>
              </w:rPr>
              <w:t xml:space="preserve">rerušená lehota začína </w:t>
            </w:r>
            <w:r w:rsidR="0013555B" w:rsidRPr="000D2A86">
              <w:rPr>
                <w:rFonts w:ascii="Arial Narrow" w:hAnsi="Arial Narrow" w:cs="Times New Roman"/>
                <w:color w:val="auto"/>
                <w:sz w:val="22"/>
                <w:szCs w:val="20"/>
                <w:lang w:eastAsia="en-US"/>
              </w:rPr>
              <w:t>plynie ďalej</w:t>
            </w:r>
            <w:r w:rsidR="00611435" w:rsidRPr="000D2A86">
              <w:rPr>
                <w:rFonts w:ascii="Arial Narrow" w:hAnsi="Arial Narrow" w:cs="Times New Roman"/>
                <w:color w:val="auto"/>
                <w:sz w:val="22"/>
                <w:szCs w:val="20"/>
                <w:lang w:eastAsia="en-US"/>
              </w:rPr>
              <w:t xml:space="preserve"> dňom doručenia chýbajúcich náležitostí </w:t>
            </w:r>
            <w:r w:rsidRPr="000D2A86">
              <w:rPr>
                <w:rFonts w:ascii="Arial Narrow" w:hAnsi="Arial Narrow" w:cs="Times New Roman"/>
                <w:color w:val="auto"/>
                <w:sz w:val="22"/>
                <w:szCs w:val="20"/>
                <w:lang w:eastAsia="en-US"/>
              </w:rPr>
              <w:t>poskytovateľovi</w:t>
            </w:r>
            <w:r w:rsidR="00611435" w:rsidRPr="000D2A86">
              <w:rPr>
                <w:rFonts w:ascii="Arial Narrow" w:hAnsi="Arial Narrow" w:cs="Times New Roman"/>
                <w:color w:val="auto"/>
                <w:sz w:val="22"/>
                <w:szCs w:val="20"/>
                <w:lang w:eastAsia="en-US"/>
              </w:rPr>
              <w:t xml:space="preserve">. </w:t>
            </w:r>
            <w:r w:rsidRPr="000D2A86">
              <w:rPr>
                <w:rFonts w:ascii="Arial Narrow" w:hAnsi="Arial Narrow" w:cs="Times New Roman"/>
                <w:color w:val="auto"/>
                <w:sz w:val="22"/>
                <w:szCs w:val="20"/>
                <w:lang w:eastAsia="en-US"/>
              </w:rPr>
              <w:t>Poskytovateľ</w:t>
            </w:r>
            <w:r w:rsidR="00611435" w:rsidRPr="000D2A86">
              <w:rPr>
                <w:rFonts w:ascii="Arial Narrow" w:hAnsi="Arial Narrow" w:cs="Times New Roman"/>
                <w:color w:val="auto"/>
                <w:sz w:val="22"/>
                <w:szCs w:val="20"/>
                <w:lang w:eastAsia="en-US"/>
              </w:rPr>
              <w:t xml:space="preserve"> si vyhradzuje právo na predĺženie lehoty na vydanie rozhodnutia o žiadosti o NFP v prípade nemožnosti ukončiť konanie o ŽoNFP podľa predchádzajúcej vety</w:t>
            </w:r>
            <w:r w:rsidR="0013555B" w:rsidRPr="000D2A86">
              <w:rPr>
                <w:rFonts w:ascii="Arial Narrow" w:hAnsi="Arial Narrow" w:cs="Times New Roman"/>
                <w:color w:val="auto"/>
                <w:sz w:val="22"/>
                <w:szCs w:val="20"/>
                <w:lang w:eastAsia="en-US"/>
              </w:rPr>
              <w:t xml:space="preserve"> a udelenia výnimky zo Systému riadenia európskych štrukturálnych a investičných fondov Centrálnym koordinačným orgánom</w:t>
            </w:r>
            <w:r w:rsidR="00611435" w:rsidRPr="000D2A86">
              <w:rPr>
                <w:rFonts w:ascii="Arial Narrow" w:hAnsi="Arial Narrow" w:cs="Times New Roman"/>
                <w:color w:val="auto"/>
                <w:sz w:val="22"/>
                <w:szCs w:val="20"/>
                <w:lang w:eastAsia="en-US"/>
              </w:rPr>
              <w:t xml:space="preserve">. Informáciu o predĺžení lehoty na vydanie rozhodnutia o NFP </w:t>
            </w:r>
            <w:r w:rsidR="00CF3A5F" w:rsidRPr="000D2A86">
              <w:rPr>
                <w:rFonts w:ascii="Arial Narrow" w:hAnsi="Arial Narrow" w:cs="Times New Roman"/>
                <w:color w:val="auto"/>
                <w:sz w:val="22"/>
                <w:szCs w:val="20"/>
                <w:lang w:eastAsia="en-US"/>
              </w:rPr>
              <w:t>poskytovateľ</w:t>
            </w:r>
            <w:r w:rsidR="00611435" w:rsidRPr="000D2A86">
              <w:rPr>
                <w:rFonts w:ascii="Arial Narrow" w:hAnsi="Arial Narrow" w:cs="Times New Roman"/>
                <w:color w:val="auto"/>
                <w:sz w:val="22"/>
                <w:szCs w:val="20"/>
                <w:lang w:eastAsia="en-US"/>
              </w:rPr>
              <w:t xml:space="preserve"> zverejní na svojom webovom sídle </w:t>
            </w:r>
            <w:hyperlink r:id="rId17" w:history="1">
              <w:r w:rsidR="00611435" w:rsidRPr="000D2A86">
                <w:rPr>
                  <w:rStyle w:val="Hypertextovprepojenie"/>
                  <w:rFonts w:ascii="Arial Narrow" w:hAnsi="Arial Narrow" w:cs="Times New Roman"/>
                  <w:sz w:val="22"/>
                  <w:szCs w:val="20"/>
                  <w:lang w:eastAsia="en-US"/>
                </w:rPr>
                <w:t>www.op-kzp.sk</w:t>
              </w:r>
            </w:hyperlink>
            <w:r w:rsidR="00611435" w:rsidRPr="000D2A86">
              <w:rPr>
                <w:rFonts w:ascii="Arial Narrow" w:hAnsi="Arial Narrow" w:cs="Times New Roman"/>
                <w:color w:val="auto"/>
                <w:sz w:val="22"/>
                <w:szCs w:val="20"/>
                <w:lang w:eastAsia="en-US"/>
              </w:rPr>
              <w:t xml:space="preserve">. </w:t>
            </w:r>
          </w:p>
          <w:p w14:paraId="38F9FFA2" w14:textId="18BE03DA" w:rsidR="00CF3A5F" w:rsidRPr="000D2A86" w:rsidRDefault="00611435" w:rsidP="00611435">
            <w:pPr>
              <w:pStyle w:val="Default"/>
              <w:spacing w:after="120"/>
              <w:jc w:val="both"/>
              <w:rPr>
                <w:rFonts w:ascii="Arial Narrow" w:hAnsi="Arial Narrow"/>
                <w:b/>
              </w:rPr>
            </w:pPr>
            <w:r w:rsidRPr="000D2A86">
              <w:rPr>
                <w:rFonts w:ascii="Arial Narrow" w:hAnsi="Arial Narrow" w:cs="Times New Roman"/>
                <w:b/>
                <w:color w:val="auto"/>
                <w:sz w:val="22"/>
                <w:szCs w:val="20"/>
                <w:lang w:eastAsia="en-US"/>
              </w:rPr>
              <w:t>Podrobnosti o procese schvaľovania žiadostí o NFP sú uvedené v Príručke pre žiadateľa.</w:t>
            </w:r>
          </w:p>
        </w:tc>
      </w:tr>
      <w:tr w:rsidR="00AD2EBE" w:rsidRPr="000D2A86" w14:paraId="793DFD86" w14:textId="77777777" w:rsidTr="006D0860">
        <w:tblPrEx>
          <w:jc w:val="left"/>
        </w:tblPrEx>
        <w:tc>
          <w:tcPr>
            <w:tcW w:w="10065" w:type="dxa"/>
            <w:gridSpan w:val="7"/>
            <w:shd w:val="clear" w:color="auto" w:fill="365F91" w:themeFill="accent1" w:themeFillShade="BF"/>
          </w:tcPr>
          <w:p w14:paraId="086080E8" w14:textId="376CEA2D" w:rsidR="00AD2EBE" w:rsidRPr="000D2A86" w:rsidRDefault="00AD2EBE" w:rsidP="000D0769">
            <w:pPr>
              <w:autoSpaceDE w:val="0"/>
              <w:autoSpaceDN w:val="0"/>
              <w:adjustRightInd w:val="0"/>
              <w:spacing w:before="120" w:after="120"/>
              <w:rPr>
                <w:rFonts w:ascii="Arial Narrow" w:hAnsi="Arial Narrow"/>
                <w:b/>
                <w:color w:val="FFFFFF" w:themeColor="background1"/>
              </w:rPr>
            </w:pPr>
            <w:r w:rsidRPr="000D2A86">
              <w:rPr>
                <w:rFonts w:ascii="Arial Narrow" w:hAnsi="Arial Narrow"/>
                <w:b/>
                <w:color w:val="FFFFFF" w:themeColor="background1"/>
              </w:rPr>
              <w:lastRenderedPageBreak/>
              <w:t xml:space="preserve">Miesto a spôsob podania </w:t>
            </w:r>
            <w:r w:rsidR="000D0769" w:rsidRPr="000D2A86">
              <w:rPr>
                <w:rFonts w:ascii="Arial Narrow" w:hAnsi="Arial Narrow"/>
                <w:b/>
                <w:color w:val="FFFFFF" w:themeColor="background1"/>
              </w:rPr>
              <w:t>žiadosti o NFP</w:t>
            </w:r>
          </w:p>
        </w:tc>
      </w:tr>
      <w:tr w:rsidR="00AD2EBE" w:rsidRPr="000D2A86" w14:paraId="55C82D9A" w14:textId="77777777" w:rsidTr="006D0860">
        <w:tblPrEx>
          <w:jc w:val="left"/>
        </w:tblPrEx>
        <w:tc>
          <w:tcPr>
            <w:tcW w:w="10065" w:type="dxa"/>
            <w:gridSpan w:val="7"/>
            <w:tcBorders>
              <w:bottom w:val="single" w:sz="4" w:space="0" w:color="auto"/>
            </w:tcBorders>
          </w:tcPr>
          <w:p w14:paraId="5E6C7AB1" w14:textId="2BD3D216" w:rsidR="003B1AEE" w:rsidRPr="000D2A86" w:rsidRDefault="003B1AEE" w:rsidP="00F35709">
            <w:pPr>
              <w:spacing w:before="120" w:after="120"/>
              <w:jc w:val="both"/>
              <w:rPr>
                <w:rFonts w:ascii="Arial Narrow" w:hAnsi="Arial Narrow"/>
                <w:szCs w:val="22"/>
              </w:rPr>
            </w:pPr>
            <w:r w:rsidRPr="000D2A86">
              <w:rPr>
                <w:rFonts w:ascii="Arial Narrow" w:hAnsi="Arial Narrow"/>
                <w:szCs w:val="22"/>
              </w:rPr>
              <w:t xml:space="preserve">Žiadateľ predkladá formulár ŽoNFP a všetky prílohy žiadosti o NFP elektronicky prostredníctvom verejnej časti ITMS 2014+. </w:t>
            </w:r>
            <w:r w:rsidR="008344B2">
              <w:rPr>
                <w:rFonts w:ascii="Arial Narrow" w:hAnsi="Arial Narrow"/>
                <w:szCs w:val="22"/>
              </w:rPr>
              <w:t xml:space="preserve">Po odoslaní </w:t>
            </w:r>
            <w:r w:rsidR="002526B1">
              <w:rPr>
                <w:rFonts w:ascii="Arial Narrow" w:hAnsi="Arial Narrow"/>
                <w:szCs w:val="22"/>
              </w:rPr>
              <w:t xml:space="preserve">dokumentácie </w:t>
            </w:r>
            <w:r w:rsidR="008344B2">
              <w:rPr>
                <w:rFonts w:ascii="Arial Narrow" w:hAnsi="Arial Narrow"/>
                <w:szCs w:val="22"/>
              </w:rPr>
              <w:t xml:space="preserve">cez ITMS2014+ </w:t>
            </w:r>
            <w:r w:rsidRPr="000D2A86">
              <w:rPr>
                <w:rFonts w:ascii="Arial Narrow" w:hAnsi="Arial Narrow"/>
                <w:szCs w:val="22"/>
              </w:rPr>
              <w:t>je žiadateľ povinný predložiť</w:t>
            </w:r>
            <w:r w:rsidR="002526B1">
              <w:rPr>
                <w:rFonts w:ascii="Arial Narrow" w:hAnsi="Arial Narrow"/>
                <w:szCs w:val="22"/>
              </w:rPr>
              <w:t xml:space="preserve"> poskytovateľovi formulár ŽoNFP (bez príloh, ktoré už zaslal cez ITMS2014+) prostredníctvom:</w:t>
            </w:r>
            <w:r w:rsidRPr="000D2A86">
              <w:rPr>
                <w:rFonts w:ascii="Arial Narrow" w:hAnsi="Arial Narrow"/>
                <w:szCs w:val="22"/>
              </w:rPr>
              <w:t xml:space="preserve"> </w:t>
            </w:r>
          </w:p>
          <w:p w14:paraId="3C9DD434" w14:textId="10B0427D" w:rsidR="008344B2" w:rsidRDefault="008344B2" w:rsidP="00F35709">
            <w:pPr>
              <w:pStyle w:val="Odsekzoznamu"/>
              <w:numPr>
                <w:ilvl w:val="0"/>
                <w:numId w:val="55"/>
              </w:numPr>
              <w:jc w:val="both"/>
              <w:rPr>
                <w:rFonts w:ascii="Arial Narrow" w:hAnsi="Arial Narrow"/>
                <w:szCs w:val="22"/>
              </w:rPr>
            </w:pPr>
            <w:r w:rsidRPr="00D41BD1">
              <w:rPr>
                <w:rFonts w:ascii="Arial Narrow" w:hAnsi="Arial Narrow"/>
                <w:b/>
                <w:szCs w:val="22"/>
              </w:rPr>
              <w:t>e-schránky</w:t>
            </w:r>
            <w:r w:rsidRPr="00D41BD1">
              <w:rPr>
                <w:rStyle w:val="Odkaznapoznmkupodiarou"/>
                <w:rFonts w:ascii="Arial Narrow" w:hAnsi="Arial Narrow"/>
                <w:szCs w:val="22"/>
              </w:rPr>
              <w:footnoteReference w:id="5"/>
            </w:r>
            <w:r w:rsidRPr="00D41BD1">
              <w:rPr>
                <w:rFonts w:ascii="Arial Narrow" w:hAnsi="Arial Narrow"/>
                <w:szCs w:val="22"/>
              </w:rPr>
              <w:t xml:space="preserve"> </w:t>
            </w:r>
            <w:r w:rsidR="002526B1">
              <w:rPr>
                <w:rFonts w:ascii="Arial Narrow" w:hAnsi="Arial Narrow"/>
                <w:szCs w:val="22"/>
              </w:rPr>
              <w:t>alebo</w:t>
            </w:r>
          </w:p>
          <w:p w14:paraId="6663FDA0" w14:textId="1A227198" w:rsidR="002526B1" w:rsidRPr="009F41A0" w:rsidRDefault="0045693B" w:rsidP="002526B1">
            <w:pPr>
              <w:pStyle w:val="Odsekzoznamu"/>
              <w:numPr>
                <w:ilvl w:val="0"/>
                <w:numId w:val="55"/>
              </w:numPr>
              <w:jc w:val="both"/>
              <w:rPr>
                <w:rFonts w:ascii="Arial Narrow" w:hAnsi="Arial Narrow"/>
                <w:b/>
                <w:szCs w:val="22"/>
              </w:rPr>
            </w:pPr>
            <w:r w:rsidRPr="009F41A0">
              <w:rPr>
                <w:rFonts w:ascii="Arial Narrow" w:hAnsi="Arial Narrow"/>
                <w:b/>
                <w:szCs w:val="22"/>
              </w:rPr>
              <w:t xml:space="preserve">v listinnej </w:t>
            </w:r>
            <w:r w:rsidR="008344B2" w:rsidRPr="009F41A0">
              <w:rPr>
                <w:rFonts w:ascii="Arial Narrow" w:hAnsi="Arial Narrow"/>
                <w:b/>
                <w:szCs w:val="22"/>
              </w:rPr>
              <w:t>podobne</w:t>
            </w:r>
            <w:r w:rsidR="002526B1" w:rsidRPr="002526B1">
              <w:rPr>
                <w:rFonts w:ascii="Arial Narrow" w:hAnsi="Arial Narrow"/>
                <w:b/>
                <w:szCs w:val="22"/>
              </w:rPr>
              <w:t xml:space="preserve"> </w:t>
            </w:r>
          </w:p>
          <w:p w14:paraId="7891A2B1" w14:textId="77777777" w:rsidR="00A47D8E" w:rsidRDefault="00A47D8E" w:rsidP="002526B1">
            <w:pPr>
              <w:jc w:val="both"/>
              <w:rPr>
                <w:rFonts w:ascii="Arial Narrow" w:hAnsi="Arial Narrow"/>
                <w:szCs w:val="22"/>
              </w:rPr>
            </w:pPr>
          </w:p>
          <w:p w14:paraId="64CEF8E0" w14:textId="5AD0BF61" w:rsidR="002526B1" w:rsidRDefault="002526B1" w:rsidP="002526B1">
            <w:pPr>
              <w:jc w:val="both"/>
              <w:rPr>
                <w:rFonts w:ascii="Arial Narrow" w:hAnsi="Arial Narrow"/>
                <w:szCs w:val="22"/>
              </w:rPr>
            </w:pPr>
            <w:r>
              <w:rPr>
                <w:rFonts w:ascii="Arial Narrow" w:hAnsi="Arial Narrow"/>
                <w:szCs w:val="22"/>
              </w:rPr>
              <w:t xml:space="preserve">V prípade, ak niektoré z príloh žiadosti o NFP nebolo možné </w:t>
            </w:r>
            <w:r w:rsidRPr="00D41BD1">
              <w:rPr>
                <w:rFonts w:ascii="Arial Narrow" w:hAnsi="Arial Narrow"/>
                <w:szCs w:val="22"/>
              </w:rPr>
              <w:t xml:space="preserve">z technických príčin, </w:t>
            </w:r>
            <w:r>
              <w:rPr>
                <w:rFonts w:ascii="Arial Narrow" w:hAnsi="Arial Narrow"/>
                <w:szCs w:val="22"/>
              </w:rPr>
              <w:t>(</w:t>
            </w:r>
            <w:r w:rsidRPr="00D41BD1">
              <w:rPr>
                <w:rFonts w:ascii="Arial Narrow" w:hAnsi="Arial Narrow"/>
                <w:szCs w:val="22"/>
              </w:rPr>
              <w:t>napr. z dôvodu obmedzení veľkosti predkladaných príloh</w:t>
            </w:r>
            <w:r>
              <w:rPr>
                <w:rFonts w:ascii="Arial Narrow" w:hAnsi="Arial Narrow"/>
                <w:szCs w:val="22"/>
              </w:rPr>
              <w:t>) predložiť cez ITMS2014+, tieto je žiadateľ povinný osobitne zaslať v listinnej podobe.</w:t>
            </w:r>
          </w:p>
          <w:p w14:paraId="23A0612B" w14:textId="77777777" w:rsidR="00A06C50" w:rsidRPr="00D41BD1" w:rsidRDefault="00A06C50" w:rsidP="00A06C50">
            <w:pPr>
              <w:spacing w:before="120" w:after="120"/>
              <w:jc w:val="both"/>
              <w:rPr>
                <w:rFonts w:ascii="Arial Narrow" w:hAnsi="Arial Narrow" w:cs="Arial"/>
                <w:color w:val="000000"/>
                <w:szCs w:val="22"/>
              </w:rPr>
            </w:pPr>
            <w:r w:rsidRPr="00D41BD1">
              <w:rPr>
                <w:rFonts w:ascii="Arial Narrow" w:hAnsi="Arial Narrow" w:cs="Arial"/>
                <w:color w:val="000000"/>
                <w:szCs w:val="22"/>
              </w:rPr>
              <w:t>Adresa na doručovanie dokumentov v listinnej podobe:</w:t>
            </w:r>
          </w:p>
          <w:p w14:paraId="5ABC6551" w14:textId="77777777" w:rsidR="00A06C50" w:rsidRPr="00D41BD1" w:rsidRDefault="00A06C50" w:rsidP="00A06C50">
            <w:pPr>
              <w:keepNext/>
              <w:rPr>
                <w:rFonts w:ascii="Arial Narrow" w:hAnsi="Arial Narrow" w:cs="Arial"/>
                <w:b/>
                <w:color w:val="000000"/>
                <w:szCs w:val="22"/>
              </w:rPr>
            </w:pPr>
            <w:r w:rsidRPr="00D41BD1">
              <w:rPr>
                <w:rFonts w:ascii="Arial Narrow" w:hAnsi="Arial Narrow" w:cs="Arial"/>
                <w:b/>
                <w:color w:val="000000"/>
                <w:szCs w:val="22"/>
              </w:rPr>
              <w:t>Ministerstvo životného prostredia Slovenskej republiky</w:t>
            </w:r>
          </w:p>
          <w:p w14:paraId="0887C532" w14:textId="77777777" w:rsidR="00A06C50" w:rsidRPr="00D41BD1" w:rsidRDefault="00A06C50" w:rsidP="00A06C50">
            <w:pPr>
              <w:jc w:val="both"/>
              <w:rPr>
                <w:rFonts w:ascii="Arial Narrow" w:hAnsi="Arial Narrow" w:cs="Arial"/>
                <w:b/>
                <w:color w:val="000000"/>
                <w:szCs w:val="22"/>
              </w:rPr>
            </w:pPr>
            <w:r w:rsidRPr="00D41BD1">
              <w:rPr>
                <w:rFonts w:ascii="Arial Narrow" w:hAnsi="Arial Narrow" w:cs="Arial"/>
                <w:b/>
                <w:color w:val="000000"/>
                <w:szCs w:val="22"/>
              </w:rPr>
              <w:t xml:space="preserve">Sekcia environmentálnych programov a projektov </w:t>
            </w:r>
          </w:p>
          <w:p w14:paraId="5BA4D0CD" w14:textId="77777777" w:rsidR="00A06C50" w:rsidRPr="00D41BD1" w:rsidRDefault="00A06C50" w:rsidP="00A06C50">
            <w:pPr>
              <w:rPr>
                <w:rFonts w:ascii="Arial Narrow" w:hAnsi="Arial Narrow" w:cs="Arial"/>
                <w:color w:val="000000"/>
                <w:szCs w:val="22"/>
              </w:rPr>
            </w:pPr>
            <w:r w:rsidRPr="00D41BD1">
              <w:rPr>
                <w:rFonts w:ascii="Arial Narrow" w:hAnsi="Arial Narrow" w:cs="Arial"/>
                <w:b/>
                <w:color w:val="000000"/>
                <w:szCs w:val="22"/>
              </w:rPr>
              <w:t>Odbor posudzovania projektov</w:t>
            </w:r>
          </w:p>
          <w:p w14:paraId="5CEB26CE" w14:textId="77777777" w:rsidR="00A06C50" w:rsidRPr="00D41BD1" w:rsidRDefault="00A06C50" w:rsidP="00A06C50">
            <w:pPr>
              <w:rPr>
                <w:rFonts w:ascii="Arial Narrow" w:hAnsi="Arial Narrow" w:cs="Arial"/>
                <w:b/>
                <w:color w:val="000000"/>
                <w:szCs w:val="22"/>
              </w:rPr>
            </w:pPr>
            <w:r w:rsidRPr="00D41BD1">
              <w:rPr>
                <w:rFonts w:ascii="Arial Narrow" w:hAnsi="Arial Narrow" w:cs="Arial"/>
                <w:b/>
                <w:color w:val="000000"/>
                <w:szCs w:val="22"/>
              </w:rPr>
              <w:t>Karloveská 2</w:t>
            </w:r>
          </w:p>
          <w:p w14:paraId="443CA0FA" w14:textId="77777777" w:rsidR="00A06C50" w:rsidRPr="00D41BD1" w:rsidRDefault="00A06C50" w:rsidP="00A06C50">
            <w:pPr>
              <w:rPr>
                <w:rFonts w:ascii="Arial Narrow" w:hAnsi="Arial Narrow" w:cs="Arial"/>
                <w:b/>
                <w:color w:val="000000"/>
                <w:szCs w:val="22"/>
              </w:rPr>
            </w:pPr>
            <w:r w:rsidRPr="00D41BD1">
              <w:rPr>
                <w:rFonts w:ascii="Arial Narrow" w:hAnsi="Arial Narrow" w:cs="Arial"/>
                <w:b/>
                <w:color w:val="000000"/>
                <w:szCs w:val="22"/>
              </w:rPr>
              <w:t>841 04 Bratislava</w:t>
            </w:r>
          </w:p>
          <w:p w14:paraId="671062EA" w14:textId="77777777" w:rsidR="00F35709" w:rsidRPr="000D2A86" w:rsidRDefault="00F35709" w:rsidP="00A47D8E">
            <w:pPr>
              <w:pStyle w:val="slovanzoznam"/>
              <w:tabs>
                <w:tab w:val="left" w:pos="708"/>
              </w:tabs>
              <w:spacing w:after="0" w:line="240" w:lineRule="auto"/>
              <w:ind w:left="1163" w:hanging="425"/>
              <w:rPr>
                <w:rFonts w:ascii="Arial Narrow" w:hAnsi="Arial Narrow"/>
                <w:sz w:val="22"/>
                <w:szCs w:val="22"/>
                <w:lang w:val="sk-SK"/>
              </w:rPr>
            </w:pPr>
          </w:p>
          <w:p w14:paraId="52B368C1" w14:textId="77777777" w:rsidR="002526B1" w:rsidRPr="00D41BD1" w:rsidRDefault="002526B1" w:rsidP="002526B1">
            <w:pPr>
              <w:pStyle w:val="slovanzoznam"/>
              <w:tabs>
                <w:tab w:val="left" w:pos="708"/>
              </w:tabs>
              <w:spacing w:before="120" w:after="120" w:line="240" w:lineRule="auto"/>
              <w:ind w:left="0" w:firstLine="0"/>
              <w:rPr>
                <w:rFonts w:ascii="Arial Narrow" w:hAnsi="Arial Narrow"/>
                <w:sz w:val="22"/>
                <w:szCs w:val="22"/>
                <w:lang w:val="sk-SK"/>
              </w:rPr>
            </w:pPr>
            <w:r w:rsidRPr="00D41BD1">
              <w:rPr>
                <w:rFonts w:ascii="Arial Narrow" w:hAnsi="Arial Narrow"/>
                <w:sz w:val="22"/>
                <w:szCs w:val="22"/>
                <w:lang w:val="sk-SK"/>
              </w:rPr>
              <w:t>Dokumenty predkladané v listinnej podobe je možné predložiť na vyššie uvedenú adresu jedným z nasledovných spôsobov:</w:t>
            </w:r>
          </w:p>
          <w:p w14:paraId="4ABBB71D" w14:textId="77777777" w:rsidR="004A40D2" w:rsidRPr="000D2A86" w:rsidRDefault="004A40D2" w:rsidP="00A47D8E">
            <w:pPr>
              <w:pStyle w:val="slovanzoznam"/>
              <w:numPr>
                <w:ilvl w:val="0"/>
                <w:numId w:val="8"/>
              </w:numPr>
              <w:tabs>
                <w:tab w:val="clear" w:pos="360"/>
                <w:tab w:val="clear" w:pos="720"/>
                <w:tab w:val="left" w:pos="284"/>
              </w:tabs>
              <w:spacing w:after="0" w:line="240" w:lineRule="auto"/>
              <w:ind w:left="1163" w:hanging="425"/>
              <w:rPr>
                <w:rFonts w:ascii="Arial Narrow" w:hAnsi="Arial Narrow"/>
                <w:sz w:val="22"/>
                <w:szCs w:val="22"/>
                <w:lang w:val="sk-SK"/>
              </w:rPr>
            </w:pPr>
            <w:r w:rsidRPr="000D2A86">
              <w:rPr>
                <w:rFonts w:ascii="Arial Narrow" w:hAnsi="Arial Narrow"/>
                <w:sz w:val="22"/>
                <w:szCs w:val="22"/>
                <w:lang w:val="sk-SK"/>
              </w:rPr>
              <w:t>osobne v pracovné dni v čase 8:30 – 12:00 a 12:30 – 15:00,</w:t>
            </w:r>
          </w:p>
          <w:p w14:paraId="1E6C9FD1" w14:textId="77777777" w:rsidR="004A40D2" w:rsidRPr="000D2A86" w:rsidRDefault="004A40D2" w:rsidP="00A47D8E">
            <w:pPr>
              <w:pStyle w:val="slovanzoznam"/>
              <w:numPr>
                <w:ilvl w:val="0"/>
                <w:numId w:val="8"/>
              </w:numPr>
              <w:tabs>
                <w:tab w:val="clear" w:pos="360"/>
                <w:tab w:val="clear" w:pos="720"/>
                <w:tab w:val="left" w:pos="284"/>
              </w:tabs>
              <w:spacing w:after="0" w:line="240" w:lineRule="auto"/>
              <w:ind w:left="1163" w:hanging="425"/>
              <w:rPr>
                <w:rFonts w:ascii="Arial Narrow" w:hAnsi="Arial Narrow"/>
                <w:sz w:val="22"/>
                <w:szCs w:val="22"/>
                <w:lang w:val="sk-SK"/>
              </w:rPr>
            </w:pPr>
            <w:r w:rsidRPr="000D2A86">
              <w:rPr>
                <w:rFonts w:ascii="Arial Narrow" w:hAnsi="Arial Narrow"/>
                <w:sz w:val="22"/>
                <w:szCs w:val="22"/>
                <w:lang w:val="sk-SK"/>
              </w:rPr>
              <w:t>doporučenou poštou,</w:t>
            </w:r>
          </w:p>
          <w:p w14:paraId="483BC4F4" w14:textId="77777777" w:rsidR="004A40D2" w:rsidRPr="000D2A86" w:rsidRDefault="004A40D2" w:rsidP="00A47D8E">
            <w:pPr>
              <w:pStyle w:val="slovanzoznam"/>
              <w:numPr>
                <w:ilvl w:val="0"/>
                <w:numId w:val="8"/>
              </w:numPr>
              <w:tabs>
                <w:tab w:val="clear" w:pos="360"/>
                <w:tab w:val="clear" w:pos="720"/>
                <w:tab w:val="left" w:pos="284"/>
              </w:tabs>
              <w:spacing w:after="0" w:line="240" w:lineRule="auto"/>
              <w:ind w:left="1163" w:hanging="425"/>
              <w:rPr>
                <w:rFonts w:ascii="Arial Narrow" w:hAnsi="Arial Narrow"/>
                <w:sz w:val="22"/>
                <w:szCs w:val="22"/>
                <w:lang w:val="sk-SK"/>
              </w:rPr>
            </w:pPr>
            <w:r w:rsidRPr="000D2A86">
              <w:rPr>
                <w:rFonts w:ascii="Arial Narrow" w:hAnsi="Arial Narrow"/>
                <w:sz w:val="22"/>
                <w:szCs w:val="22"/>
                <w:lang w:val="sk-SK"/>
              </w:rPr>
              <w:t>kuriérskou službou.</w:t>
            </w:r>
          </w:p>
          <w:p w14:paraId="37FFAF0A" w14:textId="3A615963" w:rsidR="004A40D2" w:rsidRPr="000D2A86" w:rsidRDefault="004A40D2" w:rsidP="004A40D2">
            <w:pPr>
              <w:spacing w:before="120" w:after="120"/>
              <w:jc w:val="both"/>
              <w:rPr>
                <w:rFonts w:ascii="Arial Narrow" w:hAnsi="Arial Narrow" w:cs="Arial"/>
                <w:color w:val="000000"/>
                <w:szCs w:val="22"/>
              </w:rPr>
            </w:pPr>
            <w:r w:rsidRPr="000D2A86">
              <w:rPr>
                <w:rFonts w:ascii="Arial Narrow" w:hAnsi="Arial Narrow" w:cs="Arial"/>
                <w:color w:val="000000"/>
                <w:szCs w:val="22"/>
              </w:rPr>
              <w:t xml:space="preserve">Žiadateľ je v zmysle § 19 zákona o príspevku z EŠIF povinný predložiť žiadosť o NFP </w:t>
            </w:r>
            <w:r w:rsidRPr="000D2A86">
              <w:rPr>
                <w:rFonts w:ascii="Arial Narrow" w:hAnsi="Arial Narrow" w:cs="Arial"/>
                <w:color w:val="000000"/>
                <w:szCs w:val="22"/>
                <w:u w:val="single"/>
              </w:rPr>
              <w:t>riadne</w:t>
            </w:r>
            <w:r w:rsidRPr="000D2A86">
              <w:rPr>
                <w:rFonts w:ascii="Arial Narrow" w:hAnsi="Arial Narrow" w:cs="Arial"/>
                <w:color w:val="000000"/>
                <w:szCs w:val="22"/>
              </w:rPr>
              <w:t xml:space="preserve">, </w:t>
            </w:r>
            <w:r w:rsidRPr="000D2A86">
              <w:rPr>
                <w:rFonts w:ascii="Arial Narrow" w:hAnsi="Arial Narrow" w:cs="Arial"/>
                <w:color w:val="000000"/>
                <w:szCs w:val="22"/>
                <w:u w:val="single"/>
              </w:rPr>
              <w:t>včas</w:t>
            </w:r>
            <w:r w:rsidRPr="000D2A86">
              <w:rPr>
                <w:rFonts w:ascii="Arial Narrow" w:hAnsi="Arial Narrow" w:cs="Arial"/>
                <w:color w:val="000000"/>
                <w:szCs w:val="22"/>
              </w:rPr>
              <w:t xml:space="preserve"> a </w:t>
            </w:r>
            <w:r w:rsidRPr="000D2A86">
              <w:rPr>
                <w:rFonts w:ascii="Arial Narrow" w:hAnsi="Arial Narrow" w:cs="Arial"/>
                <w:color w:val="000000"/>
                <w:szCs w:val="22"/>
                <w:u w:val="single"/>
              </w:rPr>
              <w:t xml:space="preserve">vo forme určenej </w:t>
            </w:r>
            <w:r w:rsidR="00FE7300" w:rsidRPr="000D2A86">
              <w:rPr>
                <w:rFonts w:ascii="Arial Narrow" w:hAnsi="Arial Narrow" w:cs="Arial"/>
                <w:color w:val="000000"/>
                <w:szCs w:val="22"/>
                <w:u w:val="single"/>
              </w:rPr>
              <w:t>poskytovateľom</w:t>
            </w:r>
            <w:r w:rsidRPr="000D2A86">
              <w:rPr>
                <w:rFonts w:ascii="Arial Narrow" w:hAnsi="Arial Narrow" w:cs="Arial"/>
                <w:color w:val="000000"/>
                <w:szCs w:val="22"/>
              </w:rPr>
              <w:t xml:space="preserve">. </w:t>
            </w:r>
          </w:p>
          <w:p w14:paraId="3D232C80" w14:textId="3605B79B" w:rsidR="00F35709" w:rsidRPr="000D2A86" w:rsidRDefault="004A40D2" w:rsidP="004A40D2">
            <w:pPr>
              <w:jc w:val="both"/>
              <w:rPr>
                <w:rFonts w:ascii="Arial Narrow" w:hAnsi="Arial Narrow"/>
                <w:szCs w:val="22"/>
                <w:u w:val="single"/>
              </w:rPr>
            </w:pPr>
            <w:r w:rsidRPr="000D2A86">
              <w:rPr>
                <w:rFonts w:ascii="Arial Narrow" w:hAnsi="Arial Narrow" w:cs="Arial"/>
                <w:color w:val="000000"/>
                <w:szCs w:val="22"/>
              </w:rPr>
              <w:t xml:space="preserve">Podmienky, ktoré musí žiadateľ splniť na to, aby bola žiadosť o NFP predložená riadne, včas a vo forme určenej </w:t>
            </w:r>
            <w:r w:rsidR="00FE7300" w:rsidRPr="000D2A86">
              <w:rPr>
                <w:rFonts w:ascii="Arial Narrow" w:hAnsi="Arial Narrow" w:cs="Arial"/>
                <w:color w:val="000000"/>
                <w:szCs w:val="22"/>
              </w:rPr>
              <w:t>poskytovateľom</w:t>
            </w:r>
            <w:r w:rsidRPr="000D2A86">
              <w:rPr>
                <w:rFonts w:ascii="Arial Narrow" w:hAnsi="Arial Narrow" w:cs="Arial"/>
                <w:color w:val="000000"/>
                <w:szCs w:val="22"/>
              </w:rPr>
              <w:t>, vrátane presného procesného postupu a technicko-organizačných náležitostí pri predkladaní žiadosti o NFP, ako aj postup pri získavaní prístupu žiadateľa do verejnej časti ITMS2014+, sú bližšie špecifikované v kapitole 2 Príručky pre žiadateľa.</w:t>
            </w:r>
          </w:p>
          <w:p w14:paraId="0598E650" w14:textId="2BE529AF" w:rsidR="008E66BF" w:rsidRPr="000D2A86" w:rsidRDefault="004A40D2" w:rsidP="00863506">
            <w:pPr>
              <w:spacing w:before="120" w:after="120"/>
              <w:jc w:val="both"/>
              <w:rPr>
                <w:rFonts w:ascii="Arial Narrow" w:hAnsi="Arial Narrow" w:cs="Arial"/>
                <w:b/>
                <w:color w:val="000000"/>
                <w:szCs w:val="22"/>
              </w:rPr>
            </w:pPr>
            <w:r w:rsidRPr="000D2A86">
              <w:rPr>
                <w:rFonts w:ascii="Arial Narrow" w:hAnsi="Arial Narrow"/>
                <w:szCs w:val="22"/>
                <w:u w:val="single"/>
              </w:rPr>
              <w:t xml:space="preserve">V prípade, ak žiadateľ nepredloží žiadosť o NFP riadne, včas a v určenej forme v zmysle inštrukcií uvedených v Príručke pre žiadateľa, </w:t>
            </w:r>
            <w:r w:rsidR="00863506" w:rsidRPr="000D2A86">
              <w:rPr>
                <w:rFonts w:ascii="Arial Narrow" w:hAnsi="Arial Narrow"/>
                <w:szCs w:val="22"/>
                <w:u w:val="single"/>
              </w:rPr>
              <w:t>poskytovateľ</w:t>
            </w:r>
            <w:r w:rsidRPr="000D2A86">
              <w:rPr>
                <w:rFonts w:ascii="Arial Narrow" w:hAnsi="Arial Narrow"/>
                <w:szCs w:val="22"/>
                <w:u w:val="single"/>
              </w:rPr>
              <w:t xml:space="preserve"> zastaví konanie o žiadosti.</w:t>
            </w:r>
          </w:p>
        </w:tc>
      </w:tr>
      <w:tr w:rsidR="00AD2EBE" w:rsidRPr="000D2A86" w14:paraId="07060DF0" w14:textId="77777777" w:rsidTr="006D0860">
        <w:tblPrEx>
          <w:jc w:val="left"/>
        </w:tblPrEx>
        <w:tc>
          <w:tcPr>
            <w:tcW w:w="10065" w:type="dxa"/>
            <w:gridSpan w:val="7"/>
            <w:shd w:val="clear" w:color="auto" w:fill="365F91" w:themeFill="accent1" w:themeFillShade="BF"/>
          </w:tcPr>
          <w:p w14:paraId="7B8A6307" w14:textId="77777777" w:rsidR="00AD2EBE" w:rsidRPr="000D2A86" w:rsidRDefault="00AD2EBE" w:rsidP="004F5D9B">
            <w:pPr>
              <w:autoSpaceDE w:val="0"/>
              <w:autoSpaceDN w:val="0"/>
              <w:adjustRightInd w:val="0"/>
              <w:spacing w:before="120" w:after="120"/>
              <w:rPr>
                <w:rFonts w:ascii="Arial Narrow" w:hAnsi="Arial Narrow"/>
                <w:b/>
                <w:color w:val="FFFFFF" w:themeColor="background1"/>
              </w:rPr>
            </w:pPr>
            <w:r w:rsidRPr="000D2A86">
              <w:rPr>
                <w:rFonts w:ascii="Arial Narrow" w:hAnsi="Arial Narrow"/>
                <w:b/>
                <w:color w:val="FFFFFF" w:themeColor="background1"/>
              </w:rPr>
              <w:t xml:space="preserve">Kontaktné údaje poskytovateľa a spôsob komunikácie s poskytovateľom </w:t>
            </w:r>
          </w:p>
        </w:tc>
      </w:tr>
      <w:tr w:rsidR="00AD2EBE" w:rsidRPr="000D2A86" w14:paraId="7E039B6C" w14:textId="77777777" w:rsidTr="006D0860">
        <w:tblPrEx>
          <w:jc w:val="left"/>
        </w:tblPrEx>
        <w:tc>
          <w:tcPr>
            <w:tcW w:w="10065" w:type="dxa"/>
            <w:gridSpan w:val="7"/>
          </w:tcPr>
          <w:p w14:paraId="163F470D" w14:textId="77777777" w:rsidR="004A40D2" w:rsidRPr="000D2A86" w:rsidRDefault="004A40D2" w:rsidP="009F41A0">
            <w:pPr>
              <w:spacing w:before="120" w:after="120"/>
              <w:jc w:val="both"/>
              <w:rPr>
                <w:rFonts w:ascii="Arial Narrow" w:hAnsi="Arial Narrow"/>
                <w:color w:val="000000"/>
                <w:szCs w:val="22"/>
              </w:rPr>
            </w:pPr>
            <w:r w:rsidRPr="000D2A86">
              <w:rPr>
                <w:rFonts w:ascii="Arial Narrow" w:hAnsi="Arial Narrow"/>
                <w:color w:val="000000"/>
                <w:szCs w:val="22"/>
              </w:rPr>
              <w:lastRenderedPageBreak/>
              <w:t xml:space="preserve">Informácie týkajúce sa tejto výzvy je možné získať na webovom sídle </w:t>
            </w:r>
            <w:hyperlink r:id="rId18" w:history="1">
              <w:r w:rsidRPr="000D2A86">
                <w:rPr>
                  <w:rStyle w:val="Hypertextovprepojenie"/>
                  <w:rFonts w:ascii="Arial Narrow" w:hAnsi="Arial Narrow"/>
                </w:rPr>
                <w:t>www.op-kzp.sk</w:t>
              </w:r>
            </w:hyperlink>
            <w:r w:rsidRPr="000D2A86">
              <w:rPr>
                <w:rFonts w:ascii="Arial Narrow" w:hAnsi="Arial Narrow"/>
              </w:rPr>
              <w:t xml:space="preserve"> a zároveň</w:t>
            </w:r>
            <w:r w:rsidRPr="000D2A86">
              <w:rPr>
                <w:rFonts w:ascii="Arial Narrow" w:hAnsi="Arial Narrow"/>
                <w:color w:val="000000"/>
                <w:szCs w:val="22"/>
              </w:rPr>
              <w:t xml:space="preserve">  jednou z nasledovných foriem:</w:t>
            </w:r>
          </w:p>
          <w:p w14:paraId="14957FBD" w14:textId="14617CDE" w:rsidR="004A40D2" w:rsidRPr="000D2A86" w:rsidRDefault="00D904FE" w:rsidP="00F9241B">
            <w:pPr>
              <w:jc w:val="both"/>
              <w:rPr>
                <w:rFonts w:ascii="Arial Narrow" w:hAnsi="Arial Narrow"/>
                <w:color w:val="000000"/>
                <w:szCs w:val="22"/>
              </w:rPr>
            </w:pPr>
            <w:r>
              <w:rPr>
                <w:rFonts w:ascii="Arial Narrow" w:hAnsi="Arial Narrow"/>
                <w:b/>
                <w:color w:val="000000"/>
                <w:szCs w:val="22"/>
              </w:rPr>
              <w:t>Listin</w:t>
            </w:r>
            <w:r w:rsidR="00C254F3">
              <w:rPr>
                <w:rFonts w:ascii="Arial Narrow" w:hAnsi="Arial Narrow"/>
                <w:b/>
                <w:color w:val="000000"/>
                <w:szCs w:val="22"/>
              </w:rPr>
              <w:t>n</w:t>
            </w:r>
            <w:r>
              <w:rPr>
                <w:rFonts w:ascii="Arial Narrow" w:hAnsi="Arial Narrow"/>
                <w:b/>
                <w:color w:val="000000"/>
                <w:szCs w:val="22"/>
              </w:rPr>
              <w:t>ou</w:t>
            </w:r>
            <w:r w:rsidRPr="000D2A86">
              <w:rPr>
                <w:rFonts w:ascii="Arial Narrow" w:hAnsi="Arial Narrow"/>
                <w:b/>
                <w:color w:val="000000"/>
                <w:szCs w:val="22"/>
              </w:rPr>
              <w:t xml:space="preserve"> </w:t>
            </w:r>
            <w:r w:rsidR="004A40D2" w:rsidRPr="000D2A86">
              <w:rPr>
                <w:rFonts w:ascii="Arial Narrow" w:hAnsi="Arial Narrow"/>
                <w:b/>
                <w:color w:val="000000"/>
                <w:szCs w:val="22"/>
              </w:rPr>
              <w:t xml:space="preserve">formou na adrese </w:t>
            </w:r>
            <w:r w:rsidR="009C192E" w:rsidRPr="000D2A86">
              <w:rPr>
                <w:rFonts w:ascii="Arial Narrow" w:hAnsi="Arial Narrow"/>
                <w:b/>
                <w:color w:val="000000"/>
                <w:szCs w:val="22"/>
              </w:rPr>
              <w:t>poskytovateľa</w:t>
            </w:r>
            <w:r w:rsidR="004A40D2" w:rsidRPr="000D2A86">
              <w:rPr>
                <w:rFonts w:ascii="Arial Narrow" w:hAnsi="Arial Narrow"/>
                <w:b/>
                <w:color w:val="000000"/>
                <w:szCs w:val="22"/>
              </w:rPr>
              <w:t>:</w:t>
            </w:r>
          </w:p>
          <w:p w14:paraId="46522A1C" w14:textId="77777777" w:rsidR="004A40D2" w:rsidRPr="000D2A86" w:rsidRDefault="004A40D2" w:rsidP="00F9241B">
            <w:pPr>
              <w:jc w:val="both"/>
              <w:rPr>
                <w:rFonts w:ascii="Arial Narrow" w:hAnsi="Arial Narrow"/>
                <w:i/>
                <w:color w:val="000000"/>
                <w:szCs w:val="22"/>
              </w:rPr>
            </w:pPr>
            <w:r w:rsidRPr="000D2A86">
              <w:rPr>
                <w:rFonts w:ascii="Arial Narrow" w:hAnsi="Arial Narrow"/>
                <w:i/>
                <w:color w:val="000000"/>
                <w:szCs w:val="22"/>
              </w:rPr>
              <w:t>Ministerstvo životného prostredia Slovenskej republiky</w:t>
            </w:r>
          </w:p>
          <w:p w14:paraId="592653B4" w14:textId="77777777" w:rsidR="004A40D2" w:rsidRPr="000D2A86" w:rsidRDefault="004A40D2" w:rsidP="00F9241B">
            <w:pPr>
              <w:jc w:val="both"/>
              <w:rPr>
                <w:rFonts w:ascii="Arial Narrow" w:hAnsi="Arial Narrow"/>
                <w:i/>
                <w:color w:val="000000"/>
                <w:szCs w:val="22"/>
              </w:rPr>
            </w:pPr>
            <w:r w:rsidRPr="000D2A86">
              <w:rPr>
                <w:rFonts w:ascii="Arial Narrow" w:hAnsi="Arial Narrow"/>
                <w:i/>
                <w:color w:val="000000"/>
                <w:szCs w:val="22"/>
              </w:rPr>
              <w:t xml:space="preserve">Sekcia environmentálnych programov a projektov </w:t>
            </w:r>
          </w:p>
          <w:p w14:paraId="2E6610EF" w14:textId="77777777" w:rsidR="004A40D2" w:rsidRPr="000D2A86" w:rsidRDefault="004A40D2" w:rsidP="00F9241B">
            <w:pPr>
              <w:jc w:val="both"/>
              <w:rPr>
                <w:rFonts w:ascii="Arial Narrow" w:hAnsi="Arial Narrow"/>
                <w:i/>
                <w:color w:val="000000"/>
                <w:szCs w:val="22"/>
              </w:rPr>
            </w:pPr>
            <w:r w:rsidRPr="000D2A86">
              <w:rPr>
                <w:rFonts w:ascii="Arial Narrow" w:hAnsi="Arial Narrow"/>
                <w:i/>
                <w:color w:val="000000"/>
                <w:szCs w:val="22"/>
              </w:rPr>
              <w:t>Karloveská 2</w:t>
            </w:r>
          </w:p>
          <w:p w14:paraId="1CA473EC" w14:textId="77777777" w:rsidR="004A40D2" w:rsidRPr="000D2A86" w:rsidRDefault="004A40D2" w:rsidP="00F9241B">
            <w:pPr>
              <w:jc w:val="both"/>
              <w:rPr>
                <w:rFonts w:ascii="Arial Narrow" w:hAnsi="Arial Narrow"/>
                <w:i/>
                <w:color w:val="000000"/>
                <w:szCs w:val="22"/>
              </w:rPr>
            </w:pPr>
            <w:r w:rsidRPr="000D2A86">
              <w:rPr>
                <w:rFonts w:ascii="Arial Narrow" w:hAnsi="Arial Narrow"/>
                <w:i/>
                <w:color w:val="000000"/>
                <w:szCs w:val="22"/>
              </w:rPr>
              <w:t>841 04 Bratislava</w:t>
            </w:r>
          </w:p>
          <w:p w14:paraId="6BFFE911" w14:textId="67F6A9DD" w:rsidR="004A40D2" w:rsidRPr="000D2A86" w:rsidRDefault="004A40D2" w:rsidP="009F41A0">
            <w:pPr>
              <w:spacing w:before="120" w:after="120"/>
              <w:jc w:val="both"/>
              <w:rPr>
                <w:rFonts w:ascii="Arial Narrow" w:hAnsi="Arial Narrow"/>
              </w:rPr>
            </w:pPr>
            <w:r w:rsidRPr="000D2A86">
              <w:rPr>
                <w:rFonts w:ascii="Arial Narrow" w:hAnsi="Arial Narrow"/>
                <w:b/>
                <w:color w:val="000000"/>
                <w:szCs w:val="22"/>
              </w:rPr>
              <w:t>Elektronickou formou na e-mailovej adrese:</w:t>
            </w:r>
            <w:r w:rsidRPr="000D2A86">
              <w:rPr>
                <w:rFonts w:ascii="Arial Narrow" w:hAnsi="Arial Narrow"/>
              </w:rPr>
              <w:t xml:space="preserve"> </w:t>
            </w:r>
            <w:hyperlink r:id="rId19" w:history="1">
              <w:r w:rsidRPr="000D2A86">
                <w:rPr>
                  <w:rStyle w:val="Hypertextovprepojenie"/>
                  <w:rFonts w:ascii="Arial Narrow" w:hAnsi="Arial Narrow"/>
                </w:rPr>
                <w:t>vyzvy.opkzp@enviro.gov.sk</w:t>
              </w:r>
            </w:hyperlink>
          </w:p>
          <w:p w14:paraId="539D2431" w14:textId="7CDF6ECE" w:rsidR="004A40D2" w:rsidRPr="000D2A86" w:rsidRDefault="004A40D2" w:rsidP="00F9241B">
            <w:pPr>
              <w:jc w:val="both"/>
              <w:rPr>
                <w:rFonts w:ascii="Arial Narrow" w:hAnsi="Arial Narrow"/>
                <w:szCs w:val="22"/>
              </w:rPr>
            </w:pPr>
            <w:r w:rsidRPr="000D2A86">
              <w:rPr>
                <w:rFonts w:ascii="Arial Narrow" w:hAnsi="Arial Narrow"/>
                <w:b/>
                <w:color w:val="000000"/>
                <w:szCs w:val="22"/>
              </w:rPr>
              <w:t>Telefonicky na telefónnom čísle</w:t>
            </w:r>
            <w:r w:rsidR="00F9241B" w:rsidRPr="000D2A86">
              <w:rPr>
                <w:rFonts w:ascii="Arial Narrow" w:hAnsi="Arial Narrow"/>
                <w:b/>
                <w:color w:val="000000"/>
                <w:szCs w:val="22"/>
              </w:rPr>
              <w:t>:</w:t>
            </w:r>
            <w:r w:rsidRPr="000D2A86">
              <w:rPr>
                <w:rFonts w:ascii="Arial Narrow" w:hAnsi="Arial Narrow"/>
              </w:rPr>
              <w:t xml:space="preserve"> +</w:t>
            </w:r>
            <w:r w:rsidRPr="000D2A86">
              <w:rPr>
                <w:rFonts w:ascii="Arial Narrow" w:hAnsi="Arial Narrow"/>
                <w:color w:val="000000"/>
                <w:szCs w:val="22"/>
              </w:rPr>
              <w:t>421 </w:t>
            </w:r>
            <w:r w:rsidRPr="000D2A86">
              <w:rPr>
                <w:rFonts w:ascii="Arial Narrow" w:hAnsi="Arial Narrow"/>
              </w:rPr>
              <w:t>906 314 282</w:t>
            </w:r>
            <w:r w:rsidRPr="000D2A86" w:rsidDel="00C06E94">
              <w:rPr>
                <w:rFonts w:ascii="Arial Narrow" w:hAnsi="Arial Narrow"/>
                <w:color w:val="000000"/>
                <w:szCs w:val="22"/>
              </w:rPr>
              <w:t xml:space="preserve"> </w:t>
            </w:r>
            <w:r w:rsidRPr="000D2A86">
              <w:rPr>
                <w:rFonts w:ascii="Arial Narrow" w:hAnsi="Arial Narrow"/>
                <w:szCs w:val="22"/>
              </w:rPr>
              <w:t>v nasledujúcich dňoch:</w:t>
            </w:r>
          </w:p>
          <w:p w14:paraId="4E823EBF" w14:textId="77777777" w:rsidR="004A40D2" w:rsidRPr="000D2A86" w:rsidRDefault="004A40D2" w:rsidP="00F9241B">
            <w:pPr>
              <w:ind w:left="3436"/>
              <w:jc w:val="both"/>
              <w:rPr>
                <w:rFonts w:ascii="Arial Narrow" w:hAnsi="Arial Narrow"/>
                <w:szCs w:val="22"/>
              </w:rPr>
            </w:pPr>
            <w:r w:rsidRPr="000D2A86">
              <w:rPr>
                <w:rFonts w:ascii="Arial Narrow" w:hAnsi="Arial Narrow"/>
                <w:b/>
                <w:szCs w:val="22"/>
              </w:rPr>
              <w:t>Pondelok, streda, piatok</w:t>
            </w:r>
            <w:r w:rsidRPr="000D2A86">
              <w:rPr>
                <w:rFonts w:ascii="Arial Narrow" w:hAnsi="Arial Narrow"/>
                <w:szCs w:val="22"/>
              </w:rPr>
              <w:t xml:space="preserve"> v čase od 8:30 – 12:30</w:t>
            </w:r>
          </w:p>
          <w:p w14:paraId="75AE0225" w14:textId="77777777" w:rsidR="004A40D2" w:rsidRPr="000D2A86" w:rsidRDefault="004A40D2" w:rsidP="00F9241B">
            <w:pPr>
              <w:ind w:left="3436"/>
              <w:jc w:val="both"/>
              <w:rPr>
                <w:rFonts w:ascii="Arial Narrow" w:hAnsi="Arial Narrow"/>
                <w:szCs w:val="22"/>
              </w:rPr>
            </w:pPr>
            <w:r w:rsidRPr="000D2A86">
              <w:rPr>
                <w:rFonts w:ascii="Arial Narrow" w:hAnsi="Arial Narrow"/>
                <w:b/>
                <w:szCs w:val="22"/>
              </w:rPr>
              <w:t>Utorok, štvrtok</w:t>
            </w:r>
            <w:r w:rsidRPr="000D2A86">
              <w:rPr>
                <w:rFonts w:ascii="Arial Narrow" w:hAnsi="Arial Narrow"/>
                <w:szCs w:val="22"/>
              </w:rPr>
              <w:t xml:space="preserve"> v čase od 11:30 – 15:30.</w:t>
            </w:r>
          </w:p>
          <w:p w14:paraId="2F9540B3" w14:textId="22AAC7C7" w:rsidR="004A40D2" w:rsidRPr="000D2A86" w:rsidRDefault="009C192E" w:rsidP="009F41A0">
            <w:pPr>
              <w:spacing w:before="120"/>
              <w:jc w:val="both"/>
              <w:rPr>
                <w:rFonts w:ascii="Arial Narrow" w:hAnsi="Arial Narrow"/>
                <w:color w:val="000000"/>
                <w:szCs w:val="22"/>
              </w:rPr>
            </w:pPr>
            <w:r w:rsidRPr="000D2A86">
              <w:rPr>
                <w:rFonts w:ascii="Arial Narrow" w:hAnsi="Arial Narrow"/>
                <w:color w:val="000000"/>
                <w:szCs w:val="22"/>
              </w:rPr>
              <w:t>Poskytovateľ</w:t>
            </w:r>
            <w:r w:rsidR="004A40D2" w:rsidRPr="000D2A86">
              <w:rPr>
                <w:rFonts w:ascii="Arial Narrow" w:hAnsi="Arial Narrow"/>
                <w:color w:val="000000"/>
                <w:szCs w:val="22"/>
              </w:rPr>
              <w:t xml:space="preserve"> zároveň zverejňuje na svojom webovom sídle </w:t>
            </w:r>
            <w:hyperlink r:id="rId20" w:history="1">
              <w:r w:rsidR="004A40D2" w:rsidRPr="000D2A86">
                <w:rPr>
                  <w:rStyle w:val="Hypertextovprepojenie"/>
                  <w:rFonts w:ascii="Arial Narrow" w:hAnsi="Arial Narrow"/>
                </w:rPr>
                <w:t>www.op-kzp.sk</w:t>
              </w:r>
            </w:hyperlink>
            <w:r w:rsidR="004A40D2" w:rsidRPr="000D2A86">
              <w:rPr>
                <w:rFonts w:ascii="Arial Narrow" w:hAnsi="Arial Narrow"/>
                <w:color w:val="000000"/>
                <w:szCs w:val="22"/>
              </w:rPr>
              <w:t xml:space="preserve"> často kladené otázky žiadateľov všeobecného charakteru, spolu s príslušnými odpoveďami (v kategórii: „Často kladené otázky (FAQ)“).</w:t>
            </w:r>
          </w:p>
          <w:p w14:paraId="0BDFE53A" w14:textId="4D5A1263" w:rsidR="004A40D2" w:rsidRPr="000D2A86" w:rsidRDefault="004A40D2" w:rsidP="00F9241B">
            <w:pPr>
              <w:jc w:val="both"/>
              <w:rPr>
                <w:rFonts w:ascii="Arial Narrow" w:hAnsi="Arial Narrow"/>
                <w:color w:val="000000"/>
                <w:szCs w:val="22"/>
              </w:rPr>
            </w:pPr>
            <w:r w:rsidRPr="000D2A86">
              <w:rPr>
                <w:rFonts w:ascii="Arial Narrow" w:hAnsi="Arial Narrow"/>
                <w:color w:val="000000"/>
                <w:szCs w:val="22"/>
              </w:rPr>
              <w:t xml:space="preserve">Záväzný charakter majú informácie zverejnené na webovom sídle </w:t>
            </w:r>
            <w:hyperlink r:id="rId21" w:history="1">
              <w:r w:rsidRPr="000D2A86">
                <w:rPr>
                  <w:rStyle w:val="Hypertextovprepojenie"/>
                  <w:rFonts w:ascii="Arial Narrow" w:hAnsi="Arial Narrow"/>
                  <w:szCs w:val="22"/>
                </w:rPr>
                <w:t>www.op-kzp.sk</w:t>
              </w:r>
            </w:hyperlink>
            <w:r w:rsidRPr="000D2A86">
              <w:rPr>
                <w:rFonts w:ascii="Arial Narrow" w:hAnsi="Arial Narrow"/>
                <w:color w:val="000000"/>
                <w:szCs w:val="22"/>
              </w:rPr>
              <w:t>, ako aj informácie</w:t>
            </w:r>
            <w:r w:rsidR="00C62B8B">
              <w:rPr>
                <w:rFonts w:ascii="Arial Narrow" w:hAnsi="Arial Narrow"/>
                <w:color w:val="000000"/>
                <w:szCs w:val="22"/>
              </w:rPr>
              <w:t xml:space="preserve"> </w:t>
            </w:r>
            <w:r w:rsidRPr="000D2A86">
              <w:rPr>
                <w:rFonts w:ascii="Arial Narrow" w:hAnsi="Arial Narrow"/>
                <w:color w:val="000000"/>
                <w:szCs w:val="22"/>
              </w:rPr>
              <w:t>poskytnuté  písomnou formou. Informácie poskytnuté telefonicky alebo ústne nie je možné považovať za záväzné a odvolávať sa na ne.</w:t>
            </w:r>
          </w:p>
          <w:p w14:paraId="27699F83" w14:textId="0CBEE959" w:rsidR="004A40D2" w:rsidRPr="000D2A86" w:rsidRDefault="004A40D2" w:rsidP="00F9241B">
            <w:pPr>
              <w:jc w:val="both"/>
              <w:rPr>
                <w:rFonts w:ascii="Arial Narrow" w:hAnsi="Arial Narrow"/>
                <w:color w:val="000000"/>
                <w:szCs w:val="22"/>
              </w:rPr>
            </w:pPr>
            <w:r w:rsidRPr="000D2A86">
              <w:rPr>
                <w:rFonts w:ascii="Arial Narrow" w:hAnsi="Arial Narrow"/>
                <w:color w:val="000000"/>
                <w:szCs w:val="22"/>
              </w:rPr>
              <w:t xml:space="preserve">Ďalšie informačné kanály pre poskytovanie doplnkových informácií k výzve, ktoré môže </w:t>
            </w:r>
            <w:r w:rsidR="00F53D67" w:rsidRPr="000D2A86">
              <w:rPr>
                <w:rFonts w:ascii="Arial Narrow" w:hAnsi="Arial Narrow"/>
                <w:color w:val="000000"/>
                <w:szCs w:val="22"/>
              </w:rPr>
              <w:t>poskytovateľ</w:t>
            </w:r>
            <w:r w:rsidRPr="000D2A86">
              <w:rPr>
                <w:rFonts w:ascii="Arial Narrow" w:hAnsi="Arial Narrow"/>
                <w:color w:val="000000"/>
                <w:szCs w:val="22"/>
              </w:rPr>
              <w:t xml:space="preserve"> využiť</w:t>
            </w:r>
            <w:r w:rsidR="00F53D67" w:rsidRPr="000D2A86">
              <w:rPr>
                <w:rFonts w:ascii="Arial Narrow" w:hAnsi="Arial Narrow"/>
                <w:color w:val="000000"/>
                <w:szCs w:val="22"/>
              </w:rPr>
              <w:t>,</w:t>
            </w:r>
            <w:r w:rsidRPr="000D2A86">
              <w:rPr>
                <w:rFonts w:ascii="Arial Narrow" w:hAnsi="Arial Narrow"/>
                <w:color w:val="000000"/>
                <w:szCs w:val="22"/>
              </w:rPr>
              <w:t xml:space="preserve"> sú najmä nasledovné: </w:t>
            </w:r>
          </w:p>
          <w:p w14:paraId="1A193C55" w14:textId="77777777" w:rsidR="004A40D2" w:rsidRPr="000D2A86" w:rsidRDefault="004A40D2" w:rsidP="00F9241B">
            <w:pPr>
              <w:pStyle w:val="Odsekzoznamu"/>
              <w:widowControl w:val="0"/>
              <w:numPr>
                <w:ilvl w:val="0"/>
                <w:numId w:val="8"/>
              </w:numPr>
              <w:tabs>
                <w:tab w:val="clear" w:pos="720"/>
                <w:tab w:val="num" w:pos="284"/>
              </w:tabs>
              <w:adjustRightInd w:val="0"/>
              <w:ind w:left="284" w:hanging="284"/>
              <w:jc w:val="both"/>
              <w:textAlignment w:val="baseline"/>
              <w:rPr>
                <w:rFonts w:ascii="Arial Narrow" w:hAnsi="Arial Narrow"/>
                <w:color w:val="000000"/>
                <w:szCs w:val="22"/>
              </w:rPr>
            </w:pPr>
            <w:r w:rsidRPr="000D2A86">
              <w:rPr>
                <w:rFonts w:ascii="Arial Narrow" w:hAnsi="Arial Narrow"/>
                <w:color w:val="000000"/>
                <w:szCs w:val="22"/>
              </w:rPr>
              <w:t>informačné semináre pre potenciálnych žiadateľov o NFP,</w:t>
            </w:r>
          </w:p>
          <w:p w14:paraId="552C5741" w14:textId="77777777" w:rsidR="004A40D2" w:rsidRPr="000D2A86" w:rsidRDefault="004A40D2" w:rsidP="00F9241B">
            <w:pPr>
              <w:pStyle w:val="Odsekzoznamu"/>
              <w:widowControl w:val="0"/>
              <w:numPr>
                <w:ilvl w:val="0"/>
                <w:numId w:val="8"/>
              </w:numPr>
              <w:tabs>
                <w:tab w:val="clear" w:pos="720"/>
                <w:tab w:val="num" w:pos="284"/>
              </w:tabs>
              <w:adjustRightInd w:val="0"/>
              <w:ind w:left="284" w:hanging="284"/>
              <w:jc w:val="both"/>
              <w:textAlignment w:val="baseline"/>
              <w:rPr>
                <w:rFonts w:ascii="Arial Narrow" w:hAnsi="Arial Narrow"/>
                <w:color w:val="000000"/>
                <w:szCs w:val="22"/>
              </w:rPr>
            </w:pPr>
            <w:r w:rsidRPr="000D2A86">
              <w:rPr>
                <w:rFonts w:ascii="Arial Narrow" w:hAnsi="Arial Narrow"/>
                <w:color w:val="000000"/>
                <w:szCs w:val="22"/>
              </w:rPr>
              <w:t>informačné a propagačné materiály (plagáty, letáky, informačné panely, publikácie, tlačové informácie a pod.),</w:t>
            </w:r>
          </w:p>
          <w:p w14:paraId="211C324E" w14:textId="77777777" w:rsidR="004A40D2" w:rsidRPr="000D2A86" w:rsidRDefault="004A40D2" w:rsidP="00F9241B">
            <w:pPr>
              <w:pStyle w:val="Odsekzoznamu"/>
              <w:widowControl w:val="0"/>
              <w:numPr>
                <w:ilvl w:val="0"/>
                <w:numId w:val="8"/>
              </w:numPr>
              <w:tabs>
                <w:tab w:val="clear" w:pos="720"/>
                <w:tab w:val="num" w:pos="284"/>
              </w:tabs>
              <w:adjustRightInd w:val="0"/>
              <w:ind w:left="284" w:hanging="284"/>
              <w:jc w:val="both"/>
              <w:textAlignment w:val="baseline"/>
              <w:rPr>
                <w:rFonts w:ascii="Arial Narrow" w:hAnsi="Arial Narrow"/>
                <w:color w:val="000000"/>
                <w:szCs w:val="22"/>
              </w:rPr>
            </w:pPr>
            <w:r w:rsidRPr="000D2A86">
              <w:rPr>
                <w:rFonts w:ascii="Arial Narrow" w:hAnsi="Arial Narrow"/>
                <w:color w:val="000000"/>
                <w:szCs w:val="22"/>
              </w:rPr>
              <w:t>tlačové konferencie, prezentácie, informácie v novinách, časopisoch, TV a rozhlase, internetových portáloch.</w:t>
            </w:r>
          </w:p>
          <w:p w14:paraId="51C29E12" w14:textId="130ABCD3" w:rsidR="004A40D2" w:rsidRPr="000D2A86" w:rsidRDefault="004A40D2" w:rsidP="009F41A0">
            <w:pPr>
              <w:spacing w:before="120" w:after="120"/>
              <w:jc w:val="both"/>
              <w:rPr>
                <w:rFonts w:ascii="Arial Narrow" w:hAnsi="Arial Narrow"/>
                <w:b/>
                <w:color w:val="000000"/>
                <w:szCs w:val="22"/>
              </w:rPr>
            </w:pPr>
            <w:r w:rsidRPr="000D2A86">
              <w:rPr>
                <w:rFonts w:ascii="Arial Narrow" w:hAnsi="Arial Narrow"/>
                <w:color w:val="000000"/>
                <w:szCs w:val="22"/>
              </w:rPr>
              <w:t xml:space="preserve">Konkrétne informačné aktivity vo vzťahu k tejto výzve zverejní </w:t>
            </w:r>
            <w:r w:rsidR="000C4046" w:rsidRPr="000D2A86">
              <w:rPr>
                <w:rFonts w:ascii="Arial Narrow" w:hAnsi="Arial Narrow"/>
                <w:color w:val="000000"/>
                <w:szCs w:val="22"/>
              </w:rPr>
              <w:t>poskytovateľ</w:t>
            </w:r>
            <w:r w:rsidRPr="000D2A86">
              <w:rPr>
                <w:rFonts w:ascii="Arial Narrow" w:hAnsi="Arial Narrow"/>
                <w:color w:val="000000"/>
                <w:szCs w:val="22"/>
              </w:rPr>
              <w:t xml:space="preserve"> na svojom webovom sídle</w:t>
            </w:r>
            <w:r w:rsidRPr="000D2A86">
              <w:rPr>
                <w:rFonts w:ascii="Arial Narrow" w:hAnsi="Arial Narrow"/>
              </w:rPr>
              <w:t xml:space="preserve"> </w:t>
            </w:r>
            <w:hyperlink r:id="rId22" w:history="1">
              <w:r w:rsidRPr="000D2A86">
                <w:rPr>
                  <w:rStyle w:val="Hypertextovprepojenie"/>
                  <w:rFonts w:ascii="Arial Narrow" w:hAnsi="Arial Narrow"/>
                </w:rPr>
                <w:t>www.op-kzp.sk</w:t>
              </w:r>
            </w:hyperlink>
            <w:r w:rsidRPr="000D2A86">
              <w:rPr>
                <w:rStyle w:val="Hypertextovprepojenie"/>
                <w:rFonts w:ascii="Arial Narrow" w:hAnsi="Arial Narrow"/>
              </w:rPr>
              <w:t>.</w:t>
            </w:r>
            <w:r w:rsidRPr="000D2A86">
              <w:rPr>
                <w:rStyle w:val="Hypertextovprepojenie"/>
                <w:rFonts w:ascii="Arial Narrow" w:hAnsi="Arial Narrow"/>
                <w:u w:val="none"/>
              </w:rPr>
              <w:t xml:space="preserve"> </w:t>
            </w:r>
          </w:p>
          <w:p w14:paraId="65D02AB7" w14:textId="7034143E" w:rsidR="006D0860" w:rsidRPr="000D2A86" w:rsidRDefault="004A40D2" w:rsidP="009F41A0">
            <w:pPr>
              <w:spacing w:before="120" w:after="120"/>
              <w:jc w:val="both"/>
              <w:rPr>
                <w:rFonts w:ascii="Arial Narrow" w:hAnsi="Arial Narrow"/>
                <w:b/>
                <w:color w:val="000000"/>
                <w:szCs w:val="22"/>
              </w:rPr>
            </w:pPr>
            <w:r w:rsidRPr="000D2A86">
              <w:rPr>
                <w:rFonts w:ascii="Arial Narrow" w:hAnsi="Arial Narrow"/>
                <w:b/>
                <w:color w:val="000000"/>
                <w:szCs w:val="22"/>
              </w:rPr>
              <w:t xml:space="preserve">Upozorňujeme žiadateľov, aby priebežne sledovali webové sídlo </w:t>
            </w:r>
            <w:hyperlink r:id="rId23" w:history="1">
              <w:r w:rsidRPr="000D2A86">
                <w:rPr>
                  <w:rStyle w:val="Hypertextovprepojenie"/>
                  <w:rFonts w:ascii="Arial Narrow" w:hAnsi="Arial Narrow"/>
                </w:rPr>
                <w:t>www.op-kzp.sk</w:t>
              </w:r>
            </w:hyperlink>
            <w:r w:rsidRPr="000D2A86">
              <w:rPr>
                <w:rFonts w:ascii="Arial Narrow" w:hAnsi="Arial Narrow"/>
                <w:b/>
                <w:color w:val="000000"/>
                <w:szCs w:val="22"/>
              </w:rPr>
              <w:t>, kde budú v prípade potreby zverejňované aktuálne informácie súvisiace s vyhlásenou výzvou.</w:t>
            </w:r>
          </w:p>
        </w:tc>
      </w:tr>
      <w:tr w:rsidR="00825DF1" w:rsidRPr="000D2A86" w14:paraId="0B5BB8DB" w14:textId="77777777" w:rsidTr="006D0860">
        <w:tblPrEx>
          <w:jc w:val="left"/>
        </w:tblPrEx>
        <w:trPr>
          <w:trHeight w:val="158"/>
        </w:trPr>
        <w:tc>
          <w:tcPr>
            <w:tcW w:w="10065" w:type="dxa"/>
            <w:gridSpan w:val="7"/>
            <w:tcBorders>
              <w:bottom w:val="single" w:sz="4" w:space="0" w:color="auto"/>
            </w:tcBorders>
            <w:shd w:val="clear" w:color="auto" w:fill="17365D" w:themeFill="text2" w:themeFillShade="BF"/>
          </w:tcPr>
          <w:p w14:paraId="09909974" w14:textId="19A0781E" w:rsidR="00825DF1" w:rsidRPr="000D2A86" w:rsidRDefault="005D4125" w:rsidP="009F41A0">
            <w:pPr>
              <w:pStyle w:val="Odsekzoznamu"/>
              <w:numPr>
                <w:ilvl w:val="0"/>
                <w:numId w:val="7"/>
              </w:numPr>
              <w:spacing w:before="120" w:after="120"/>
              <w:ind w:left="284" w:hanging="284"/>
              <w:contextualSpacing w:val="0"/>
              <w:rPr>
                <w:rFonts w:ascii="Arial Narrow" w:hAnsi="Arial Narrow"/>
                <w:b/>
                <w:color w:val="FFFFFF" w:themeColor="background1"/>
                <w:sz w:val="28"/>
                <w:szCs w:val="28"/>
              </w:rPr>
            </w:pPr>
            <w:r w:rsidRPr="000D2A86">
              <w:rPr>
                <w:rFonts w:ascii="Arial Narrow" w:hAnsi="Arial Narrow"/>
                <w:b/>
                <w:color w:val="FFFFFF" w:themeColor="background1"/>
                <w:sz w:val="28"/>
                <w:szCs w:val="28"/>
              </w:rPr>
              <w:t>PODMIENKY POSKYTNUTIA PRÍSPEVKU</w:t>
            </w:r>
          </w:p>
        </w:tc>
      </w:tr>
      <w:tr w:rsidR="00825DF1" w:rsidRPr="000D2A86" w14:paraId="03CE9981" w14:textId="77777777" w:rsidTr="006D0860">
        <w:tblPrEx>
          <w:jc w:val="left"/>
        </w:tblPrEx>
        <w:trPr>
          <w:trHeight w:val="158"/>
        </w:trPr>
        <w:tc>
          <w:tcPr>
            <w:tcW w:w="10065" w:type="dxa"/>
            <w:gridSpan w:val="7"/>
            <w:tcBorders>
              <w:bottom w:val="single" w:sz="4" w:space="0" w:color="auto"/>
            </w:tcBorders>
            <w:shd w:val="clear" w:color="auto" w:fill="FFFFFF" w:themeFill="background1"/>
          </w:tcPr>
          <w:p w14:paraId="6B236DF3" w14:textId="43B914C8" w:rsidR="0043504B" w:rsidRPr="000D2A86" w:rsidRDefault="0043504B" w:rsidP="009F41A0">
            <w:pPr>
              <w:pStyle w:val="Default"/>
              <w:spacing w:before="120" w:after="120"/>
              <w:jc w:val="both"/>
              <w:rPr>
                <w:rFonts w:ascii="Arial Narrow" w:hAnsi="Arial Narrow"/>
                <w:sz w:val="22"/>
                <w:szCs w:val="22"/>
                <w:lang w:eastAsia="en-US"/>
              </w:rPr>
            </w:pPr>
            <w:r w:rsidRPr="000D2A86">
              <w:rPr>
                <w:rFonts w:ascii="Arial Narrow" w:hAnsi="Arial Narrow"/>
                <w:sz w:val="22"/>
                <w:szCs w:val="22"/>
                <w:lang w:eastAsia="en-US"/>
              </w:rPr>
              <w:t xml:space="preserve">Podmienky poskytnutia príspevku predstavujú súbor podmienok overovaných </w:t>
            </w:r>
            <w:r w:rsidR="00C56AE3" w:rsidRPr="000D2A86">
              <w:rPr>
                <w:rFonts w:ascii="Arial Narrow" w:hAnsi="Arial Narrow"/>
                <w:sz w:val="22"/>
                <w:szCs w:val="22"/>
                <w:lang w:eastAsia="en-US"/>
              </w:rPr>
              <w:t>poskytovateľom</w:t>
            </w:r>
            <w:r w:rsidRPr="000D2A86">
              <w:rPr>
                <w:rFonts w:ascii="Arial Narrow" w:hAnsi="Arial Narrow"/>
                <w:sz w:val="22"/>
                <w:szCs w:val="22"/>
                <w:lang w:eastAsia="en-US"/>
              </w:rPr>
              <w:t xml:space="preserve"> v procese schvaľovania žiadosti o NFP (konanie o žiadosti podľa § 19 zákona o príspevku z EŠIF), ktoré musí žiadateľ/prijímateľ splniť na to, aby</w:t>
            </w:r>
            <w:r w:rsidR="00B80F76" w:rsidRPr="000D2A86">
              <w:rPr>
                <w:rFonts w:ascii="Arial Narrow" w:hAnsi="Arial Narrow"/>
                <w:sz w:val="22"/>
                <w:szCs w:val="22"/>
                <w:lang w:eastAsia="en-US"/>
              </w:rPr>
              <w:t xml:space="preserve"> </w:t>
            </w:r>
            <w:r w:rsidRPr="000D2A86">
              <w:rPr>
                <w:rFonts w:ascii="Arial Narrow" w:hAnsi="Arial Narrow"/>
                <w:sz w:val="22"/>
                <w:szCs w:val="22"/>
                <w:lang w:eastAsia="en-US"/>
              </w:rPr>
              <w:t xml:space="preserve">mu bol schválený a následne vyplatený príslušný NFP. </w:t>
            </w:r>
          </w:p>
          <w:p w14:paraId="493E0547" w14:textId="5392DFC9" w:rsidR="0043504B" w:rsidRPr="000D2A86" w:rsidRDefault="0043504B" w:rsidP="009F41A0">
            <w:pPr>
              <w:autoSpaceDE w:val="0"/>
              <w:autoSpaceDN w:val="0"/>
              <w:adjustRightInd w:val="0"/>
              <w:spacing w:before="120" w:after="120"/>
              <w:jc w:val="both"/>
              <w:rPr>
                <w:rFonts w:ascii="Arial Narrow" w:hAnsi="Arial Narrow" w:cs="Arial"/>
                <w:color w:val="000000"/>
                <w:szCs w:val="22"/>
              </w:rPr>
            </w:pPr>
            <w:r w:rsidRPr="000D2A86">
              <w:rPr>
                <w:rFonts w:ascii="Arial Narrow" w:hAnsi="Arial Narrow" w:cs="Arial"/>
                <w:color w:val="000000"/>
                <w:szCs w:val="22"/>
              </w:rPr>
              <w:t xml:space="preserve">Ak v čase medzi vydaním rozhodnutia o schválení žiadosti o NFP a uzavretím Zmluvy o poskytnutí NFP </w:t>
            </w:r>
            <w:r w:rsidR="00650584" w:rsidRPr="000D2A86">
              <w:rPr>
                <w:rFonts w:ascii="Arial Narrow" w:hAnsi="Arial Narrow" w:cs="Arial"/>
                <w:color w:val="000000"/>
                <w:szCs w:val="22"/>
              </w:rPr>
              <w:t>poskytovateľ</w:t>
            </w:r>
            <w:r w:rsidRPr="000D2A86">
              <w:rPr>
                <w:rFonts w:ascii="Arial Narrow" w:hAnsi="Arial Narrow" w:cs="Arial"/>
                <w:color w:val="000000"/>
                <w:szCs w:val="22"/>
              </w:rPr>
              <w:t xml:space="preserve"> zistí, že niektorá z podmienok poskytnutia príspevku nie je splnená, pristúpi k informovaniu štatutárneho orgánu </w:t>
            </w:r>
            <w:r w:rsidR="00650584" w:rsidRPr="000D2A86">
              <w:rPr>
                <w:rFonts w:ascii="Arial Narrow" w:hAnsi="Arial Narrow" w:cs="Arial"/>
                <w:color w:val="000000"/>
                <w:szCs w:val="22"/>
              </w:rPr>
              <w:t>poskytovateľa</w:t>
            </w:r>
            <w:r w:rsidRPr="000D2A86">
              <w:rPr>
                <w:rFonts w:ascii="Arial Narrow" w:hAnsi="Arial Narrow" w:cs="Arial"/>
                <w:color w:val="000000"/>
                <w:szCs w:val="22"/>
              </w:rPr>
              <w:t xml:space="preserve"> o potrebe uplatnenia mimoriadneho opravného prostriedku v súlade s § 24 zákona o príspevku z EŠIF.</w:t>
            </w:r>
          </w:p>
          <w:p w14:paraId="6B5D5453" w14:textId="4BA19528" w:rsidR="0043504B" w:rsidRPr="000D2A86" w:rsidRDefault="0043504B" w:rsidP="009F41A0">
            <w:pPr>
              <w:autoSpaceDE w:val="0"/>
              <w:autoSpaceDN w:val="0"/>
              <w:adjustRightInd w:val="0"/>
              <w:spacing w:before="120" w:after="120"/>
              <w:jc w:val="both"/>
              <w:rPr>
                <w:rFonts w:ascii="Arial Narrow" w:hAnsi="Arial Narrow" w:cs="Arial"/>
                <w:color w:val="000000"/>
                <w:szCs w:val="22"/>
              </w:rPr>
            </w:pPr>
            <w:r w:rsidRPr="000D2A86">
              <w:rPr>
                <w:rFonts w:ascii="Arial Narrow" w:hAnsi="Arial Narrow" w:cs="Arial"/>
                <w:color w:val="000000"/>
                <w:szCs w:val="22"/>
              </w:rPr>
              <w:t xml:space="preserve">Ak počas trvania zmluvného vzťahu medzi </w:t>
            </w:r>
            <w:r w:rsidR="00650584" w:rsidRPr="000D2A86">
              <w:rPr>
                <w:rFonts w:ascii="Arial Narrow" w:hAnsi="Arial Narrow" w:cs="Arial"/>
                <w:color w:val="000000"/>
                <w:szCs w:val="22"/>
              </w:rPr>
              <w:t>poskytovateľom</w:t>
            </w:r>
            <w:r w:rsidRPr="000D2A86">
              <w:rPr>
                <w:rFonts w:ascii="Arial Narrow" w:hAnsi="Arial Narrow" w:cs="Arial"/>
                <w:color w:val="000000"/>
                <w:szCs w:val="22"/>
              </w:rPr>
              <w:t xml:space="preserve"> a prijímateľom (na základe uzavretej Zmluvy o poskytnutí NFP) dôjde k zisteniu, že niektorá z podmienok poskytnutia príspevku nie je splnená, </w:t>
            </w:r>
            <w:r w:rsidR="00650584" w:rsidRPr="000D2A86">
              <w:rPr>
                <w:rFonts w:ascii="Arial Narrow" w:hAnsi="Arial Narrow" w:cs="Arial"/>
                <w:color w:val="000000"/>
                <w:szCs w:val="22"/>
              </w:rPr>
              <w:t xml:space="preserve">poskytovateľ </w:t>
            </w:r>
            <w:r w:rsidRPr="000D2A86">
              <w:rPr>
                <w:rFonts w:ascii="Arial Narrow" w:hAnsi="Arial Narrow" w:cs="Arial"/>
                <w:color w:val="000000"/>
                <w:szCs w:val="22"/>
              </w:rPr>
              <w:t xml:space="preserve">je oprávnený vyvodiť právne dôsledky vo vzťahu k prijímateľovi v súlade s príslušnými ustanoveniami uzavretej Zmluvy o poskytnutí NFP. </w:t>
            </w:r>
          </w:p>
          <w:p w14:paraId="25F003CD" w14:textId="10E40EA7" w:rsidR="00C665A4" w:rsidRPr="000D2A86" w:rsidRDefault="0043504B" w:rsidP="009F41A0">
            <w:pPr>
              <w:pStyle w:val="Bezriadkovania"/>
              <w:spacing w:before="120" w:after="120"/>
              <w:jc w:val="both"/>
              <w:rPr>
                <w:rFonts w:ascii="Arial Narrow" w:hAnsi="Arial Narrow" w:cs="Arial"/>
                <w:b/>
                <w:color w:val="000000"/>
                <w:szCs w:val="22"/>
                <w:lang w:val="sk-SK"/>
              </w:rPr>
            </w:pPr>
            <w:r w:rsidRPr="000D2A86">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zo strany </w:t>
            </w:r>
            <w:r w:rsidR="00650584" w:rsidRPr="000D2A86">
              <w:rPr>
                <w:rFonts w:ascii="Arial Narrow" w:hAnsi="Arial Narrow" w:cs="Arial"/>
                <w:color w:val="000000"/>
                <w:szCs w:val="22"/>
                <w:lang w:val="sk-SK"/>
              </w:rPr>
              <w:t>poskytovateľa</w:t>
            </w:r>
            <w:r w:rsidRPr="000D2A86">
              <w:rPr>
                <w:rFonts w:ascii="Arial Narrow" w:hAnsi="Arial Narrow"/>
                <w:szCs w:val="22"/>
                <w:lang w:val="sk-SK"/>
              </w:rPr>
              <w:t>, vrátane presnej špecifikácie požiadaviek na predloženie povinných príloh žiadosti o NFP sú bližšie definované v</w:t>
            </w:r>
            <w:r w:rsidRPr="000D2A86">
              <w:rPr>
                <w:rFonts w:ascii="Arial Narrow" w:hAnsi="Arial Narrow"/>
                <w:b/>
                <w:szCs w:val="22"/>
                <w:lang w:val="sk-SK"/>
              </w:rPr>
              <w:t xml:space="preserve"> </w:t>
            </w:r>
            <w:r w:rsidRPr="000D2A86">
              <w:rPr>
                <w:rFonts w:ascii="Arial Narrow" w:hAnsi="Arial Narrow"/>
                <w:szCs w:val="22"/>
                <w:lang w:val="sk-SK"/>
              </w:rPr>
              <w:t>Príručke pre žiadateľa.</w:t>
            </w:r>
          </w:p>
        </w:tc>
      </w:tr>
      <w:tr w:rsidR="00825DF1" w:rsidRPr="000D2A86" w14:paraId="64BE45C1" w14:textId="77777777" w:rsidTr="006D0860">
        <w:tblPrEx>
          <w:jc w:val="left"/>
        </w:tblPrEx>
        <w:trPr>
          <w:trHeight w:val="157"/>
        </w:trPr>
        <w:tc>
          <w:tcPr>
            <w:tcW w:w="10065" w:type="dxa"/>
            <w:gridSpan w:val="7"/>
            <w:shd w:val="clear" w:color="auto" w:fill="17365D" w:themeFill="text2" w:themeFillShade="BF"/>
          </w:tcPr>
          <w:p w14:paraId="27E3AF06" w14:textId="77777777" w:rsidR="00825DF1" w:rsidRPr="000D2A86" w:rsidRDefault="00825DF1" w:rsidP="009F41A0">
            <w:pPr>
              <w:keepNext/>
              <w:autoSpaceDE w:val="0"/>
              <w:autoSpaceDN w:val="0"/>
              <w:adjustRightInd w:val="0"/>
              <w:spacing w:before="120" w:after="120"/>
              <w:rPr>
                <w:rFonts w:ascii="Arial Narrow" w:hAnsi="Arial Narrow"/>
                <w:b/>
                <w:color w:val="FFFFFF" w:themeColor="background1"/>
                <w:sz w:val="28"/>
                <w:szCs w:val="28"/>
              </w:rPr>
            </w:pPr>
            <w:r w:rsidRPr="000D2A86">
              <w:rPr>
                <w:rFonts w:ascii="Arial Narrow" w:hAnsi="Arial Narrow"/>
                <w:color w:val="FFFFFF" w:themeColor="background1"/>
                <w:sz w:val="21"/>
                <w:szCs w:val="21"/>
              </w:rPr>
              <w:t>Kategória podmienok poskytnutia príspevku</w:t>
            </w:r>
            <w:r w:rsidRPr="000D2A86">
              <w:rPr>
                <w:rFonts w:ascii="Arial Narrow" w:hAnsi="Arial Narrow"/>
                <w:color w:val="FFFFFF" w:themeColor="background1"/>
              </w:rPr>
              <w:t>:</w:t>
            </w:r>
            <w:r w:rsidRPr="000D2A86">
              <w:rPr>
                <w:rFonts w:ascii="Arial Narrow" w:hAnsi="Arial Narrow"/>
                <w:b/>
                <w:color w:val="FFFFFF" w:themeColor="background1"/>
              </w:rPr>
              <w:t xml:space="preserve"> OPRÁVNENOSŤ ŽIADATEĽA</w:t>
            </w:r>
          </w:p>
        </w:tc>
      </w:tr>
      <w:tr w:rsidR="00825DF1" w:rsidRPr="000D2A86" w14:paraId="39083078" w14:textId="77777777" w:rsidTr="006D0860">
        <w:tblPrEx>
          <w:jc w:val="left"/>
        </w:tblPrEx>
        <w:trPr>
          <w:trHeight w:val="157"/>
        </w:trPr>
        <w:tc>
          <w:tcPr>
            <w:tcW w:w="568" w:type="dxa"/>
            <w:tcBorders>
              <w:bottom w:val="single" w:sz="4" w:space="0" w:color="auto"/>
            </w:tcBorders>
            <w:shd w:val="clear" w:color="auto" w:fill="365F91" w:themeFill="accent1" w:themeFillShade="BF"/>
          </w:tcPr>
          <w:p w14:paraId="7286EF60" w14:textId="77777777" w:rsidR="00825DF1" w:rsidRPr="000D2A86" w:rsidRDefault="00825DF1" w:rsidP="002F3C7D">
            <w:pPr>
              <w:rPr>
                <w:rFonts w:ascii="Arial Narrow" w:hAnsi="Arial Narrow"/>
                <w:color w:val="FFFFFF" w:themeColor="background1"/>
                <w:szCs w:val="22"/>
              </w:rPr>
            </w:pPr>
            <w:r w:rsidRPr="000D2A86">
              <w:rPr>
                <w:rFonts w:ascii="Arial Narrow" w:hAnsi="Arial Narrow"/>
                <w:color w:val="FFFFFF" w:themeColor="background1"/>
                <w:szCs w:val="22"/>
              </w:rPr>
              <w:t>P.č.</w:t>
            </w:r>
          </w:p>
        </w:tc>
        <w:tc>
          <w:tcPr>
            <w:tcW w:w="3908" w:type="dxa"/>
            <w:gridSpan w:val="4"/>
            <w:tcBorders>
              <w:bottom w:val="single" w:sz="4" w:space="0" w:color="auto"/>
            </w:tcBorders>
            <w:shd w:val="clear" w:color="auto" w:fill="365F91" w:themeFill="accent1" w:themeFillShade="BF"/>
          </w:tcPr>
          <w:p w14:paraId="3D9A3627" w14:textId="77777777" w:rsidR="00825DF1" w:rsidRPr="000D2A86" w:rsidRDefault="00825DF1" w:rsidP="00923A77">
            <w:pPr>
              <w:spacing w:before="120" w:after="120"/>
              <w:jc w:val="center"/>
              <w:rPr>
                <w:rFonts w:ascii="Arial Narrow" w:hAnsi="Arial Narrow"/>
                <w:color w:val="FFFFFF" w:themeColor="background1"/>
                <w:szCs w:val="22"/>
              </w:rPr>
            </w:pPr>
            <w:r w:rsidRPr="000D2A86">
              <w:rPr>
                <w:rFonts w:ascii="Arial Narrow" w:hAnsi="Arial Narrow"/>
                <w:color w:val="FFFFFF" w:themeColor="background1"/>
                <w:szCs w:val="22"/>
              </w:rPr>
              <w:t>Znenie podmienky poskytnutia príspevku</w:t>
            </w:r>
          </w:p>
        </w:tc>
        <w:tc>
          <w:tcPr>
            <w:tcW w:w="5589" w:type="dxa"/>
            <w:gridSpan w:val="2"/>
            <w:shd w:val="clear" w:color="auto" w:fill="365F91" w:themeFill="accent1" w:themeFillShade="BF"/>
            <w:vAlign w:val="center"/>
          </w:tcPr>
          <w:p w14:paraId="601C4ECE" w14:textId="77777777" w:rsidR="00825DF1" w:rsidRPr="000D2A86" w:rsidRDefault="00825DF1" w:rsidP="00AF0A58">
            <w:pPr>
              <w:rPr>
                <w:rFonts w:ascii="Arial Narrow" w:hAnsi="Arial Narrow"/>
                <w:color w:val="FFFFFF" w:themeColor="background1"/>
                <w:szCs w:val="22"/>
              </w:rPr>
            </w:pPr>
            <w:r w:rsidRPr="000D2A86">
              <w:rPr>
                <w:rFonts w:ascii="Arial Narrow" w:hAnsi="Arial Narrow"/>
                <w:color w:val="FFFFFF" w:themeColor="background1"/>
                <w:szCs w:val="22"/>
              </w:rPr>
              <w:t>Stručný popis podmienky poskytnutia príspevku</w:t>
            </w:r>
          </w:p>
        </w:tc>
      </w:tr>
      <w:tr w:rsidR="00825DF1" w:rsidRPr="000D2A86" w14:paraId="4C4148C9" w14:textId="77777777" w:rsidTr="00886E51">
        <w:tblPrEx>
          <w:jc w:val="left"/>
        </w:tblPrEx>
        <w:tc>
          <w:tcPr>
            <w:tcW w:w="568" w:type="dxa"/>
            <w:shd w:val="clear" w:color="auto" w:fill="DBE5F1" w:themeFill="accent1" w:themeFillTint="33"/>
            <w:vAlign w:val="center"/>
          </w:tcPr>
          <w:p w14:paraId="0A383A32" w14:textId="4CC75046" w:rsidR="005407EF" w:rsidRPr="000D2A86" w:rsidRDefault="0005528B" w:rsidP="005407EF">
            <w:pPr>
              <w:rPr>
                <w:rFonts w:ascii="Arial Narrow" w:hAnsi="Arial Narrow"/>
                <w:b/>
                <w:szCs w:val="22"/>
              </w:rPr>
            </w:pPr>
            <w:r w:rsidRPr="000D2A86">
              <w:rPr>
                <w:rFonts w:ascii="Arial Narrow" w:hAnsi="Arial Narrow"/>
                <w:b/>
                <w:szCs w:val="22"/>
              </w:rPr>
              <w:t>1</w:t>
            </w:r>
          </w:p>
        </w:tc>
        <w:tc>
          <w:tcPr>
            <w:tcW w:w="3908" w:type="dxa"/>
            <w:gridSpan w:val="4"/>
            <w:shd w:val="clear" w:color="auto" w:fill="DBE5F1" w:themeFill="accent1" w:themeFillTint="33"/>
            <w:vAlign w:val="center"/>
          </w:tcPr>
          <w:p w14:paraId="2A1D5866" w14:textId="7B9D1348" w:rsidR="00825DF1" w:rsidRPr="000D2A86" w:rsidRDefault="00701848" w:rsidP="00D3015B">
            <w:pPr>
              <w:rPr>
                <w:rFonts w:ascii="Arial Narrow" w:hAnsi="Arial Narrow"/>
                <w:b/>
                <w:szCs w:val="22"/>
              </w:rPr>
            </w:pPr>
            <w:r w:rsidRPr="000D2A86">
              <w:rPr>
                <w:rFonts w:ascii="Arial Narrow" w:hAnsi="Arial Narrow"/>
                <w:b/>
                <w:szCs w:val="22"/>
              </w:rPr>
              <w:t>Právna forma</w:t>
            </w:r>
            <w:r w:rsidR="006D2B7D" w:rsidRPr="000D2A86">
              <w:rPr>
                <w:rFonts w:ascii="Arial Narrow" w:hAnsi="Arial Narrow"/>
                <w:b/>
                <w:szCs w:val="22"/>
              </w:rPr>
              <w:t xml:space="preserve"> </w:t>
            </w:r>
          </w:p>
        </w:tc>
        <w:tc>
          <w:tcPr>
            <w:tcW w:w="5589" w:type="dxa"/>
            <w:gridSpan w:val="2"/>
            <w:vAlign w:val="center"/>
          </w:tcPr>
          <w:p w14:paraId="7DA8C6BE" w14:textId="42B01A33" w:rsidR="00972716" w:rsidRPr="000D2A86" w:rsidRDefault="00972716" w:rsidP="009F41A0">
            <w:pPr>
              <w:spacing w:before="120"/>
              <w:ind w:left="34"/>
              <w:jc w:val="both"/>
              <w:rPr>
                <w:rFonts w:ascii="Arial Narrow" w:hAnsi="Arial Narrow"/>
              </w:rPr>
            </w:pPr>
            <w:r w:rsidRPr="000D2A86">
              <w:rPr>
                <w:rFonts w:ascii="Arial Narrow" w:hAnsi="Arial Narrow"/>
              </w:rPr>
              <w:t>V rámci tejto výzvy sú oprávnenými žiadateľmi nasledovné subjekty:</w:t>
            </w:r>
          </w:p>
          <w:p w14:paraId="123F4B5B" w14:textId="266EF58E" w:rsidR="0036528D" w:rsidRPr="000D2A86" w:rsidRDefault="00EC1611" w:rsidP="009F41A0">
            <w:pPr>
              <w:pStyle w:val="Odsekzoznamu"/>
              <w:numPr>
                <w:ilvl w:val="0"/>
                <w:numId w:val="43"/>
              </w:numPr>
              <w:tabs>
                <w:tab w:val="clear" w:pos="720"/>
              </w:tabs>
              <w:spacing w:before="120"/>
              <w:ind w:left="482" w:hanging="357"/>
              <w:contextualSpacing w:val="0"/>
              <w:jc w:val="both"/>
              <w:rPr>
                <w:rFonts w:ascii="Arial Narrow" w:hAnsi="Arial Narrow"/>
                <w:szCs w:val="22"/>
              </w:rPr>
            </w:pPr>
            <w:r w:rsidRPr="000D2A86">
              <w:rPr>
                <w:rFonts w:ascii="Arial Narrow" w:hAnsi="Arial Narrow"/>
                <w:szCs w:val="22"/>
              </w:rPr>
              <w:t>P</w:t>
            </w:r>
            <w:r w:rsidR="0036528D" w:rsidRPr="000D2A86">
              <w:rPr>
                <w:rFonts w:ascii="Arial Narrow" w:hAnsi="Arial Narrow"/>
                <w:szCs w:val="22"/>
              </w:rPr>
              <w:t>ríspevková organizácia</w:t>
            </w:r>
            <w:r w:rsidRPr="000D2A86">
              <w:rPr>
                <w:rFonts w:ascii="Arial Narrow" w:hAnsi="Arial Narrow"/>
                <w:szCs w:val="22"/>
              </w:rPr>
              <w:t xml:space="preserve"> MŽP SR</w:t>
            </w:r>
            <w:r w:rsidR="002375EA" w:rsidRPr="000D2A86">
              <w:rPr>
                <w:rFonts w:ascii="Arial Narrow" w:hAnsi="Arial Narrow"/>
                <w:szCs w:val="22"/>
              </w:rPr>
              <w:t xml:space="preserve"> poverená činnosťami v oblasti ochrany ovzdušia</w:t>
            </w:r>
            <w:r w:rsidR="00DC1740" w:rsidRPr="000D2A86">
              <w:rPr>
                <w:rFonts w:ascii="Arial Narrow" w:hAnsi="Arial Narrow"/>
                <w:szCs w:val="22"/>
              </w:rPr>
              <w:t>,</w:t>
            </w:r>
          </w:p>
          <w:p w14:paraId="04DED816" w14:textId="10115E62" w:rsidR="007230A4" w:rsidRPr="000D2A86" w:rsidRDefault="00DF2598" w:rsidP="009F41A0">
            <w:pPr>
              <w:pStyle w:val="Odsekzoznamu"/>
              <w:numPr>
                <w:ilvl w:val="0"/>
                <w:numId w:val="43"/>
              </w:numPr>
              <w:tabs>
                <w:tab w:val="clear" w:pos="720"/>
              </w:tabs>
              <w:spacing w:before="120"/>
              <w:ind w:left="482" w:hanging="357"/>
              <w:contextualSpacing w:val="0"/>
              <w:jc w:val="both"/>
              <w:rPr>
                <w:rFonts w:ascii="Arial Narrow" w:hAnsi="Arial Narrow"/>
                <w:szCs w:val="22"/>
              </w:rPr>
            </w:pPr>
            <w:r w:rsidRPr="000D2A86">
              <w:rPr>
                <w:rFonts w:ascii="Arial Narrow" w:hAnsi="Arial Narrow"/>
                <w:szCs w:val="22"/>
              </w:rPr>
              <w:t>S</w:t>
            </w:r>
            <w:r w:rsidR="003D7F0B" w:rsidRPr="000D2A86">
              <w:rPr>
                <w:rFonts w:ascii="Arial Narrow" w:hAnsi="Arial Narrow"/>
                <w:szCs w:val="22"/>
              </w:rPr>
              <w:t>ubjekty územnej samosprávy</w:t>
            </w:r>
            <w:r w:rsidR="00B3399B" w:rsidRPr="000D2A86">
              <w:rPr>
                <w:rFonts w:ascii="Arial Narrow" w:hAnsi="Arial Narrow"/>
                <w:szCs w:val="22"/>
              </w:rPr>
              <w:t>:</w:t>
            </w:r>
          </w:p>
          <w:p w14:paraId="3170DD57" w14:textId="43DE079B" w:rsidR="00286DEF" w:rsidRPr="000D2A86" w:rsidRDefault="00286DEF" w:rsidP="0013419E">
            <w:pPr>
              <w:pStyle w:val="Odsekzoznamu"/>
              <w:numPr>
                <w:ilvl w:val="0"/>
                <w:numId w:val="52"/>
              </w:numPr>
              <w:ind w:left="1053"/>
              <w:jc w:val="both"/>
              <w:rPr>
                <w:rFonts w:ascii="Arial Narrow" w:hAnsi="Arial Narrow"/>
                <w:szCs w:val="22"/>
              </w:rPr>
            </w:pPr>
            <w:r w:rsidRPr="000D2A86">
              <w:rPr>
                <w:rFonts w:ascii="Arial Narrow" w:hAnsi="Arial Narrow"/>
                <w:szCs w:val="22"/>
              </w:rPr>
              <w:t>obce a vyššie územné celky</w:t>
            </w:r>
            <w:r w:rsidR="00332215" w:rsidRPr="000D2A86">
              <w:rPr>
                <w:rFonts w:ascii="Arial Narrow" w:hAnsi="Arial Narrow"/>
                <w:szCs w:val="22"/>
              </w:rPr>
              <w:t xml:space="preserve"> (ďalej len „VÚC“)</w:t>
            </w:r>
            <w:r w:rsidRPr="000D2A86">
              <w:rPr>
                <w:rFonts w:ascii="Arial Narrow" w:hAnsi="Arial Narrow"/>
                <w:szCs w:val="22"/>
              </w:rPr>
              <w:t>,</w:t>
            </w:r>
          </w:p>
          <w:p w14:paraId="51E82E64" w14:textId="0AA42920" w:rsidR="00286DEF" w:rsidRPr="000D2A86" w:rsidRDefault="00286DEF" w:rsidP="0013419E">
            <w:pPr>
              <w:pStyle w:val="Odsekzoznamu"/>
              <w:numPr>
                <w:ilvl w:val="0"/>
                <w:numId w:val="52"/>
              </w:numPr>
              <w:ind w:left="1053"/>
              <w:jc w:val="both"/>
              <w:rPr>
                <w:rFonts w:ascii="Arial Narrow" w:hAnsi="Arial Narrow"/>
                <w:szCs w:val="22"/>
              </w:rPr>
            </w:pPr>
            <w:r w:rsidRPr="000D2A86">
              <w:rPr>
                <w:rFonts w:ascii="Arial Narrow" w:hAnsi="Arial Narrow"/>
                <w:szCs w:val="22"/>
              </w:rPr>
              <w:lastRenderedPageBreak/>
              <w:t>rozpočtové organizácie a príspevkové organizácie zriadené obcou alebo vyšším územným celkom,</w:t>
            </w:r>
          </w:p>
          <w:p w14:paraId="7CCDD1DB" w14:textId="3B08108F" w:rsidR="00286DEF" w:rsidRPr="000D2A86" w:rsidRDefault="00286DEF" w:rsidP="0013419E">
            <w:pPr>
              <w:pStyle w:val="Odsekzoznamu"/>
              <w:numPr>
                <w:ilvl w:val="0"/>
                <w:numId w:val="52"/>
              </w:numPr>
              <w:ind w:left="1053"/>
              <w:jc w:val="both"/>
              <w:rPr>
                <w:rFonts w:ascii="Arial Narrow" w:hAnsi="Arial Narrow"/>
                <w:szCs w:val="22"/>
              </w:rPr>
            </w:pPr>
            <w:r w:rsidRPr="000D2A86">
              <w:rPr>
                <w:rFonts w:ascii="Arial Narrow" w:hAnsi="Arial Narrow"/>
                <w:szCs w:val="22"/>
              </w:rPr>
              <w:t>združenia s výlučnou účasťou obcí, ktoré vznikli na základe zákona č. 369/1990 zb. o obecnom zriadení (§ 20b až § 20f) alebo na základe zákona č. 40/1964 Zb. Občiansky zákonník (§</w:t>
            </w:r>
            <w:r w:rsidR="0013419E">
              <w:rPr>
                <w:rFonts w:ascii="Arial Narrow" w:hAnsi="Arial Narrow"/>
                <w:szCs w:val="22"/>
              </w:rPr>
              <w:t> </w:t>
            </w:r>
            <w:r w:rsidRPr="000D2A86">
              <w:rPr>
                <w:rFonts w:ascii="Arial Narrow" w:hAnsi="Arial Narrow"/>
                <w:szCs w:val="22"/>
              </w:rPr>
              <w:t>20f až §21). V Registri organizácií vedenom Štatistickým registrom Slovenskej republiky musia mať takéto združenia zároveň v rámci druhu vlastníctva evidované „Vlastníctvo územnej samosprávy“.</w:t>
            </w:r>
          </w:p>
          <w:p w14:paraId="4A2B9948" w14:textId="16A696FA" w:rsidR="00DF2598" w:rsidRPr="000D2A86" w:rsidRDefault="00DF2598" w:rsidP="009F41A0">
            <w:pPr>
              <w:pStyle w:val="Odsekzoznamu"/>
              <w:numPr>
                <w:ilvl w:val="0"/>
                <w:numId w:val="43"/>
              </w:numPr>
              <w:tabs>
                <w:tab w:val="clear" w:pos="720"/>
              </w:tabs>
              <w:spacing w:before="120"/>
              <w:ind w:left="482" w:hanging="357"/>
              <w:contextualSpacing w:val="0"/>
              <w:jc w:val="both"/>
              <w:rPr>
                <w:rFonts w:ascii="Arial Narrow" w:hAnsi="Arial Narrow"/>
                <w:szCs w:val="22"/>
              </w:rPr>
            </w:pPr>
            <w:r w:rsidRPr="000D2A86">
              <w:rPr>
                <w:rFonts w:ascii="Arial Narrow" w:hAnsi="Arial Narrow"/>
                <w:bCs/>
                <w:iCs/>
                <w:szCs w:val="22"/>
              </w:rPr>
              <w:t>Subjekty ústrednej správy</w:t>
            </w:r>
            <w:r w:rsidR="005854EE" w:rsidRPr="000D2A86">
              <w:rPr>
                <w:rFonts w:ascii="Arial Narrow" w:hAnsi="Arial Narrow"/>
                <w:bCs/>
                <w:iCs/>
                <w:szCs w:val="22"/>
              </w:rPr>
              <w:t>:</w:t>
            </w:r>
          </w:p>
          <w:p w14:paraId="095F5AC6" w14:textId="5AAE83A4" w:rsidR="00FD64ED" w:rsidRPr="000D2A86" w:rsidRDefault="00FD64ED" w:rsidP="0013419E">
            <w:pPr>
              <w:pStyle w:val="Odsekzoznamu"/>
              <w:numPr>
                <w:ilvl w:val="0"/>
                <w:numId w:val="54"/>
              </w:numPr>
              <w:ind w:left="1053"/>
              <w:jc w:val="both"/>
              <w:rPr>
                <w:rFonts w:ascii="Arial Narrow" w:hAnsi="Arial Narrow"/>
                <w:szCs w:val="22"/>
              </w:rPr>
            </w:pPr>
            <w:r w:rsidRPr="000D2A86">
              <w:rPr>
                <w:rFonts w:ascii="Arial Narrow" w:hAnsi="Arial Narrow"/>
                <w:szCs w:val="22"/>
              </w:rPr>
              <w:t>ústredné orgány štátnej správy</w:t>
            </w:r>
            <w:r w:rsidR="00904374" w:rsidRPr="000D2A86">
              <w:rPr>
                <w:rFonts w:ascii="Arial Narrow" w:hAnsi="Arial Narrow"/>
                <w:szCs w:val="22"/>
                <w:vertAlign w:val="superscript"/>
              </w:rPr>
              <w:fldChar w:fldCharType="begin"/>
            </w:r>
            <w:r w:rsidR="00904374" w:rsidRPr="000D2A86">
              <w:rPr>
                <w:rFonts w:ascii="Arial Narrow" w:hAnsi="Arial Narrow"/>
                <w:szCs w:val="22"/>
                <w:vertAlign w:val="superscript"/>
              </w:rPr>
              <w:instrText xml:space="preserve"> NOTEREF _Ref478631994 \h  \* MERGEFORMAT </w:instrText>
            </w:r>
            <w:r w:rsidR="00904374" w:rsidRPr="000D2A86">
              <w:rPr>
                <w:rFonts w:ascii="Arial Narrow" w:hAnsi="Arial Narrow"/>
                <w:szCs w:val="22"/>
                <w:vertAlign w:val="superscript"/>
              </w:rPr>
            </w:r>
            <w:r w:rsidR="00904374" w:rsidRPr="000D2A86">
              <w:rPr>
                <w:rFonts w:ascii="Arial Narrow" w:hAnsi="Arial Narrow"/>
                <w:szCs w:val="22"/>
                <w:vertAlign w:val="superscript"/>
              </w:rPr>
              <w:fldChar w:fldCharType="separate"/>
            </w:r>
            <w:r w:rsidR="00223164">
              <w:rPr>
                <w:rFonts w:ascii="Arial Narrow" w:hAnsi="Arial Narrow"/>
                <w:szCs w:val="22"/>
                <w:vertAlign w:val="superscript"/>
              </w:rPr>
              <w:t>3</w:t>
            </w:r>
            <w:r w:rsidR="00904374" w:rsidRPr="000D2A86">
              <w:rPr>
                <w:rFonts w:ascii="Arial Narrow" w:hAnsi="Arial Narrow"/>
                <w:szCs w:val="22"/>
                <w:vertAlign w:val="superscript"/>
              </w:rPr>
              <w:fldChar w:fldCharType="end"/>
            </w:r>
            <w:r w:rsidRPr="000D2A86">
              <w:rPr>
                <w:rFonts w:ascii="Arial Narrow" w:hAnsi="Arial Narrow"/>
                <w:szCs w:val="22"/>
              </w:rPr>
              <w:t>,</w:t>
            </w:r>
          </w:p>
          <w:p w14:paraId="7B9FDCBD" w14:textId="7EA9C347" w:rsidR="00FD64ED" w:rsidRPr="000D2A86" w:rsidRDefault="00FD64ED" w:rsidP="0013419E">
            <w:pPr>
              <w:pStyle w:val="Odsekzoznamu"/>
              <w:numPr>
                <w:ilvl w:val="0"/>
                <w:numId w:val="54"/>
              </w:numPr>
              <w:ind w:left="1053"/>
              <w:jc w:val="both"/>
              <w:rPr>
                <w:rFonts w:ascii="Arial Narrow" w:hAnsi="Arial Narrow"/>
                <w:szCs w:val="22"/>
              </w:rPr>
            </w:pPr>
            <w:r w:rsidRPr="000D2A86">
              <w:rPr>
                <w:rFonts w:ascii="Arial Narrow" w:hAnsi="Arial Narrow"/>
                <w:szCs w:val="22"/>
              </w:rPr>
              <w:t>štátne rozpočtové organizácie,</w:t>
            </w:r>
          </w:p>
          <w:p w14:paraId="71A5F1BA" w14:textId="56FA5AC2" w:rsidR="00FD64ED" w:rsidRPr="000D2A86" w:rsidRDefault="00FD64ED" w:rsidP="0013419E">
            <w:pPr>
              <w:pStyle w:val="Odsekzoznamu"/>
              <w:numPr>
                <w:ilvl w:val="0"/>
                <w:numId w:val="54"/>
              </w:numPr>
              <w:ind w:left="1053"/>
              <w:jc w:val="both"/>
              <w:rPr>
                <w:rFonts w:ascii="Arial Narrow" w:hAnsi="Arial Narrow"/>
                <w:szCs w:val="22"/>
              </w:rPr>
            </w:pPr>
            <w:r w:rsidRPr="000D2A86">
              <w:rPr>
                <w:rFonts w:ascii="Arial Narrow" w:hAnsi="Arial Narrow"/>
                <w:szCs w:val="22"/>
              </w:rPr>
              <w:t>štátne príspevkové organizácie,</w:t>
            </w:r>
          </w:p>
          <w:p w14:paraId="3B333627" w14:textId="77777777" w:rsidR="00130939" w:rsidRPr="000D2A86" w:rsidRDefault="00130939" w:rsidP="009F41A0">
            <w:pPr>
              <w:pStyle w:val="Odsekzoznamu"/>
              <w:numPr>
                <w:ilvl w:val="0"/>
                <w:numId w:val="43"/>
              </w:numPr>
              <w:tabs>
                <w:tab w:val="clear" w:pos="720"/>
              </w:tabs>
              <w:spacing w:before="120"/>
              <w:ind w:left="482" w:hanging="357"/>
              <w:contextualSpacing w:val="0"/>
              <w:jc w:val="both"/>
              <w:rPr>
                <w:rFonts w:ascii="Arial Narrow" w:hAnsi="Arial Narrow"/>
                <w:szCs w:val="22"/>
              </w:rPr>
            </w:pPr>
            <w:r w:rsidRPr="000D2A86">
              <w:rPr>
                <w:rFonts w:ascii="Arial Narrow" w:hAnsi="Arial Narrow"/>
                <w:szCs w:val="22"/>
              </w:rPr>
              <w:t>Subjekty ústrednej správy:</w:t>
            </w:r>
          </w:p>
          <w:p w14:paraId="4D0C1ABE" w14:textId="6B7AAAE3" w:rsidR="00130939" w:rsidRPr="000D2A86" w:rsidRDefault="00130939" w:rsidP="0013419E">
            <w:pPr>
              <w:pStyle w:val="Odsekzoznamu"/>
              <w:numPr>
                <w:ilvl w:val="0"/>
                <w:numId w:val="61"/>
              </w:numPr>
              <w:ind w:left="1053"/>
              <w:jc w:val="both"/>
              <w:rPr>
                <w:rFonts w:ascii="Arial Narrow" w:hAnsi="Arial Narrow"/>
                <w:szCs w:val="22"/>
              </w:rPr>
            </w:pPr>
            <w:r w:rsidRPr="000D2A86">
              <w:rPr>
                <w:rFonts w:ascii="Arial Narrow" w:hAnsi="Arial Narrow"/>
                <w:szCs w:val="22"/>
              </w:rPr>
              <w:t>verejná vysoká škola</w:t>
            </w:r>
          </w:p>
          <w:p w14:paraId="5BFAB223" w14:textId="6F580D2E" w:rsidR="00130939" w:rsidRPr="000D2A86" w:rsidRDefault="00130939" w:rsidP="0013419E">
            <w:pPr>
              <w:pStyle w:val="Odsekzoznamu"/>
              <w:numPr>
                <w:ilvl w:val="0"/>
                <w:numId w:val="61"/>
              </w:numPr>
              <w:ind w:left="1053"/>
              <w:jc w:val="both"/>
              <w:rPr>
                <w:rFonts w:ascii="Arial Narrow" w:hAnsi="Arial Narrow"/>
                <w:szCs w:val="22"/>
              </w:rPr>
            </w:pPr>
            <w:r w:rsidRPr="000D2A86">
              <w:rPr>
                <w:rFonts w:ascii="Arial Narrow" w:hAnsi="Arial Narrow"/>
                <w:szCs w:val="22"/>
              </w:rPr>
              <w:t xml:space="preserve">subjekty zapísané a zaradené v </w:t>
            </w:r>
            <w:r w:rsidR="00DC1B5A" w:rsidRPr="000D2A86">
              <w:rPr>
                <w:rFonts w:ascii="Arial Narrow" w:hAnsi="Arial Narrow"/>
                <w:szCs w:val="22"/>
              </w:rPr>
              <w:t>R</w:t>
            </w:r>
            <w:r w:rsidRPr="000D2A86">
              <w:rPr>
                <w:rFonts w:ascii="Arial Narrow" w:hAnsi="Arial Narrow"/>
                <w:szCs w:val="22"/>
              </w:rPr>
              <w:t xml:space="preserve">egistri </w:t>
            </w:r>
            <w:r w:rsidR="00972716" w:rsidRPr="000D2A86">
              <w:rPr>
                <w:rFonts w:ascii="Arial Narrow" w:hAnsi="Arial Narrow"/>
                <w:szCs w:val="22"/>
              </w:rPr>
              <w:t xml:space="preserve">organizácií vedenom Štatistickým úradom Slovenskej republiky </w:t>
            </w:r>
            <w:r w:rsidRPr="000D2A86">
              <w:rPr>
                <w:rFonts w:ascii="Arial Narrow" w:hAnsi="Arial Narrow"/>
                <w:szCs w:val="22"/>
              </w:rPr>
              <w:t>v ústrednej správe</w:t>
            </w:r>
          </w:p>
          <w:p w14:paraId="11A83490" w14:textId="47EC0D79" w:rsidR="001658F5" w:rsidRPr="000D2A86" w:rsidRDefault="00FD64ED" w:rsidP="009F41A0">
            <w:pPr>
              <w:pStyle w:val="Odsekzoznamu"/>
              <w:numPr>
                <w:ilvl w:val="0"/>
                <w:numId w:val="43"/>
              </w:numPr>
              <w:tabs>
                <w:tab w:val="clear" w:pos="720"/>
              </w:tabs>
              <w:spacing w:before="120"/>
              <w:ind w:left="482" w:hanging="357"/>
              <w:contextualSpacing w:val="0"/>
              <w:jc w:val="both"/>
            </w:pPr>
            <w:r w:rsidRPr="000D2A86">
              <w:rPr>
                <w:rFonts w:ascii="Arial Narrow" w:hAnsi="Arial Narrow"/>
                <w:bCs/>
                <w:iCs/>
                <w:szCs w:val="22"/>
              </w:rPr>
              <w:t xml:space="preserve">Združenia fyzických alebo právnických osôb (z </w:t>
            </w:r>
            <w:r w:rsidR="00B3399B" w:rsidRPr="000D2A86">
              <w:rPr>
                <w:rFonts w:ascii="Arial Narrow" w:hAnsi="Arial Narrow"/>
                <w:bCs/>
                <w:iCs/>
                <w:szCs w:val="22"/>
              </w:rPr>
              <w:t>verejnej</w:t>
            </w:r>
            <w:r w:rsidRPr="000D2A86">
              <w:rPr>
                <w:rFonts w:ascii="Arial Narrow" w:hAnsi="Arial Narrow"/>
                <w:bCs/>
                <w:iCs/>
                <w:szCs w:val="22"/>
              </w:rPr>
              <w:t xml:space="preserve"> </w:t>
            </w:r>
            <w:r w:rsidR="00B3399B" w:rsidRPr="000D2A86">
              <w:rPr>
                <w:rFonts w:ascii="Arial Narrow" w:hAnsi="Arial Narrow"/>
                <w:bCs/>
                <w:iCs/>
                <w:szCs w:val="22"/>
              </w:rPr>
              <w:t>správy</w:t>
            </w:r>
            <w:bookmarkStart w:id="10" w:name="_Ref478646482"/>
            <w:r w:rsidR="00B3399B" w:rsidRPr="000D2A86">
              <w:rPr>
                <w:rStyle w:val="Odkaznapoznmkupodiarou"/>
                <w:rFonts w:ascii="Arial Narrow" w:hAnsi="Arial Narrow"/>
                <w:bCs/>
                <w:iCs/>
                <w:szCs w:val="22"/>
              </w:rPr>
              <w:footnoteReference w:id="6"/>
            </w:r>
            <w:bookmarkEnd w:id="10"/>
            <w:r w:rsidRPr="000D2A86">
              <w:rPr>
                <w:rFonts w:ascii="Arial Narrow" w:hAnsi="Arial Narrow"/>
                <w:bCs/>
                <w:iCs/>
                <w:szCs w:val="22"/>
              </w:rPr>
              <w:t>),</w:t>
            </w:r>
          </w:p>
          <w:p w14:paraId="298C0E3D" w14:textId="7E3F178E" w:rsidR="00FD64ED" w:rsidRPr="000D2A86" w:rsidRDefault="009457A6" w:rsidP="009F41A0">
            <w:pPr>
              <w:pStyle w:val="Odsekzoznamu"/>
              <w:numPr>
                <w:ilvl w:val="0"/>
                <w:numId w:val="43"/>
              </w:numPr>
              <w:tabs>
                <w:tab w:val="clear" w:pos="720"/>
              </w:tabs>
              <w:spacing w:before="120"/>
              <w:ind w:left="482" w:hanging="357"/>
              <w:contextualSpacing w:val="0"/>
              <w:jc w:val="both"/>
              <w:rPr>
                <w:rFonts w:ascii="Arial Narrow" w:hAnsi="Arial Narrow"/>
                <w:bCs/>
                <w:iCs/>
                <w:szCs w:val="22"/>
              </w:rPr>
            </w:pPr>
            <w:r w:rsidRPr="000D2A86">
              <w:rPr>
                <w:rFonts w:ascii="Arial Narrow" w:hAnsi="Arial Narrow"/>
                <w:bCs/>
                <w:iCs/>
                <w:szCs w:val="22"/>
              </w:rPr>
              <w:t>Neziskové organizácie</w:t>
            </w:r>
            <w:r w:rsidR="00B9278D" w:rsidRPr="000D2A86">
              <w:rPr>
                <w:rFonts w:ascii="Arial Narrow" w:hAnsi="Arial Narrow"/>
                <w:bCs/>
                <w:iCs/>
                <w:szCs w:val="22"/>
              </w:rPr>
              <w:t xml:space="preserve"> poskytujúce všeobecne prospešné služby</w:t>
            </w:r>
            <w:r w:rsidR="00DC1B5A" w:rsidRPr="000D2A86">
              <w:rPr>
                <w:rFonts w:ascii="Arial Narrow" w:hAnsi="Arial Narrow"/>
                <w:sz w:val="20"/>
              </w:rPr>
              <w:t>,</w:t>
            </w:r>
          </w:p>
          <w:p w14:paraId="11A3AC7D" w14:textId="5577A662" w:rsidR="00766BCC" w:rsidRPr="000D2A86" w:rsidRDefault="00B9278D" w:rsidP="009F41A0">
            <w:pPr>
              <w:pStyle w:val="Odsekzoznamu"/>
              <w:numPr>
                <w:ilvl w:val="0"/>
                <w:numId w:val="43"/>
              </w:numPr>
              <w:tabs>
                <w:tab w:val="clear" w:pos="720"/>
              </w:tabs>
              <w:spacing w:before="120"/>
              <w:ind w:left="482" w:hanging="357"/>
              <w:contextualSpacing w:val="0"/>
              <w:jc w:val="both"/>
              <w:rPr>
                <w:rFonts w:ascii="Arial Narrow" w:hAnsi="Arial Narrow"/>
                <w:bCs/>
                <w:iCs/>
                <w:szCs w:val="22"/>
              </w:rPr>
            </w:pPr>
            <w:r w:rsidRPr="000D2A86">
              <w:rPr>
                <w:rFonts w:ascii="Arial Narrow" w:hAnsi="Arial Narrow"/>
                <w:bCs/>
                <w:iCs/>
                <w:szCs w:val="22"/>
              </w:rPr>
              <w:t>MV SR - o</w:t>
            </w:r>
            <w:r w:rsidR="009457A6" w:rsidRPr="000D2A86">
              <w:rPr>
                <w:rFonts w:ascii="Arial Narrow" w:hAnsi="Arial Narrow"/>
                <w:bCs/>
                <w:iCs/>
                <w:szCs w:val="22"/>
              </w:rPr>
              <w:t>kresné úrady s plnením úloh podľa zákona o</w:t>
            </w:r>
            <w:r w:rsidR="0013419E">
              <w:rPr>
                <w:rFonts w:ascii="Arial Narrow" w:hAnsi="Arial Narrow"/>
                <w:bCs/>
                <w:iCs/>
                <w:szCs w:val="22"/>
              </w:rPr>
              <w:t> </w:t>
            </w:r>
            <w:r w:rsidR="009457A6" w:rsidRPr="000D2A86">
              <w:rPr>
                <w:rFonts w:ascii="Arial Narrow" w:hAnsi="Arial Narrow"/>
                <w:bCs/>
                <w:iCs/>
                <w:szCs w:val="22"/>
              </w:rPr>
              <w:t>ovzduší</w:t>
            </w:r>
            <w:r w:rsidR="00B3399B" w:rsidRPr="000D2A86">
              <w:rPr>
                <w:rFonts w:ascii="Arial Narrow" w:hAnsi="Arial Narrow"/>
                <w:bCs/>
                <w:iCs/>
                <w:szCs w:val="22"/>
                <w:vertAlign w:val="superscript"/>
              </w:rPr>
              <w:fldChar w:fldCharType="begin"/>
            </w:r>
            <w:r w:rsidR="00B3399B" w:rsidRPr="000D2A86">
              <w:rPr>
                <w:rFonts w:ascii="Arial Narrow" w:hAnsi="Arial Narrow"/>
                <w:bCs/>
                <w:iCs/>
                <w:szCs w:val="22"/>
                <w:vertAlign w:val="superscript"/>
              </w:rPr>
              <w:instrText xml:space="preserve"> NOTEREF _Ref477512609 \h  \* MERGEFORMAT </w:instrText>
            </w:r>
            <w:r w:rsidR="00B3399B" w:rsidRPr="000D2A86">
              <w:rPr>
                <w:rFonts w:ascii="Arial Narrow" w:hAnsi="Arial Narrow"/>
                <w:bCs/>
                <w:iCs/>
                <w:szCs w:val="22"/>
                <w:vertAlign w:val="superscript"/>
              </w:rPr>
            </w:r>
            <w:r w:rsidR="00B3399B" w:rsidRPr="000D2A86">
              <w:rPr>
                <w:rFonts w:ascii="Arial Narrow" w:hAnsi="Arial Narrow"/>
                <w:bCs/>
                <w:iCs/>
                <w:szCs w:val="22"/>
                <w:vertAlign w:val="superscript"/>
              </w:rPr>
              <w:fldChar w:fldCharType="separate"/>
            </w:r>
            <w:r w:rsidR="00223164">
              <w:rPr>
                <w:rFonts w:ascii="Arial Narrow" w:hAnsi="Arial Narrow"/>
                <w:bCs/>
                <w:iCs/>
                <w:szCs w:val="22"/>
                <w:vertAlign w:val="superscript"/>
              </w:rPr>
              <w:t>4</w:t>
            </w:r>
            <w:r w:rsidR="00B3399B" w:rsidRPr="000D2A86">
              <w:rPr>
                <w:rFonts w:ascii="Arial Narrow" w:hAnsi="Arial Narrow"/>
                <w:bCs/>
                <w:iCs/>
                <w:szCs w:val="22"/>
                <w:vertAlign w:val="superscript"/>
              </w:rPr>
              <w:fldChar w:fldCharType="end"/>
            </w:r>
          </w:p>
          <w:p w14:paraId="1D71663C" w14:textId="77777777" w:rsidR="00F934E5" w:rsidRPr="000D2A86" w:rsidRDefault="00F934E5" w:rsidP="009F41A0">
            <w:pPr>
              <w:spacing w:before="120" w:after="120"/>
              <w:ind w:left="34"/>
              <w:jc w:val="both"/>
              <w:rPr>
                <w:rFonts w:ascii="Arial Narrow" w:hAnsi="Arial Narrow"/>
                <w:szCs w:val="22"/>
              </w:rPr>
            </w:pPr>
            <w:r w:rsidRPr="000D2A86">
              <w:rPr>
                <w:rFonts w:ascii="Arial Narrow" w:hAnsi="Arial Narrow"/>
                <w:szCs w:val="22"/>
              </w:rPr>
              <w:t>Zároveň osoba konajúca v mene oprávneného žiadateľa, ak je odlišná od štatutárneho orgánu</w:t>
            </w:r>
            <w:r w:rsidR="00D2142C" w:rsidRPr="000D2A86">
              <w:rPr>
                <w:rFonts w:ascii="Arial Narrow" w:hAnsi="Arial Narrow"/>
                <w:szCs w:val="22"/>
              </w:rPr>
              <w:t xml:space="preserve"> žiadateľa</w:t>
            </w:r>
            <w:r w:rsidRPr="000D2A86">
              <w:rPr>
                <w:rFonts w:ascii="Arial Narrow" w:hAnsi="Arial Narrow"/>
                <w:szCs w:val="22"/>
              </w:rPr>
              <w:t xml:space="preserve">, musí byť riadne splnomocnená na výkon predmetných úkonov. </w:t>
            </w:r>
          </w:p>
          <w:p w14:paraId="73E22F50" w14:textId="6855817C" w:rsidR="00972716" w:rsidRPr="000D2A86" w:rsidRDefault="00972716" w:rsidP="009F41A0">
            <w:pPr>
              <w:spacing w:before="120" w:after="120"/>
              <w:ind w:left="34"/>
              <w:jc w:val="both"/>
              <w:rPr>
                <w:rFonts w:ascii="Arial Narrow" w:hAnsi="Arial Narrow"/>
              </w:rPr>
            </w:pPr>
            <w:r w:rsidRPr="000D2A86">
              <w:rPr>
                <w:rFonts w:ascii="Arial Narrow" w:hAnsi="Arial Narrow"/>
              </w:rPr>
              <w:t>Oprávnenosť vyššie uvedených právnych foriem žiadateľa je obmedzená vo vzťahu k podporovaným podaktivitám</w:t>
            </w:r>
            <w:r w:rsidR="00BE4368" w:rsidRPr="000D2A86">
              <w:rPr>
                <w:rFonts w:ascii="Arial Narrow" w:hAnsi="Arial Narrow"/>
              </w:rPr>
              <w:t xml:space="preserve"> OP KŽP</w:t>
            </w:r>
            <w:r w:rsidRPr="000D2A86">
              <w:rPr>
                <w:rFonts w:ascii="Arial Narrow" w:hAnsi="Arial Narrow"/>
              </w:rPr>
              <w:t xml:space="preserve"> nasledovne:</w:t>
            </w:r>
          </w:p>
          <w:tbl>
            <w:tblPr>
              <w:tblW w:w="5324" w:type="dxa"/>
              <w:tblLayout w:type="fixed"/>
              <w:tblCellMar>
                <w:left w:w="70" w:type="dxa"/>
                <w:right w:w="70" w:type="dxa"/>
              </w:tblCellMar>
              <w:tblLook w:val="04A0" w:firstRow="1" w:lastRow="0" w:firstColumn="1" w:lastColumn="0" w:noHBand="0" w:noVBand="1"/>
            </w:tblPr>
            <w:tblGrid>
              <w:gridCol w:w="959"/>
              <w:gridCol w:w="1105"/>
              <w:gridCol w:w="992"/>
              <w:gridCol w:w="1134"/>
              <w:gridCol w:w="1134"/>
            </w:tblGrid>
            <w:tr w:rsidR="004735B8" w:rsidRPr="000D2A86" w14:paraId="23DAF3F1" w14:textId="6C9FC490" w:rsidTr="00BD255C">
              <w:trPr>
                <w:trHeight w:val="300"/>
              </w:trPr>
              <w:tc>
                <w:tcPr>
                  <w:tcW w:w="959" w:type="dxa"/>
                  <w:vMerge w:val="restart"/>
                  <w:tcBorders>
                    <w:top w:val="single" w:sz="8" w:space="0" w:color="auto"/>
                    <w:left w:val="single" w:sz="8" w:space="0" w:color="auto"/>
                    <w:bottom w:val="single" w:sz="8" w:space="0" w:color="000000"/>
                    <w:right w:val="single" w:sz="8" w:space="0" w:color="auto"/>
                  </w:tcBorders>
                  <w:shd w:val="clear" w:color="auto" w:fill="DBE5F1" w:themeFill="accent1" w:themeFillTint="33"/>
                  <w:noWrap/>
                  <w:vAlign w:val="center"/>
                  <w:hideMark/>
                </w:tcPr>
                <w:p w14:paraId="49E1A9B7" w14:textId="150C4CBD" w:rsidR="004735B8" w:rsidRPr="000D2A86" w:rsidRDefault="004735B8" w:rsidP="00972716">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Právna forma*</w:t>
                  </w:r>
                </w:p>
              </w:tc>
              <w:tc>
                <w:tcPr>
                  <w:tcW w:w="4365" w:type="dxa"/>
                  <w:gridSpan w:val="4"/>
                  <w:tcBorders>
                    <w:top w:val="single" w:sz="8" w:space="0" w:color="auto"/>
                    <w:left w:val="nil"/>
                    <w:bottom w:val="single" w:sz="4" w:space="0" w:color="auto"/>
                    <w:right w:val="single" w:sz="8" w:space="0" w:color="000000"/>
                  </w:tcBorders>
                  <w:shd w:val="clear" w:color="000000" w:fill="DBE5F1" w:themeFill="accent1" w:themeFillTint="33"/>
                  <w:noWrap/>
                  <w:vAlign w:val="bottom"/>
                  <w:hideMark/>
                </w:tcPr>
                <w:p w14:paraId="4844C272" w14:textId="0A36BAD6" w:rsidR="004735B8" w:rsidRPr="000D2A86" w:rsidRDefault="004735B8" w:rsidP="00972716">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Oprávnená podaktivita</w:t>
                  </w:r>
                  <w:r w:rsidR="00E2316C" w:rsidRPr="000D2A86">
                    <w:rPr>
                      <w:rFonts w:ascii="Arial Narrow" w:hAnsi="Arial Narrow"/>
                      <w:b/>
                      <w:color w:val="000000"/>
                      <w:sz w:val="20"/>
                      <w:szCs w:val="22"/>
                      <w:lang w:eastAsia="sk-SK"/>
                    </w:rPr>
                    <w:t xml:space="preserve"> OP KŽP</w:t>
                  </w:r>
                  <w:r w:rsidRPr="000D2A86">
                    <w:rPr>
                      <w:rFonts w:ascii="Arial Narrow" w:hAnsi="Arial Narrow"/>
                      <w:b/>
                      <w:color w:val="000000"/>
                      <w:sz w:val="20"/>
                      <w:szCs w:val="22"/>
                      <w:lang w:eastAsia="sk-SK"/>
                    </w:rPr>
                    <w:t>**</w:t>
                  </w:r>
                </w:p>
              </w:tc>
            </w:tr>
            <w:tr w:rsidR="00BD255C" w:rsidRPr="000D2A86" w14:paraId="70D079ED" w14:textId="10E46C41" w:rsidTr="00BD255C">
              <w:trPr>
                <w:trHeight w:val="315"/>
              </w:trPr>
              <w:tc>
                <w:tcPr>
                  <w:tcW w:w="959" w:type="dxa"/>
                  <w:vMerge/>
                  <w:tcBorders>
                    <w:top w:val="single" w:sz="8" w:space="0" w:color="auto"/>
                    <w:left w:val="single" w:sz="8" w:space="0" w:color="auto"/>
                    <w:bottom w:val="single" w:sz="8" w:space="0" w:color="000000"/>
                    <w:right w:val="single" w:sz="8" w:space="0" w:color="auto"/>
                  </w:tcBorders>
                  <w:shd w:val="clear" w:color="auto" w:fill="DBE5F1" w:themeFill="accent1" w:themeFillTint="33"/>
                  <w:vAlign w:val="center"/>
                  <w:hideMark/>
                </w:tcPr>
                <w:p w14:paraId="21CD1DE0" w14:textId="77777777" w:rsidR="00BD255C" w:rsidRPr="000D2A86" w:rsidRDefault="00BD255C" w:rsidP="004735B8">
                  <w:pPr>
                    <w:rPr>
                      <w:rFonts w:ascii="Arial Narrow" w:hAnsi="Arial Narrow"/>
                      <w:b/>
                      <w:color w:val="000000"/>
                      <w:sz w:val="20"/>
                      <w:szCs w:val="22"/>
                      <w:lang w:eastAsia="sk-SK"/>
                    </w:rPr>
                  </w:pPr>
                </w:p>
              </w:tc>
              <w:tc>
                <w:tcPr>
                  <w:tcW w:w="1105" w:type="dxa"/>
                  <w:tcBorders>
                    <w:top w:val="nil"/>
                    <w:left w:val="nil"/>
                    <w:bottom w:val="single" w:sz="8" w:space="0" w:color="auto"/>
                    <w:right w:val="single" w:sz="4" w:space="0" w:color="auto"/>
                  </w:tcBorders>
                  <w:shd w:val="clear" w:color="000000" w:fill="DBE5F1" w:themeFill="accent1" w:themeFillTint="33"/>
                  <w:noWrap/>
                  <w:vAlign w:val="bottom"/>
                  <w:hideMark/>
                </w:tcPr>
                <w:p w14:paraId="54FFCC20"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C1</w:t>
                  </w:r>
                </w:p>
              </w:tc>
              <w:tc>
                <w:tcPr>
                  <w:tcW w:w="992" w:type="dxa"/>
                  <w:tcBorders>
                    <w:top w:val="nil"/>
                    <w:left w:val="nil"/>
                    <w:bottom w:val="single" w:sz="8" w:space="0" w:color="auto"/>
                    <w:right w:val="single" w:sz="4" w:space="0" w:color="auto"/>
                  </w:tcBorders>
                  <w:shd w:val="clear" w:color="000000" w:fill="DBE5F1" w:themeFill="accent1" w:themeFillTint="33"/>
                  <w:noWrap/>
                  <w:vAlign w:val="bottom"/>
                  <w:hideMark/>
                </w:tcPr>
                <w:p w14:paraId="7446D8D7"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C2</w:t>
                  </w:r>
                </w:p>
              </w:tc>
              <w:tc>
                <w:tcPr>
                  <w:tcW w:w="1134" w:type="dxa"/>
                  <w:tcBorders>
                    <w:top w:val="nil"/>
                    <w:left w:val="nil"/>
                    <w:bottom w:val="single" w:sz="8" w:space="0" w:color="auto"/>
                    <w:right w:val="single" w:sz="4" w:space="0" w:color="auto"/>
                  </w:tcBorders>
                  <w:shd w:val="clear" w:color="000000" w:fill="DBE5F1" w:themeFill="accent1" w:themeFillTint="33"/>
                  <w:noWrap/>
                  <w:vAlign w:val="bottom"/>
                  <w:hideMark/>
                </w:tcPr>
                <w:p w14:paraId="5CF99B8D"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C3</w:t>
                  </w:r>
                </w:p>
              </w:tc>
              <w:tc>
                <w:tcPr>
                  <w:tcW w:w="1134" w:type="dxa"/>
                  <w:tcBorders>
                    <w:top w:val="nil"/>
                    <w:left w:val="nil"/>
                    <w:bottom w:val="single" w:sz="8" w:space="0" w:color="auto"/>
                    <w:right w:val="single" w:sz="8" w:space="0" w:color="auto"/>
                  </w:tcBorders>
                  <w:shd w:val="clear" w:color="000000" w:fill="DBE5F1" w:themeFill="accent1" w:themeFillTint="33"/>
                  <w:noWrap/>
                  <w:vAlign w:val="bottom"/>
                  <w:hideMark/>
                </w:tcPr>
                <w:p w14:paraId="6ED15C57"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C4</w:t>
                  </w:r>
                </w:p>
              </w:tc>
            </w:tr>
            <w:tr w:rsidR="00BD255C" w:rsidRPr="000D2A86" w14:paraId="1DE132EC" w14:textId="425FB989"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08E270E9" w14:textId="7C159A69"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1</w:t>
                  </w:r>
                </w:p>
              </w:tc>
              <w:tc>
                <w:tcPr>
                  <w:tcW w:w="1105" w:type="dxa"/>
                  <w:tcBorders>
                    <w:top w:val="nil"/>
                    <w:left w:val="nil"/>
                    <w:bottom w:val="single" w:sz="4" w:space="0" w:color="auto"/>
                    <w:right w:val="single" w:sz="4" w:space="0" w:color="auto"/>
                  </w:tcBorders>
                  <w:shd w:val="clear" w:color="auto" w:fill="auto"/>
                  <w:noWrap/>
                  <w:vAlign w:val="center"/>
                  <w:hideMark/>
                </w:tcPr>
                <w:p w14:paraId="72125F34"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45DB2F72" w14:textId="74FAD7D7" w:rsidR="00BD255C" w:rsidRPr="000D2A86" w:rsidRDefault="00BD255C" w:rsidP="00CC6A6C">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14:paraId="04B81570"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1134" w:type="dxa"/>
                  <w:tcBorders>
                    <w:top w:val="nil"/>
                    <w:left w:val="nil"/>
                    <w:bottom w:val="single" w:sz="4" w:space="0" w:color="auto"/>
                    <w:right w:val="single" w:sz="8" w:space="0" w:color="auto"/>
                  </w:tcBorders>
                  <w:shd w:val="clear" w:color="auto" w:fill="auto"/>
                  <w:noWrap/>
                  <w:vAlign w:val="center"/>
                  <w:hideMark/>
                </w:tcPr>
                <w:p w14:paraId="251B282E"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2C29D38D" w14:textId="3AE90A86"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636B42C7"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2</w:t>
                  </w:r>
                </w:p>
              </w:tc>
              <w:tc>
                <w:tcPr>
                  <w:tcW w:w="1105" w:type="dxa"/>
                  <w:tcBorders>
                    <w:top w:val="nil"/>
                    <w:left w:val="nil"/>
                    <w:bottom w:val="single" w:sz="4" w:space="0" w:color="auto"/>
                    <w:right w:val="single" w:sz="4" w:space="0" w:color="auto"/>
                  </w:tcBorders>
                  <w:shd w:val="clear" w:color="auto" w:fill="auto"/>
                  <w:noWrap/>
                  <w:vAlign w:val="center"/>
                  <w:hideMark/>
                </w:tcPr>
                <w:p w14:paraId="24EDAB3B"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4CCEAF3B"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253823"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8" w:space="0" w:color="auto"/>
                  </w:tcBorders>
                  <w:shd w:val="clear" w:color="auto" w:fill="auto"/>
                  <w:noWrap/>
                  <w:vAlign w:val="center"/>
                  <w:hideMark/>
                </w:tcPr>
                <w:p w14:paraId="1EE7580E"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72A25932" w14:textId="1DAC05A5"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5BA5801E"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3</w:t>
                  </w:r>
                </w:p>
              </w:tc>
              <w:tc>
                <w:tcPr>
                  <w:tcW w:w="1105" w:type="dxa"/>
                  <w:tcBorders>
                    <w:top w:val="nil"/>
                    <w:left w:val="nil"/>
                    <w:bottom w:val="single" w:sz="4" w:space="0" w:color="auto"/>
                    <w:right w:val="single" w:sz="4" w:space="0" w:color="auto"/>
                  </w:tcBorders>
                  <w:shd w:val="clear" w:color="auto" w:fill="auto"/>
                  <w:noWrap/>
                  <w:vAlign w:val="center"/>
                  <w:hideMark/>
                </w:tcPr>
                <w:p w14:paraId="7730EC11"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2ADD3AF8" w14:textId="2483A3DD" w:rsidR="00BD255C" w:rsidRPr="000D2A86" w:rsidRDefault="00CC6A6C" w:rsidP="004735B8">
                  <w:pPr>
                    <w:jc w:val="center"/>
                    <w:rPr>
                      <w:rFonts w:ascii="Arial Narrow" w:hAnsi="Arial Narrow"/>
                      <w:b/>
                      <w:color w:val="000000"/>
                      <w:sz w:val="20"/>
                      <w:szCs w:val="22"/>
                      <w:lang w:eastAsia="sk-SK"/>
                    </w:rPr>
                  </w:pPr>
                  <w:r>
                    <w:rPr>
                      <w:rFonts w:ascii="Arial Narrow" w:hAnsi="Arial Narrow"/>
                      <w:b/>
                      <w:color w:val="000000"/>
                      <w:sz w:val="20"/>
                      <w:szCs w:val="22"/>
                      <w:lang w:eastAsia="sk-SK"/>
                    </w:rPr>
                    <w:t>x</w:t>
                  </w:r>
                  <w:r>
                    <w:rPr>
                      <w:rStyle w:val="Odkaznapoznmkupodiarou"/>
                      <w:rFonts w:ascii="Arial Narrow" w:hAnsi="Arial Narrow"/>
                      <w:b/>
                      <w:color w:val="000000"/>
                      <w:sz w:val="20"/>
                      <w:szCs w:val="22"/>
                      <w:lang w:eastAsia="sk-SK"/>
                    </w:rPr>
                    <w:footnoteReference w:id="7"/>
                  </w:r>
                </w:p>
              </w:tc>
              <w:tc>
                <w:tcPr>
                  <w:tcW w:w="1134" w:type="dxa"/>
                  <w:tcBorders>
                    <w:top w:val="nil"/>
                    <w:left w:val="nil"/>
                    <w:bottom w:val="single" w:sz="4" w:space="0" w:color="auto"/>
                    <w:right w:val="single" w:sz="4" w:space="0" w:color="auto"/>
                  </w:tcBorders>
                  <w:shd w:val="clear" w:color="auto" w:fill="auto"/>
                  <w:noWrap/>
                  <w:vAlign w:val="center"/>
                  <w:hideMark/>
                </w:tcPr>
                <w:p w14:paraId="042BFA10"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8" w:space="0" w:color="auto"/>
                  </w:tcBorders>
                  <w:shd w:val="clear" w:color="auto" w:fill="auto"/>
                  <w:noWrap/>
                  <w:vAlign w:val="center"/>
                  <w:hideMark/>
                </w:tcPr>
                <w:p w14:paraId="2624F39B"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6A622ACF" w14:textId="0EE9066C"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5944D5D6"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4</w:t>
                  </w:r>
                </w:p>
              </w:tc>
              <w:tc>
                <w:tcPr>
                  <w:tcW w:w="1105" w:type="dxa"/>
                  <w:tcBorders>
                    <w:top w:val="nil"/>
                    <w:left w:val="nil"/>
                    <w:bottom w:val="single" w:sz="4" w:space="0" w:color="auto"/>
                    <w:right w:val="single" w:sz="4" w:space="0" w:color="auto"/>
                  </w:tcBorders>
                  <w:shd w:val="clear" w:color="auto" w:fill="auto"/>
                  <w:noWrap/>
                  <w:vAlign w:val="center"/>
                  <w:hideMark/>
                </w:tcPr>
                <w:p w14:paraId="40CC6A8E"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7D208E11"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14:paraId="64F72320"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8" w:space="0" w:color="auto"/>
                  </w:tcBorders>
                  <w:shd w:val="clear" w:color="auto" w:fill="auto"/>
                  <w:noWrap/>
                  <w:vAlign w:val="center"/>
                  <w:hideMark/>
                </w:tcPr>
                <w:p w14:paraId="780B73B0"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63E2E254" w14:textId="783F54A5"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53113B6A"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5</w:t>
                  </w:r>
                </w:p>
              </w:tc>
              <w:tc>
                <w:tcPr>
                  <w:tcW w:w="1105" w:type="dxa"/>
                  <w:tcBorders>
                    <w:top w:val="nil"/>
                    <w:left w:val="nil"/>
                    <w:bottom w:val="single" w:sz="4" w:space="0" w:color="auto"/>
                    <w:right w:val="single" w:sz="4" w:space="0" w:color="auto"/>
                  </w:tcBorders>
                  <w:shd w:val="clear" w:color="auto" w:fill="auto"/>
                  <w:noWrap/>
                  <w:vAlign w:val="center"/>
                  <w:hideMark/>
                </w:tcPr>
                <w:p w14:paraId="572120C8"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2CF3793E"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7EF82C"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8" w:space="0" w:color="auto"/>
                  </w:tcBorders>
                  <w:shd w:val="clear" w:color="auto" w:fill="auto"/>
                  <w:noWrap/>
                  <w:vAlign w:val="center"/>
                  <w:hideMark/>
                </w:tcPr>
                <w:p w14:paraId="09036FC1"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59F38779" w14:textId="68A41D3D" w:rsidTr="00BD255C">
              <w:trPr>
                <w:trHeight w:val="300"/>
              </w:trPr>
              <w:tc>
                <w:tcPr>
                  <w:tcW w:w="959" w:type="dxa"/>
                  <w:tcBorders>
                    <w:top w:val="nil"/>
                    <w:left w:val="single" w:sz="8" w:space="0" w:color="auto"/>
                    <w:bottom w:val="single" w:sz="4" w:space="0" w:color="auto"/>
                    <w:right w:val="single" w:sz="8" w:space="0" w:color="auto"/>
                  </w:tcBorders>
                  <w:shd w:val="clear" w:color="auto" w:fill="DBE5F1" w:themeFill="accent1" w:themeFillTint="33"/>
                  <w:noWrap/>
                  <w:vAlign w:val="bottom"/>
                  <w:hideMark/>
                </w:tcPr>
                <w:p w14:paraId="12119898"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6</w:t>
                  </w:r>
                </w:p>
              </w:tc>
              <w:tc>
                <w:tcPr>
                  <w:tcW w:w="1105" w:type="dxa"/>
                  <w:tcBorders>
                    <w:top w:val="nil"/>
                    <w:left w:val="nil"/>
                    <w:bottom w:val="single" w:sz="4" w:space="0" w:color="auto"/>
                    <w:right w:val="single" w:sz="4" w:space="0" w:color="auto"/>
                  </w:tcBorders>
                  <w:shd w:val="clear" w:color="auto" w:fill="auto"/>
                  <w:noWrap/>
                  <w:vAlign w:val="center"/>
                  <w:hideMark/>
                </w:tcPr>
                <w:p w14:paraId="4817BE29"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4" w:space="0" w:color="auto"/>
                    <w:right w:val="single" w:sz="4" w:space="0" w:color="auto"/>
                  </w:tcBorders>
                  <w:shd w:val="clear" w:color="auto" w:fill="auto"/>
                  <w:noWrap/>
                  <w:vAlign w:val="center"/>
                  <w:hideMark/>
                </w:tcPr>
                <w:p w14:paraId="51E6F48C"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408DE8"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4" w:space="0" w:color="auto"/>
                    <w:right w:val="single" w:sz="8" w:space="0" w:color="auto"/>
                  </w:tcBorders>
                  <w:shd w:val="clear" w:color="auto" w:fill="auto"/>
                  <w:noWrap/>
                  <w:vAlign w:val="center"/>
                  <w:hideMark/>
                </w:tcPr>
                <w:p w14:paraId="5B90B819"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r w:rsidR="00BD255C" w:rsidRPr="000D2A86" w14:paraId="38F35E31" w14:textId="2C522D8B" w:rsidTr="00BD255C">
              <w:trPr>
                <w:trHeight w:val="315"/>
              </w:trPr>
              <w:tc>
                <w:tcPr>
                  <w:tcW w:w="959" w:type="dxa"/>
                  <w:tcBorders>
                    <w:top w:val="nil"/>
                    <w:left w:val="single" w:sz="8" w:space="0" w:color="auto"/>
                    <w:bottom w:val="single" w:sz="8" w:space="0" w:color="auto"/>
                    <w:right w:val="single" w:sz="8" w:space="0" w:color="auto"/>
                  </w:tcBorders>
                  <w:shd w:val="clear" w:color="auto" w:fill="DBE5F1" w:themeFill="accent1" w:themeFillTint="33"/>
                  <w:noWrap/>
                  <w:vAlign w:val="bottom"/>
                  <w:hideMark/>
                </w:tcPr>
                <w:p w14:paraId="6EA1187A"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7</w:t>
                  </w:r>
                </w:p>
              </w:tc>
              <w:tc>
                <w:tcPr>
                  <w:tcW w:w="1105" w:type="dxa"/>
                  <w:tcBorders>
                    <w:top w:val="nil"/>
                    <w:left w:val="nil"/>
                    <w:bottom w:val="single" w:sz="8" w:space="0" w:color="auto"/>
                    <w:right w:val="single" w:sz="4" w:space="0" w:color="auto"/>
                  </w:tcBorders>
                  <w:shd w:val="clear" w:color="auto" w:fill="auto"/>
                  <w:noWrap/>
                  <w:vAlign w:val="center"/>
                  <w:hideMark/>
                </w:tcPr>
                <w:p w14:paraId="3534F343"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992" w:type="dxa"/>
                  <w:tcBorders>
                    <w:top w:val="nil"/>
                    <w:left w:val="nil"/>
                    <w:bottom w:val="single" w:sz="8" w:space="0" w:color="auto"/>
                    <w:right w:val="single" w:sz="4" w:space="0" w:color="auto"/>
                  </w:tcBorders>
                  <w:shd w:val="clear" w:color="auto" w:fill="auto"/>
                  <w:noWrap/>
                  <w:vAlign w:val="center"/>
                  <w:hideMark/>
                </w:tcPr>
                <w:p w14:paraId="4B651D64"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c>
                <w:tcPr>
                  <w:tcW w:w="1134" w:type="dxa"/>
                  <w:tcBorders>
                    <w:top w:val="nil"/>
                    <w:left w:val="nil"/>
                    <w:bottom w:val="single" w:sz="8" w:space="0" w:color="auto"/>
                    <w:right w:val="single" w:sz="4" w:space="0" w:color="auto"/>
                  </w:tcBorders>
                  <w:shd w:val="clear" w:color="auto" w:fill="auto"/>
                  <w:noWrap/>
                  <w:vAlign w:val="center"/>
                  <w:hideMark/>
                </w:tcPr>
                <w:p w14:paraId="01256D2F"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 </w:t>
                  </w:r>
                </w:p>
              </w:tc>
              <w:tc>
                <w:tcPr>
                  <w:tcW w:w="1134" w:type="dxa"/>
                  <w:tcBorders>
                    <w:top w:val="nil"/>
                    <w:left w:val="nil"/>
                    <w:bottom w:val="single" w:sz="8" w:space="0" w:color="auto"/>
                    <w:right w:val="single" w:sz="8" w:space="0" w:color="auto"/>
                  </w:tcBorders>
                  <w:shd w:val="clear" w:color="auto" w:fill="auto"/>
                  <w:noWrap/>
                  <w:vAlign w:val="center"/>
                  <w:hideMark/>
                </w:tcPr>
                <w:p w14:paraId="13DA4E1D" w14:textId="77777777" w:rsidR="00BD255C" w:rsidRPr="000D2A86" w:rsidRDefault="00BD255C" w:rsidP="004735B8">
                  <w:pPr>
                    <w:jc w:val="center"/>
                    <w:rPr>
                      <w:rFonts w:ascii="Arial Narrow" w:hAnsi="Arial Narrow"/>
                      <w:b/>
                      <w:color w:val="000000"/>
                      <w:sz w:val="20"/>
                      <w:szCs w:val="22"/>
                      <w:lang w:eastAsia="sk-SK"/>
                    </w:rPr>
                  </w:pPr>
                  <w:r w:rsidRPr="000D2A86">
                    <w:rPr>
                      <w:rFonts w:ascii="Arial Narrow" w:hAnsi="Arial Narrow"/>
                      <w:b/>
                      <w:color w:val="000000"/>
                      <w:sz w:val="20"/>
                      <w:szCs w:val="22"/>
                      <w:lang w:eastAsia="sk-SK"/>
                    </w:rPr>
                    <w:t>x</w:t>
                  </w:r>
                </w:p>
              </w:tc>
            </w:tr>
          </w:tbl>
          <w:p w14:paraId="2AD88443" w14:textId="466279C8" w:rsidR="00972716" w:rsidRPr="000D2A86" w:rsidRDefault="004735B8" w:rsidP="00D3015B">
            <w:pPr>
              <w:ind w:left="33"/>
              <w:jc w:val="both"/>
              <w:rPr>
                <w:rFonts w:ascii="Arial Narrow" w:hAnsi="Arial Narrow"/>
                <w:szCs w:val="22"/>
              </w:rPr>
            </w:pPr>
            <w:r w:rsidRPr="000D2A86">
              <w:rPr>
                <w:rFonts w:ascii="Arial Narrow" w:hAnsi="Arial Narrow"/>
                <w:szCs w:val="22"/>
              </w:rPr>
              <w:t>*číslo označuje odseky, v rámci ktorých boli definované príslušné právne formy</w:t>
            </w:r>
          </w:p>
          <w:p w14:paraId="4AE6B9DC" w14:textId="378349E0" w:rsidR="004735B8" w:rsidRPr="000D2A86" w:rsidRDefault="004735B8" w:rsidP="00D3015B">
            <w:pPr>
              <w:ind w:left="33"/>
              <w:jc w:val="both"/>
              <w:rPr>
                <w:rFonts w:ascii="Arial Narrow" w:hAnsi="Arial Narrow"/>
                <w:szCs w:val="22"/>
              </w:rPr>
            </w:pPr>
            <w:r w:rsidRPr="000D2A86">
              <w:rPr>
                <w:rFonts w:ascii="Arial Narrow" w:hAnsi="Arial Narrow"/>
                <w:szCs w:val="22"/>
              </w:rPr>
              <w:t>**značenie oprávnenej podaktivity a jej vecné vymedzenie ako je uvedené v podmienke poskytnutia príspevku č. 13</w:t>
            </w:r>
          </w:p>
          <w:p w14:paraId="1AF88CE1" w14:textId="6A36EAEB" w:rsidR="00972716" w:rsidRPr="000D2A86" w:rsidRDefault="004735B8" w:rsidP="009F41A0">
            <w:pPr>
              <w:spacing w:after="120"/>
              <w:ind w:left="34"/>
              <w:jc w:val="both"/>
              <w:rPr>
                <w:rFonts w:ascii="Arial Narrow" w:hAnsi="Arial Narrow"/>
                <w:szCs w:val="22"/>
              </w:rPr>
            </w:pPr>
            <w:r w:rsidRPr="000D2A86">
              <w:rPr>
                <w:rFonts w:ascii="Arial Narrow" w:hAnsi="Arial Narrow"/>
                <w:szCs w:val="22"/>
              </w:rPr>
              <w:t xml:space="preserve">x – značí </w:t>
            </w:r>
            <w:r w:rsidR="00D35768" w:rsidRPr="000D2A86">
              <w:rPr>
                <w:rFonts w:ascii="Arial Narrow" w:hAnsi="Arial Narrow"/>
                <w:szCs w:val="22"/>
              </w:rPr>
              <w:t>oprávneného</w:t>
            </w:r>
            <w:r w:rsidRPr="000D2A86">
              <w:rPr>
                <w:rFonts w:ascii="Arial Narrow" w:hAnsi="Arial Narrow"/>
                <w:szCs w:val="22"/>
              </w:rPr>
              <w:t xml:space="preserve"> žiadateľ</w:t>
            </w:r>
            <w:r w:rsidR="00D35768" w:rsidRPr="000D2A86">
              <w:rPr>
                <w:rFonts w:ascii="Arial Narrow" w:hAnsi="Arial Narrow"/>
                <w:szCs w:val="22"/>
              </w:rPr>
              <w:t>a</w:t>
            </w:r>
            <w:r w:rsidRPr="000D2A86">
              <w:rPr>
                <w:rFonts w:ascii="Arial Narrow" w:hAnsi="Arial Narrow"/>
                <w:szCs w:val="22"/>
              </w:rPr>
              <w:t xml:space="preserve"> pre príslušnú podkativitu</w:t>
            </w:r>
          </w:p>
        </w:tc>
      </w:tr>
      <w:tr w:rsidR="00825DF1" w:rsidRPr="000D2A86" w14:paraId="116997BE" w14:textId="77777777" w:rsidTr="00886E51">
        <w:tblPrEx>
          <w:jc w:val="left"/>
        </w:tblPrEx>
        <w:tc>
          <w:tcPr>
            <w:tcW w:w="568" w:type="dxa"/>
            <w:shd w:val="clear" w:color="auto" w:fill="DBE5F1" w:themeFill="accent1" w:themeFillTint="33"/>
            <w:vAlign w:val="center"/>
          </w:tcPr>
          <w:p w14:paraId="7F9237EF" w14:textId="1074FC59" w:rsidR="00825DF1" w:rsidRPr="000D2A86" w:rsidRDefault="003217C2" w:rsidP="009F41A0">
            <w:pPr>
              <w:spacing w:before="120" w:after="120"/>
              <w:rPr>
                <w:rFonts w:ascii="Arial Narrow" w:hAnsi="Arial Narrow"/>
                <w:b/>
                <w:szCs w:val="22"/>
              </w:rPr>
            </w:pPr>
            <w:r w:rsidRPr="000D2A86">
              <w:rPr>
                <w:rFonts w:ascii="Arial Narrow" w:hAnsi="Arial Narrow"/>
                <w:b/>
                <w:szCs w:val="22"/>
              </w:rPr>
              <w:lastRenderedPageBreak/>
              <w:t>2</w:t>
            </w:r>
          </w:p>
        </w:tc>
        <w:tc>
          <w:tcPr>
            <w:tcW w:w="3908" w:type="dxa"/>
            <w:gridSpan w:val="4"/>
            <w:shd w:val="clear" w:color="auto" w:fill="DBE5F1" w:themeFill="accent1" w:themeFillTint="33"/>
            <w:vAlign w:val="center"/>
          </w:tcPr>
          <w:p w14:paraId="5EAE2C15" w14:textId="05D4B212" w:rsidR="00825DF1" w:rsidRPr="000D2A86" w:rsidRDefault="00825DF1" w:rsidP="009F41A0">
            <w:pPr>
              <w:autoSpaceDE w:val="0"/>
              <w:autoSpaceDN w:val="0"/>
              <w:adjustRightInd w:val="0"/>
              <w:spacing w:before="120" w:after="120"/>
              <w:rPr>
                <w:rFonts w:ascii="Arial Narrow" w:hAnsi="Arial Narrow"/>
                <w:i/>
                <w:szCs w:val="22"/>
              </w:rPr>
            </w:pPr>
            <w:r w:rsidRPr="000D2A86">
              <w:rPr>
                <w:rFonts w:ascii="Arial Narrow" w:eastAsia="Calibri" w:hAnsi="Arial Narrow"/>
                <w:b/>
                <w:color w:val="000000"/>
                <w:szCs w:val="22"/>
              </w:rPr>
              <w:t>Podmienka</w:t>
            </w:r>
            <w:r w:rsidR="007B5F9F" w:rsidRPr="000D2A86">
              <w:rPr>
                <w:rFonts w:ascii="Arial Narrow" w:eastAsia="Calibri" w:hAnsi="Arial Narrow"/>
                <w:b/>
                <w:color w:val="000000"/>
                <w:szCs w:val="22"/>
              </w:rPr>
              <w:t xml:space="preserve"> nebyť </w:t>
            </w:r>
            <w:r w:rsidRPr="000D2A86">
              <w:rPr>
                <w:rFonts w:ascii="Arial Narrow" w:eastAsia="Calibri" w:hAnsi="Arial Narrow"/>
                <w:b/>
                <w:color w:val="000000"/>
                <w:szCs w:val="22"/>
              </w:rPr>
              <w:t>dlžníkom na daniach</w:t>
            </w:r>
          </w:p>
        </w:tc>
        <w:tc>
          <w:tcPr>
            <w:tcW w:w="5589" w:type="dxa"/>
            <w:gridSpan w:val="2"/>
            <w:vAlign w:val="center"/>
          </w:tcPr>
          <w:p w14:paraId="5ADDFE17" w14:textId="658E8951" w:rsidR="00D75C1B" w:rsidRPr="000D2A86" w:rsidRDefault="00825DF1" w:rsidP="009F41A0">
            <w:pPr>
              <w:spacing w:before="120" w:after="120"/>
              <w:jc w:val="both"/>
              <w:rPr>
                <w:rFonts w:ascii="Arial Narrow" w:hAnsi="Arial Narrow"/>
                <w:szCs w:val="22"/>
              </w:rPr>
            </w:pPr>
            <w:r w:rsidRPr="000D2A86">
              <w:rPr>
                <w:rFonts w:ascii="Arial Narrow" w:hAnsi="Arial Narrow"/>
                <w:szCs w:val="22"/>
              </w:rPr>
              <w:t xml:space="preserve">Žiadateľ </w:t>
            </w:r>
            <w:r w:rsidR="000C510B" w:rsidRPr="000D2A86">
              <w:rPr>
                <w:rFonts w:ascii="Arial Narrow" w:hAnsi="Arial Narrow"/>
                <w:szCs w:val="22"/>
              </w:rPr>
              <w:t>nesmie byť dlžníkom na daniach</w:t>
            </w:r>
            <w:r w:rsidRPr="000D2A86">
              <w:rPr>
                <w:rFonts w:ascii="Arial Narrow" w:hAnsi="Arial Narrow"/>
                <w:szCs w:val="22"/>
              </w:rPr>
              <w:t>.</w:t>
            </w:r>
          </w:p>
        </w:tc>
      </w:tr>
      <w:tr w:rsidR="00825DF1" w:rsidRPr="000D2A86" w14:paraId="4B1508D3" w14:textId="77777777" w:rsidTr="00886E51">
        <w:tblPrEx>
          <w:jc w:val="left"/>
        </w:tblPrEx>
        <w:trPr>
          <w:trHeight w:val="914"/>
        </w:trPr>
        <w:tc>
          <w:tcPr>
            <w:tcW w:w="568" w:type="dxa"/>
            <w:shd w:val="clear" w:color="auto" w:fill="DBE5F1" w:themeFill="accent1" w:themeFillTint="33"/>
            <w:vAlign w:val="center"/>
          </w:tcPr>
          <w:p w14:paraId="1AEF1045" w14:textId="77777777" w:rsidR="00825DF1" w:rsidRPr="000D2A86" w:rsidRDefault="003217C2" w:rsidP="00D3015B">
            <w:pPr>
              <w:rPr>
                <w:rFonts w:ascii="Arial Narrow" w:hAnsi="Arial Narrow"/>
                <w:b/>
                <w:szCs w:val="22"/>
              </w:rPr>
            </w:pPr>
            <w:r w:rsidRPr="000D2A86">
              <w:rPr>
                <w:rFonts w:ascii="Arial Narrow" w:hAnsi="Arial Narrow"/>
                <w:b/>
                <w:szCs w:val="22"/>
              </w:rPr>
              <w:t>3</w:t>
            </w:r>
          </w:p>
        </w:tc>
        <w:tc>
          <w:tcPr>
            <w:tcW w:w="3908" w:type="dxa"/>
            <w:gridSpan w:val="4"/>
            <w:shd w:val="clear" w:color="auto" w:fill="DBE5F1" w:themeFill="accent1" w:themeFillTint="33"/>
            <w:vAlign w:val="center"/>
          </w:tcPr>
          <w:p w14:paraId="604FDC0A" w14:textId="4BBFFE1B" w:rsidR="00825DF1" w:rsidRPr="000D2A86" w:rsidRDefault="00825DF1" w:rsidP="00D3015B">
            <w:pPr>
              <w:autoSpaceDE w:val="0"/>
              <w:autoSpaceDN w:val="0"/>
              <w:adjustRightInd w:val="0"/>
              <w:rPr>
                <w:rFonts w:ascii="Arial Narrow" w:hAnsi="Arial Narrow"/>
                <w:i/>
                <w:szCs w:val="22"/>
              </w:rPr>
            </w:pPr>
            <w:r w:rsidRPr="000D2A86">
              <w:rPr>
                <w:rFonts w:ascii="Arial Narrow" w:eastAsia="Calibri" w:hAnsi="Arial Narrow"/>
                <w:b/>
                <w:color w:val="000000"/>
                <w:szCs w:val="22"/>
              </w:rPr>
              <w:t>Podmienka</w:t>
            </w:r>
            <w:r w:rsidR="007B5F9F" w:rsidRPr="000D2A86">
              <w:rPr>
                <w:rFonts w:ascii="Arial Narrow" w:eastAsia="Calibri" w:hAnsi="Arial Narrow"/>
                <w:b/>
                <w:color w:val="000000"/>
                <w:szCs w:val="22"/>
              </w:rPr>
              <w:t xml:space="preserve"> nebyť </w:t>
            </w:r>
            <w:r w:rsidRPr="000D2A86">
              <w:rPr>
                <w:rFonts w:ascii="Arial Narrow" w:eastAsia="Calibri" w:hAnsi="Arial Narrow"/>
                <w:b/>
                <w:color w:val="000000"/>
                <w:szCs w:val="22"/>
              </w:rPr>
              <w:t>dlžníkom poistného na zdravotnom poistení</w:t>
            </w:r>
          </w:p>
        </w:tc>
        <w:tc>
          <w:tcPr>
            <w:tcW w:w="5589" w:type="dxa"/>
            <w:gridSpan w:val="2"/>
            <w:vAlign w:val="center"/>
          </w:tcPr>
          <w:p w14:paraId="72B95594" w14:textId="57DF3A19" w:rsidR="00825DF1" w:rsidRPr="000D2A86" w:rsidRDefault="00F72937" w:rsidP="0013419E">
            <w:pPr>
              <w:jc w:val="both"/>
              <w:rPr>
                <w:rFonts w:ascii="Arial Narrow" w:hAnsi="Arial Narrow"/>
                <w:szCs w:val="22"/>
              </w:rPr>
            </w:pPr>
            <w:r w:rsidRPr="000D2A86">
              <w:rPr>
                <w:rFonts w:ascii="Arial Narrow" w:hAnsi="Arial Narrow"/>
                <w:szCs w:val="22"/>
              </w:rPr>
              <w:t>Žiadateľ nesmie byť dlžníkom poistného na zdravotnom poistení v</w:t>
            </w:r>
            <w:r w:rsidR="0013419E">
              <w:rPr>
                <w:rFonts w:ascii="Arial Narrow" w:hAnsi="Arial Narrow"/>
                <w:szCs w:val="22"/>
              </w:rPr>
              <w:t> </w:t>
            </w:r>
            <w:r w:rsidRPr="000D2A86">
              <w:rPr>
                <w:rFonts w:ascii="Arial Narrow" w:hAnsi="Arial Narrow"/>
                <w:szCs w:val="22"/>
              </w:rPr>
              <w:t xml:space="preserve">žiadnej zdravotnej poisťovni poskytujúcej verejné zdravotné poistenie v </w:t>
            </w:r>
            <w:r w:rsidR="00A03E68" w:rsidRPr="000D2A86">
              <w:rPr>
                <w:rFonts w:ascii="Arial Narrow" w:hAnsi="Arial Narrow"/>
                <w:szCs w:val="22"/>
              </w:rPr>
              <w:t>SR</w:t>
            </w:r>
            <w:r w:rsidRPr="000D2A86">
              <w:rPr>
                <w:rFonts w:ascii="Arial Narrow" w:hAnsi="Arial Narrow"/>
                <w:szCs w:val="22"/>
              </w:rPr>
              <w:t>.</w:t>
            </w:r>
          </w:p>
        </w:tc>
      </w:tr>
      <w:tr w:rsidR="00825DF1" w:rsidRPr="000D2A86" w14:paraId="6452AE9B" w14:textId="77777777" w:rsidTr="00886E51">
        <w:tblPrEx>
          <w:jc w:val="left"/>
        </w:tblPrEx>
        <w:tc>
          <w:tcPr>
            <w:tcW w:w="568" w:type="dxa"/>
            <w:shd w:val="clear" w:color="auto" w:fill="DBE5F1" w:themeFill="accent1" w:themeFillTint="33"/>
            <w:vAlign w:val="center"/>
          </w:tcPr>
          <w:p w14:paraId="01005C73" w14:textId="77777777" w:rsidR="00825DF1" w:rsidRPr="000D2A86" w:rsidRDefault="003217C2" w:rsidP="00D3015B">
            <w:pPr>
              <w:rPr>
                <w:rFonts w:ascii="Arial Narrow" w:hAnsi="Arial Narrow"/>
                <w:b/>
                <w:szCs w:val="22"/>
              </w:rPr>
            </w:pPr>
            <w:r w:rsidRPr="000D2A86">
              <w:rPr>
                <w:rFonts w:ascii="Arial Narrow" w:hAnsi="Arial Narrow"/>
                <w:b/>
                <w:szCs w:val="22"/>
              </w:rPr>
              <w:t>4</w:t>
            </w:r>
          </w:p>
        </w:tc>
        <w:tc>
          <w:tcPr>
            <w:tcW w:w="3908" w:type="dxa"/>
            <w:gridSpan w:val="4"/>
            <w:shd w:val="clear" w:color="auto" w:fill="DBE5F1" w:themeFill="accent1" w:themeFillTint="33"/>
            <w:vAlign w:val="center"/>
          </w:tcPr>
          <w:p w14:paraId="05E75A6F" w14:textId="1F843A09" w:rsidR="00825DF1" w:rsidRPr="000D2A86" w:rsidRDefault="00825DF1" w:rsidP="00D3015B">
            <w:pPr>
              <w:autoSpaceDE w:val="0"/>
              <w:autoSpaceDN w:val="0"/>
              <w:adjustRightInd w:val="0"/>
              <w:rPr>
                <w:rFonts w:ascii="Arial Narrow" w:hAnsi="Arial Narrow"/>
                <w:i/>
                <w:szCs w:val="22"/>
              </w:rPr>
            </w:pPr>
            <w:r w:rsidRPr="000D2A86">
              <w:rPr>
                <w:rFonts w:ascii="Arial Narrow" w:eastAsia="Calibri" w:hAnsi="Arial Narrow"/>
                <w:b/>
                <w:color w:val="000000"/>
                <w:szCs w:val="22"/>
              </w:rPr>
              <w:t>Podmienka</w:t>
            </w:r>
            <w:r w:rsidR="007B5F9F" w:rsidRPr="000D2A86">
              <w:rPr>
                <w:rFonts w:ascii="Arial Narrow" w:eastAsia="Calibri" w:hAnsi="Arial Narrow"/>
                <w:b/>
                <w:color w:val="000000"/>
                <w:szCs w:val="22"/>
              </w:rPr>
              <w:t xml:space="preserve"> nebyť </w:t>
            </w:r>
            <w:r w:rsidRPr="000D2A86">
              <w:rPr>
                <w:rFonts w:ascii="Arial Narrow" w:eastAsia="Calibri" w:hAnsi="Arial Narrow"/>
                <w:b/>
                <w:color w:val="000000"/>
                <w:szCs w:val="22"/>
              </w:rPr>
              <w:t>dlžníkom na sociálnom poistení</w:t>
            </w:r>
          </w:p>
        </w:tc>
        <w:tc>
          <w:tcPr>
            <w:tcW w:w="5589" w:type="dxa"/>
            <w:gridSpan w:val="2"/>
            <w:vAlign w:val="center"/>
          </w:tcPr>
          <w:p w14:paraId="1784FFB6" w14:textId="77777777" w:rsidR="00825DF1" w:rsidRPr="000D2A86" w:rsidRDefault="00F72937" w:rsidP="00D3015B">
            <w:pPr>
              <w:jc w:val="both"/>
              <w:rPr>
                <w:rFonts w:ascii="Arial Narrow" w:hAnsi="Arial Narrow"/>
                <w:szCs w:val="22"/>
              </w:rPr>
            </w:pPr>
            <w:r w:rsidRPr="000D2A86">
              <w:rPr>
                <w:rFonts w:ascii="Arial Narrow" w:hAnsi="Arial Narrow"/>
                <w:szCs w:val="22"/>
              </w:rPr>
              <w:t>Žiadateľ nesmie byť dlžníkom na sociálnom poistení.</w:t>
            </w:r>
          </w:p>
        </w:tc>
      </w:tr>
      <w:tr w:rsidR="00261B63" w:rsidRPr="000D2A86" w14:paraId="70F4E5DE" w14:textId="77777777" w:rsidTr="00886E51">
        <w:tblPrEx>
          <w:jc w:val="left"/>
        </w:tblPrEx>
        <w:tc>
          <w:tcPr>
            <w:tcW w:w="568" w:type="dxa"/>
            <w:shd w:val="clear" w:color="auto" w:fill="DBE5F1" w:themeFill="accent1" w:themeFillTint="33"/>
            <w:vAlign w:val="center"/>
          </w:tcPr>
          <w:p w14:paraId="530167CD" w14:textId="77777777" w:rsidR="00261B63" w:rsidRPr="000D2A86" w:rsidRDefault="00D35056" w:rsidP="00D3015B">
            <w:pPr>
              <w:rPr>
                <w:rFonts w:ascii="Arial Narrow" w:hAnsi="Arial Narrow"/>
                <w:b/>
                <w:szCs w:val="22"/>
              </w:rPr>
            </w:pPr>
            <w:r w:rsidRPr="000D2A86">
              <w:rPr>
                <w:rFonts w:ascii="Arial Narrow" w:hAnsi="Arial Narrow"/>
                <w:b/>
                <w:szCs w:val="22"/>
              </w:rPr>
              <w:t>5</w:t>
            </w:r>
          </w:p>
        </w:tc>
        <w:tc>
          <w:tcPr>
            <w:tcW w:w="3908" w:type="dxa"/>
            <w:gridSpan w:val="4"/>
            <w:shd w:val="clear" w:color="auto" w:fill="DBE5F1" w:themeFill="accent1" w:themeFillTint="33"/>
            <w:vAlign w:val="center"/>
          </w:tcPr>
          <w:p w14:paraId="77F7FA50" w14:textId="77777777" w:rsidR="00261B63" w:rsidRPr="000D2A86" w:rsidRDefault="00261B63" w:rsidP="00D3015B">
            <w:pPr>
              <w:autoSpaceDE w:val="0"/>
              <w:autoSpaceDN w:val="0"/>
              <w:adjustRightInd w:val="0"/>
              <w:rPr>
                <w:rFonts w:ascii="Arial Narrow" w:eastAsia="Calibri" w:hAnsi="Arial Narrow"/>
                <w:b/>
                <w:color w:val="000000"/>
                <w:szCs w:val="22"/>
              </w:rPr>
            </w:pPr>
            <w:r w:rsidRPr="000D2A86">
              <w:rPr>
                <w:rFonts w:ascii="Arial Narrow" w:eastAsia="Calibri" w:hAnsi="Arial Narrow"/>
                <w:b/>
                <w:color w:val="000000"/>
                <w:szCs w:val="22"/>
              </w:rPr>
              <w:t>Podmienka, že voči žiadateľovi nie je vedené konkurzné konanie, reštrukturalizačné konanie, nie je v konkurze alebo v reštrukturalizácii</w:t>
            </w:r>
          </w:p>
        </w:tc>
        <w:tc>
          <w:tcPr>
            <w:tcW w:w="5589" w:type="dxa"/>
            <w:gridSpan w:val="2"/>
            <w:vAlign w:val="center"/>
          </w:tcPr>
          <w:p w14:paraId="7F4ABCE7" w14:textId="77777777" w:rsidR="00261B63" w:rsidRPr="000D2A86" w:rsidRDefault="00261B63" w:rsidP="009F41A0">
            <w:pPr>
              <w:spacing w:before="120" w:after="120"/>
              <w:jc w:val="both"/>
              <w:rPr>
                <w:rFonts w:ascii="Arial Narrow" w:hAnsi="Arial Narrow"/>
                <w:szCs w:val="22"/>
              </w:rPr>
            </w:pPr>
            <w:r w:rsidRPr="000D2A86">
              <w:rPr>
                <w:rFonts w:ascii="Arial Narrow" w:hAnsi="Arial Narrow"/>
                <w:szCs w:val="22"/>
              </w:rPr>
              <w:t>Voč</w:t>
            </w:r>
            <w:r w:rsidR="00D35056" w:rsidRPr="000D2A86">
              <w:rPr>
                <w:rFonts w:ascii="Arial Narrow" w:hAnsi="Arial Narrow"/>
                <w:szCs w:val="22"/>
              </w:rPr>
              <w:t>i žiadateľovi nesmie byť vedené konkurzné konanie ani reštrukturalizačné konanie, žiadateľ nesmie byť v konkurze alebo v reštrukturalizácii.</w:t>
            </w:r>
          </w:p>
          <w:p w14:paraId="713DF535" w14:textId="2CC1DB6D" w:rsidR="00D35056" w:rsidRPr="000D2A86" w:rsidRDefault="00D35056" w:rsidP="009F41A0">
            <w:pPr>
              <w:spacing w:before="120" w:after="120"/>
              <w:jc w:val="both"/>
              <w:rPr>
                <w:rFonts w:ascii="Arial Narrow" w:hAnsi="Arial Narrow"/>
                <w:szCs w:val="22"/>
              </w:rPr>
            </w:pPr>
            <w:r w:rsidRPr="000D2A86">
              <w:rPr>
                <w:rFonts w:ascii="Arial Narrow" w:hAnsi="Arial Narrow"/>
                <w:b/>
                <w:szCs w:val="22"/>
              </w:rPr>
              <w:t>Podmienka sa nevzťahuje</w:t>
            </w:r>
            <w:r w:rsidR="00A90154" w:rsidRPr="000D2A86">
              <w:rPr>
                <w:rFonts w:ascii="Arial Narrow" w:hAnsi="Arial Narrow"/>
                <w:b/>
                <w:szCs w:val="22"/>
              </w:rPr>
              <w:t xml:space="preserve"> žiadateľa, ktorým je</w:t>
            </w:r>
            <w:r w:rsidRPr="000D2A86">
              <w:rPr>
                <w:rFonts w:ascii="Arial Narrow" w:hAnsi="Arial Narrow"/>
                <w:b/>
                <w:szCs w:val="22"/>
              </w:rPr>
              <w:t xml:space="preserve"> </w:t>
            </w:r>
            <w:r w:rsidR="00486712" w:rsidRPr="000D2A86">
              <w:rPr>
                <w:rFonts w:ascii="Arial Narrow" w:hAnsi="Arial Narrow"/>
                <w:b/>
                <w:szCs w:val="22"/>
              </w:rPr>
              <w:t xml:space="preserve">subjekt podľa </w:t>
            </w:r>
            <w:r w:rsidRPr="000D2A86">
              <w:rPr>
                <w:rFonts w:ascii="Arial Narrow" w:hAnsi="Arial Narrow"/>
                <w:b/>
                <w:szCs w:val="22"/>
              </w:rPr>
              <w:t>§</w:t>
            </w:r>
            <w:r w:rsidR="00A90154" w:rsidRPr="000D2A86">
              <w:rPr>
                <w:rFonts w:ascii="Arial Narrow" w:hAnsi="Arial Narrow"/>
                <w:b/>
                <w:szCs w:val="22"/>
              </w:rPr>
              <w:t> </w:t>
            </w:r>
            <w:r w:rsidRPr="000D2A86">
              <w:rPr>
                <w:rFonts w:ascii="Arial Narrow" w:hAnsi="Arial Narrow"/>
                <w:b/>
                <w:szCs w:val="22"/>
              </w:rPr>
              <w:t>2 zákona o konkurze a reštrukturalizácii</w:t>
            </w:r>
            <w:r w:rsidRPr="000D2A86">
              <w:rPr>
                <w:rStyle w:val="Odkaznapoznmkupodiarou"/>
                <w:rFonts w:ascii="Arial Narrow" w:hAnsi="Arial Narrow"/>
                <w:b/>
                <w:szCs w:val="22"/>
              </w:rPr>
              <w:footnoteReference w:id="8"/>
            </w:r>
            <w:r w:rsidR="008513DF" w:rsidRPr="000D2A86">
              <w:rPr>
                <w:rFonts w:ascii="Arial Narrow" w:hAnsi="Arial Narrow"/>
                <w:szCs w:val="22"/>
              </w:rPr>
              <w:t>.</w:t>
            </w:r>
          </w:p>
        </w:tc>
      </w:tr>
      <w:tr w:rsidR="00825DF1" w:rsidRPr="000D2A86" w14:paraId="47CC00A7" w14:textId="77777777" w:rsidTr="00886E51">
        <w:tblPrEx>
          <w:jc w:val="left"/>
        </w:tblPrEx>
        <w:tc>
          <w:tcPr>
            <w:tcW w:w="568" w:type="dxa"/>
            <w:shd w:val="clear" w:color="auto" w:fill="DBE5F1" w:themeFill="accent1" w:themeFillTint="33"/>
            <w:vAlign w:val="center"/>
          </w:tcPr>
          <w:p w14:paraId="7E2359F9" w14:textId="77777777" w:rsidR="00825DF1" w:rsidRPr="000D2A86" w:rsidRDefault="00D35056" w:rsidP="00D3015B">
            <w:pPr>
              <w:rPr>
                <w:rFonts w:ascii="Arial Narrow" w:hAnsi="Arial Narrow"/>
                <w:b/>
                <w:szCs w:val="22"/>
              </w:rPr>
            </w:pPr>
            <w:r w:rsidRPr="000D2A86">
              <w:rPr>
                <w:rFonts w:ascii="Arial Narrow" w:hAnsi="Arial Narrow"/>
                <w:b/>
                <w:szCs w:val="22"/>
              </w:rPr>
              <w:t>6</w:t>
            </w:r>
          </w:p>
        </w:tc>
        <w:tc>
          <w:tcPr>
            <w:tcW w:w="3908" w:type="dxa"/>
            <w:gridSpan w:val="4"/>
            <w:shd w:val="clear" w:color="auto" w:fill="DBE5F1" w:themeFill="accent1" w:themeFillTint="33"/>
            <w:vAlign w:val="center"/>
          </w:tcPr>
          <w:p w14:paraId="2D3FAE0E" w14:textId="2C7DCB38" w:rsidR="00825DF1" w:rsidRPr="000D2A86" w:rsidRDefault="002313A9" w:rsidP="00D3015B">
            <w:pPr>
              <w:autoSpaceDE w:val="0"/>
              <w:autoSpaceDN w:val="0"/>
              <w:adjustRightInd w:val="0"/>
              <w:rPr>
                <w:rFonts w:ascii="Arial Narrow" w:hAnsi="Arial Narrow"/>
                <w:i/>
                <w:szCs w:val="22"/>
              </w:rPr>
            </w:pPr>
            <w:r w:rsidRPr="000D2A86">
              <w:rPr>
                <w:rFonts w:ascii="Arial Narrow" w:eastAsia="Calibri" w:hAnsi="Arial Narrow"/>
                <w:b/>
                <w:color w:val="000000"/>
                <w:szCs w:val="22"/>
              </w:rPr>
              <w:t>Podmienka</w:t>
            </w:r>
            <w:r w:rsidR="007B5F9F" w:rsidRPr="000D2A86">
              <w:rPr>
                <w:rFonts w:ascii="Arial Narrow" w:eastAsia="Calibri" w:hAnsi="Arial Narrow"/>
                <w:b/>
                <w:color w:val="000000"/>
                <w:szCs w:val="22"/>
              </w:rPr>
              <w:t xml:space="preserve"> zákazu vedenia výkon</w:t>
            </w:r>
            <w:r w:rsidR="006F2002" w:rsidRPr="000D2A86">
              <w:rPr>
                <w:rFonts w:ascii="Arial Narrow" w:eastAsia="Calibri" w:hAnsi="Arial Narrow"/>
                <w:b/>
                <w:color w:val="000000"/>
                <w:szCs w:val="22"/>
              </w:rPr>
              <w:t>u</w:t>
            </w:r>
            <w:r w:rsidR="007B5F9F" w:rsidRPr="000D2A86">
              <w:rPr>
                <w:rFonts w:ascii="Arial Narrow" w:eastAsia="Calibri" w:hAnsi="Arial Narrow"/>
                <w:b/>
                <w:color w:val="000000"/>
                <w:szCs w:val="22"/>
              </w:rPr>
              <w:t xml:space="preserve"> rozhodnutia</w:t>
            </w:r>
            <w:r w:rsidRPr="000D2A86">
              <w:rPr>
                <w:rFonts w:ascii="Arial Narrow" w:eastAsia="Calibri" w:hAnsi="Arial Narrow"/>
                <w:b/>
                <w:color w:val="000000"/>
                <w:szCs w:val="22"/>
              </w:rPr>
              <w:t xml:space="preserve"> voči žiadateľovi </w:t>
            </w:r>
          </w:p>
        </w:tc>
        <w:tc>
          <w:tcPr>
            <w:tcW w:w="5589" w:type="dxa"/>
            <w:gridSpan w:val="2"/>
            <w:vAlign w:val="center"/>
          </w:tcPr>
          <w:p w14:paraId="69B4652D" w14:textId="5DE637D6" w:rsidR="007F04ED" w:rsidRPr="000D2A86" w:rsidRDefault="00825DF1" w:rsidP="009F41A0">
            <w:pPr>
              <w:pStyle w:val="Default"/>
              <w:spacing w:before="120" w:after="120"/>
              <w:jc w:val="both"/>
              <w:rPr>
                <w:rFonts w:ascii="Arial Narrow" w:hAnsi="Arial Narrow"/>
                <w:sz w:val="22"/>
                <w:szCs w:val="22"/>
              </w:rPr>
            </w:pPr>
            <w:r w:rsidRPr="000D2A86">
              <w:rPr>
                <w:rFonts w:ascii="Arial Narrow" w:hAnsi="Arial Narrow"/>
                <w:sz w:val="22"/>
                <w:szCs w:val="22"/>
              </w:rPr>
              <w:t>Voči žiadateľovi nesmie byť vedený výkon rozhodnutia.</w:t>
            </w:r>
          </w:p>
          <w:p w14:paraId="3D9072D3" w14:textId="2AE1ED25" w:rsidR="007230A4" w:rsidRPr="000D2A86" w:rsidRDefault="003D5F00" w:rsidP="009F41A0">
            <w:pPr>
              <w:pStyle w:val="Default"/>
              <w:spacing w:before="120" w:after="120"/>
              <w:jc w:val="both"/>
              <w:rPr>
                <w:rFonts w:ascii="Arial Narrow" w:hAnsi="Arial Narrow"/>
                <w:sz w:val="22"/>
                <w:szCs w:val="22"/>
              </w:rPr>
            </w:pPr>
            <w:r w:rsidRPr="000D2A86">
              <w:rPr>
                <w:rFonts w:ascii="Arial Narrow" w:hAnsi="Arial Narrow"/>
                <w:sz w:val="22"/>
                <w:szCs w:val="22"/>
              </w:rPr>
              <w:t>Podmienka sa netýka výkonu rozhodnutia voči členom riadiacich a dozorných orgánov žiadateľa</w:t>
            </w:r>
            <w:r w:rsidR="006F2002" w:rsidRPr="000D2A86">
              <w:rPr>
                <w:rFonts w:ascii="Arial Narrow" w:hAnsi="Arial Narrow"/>
                <w:sz w:val="22"/>
                <w:szCs w:val="22"/>
              </w:rPr>
              <w:t>, ale je relevantná vo vzťahu k subjektu žiadateľa</w:t>
            </w:r>
            <w:r w:rsidR="00CF2C97" w:rsidRPr="000D2A86">
              <w:rPr>
                <w:rFonts w:ascii="Arial Narrow" w:hAnsi="Arial Narrow"/>
                <w:sz w:val="22"/>
                <w:szCs w:val="22"/>
              </w:rPr>
              <w:t>.</w:t>
            </w:r>
          </w:p>
          <w:p w14:paraId="7F039730" w14:textId="564CBB10" w:rsidR="003D5F00" w:rsidRPr="000D2A86" w:rsidRDefault="00A90154" w:rsidP="009F41A0">
            <w:pPr>
              <w:pStyle w:val="Default"/>
              <w:spacing w:before="120" w:after="120"/>
              <w:jc w:val="both"/>
              <w:rPr>
                <w:rFonts w:ascii="Arial Narrow" w:hAnsi="Arial Narrow"/>
                <w:b/>
                <w:sz w:val="22"/>
                <w:szCs w:val="22"/>
              </w:rPr>
            </w:pPr>
            <w:r w:rsidRPr="000D2A86">
              <w:rPr>
                <w:rFonts w:ascii="Arial Narrow" w:hAnsi="Arial Narrow"/>
                <w:b/>
                <w:sz w:val="22"/>
                <w:szCs w:val="22"/>
              </w:rPr>
              <w:t>Podmienka sa nevzťahuje na žiadateľa, ktorým je</w:t>
            </w:r>
            <w:r w:rsidR="002C7271" w:rsidRPr="000D2A86">
              <w:rPr>
                <w:rFonts w:ascii="Arial Narrow" w:hAnsi="Arial Narrow"/>
                <w:b/>
                <w:sz w:val="22"/>
                <w:szCs w:val="22"/>
              </w:rPr>
              <w:t xml:space="preserve"> </w:t>
            </w:r>
            <w:r w:rsidRPr="000D2A86">
              <w:rPr>
                <w:rFonts w:ascii="Arial Narrow" w:hAnsi="Arial Narrow"/>
                <w:b/>
                <w:sz w:val="22"/>
                <w:szCs w:val="22"/>
              </w:rPr>
              <w:t>ústredný orgán</w:t>
            </w:r>
            <w:r w:rsidR="000903BB" w:rsidRPr="000D2A86">
              <w:rPr>
                <w:rFonts w:ascii="Arial Narrow" w:hAnsi="Arial Narrow"/>
                <w:b/>
                <w:sz w:val="22"/>
                <w:szCs w:val="22"/>
              </w:rPr>
              <w:t xml:space="preserve"> štátnej správy</w:t>
            </w:r>
            <w:r w:rsidR="000903BB" w:rsidRPr="000D2A86">
              <w:rPr>
                <w:rFonts w:ascii="Arial Narrow" w:hAnsi="Arial Narrow"/>
                <w:b/>
                <w:szCs w:val="22"/>
                <w:vertAlign w:val="superscript"/>
              </w:rPr>
              <w:fldChar w:fldCharType="begin"/>
            </w:r>
            <w:r w:rsidR="000903BB" w:rsidRPr="000D2A86">
              <w:rPr>
                <w:rFonts w:ascii="Arial Narrow" w:hAnsi="Arial Narrow"/>
                <w:b/>
                <w:szCs w:val="22"/>
                <w:vertAlign w:val="superscript"/>
              </w:rPr>
              <w:instrText xml:space="preserve"> NOTEREF _Ref478631994 \h  \* MERGEFORMAT </w:instrText>
            </w:r>
            <w:r w:rsidR="000903BB" w:rsidRPr="000D2A86">
              <w:rPr>
                <w:rFonts w:ascii="Arial Narrow" w:hAnsi="Arial Narrow"/>
                <w:b/>
                <w:szCs w:val="22"/>
                <w:vertAlign w:val="superscript"/>
              </w:rPr>
            </w:r>
            <w:r w:rsidR="000903BB" w:rsidRPr="000D2A86">
              <w:rPr>
                <w:rFonts w:ascii="Arial Narrow" w:hAnsi="Arial Narrow"/>
                <w:b/>
                <w:szCs w:val="22"/>
                <w:vertAlign w:val="superscript"/>
              </w:rPr>
              <w:fldChar w:fldCharType="separate"/>
            </w:r>
            <w:r w:rsidR="00223164">
              <w:rPr>
                <w:rFonts w:ascii="Arial Narrow" w:hAnsi="Arial Narrow"/>
                <w:b/>
                <w:szCs w:val="22"/>
                <w:vertAlign w:val="superscript"/>
              </w:rPr>
              <w:t>3</w:t>
            </w:r>
            <w:r w:rsidR="000903BB" w:rsidRPr="000D2A86">
              <w:rPr>
                <w:rFonts w:ascii="Arial Narrow" w:hAnsi="Arial Narrow"/>
                <w:b/>
                <w:szCs w:val="22"/>
                <w:vertAlign w:val="superscript"/>
              </w:rPr>
              <w:fldChar w:fldCharType="end"/>
            </w:r>
            <w:r w:rsidR="000903BB" w:rsidRPr="000D2A86">
              <w:rPr>
                <w:rFonts w:ascii="Arial Narrow" w:hAnsi="Arial Narrow"/>
                <w:b/>
                <w:sz w:val="22"/>
                <w:szCs w:val="22"/>
              </w:rPr>
              <w:t xml:space="preserve"> </w:t>
            </w:r>
            <w:r w:rsidR="002C7271" w:rsidRPr="000D2A86">
              <w:rPr>
                <w:rFonts w:ascii="Arial Narrow" w:hAnsi="Arial Narrow"/>
                <w:b/>
                <w:sz w:val="22"/>
                <w:szCs w:val="22"/>
              </w:rPr>
              <w:t>a štátn</w:t>
            </w:r>
            <w:r w:rsidRPr="000D2A86">
              <w:rPr>
                <w:rFonts w:ascii="Arial Narrow" w:hAnsi="Arial Narrow"/>
                <w:b/>
                <w:sz w:val="22"/>
                <w:szCs w:val="22"/>
              </w:rPr>
              <w:t>a</w:t>
            </w:r>
            <w:r w:rsidR="002C7271" w:rsidRPr="000D2A86">
              <w:rPr>
                <w:rFonts w:ascii="Arial Narrow" w:hAnsi="Arial Narrow"/>
                <w:b/>
                <w:sz w:val="22"/>
                <w:szCs w:val="22"/>
              </w:rPr>
              <w:t xml:space="preserve"> rozpočtov</w:t>
            </w:r>
            <w:r w:rsidRPr="000D2A86">
              <w:rPr>
                <w:rFonts w:ascii="Arial Narrow" w:hAnsi="Arial Narrow"/>
                <w:b/>
                <w:sz w:val="22"/>
                <w:szCs w:val="22"/>
              </w:rPr>
              <w:t>á</w:t>
            </w:r>
            <w:r w:rsidR="002C7271" w:rsidRPr="000D2A86">
              <w:rPr>
                <w:rFonts w:ascii="Arial Narrow" w:hAnsi="Arial Narrow"/>
                <w:b/>
                <w:sz w:val="22"/>
                <w:szCs w:val="22"/>
              </w:rPr>
              <w:t xml:space="preserve"> organizáci</w:t>
            </w:r>
            <w:r w:rsidRPr="000D2A86">
              <w:rPr>
                <w:rFonts w:ascii="Arial Narrow" w:hAnsi="Arial Narrow"/>
                <w:b/>
                <w:sz w:val="22"/>
                <w:szCs w:val="22"/>
              </w:rPr>
              <w:t>a</w:t>
            </w:r>
            <w:r w:rsidR="002C7271" w:rsidRPr="000D2A86">
              <w:rPr>
                <w:rFonts w:ascii="Arial Narrow" w:hAnsi="Arial Narrow"/>
                <w:b/>
                <w:sz w:val="22"/>
                <w:szCs w:val="22"/>
              </w:rPr>
              <w:t>.</w:t>
            </w:r>
          </w:p>
        </w:tc>
      </w:tr>
      <w:tr w:rsidR="00825DF1" w:rsidRPr="000D2A86" w14:paraId="1C404EF0" w14:textId="77777777" w:rsidTr="00886E51">
        <w:tblPrEx>
          <w:jc w:val="left"/>
        </w:tblPrEx>
        <w:tc>
          <w:tcPr>
            <w:tcW w:w="568" w:type="dxa"/>
            <w:tcBorders>
              <w:bottom w:val="single" w:sz="4" w:space="0" w:color="auto"/>
            </w:tcBorders>
            <w:shd w:val="clear" w:color="auto" w:fill="DBE5F1" w:themeFill="accent1" w:themeFillTint="33"/>
            <w:vAlign w:val="center"/>
          </w:tcPr>
          <w:p w14:paraId="7841D604" w14:textId="77777777" w:rsidR="00825DF1" w:rsidRPr="000D2A86" w:rsidRDefault="00D35056" w:rsidP="00D3015B">
            <w:pPr>
              <w:rPr>
                <w:rFonts w:ascii="Arial Narrow" w:hAnsi="Arial Narrow"/>
                <w:b/>
                <w:szCs w:val="22"/>
              </w:rPr>
            </w:pPr>
            <w:r w:rsidRPr="000D2A86">
              <w:rPr>
                <w:rFonts w:ascii="Arial Narrow" w:hAnsi="Arial Narrow"/>
                <w:b/>
                <w:szCs w:val="22"/>
              </w:rPr>
              <w:t>7</w:t>
            </w:r>
          </w:p>
        </w:tc>
        <w:tc>
          <w:tcPr>
            <w:tcW w:w="3908" w:type="dxa"/>
            <w:gridSpan w:val="4"/>
            <w:tcBorders>
              <w:bottom w:val="single" w:sz="4" w:space="0" w:color="auto"/>
            </w:tcBorders>
            <w:shd w:val="clear" w:color="auto" w:fill="DBE5F1" w:themeFill="accent1" w:themeFillTint="33"/>
            <w:vAlign w:val="center"/>
          </w:tcPr>
          <w:p w14:paraId="10BC3F02" w14:textId="29C4AD2C" w:rsidR="00825DF1" w:rsidRPr="000D2A86" w:rsidRDefault="002313A9" w:rsidP="00593AA2">
            <w:pPr>
              <w:autoSpaceDE w:val="0"/>
              <w:autoSpaceDN w:val="0"/>
              <w:adjustRightInd w:val="0"/>
              <w:rPr>
                <w:rFonts w:ascii="Arial Narrow" w:hAnsi="Arial Narrow"/>
                <w:i/>
                <w:szCs w:val="22"/>
              </w:rPr>
            </w:pPr>
            <w:r w:rsidRPr="000D2A86">
              <w:rPr>
                <w:rFonts w:ascii="Arial Narrow" w:eastAsia="Calibri" w:hAnsi="Arial Narrow"/>
                <w:b/>
                <w:color w:val="000000"/>
                <w:szCs w:val="22"/>
              </w:rPr>
              <w:t>Podmienka, že žiadateľ nie je podnikom v</w:t>
            </w:r>
            <w:r w:rsidR="00593AA2">
              <w:rPr>
                <w:rFonts w:ascii="Arial Narrow" w:eastAsia="Calibri" w:hAnsi="Arial Narrow"/>
                <w:b/>
                <w:color w:val="000000"/>
                <w:szCs w:val="22"/>
              </w:rPr>
              <w:t> </w:t>
            </w:r>
            <w:r w:rsidRPr="000D2A86">
              <w:rPr>
                <w:rFonts w:ascii="Arial Narrow" w:eastAsia="Calibri" w:hAnsi="Arial Narrow"/>
                <w:b/>
                <w:color w:val="000000"/>
                <w:szCs w:val="22"/>
              </w:rPr>
              <w:t>ťažkostiach</w:t>
            </w:r>
          </w:p>
        </w:tc>
        <w:tc>
          <w:tcPr>
            <w:tcW w:w="5589" w:type="dxa"/>
            <w:gridSpan w:val="2"/>
            <w:vAlign w:val="center"/>
          </w:tcPr>
          <w:p w14:paraId="41A8843C" w14:textId="77777777" w:rsidR="009D2C07" w:rsidRPr="000D2A86" w:rsidRDefault="009D2C07" w:rsidP="00593AA2">
            <w:pPr>
              <w:pStyle w:val="Odsekzoznamu"/>
              <w:spacing w:before="120" w:after="120"/>
              <w:ind w:left="0"/>
              <w:contextualSpacing w:val="0"/>
              <w:jc w:val="both"/>
              <w:rPr>
                <w:rFonts w:ascii="Arial Narrow" w:hAnsi="Arial Narrow"/>
              </w:rPr>
            </w:pPr>
            <w:r w:rsidRPr="000D2A86">
              <w:rPr>
                <w:rFonts w:ascii="Arial Narrow" w:hAnsi="Arial Narrow"/>
              </w:rPr>
              <w:t>Žiadateľmi nemôžu byť v súlade s čl. 2 ods. 2, písm. e) nariadenia o KF</w:t>
            </w:r>
            <w:r w:rsidRPr="000D2A86">
              <w:rPr>
                <w:rStyle w:val="Odkaznapoznmkupodiarou"/>
                <w:rFonts w:ascii="Arial Narrow" w:hAnsi="Arial Narrow"/>
              </w:rPr>
              <w:footnoteReference w:id="9"/>
            </w:r>
            <w:r w:rsidRPr="000D2A86">
              <w:rPr>
                <w:rFonts w:ascii="Arial Narrow" w:hAnsi="Arial Narrow"/>
              </w:rPr>
              <w:t xml:space="preserve"> podniky v ťažkostiach „</w:t>
            </w:r>
            <w:r w:rsidRPr="000D2A86">
              <w:rPr>
                <w:rFonts w:ascii="Arial Narrow" w:hAnsi="Arial Narrow"/>
                <w:i/>
              </w:rPr>
              <w:t>ako sú vymedzené v právnych predpisoch Únie o štátnej pomoci</w:t>
            </w:r>
            <w:r w:rsidRPr="000D2A86">
              <w:rPr>
                <w:rFonts w:ascii="Arial Narrow" w:hAnsi="Arial Narrow"/>
              </w:rPr>
              <w:t>“.</w:t>
            </w:r>
          </w:p>
          <w:p w14:paraId="363625AE" w14:textId="0CA38E54" w:rsidR="00E145C9" w:rsidRPr="000D2A86" w:rsidRDefault="009D2C07" w:rsidP="009F41A0">
            <w:pPr>
              <w:pStyle w:val="Odsekzoznamu"/>
              <w:spacing w:before="120" w:after="120"/>
              <w:ind w:left="0"/>
              <w:contextualSpacing w:val="0"/>
              <w:jc w:val="both"/>
              <w:rPr>
                <w:rStyle w:val="Hypertextovprepojenie"/>
                <w:rFonts w:ascii="Arial Narrow" w:hAnsi="Arial Narrow"/>
              </w:rPr>
            </w:pPr>
            <w:r w:rsidRPr="000D2A86">
              <w:rPr>
                <w:rFonts w:ascii="Arial Narrow" w:hAnsi="Arial Narrow"/>
              </w:rPr>
              <w:t>Bližšie sú podmienky pre určenie splnenia podmienky poskytnutia príspevku</w:t>
            </w:r>
            <w:r w:rsidR="00300EEA">
              <w:rPr>
                <w:rFonts w:ascii="Arial Narrow" w:hAnsi="Arial Narrow"/>
              </w:rPr>
              <w:t xml:space="preserve"> sú</w:t>
            </w:r>
            <w:r w:rsidRPr="000D2A86">
              <w:rPr>
                <w:rFonts w:ascii="Arial Narrow" w:hAnsi="Arial Narrow"/>
              </w:rPr>
              <w:t xml:space="preserve"> upravené v </w:t>
            </w:r>
            <w:r w:rsidRPr="000D2A86">
              <w:rPr>
                <w:rFonts w:ascii="Arial Narrow" w:hAnsi="Arial Narrow" w:cs="Arial"/>
                <w:szCs w:val="22"/>
              </w:rPr>
              <w:t xml:space="preserve">dokumente </w:t>
            </w:r>
            <w:hyperlink r:id="rId24" w:history="1">
              <w:r w:rsidRPr="000D2A86">
                <w:rPr>
                  <w:rStyle w:val="Hypertextovprepojenie"/>
                  <w:rFonts w:ascii="Arial Narrow" w:hAnsi="Arial Narrow"/>
                  <w:b/>
                  <w:i/>
                </w:rPr>
                <w:t>Inštrukcia k určeniu podniku v ťažkostiach</w:t>
              </w:r>
            </w:hyperlink>
            <w:r w:rsidRPr="000D2A86">
              <w:rPr>
                <w:rStyle w:val="Odkaznapoznmkupodiarou"/>
                <w:rFonts w:ascii="Arial Narrow" w:hAnsi="Arial Narrow"/>
                <w:i/>
                <w:szCs w:val="22"/>
              </w:rPr>
              <w:footnoteReference w:id="10"/>
            </w:r>
            <w:r w:rsidRPr="000D2A86">
              <w:rPr>
                <w:rStyle w:val="Hypertextovprepojenie"/>
                <w:rFonts w:ascii="Arial Narrow" w:hAnsi="Arial Narrow"/>
              </w:rPr>
              <w:t>.</w:t>
            </w:r>
          </w:p>
          <w:p w14:paraId="0D47F2F5" w14:textId="2B81C54D" w:rsidR="00233705" w:rsidRPr="000D2A86" w:rsidRDefault="00233705" w:rsidP="009F41A0">
            <w:pPr>
              <w:pStyle w:val="Odsekzoznamu"/>
              <w:spacing w:before="120" w:after="120"/>
              <w:ind w:left="0"/>
              <w:contextualSpacing w:val="0"/>
              <w:jc w:val="both"/>
              <w:rPr>
                <w:rFonts w:ascii="Arial Narrow" w:hAnsi="Arial Narrow"/>
                <w:szCs w:val="22"/>
              </w:rPr>
            </w:pPr>
            <w:r w:rsidRPr="000D2A86">
              <w:rPr>
                <w:rFonts w:ascii="Arial Narrow" w:hAnsi="Arial Narrow"/>
                <w:b/>
              </w:rPr>
              <w:t xml:space="preserve">Podmienka sa nevzťahuje na žiadateľa, ktorým je </w:t>
            </w:r>
            <w:r w:rsidRPr="000D2A86">
              <w:rPr>
                <w:rFonts w:ascii="Arial Narrow" w:hAnsi="Arial Narrow"/>
                <w:b/>
                <w:szCs w:val="22"/>
              </w:rPr>
              <w:t>ústredný orgán štátnej správy, štátna rozpočtová organizácia a štátna príspevková organizácia.</w:t>
            </w:r>
          </w:p>
        </w:tc>
      </w:tr>
      <w:tr w:rsidR="00DC57B4" w:rsidRPr="000D2A86" w14:paraId="1CF6EB72" w14:textId="77777777" w:rsidTr="00886E51">
        <w:tblPrEx>
          <w:jc w:val="left"/>
        </w:tblPrEx>
        <w:tc>
          <w:tcPr>
            <w:tcW w:w="568" w:type="dxa"/>
            <w:tcBorders>
              <w:bottom w:val="single" w:sz="4" w:space="0" w:color="auto"/>
            </w:tcBorders>
            <w:shd w:val="clear" w:color="auto" w:fill="DBE5F1" w:themeFill="accent1" w:themeFillTint="33"/>
            <w:vAlign w:val="center"/>
          </w:tcPr>
          <w:p w14:paraId="7BFF27CC" w14:textId="19373853" w:rsidR="00DC57B4" w:rsidRPr="000D2A86" w:rsidRDefault="0035399C" w:rsidP="00D3015B">
            <w:pPr>
              <w:rPr>
                <w:rFonts w:ascii="Arial Narrow" w:hAnsi="Arial Narrow"/>
                <w:b/>
                <w:szCs w:val="22"/>
              </w:rPr>
            </w:pPr>
            <w:r w:rsidRPr="000D2A86">
              <w:rPr>
                <w:rFonts w:ascii="Arial Narrow" w:hAnsi="Arial Narrow"/>
                <w:b/>
                <w:szCs w:val="22"/>
              </w:rPr>
              <w:t>8</w:t>
            </w:r>
          </w:p>
        </w:tc>
        <w:tc>
          <w:tcPr>
            <w:tcW w:w="3908" w:type="dxa"/>
            <w:gridSpan w:val="4"/>
            <w:tcBorders>
              <w:bottom w:val="single" w:sz="4" w:space="0" w:color="auto"/>
            </w:tcBorders>
            <w:shd w:val="clear" w:color="auto" w:fill="DBE5F1" w:themeFill="accent1" w:themeFillTint="33"/>
            <w:vAlign w:val="center"/>
          </w:tcPr>
          <w:p w14:paraId="06A6ACD5" w14:textId="68FC0CD3" w:rsidR="00DC57B4" w:rsidRPr="000D2A86" w:rsidRDefault="00DC57B4" w:rsidP="00D3015B">
            <w:pPr>
              <w:autoSpaceDE w:val="0"/>
              <w:autoSpaceDN w:val="0"/>
              <w:adjustRightInd w:val="0"/>
              <w:rPr>
                <w:rFonts w:ascii="Arial Narrow" w:eastAsia="Calibri" w:hAnsi="Arial Narrow"/>
                <w:b/>
                <w:color w:val="000000"/>
                <w:szCs w:val="22"/>
              </w:rPr>
            </w:pPr>
            <w:r w:rsidRPr="000D2A86">
              <w:rPr>
                <w:rFonts w:ascii="Arial Narrow" w:eastAsia="Calibri" w:hAnsi="Arial Narrow"/>
                <w:b/>
                <w:color w:val="000000"/>
                <w:szCs w:val="22"/>
              </w:rPr>
              <w:t xml:space="preserve">Podmienka finančnej spôsobilosti </w:t>
            </w:r>
            <w:r w:rsidR="00A74D8E" w:rsidRPr="000D2A86">
              <w:rPr>
                <w:rFonts w:ascii="Arial Narrow" w:eastAsia="Calibri" w:hAnsi="Arial Narrow"/>
                <w:b/>
                <w:color w:val="000000"/>
                <w:szCs w:val="22"/>
              </w:rPr>
              <w:t>spolufinancovania projektu</w:t>
            </w:r>
          </w:p>
        </w:tc>
        <w:tc>
          <w:tcPr>
            <w:tcW w:w="5589" w:type="dxa"/>
            <w:gridSpan w:val="2"/>
            <w:vAlign w:val="center"/>
          </w:tcPr>
          <w:p w14:paraId="795D6488" w14:textId="2884EFC4" w:rsidR="00CA2FF2" w:rsidRPr="000D2A86" w:rsidRDefault="00DC57B4" w:rsidP="009F41A0">
            <w:pPr>
              <w:pStyle w:val="Odsekzoznamu"/>
              <w:spacing w:before="120" w:after="120"/>
              <w:ind w:left="0"/>
              <w:contextualSpacing w:val="0"/>
              <w:jc w:val="both"/>
              <w:rPr>
                <w:rFonts w:ascii="Arial Narrow" w:hAnsi="Arial Narrow"/>
                <w:szCs w:val="22"/>
              </w:rPr>
            </w:pPr>
            <w:r w:rsidRPr="000D2A86">
              <w:rPr>
                <w:rFonts w:ascii="Arial Narrow" w:hAnsi="Arial Narrow"/>
                <w:szCs w:val="22"/>
              </w:rPr>
              <w:t>Žiadateľ musí byť finančne spôsobilý na spolufinancovanie projektu.</w:t>
            </w:r>
          </w:p>
          <w:p w14:paraId="43411443" w14:textId="0AB7F84C" w:rsidR="00DC57B4" w:rsidRPr="000D2A86" w:rsidRDefault="00DC57B4" w:rsidP="009F41A0">
            <w:pPr>
              <w:pStyle w:val="Odsekzoznamu"/>
              <w:spacing w:before="120" w:after="120"/>
              <w:ind w:left="0"/>
              <w:contextualSpacing w:val="0"/>
              <w:jc w:val="both"/>
              <w:rPr>
                <w:rFonts w:ascii="Arial Narrow" w:hAnsi="Arial Narrow"/>
                <w:szCs w:val="22"/>
              </w:rPr>
            </w:pPr>
            <w:r w:rsidRPr="000D2A86">
              <w:rPr>
                <w:rFonts w:ascii="Arial Narrow" w:hAnsi="Arial Narrow"/>
                <w:szCs w:val="22"/>
              </w:rPr>
              <w:t xml:space="preserve">Finančná spôsobilosť na spolufinancovanie projektu znamená, že žiadateľ má zabezpečené finančné prostriedky </w:t>
            </w:r>
            <w:r w:rsidR="0035399C" w:rsidRPr="000D2A86">
              <w:rPr>
                <w:rFonts w:ascii="Arial Narrow" w:hAnsi="Arial Narrow"/>
                <w:szCs w:val="22"/>
              </w:rPr>
              <w:t xml:space="preserve">minimálne </w:t>
            </w:r>
            <w:r w:rsidRPr="000D2A86">
              <w:rPr>
                <w:rFonts w:ascii="Arial Narrow" w:hAnsi="Arial Narrow"/>
                <w:szCs w:val="22"/>
              </w:rPr>
              <w:t xml:space="preserve">na spolufinancovanie </w:t>
            </w:r>
            <w:r w:rsidR="0035399C" w:rsidRPr="000D2A86">
              <w:rPr>
                <w:rFonts w:ascii="Arial Narrow" w:hAnsi="Arial Narrow"/>
                <w:szCs w:val="22"/>
              </w:rPr>
              <w:t xml:space="preserve">oprávnených </w:t>
            </w:r>
            <w:r w:rsidR="00CA2FF2" w:rsidRPr="000D2A86">
              <w:rPr>
                <w:rFonts w:ascii="Arial Narrow" w:hAnsi="Arial Narrow"/>
                <w:szCs w:val="22"/>
              </w:rPr>
              <w:t>výdavkov projektu</w:t>
            </w:r>
            <w:r w:rsidRPr="000D2A86">
              <w:rPr>
                <w:rFonts w:ascii="Arial Narrow" w:hAnsi="Arial Narrow"/>
                <w:szCs w:val="22"/>
              </w:rPr>
              <w:t>.</w:t>
            </w:r>
          </w:p>
          <w:p w14:paraId="32B3209D" w14:textId="52F1DBE5" w:rsidR="00463093" w:rsidRPr="000D2A86" w:rsidRDefault="00DC57B4" w:rsidP="009F41A0">
            <w:pPr>
              <w:pStyle w:val="Odsekzoznamu"/>
              <w:spacing w:before="120" w:after="120"/>
              <w:ind w:left="0"/>
              <w:contextualSpacing w:val="0"/>
              <w:jc w:val="both"/>
              <w:rPr>
                <w:rFonts w:ascii="Arial Narrow" w:hAnsi="Arial Narrow"/>
                <w:szCs w:val="22"/>
              </w:rPr>
            </w:pPr>
            <w:r w:rsidRPr="000D2A86">
              <w:rPr>
                <w:rFonts w:ascii="Arial Narrow" w:hAnsi="Arial Narrow"/>
                <w:szCs w:val="22"/>
              </w:rPr>
              <w:t>Výška spo</w:t>
            </w:r>
            <w:r w:rsidR="002E0F42" w:rsidRPr="000D2A86">
              <w:rPr>
                <w:rFonts w:ascii="Arial Narrow" w:hAnsi="Arial Narrow"/>
                <w:szCs w:val="22"/>
              </w:rPr>
              <w:t xml:space="preserve">lufinancovania projektu zo strany žiadateľa sa stanovuje ako rozdiel medzi celkovými </w:t>
            </w:r>
            <w:r w:rsidR="0035399C" w:rsidRPr="000D2A86">
              <w:rPr>
                <w:rFonts w:ascii="Arial Narrow" w:hAnsi="Arial Narrow"/>
                <w:szCs w:val="22"/>
              </w:rPr>
              <w:t xml:space="preserve">oprávnenými </w:t>
            </w:r>
            <w:r w:rsidR="002E0F42" w:rsidRPr="000D2A86">
              <w:rPr>
                <w:rFonts w:ascii="Arial Narrow" w:hAnsi="Arial Narrow"/>
                <w:szCs w:val="22"/>
              </w:rPr>
              <w:t>výdavkami projektu</w:t>
            </w:r>
            <w:r w:rsidR="00CA2FF2" w:rsidRPr="000D2A86">
              <w:rPr>
                <w:rFonts w:ascii="Arial Narrow" w:hAnsi="Arial Narrow"/>
                <w:szCs w:val="22"/>
              </w:rPr>
              <w:t xml:space="preserve"> </w:t>
            </w:r>
            <w:r w:rsidR="002E0F42" w:rsidRPr="000D2A86">
              <w:rPr>
                <w:rFonts w:ascii="Arial Narrow" w:hAnsi="Arial Narrow"/>
                <w:szCs w:val="22"/>
              </w:rPr>
              <w:t>a žiadaným NFP.</w:t>
            </w:r>
          </w:p>
        </w:tc>
      </w:tr>
      <w:tr w:rsidR="008E7B57" w:rsidRPr="000D2A86" w14:paraId="60353E2E" w14:textId="77777777" w:rsidTr="00886E51">
        <w:tblPrEx>
          <w:jc w:val="left"/>
        </w:tblPrEx>
        <w:tc>
          <w:tcPr>
            <w:tcW w:w="568" w:type="dxa"/>
            <w:tcBorders>
              <w:bottom w:val="single" w:sz="4" w:space="0" w:color="auto"/>
            </w:tcBorders>
            <w:shd w:val="clear" w:color="auto" w:fill="DBE5F1" w:themeFill="accent1" w:themeFillTint="33"/>
            <w:vAlign w:val="center"/>
          </w:tcPr>
          <w:p w14:paraId="1E0F20BC" w14:textId="56451247" w:rsidR="00610CDF" w:rsidRPr="000D2A86" w:rsidRDefault="00DF783F" w:rsidP="00D3015B">
            <w:pPr>
              <w:rPr>
                <w:rFonts w:ascii="Arial Narrow" w:hAnsi="Arial Narrow"/>
                <w:b/>
                <w:szCs w:val="22"/>
              </w:rPr>
            </w:pPr>
            <w:r w:rsidRPr="000D2A86">
              <w:rPr>
                <w:rFonts w:ascii="Arial Narrow" w:hAnsi="Arial Narrow"/>
                <w:b/>
                <w:szCs w:val="22"/>
              </w:rPr>
              <w:t>9</w:t>
            </w:r>
          </w:p>
        </w:tc>
        <w:tc>
          <w:tcPr>
            <w:tcW w:w="3908" w:type="dxa"/>
            <w:gridSpan w:val="4"/>
            <w:tcBorders>
              <w:bottom w:val="single" w:sz="4" w:space="0" w:color="auto"/>
            </w:tcBorders>
            <w:shd w:val="clear" w:color="auto" w:fill="DBE5F1" w:themeFill="accent1" w:themeFillTint="33"/>
            <w:vAlign w:val="center"/>
          </w:tcPr>
          <w:p w14:paraId="4567876A" w14:textId="0287C1B0" w:rsidR="008E7B57" w:rsidRPr="000D2A86" w:rsidRDefault="008E7B57" w:rsidP="009F41A0">
            <w:pPr>
              <w:autoSpaceDE w:val="0"/>
              <w:autoSpaceDN w:val="0"/>
              <w:adjustRightInd w:val="0"/>
              <w:spacing w:before="120" w:after="120"/>
              <w:rPr>
                <w:rFonts w:ascii="Arial Narrow" w:eastAsia="Calibri" w:hAnsi="Arial Narrow"/>
                <w:b/>
                <w:color w:val="000000"/>
                <w:szCs w:val="22"/>
              </w:rPr>
            </w:pPr>
            <w:r w:rsidRPr="000D2A86">
              <w:rPr>
                <w:rFonts w:ascii="Arial Narrow" w:hAnsi="Arial Narrow"/>
                <w:b/>
                <w:bCs/>
                <w:szCs w:val="22"/>
              </w:rPr>
              <w:t xml:space="preserve">Podmienka, že žiadateľ má schválený program rozvoja a príslušnú územnoplánovaciu dokumentáciu v súlade s ustanovením </w:t>
            </w:r>
            <w:r w:rsidRPr="000D2A86">
              <w:rPr>
                <w:rFonts w:ascii="Arial Narrow" w:hAnsi="Arial Narrow"/>
                <w:b/>
                <w:szCs w:val="22"/>
              </w:rPr>
              <w:t xml:space="preserve">§ 7 ods. </w:t>
            </w:r>
            <w:r w:rsidR="00463093" w:rsidRPr="000D2A86">
              <w:rPr>
                <w:rFonts w:ascii="Arial Narrow" w:hAnsi="Arial Narrow"/>
                <w:b/>
                <w:szCs w:val="22"/>
              </w:rPr>
              <w:t xml:space="preserve">8 </w:t>
            </w:r>
            <w:r w:rsidRPr="000D2A86">
              <w:rPr>
                <w:rFonts w:ascii="Arial Narrow" w:hAnsi="Arial Narrow"/>
                <w:b/>
                <w:szCs w:val="22"/>
              </w:rPr>
              <w:t>a § 8 ods.</w:t>
            </w:r>
            <w:r w:rsidR="00463093" w:rsidRPr="000D2A86">
              <w:rPr>
                <w:rFonts w:ascii="Arial Narrow" w:hAnsi="Arial Narrow"/>
                <w:b/>
                <w:szCs w:val="22"/>
              </w:rPr>
              <w:t> </w:t>
            </w:r>
            <w:r w:rsidRPr="000D2A86">
              <w:rPr>
                <w:rFonts w:ascii="Arial Narrow" w:hAnsi="Arial Narrow"/>
                <w:b/>
                <w:szCs w:val="22"/>
              </w:rPr>
              <w:t>6/§</w:t>
            </w:r>
            <w:r w:rsidR="00463093" w:rsidRPr="000D2A86">
              <w:rPr>
                <w:rFonts w:ascii="Arial Narrow" w:hAnsi="Arial Narrow"/>
                <w:b/>
                <w:szCs w:val="22"/>
              </w:rPr>
              <w:t> </w:t>
            </w:r>
            <w:r w:rsidRPr="000D2A86">
              <w:rPr>
                <w:rFonts w:ascii="Arial Narrow" w:hAnsi="Arial Narrow"/>
                <w:b/>
                <w:szCs w:val="22"/>
              </w:rPr>
              <w:t xml:space="preserve">8a ods. 4 </w:t>
            </w:r>
            <w:r w:rsidRPr="000D2A86">
              <w:rPr>
                <w:rFonts w:ascii="Arial Narrow" w:hAnsi="Arial Narrow"/>
                <w:b/>
                <w:bCs/>
                <w:szCs w:val="22"/>
              </w:rPr>
              <w:t xml:space="preserve">zákona o podpore regionálneho rozvoja </w:t>
            </w:r>
          </w:p>
        </w:tc>
        <w:tc>
          <w:tcPr>
            <w:tcW w:w="5589" w:type="dxa"/>
            <w:gridSpan w:val="2"/>
            <w:vAlign w:val="center"/>
          </w:tcPr>
          <w:p w14:paraId="5C5C8A97" w14:textId="79342D86" w:rsidR="00332215" w:rsidRPr="000D2A86" w:rsidRDefault="008E7B57" w:rsidP="009F41A0">
            <w:pPr>
              <w:pStyle w:val="Default"/>
              <w:spacing w:before="120" w:after="120"/>
              <w:jc w:val="both"/>
              <w:rPr>
                <w:rFonts w:ascii="Arial Narrow" w:hAnsi="Arial Narrow"/>
                <w:sz w:val="22"/>
                <w:szCs w:val="22"/>
              </w:rPr>
            </w:pPr>
            <w:r w:rsidRPr="000D2A86">
              <w:rPr>
                <w:rFonts w:ascii="Arial Narrow" w:hAnsi="Arial Narrow" w:cs="Times New Roman"/>
                <w:color w:val="auto"/>
                <w:sz w:val="22"/>
                <w:szCs w:val="22"/>
                <w:lang w:eastAsia="en-US"/>
              </w:rPr>
              <w:t>Žiadateľ, ktorým je obec</w:t>
            </w:r>
            <w:r w:rsidR="001E6AA5" w:rsidRPr="000D2A86">
              <w:rPr>
                <w:rFonts w:ascii="Arial Narrow" w:hAnsi="Arial Narrow" w:cs="Times New Roman"/>
                <w:color w:val="auto"/>
                <w:sz w:val="22"/>
                <w:szCs w:val="22"/>
                <w:lang w:eastAsia="en-US"/>
              </w:rPr>
              <w:t>, alebo vyšší územný celok (ďalej len „VÚC“)</w:t>
            </w:r>
            <w:r w:rsidRPr="000D2A86">
              <w:rPr>
                <w:rFonts w:ascii="Arial Narrow" w:hAnsi="Arial Narrow" w:cs="Times New Roman"/>
                <w:color w:val="auto"/>
                <w:sz w:val="22"/>
                <w:szCs w:val="22"/>
                <w:lang w:eastAsia="en-US"/>
              </w:rPr>
              <w:t>, musí mať schválený program rozvoja obce/VÚC</w:t>
            </w:r>
            <w:r w:rsidR="002164B1" w:rsidRPr="000D2A86">
              <w:rPr>
                <w:rFonts w:ascii="Arial Narrow" w:hAnsi="Arial Narrow" w:cs="Times New Roman"/>
                <w:color w:val="auto"/>
                <w:sz w:val="22"/>
                <w:szCs w:val="22"/>
                <w:lang w:eastAsia="en-US"/>
              </w:rPr>
              <w:t xml:space="preserve">, </w:t>
            </w:r>
            <w:r w:rsidRPr="000D2A86">
              <w:rPr>
                <w:rFonts w:ascii="Arial Narrow" w:hAnsi="Arial Narrow" w:cs="Times New Roman"/>
                <w:color w:val="auto"/>
                <w:sz w:val="22"/>
                <w:szCs w:val="22"/>
                <w:lang w:eastAsia="en-US"/>
              </w:rPr>
              <w:t xml:space="preserve">spoločný program rozvoja obcí a príslušnú územnoplánovaciu dokumentáciu v súlade s </w:t>
            </w:r>
            <w:r w:rsidRPr="000D2A86">
              <w:rPr>
                <w:rFonts w:ascii="Arial Narrow" w:hAnsi="Arial Narrow"/>
                <w:sz w:val="22"/>
                <w:szCs w:val="22"/>
              </w:rPr>
              <w:t xml:space="preserve">ustanovením § 7 ods. </w:t>
            </w:r>
            <w:r w:rsidR="001E6AA5" w:rsidRPr="000D2A86">
              <w:rPr>
                <w:rFonts w:ascii="Arial Narrow" w:hAnsi="Arial Narrow"/>
                <w:sz w:val="22"/>
                <w:szCs w:val="22"/>
              </w:rPr>
              <w:t xml:space="preserve">8 </w:t>
            </w:r>
            <w:r w:rsidRPr="000D2A86">
              <w:rPr>
                <w:rFonts w:ascii="Arial Narrow" w:hAnsi="Arial Narrow"/>
                <w:sz w:val="22"/>
                <w:szCs w:val="22"/>
              </w:rPr>
              <w:t>(VÚC) alebo § 8 ods. 6/§ 8a ods. 4 (obec) zákona o podpore regionálneho rozvoja</w:t>
            </w:r>
            <w:r w:rsidRPr="000D2A86">
              <w:rPr>
                <w:rStyle w:val="Odkaznapoznmkupodiarou"/>
                <w:rFonts w:ascii="Arial Narrow" w:hAnsi="Arial Narrow"/>
                <w:sz w:val="22"/>
                <w:szCs w:val="22"/>
              </w:rPr>
              <w:footnoteReference w:id="11"/>
            </w:r>
            <w:r w:rsidRPr="000D2A86">
              <w:rPr>
                <w:rFonts w:ascii="Arial Narrow" w:hAnsi="Arial Narrow"/>
                <w:sz w:val="22"/>
                <w:szCs w:val="22"/>
              </w:rPr>
              <w:t>.</w:t>
            </w:r>
          </w:p>
          <w:p w14:paraId="2FC2D369" w14:textId="3A7AE631" w:rsidR="008E7B57" w:rsidRPr="000D2A86" w:rsidRDefault="00332215" w:rsidP="009F41A0">
            <w:pPr>
              <w:pStyle w:val="Default"/>
              <w:spacing w:before="120" w:after="120"/>
              <w:jc w:val="both"/>
              <w:rPr>
                <w:rFonts w:ascii="Arial Narrow" w:hAnsi="Arial Narrow"/>
                <w:szCs w:val="22"/>
              </w:rPr>
            </w:pPr>
            <w:r w:rsidRPr="000D2A86">
              <w:rPr>
                <w:rFonts w:ascii="Arial Narrow" w:hAnsi="Arial Narrow"/>
                <w:b/>
                <w:sz w:val="22"/>
                <w:szCs w:val="22"/>
              </w:rPr>
              <w:t>Podmienka sa vzťahuje výlučne na žiadateľa, ktorým je obec a VÚC.</w:t>
            </w:r>
          </w:p>
        </w:tc>
      </w:tr>
      <w:tr w:rsidR="00825DF1" w:rsidRPr="000D2A86" w14:paraId="4E577BA0" w14:textId="77777777" w:rsidTr="00886E51">
        <w:tblPrEx>
          <w:jc w:val="left"/>
        </w:tblPrEx>
        <w:tc>
          <w:tcPr>
            <w:tcW w:w="568" w:type="dxa"/>
            <w:tcBorders>
              <w:bottom w:val="single" w:sz="4" w:space="0" w:color="auto"/>
            </w:tcBorders>
            <w:shd w:val="clear" w:color="auto" w:fill="DBE5F1" w:themeFill="accent1" w:themeFillTint="33"/>
            <w:vAlign w:val="center"/>
          </w:tcPr>
          <w:p w14:paraId="23D971F3" w14:textId="2F846D2F" w:rsidR="00825DF1" w:rsidRPr="000D2A86" w:rsidRDefault="008E7B57" w:rsidP="00D3015B">
            <w:pPr>
              <w:rPr>
                <w:rFonts w:ascii="Arial Narrow" w:hAnsi="Arial Narrow"/>
                <w:b/>
                <w:szCs w:val="22"/>
              </w:rPr>
            </w:pPr>
            <w:r w:rsidRPr="000D2A86">
              <w:rPr>
                <w:rFonts w:ascii="Arial Narrow" w:hAnsi="Arial Narrow"/>
                <w:b/>
                <w:szCs w:val="22"/>
              </w:rPr>
              <w:lastRenderedPageBreak/>
              <w:t>1</w:t>
            </w:r>
            <w:r w:rsidR="00F86E33" w:rsidRPr="000D2A86">
              <w:rPr>
                <w:rFonts w:ascii="Arial Narrow" w:hAnsi="Arial Narrow"/>
                <w:b/>
                <w:szCs w:val="22"/>
              </w:rPr>
              <w:t>0</w:t>
            </w:r>
          </w:p>
        </w:tc>
        <w:tc>
          <w:tcPr>
            <w:tcW w:w="3908" w:type="dxa"/>
            <w:gridSpan w:val="4"/>
            <w:tcBorders>
              <w:bottom w:val="single" w:sz="4" w:space="0" w:color="auto"/>
            </w:tcBorders>
            <w:shd w:val="clear" w:color="auto" w:fill="DBE5F1" w:themeFill="accent1" w:themeFillTint="33"/>
            <w:vAlign w:val="center"/>
          </w:tcPr>
          <w:p w14:paraId="29AEA849" w14:textId="2002585F" w:rsidR="00825DF1" w:rsidRPr="000D2A86" w:rsidRDefault="00E41501" w:rsidP="009F41A0">
            <w:pPr>
              <w:autoSpaceDE w:val="0"/>
              <w:autoSpaceDN w:val="0"/>
              <w:adjustRightInd w:val="0"/>
              <w:spacing w:before="120" w:after="120"/>
              <w:rPr>
                <w:rFonts w:ascii="Arial Narrow" w:hAnsi="Arial Narrow"/>
                <w:b/>
                <w:i/>
                <w:szCs w:val="22"/>
              </w:rPr>
            </w:pPr>
            <w:r w:rsidRPr="000D2A86">
              <w:rPr>
                <w:rFonts w:ascii="Arial Narrow" w:hAnsi="Arial Narrow"/>
                <w:b/>
                <w:szCs w:val="22"/>
              </w:rPr>
              <w:t>Podmienka, že žiadateľ ani jeho štatutárny orgán, ani žiadny člen štatutárneho orgánu, ani prokurista/i, ani osoba splnomocnená zastupovať žiadateľa v</w:t>
            </w:r>
            <w:r w:rsidR="00593AA2">
              <w:rPr>
                <w:rFonts w:ascii="Arial Narrow" w:hAnsi="Arial Narrow"/>
                <w:b/>
                <w:szCs w:val="22"/>
              </w:rPr>
              <w:t> </w:t>
            </w:r>
            <w:r w:rsidRPr="000D2A86">
              <w:rPr>
                <w:rFonts w:ascii="Arial Narrow" w:hAnsi="Arial Narrow"/>
                <w:b/>
                <w:szCs w:val="22"/>
              </w:rPr>
              <w:t>konaní o</w:t>
            </w:r>
            <w:r w:rsidR="000D0769" w:rsidRPr="000D2A86">
              <w:rPr>
                <w:rFonts w:ascii="Arial Narrow" w:hAnsi="Arial Narrow"/>
                <w:b/>
                <w:szCs w:val="22"/>
              </w:rPr>
              <w:t> žiadosti o NFP</w:t>
            </w:r>
            <w:r w:rsidRPr="000D2A86">
              <w:rPr>
                <w:rFonts w:ascii="Arial Narrow" w:hAnsi="Arial Narrow"/>
                <w:b/>
                <w:szCs w:val="22"/>
              </w:rPr>
              <w:t>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w:t>
            </w:r>
            <w:r w:rsidR="00593AA2">
              <w:rPr>
                <w:rFonts w:ascii="Arial Narrow" w:hAnsi="Arial Narrow"/>
                <w:b/>
                <w:szCs w:val="22"/>
              </w:rPr>
              <w:t> </w:t>
            </w:r>
            <w:r w:rsidRPr="000D2A86">
              <w:rPr>
                <w:rFonts w:ascii="Arial Narrow" w:hAnsi="Arial Narrow"/>
                <w:b/>
                <w:szCs w:val="22"/>
              </w:rPr>
              <w:t>verejnej dražbe </w:t>
            </w:r>
          </w:p>
        </w:tc>
        <w:tc>
          <w:tcPr>
            <w:tcW w:w="5589" w:type="dxa"/>
            <w:gridSpan w:val="2"/>
            <w:tcBorders>
              <w:bottom w:val="single" w:sz="4" w:space="0" w:color="auto"/>
            </w:tcBorders>
            <w:vAlign w:val="center"/>
          </w:tcPr>
          <w:p w14:paraId="7B24D049" w14:textId="1504EA50" w:rsidR="00825DF1" w:rsidRPr="000D2A86" w:rsidRDefault="00B905C3" w:rsidP="009F41A0">
            <w:pPr>
              <w:autoSpaceDE w:val="0"/>
              <w:autoSpaceDN w:val="0"/>
              <w:adjustRightInd w:val="0"/>
              <w:jc w:val="both"/>
              <w:rPr>
                <w:rFonts w:ascii="Arial Narrow" w:hAnsi="Arial Narrow"/>
                <w:szCs w:val="22"/>
              </w:rPr>
            </w:pPr>
            <w:r w:rsidRPr="000D2A86">
              <w:rPr>
                <w:rFonts w:ascii="Arial Narrow" w:hAnsi="Arial Narrow"/>
                <w:szCs w:val="22"/>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w:t>
            </w:r>
            <w:r w:rsidR="00492C30" w:rsidRPr="000D2A86">
              <w:rPr>
                <w:rFonts w:ascii="Arial Narrow" w:hAnsi="Arial Narrow"/>
                <w:szCs w:val="22"/>
              </w:rPr>
              <w:t>ych</w:t>
            </w:r>
            <w:r w:rsidR="009D0176" w:rsidRPr="000D2A86">
              <w:rPr>
                <w:rFonts w:ascii="Arial Narrow" w:hAnsi="Arial Narrow"/>
                <w:szCs w:val="22"/>
              </w:rPr>
              <w:t xml:space="preserve"> spoločenst</w:t>
            </w:r>
            <w:r w:rsidR="00492C30" w:rsidRPr="000D2A86">
              <w:rPr>
                <w:rFonts w:ascii="Arial Narrow" w:hAnsi="Arial Narrow"/>
                <w:szCs w:val="22"/>
              </w:rPr>
              <w:t>iev</w:t>
            </w:r>
            <w:r w:rsidRPr="000D2A86">
              <w:rPr>
                <w:rFonts w:ascii="Arial Narrow" w:hAnsi="Arial Narrow"/>
                <w:szCs w:val="22"/>
              </w:rPr>
              <w:t>, za trestný čin legalizácie príjmu z trestnej činnosti, za trestný čin založenia, zosnovania a podporovania zločineckej skupiny, alebo za trestný čin machinácie pri verejnom obstarávaní a verejnej dražbe.</w:t>
            </w:r>
          </w:p>
        </w:tc>
      </w:tr>
      <w:tr w:rsidR="002F04D6" w:rsidRPr="000D2A86" w14:paraId="579F2ADC" w14:textId="77777777" w:rsidTr="00886E51">
        <w:tblPrEx>
          <w:jc w:val="left"/>
        </w:tblPrEx>
        <w:tc>
          <w:tcPr>
            <w:tcW w:w="568" w:type="dxa"/>
            <w:tcBorders>
              <w:bottom w:val="single" w:sz="4" w:space="0" w:color="auto"/>
            </w:tcBorders>
            <w:shd w:val="clear" w:color="auto" w:fill="DBE5F1" w:themeFill="accent1" w:themeFillTint="33"/>
            <w:vAlign w:val="center"/>
          </w:tcPr>
          <w:p w14:paraId="3EA09D81" w14:textId="427B5262" w:rsidR="002F04D6" w:rsidRPr="000D2A86" w:rsidRDefault="002F04D6" w:rsidP="00D3015B">
            <w:pPr>
              <w:rPr>
                <w:rFonts w:ascii="Arial Narrow" w:hAnsi="Arial Narrow"/>
                <w:b/>
                <w:szCs w:val="22"/>
              </w:rPr>
            </w:pPr>
            <w:r w:rsidRPr="000D2A86">
              <w:rPr>
                <w:rFonts w:ascii="Arial Narrow" w:hAnsi="Arial Narrow"/>
                <w:b/>
                <w:szCs w:val="22"/>
              </w:rPr>
              <w:t>1</w:t>
            </w:r>
            <w:r w:rsidR="00F86E33" w:rsidRPr="000D2A86">
              <w:rPr>
                <w:rFonts w:ascii="Arial Narrow" w:hAnsi="Arial Narrow"/>
                <w:b/>
                <w:szCs w:val="22"/>
              </w:rPr>
              <w:t>1</w:t>
            </w:r>
          </w:p>
        </w:tc>
        <w:tc>
          <w:tcPr>
            <w:tcW w:w="3908" w:type="dxa"/>
            <w:gridSpan w:val="4"/>
            <w:tcBorders>
              <w:bottom w:val="single" w:sz="4" w:space="0" w:color="auto"/>
            </w:tcBorders>
            <w:shd w:val="clear" w:color="auto" w:fill="DBE5F1" w:themeFill="accent1" w:themeFillTint="33"/>
            <w:vAlign w:val="center"/>
          </w:tcPr>
          <w:p w14:paraId="32C73C0D" w14:textId="1253C034" w:rsidR="002F04D6" w:rsidRPr="000D2A86" w:rsidRDefault="002F04D6" w:rsidP="00D3015B">
            <w:pPr>
              <w:autoSpaceDE w:val="0"/>
              <w:autoSpaceDN w:val="0"/>
              <w:adjustRightInd w:val="0"/>
              <w:rPr>
                <w:rFonts w:ascii="Arial Narrow" w:hAnsi="Arial Narrow"/>
                <w:b/>
                <w:szCs w:val="22"/>
              </w:rPr>
            </w:pPr>
            <w:r w:rsidRPr="000D2A86">
              <w:rPr>
                <w:rFonts w:ascii="Arial Narrow" w:eastAsia="Calibri" w:hAnsi="Arial Narrow"/>
                <w:b/>
                <w:color w:val="000000"/>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bookmarkStart w:id="11" w:name="_Ref478632697"/>
            <w:r w:rsidRPr="000D2A86">
              <w:rPr>
                <w:rStyle w:val="Odkaznapoznmkupodiarou"/>
                <w:rFonts w:ascii="Arial Narrow" w:eastAsia="Calibri" w:hAnsi="Arial Narrow"/>
                <w:b/>
                <w:color w:val="000000"/>
                <w:szCs w:val="22"/>
              </w:rPr>
              <w:footnoteReference w:id="12"/>
            </w:r>
            <w:bookmarkEnd w:id="11"/>
          </w:p>
        </w:tc>
        <w:tc>
          <w:tcPr>
            <w:tcW w:w="5589" w:type="dxa"/>
            <w:gridSpan w:val="2"/>
            <w:tcBorders>
              <w:bottom w:val="single" w:sz="4" w:space="0" w:color="auto"/>
            </w:tcBorders>
            <w:vAlign w:val="center"/>
          </w:tcPr>
          <w:p w14:paraId="2E49B24A" w14:textId="789DC292" w:rsidR="00D451CC" w:rsidRPr="00BB5AB2" w:rsidRDefault="002F04D6" w:rsidP="009F41A0">
            <w:pPr>
              <w:autoSpaceDE w:val="0"/>
              <w:autoSpaceDN w:val="0"/>
              <w:adjustRightInd w:val="0"/>
              <w:spacing w:before="120" w:after="120"/>
              <w:jc w:val="both"/>
              <w:rPr>
                <w:rFonts w:ascii="Arial Narrow" w:hAnsi="Arial Narrow"/>
                <w:szCs w:val="22"/>
              </w:rPr>
            </w:pPr>
            <w:r w:rsidRPr="00BB5AB2">
              <w:rPr>
                <w:rFonts w:ascii="Arial Narrow" w:hAnsi="Arial Narrow"/>
                <w:szCs w:val="22"/>
              </w:rPr>
              <w:t>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právnických osôb.</w:t>
            </w:r>
          </w:p>
          <w:p w14:paraId="20577E90" w14:textId="3D1CE75A" w:rsidR="00D451CC" w:rsidRPr="00BB5AB2" w:rsidRDefault="00D451CC" w:rsidP="009F41A0">
            <w:pPr>
              <w:autoSpaceDE w:val="0"/>
              <w:autoSpaceDN w:val="0"/>
              <w:adjustRightInd w:val="0"/>
              <w:spacing w:before="120" w:after="120"/>
              <w:jc w:val="both"/>
              <w:rPr>
                <w:rFonts w:ascii="Arial Narrow" w:hAnsi="Arial Narrow"/>
                <w:b/>
                <w:szCs w:val="22"/>
              </w:rPr>
            </w:pPr>
            <w:r w:rsidRPr="00BB5AB2">
              <w:rPr>
                <w:rFonts w:ascii="Arial Narrow" w:hAnsi="Arial Narrow"/>
                <w:b/>
                <w:szCs w:val="22"/>
              </w:rPr>
              <w:t>Podmienka sa nevzťahuje na</w:t>
            </w:r>
            <w:r w:rsidR="00102C7C" w:rsidRPr="00BB5AB2">
              <w:rPr>
                <w:rFonts w:ascii="Arial Narrow" w:hAnsi="Arial Narrow"/>
                <w:b/>
                <w:szCs w:val="22"/>
              </w:rPr>
              <w:t xml:space="preserve"> žiadateľa, ktorým je</w:t>
            </w:r>
            <w:r w:rsidRPr="00BB5AB2">
              <w:rPr>
                <w:rFonts w:ascii="Arial Narrow" w:hAnsi="Arial Narrow"/>
                <w:b/>
                <w:szCs w:val="22"/>
              </w:rPr>
              <w:t xml:space="preserve"> subjekt podľa § 5 zákona o trestne</w:t>
            </w:r>
            <w:r w:rsidR="00332215" w:rsidRPr="00BB5AB2">
              <w:rPr>
                <w:rFonts w:ascii="Arial Narrow" w:hAnsi="Arial Narrow"/>
                <w:b/>
                <w:szCs w:val="22"/>
              </w:rPr>
              <w:t>j zodpovednosti právnických osôb</w:t>
            </w:r>
            <w:r w:rsidR="00332215" w:rsidRPr="00BB5AB2">
              <w:rPr>
                <w:rFonts w:ascii="Arial Narrow" w:hAnsi="Arial Narrow"/>
                <w:b/>
                <w:szCs w:val="22"/>
                <w:vertAlign w:val="superscript"/>
              </w:rPr>
              <w:fldChar w:fldCharType="begin"/>
            </w:r>
            <w:r w:rsidR="00332215" w:rsidRPr="00BB5AB2">
              <w:rPr>
                <w:rFonts w:ascii="Arial Narrow" w:hAnsi="Arial Narrow"/>
                <w:b/>
                <w:szCs w:val="22"/>
                <w:vertAlign w:val="superscript"/>
              </w:rPr>
              <w:instrText xml:space="preserve"> NOTEREF _Ref478632697 \h  \* MERGEFORMAT </w:instrText>
            </w:r>
            <w:r w:rsidR="00332215" w:rsidRPr="00BB5AB2">
              <w:rPr>
                <w:rFonts w:ascii="Arial Narrow" w:hAnsi="Arial Narrow"/>
                <w:b/>
                <w:szCs w:val="22"/>
                <w:vertAlign w:val="superscript"/>
              </w:rPr>
            </w:r>
            <w:r w:rsidR="00332215" w:rsidRPr="00BB5AB2">
              <w:rPr>
                <w:rFonts w:ascii="Arial Narrow" w:hAnsi="Arial Narrow"/>
                <w:b/>
                <w:szCs w:val="22"/>
                <w:vertAlign w:val="superscript"/>
              </w:rPr>
              <w:fldChar w:fldCharType="separate"/>
            </w:r>
            <w:r w:rsidR="00223164">
              <w:rPr>
                <w:rFonts w:ascii="Arial Narrow" w:hAnsi="Arial Narrow"/>
                <w:b/>
                <w:szCs w:val="22"/>
                <w:vertAlign w:val="superscript"/>
              </w:rPr>
              <w:t>12</w:t>
            </w:r>
            <w:r w:rsidR="00332215" w:rsidRPr="00BB5AB2">
              <w:rPr>
                <w:rFonts w:ascii="Arial Narrow" w:hAnsi="Arial Narrow"/>
                <w:b/>
                <w:szCs w:val="22"/>
                <w:vertAlign w:val="superscript"/>
              </w:rPr>
              <w:fldChar w:fldCharType="end"/>
            </w:r>
            <w:r w:rsidR="00C122A3" w:rsidRPr="00BB5AB2">
              <w:rPr>
                <w:rFonts w:ascii="Arial Narrow" w:hAnsi="Arial Narrow"/>
                <w:b/>
                <w:szCs w:val="22"/>
              </w:rPr>
              <w:t>.</w:t>
            </w:r>
          </w:p>
        </w:tc>
      </w:tr>
      <w:tr w:rsidR="005407EF" w:rsidRPr="000D2A86" w14:paraId="3EA69283" w14:textId="77777777" w:rsidTr="00886E51">
        <w:tblPrEx>
          <w:jc w:val="left"/>
        </w:tblPrEx>
        <w:tc>
          <w:tcPr>
            <w:tcW w:w="568" w:type="dxa"/>
            <w:tcBorders>
              <w:bottom w:val="single" w:sz="4" w:space="0" w:color="auto"/>
            </w:tcBorders>
            <w:shd w:val="clear" w:color="auto" w:fill="DBE5F1" w:themeFill="accent1" w:themeFillTint="33"/>
            <w:vAlign w:val="center"/>
          </w:tcPr>
          <w:p w14:paraId="31D4606D" w14:textId="4B18090C" w:rsidR="005407EF" w:rsidRPr="000D2A86" w:rsidRDefault="005407EF" w:rsidP="00D3015B">
            <w:pPr>
              <w:rPr>
                <w:rFonts w:ascii="Arial Narrow" w:hAnsi="Arial Narrow"/>
                <w:b/>
                <w:szCs w:val="22"/>
              </w:rPr>
            </w:pPr>
            <w:r w:rsidRPr="000D2A86">
              <w:rPr>
                <w:rFonts w:ascii="Arial Narrow" w:hAnsi="Arial Narrow"/>
                <w:b/>
                <w:szCs w:val="22"/>
              </w:rPr>
              <w:t>12</w:t>
            </w:r>
          </w:p>
        </w:tc>
        <w:tc>
          <w:tcPr>
            <w:tcW w:w="3908" w:type="dxa"/>
            <w:gridSpan w:val="4"/>
            <w:tcBorders>
              <w:bottom w:val="single" w:sz="4" w:space="0" w:color="auto"/>
            </w:tcBorders>
            <w:shd w:val="clear" w:color="auto" w:fill="DBE5F1" w:themeFill="accent1" w:themeFillTint="33"/>
            <w:vAlign w:val="center"/>
          </w:tcPr>
          <w:p w14:paraId="3B840C37" w14:textId="1F713D9A" w:rsidR="005407EF" w:rsidRPr="000D2A86" w:rsidRDefault="005407EF" w:rsidP="00D3015B">
            <w:pPr>
              <w:autoSpaceDE w:val="0"/>
              <w:autoSpaceDN w:val="0"/>
              <w:adjustRightInd w:val="0"/>
              <w:rPr>
                <w:rFonts w:ascii="Arial Narrow" w:eastAsia="Calibri" w:hAnsi="Arial Narrow"/>
                <w:b/>
                <w:color w:val="000000"/>
                <w:szCs w:val="22"/>
              </w:rPr>
            </w:pPr>
            <w:r w:rsidRPr="000D2A86">
              <w:rPr>
                <w:rFonts w:ascii="Arial Narrow" w:hAnsi="Arial Narrow"/>
                <w:b/>
                <w:szCs w:val="22"/>
              </w:rPr>
              <w:t>Podmienka, že žiadateľ je zapísaný v registri partnerov verejného sektora podľa osobitného predpisu</w:t>
            </w:r>
            <w:bookmarkStart w:id="12" w:name="_Ref478632763"/>
            <w:r w:rsidR="00332215" w:rsidRPr="000D2A86">
              <w:rPr>
                <w:rStyle w:val="Odkaznapoznmkupodiarou"/>
                <w:rFonts w:ascii="Arial Narrow" w:hAnsi="Arial Narrow"/>
                <w:b/>
                <w:szCs w:val="22"/>
              </w:rPr>
              <w:footnoteReference w:id="13"/>
            </w:r>
            <w:bookmarkEnd w:id="12"/>
          </w:p>
        </w:tc>
        <w:tc>
          <w:tcPr>
            <w:tcW w:w="5589" w:type="dxa"/>
            <w:gridSpan w:val="2"/>
            <w:tcBorders>
              <w:bottom w:val="single" w:sz="4" w:space="0" w:color="auto"/>
            </w:tcBorders>
            <w:vAlign w:val="center"/>
          </w:tcPr>
          <w:p w14:paraId="3EFBDD41" w14:textId="42CF3129" w:rsidR="005407EF" w:rsidRPr="00BB5AB2" w:rsidRDefault="005407EF" w:rsidP="009F41A0">
            <w:pPr>
              <w:autoSpaceDE w:val="0"/>
              <w:autoSpaceDN w:val="0"/>
              <w:adjustRightInd w:val="0"/>
              <w:spacing w:before="120" w:after="120"/>
              <w:jc w:val="both"/>
              <w:rPr>
                <w:rFonts w:ascii="Arial Narrow" w:hAnsi="Arial Narrow"/>
                <w:szCs w:val="22"/>
              </w:rPr>
            </w:pPr>
            <w:r w:rsidRPr="00BB5AB2">
              <w:rPr>
                <w:rFonts w:ascii="Arial Narrow" w:hAnsi="Arial Narrow"/>
                <w:szCs w:val="22"/>
              </w:rPr>
              <w:t>Žiadateľ musí byť zapísaný v registri partnerov verejného sektora podľa osobitného predpisu</w:t>
            </w:r>
            <w:r w:rsidR="00332215" w:rsidRPr="00BB5AB2">
              <w:rPr>
                <w:rFonts w:ascii="Arial Narrow" w:hAnsi="Arial Narrow"/>
                <w:szCs w:val="22"/>
                <w:vertAlign w:val="superscript"/>
              </w:rPr>
              <w:fldChar w:fldCharType="begin"/>
            </w:r>
            <w:r w:rsidR="00332215" w:rsidRPr="00BB5AB2">
              <w:rPr>
                <w:rFonts w:ascii="Arial Narrow" w:hAnsi="Arial Narrow"/>
                <w:szCs w:val="22"/>
                <w:vertAlign w:val="superscript"/>
              </w:rPr>
              <w:instrText xml:space="preserve"> NOTEREF _Ref478632763 \h  \* MERGEFORMAT </w:instrText>
            </w:r>
            <w:r w:rsidR="00332215" w:rsidRPr="00BB5AB2">
              <w:rPr>
                <w:rFonts w:ascii="Arial Narrow" w:hAnsi="Arial Narrow"/>
                <w:szCs w:val="22"/>
                <w:vertAlign w:val="superscript"/>
              </w:rPr>
            </w:r>
            <w:r w:rsidR="00332215" w:rsidRPr="00BB5AB2">
              <w:rPr>
                <w:rFonts w:ascii="Arial Narrow" w:hAnsi="Arial Narrow"/>
                <w:szCs w:val="22"/>
                <w:vertAlign w:val="superscript"/>
              </w:rPr>
              <w:fldChar w:fldCharType="separate"/>
            </w:r>
            <w:r w:rsidR="00223164">
              <w:rPr>
                <w:rFonts w:ascii="Arial Narrow" w:hAnsi="Arial Narrow"/>
                <w:szCs w:val="22"/>
                <w:vertAlign w:val="superscript"/>
              </w:rPr>
              <w:t>13</w:t>
            </w:r>
            <w:r w:rsidR="00332215" w:rsidRPr="00BB5AB2">
              <w:rPr>
                <w:rFonts w:ascii="Arial Narrow" w:hAnsi="Arial Narrow"/>
                <w:szCs w:val="22"/>
                <w:vertAlign w:val="superscript"/>
              </w:rPr>
              <w:fldChar w:fldCharType="end"/>
            </w:r>
            <w:r w:rsidRPr="00BB5AB2">
              <w:rPr>
                <w:rFonts w:ascii="Arial Narrow" w:hAnsi="Arial Narrow"/>
                <w:szCs w:val="22"/>
              </w:rPr>
              <w:t>.</w:t>
            </w:r>
          </w:p>
          <w:p w14:paraId="53D572EB" w14:textId="57C93DD1" w:rsidR="005407EF" w:rsidRPr="00BB5AB2" w:rsidRDefault="005407EF" w:rsidP="009F41A0">
            <w:pPr>
              <w:autoSpaceDE w:val="0"/>
              <w:autoSpaceDN w:val="0"/>
              <w:adjustRightInd w:val="0"/>
              <w:spacing w:before="120" w:after="120"/>
              <w:jc w:val="both"/>
              <w:rPr>
                <w:rFonts w:ascii="Arial Narrow" w:hAnsi="Arial Narrow"/>
                <w:b/>
                <w:szCs w:val="22"/>
              </w:rPr>
            </w:pPr>
            <w:r w:rsidRPr="00BB5AB2">
              <w:rPr>
                <w:rFonts w:ascii="Arial Narrow" w:hAnsi="Arial Narrow"/>
                <w:b/>
                <w:szCs w:val="22"/>
              </w:rPr>
              <w:t xml:space="preserve">Uvedená podmienka sa nevzťahuje </w:t>
            </w:r>
            <w:r w:rsidR="00102C7C" w:rsidRPr="00BB5AB2">
              <w:rPr>
                <w:rFonts w:ascii="Arial Narrow" w:hAnsi="Arial Narrow"/>
                <w:b/>
                <w:szCs w:val="22"/>
              </w:rPr>
              <w:t>žiadateľa, ktorým je</w:t>
            </w:r>
            <w:r w:rsidRPr="00BB5AB2">
              <w:rPr>
                <w:rFonts w:ascii="Arial Narrow" w:hAnsi="Arial Narrow"/>
                <w:b/>
                <w:szCs w:val="22"/>
              </w:rPr>
              <w:t xml:space="preserve"> </w:t>
            </w:r>
            <w:r w:rsidR="00CD68A3" w:rsidRPr="00BB5AB2">
              <w:rPr>
                <w:rFonts w:ascii="Arial Narrow" w:hAnsi="Arial Narrow"/>
                <w:b/>
                <w:szCs w:val="22"/>
              </w:rPr>
              <w:t>subjekt verejnej správy podľa § 3 zákona o rozpočtových pravidlách verejnej správy</w:t>
            </w:r>
            <w:r w:rsidR="00102C7C" w:rsidRPr="00BB5AB2">
              <w:rPr>
                <w:rFonts w:ascii="Arial Narrow" w:hAnsi="Arial Narrow"/>
                <w:b/>
                <w:szCs w:val="22"/>
                <w:vertAlign w:val="superscript"/>
              </w:rPr>
              <w:fldChar w:fldCharType="begin"/>
            </w:r>
            <w:r w:rsidR="00102C7C" w:rsidRPr="00BB5AB2">
              <w:rPr>
                <w:rFonts w:ascii="Arial Narrow" w:hAnsi="Arial Narrow"/>
                <w:b/>
                <w:szCs w:val="22"/>
                <w:vertAlign w:val="superscript"/>
              </w:rPr>
              <w:instrText xml:space="preserve"> NOTEREF _Ref478646482 \h  \* MERGEFORMAT </w:instrText>
            </w:r>
            <w:r w:rsidR="00102C7C" w:rsidRPr="00BB5AB2">
              <w:rPr>
                <w:rFonts w:ascii="Arial Narrow" w:hAnsi="Arial Narrow"/>
                <w:b/>
                <w:szCs w:val="22"/>
                <w:vertAlign w:val="superscript"/>
              </w:rPr>
            </w:r>
            <w:r w:rsidR="00102C7C" w:rsidRPr="00BB5AB2">
              <w:rPr>
                <w:rFonts w:ascii="Arial Narrow" w:hAnsi="Arial Narrow"/>
                <w:b/>
                <w:szCs w:val="22"/>
                <w:vertAlign w:val="superscript"/>
              </w:rPr>
              <w:fldChar w:fldCharType="separate"/>
            </w:r>
            <w:r w:rsidR="00223164">
              <w:rPr>
                <w:rFonts w:ascii="Arial Narrow" w:hAnsi="Arial Narrow"/>
                <w:b/>
                <w:szCs w:val="22"/>
                <w:vertAlign w:val="superscript"/>
              </w:rPr>
              <w:t>6</w:t>
            </w:r>
            <w:r w:rsidR="00102C7C" w:rsidRPr="00BB5AB2">
              <w:rPr>
                <w:rFonts w:ascii="Arial Narrow" w:hAnsi="Arial Narrow"/>
                <w:b/>
                <w:szCs w:val="22"/>
                <w:vertAlign w:val="superscript"/>
              </w:rPr>
              <w:fldChar w:fldCharType="end"/>
            </w:r>
            <w:r w:rsidR="00CD68A3" w:rsidRPr="00BB5AB2">
              <w:rPr>
                <w:rFonts w:ascii="Arial Narrow" w:hAnsi="Arial Narrow"/>
                <w:b/>
                <w:szCs w:val="22"/>
              </w:rPr>
              <w:t>.</w:t>
            </w:r>
          </w:p>
        </w:tc>
      </w:tr>
      <w:tr w:rsidR="004E7FDD" w:rsidRPr="000D2A86" w14:paraId="4EE6F26F" w14:textId="77777777" w:rsidTr="006D0860">
        <w:tblPrEx>
          <w:jc w:val="left"/>
        </w:tblPrEx>
        <w:tc>
          <w:tcPr>
            <w:tcW w:w="10065" w:type="dxa"/>
            <w:gridSpan w:val="7"/>
            <w:shd w:val="clear" w:color="auto" w:fill="17365D" w:themeFill="text2" w:themeFillShade="BF"/>
          </w:tcPr>
          <w:p w14:paraId="0D2E93C0" w14:textId="77777777" w:rsidR="004E7FDD" w:rsidRPr="000D2A86" w:rsidRDefault="004E7FDD" w:rsidP="00E85128">
            <w:pPr>
              <w:autoSpaceDE w:val="0"/>
              <w:autoSpaceDN w:val="0"/>
              <w:adjustRightInd w:val="0"/>
              <w:spacing w:before="120" w:after="120"/>
              <w:rPr>
                <w:rFonts w:ascii="Arial Narrow" w:hAnsi="Arial Narrow"/>
                <w:b/>
                <w:color w:val="FFFFFF" w:themeColor="background1"/>
                <w:szCs w:val="22"/>
              </w:rPr>
            </w:pPr>
            <w:r w:rsidRPr="000D2A86">
              <w:rPr>
                <w:rFonts w:ascii="Arial Narrow" w:hAnsi="Arial Narrow"/>
                <w:color w:val="FFFFFF" w:themeColor="background1"/>
                <w:szCs w:val="22"/>
              </w:rPr>
              <w:t xml:space="preserve">Kategória podmienok poskytnutia príspevku: </w:t>
            </w:r>
            <w:r w:rsidRPr="000D2A86">
              <w:rPr>
                <w:rFonts w:ascii="Arial Narrow" w:hAnsi="Arial Narrow"/>
                <w:b/>
                <w:color w:val="FFFFFF" w:themeColor="background1"/>
                <w:szCs w:val="22"/>
              </w:rPr>
              <w:t xml:space="preserve">OPRÁVNENOSŤ AKTIVÍT REALIZÁCIE PROJEKTU </w:t>
            </w:r>
          </w:p>
        </w:tc>
      </w:tr>
      <w:tr w:rsidR="00825DF1" w:rsidRPr="000D2A86" w14:paraId="2E39E2D8" w14:textId="77777777" w:rsidTr="00886E51">
        <w:tblPrEx>
          <w:jc w:val="left"/>
        </w:tblPrEx>
        <w:trPr>
          <w:trHeight w:val="371"/>
        </w:trPr>
        <w:tc>
          <w:tcPr>
            <w:tcW w:w="568" w:type="dxa"/>
            <w:tcBorders>
              <w:bottom w:val="single" w:sz="4" w:space="0" w:color="auto"/>
            </w:tcBorders>
            <w:shd w:val="clear" w:color="auto" w:fill="DBE5F1" w:themeFill="accent1" w:themeFillTint="33"/>
            <w:vAlign w:val="center"/>
          </w:tcPr>
          <w:p w14:paraId="0CEF6352" w14:textId="0F45FAB8" w:rsidR="00825DF1" w:rsidRPr="000D2A86" w:rsidRDefault="00FC3703" w:rsidP="00886E51">
            <w:pPr>
              <w:jc w:val="both"/>
              <w:rPr>
                <w:rFonts w:ascii="Arial Narrow" w:hAnsi="Arial Narrow"/>
                <w:b/>
                <w:szCs w:val="22"/>
              </w:rPr>
            </w:pPr>
            <w:r w:rsidRPr="000D2A86">
              <w:rPr>
                <w:rFonts w:ascii="Arial Narrow" w:hAnsi="Arial Narrow"/>
                <w:b/>
                <w:szCs w:val="22"/>
              </w:rPr>
              <w:t>13</w:t>
            </w:r>
          </w:p>
        </w:tc>
        <w:tc>
          <w:tcPr>
            <w:tcW w:w="3908" w:type="dxa"/>
            <w:gridSpan w:val="4"/>
            <w:tcBorders>
              <w:bottom w:val="single" w:sz="4" w:space="0" w:color="auto"/>
            </w:tcBorders>
            <w:shd w:val="clear" w:color="auto" w:fill="DBE5F1" w:themeFill="accent1" w:themeFillTint="33"/>
            <w:vAlign w:val="center"/>
          </w:tcPr>
          <w:p w14:paraId="52DE7DA4" w14:textId="0304C585" w:rsidR="00825DF1" w:rsidRPr="000D2A86" w:rsidRDefault="00825DF1" w:rsidP="00821044">
            <w:pPr>
              <w:rPr>
                <w:rFonts w:ascii="Arial Narrow" w:hAnsi="Arial Narrow"/>
                <w:szCs w:val="22"/>
              </w:rPr>
            </w:pPr>
            <w:r w:rsidRPr="000D2A86">
              <w:rPr>
                <w:rFonts w:ascii="Arial Narrow" w:hAnsi="Arial Narrow"/>
                <w:b/>
                <w:szCs w:val="22"/>
              </w:rPr>
              <w:t>Podmienka</w:t>
            </w:r>
            <w:r w:rsidR="00E41501" w:rsidRPr="000D2A86">
              <w:rPr>
                <w:rFonts w:ascii="Arial Narrow" w:hAnsi="Arial Narrow"/>
                <w:b/>
                <w:szCs w:val="22"/>
              </w:rPr>
              <w:t xml:space="preserve"> oprávnenosti aktivít projektu</w:t>
            </w:r>
          </w:p>
        </w:tc>
        <w:tc>
          <w:tcPr>
            <w:tcW w:w="5589" w:type="dxa"/>
            <w:gridSpan w:val="2"/>
            <w:tcBorders>
              <w:bottom w:val="single" w:sz="4" w:space="0" w:color="auto"/>
            </w:tcBorders>
            <w:vAlign w:val="center"/>
          </w:tcPr>
          <w:p w14:paraId="691B0E01" w14:textId="77777777" w:rsidR="009F7103" w:rsidRPr="000D2A86" w:rsidRDefault="009F7103" w:rsidP="009F41A0">
            <w:pPr>
              <w:spacing w:before="120" w:after="120"/>
              <w:jc w:val="both"/>
              <w:rPr>
                <w:rFonts w:ascii="Arial Narrow" w:hAnsi="Arial Narrow"/>
                <w:szCs w:val="22"/>
              </w:rPr>
            </w:pPr>
            <w:r w:rsidRPr="000D2A86">
              <w:rPr>
                <w:rFonts w:ascii="Arial Narrow" w:hAnsi="Arial Narrow"/>
                <w:szCs w:val="22"/>
              </w:rPr>
              <w:t>Hlavné aktivity projektu musia byť vo vecnom súlade s</w:t>
            </w:r>
            <w:r w:rsidR="00CC7294" w:rsidRPr="000D2A86">
              <w:rPr>
                <w:rFonts w:ascii="Arial Narrow" w:hAnsi="Arial Narrow"/>
                <w:szCs w:val="22"/>
              </w:rPr>
              <w:t xml:space="preserve"> typmi oprávnených aktivít </w:t>
            </w:r>
            <w:r w:rsidRPr="000D2A86">
              <w:rPr>
                <w:rFonts w:ascii="Arial Narrow" w:hAnsi="Arial Narrow"/>
                <w:szCs w:val="22"/>
              </w:rPr>
              <w:t>OP KŽP</w:t>
            </w:r>
            <w:r w:rsidR="005070BA" w:rsidRPr="000D2A86">
              <w:rPr>
                <w:rFonts w:ascii="Arial Narrow" w:hAnsi="Arial Narrow"/>
                <w:szCs w:val="22"/>
              </w:rPr>
              <w:t>,</w:t>
            </w:r>
            <w:r w:rsidR="00CC7294" w:rsidRPr="000D2A86">
              <w:rPr>
                <w:rFonts w:ascii="Arial Narrow" w:hAnsi="Arial Narrow"/>
                <w:szCs w:val="22"/>
              </w:rPr>
              <w:t xml:space="preserve"> na realizáciu ktorých je vyhlásená táto </w:t>
            </w:r>
            <w:r w:rsidR="000E20F3" w:rsidRPr="000D2A86">
              <w:rPr>
                <w:rFonts w:ascii="Arial Narrow" w:hAnsi="Arial Narrow"/>
                <w:szCs w:val="22"/>
              </w:rPr>
              <w:t>výzva</w:t>
            </w:r>
            <w:r w:rsidRPr="000D2A86">
              <w:rPr>
                <w:rFonts w:ascii="Arial Narrow" w:hAnsi="Arial Narrow"/>
                <w:szCs w:val="22"/>
              </w:rPr>
              <w:t>.</w:t>
            </w:r>
          </w:p>
          <w:p w14:paraId="4DF522B7" w14:textId="7C4D46F5" w:rsidR="005F78DC" w:rsidRPr="000D2A86" w:rsidRDefault="00825DF1" w:rsidP="009F41A0">
            <w:pPr>
              <w:spacing w:before="120" w:after="120"/>
              <w:jc w:val="both"/>
              <w:rPr>
                <w:rFonts w:ascii="Arial Narrow" w:hAnsi="Arial Narrow"/>
                <w:szCs w:val="22"/>
              </w:rPr>
            </w:pPr>
            <w:r w:rsidRPr="000D2A86">
              <w:rPr>
                <w:rFonts w:ascii="Arial Narrow" w:hAnsi="Arial Narrow"/>
                <w:b/>
                <w:szCs w:val="22"/>
              </w:rPr>
              <w:t xml:space="preserve">V rámci špecifického cieľa </w:t>
            </w:r>
            <w:r w:rsidR="00183627" w:rsidRPr="000D2A86">
              <w:rPr>
                <w:rFonts w:ascii="Arial Narrow" w:hAnsi="Arial Narrow"/>
                <w:b/>
                <w:szCs w:val="22"/>
              </w:rPr>
              <w:t>1.4.1 Zníženie znečisťovania ovzdušia a zlepšenie jeho kvality</w:t>
            </w:r>
            <w:r w:rsidR="00A808B0" w:rsidRPr="000D2A86">
              <w:rPr>
                <w:rFonts w:ascii="Arial Narrow" w:hAnsi="Arial Narrow"/>
                <w:szCs w:val="22"/>
              </w:rPr>
              <w:t xml:space="preserve"> </w:t>
            </w:r>
            <w:r w:rsidR="004A1698" w:rsidRPr="000D2A86">
              <w:rPr>
                <w:rFonts w:ascii="Arial Narrow" w:hAnsi="Arial Narrow"/>
                <w:szCs w:val="22"/>
              </w:rPr>
              <w:t xml:space="preserve">je </w:t>
            </w:r>
            <w:r w:rsidR="00A808B0" w:rsidRPr="000D2A86">
              <w:rPr>
                <w:rFonts w:ascii="Arial Narrow" w:hAnsi="Arial Narrow"/>
                <w:szCs w:val="22"/>
              </w:rPr>
              <w:t>pre túto výzvu oprávnen</w:t>
            </w:r>
            <w:r w:rsidR="004A1698" w:rsidRPr="000D2A86">
              <w:rPr>
                <w:rFonts w:ascii="Arial Narrow" w:hAnsi="Arial Narrow"/>
                <w:szCs w:val="22"/>
              </w:rPr>
              <w:t>ý</w:t>
            </w:r>
            <w:r w:rsidR="00A808B0" w:rsidRPr="000D2A86">
              <w:rPr>
                <w:rFonts w:ascii="Arial Narrow" w:hAnsi="Arial Narrow"/>
                <w:szCs w:val="22"/>
              </w:rPr>
              <w:t xml:space="preserve"> </w:t>
            </w:r>
            <w:r w:rsidR="004A1698" w:rsidRPr="000D2A86">
              <w:rPr>
                <w:rFonts w:ascii="Arial Narrow" w:hAnsi="Arial Narrow"/>
                <w:szCs w:val="22"/>
              </w:rPr>
              <w:t xml:space="preserve">nasledovný typ </w:t>
            </w:r>
            <w:r w:rsidR="00A808B0" w:rsidRPr="000D2A86">
              <w:rPr>
                <w:rFonts w:ascii="Arial Narrow" w:hAnsi="Arial Narrow"/>
                <w:szCs w:val="22"/>
              </w:rPr>
              <w:t>aktivity:</w:t>
            </w:r>
          </w:p>
          <w:p w14:paraId="5041A4F7" w14:textId="0680AD2A" w:rsidR="00183627" w:rsidRPr="000D2A86" w:rsidRDefault="00B8016E" w:rsidP="009F41A0">
            <w:pPr>
              <w:pStyle w:val="Default"/>
              <w:spacing w:before="120" w:after="120"/>
              <w:jc w:val="both"/>
              <w:rPr>
                <w:rFonts w:ascii="Arial Narrow" w:hAnsi="Arial Narrow"/>
                <w:b/>
                <w:bCs/>
                <w:sz w:val="22"/>
                <w:szCs w:val="22"/>
              </w:rPr>
            </w:pPr>
            <w:r w:rsidRPr="000D2A86">
              <w:rPr>
                <w:rFonts w:ascii="Arial Narrow" w:hAnsi="Arial Narrow"/>
                <w:b/>
                <w:sz w:val="22"/>
                <w:szCs w:val="22"/>
              </w:rPr>
              <w:t>Aktivita C</w:t>
            </w:r>
            <w:r w:rsidR="005F78DC" w:rsidRPr="000D2A86">
              <w:rPr>
                <w:rFonts w:ascii="Arial Narrow" w:hAnsi="Arial Narrow"/>
                <w:b/>
                <w:sz w:val="22"/>
                <w:szCs w:val="22"/>
              </w:rPr>
              <w:t xml:space="preserve">. </w:t>
            </w:r>
            <w:r w:rsidRPr="000D2A86">
              <w:rPr>
                <w:rFonts w:ascii="Arial Narrow" w:hAnsi="Arial Narrow"/>
                <w:b/>
                <w:sz w:val="22"/>
                <w:szCs w:val="22"/>
              </w:rPr>
              <w:t>Skvalitňovanie monitorovania ovzdušia</w:t>
            </w:r>
          </w:p>
          <w:p w14:paraId="01627372" w14:textId="76B2010F" w:rsidR="00A808B0" w:rsidRPr="000D2A86" w:rsidRDefault="00A808B0" w:rsidP="009F41A0">
            <w:pPr>
              <w:pStyle w:val="Default"/>
              <w:spacing w:before="120" w:after="120"/>
              <w:jc w:val="both"/>
              <w:rPr>
                <w:rFonts w:ascii="Arial Narrow" w:hAnsi="Arial Narrow"/>
                <w:bCs/>
                <w:sz w:val="22"/>
                <w:szCs w:val="22"/>
              </w:rPr>
            </w:pPr>
            <w:r w:rsidRPr="000D2A86">
              <w:rPr>
                <w:rFonts w:ascii="Arial Narrow" w:hAnsi="Arial Narrow"/>
                <w:bCs/>
                <w:sz w:val="22"/>
                <w:szCs w:val="22"/>
              </w:rPr>
              <w:t xml:space="preserve">V rámci uvedenej aktivity budú </w:t>
            </w:r>
            <w:r w:rsidR="00002B6B" w:rsidRPr="000D2A86">
              <w:rPr>
                <w:rFonts w:ascii="Arial Narrow" w:hAnsi="Arial Narrow"/>
                <w:bCs/>
                <w:sz w:val="22"/>
                <w:szCs w:val="22"/>
              </w:rPr>
              <w:t>podporované výlučne</w:t>
            </w:r>
            <w:r w:rsidR="004478AA" w:rsidRPr="000D2A86">
              <w:rPr>
                <w:rFonts w:ascii="Arial Narrow" w:hAnsi="Arial Narrow"/>
                <w:bCs/>
                <w:sz w:val="22"/>
                <w:szCs w:val="22"/>
              </w:rPr>
              <w:t xml:space="preserve"> tieto podaktivity</w:t>
            </w:r>
            <w:r w:rsidR="00002B6B" w:rsidRPr="000D2A86">
              <w:rPr>
                <w:rFonts w:ascii="Arial Narrow" w:hAnsi="Arial Narrow"/>
                <w:bCs/>
                <w:sz w:val="22"/>
                <w:szCs w:val="22"/>
              </w:rPr>
              <w:t>:</w:t>
            </w:r>
          </w:p>
          <w:p w14:paraId="60D864D3" w14:textId="77777777" w:rsidR="008361D9" w:rsidRPr="000D2A86" w:rsidRDefault="008361D9" w:rsidP="008361D9">
            <w:pPr>
              <w:pStyle w:val="Odsekzoznamu"/>
              <w:numPr>
                <w:ilvl w:val="0"/>
                <w:numId w:val="17"/>
              </w:numPr>
              <w:tabs>
                <w:tab w:val="left" w:pos="993"/>
                <w:tab w:val="left" w:pos="3520"/>
                <w:tab w:val="left" w:pos="5020"/>
                <w:tab w:val="left" w:pos="6620"/>
                <w:tab w:val="left" w:pos="7380"/>
                <w:tab w:val="left" w:pos="8400"/>
              </w:tabs>
              <w:autoSpaceDE w:val="0"/>
              <w:autoSpaceDN w:val="0"/>
              <w:ind w:left="357" w:hanging="357"/>
              <w:jc w:val="both"/>
              <w:rPr>
                <w:rFonts w:ascii="Arial Narrow" w:hAnsi="Arial Narrow"/>
                <w:b/>
                <w:szCs w:val="22"/>
              </w:rPr>
            </w:pPr>
            <w:r w:rsidRPr="000D2A86">
              <w:rPr>
                <w:rFonts w:ascii="Arial Narrow" w:eastAsia="PMingLiU" w:hAnsi="Arial Narrow"/>
                <w:b/>
                <w:szCs w:val="22"/>
              </w:rPr>
              <w:t>C.1 Zlepšenie a skvalitnenie Národného monitorovacieho systému kvality ovzdušia (ďalej aj „NMSKO“) vrátane jeho obnovy, údržby, rozšírenia a akreditácií ako aj odbornej podpory. Predmet podpory sa vzťahuje na:</w:t>
            </w:r>
          </w:p>
          <w:p w14:paraId="68A0CAB1" w14:textId="77777777" w:rsidR="008361D9" w:rsidRPr="000D2A86" w:rsidRDefault="008361D9" w:rsidP="008361D9">
            <w:pPr>
              <w:pStyle w:val="Odsekzoznamu"/>
              <w:numPr>
                <w:ilvl w:val="0"/>
                <w:numId w:val="36"/>
              </w:numPr>
              <w:tabs>
                <w:tab w:val="left" w:pos="3520"/>
                <w:tab w:val="left" w:pos="5020"/>
                <w:tab w:val="left" w:pos="6620"/>
                <w:tab w:val="left" w:pos="7380"/>
                <w:tab w:val="left" w:pos="8400"/>
              </w:tabs>
              <w:autoSpaceDE w:val="0"/>
              <w:autoSpaceDN w:val="0"/>
              <w:jc w:val="both"/>
              <w:rPr>
                <w:rFonts w:ascii="Arial Narrow" w:hAnsi="Arial Narrow"/>
                <w:b/>
                <w:szCs w:val="22"/>
              </w:rPr>
            </w:pPr>
            <w:r w:rsidRPr="000D2A86">
              <w:rPr>
                <w:rFonts w:ascii="Arial Narrow" w:hAnsi="Arial Narrow"/>
                <w:b/>
                <w:szCs w:val="22"/>
              </w:rPr>
              <w:t>existujúce odberné miesta NMSKO;</w:t>
            </w:r>
          </w:p>
          <w:p w14:paraId="7B8CD28C" w14:textId="77777777" w:rsidR="008361D9" w:rsidRPr="000D2A86" w:rsidRDefault="008361D9" w:rsidP="008361D9">
            <w:pPr>
              <w:pStyle w:val="Odsekzoznamu"/>
              <w:numPr>
                <w:ilvl w:val="0"/>
                <w:numId w:val="36"/>
              </w:numPr>
              <w:tabs>
                <w:tab w:val="left" w:pos="3520"/>
                <w:tab w:val="left" w:pos="5020"/>
                <w:tab w:val="left" w:pos="6620"/>
                <w:tab w:val="left" w:pos="7380"/>
                <w:tab w:val="left" w:pos="8400"/>
              </w:tabs>
              <w:autoSpaceDE w:val="0"/>
              <w:autoSpaceDN w:val="0"/>
              <w:jc w:val="both"/>
              <w:rPr>
                <w:rFonts w:ascii="Arial Narrow" w:hAnsi="Arial Narrow"/>
                <w:b/>
                <w:szCs w:val="22"/>
              </w:rPr>
            </w:pPr>
            <w:r w:rsidRPr="000D2A86">
              <w:rPr>
                <w:rFonts w:ascii="Arial Narrow" w:hAnsi="Arial Narrow"/>
                <w:b/>
                <w:szCs w:val="22"/>
              </w:rPr>
              <w:t>vytvorenie odberných miest na novovybudovaných monitorovacích staniciach, ktoré sa stanú súčasťou NMSKO;</w:t>
            </w:r>
          </w:p>
          <w:p w14:paraId="6476346D" w14:textId="77777777" w:rsidR="008361D9" w:rsidRPr="000D2A86" w:rsidRDefault="008361D9" w:rsidP="008361D9">
            <w:pPr>
              <w:pStyle w:val="Odsekzoznamu"/>
              <w:numPr>
                <w:ilvl w:val="0"/>
                <w:numId w:val="37"/>
              </w:numPr>
              <w:tabs>
                <w:tab w:val="left" w:pos="993"/>
                <w:tab w:val="left" w:pos="3520"/>
                <w:tab w:val="left" w:pos="5020"/>
                <w:tab w:val="left" w:pos="6620"/>
                <w:tab w:val="left" w:pos="7380"/>
                <w:tab w:val="left" w:pos="8400"/>
              </w:tabs>
              <w:autoSpaceDE w:val="0"/>
              <w:autoSpaceDN w:val="0"/>
              <w:jc w:val="both"/>
              <w:rPr>
                <w:rFonts w:ascii="Arial Narrow" w:hAnsi="Arial Narrow"/>
                <w:b/>
                <w:szCs w:val="22"/>
              </w:rPr>
            </w:pPr>
            <w:r w:rsidRPr="000D2A86">
              <w:rPr>
                <w:rFonts w:ascii="Arial Narrow" w:hAnsi="Arial Narrow"/>
                <w:b/>
                <w:szCs w:val="22"/>
              </w:rPr>
              <w:t xml:space="preserve">C.2 Zlepšenie úrovne Národného emisného informačného systému (ďalej aj „NEIS“), vrátane zabezpečenia </w:t>
            </w:r>
            <w:r w:rsidRPr="000D2A86">
              <w:rPr>
                <w:rFonts w:ascii="Arial Narrow" w:hAnsi="Arial Narrow"/>
                <w:b/>
                <w:szCs w:val="22"/>
              </w:rPr>
              <w:lastRenderedPageBreak/>
              <w:t>predkladania správ a informácií v elektronickej podobe povinnými osobami; najmä zavedenie nových aplikovaných modulov NEIS podľa požiadaviek na informovanie verejnosti a reportingových povinností.</w:t>
            </w:r>
          </w:p>
          <w:p w14:paraId="25C62546" w14:textId="77777777" w:rsidR="008361D9" w:rsidRPr="000D2A86" w:rsidRDefault="008361D9" w:rsidP="008361D9">
            <w:pPr>
              <w:pStyle w:val="Odsekzoznamu"/>
              <w:numPr>
                <w:ilvl w:val="0"/>
                <w:numId w:val="37"/>
              </w:numPr>
              <w:tabs>
                <w:tab w:val="left" w:pos="993"/>
                <w:tab w:val="left" w:pos="3520"/>
                <w:tab w:val="left" w:pos="5020"/>
                <w:tab w:val="left" w:pos="6620"/>
                <w:tab w:val="left" w:pos="7380"/>
                <w:tab w:val="left" w:pos="8400"/>
              </w:tabs>
              <w:autoSpaceDE w:val="0"/>
              <w:autoSpaceDN w:val="0"/>
              <w:jc w:val="both"/>
              <w:rPr>
                <w:rFonts w:ascii="Arial Narrow" w:hAnsi="Arial Narrow"/>
                <w:b/>
                <w:szCs w:val="22"/>
              </w:rPr>
            </w:pPr>
            <w:r w:rsidRPr="000D2A86">
              <w:rPr>
                <w:rFonts w:ascii="Arial Narrow" w:hAnsi="Arial Narrow"/>
                <w:b/>
                <w:szCs w:val="22"/>
              </w:rPr>
              <w:t>C.3 Zlepšenie úrovne Národného registra znečisťovania (ďalej aj „NRZ“);</w:t>
            </w:r>
          </w:p>
          <w:p w14:paraId="4179BA6C" w14:textId="095F1D87" w:rsidR="00C952E2" w:rsidRPr="000D2A86" w:rsidRDefault="008361D9" w:rsidP="0025782A">
            <w:pPr>
              <w:pStyle w:val="Odsekzoznamu"/>
              <w:numPr>
                <w:ilvl w:val="0"/>
                <w:numId w:val="37"/>
              </w:numPr>
              <w:tabs>
                <w:tab w:val="left" w:pos="993"/>
                <w:tab w:val="left" w:pos="3520"/>
                <w:tab w:val="left" w:pos="5020"/>
                <w:tab w:val="left" w:pos="6620"/>
                <w:tab w:val="left" w:pos="7380"/>
                <w:tab w:val="left" w:pos="8400"/>
              </w:tabs>
              <w:autoSpaceDE w:val="0"/>
              <w:autoSpaceDN w:val="0"/>
              <w:jc w:val="both"/>
              <w:rPr>
                <w:rFonts w:ascii="Arial Narrow" w:hAnsi="Arial Narrow"/>
                <w:b/>
                <w:szCs w:val="22"/>
              </w:rPr>
            </w:pPr>
            <w:r w:rsidRPr="000D2A86">
              <w:rPr>
                <w:rFonts w:ascii="Arial Narrow" w:hAnsi="Arial Narrow"/>
                <w:b/>
                <w:szCs w:val="22"/>
              </w:rPr>
              <w:t>C.4 Podpora modelových výpočtov znečisten</w:t>
            </w:r>
            <w:r w:rsidR="00BD255C" w:rsidRPr="000D2A86">
              <w:rPr>
                <w:rFonts w:ascii="Arial Narrow" w:hAnsi="Arial Narrow"/>
                <w:b/>
                <w:szCs w:val="22"/>
              </w:rPr>
              <w:t>ia ovzdušia a chemických analýz.</w:t>
            </w:r>
          </w:p>
          <w:p w14:paraId="6C2A7281" w14:textId="16B758BF" w:rsidR="00B80F76" w:rsidRDefault="008361D9" w:rsidP="00B80F76">
            <w:pPr>
              <w:spacing w:before="120" w:after="120"/>
              <w:jc w:val="both"/>
              <w:rPr>
                <w:rFonts w:ascii="Arial Narrow" w:hAnsi="Arial Narrow"/>
                <w:b/>
                <w:szCs w:val="22"/>
              </w:rPr>
            </w:pPr>
            <w:r w:rsidRPr="000D2A86">
              <w:rPr>
                <w:rFonts w:ascii="Arial Narrow" w:hAnsi="Arial Narrow"/>
                <w:b/>
                <w:szCs w:val="22"/>
              </w:rPr>
              <w:t xml:space="preserve">Oprávnené na poskytnutie príspevku budú výlučne projekty, ktoré svojimi </w:t>
            </w:r>
            <w:r w:rsidR="006F6648">
              <w:rPr>
                <w:rFonts w:ascii="Arial Narrow" w:hAnsi="Arial Narrow"/>
                <w:b/>
                <w:szCs w:val="22"/>
              </w:rPr>
              <w:t xml:space="preserve">hlavnými </w:t>
            </w:r>
            <w:r w:rsidRPr="000D2A86">
              <w:rPr>
                <w:rFonts w:ascii="Arial Narrow" w:hAnsi="Arial Narrow"/>
                <w:b/>
                <w:szCs w:val="22"/>
              </w:rPr>
              <w:t xml:space="preserve">aktivitami spadajú do definovaného rámca oprávnených </w:t>
            </w:r>
            <w:r w:rsidR="00300EEA">
              <w:rPr>
                <w:rFonts w:ascii="Arial Narrow" w:hAnsi="Arial Narrow"/>
                <w:b/>
                <w:szCs w:val="22"/>
              </w:rPr>
              <w:t>pod</w:t>
            </w:r>
            <w:r w:rsidRPr="000D2A86">
              <w:rPr>
                <w:rFonts w:ascii="Arial Narrow" w:hAnsi="Arial Narrow"/>
                <w:b/>
                <w:szCs w:val="22"/>
              </w:rPr>
              <w:t>aktivít</w:t>
            </w:r>
            <w:r w:rsidR="006F6648">
              <w:rPr>
                <w:rFonts w:ascii="Arial Narrow" w:hAnsi="Arial Narrow"/>
                <w:b/>
                <w:szCs w:val="22"/>
              </w:rPr>
              <w:t xml:space="preserve"> OP KŽP</w:t>
            </w:r>
            <w:r w:rsidRPr="000D2A86">
              <w:rPr>
                <w:rFonts w:ascii="Arial Narrow" w:hAnsi="Arial Narrow"/>
                <w:b/>
                <w:szCs w:val="22"/>
              </w:rPr>
              <w:t>.</w:t>
            </w:r>
            <w:r w:rsidR="00B80F76" w:rsidRPr="000D2A86">
              <w:rPr>
                <w:rFonts w:ascii="Arial Narrow" w:hAnsi="Arial Narrow"/>
                <w:b/>
                <w:szCs w:val="22"/>
              </w:rPr>
              <w:t xml:space="preserve"> </w:t>
            </w:r>
          </w:p>
          <w:p w14:paraId="3E20951B" w14:textId="27E4A15E" w:rsidR="00B80F76" w:rsidRDefault="00B80F76" w:rsidP="002D0A1F">
            <w:pPr>
              <w:jc w:val="both"/>
              <w:rPr>
                <w:rFonts w:ascii="Arial Narrow" w:hAnsi="Arial Narrow"/>
                <w:b/>
              </w:rPr>
            </w:pPr>
            <w:r w:rsidRPr="000D2A86">
              <w:rPr>
                <w:rFonts w:ascii="Arial Narrow" w:hAnsi="Arial Narrow"/>
                <w:b/>
              </w:rPr>
              <w:t xml:space="preserve">Za oprávnené na poskytnutie príspevku nie je možné považovať projekty, ktoré v rámci jednej ŽoNFP kombinujú viac oprávnených </w:t>
            </w:r>
            <w:r w:rsidR="00300EEA">
              <w:rPr>
                <w:rFonts w:ascii="Arial Narrow" w:hAnsi="Arial Narrow"/>
                <w:b/>
              </w:rPr>
              <w:t>pod</w:t>
            </w:r>
            <w:r w:rsidRPr="000D2A86">
              <w:rPr>
                <w:rFonts w:ascii="Arial Narrow" w:hAnsi="Arial Narrow"/>
                <w:b/>
              </w:rPr>
              <w:t>aktivít</w:t>
            </w:r>
            <w:r w:rsidR="006F6648">
              <w:rPr>
                <w:rFonts w:ascii="Arial Narrow" w:hAnsi="Arial Narrow"/>
                <w:b/>
              </w:rPr>
              <w:t xml:space="preserve"> OP KŽP</w:t>
            </w:r>
            <w:r w:rsidRPr="000D2A86">
              <w:rPr>
                <w:rFonts w:ascii="Arial Narrow" w:hAnsi="Arial Narrow"/>
                <w:b/>
              </w:rPr>
              <w:t xml:space="preserve">; t.j. jedna ŽoNFP musí byť predložená práve na jednu oprávnenú </w:t>
            </w:r>
            <w:r w:rsidR="00300EEA">
              <w:rPr>
                <w:rFonts w:ascii="Arial Narrow" w:hAnsi="Arial Narrow"/>
                <w:b/>
              </w:rPr>
              <w:t>pod</w:t>
            </w:r>
            <w:r w:rsidRPr="000D2A86">
              <w:rPr>
                <w:rFonts w:ascii="Arial Narrow" w:hAnsi="Arial Narrow"/>
                <w:b/>
              </w:rPr>
              <w:t>aktivitu</w:t>
            </w:r>
            <w:r w:rsidR="006F6648">
              <w:rPr>
                <w:rFonts w:ascii="Arial Narrow" w:hAnsi="Arial Narrow"/>
                <w:b/>
              </w:rPr>
              <w:t xml:space="preserve"> OP KŽP</w:t>
            </w:r>
            <w:r w:rsidRPr="000D2A86">
              <w:rPr>
                <w:rFonts w:ascii="Arial Narrow" w:hAnsi="Arial Narrow"/>
                <w:b/>
              </w:rPr>
              <w:t>.</w:t>
            </w:r>
          </w:p>
          <w:p w14:paraId="1ED02DBD" w14:textId="77777777" w:rsidR="0029552C" w:rsidRPr="000D2A86" w:rsidRDefault="0029552C" w:rsidP="0029552C">
            <w:pPr>
              <w:spacing w:before="120" w:after="120"/>
              <w:jc w:val="both"/>
              <w:rPr>
                <w:rFonts w:ascii="Arial Narrow" w:hAnsi="Arial Narrow"/>
                <w:b/>
                <w:szCs w:val="22"/>
              </w:rPr>
            </w:pPr>
            <w:r>
              <w:rPr>
                <w:rFonts w:ascii="Arial Narrow" w:hAnsi="Arial Narrow"/>
                <w:b/>
                <w:szCs w:val="22"/>
              </w:rPr>
              <w:t>Podaktivita OP KŽP je hlavnou aktivitou projektu.</w:t>
            </w:r>
          </w:p>
          <w:p w14:paraId="040A07D5" w14:textId="77777777" w:rsidR="008361D9" w:rsidRPr="000D2A86" w:rsidRDefault="008361D9" w:rsidP="002D0A1F">
            <w:pPr>
              <w:rPr>
                <w:rFonts w:ascii="Arial Narrow" w:hAnsi="Arial Narrow"/>
                <w:szCs w:val="22"/>
              </w:rPr>
            </w:pPr>
            <w:r w:rsidRPr="000D2A86">
              <w:rPr>
                <w:rFonts w:ascii="Arial Narrow" w:hAnsi="Arial Narrow"/>
                <w:szCs w:val="22"/>
              </w:rPr>
              <w:t>Projekty musia prispieť k plneniu požiadaviek:</w:t>
            </w:r>
          </w:p>
          <w:p w14:paraId="0FDB3BFE" w14:textId="691A3328" w:rsidR="008361D9" w:rsidRPr="000D2A86" w:rsidRDefault="00AA204A" w:rsidP="002D0A1F">
            <w:pPr>
              <w:pStyle w:val="Odsekzoznamu"/>
              <w:numPr>
                <w:ilvl w:val="0"/>
                <w:numId w:val="49"/>
              </w:numPr>
              <w:spacing w:before="120" w:after="120"/>
              <w:jc w:val="both"/>
              <w:rPr>
                <w:rFonts w:ascii="Arial Narrow" w:hAnsi="Arial Narrow"/>
                <w:szCs w:val="22"/>
              </w:rPr>
            </w:pPr>
            <w:r w:rsidRPr="000D2A86">
              <w:rPr>
                <w:rFonts w:ascii="Arial Narrow" w:hAnsi="Arial Narrow"/>
                <w:szCs w:val="22"/>
              </w:rPr>
              <w:t>Smernica Európskeho parlamentu a Rady 2008/50/ES z</w:t>
            </w:r>
            <w:r w:rsidR="00593AA2">
              <w:rPr>
                <w:rFonts w:ascii="Arial Narrow" w:hAnsi="Arial Narrow"/>
                <w:szCs w:val="22"/>
              </w:rPr>
              <w:t> </w:t>
            </w:r>
            <w:r w:rsidRPr="000D2A86">
              <w:rPr>
                <w:rFonts w:ascii="Arial Narrow" w:hAnsi="Arial Narrow"/>
                <w:szCs w:val="22"/>
              </w:rPr>
              <w:t>21. mája 2008 o kvalite okolitého ovzdušia a čistejšom ovzduší v Európe (Ú. v. EÚ L 152, 11.6.2008)</w:t>
            </w:r>
            <w:r w:rsidR="008361D9" w:rsidRPr="000D2A86">
              <w:rPr>
                <w:rFonts w:ascii="Arial Narrow" w:hAnsi="Arial Narrow"/>
                <w:szCs w:val="22"/>
              </w:rPr>
              <w:t xml:space="preserve">, </w:t>
            </w:r>
          </w:p>
          <w:p w14:paraId="4FC272E7" w14:textId="2D296ACB" w:rsidR="00AA204A" w:rsidRPr="000D2A86" w:rsidRDefault="00AA204A" w:rsidP="002D0A1F">
            <w:pPr>
              <w:pStyle w:val="Odsekzoznamu"/>
              <w:numPr>
                <w:ilvl w:val="0"/>
                <w:numId w:val="49"/>
              </w:numPr>
              <w:jc w:val="both"/>
              <w:rPr>
                <w:rFonts w:ascii="Arial Narrow" w:hAnsi="Arial Narrow"/>
                <w:szCs w:val="22"/>
              </w:rPr>
            </w:pPr>
            <w:r w:rsidRPr="000D2A86">
              <w:rPr>
                <w:rFonts w:ascii="Arial Narrow" w:hAnsi="Arial Narrow"/>
                <w:szCs w:val="22"/>
              </w:rPr>
              <w:t>Smernica Európskeho parlamentu a Rady 2010/75/EÚ z</w:t>
            </w:r>
            <w:r w:rsidR="00593AA2">
              <w:rPr>
                <w:rFonts w:ascii="Arial Narrow" w:hAnsi="Arial Narrow"/>
                <w:szCs w:val="22"/>
              </w:rPr>
              <w:t> </w:t>
            </w:r>
            <w:r w:rsidRPr="000D2A86">
              <w:rPr>
                <w:rFonts w:ascii="Arial Narrow" w:hAnsi="Arial Narrow"/>
                <w:szCs w:val="22"/>
              </w:rPr>
              <w:t>24. novembra 2010 o priemyselných emisiách (integrovaná prevencia a kontrola znečisťovania životného prostredia) (prepracované znenie) (Ú. v. EÚ L 334, 17.12.2010).</w:t>
            </w:r>
          </w:p>
          <w:p w14:paraId="54740AB5" w14:textId="28F2A87E" w:rsidR="00AA204A" w:rsidRPr="000D2A86" w:rsidRDefault="00AA204A" w:rsidP="002D0A1F">
            <w:pPr>
              <w:pStyle w:val="Odsekzoznamu"/>
              <w:numPr>
                <w:ilvl w:val="0"/>
                <w:numId w:val="49"/>
              </w:numPr>
              <w:jc w:val="both"/>
              <w:rPr>
                <w:rFonts w:ascii="Arial Narrow" w:hAnsi="Arial Narrow"/>
                <w:szCs w:val="22"/>
              </w:rPr>
            </w:pPr>
            <w:r w:rsidRPr="000D2A86">
              <w:rPr>
                <w:rFonts w:ascii="Arial Narrow" w:hAnsi="Arial Narrow"/>
                <w:szCs w:val="22"/>
              </w:rPr>
              <w:t>Smernica Európskeho parlamentu a Rady 2001/81/ES z</w:t>
            </w:r>
            <w:r w:rsidR="00593AA2">
              <w:rPr>
                <w:rFonts w:ascii="Arial Narrow" w:hAnsi="Arial Narrow"/>
                <w:szCs w:val="22"/>
              </w:rPr>
              <w:t> </w:t>
            </w:r>
            <w:r w:rsidRPr="000D2A86">
              <w:rPr>
                <w:rFonts w:ascii="Arial Narrow" w:hAnsi="Arial Narrow"/>
                <w:szCs w:val="22"/>
              </w:rPr>
              <w:t>23. októbra 2001 o národných emisných stropoch pre určité znečisťujúce látky (Mimoriadne vydanie Ú. v. EÚ, kap. 15/zv.6)</w:t>
            </w:r>
          </w:p>
          <w:p w14:paraId="55C7211D" w14:textId="4BD98669" w:rsidR="00AA204A" w:rsidRPr="000D2A86" w:rsidRDefault="00AA204A" w:rsidP="002D0A1F">
            <w:pPr>
              <w:pStyle w:val="Odsekzoznamu"/>
              <w:numPr>
                <w:ilvl w:val="0"/>
                <w:numId w:val="49"/>
              </w:numPr>
              <w:spacing w:before="120" w:after="120"/>
              <w:jc w:val="both"/>
              <w:rPr>
                <w:rFonts w:ascii="Arial Narrow" w:hAnsi="Arial Narrow"/>
                <w:szCs w:val="22"/>
              </w:rPr>
            </w:pPr>
            <w:r w:rsidRPr="000D2A86">
              <w:rPr>
                <w:rFonts w:ascii="Arial Narrow" w:hAnsi="Arial Narrow"/>
                <w:szCs w:val="22"/>
              </w:rPr>
              <w:t>Vykonávacie rozhodnutie Komisie</w:t>
            </w:r>
            <w:r w:rsidR="009247FD" w:rsidRPr="000D2A86">
              <w:rPr>
                <w:rFonts w:ascii="Arial Narrow" w:hAnsi="Arial Narrow"/>
                <w:szCs w:val="22"/>
              </w:rPr>
              <w:t xml:space="preserve"> 2011/850/EÚ</w:t>
            </w:r>
            <w:r w:rsidRPr="000D2A86">
              <w:rPr>
                <w:rFonts w:ascii="Arial Narrow" w:hAnsi="Arial Narrow"/>
                <w:szCs w:val="22"/>
              </w:rPr>
              <w:t xml:space="preserve"> z</w:t>
            </w:r>
            <w:r w:rsidR="00593AA2">
              <w:rPr>
                <w:rFonts w:ascii="Arial Narrow" w:hAnsi="Arial Narrow"/>
                <w:szCs w:val="22"/>
              </w:rPr>
              <w:t> </w:t>
            </w:r>
            <w:r w:rsidRPr="000D2A86">
              <w:rPr>
                <w:rFonts w:ascii="Arial Narrow" w:hAnsi="Arial Narrow"/>
                <w:szCs w:val="22"/>
              </w:rPr>
              <w:t>12.</w:t>
            </w:r>
            <w:r w:rsidR="00593AA2">
              <w:rPr>
                <w:rFonts w:ascii="Arial Narrow" w:hAnsi="Arial Narrow"/>
                <w:szCs w:val="22"/>
              </w:rPr>
              <w:t> </w:t>
            </w:r>
            <w:r w:rsidRPr="000D2A86">
              <w:rPr>
                <w:rFonts w:ascii="Arial Narrow" w:hAnsi="Arial Narrow"/>
                <w:szCs w:val="22"/>
              </w:rPr>
              <w:t>decembra 2011, ktorým sa stanovujú pravidlá pre smernice Európskeho parlamentu a Rady 2004/107/ES a</w:t>
            </w:r>
            <w:r w:rsidR="00593AA2">
              <w:rPr>
                <w:rFonts w:ascii="Arial Narrow" w:hAnsi="Arial Narrow"/>
                <w:szCs w:val="22"/>
              </w:rPr>
              <w:t> </w:t>
            </w:r>
            <w:r w:rsidRPr="000D2A86">
              <w:rPr>
                <w:rFonts w:ascii="Arial Narrow" w:hAnsi="Arial Narrow"/>
                <w:szCs w:val="22"/>
              </w:rPr>
              <w:t>2008/50/ES, pokiaľ ide o vzájomnú výmenu informácií a</w:t>
            </w:r>
            <w:r w:rsidR="00593AA2">
              <w:rPr>
                <w:rFonts w:ascii="Arial Narrow" w:hAnsi="Arial Narrow"/>
                <w:szCs w:val="22"/>
              </w:rPr>
              <w:t> </w:t>
            </w:r>
            <w:r w:rsidRPr="000D2A86">
              <w:rPr>
                <w:rFonts w:ascii="Arial Narrow" w:hAnsi="Arial Narrow"/>
                <w:szCs w:val="22"/>
              </w:rPr>
              <w:t>podávanie správ o kvalite okolitého ovzdušia,</w:t>
            </w:r>
          </w:p>
          <w:p w14:paraId="56C4325D" w14:textId="0D3F53CB" w:rsidR="008361D9" w:rsidRPr="000D2A86" w:rsidRDefault="00AA204A" w:rsidP="002D0A1F">
            <w:pPr>
              <w:pStyle w:val="Odsekzoznamu"/>
              <w:numPr>
                <w:ilvl w:val="0"/>
                <w:numId w:val="49"/>
              </w:numPr>
              <w:spacing w:before="120" w:after="120"/>
              <w:jc w:val="both"/>
              <w:rPr>
                <w:rFonts w:ascii="Arial Narrow" w:hAnsi="Arial Narrow"/>
                <w:szCs w:val="22"/>
              </w:rPr>
            </w:pPr>
            <w:r w:rsidRPr="000D2A86">
              <w:rPr>
                <w:rFonts w:ascii="Arial Narrow" w:hAnsi="Arial Narrow"/>
                <w:szCs w:val="22"/>
              </w:rPr>
              <w:t>Zákon č. 137/2010 Z. z. o ovzduší</w:t>
            </w:r>
            <w:r w:rsidR="008361D9" w:rsidRPr="000D2A86">
              <w:rPr>
                <w:rFonts w:ascii="Arial Narrow" w:hAnsi="Arial Narrow"/>
                <w:szCs w:val="22"/>
              </w:rPr>
              <w:t>,</w:t>
            </w:r>
          </w:p>
          <w:p w14:paraId="01F4C6B8" w14:textId="730653DE" w:rsidR="009247FD" w:rsidRPr="000D2A86" w:rsidRDefault="009247FD" w:rsidP="002D0A1F">
            <w:pPr>
              <w:pStyle w:val="Odsekzoznamu"/>
              <w:numPr>
                <w:ilvl w:val="0"/>
                <w:numId w:val="49"/>
              </w:numPr>
              <w:spacing w:before="120" w:after="120"/>
              <w:jc w:val="both"/>
              <w:rPr>
                <w:rFonts w:ascii="Arial Narrow" w:hAnsi="Arial Narrow"/>
              </w:rPr>
            </w:pPr>
            <w:r w:rsidRPr="000D2A86">
              <w:rPr>
                <w:rFonts w:ascii="Arial Narrow" w:hAnsi="Arial Narrow"/>
                <w:szCs w:val="22"/>
              </w:rPr>
              <w:t>Zákon č. 205/2004 Z. z. o zhromažďovaní, uchovávaní a</w:t>
            </w:r>
            <w:r w:rsidR="00593AA2">
              <w:rPr>
                <w:rFonts w:ascii="Arial Narrow" w:hAnsi="Arial Narrow"/>
                <w:szCs w:val="22"/>
              </w:rPr>
              <w:t> </w:t>
            </w:r>
            <w:r w:rsidRPr="000D2A86">
              <w:rPr>
                <w:rFonts w:ascii="Arial Narrow" w:hAnsi="Arial Narrow"/>
                <w:szCs w:val="22"/>
              </w:rPr>
              <w:t>šírení informácií o životnom prostredí,</w:t>
            </w:r>
          </w:p>
          <w:p w14:paraId="31133898" w14:textId="4A8659EA" w:rsidR="00AA204A" w:rsidRPr="000D2A86" w:rsidRDefault="00AA204A" w:rsidP="002D0A1F">
            <w:pPr>
              <w:pStyle w:val="Odsekzoznamu"/>
              <w:numPr>
                <w:ilvl w:val="0"/>
                <w:numId w:val="49"/>
              </w:numPr>
              <w:jc w:val="both"/>
              <w:rPr>
                <w:rFonts w:ascii="Arial Narrow" w:hAnsi="Arial Narrow"/>
              </w:rPr>
            </w:pPr>
            <w:r w:rsidRPr="000D2A86">
              <w:rPr>
                <w:rFonts w:ascii="Arial Narrow" w:hAnsi="Arial Narrow"/>
              </w:rPr>
              <w:t>Vyhlášky č. 244/2016 Z. z.</w:t>
            </w:r>
            <w:r w:rsidR="00C20ED7">
              <w:rPr>
                <w:rFonts w:ascii="Arial Narrow" w:hAnsi="Arial Narrow"/>
              </w:rPr>
              <w:t xml:space="preserve"> </w:t>
            </w:r>
            <w:r w:rsidR="00C20ED7" w:rsidRPr="00BA5F55">
              <w:rPr>
                <w:rFonts w:ascii="Arial Narrow" w:hAnsi="Arial Narrow"/>
              </w:rPr>
              <w:t>Ministerstva životného prostredia Slovenskej republiky o kvalite ovzdušia</w:t>
            </w:r>
          </w:p>
          <w:p w14:paraId="415A5FB0" w14:textId="54CC50CD" w:rsidR="000A398F" w:rsidRPr="000D2A86" w:rsidRDefault="00F35709" w:rsidP="009F41A0">
            <w:pPr>
              <w:autoSpaceDE w:val="0"/>
              <w:autoSpaceDN w:val="0"/>
              <w:spacing w:before="120" w:after="120"/>
              <w:jc w:val="both"/>
              <w:rPr>
                <w:rFonts w:ascii="Arial Narrow" w:hAnsi="Arial Narrow"/>
                <w:b/>
                <w:szCs w:val="22"/>
              </w:rPr>
            </w:pPr>
            <w:r w:rsidRPr="000D2A86">
              <w:rPr>
                <w:rFonts w:ascii="Arial Narrow" w:hAnsi="Arial Narrow"/>
                <w:b/>
                <w:szCs w:val="22"/>
              </w:rPr>
              <w:t>Súhlasné stanovisko gestora v oblasti ochrany ovzdušia k</w:t>
            </w:r>
            <w:r w:rsidR="00D825A2">
              <w:rPr>
                <w:rFonts w:ascii="Arial Narrow" w:hAnsi="Arial Narrow"/>
                <w:b/>
                <w:szCs w:val="22"/>
              </w:rPr>
              <w:t> </w:t>
            </w:r>
            <w:r w:rsidRPr="000D2A86">
              <w:rPr>
                <w:rFonts w:ascii="Arial Narrow" w:hAnsi="Arial Narrow"/>
                <w:b/>
                <w:szCs w:val="22"/>
              </w:rPr>
              <w:t>realizácii</w:t>
            </w:r>
            <w:r w:rsidR="00D825A2">
              <w:rPr>
                <w:rFonts w:ascii="Arial Narrow" w:hAnsi="Arial Narrow"/>
                <w:b/>
                <w:szCs w:val="22"/>
              </w:rPr>
              <w:t xml:space="preserve"> hlavných</w:t>
            </w:r>
            <w:r w:rsidRPr="000D2A86">
              <w:rPr>
                <w:rFonts w:ascii="Arial Narrow" w:hAnsi="Arial Narrow"/>
                <w:b/>
                <w:szCs w:val="22"/>
              </w:rPr>
              <w:t xml:space="preserve"> aktivít projektu C1 a C4</w:t>
            </w:r>
          </w:p>
          <w:p w14:paraId="208A22A6" w14:textId="3D44AAB4" w:rsidR="00F35709" w:rsidRPr="000D2A86" w:rsidRDefault="00F35709" w:rsidP="009F41A0">
            <w:pPr>
              <w:pStyle w:val="Default"/>
              <w:spacing w:before="120" w:after="120"/>
              <w:jc w:val="both"/>
              <w:rPr>
                <w:rFonts w:ascii="Arial Narrow" w:eastAsia="Calibri" w:hAnsi="Arial Narrow"/>
                <w:sz w:val="22"/>
                <w:szCs w:val="22"/>
                <w:lang w:eastAsia="en-US"/>
              </w:rPr>
            </w:pPr>
            <w:r w:rsidRPr="000D2A86">
              <w:rPr>
                <w:rFonts w:ascii="Arial Narrow" w:eastAsia="Calibri" w:hAnsi="Arial Narrow"/>
                <w:sz w:val="22"/>
                <w:szCs w:val="22"/>
                <w:lang w:eastAsia="en-US"/>
              </w:rPr>
              <w:t>V prípade hlavných aktivít projektu C1 a C4 preukazuje žiadateľ  prostredníctvom súhlasného stanoviska gestora relevantnosť ním realizovaných</w:t>
            </w:r>
            <w:r w:rsidR="006F6648">
              <w:rPr>
                <w:rFonts w:ascii="Arial Narrow" w:eastAsia="Calibri" w:hAnsi="Arial Narrow"/>
                <w:sz w:val="22"/>
                <w:szCs w:val="22"/>
                <w:lang w:eastAsia="en-US"/>
              </w:rPr>
              <w:t xml:space="preserve"> hlavných</w:t>
            </w:r>
            <w:r w:rsidRPr="000D2A86">
              <w:rPr>
                <w:rFonts w:ascii="Arial Narrow" w:eastAsia="Calibri" w:hAnsi="Arial Narrow"/>
                <w:sz w:val="22"/>
                <w:szCs w:val="22"/>
                <w:lang w:eastAsia="en-US"/>
              </w:rPr>
              <w:t xml:space="preserve"> aktivít projektu k ochrane ovzdušia na národnej úrovni. </w:t>
            </w:r>
          </w:p>
          <w:p w14:paraId="56124484" w14:textId="3746B8C6" w:rsidR="00E2316C" w:rsidRPr="000D2A86" w:rsidRDefault="00E2316C" w:rsidP="009F41A0">
            <w:pPr>
              <w:spacing w:before="120" w:after="120"/>
              <w:jc w:val="both"/>
              <w:rPr>
                <w:rFonts w:ascii="Arial Narrow" w:hAnsi="Arial Narrow"/>
              </w:rPr>
            </w:pPr>
            <w:r w:rsidRPr="000D2A86">
              <w:rPr>
                <w:rFonts w:ascii="Arial Narrow" w:hAnsi="Arial Narrow"/>
              </w:rPr>
              <w:t>Žiadatelia iní ako p</w:t>
            </w:r>
            <w:r w:rsidRPr="000D2A86">
              <w:rPr>
                <w:rFonts w:ascii="Arial Narrow" w:hAnsi="Arial Narrow"/>
                <w:szCs w:val="22"/>
              </w:rPr>
              <w:t>ríspevková organizácia MŽP SR poverená činnosťami v oblasti ochrany ovzdušia, realizujúci aktivity C1 a C4</w:t>
            </w:r>
            <w:r w:rsidR="006F6648">
              <w:rPr>
                <w:rFonts w:ascii="Arial Narrow" w:hAnsi="Arial Narrow"/>
                <w:szCs w:val="22"/>
              </w:rPr>
              <w:t xml:space="preserve"> </w:t>
            </w:r>
            <w:r w:rsidRPr="000D2A86">
              <w:rPr>
                <w:rFonts w:ascii="Arial Narrow" w:hAnsi="Arial Narrow"/>
                <w:szCs w:val="22"/>
              </w:rPr>
              <w:t xml:space="preserve"> </w:t>
            </w:r>
            <w:r w:rsidRPr="000D2A86">
              <w:rPr>
                <w:rFonts w:ascii="Arial Narrow" w:hAnsi="Arial Narrow"/>
              </w:rPr>
              <w:t>sú povinní zaviazať sa poskytovať výstupy projektu, na účely plnenia vyššie uvedených legislatívnych požiadaviek, príspevkovej organizácii MŽP SR poverenej činnosťami v oblasti ochrany ovzdušia v požadovanej kvalite, čase a forme.</w:t>
            </w:r>
          </w:p>
          <w:p w14:paraId="39082CC1" w14:textId="77777777" w:rsidR="00463E6B" w:rsidRDefault="00463E6B" w:rsidP="00593AA2">
            <w:pPr>
              <w:autoSpaceDE w:val="0"/>
              <w:autoSpaceDN w:val="0"/>
              <w:spacing w:before="120" w:after="120"/>
              <w:jc w:val="both"/>
              <w:rPr>
                <w:rFonts w:ascii="Arial Narrow" w:hAnsi="Arial Narrow" w:cs="Arial"/>
                <w:color w:val="000000"/>
                <w:szCs w:val="22"/>
                <w:shd w:val="clear" w:color="auto" w:fill="FFFFFF"/>
              </w:rPr>
            </w:pPr>
            <w:r w:rsidRPr="000D2A86">
              <w:rPr>
                <w:rFonts w:ascii="Arial Narrow" w:hAnsi="Arial Narrow" w:cs="Arial"/>
                <w:color w:val="000000"/>
                <w:szCs w:val="22"/>
                <w:shd w:val="clear" w:color="auto" w:fill="FFFFFF"/>
              </w:rPr>
              <w:lastRenderedPageBreak/>
              <w:t>Oprávnené na financovanie budú len tie výdavky, ktoré súvisia s hlavnou aktivitou projektu, ku ktorej vydal gestor súhlasné stanovisko.</w:t>
            </w:r>
          </w:p>
          <w:p w14:paraId="3011997B" w14:textId="0E559A41" w:rsidR="00463E6B" w:rsidRPr="000D2A86" w:rsidRDefault="00C20ED7" w:rsidP="009F41A0">
            <w:pPr>
              <w:autoSpaceDE w:val="0"/>
              <w:autoSpaceDN w:val="0"/>
              <w:spacing w:before="120" w:after="120"/>
              <w:jc w:val="both"/>
              <w:rPr>
                <w:rFonts w:ascii="Arial Narrow" w:hAnsi="Arial Narrow"/>
              </w:rPr>
            </w:pPr>
            <w:r w:rsidRPr="00B80F76">
              <w:rPr>
                <w:rFonts w:ascii="Arial Narrow" w:hAnsi="Arial Narrow" w:cs="Arial"/>
                <w:color w:val="000000"/>
                <w:szCs w:val="18"/>
                <w:shd w:val="clear" w:color="auto" w:fill="FFFFFF"/>
              </w:rPr>
              <w:t>Gestorom</w:t>
            </w:r>
            <w:r>
              <w:rPr>
                <w:rFonts w:ascii="Arial Narrow" w:hAnsi="Arial Narrow" w:cs="Arial"/>
                <w:color w:val="000000"/>
                <w:szCs w:val="18"/>
                <w:shd w:val="clear" w:color="auto" w:fill="FFFFFF"/>
              </w:rPr>
              <w:t xml:space="preserve"> v oblasti ochrany ovzdušia</w:t>
            </w:r>
            <w:r w:rsidRPr="00B80F76">
              <w:rPr>
                <w:rFonts w:ascii="Arial Narrow" w:hAnsi="Arial Narrow" w:cs="Arial"/>
                <w:color w:val="000000"/>
                <w:szCs w:val="18"/>
                <w:shd w:val="clear" w:color="auto" w:fill="FFFFFF"/>
              </w:rPr>
              <w:t xml:space="preserve"> </w:t>
            </w:r>
            <w:r>
              <w:rPr>
                <w:rFonts w:ascii="Arial Narrow" w:hAnsi="Arial Narrow" w:cs="Arial"/>
                <w:color w:val="000000"/>
                <w:szCs w:val="18"/>
                <w:shd w:val="clear" w:color="auto" w:fill="FFFFFF"/>
              </w:rPr>
              <w:t>je</w:t>
            </w:r>
            <w:r w:rsidRPr="00B80F76">
              <w:rPr>
                <w:rFonts w:ascii="Arial Narrow" w:hAnsi="Arial Narrow" w:cs="Arial"/>
                <w:color w:val="000000"/>
                <w:szCs w:val="18"/>
                <w:shd w:val="clear" w:color="auto" w:fill="FFFFFF"/>
              </w:rPr>
              <w:t xml:space="preserve"> Sekcia zmeny klímy a ochrany ovzdušia, Odbor ochrany ovzdušia</w:t>
            </w:r>
            <w:r>
              <w:rPr>
                <w:rFonts w:ascii="Arial Narrow" w:hAnsi="Arial Narrow" w:cs="Arial"/>
                <w:color w:val="000000"/>
                <w:szCs w:val="18"/>
                <w:shd w:val="clear" w:color="auto" w:fill="FFFFFF"/>
              </w:rPr>
              <w:t xml:space="preserve"> </w:t>
            </w:r>
            <w:r w:rsidRPr="00B80F76">
              <w:rPr>
                <w:rFonts w:ascii="Arial Narrow" w:hAnsi="Arial Narrow" w:cs="Arial"/>
                <w:color w:val="000000"/>
                <w:szCs w:val="18"/>
                <w:shd w:val="clear" w:color="auto" w:fill="FFFFFF"/>
              </w:rPr>
              <w:t>Ministerstva životného prostredia Slovenskej republiky</w:t>
            </w:r>
            <w:r>
              <w:rPr>
                <w:rFonts w:ascii="Arial Narrow" w:hAnsi="Arial Narrow" w:cs="Arial"/>
                <w:color w:val="000000"/>
                <w:szCs w:val="18"/>
                <w:shd w:val="clear" w:color="auto" w:fill="FFFFFF"/>
              </w:rPr>
              <w:t>.</w:t>
            </w:r>
          </w:p>
        </w:tc>
      </w:tr>
      <w:tr w:rsidR="00825DF1" w:rsidRPr="000D2A86" w14:paraId="000ECE4D" w14:textId="77777777" w:rsidTr="00886E51">
        <w:tblPrEx>
          <w:jc w:val="left"/>
        </w:tblPrEx>
        <w:trPr>
          <w:trHeight w:val="675"/>
        </w:trPr>
        <w:tc>
          <w:tcPr>
            <w:tcW w:w="568" w:type="dxa"/>
            <w:tcBorders>
              <w:bottom w:val="single" w:sz="4" w:space="0" w:color="auto"/>
            </w:tcBorders>
            <w:shd w:val="clear" w:color="auto" w:fill="DBE5F1" w:themeFill="accent1" w:themeFillTint="33"/>
            <w:vAlign w:val="center"/>
          </w:tcPr>
          <w:p w14:paraId="7DC0462A" w14:textId="2DF1A7AB" w:rsidR="00825DF1" w:rsidRPr="000D2A86" w:rsidRDefault="00FC3703" w:rsidP="00886E51">
            <w:pPr>
              <w:jc w:val="both"/>
              <w:rPr>
                <w:rFonts w:ascii="Arial Narrow" w:hAnsi="Arial Narrow"/>
                <w:b/>
                <w:szCs w:val="22"/>
              </w:rPr>
            </w:pPr>
            <w:r w:rsidRPr="000D2A86">
              <w:rPr>
                <w:rFonts w:ascii="Arial Narrow" w:hAnsi="Arial Narrow"/>
                <w:b/>
                <w:szCs w:val="22"/>
              </w:rPr>
              <w:lastRenderedPageBreak/>
              <w:t>14</w:t>
            </w:r>
          </w:p>
        </w:tc>
        <w:tc>
          <w:tcPr>
            <w:tcW w:w="3908" w:type="dxa"/>
            <w:gridSpan w:val="4"/>
            <w:tcBorders>
              <w:bottom w:val="single" w:sz="4" w:space="0" w:color="auto"/>
            </w:tcBorders>
            <w:shd w:val="clear" w:color="auto" w:fill="DBE5F1" w:themeFill="accent1" w:themeFillTint="33"/>
            <w:vAlign w:val="center"/>
          </w:tcPr>
          <w:p w14:paraId="5450C752" w14:textId="30F0CD43" w:rsidR="00825DF1" w:rsidRPr="000D2A86" w:rsidRDefault="00A56D31" w:rsidP="009F41A0">
            <w:pPr>
              <w:spacing w:before="120" w:after="120"/>
              <w:rPr>
                <w:rFonts w:ascii="Arial Narrow" w:hAnsi="Arial Narrow"/>
                <w:b/>
                <w:szCs w:val="22"/>
              </w:rPr>
            </w:pPr>
            <w:r w:rsidRPr="000D2A86">
              <w:rPr>
                <w:rFonts w:ascii="Arial Narrow" w:eastAsia="Calibri" w:hAnsi="Arial Narrow"/>
                <w:b/>
                <w:color w:val="000000"/>
                <w:szCs w:val="22"/>
              </w:rPr>
              <w:t xml:space="preserve">Podmienka, že žiadateľ </w:t>
            </w:r>
            <w:r w:rsidR="000C790A" w:rsidRPr="000D2A86">
              <w:rPr>
                <w:rFonts w:ascii="Arial Narrow" w:hAnsi="Arial Narrow"/>
                <w:b/>
              </w:rPr>
              <w:t xml:space="preserve">neukončil fyzickú realizáciu všetkých oprávnených aktivít projektu </w:t>
            </w:r>
            <w:r w:rsidRPr="000D2A86">
              <w:rPr>
                <w:rFonts w:ascii="Arial Narrow" w:eastAsia="Calibri" w:hAnsi="Arial Narrow"/>
                <w:b/>
                <w:color w:val="000000"/>
                <w:szCs w:val="22"/>
              </w:rPr>
              <w:t xml:space="preserve">pred predložením </w:t>
            </w:r>
            <w:r w:rsidR="000D0769" w:rsidRPr="000D2A86">
              <w:rPr>
                <w:rFonts w:ascii="Arial Narrow" w:eastAsia="Calibri" w:hAnsi="Arial Narrow"/>
                <w:b/>
                <w:color w:val="000000"/>
                <w:szCs w:val="22"/>
              </w:rPr>
              <w:t>žiadosti o NFP</w:t>
            </w:r>
          </w:p>
        </w:tc>
        <w:tc>
          <w:tcPr>
            <w:tcW w:w="5589" w:type="dxa"/>
            <w:gridSpan w:val="2"/>
            <w:tcBorders>
              <w:bottom w:val="single" w:sz="4" w:space="0" w:color="auto"/>
            </w:tcBorders>
            <w:vAlign w:val="center"/>
          </w:tcPr>
          <w:p w14:paraId="39FB7D9D" w14:textId="15807C91" w:rsidR="00825DF1" w:rsidRPr="000D2A86" w:rsidRDefault="00CA5FCB" w:rsidP="002E206B">
            <w:pPr>
              <w:jc w:val="both"/>
              <w:rPr>
                <w:rFonts w:ascii="Arial Narrow" w:hAnsi="Arial Narrow" w:cs="EUAlbertina"/>
                <w:color w:val="000000"/>
                <w:szCs w:val="22"/>
              </w:rPr>
            </w:pPr>
            <w:r w:rsidRPr="000D2A86">
              <w:rPr>
                <w:rFonts w:ascii="Arial Narrow" w:hAnsi="Arial Narrow"/>
                <w:spacing w:val="-5"/>
                <w:szCs w:val="22"/>
                <w:lang w:eastAsia="cs-CZ"/>
              </w:rPr>
              <w:t>Žiadateľ nesmie ukončiť fyzickú realizáciu všetkých hlavných aktivít projektu, t.j. plne zrealizovať všetky hlavné aktivity projektu pred predložením ŽoNFP poskytovateľovi.</w:t>
            </w:r>
          </w:p>
        </w:tc>
      </w:tr>
      <w:tr w:rsidR="001310BF" w:rsidRPr="000D2A86" w14:paraId="34D5D54D" w14:textId="77777777" w:rsidTr="006D0860">
        <w:tblPrEx>
          <w:jc w:val="left"/>
        </w:tblPrEx>
        <w:trPr>
          <w:trHeight w:val="334"/>
        </w:trPr>
        <w:tc>
          <w:tcPr>
            <w:tcW w:w="10065" w:type="dxa"/>
            <w:gridSpan w:val="7"/>
            <w:tcBorders>
              <w:bottom w:val="single" w:sz="4" w:space="0" w:color="auto"/>
            </w:tcBorders>
            <w:shd w:val="clear" w:color="auto" w:fill="17365D" w:themeFill="text2" w:themeFillShade="BF"/>
          </w:tcPr>
          <w:p w14:paraId="530D006A" w14:textId="77777777" w:rsidR="001310BF" w:rsidRPr="000D2A86" w:rsidRDefault="001310BF" w:rsidP="00D2225F">
            <w:pPr>
              <w:autoSpaceDE w:val="0"/>
              <w:autoSpaceDN w:val="0"/>
              <w:adjustRightInd w:val="0"/>
              <w:spacing w:before="120" w:after="120"/>
              <w:rPr>
                <w:rFonts w:ascii="Arial Narrow" w:hAnsi="Arial Narrow"/>
                <w:b/>
                <w:color w:val="FFFFFF" w:themeColor="background1"/>
                <w:szCs w:val="22"/>
              </w:rPr>
            </w:pPr>
            <w:r w:rsidRPr="000D2A86">
              <w:rPr>
                <w:rFonts w:ascii="Arial Narrow" w:hAnsi="Arial Narrow"/>
                <w:color w:val="FFFFFF" w:themeColor="background1"/>
                <w:szCs w:val="22"/>
              </w:rPr>
              <w:t>Kategória podmienok poskytnutia príspevku:</w:t>
            </w:r>
            <w:r w:rsidRPr="000D2A86">
              <w:rPr>
                <w:rFonts w:ascii="Arial Narrow" w:hAnsi="Arial Narrow"/>
                <w:b/>
                <w:color w:val="FFFFFF" w:themeColor="background1"/>
                <w:szCs w:val="22"/>
              </w:rPr>
              <w:t xml:space="preserve"> OPRÁVNENOSŤ VÝDAVKOV REALIZÁCIE PROJEKTU </w:t>
            </w:r>
          </w:p>
        </w:tc>
      </w:tr>
      <w:tr w:rsidR="001310BF" w:rsidRPr="000D2A86" w14:paraId="48B40D23" w14:textId="77777777" w:rsidTr="00886E51">
        <w:tblPrEx>
          <w:jc w:val="left"/>
        </w:tblPrEx>
        <w:trPr>
          <w:trHeight w:val="675"/>
        </w:trPr>
        <w:tc>
          <w:tcPr>
            <w:tcW w:w="568" w:type="dxa"/>
            <w:tcBorders>
              <w:bottom w:val="single" w:sz="4" w:space="0" w:color="auto"/>
            </w:tcBorders>
            <w:shd w:val="clear" w:color="auto" w:fill="DBE5F1" w:themeFill="accent1" w:themeFillTint="33"/>
            <w:vAlign w:val="center"/>
          </w:tcPr>
          <w:p w14:paraId="0A64B694" w14:textId="760EF616" w:rsidR="001310BF" w:rsidRPr="000D2A86" w:rsidRDefault="00FC3703">
            <w:pPr>
              <w:spacing w:before="120" w:after="120"/>
              <w:jc w:val="both"/>
              <w:rPr>
                <w:rFonts w:ascii="Arial Narrow" w:hAnsi="Arial Narrow"/>
                <w:b/>
                <w:szCs w:val="22"/>
              </w:rPr>
            </w:pPr>
            <w:r w:rsidRPr="000D2A86">
              <w:rPr>
                <w:rFonts w:ascii="Arial Narrow" w:hAnsi="Arial Narrow"/>
                <w:b/>
                <w:szCs w:val="22"/>
              </w:rPr>
              <w:t>15</w:t>
            </w:r>
          </w:p>
        </w:tc>
        <w:tc>
          <w:tcPr>
            <w:tcW w:w="3908" w:type="dxa"/>
            <w:gridSpan w:val="4"/>
            <w:tcBorders>
              <w:bottom w:val="single" w:sz="4" w:space="0" w:color="auto"/>
            </w:tcBorders>
            <w:shd w:val="clear" w:color="auto" w:fill="DBE5F1" w:themeFill="accent1" w:themeFillTint="33"/>
            <w:vAlign w:val="center"/>
          </w:tcPr>
          <w:p w14:paraId="54BD09CE" w14:textId="003E35DB" w:rsidR="001310BF" w:rsidRPr="000D2A86" w:rsidRDefault="001310BF" w:rsidP="001C3A3A">
            <w:pPr>
              <w:rPr>
                <w:rFonts w:ascii="Arial Narrow" w:hAnsi="Arial Narrow"/>
                <w:b/>
                <w:szCs w:val="22"/>
              </w:rPr>
            </w:pPr>
            <w:r w:rsidRPr="000D2A86">
              <w:rPr>
                <w:rFonts w:ascii="Arial Narrow" w:hAnsi="Arial Narrow"/>
                <w:b/>
                <w:szCs w:val="22"/>
              </w:rPr>
              <w:t xml:space="preserve">Podmienka, že výdavky projektu sú oprávnené </w:t>
            </w:r>
          </w:p>
        </w:tc>
        <w:tc>
          <w:tcPr>
            <w:tcW w:w="5589" w:type="dxa"/>
            <w:gridSpan w:val="2"/>
            <w:tcBorders>
              <w:bottom w:val="single" w:sz="4" w:space="0" w:color="auto"/>
            </w:tcBorders>
            <w:vAlign w:val="center"/>
          </w:tcPr>
          <w:p w14:paraId="732E0CF5" w14:textId="32B28C8F" w:rsidR="007E6724" w:rsidRPr="000D2A86" w:rsidRDefault="00F04E7A" w:rsidP="009F41A0">
            <w:pPr>
              <w:spacing w:before="120" w:after="120"/>
              <w:jc w:val="both"/>
              <w:rPr>
                <w:rFonts w:ascii="Arial Narrow" w:hAnsi="Arial Narrow"/>
                <w:szCs w:val="22"/>
              </w:rPr>
            </w:pPr>
            <w:r w:rsidRPr="000D2A86">
              <w:rPr>
                <w:rFonts w:ascii="Arial Narrow" w:hAnsi="Arial Narrow"/>
              </w:rPr>
              <w:t>Výdavky projektu musia byť preukázateľne oprávnené na financovanie z OP KŽP, čo znamená, že sú v súlade s</w:t>
            </w:r>
            <w:r w:rsidR="00593AA2">
              <w:rPr>
                <w:rFonts w:ascii="Arial Narrow" w:hAnsi="Arial Narrow"/>
              </w:rPr>
              <w:t> </w:t>
            </w:r>
            <w:r w:rsidRPr="000D2A86">
              <w:rPr>
                <w:rFonts w:ascii="Arial Narrow" w:hAnsi="Arial Narrow"/>
              </w:rPr>
              <w:t xml:space="preserve">podmienkami oprávnenosti podrobne definovanými v dokumente </w:t>
            </w:r>
            <w:hyperlink r:id="rId25" w:history="1">
              <w:r w:rsidRPr="000D2A86">
                <w:rPr>
                  <w:rStyle w:val="Hypertextovprepojenie"/>
                  <w:rFonts w:ascii="Arial Narrow" w:hAnsi="Arial Narrow"/>
                  <w:b/>
                  <w:i/>
                </w:rPr>
                <w:t>Príručka k oprávnenosti výdavkov pre dopytovo orientované projekty OP KŽP</w:t>
              </w:r>
            </w:hyperlink>
            <w:r w:rsidRPr="00DD2A0D">
              <w:rPr>
                <w:rStyle w:val="Odkaznapoznmkupodiarou"/>
                <w:rFonts w:ascii="Arial Narrow" w:hAnsi="Arial Narrow"/>
              </w:rPr>
              <w:footnoteReference w:id="14"/>
            </w:r>
            <w:r w:rsidRPr="00DD2A0D">
              <w:rPr>
                <w:rFonts w:ascii="Arial Narrow" w:hAnsi="Arial Narrow"/>
              </w:rPr>
              <w:t xml:space="preserve"> </w:t>
            </w:r>
            <w:r w:rsidRPr="000D2A86">
              <w:rPr>
                <w:rFonts w:ascii="Arial Narrow" w:hAnsi="Arial Narrow"/>
                <w:szCs w:val="22"/>
              </w:rPr>
              <w:t>(ďalej len „</w:t>
            </w:r>
            <w:r w:rsidRPr="000D2A86">
              <w:rPr>
                <w:rFonts w:ascii="Arial Narrow" w:hAnsi="Arial Narrow"/>
                <w:i/>
                <w:szCs w:val="22"/>
              </w:rPr>
              <w:t>Príručka k oprávnenosti výdavkov</w:t>
            </w:r>
            <w:r w:rsidRPr="000D2A86">
              <w:rPr>
                <w:rFonts w:ascii="Arial Narrow" w:hAnsi="Arial Narrow"/>
                <w:szCs w:val="22"/>
              </w:rPr>
              <w:t xml:space="preserve">“) </w:t>
            </w:r>
            <w:r w:rsidRPr="000D2A86">
              <w:rPr>
                <w:rFonts w:ascii="Arial Narrow" w:hAnsi="Arial Narrow"/>
              </w:rPr>
              <w:t xml:space="preserve">a sú v súlade s podmienkami upravenými v dokumente </w:t>
            </w:r>
            <w:r w:rsidRPr="000D2A86">
              <w:rPr>
                <w:rFonts w:ascii="Arial Narrow" w:hAnsi="Arial Narrow"/>
                <w:b/>
                <w:i/>
              </w:rPr>
              <w:t>Osobitné podmienky oprávnenosti výdavkov</w:t>
            </w:r>
            <w:r w:rsidRPr="000D2A86">
              <w:rPr>
                <w:rFonts w:ascii="Arial Narrow" w:hAnsi="Arial Narrow"/>
              </w:rPr>
              <w:t>, ktorý tvorí prílohu č.</w:t>
            </w:r>
            <w:r w:rsidR="005407EF" w:rsidRPr="000D2A86">
              <w:rPr>
                <w:rFonts w:ascii="Arial Narrow" w:hAnsi="Arial Narrow"/>
              </w:rPr>
              <w:t> </w:t>
            </w:r>
            <w:r w:rsidRPr="000D2A86">
              <w:rPr>
                <w:rFonts w:ascii="Arial Narrow" w:hAnsi="Arial Narrow"/>
              </w:rPr>
              <w:t>4</w:t>
            </w:r>
            <w:r w:rsidR="005407EF" w:rsidRPr="000D2A86">
              <w:rPr>
                <w:rFonts w:ascii="Arial Narrow" w:hAnsi="Arial Narrow"/>
              </w:rPr>
              <w:t> </w:t>
            </w:r>
            <w:r w:rsidRPr="000D2A86">
              <w:rPr>
                <w:rFonts w:ascii="Arial Narrow" w:hAnsi="Arial Narrow"/>
              </w:rPr>
              <w:t>výzvy.</w:t>
            </w:r>
          </w:p>
        </w:tc>
      </w:tr>
      <w:tr w:rsidR="001310BF" w:rsidRPr="000D2A86" w14:paraId="56AF0115" w14:textId="77777777" w:rsidTr="006D0860">
        <w:tblPrEx>
          <w:jc w:val="left"/>
        </w:tblPrEx>
        <w:trPr>
          <w:trHeight w:val="344"/>
        </w:trPr>
        <w:tc>
          <w:tcPr>
            <w:tcW w:w="10065" w:type="dxa"/>
            <w:gridSpan w:val="7"/>
            <w:shd w:val="clear" w:color="auto" w:fill="17365D" w:themeFill="text2" w:themeFillShade="BF"/>
          </w:tcPr>
          <w:p w14:paraId="3E68D48D" w14:textId="2CD844BD" w:rsidR="001310BF" w:rsidRPr="000D2A86" w:rsidRDefault="001310BF" w:rsidP="00222FD9">
            <w:pPr>
              <w:autoSpaceDE w:val="0"/>
              <w:autoSpaceDN w:val="0"/>
              <w:adjustRightInd w:val="0"/>
              <w:spacing w:before="120" w:after="120"/>
              <w:rPr>
                <w:rFonts w:ascii="Arial Narrow" w:hAnsi="Arial Narrow"/>
                <w:b/>
                <w:szCs w:val="22"/>
              </w:rPr>
            </w:pPr>
            <w:r w:rsidRPr="000D2A86">
              <w:rPr>
                <w:rFonts w:ascii="Arial Narrow" w:hAnsi="Arial Narrow"/>
                <w:color w:val="FFFFFF" w:themeColor="background1"/>
                <w:szCs w:val="22"/>
              </w:rPr>
              <w:t>Kategória podmienok poskytnutia príspevku:</w:t>
            </w:r>
            <w:r w:rsidRPr="000D2A86">
              <w:rPr>
                <w:rFonts w:ascii="Arial Narrow" w:hAnsi="Arial Narrow"/>
                <w:b/>
                <w:color w:val="FFFFFF" w:themeColor="background1"/>
                <w:szCs w:val="22"/>
              </w:rPr>
              <w:t xml:space="preserve"> OPRÁVNENOSŤ MIESTA REALIZÁCIE PROJEKTU </w:t>
            </w:r>
          </w:p>
        </w:tc>
      </w:tr>
      <w:tr w:rsidR="001310BF" w:rsidRPr="000D2A86" w14:paraId="3056E54B" w14:textId="77777777" w:rsidTr="00886E51">
        <w:tblPrEx>
          <w:jc w:val="left"/>
        </w:tblPrEx>
        <w:trPr>
          <w:trHeight w:val="278"/>
        </w:trPr>
        <w:tc>
          <w:tcPr>
            <w:tcW w:w="568" w:type="dxa"/>
            <w:tcBorders>
              <w:bottom w:val="single" w:sz="4" w:space="0" w:color="auto"/>
            </w:tcBorders>
            <w:shd w:val="clear" w:color="auto" w:fill="DBE5F1" w:themeFill="accent1" w:themeFillTint="33"/>
            <w:vAlign w:val="center"/>
          </w:tcPr>
          <w:p w14:paraId="12C976FF" w14:textId="4915CF22" w:rsidR="001310BF" w:rsidRPr="000D2A86" w:rsidRDefault="00FC3703">
            <w:pPr>
              <w:spacing w:before="120" w:after="120"/>
              <w:jc w:val="both"/>
              <w:rPr>
                <w:rFonts w:ascii="Arial Narrow" w:hAnsi="Arial Narrow"/>
                <w:b/>
                <w:szCs w:val="22"/>
              </w:rPr>
            </w:pPr>
            <w:r w:rsidRPr="000D2A86">
              <w:rPr>
                <w:rFonts w:ascii="Arial Narrow" w:hAnsi="Arial Narrow"/>
                <w:b/>
                <w:szCs w:val="22"/>
              </w:rPr>
              <w:t>16</w:t>
            </w:r>
          </w:p>
        </w:tc>
        <w:tc>
          <w:tcPr>
            <w:tcW w:w="3908" w:type="dxa"/>
            <w:gridSpan w:val="4"/>
            <w:tcBorders>
              <w:bottom w:val="single" w:sz="4" w:space="0" w:color="auto"/>
            </w:tcBorders>
            <w:shd w:val="clear" w:color="auto" w:fill="DBE5F1" w:themeFill="accent1" w:themeFillTint="33"/>
            <w:vAlign w:val="center"/>
          </w:tcPr>
          <w:p w14:paraId="55E6CB7C" w14:textId="77777777" w:rsidR="001310BF" w:rsidRPr="000D2A86" w:rsidRDefault="001310BF" w:rsidP="001C3A3A">
            <w:pPr>
              <w:rPr>
                <w:rFonts w:ascii="Arial Narrow" w:hAnsi="Arial Narrow"/>
                <w:b/>
                <w:szCs w:val="22"/>
              </w:rPr>
            </w:pPr>
            <w:r w:rsidRPr="000D2A86">
              <w:rPr>
                <w:rFonts w:ascii="Arial Narrow" w:hAnsi="Arial Narrow"/>
                <w:b/>
                <w:szCs w:val="22"/>
              </w:rPr>
              <w:t>Podmienka, že projekt je realizovaný na oprávnenom území</w:t>
            </w:r>
          </w:p>
        </w:tc>
        <w:tc>
          <w:tcPr>
            <w:tcW w:w="5589" w:type="dxa"/>
            <w:gridSpan w:val="2"/>
            <w:tcBorders>
              <w:bottom w:val="single" w:sz="4" w:space="0" w:color="auto"/>
            </w:tcBorders>
            <w:vAlign w:val="center"/>
          </w:tcPr>
          <w:p w14:paraId="3B438FB4" w14:textId="77777777" w:rsidR="00EA617A" w:rsidRPr="000D2A86" w:rsidRDefault="00EA617A" w:rsidP="00546945">
            <w:pPr>
              <w:jc w:val="both"/>
              <w:rPr>
                <w:rFonts w:ascii="Arial Narrow" w:hAnsi="Arial Narrow"/>
                <w:szCs w:val="22"/>
              </w:rPr>
            </w:pPr>
            <w:r w:rsidRPr="000D2A86">
              <w:rPr>
                <w:rFonts w:ascii="Arial Narrow" w:hAnsi="Arial Narrow"/>
                <w:szCs w:val="22"/>
              </w:rPr>
              <w:t xml:space="preserve">Žiadateľ je povinný realizovať projekt na oprávnenom území. </w:t>
            </w:r>
          </w:p>
          <w:p w14:paraId="6AC8B1B9" w14:textId="559AEB54" w:rsidR="00995C0C" w:rsidRPr="000D2A86" w:rsidRDefault="00EA617A" w:rsidP="009F41A0">
            <w:pPr>
              <w:widowControl w:val="0"/>
              <w:autoSpaceDE w:val="0"/>
              <w:autoSpaceDN w:val="0"/>
              <w:adjustRightInd w:val="0"/>
              <w:spacing w:before="120" w:after="120"/>
              <w:jc w:val="both"/>
              <w:rPr>
                <w:rFonts w:ascii="Arial Narrow" w:hAnsi="Arial Narrow"/>
                <w:szCs w:val="22"/>
              </w:rPr>
            </w:pPr>
            <w:r w:rsidRPr="000D2A86">
              <w:rPr>
                <w:rFonts w:ascii="Arial Narrow" w:hAnsi="Arial Narrow"/>
                <w:szCs w:val="22"/>
              </w:rPr>
              <w:t xml:space="preserve">Pre túto výzvu </w:t>
            </w:r>
            <w:r w:rsidR="008E1586" w:rsidRPr="000D2A86">
              <w:rPr>
                <w:rFonts w:ascii="Arial Narrow" w:hAnsi="Arial Narrow"/>
                <w:szCs w:val="22"/>
              </w:rPr>
              <w:t>je</w:t>
            </w:r>
            <w:r w:rsidRPr="000D2A86">
              <w:rPr>
                <w:rFonts w:ascii="Arial Narrow" w:hAnsi="Arial Narrow"/>
                <w:szCs w:val="22"/>
              </w:rPr>
              <w:t xml:space="preserve"> oprávnen</w:t>
            </w:r>
            <w:r w:rsidR="008E1586" w:rsidRPr="000D2A86">
              <w:rPr>
                <w:rFonts w:ascii="Arial Narrow" w:hAnsi="Arial Narrow"/>
                <w:szCs w:val="22"/>
              </w:rPr>
              <w:t>ým</w:t>
            </w:r>
            <w:r w:rsidRPr="000D2A86">
              <w:rPr>
                <w:rFonts w:ascii="Arial Narrow" w:hAnsi="Arial Narrow"/>
                <w:szCs w:val="22"/>
              </w:rPr>
              <w:t xml:space="preserve"> miesto</w:t>
            </w:r>
            <w:r w:rsidR="008E1586" w:rsidRPr="000D2A86">
              <w:rPr>
                <w:rFonts w:ascii="Arial Narrow" w:hAnsi="Arial Narrow"/>
                <w:szCs w:val="22"/>
              </w:rPr>
              <w:t>m</w:t>
            </w:r>
            <w:r w:rsidRPr="000D2A86">
              <w:rPr>
                <w:rFonts w:ascii="Arial Narrow" w:hAnsi="Arial Narrow"/>
                <w:szCs w:val="22"/>
              </w:rPr>
              <w:t xml:space="preserve"> realizácie projektu</w:t>
            </w:r>
            <w:r w:rsidR="008E1586" w:rsidRPr="000D2A86">
              <w:rPr>
                <w:rFonts w:ascii="Arial Narrow" w:hAnsi="Arial Narrow"/>
                <w:szCs w:val="22"/>
              </w:rPr>
              <w:t xml:space="preserve"> celé územie Slovenskej republiky (celý región NUTS I)</w:t>
            </w:r>
            <w:r w:rsidRPr="000D2A86">
              <w:rPr>
                <w:rFonts w:ascii="Arial Narrow" w:hAnsi="Arial Narrow"/>
                <w:szCs w:val="22"/>
              </w:rPr>
              <w:t>.</w:t>
            </w:r>
          </w:p>
        </w:tc>
      </w:tr>
      <w:tr w:rsidR="001310BF" w:rsidRPr="000D2A86" w14:paraId="79AB2682" w14:textId="77777777" w:rsidTr="006D0860">
        <w:tblPrEx>
          <w:jc w:val="left"/>
        </w:tblPrEx>
        <w:tc>
          <w:tcPr>
            <w:tcW w:w="10065" w:type="dxa"/>
            <w:gridSpan w:val="7"/>
            <w:shd w:val="clear" w:color="auto" w:fill="17365D" w:themeFill="text2" w:themeFillShade="BF"/>
          </w:tcPr>
          <w:p w14:paraId="10A7350E" w14:textId="77777777" w:rsidR="001310BF" w:rsidRPr="000D2A86" w:rsidRDefault="001310BF" w:rsidP="00222FD9">
            <w:pPr>
              <w:autoSpaceDE w:val="0"/>
              <w:autoSpaceDN w:val="0"/>
              <w:adjustRightInd w:val="0"/>
              <w:spacing w:before="120" w:after="120"/>
              <w:rPr>
                <w:rFonts w:ascii="Arial Narrow" w:hAnsi="Arial Narrow"/>
                <w:b/>
                <w:color w:val="FFFFFF" w:themeColor="background1"/>
                <w:szCs w:val="22"/>
              </w:rPr>
            </w:pPr>
            <w:r w:rsidRPr="000D2A86">
              <w:rPr>
                <w:rFonts w:ascii="Arial Narrow" w:hAnsi="Arial Narrow"/>
                <w:color w:val="FFFFFF" w:themeColor="background1"/>
                <w:szCs w:val="22"/>
              </w:rPr>
              <w:t>Kategória podmienok poskytnutia príspevku:</w:t>
            </w:r>
            <w:r w:rsidRPr="000D2A86">
              <w:rPr>
                <w:rFonts w:ascii="Arial Narrow" w:hAnsi="Arial Narrow"/>
                <w:b/>
                <w:color w:val="FFFFFF" w:themeColor="background1"/>
                <w:szCs w:val="22"/>
              </w:rPr>
              <w:t xml:space="preserve"> KRITÉRIÁ PRE VÝBER PROJEKTOV </w:t>
            </w:r>
          </w:p>
        </w:tc>
      </w:tr>
      <w:tr w:rsidR="001310BF" w:rsidRPr="000D2A86" w14:paraId="7F533A68" w14:textId="77777777" w:rsidTr="00B04E6F">
        <w:tblPrEx>
          <w:jc w:val="left"/>
        </w:tblPrEx>
        <w:trPr>
          <w:trHeight w:val="654"/>
        </w:trPr>
        <w:tc>
          <w:tcPr>
            <w:tcW w:w="568" w:type="dxa"/>
            <w:tcBorders>
              <w:bottom w:val="single" w:sz="4" w:space="0" w:color="auto"/>
            </w:tcBorders>
            <w:shd w:val="clear" w:color="auto" w:fill="DBE5F1" w:themeFill="accent1" w:themeFillTint="33"/>
            <w:vAlign w:val="center"/>
          </w:tcPr>
          <w:p w14:paraId="35F153EB" w14:textId="50898D61" w:rsidR="001310BF" w:rsidRPr="000D2A86" w:rsidRDefault="00FC3703">
            <w:pPr>
              <w:pStyle w:val="Odsekzoznamu"/>
              <w:tabs>
                <w:tab w:val="left" w:pos="0"/>
              </w:tabs>
              <w:spacing w:before="120" w:after="120"/>
              <w:ind w:left="33" w:hanging="33"/>
              <w:contextualSpacing w:val="0"/>
              <w:jc w:val="both"/>
              <w:rPr>
                <w:rFonts w:ascii="Arial Narrow" w:hAnsi="Arial Narrow"/>
                <w:b/>
                <w:szCs w:val="22"/>
              </w:rPr>
            </w:pPr>
            <w:r w:rsidRPr="000D2A86">
              <w:rPr>
                <w:rFonts w:ascii="Arial Narrow" w:hAnsi="Arial Narrow"/>
                <w:b/>
                <w:szCs w:val="22"/>
              </w:rPr>
              <w:t>17</w:t>
            </w:r>
          </w:p>
        </w:tc>
        <w:tc>
          <w:tcPr>
            <w:tcW w:w="3908" w:type="dxa"/>
            <w:gridSpan w:val="4"/>
            <w:tcBorders>
              <w:bottom w:val="single" w:sz="4" w:space="0" w:color="auto"/>
            </w:tcBorders>
            <w:shd w:val="clear" w:color="auto" w:fill="DBE5F1" w:themeFill="accent1" w:themeFillTint="33"/>
            <w:vAlign w:val="center"/>
          </w:tcPr>
          <w:p w14:paraId="062D409B" w14:textId="75EB25B8" w:rsidR="001310BF" w:rsidRPr="000D2A86" w:rsidRDefault="001310BF" w:rsidP="001C3A3A">
            <w:pPr>
              <w:pStyle w:val="Odsekzoznamu"/>
              <w:tabs>
                <w:tab w:val="left" w:pos="0"/>
              </w:tabs>
              <w:ind w:left="33" w:hanging="33"/>
              <w:contextualSpacing w:val="0"/>
              <w:rPr>
                <w:rFonts w:ascii="Arial Narrow" w:hAnsi="Arial Narrow"/>
                <w:b/>
                <w:szCs w:val="22"/>
              </w:rPr>
            </w:pPr>
            <w:r w:rsidRPr="000D2A86">
              <w:rPr>
                <w:rFonts w:ascii="Arial Narrow" w:hAnsi="Arial Narrow"/>
                <w:b/>
                <w:szCs w:val="22"/>
              </w:rPr>
              <w:t>Podmienk</w:t>
            </w:r>
            <w:r w:rsidR="00A830F4" w:rsidRPr="000D2A86">
              <w:rPr>
                <w:rFonts w:ascii="Arial Narrow" w:hAnsi="Arial Narrow"/>
                <w:b/>
                <w:szCs w:val="22"/>
              </w:rPr>
              <w:t>y</w:t>
            </w:r>
            <w:r w:rsidRPr="000D2A86">
              <w:rPr>
                <w:rFonts w:ascii="Arial Narrow" w:hAnsi="Arial Narrow"/>
                <w:b/>
                <w:szCs w:val="22"/>
              </w:rPr>
              <w:t xml:space="preserve"> splnenia kritérií</w:t>
            </w:r>
            <w:r w:rsidR="00D61B1B" w:rsidRPr="000D2A86">
              <w:rPr>
                <w:rFonts w:ascii="Arial Narrow" w:hAnsi="Arial Narrow"/>
                <w:b/>
                <w:szCs w:val="22"/>
              </w:rPr>
              <w:t xml:space="preserve"> pre výber projektov</w:t>
            </w:r>
          </w:p>
        </w:tc>
        <w:tc>
          <w:tcPr>
            <w:tcW w:w="5589" w:type="dxa"/>
            <w:gridSpan w:val="2"/>
            <w:tcBorders>
              <w:bottom w:val="single" w:sz="4" w:space="0" w:color="auto"/>
            </w:tcBorders>
            <w:shd w:val="clear" w:color="auto" w:fill="auto"/>
            <w:vAlign w:val="center"/>
          </w:tcPr>
          <w:p w14:paraId="5D3A0175" w14:textId="77777777" w:rsidR="00F04E7A" w:rsidRPr="000D2A86" w:rsidRDefault="00F04E7A" w:rsidP="00F04E7A">
            <w:pPr>
              <w:autoSpaceDE w:val="0"/>
              <w:autoSpaceDN w:val="0"/>
              <w:adjustRightInd w:val="0"/>
              <w:spacing w:before="120" w:after="120"/>
              <w:jc w:val="both"/>
              <w:rPr>
                <w:rFonts w:ascii="Arial Narrow" w:hAnsi="Arial Narrow"/>
              </w:rPr>
            </w:pPr>
            <w:r w:rsidRPr="000D2A86">
              <w:rPr>
                <w:rFonts w:ascii="Arial Narrow" w:hAnsi="Arial Narrow"/>
              </w:rPr>
              <w:t xml:space="preserve">Kritériá pre výber projektov pozostávajú z hodnotiacich kritérií a z výberových kritérií. ŽoNFP musí spĺňať hodnotiace kritériá a v prípade, že výška žiadaného NFP v žiadostiach o NFP hodnotených v príslušnom hodnotiacom kole presahuje zostatok disponibilnej alokácie výzvy, musí ŽoNFP spĺňať aj výberové kritériá. </w:t>
            </w:r>
          </w:p>
          <w:p w14:paraId="1556C664" w14:textId="77777777" w:rsidR="00F04E7A" w:rsidRPr="000D2A86" w:rsidRDefault="00F04E7A" w:rsidP="00F04E7A">
            <w:pPr>
              <w:autoSpaceDE w:val="0"/>
              <w:autoSpaceDN w:val="0"/>
              <w:adjustRightInd w:val="0"/>
              <w:spacing w:before="120" w:after="120"/>
              <w:jc w:val="both"/>
              <w:rPr>
                <w:rStyle w:val="Hypertextovprepojenie"/>
                <w:rFonts w:ascii="Arial Narrow" w:hAnsi="Arial Narrow"/>
                <w:szCs w:val="22"/>
              </w:rPr>
            </w:pPr>
            <w:r w:rsidRPr="000D2A86">
              <w:rPr>
                <w:rFonts w:ascii="Arial Narrow" w:hAnsi="Arial Narrow"/>
              </w:rPr>
              <w:t xml:space="preserve">Kritériá pre výber projektov vrátane spôsobu ich aplikácie sú uvedené v dokumente </w:t>
            </w:r>
            <w:hyperlink r:id="rId26" w:history="1">
              <w:r w:rsidRPr="000D2A86">
                <w:rPr>
                  <w:rStyle w:val="Hypertextovprepojenie"/>
                  <w:rFonts w:ascii="Arial Narrow" w:hAnsi="Arial Narrow"/>
                  <w:b/>
                  <w:i/>
                </w:rPr>
                <w:t>Kritériá pre výber projektov OP KŽP</w:t>
              </w:r>
            </w:hyperlink>
            <w:r w:rsidRPr="000D2A86">
              <w:rPr>
                <w:rStyle w:val="Odkaznapoznmkupodiarou"/>
              </w:rPr>
              <w:footnoteReference w:id="15"/>
            </w:r>
            <w:r w:rsidRPr="000D2A86">
              <w:rPr>
                <w:rFonts w:ascii="Arial Narrow" w:hAnsi="Arial Narrow"/>
              </w:rPr>
              <w:t>.</w:t>
            </w:r>
          </w:p>
          <w:p w14:paraId="2C9530E2" w14:textId="1B093B57" w:rsidR="000F5821" w:rsidRPr="000D2A86" w:rsidRDefault="00F04E7A" w:rsidP="009F41A0">
            <w:pPr>
              <w:autoSpaceDE w:val="0"/>
              <w:autoSpaceDN w:val="0"/>
              <w:adjustRightInd w:val="0"/>
              <w:spacing w:before="120" w:after="120"/>
              <w:jc w:val="both"/>
              <w:rPr>
                <w:rFonts w:ascii="Arial Narrow" w:hAnsi="Arial Narrow"/>
                <w:szCs w:val="22"/>
              </w:rPr>
            </w:pPr>
            <w:r w:rsidRPr="000D2A86">
              <w:rPr>
                <w:rFonts w:ascii="Arial Narrow" w:hAnsi="Arial Narrow"/>
                <w:b/>
              </w:rPr>
              <w:t>Hodnotiace kritériá</w:t>
            </w:r>
            <w:r w:rsidRPr="000D2A86">
              <w:rPr>
                <w:rFonts w:ascii="Arial Narrow" w:hAnsi="Arial Narrow"/>
              </w:rPr>
              <w:t xml:space="preserve"> sú aplikované odbornými hodnotiteľmi v</w:t>
            </w:r>
            <w:r w:rsidR="00593AA2">
              <w:rPr>
                <w:rFonts w:ascii="Arial Narrow" w:hAnsi="Arial Narrow"/>
              </w:rPr>
              <w:t> </w:t>
            </w:r>
            <w:r w:rsidRPr="000D2A86">
              <w:rPr>
                <w:rFonts w:ascii="Arial Narrow" w:hAnsi="Arial Narrow"/>
              </w:rPr>
              <w:t>procese odborného hodnotenia ŽoNFP. Prostredníctvom hodnotiacich kritérií posudzuje RO pre OP KŽP kvalitatívnu úroveň projektu predloženého prostredníctvom žiadosti o NFP.</w:t>
            </w:r>
            <w:r w:rsidR="00593AA2">
              <w:rPr>
                <w:rFonts w:ascii="Arial Narrow" w:hAnsi="Arial Narrow"/>
              </w:rPr>
              <w:t xml:space="preserve"> </w:t>
            </w:r>
            <w:r w:rsidR="00593AA2" w:rsidRPr="0011331E">
              <w:rPr>
                <w:rFonts w:ascii="Arial Narrow" w:hAnsi="Arial Narrow"/>
              </w:rPr>
              <w:t xml:space="preserve">V rámci hodnotiacich kritérií </w:t>
            </w:r>
            <w:r w:rsidR="00593AA2">
              <w:rPr>
                <w:rFonts w:ascii="Arial Narrow" w:hAnsi="Arial Narrow"/>
              </w:rPr>
              <w:t>s</w:t>
            </w:r>
            <w:r w:rsidR="00593AA2" w:rsidRPr="0011331E">
              <w:rPr>
                <w:rFonts w:ascii="Arial Narrow" w:hAnsi="Arial Narrow"/>
              </w:rPr>
              <w:t xml:space="preserve">a </w:t>
            </w:r>
            <w:r w:rsidR="00593AA2" w:rsidRPr="004F5569">
              <w:rPr>
                <w:rFonts w:ascii="Arial Narrow" w:hAnsi="Arial Narrow"/>
              </w:rPr>
              <w:t xml:space="preserve">v rámci aktivity C1 </w:t>
            </w:r>
            <w:r w:rsidR="00593AA2" w:rsidRPr="0011331E">
              <w:rPr>
                <w:rFonts w:ascii="Arial Narrow" w:hAnsi="Arial Narrow"/>
              </w:rPr>
              <w:t>zohľad</w:t>
            </w:r>
            <w:r w:rsidR="00593AA2">
              <w:rPr>
                <w:rFonts w:ascii="Arial Narrow" w:hAnsi="Arial Narrow"/>
              </w:rPr>
              <w:t>ňuje</w:t>
            </w:r>
            <w:r w:rsidR="00593AA2" w:rsidRPr="0011331E">
              <w:rPr>
                <w:rFonts w:ascii="Arial Narrow" w:hAnsi="Arial Narrow"/>
              </w:rPr>
              <w:t xml:space="preserve"> aj osobitná usmerňujúca zásada výberu projektov definovaná v OP KŽP</w:t>
            </w:r>
            <w:r w:rsidR="00593AA2">
              <w:rPr>
                <w:rFonts w:ascii="Arial Narrow" w:hAnsi="Arial Narrow"/>
              </w:rPr>
              <w:t>, podľa ktorej</w:t>
            </w:r>
            <w:r w:rsidR="00593AA2" w:rsidRPr="0011331E">
              <w:rPr>
                <w:rFonts w:ascii="Arial Narrow" w:hAnsi="Arial Narrow"/>
              </w:rPr>
              <w:t xml:space="preserve"> opatrenia na skvalitnenie monitorovacieho systému, ktoré nie sú súčasťou NMSKO, musia zabezpečiť dosiahnutie súladu s požiadavkami na prevádzku NMSKO</w:t>
            </w:r>
            <w:r w:rsidR="00593AA2">
              <w:rPr>
                <w:rFonts w:ascii="Arial Narrow" w:hAnsi="Arial Narrow"/>
              </w:rPr>
              <w:t>.</w:t>
            </w:r>
          </w:p>
          <w:p w14:paraId="5B26ECB1" w14:textId="1BE05D89" w:rsidR="00F669AD" w:rsidRPr="000D2A86" w:rsidRDefault="004217AF" w:rsidP="009F41A0">
            <w:pPr>
              <w:pStyle w:val="Default"/>
              <w:spacing w:before="120" w:after="120"/>
              <w:jc w:val="both"/>
              <w:rPr>
                <w:rFonts w:ascii="Arial Narrow" w:hAnsi="Arial Narrow"/>
                <w:bCs/>
                <w:iCs/>
                <w:szCs w:val="22"/>
              </w:rPr>
            </w:pPr>
            <w:r w:rsidRPr="000D2A86">
              <w:rPr>
                <w:rFonts w:ascii="Arial Narrow" w:hAnsi="Arial Narrow"/>
                <w:b/>
                <w:sz w:val="22"/>
                <w:szCs w:val="22"/>
              </w:rPr>
              <w:t>Výberové kritériá</w:t>
            </w:r>
            <w:r w:rsidR="000B3ADB" w:rsidRPr="000D2A86">
              <w:rPr>
                <w:rFonts w:ascii="Arial Narrow" w:hAnsi="Arial Narrow"/>
                <w:b/>
                <w:sz w:val="22"/>
                <w:szCs w:val="22"/>
              </w:rPr>
              <w:t xml:space="preserve"> </w:t>
            </w:r>
            <w:r w:rsidR="000B3ADB" w:rsidRPr="000D2A86">
              <w:rPr>
                <w:rFonts w:ascii="Arial Narrow" w:hAnsi="Arial Narrow"/>
                <w:sz w:val="22"/>
                <w:szCs w:val="22"/>
              </w:rPr>
              <w:t>sú aplikované len v prípadoch, keď z</w:t>
            </w:r>
            <w:r w:rsidR="00AE7855" w:rsidRPr="000D2A86">
              <w:rPr>
                <w:rFonts w:ascii="Arial Narrow" w:hAnsi="Arial Narrow"/>
                <w:sz w:val="22"/>
                <w:szCs w:val="22"/>
              </w:rPr>
              <w:t> </w:t>
            </w:r>
            <w:r w:rsidR="000B3ADB" w:rsidRPr="000D2A86">
              <w:rPr>
                <w:rFonts w:ascii="Arial Narrow" w:hAnsi="Arial Narrow"/>
                <w:sz w:val="22"/>
                <w:szCs w:val="22"/>
              </w:rPr>
              <w:t>disponibilnej alokácie určenej na výzvu</w:t>
            </w:r>
            <w:r w:rsidR="00B04E6F" w:rsidRPr="000D2A86">
              <w:rPr>
                <w:rFonts w:ascii="Arial Narrow" w:hAnsi="Arial Narrow"/>
                <w:sz w:val="22"/>
                <w:szCs w:val="22"/>
              </w:rPr>
              <w:t>, resp. jej časť na príslušnú podaktivitu OP KŽP</w:t>
            </w:r>
            <w:r w:rsidR="000B3ADB" w:rsidRPr="000D2A86">
              <w:rPr>
                <w:rFonts w:ascii="Arial Narrow" w:hAnsi="Arial Narrow"/>
                <w:sz w:val="22"/>
                <w:szCs w:val="22"/>
              </w:rPr>
              <w:t xml:space="preserve"> nie je možné podporiť všetky ŽoNFP, ktoré splnili kritériá odborného hodnotenia v príslušnom hodnotiacom kole. Na základe výberových kritérií poskytovateľ vyberá ŽoNFP, </w:t>
            </w:r>
            <w:r w:rsidR="000B3ADB" w:rsidRPr="000D2A86">
              <w:rPr>
                <w:rFonts w:ascii="Arial Narrow" w:hAnsi="Arial Narrow"/>
                <w:sz w:val="22"/>
                <w:szCs w:val="22"/>
              </w:rPr>
              <w:lastRenderedPageBreak/>
              <w:t>ktoré sú najvhodnejšie z pohľadu napĺňania stratégie OP KŽP. V prípade dostatočnej alokácie v</w:t>
            </w:r>
            <w:r w:rsidR="00AE7855" w:rsidRPr="000D2A86">
              <w:rPr>
                <w:rFonts w:ascii="Arial Narrow" w:hAnsi="Arial Narrow"/>
                <w:sz w:val="22"/>
                <w:szCs w:val="22"/>
              </w:rPr>
              <w:t> </w:t>
            </w:r>
            <w:r w:rsidR="000B3ADB" w:rsidRPr="000D2A86">
              <w:rPr>
                <w:rFonts w:ascii="Arial Narrow" w:hAnsi="Arial Narrow"/>
                <w:sz w:val="22"/>
                <w:szCs w:val="22"/>
              </w:rPr>
              <w:t xml:space="preserve">rámci príslušného hodnotiaceho </w:t>
            </w:r>
            <w:r w:rsidR="0010127C" w:rsidRPr="000D2A86">
              <w:rPr>
                <w:rFonts w:ascii="Arial Narrow" w:hAnsi="Arial Narrow"/>
                <w:sz w:val="22"/>
                <w:szCs w:val="22"/>
              </w:rPr>
              <w:t xml:space="preserve">kola pre konkrétnu podaktivitu OP KŽP </w:t>
            </w:r>
            <w:r w:rsidR="000B3ADB" w:rsidRPr="000D2A86">
              <w:rPr>
                <w:rFonts w:ascii="Arial Narrow" w:hAnsi="Arial Narrow"/>
                <w:sz w:val="22"/>
                <w:szCs w:val="22"/>
              </w:rPr>
              <w:t>sa pri schvaľovaní ŽoNFP výberové kritériá neuplatňujú</w:t>
            </w:r>
            <w:r w:rsidR="00F04E7A" w:rsidRPr="000D2A86">
              <w:rPr>
                <w:rFonts w:ascii="Arial Narrow" w:hAnsi="Arial Narrow"/>
                <w:sz w:val="22"/>
                <w:szCs w:val="22"/>
              </w:rPr>
              <w:t>.</w:t>
            </w:r>
          </w:p>
        </w:tc>
      </w:tr>
      <w:tr w:rsidR="001310BF" w:rsidRPr="000D2A86" w14:paraId="1E3B3DAF" w14:textId="77777777" w:rsidTr="006D0860">
        <w:tblPrEx>
          <w:jc w:val="left"/>
        </w:tblPrEx>
        <w:tc>
          <w:tcPr>
            <w:tcW w:w="10065" w:type="dxa"/>
            <w:gridSpan w:val="7"/>
            <w:shd w:val="clear" w:color="auto" w:fill="17365D" w:themeFill="text2" w:themeFillShade="BF"/>
          </w:tcPr>
          <w:p w14:paraId="789243AD" w14:textId="3A55E725" w:rsidR="001310BF" w:rsidRPr="000D2A86" w:rsidRDefault="001310BF" w:rsidP="007B6A64">
            <w:pPr>
              <w:autoSpaceDE w:val="0"/>
              <w:autoSpaceDN w:val="0"/>
              <w:adjustRightInd w:val="0"/>
              <w:spacing w:before="120" w:after="120"/>
              <w:rPr>
                <w:rFonts w:ascii="Arial Narrow" w:hAnsi="Arial Narrow"/>
                <w:b/>
                <w:color w:val="FFFFFF" w:themeColor="background1"/>
                <w:szCs w:val="22"/>
              </w:rPr>
            </w:pPr>
            <w:r w:rsidRPr="000D2A86">
              <w:rPr>
                <w:rFonts w:ascii="Arial Narrow" w:hAnsi="Arial Narrow"/>
                <w:color w:val="FFFFFF" w:themeColor="background1"/>
                <w:szCs w:val="22"/>
              </w:rPr>
              <w:lastRenderedPageBreak/>
              <w:t>Kategória podmienok poskytnutia príspevku:</w:t>
            </w:r>
            <w:r w:rsidRPr="000D2A86">
              <w:rPr>
                <w:rFonts w:ascii="Arial Narrow" w:hAnsi="Arial Narrow"/>
                <w:b/>
                <w:color w:val="FFFFFF" w:themeColor="background1"/>
                <w:szCs w:val="22"/>
              </w:rPr>
              <w:t xml:space="preserve"> SPÔSOB FINANCOVANIA </w:t>
            </w:r>
            <w:r w:rsidRPr="000D2A86">
              <w:rPr>
                <w:rFonts w:ascii="Arial Narrow" w:hAnsi="Arial Narrow"/>
                <w:color w:val="FFFFFF" w:themeColor="background1"/>
                <w:szCs w:val="22"/>
              </w:rPr>
              <w:tab/>
            </w:r>
          </w:p>
        </w:tc>
      </w:tr>
      <w:tr w:rsidR="001310BF" w:rsidRPr="000D2A86" w14:paraId="7156F8BA" w14:textId="77777777" w:rsidTr="00886E51">
        <w:tblPrEx>
          <w:jc w:val="left"/>
        </w:tblPrEx>
        <w:tc>
          <w:tcPr>
            <w:tcW w:w="568" w:type="dxa"/>
            <w:tcBorders>
              <w:bottom w:val="single" w:sz="4" w:space="0" w:color="auto"/>
            </w:tcBorders>
            <w:shd w:val="clear" w:color="auto" w:fill="DBE5F1" w:themeFill="accent1" w:themeFillTint="33"/>
            <w:vAlign w:val="center"/>
          </w:tcPr>
          <w:p w14:paraId="61BA2389" w14:textId="0F6E5FEA" w:rsidR="001310BF" w:rsidRPr="000D2A86" w:rsidRDefault="00FC3703" w:rsidP="00A830F4">
            <w:pPr>
              <w:spacing w:before="120" w:after="120"/>
              <w:jc w:val="both"/>
              <w:rPr>
                <w:rFonts w:ascii="Arial Narrow" w:hAnsi="Arial Narrow"/>
                <w:b/>
                <w:szCs w:val="22"/>
              </w:rPr>
            </w:pPr>
            <w:r w:rsidRPr="000D2A86">
              <w:rPr>
                <w:rFonts w:ascii="Arial Narrow" w:hAnsi="Arial Narrow"/>
                <w:b/>
                <w:szCs w:val="22"/>
              </w:rPr>
              <w:t>18</w:t>
            </w:r>
          </w:p>
        </w:tc>
        <w:tc>
          <w:tcPr>
            <w:tcW w:w="3908" w:type="dxa"/>
            <w:gridSpan w:val="4"/>
            <w:tcBorders>
              <w:bottom w:val="single" w:sz="4" w:space="0" w:color="auto"/>
            </w:tcBorders>
            <w:shd w:val="clear" w:color="auto" w:fill="DBE5F1" w:themeFill="accent1" w:themeFillTint="33"/>
            <w:vAlign w:val="center"/>
          </w:tcPr>
          <w:p w14:paraId="3CF22B1E" w14:textId="7049CB20" w:rsidR="001310BF" w:rsidRPr="000D2A86" w:rsidRDefault="001310BF" w:rsidP="001C3A3A">
            <w:pPr>
              <w:rPr>
                <w:rFonts w:ascii="Arial Narrow" w:hAnsi="Arial Narrow"/>
                <w:b/>
                <w:szCs w:val="22"/>
              </w:rPr>
            </w:pPr>
            <w:r w:rsidRPr="000D2A86">
              <w:rPr>
                <w:rFonts w:ascii="Arial Narrow" w:hAnsi="Arial Narrow"/>
                <w:b/>
                <w:szCs w:val="22"/>
              </w:rPr>
              <w:t xml:space="preserve">Podmienka </w:t>
            </w:r>
            <w:r w:rsidR="00E41501" w:rsidRPr="000D2A86">
              <w:rPr>
                <w:rFonts w:ascii="Arial Narrow" w:hAnsi="Arial Narrow"/>
                <w:b/>
                <w:szCs w:val="22"/>
              </w:rPr>
              <w:t xml:space="preserve">relevantného </w:t>
            </w:r>
            <w:r w:rsidRPr="000D2A86">
              <w:rPr>
                <w:rFonts w:ascii="Arial Narrow" w:hAnsi="Arial Narrow"/>
                <w:b/>
                <w:szCs w:val="22"/>
              </w:rPr>
              <w:t>spôsobu financovania</w:t>
            </w:r>
            <w:r w:rsidR="00734E10" w:rsidRPr="000D2A86">
              <w:rPr>
                <w:rFonts w:ascii="Arial Narrow" w:hAnsi="Arial Narrow"/>
                <w:b/>
                <w:szCs w:val="22"/>
              </w:rPr>
              <w:t xml:space="preserve"> </w:t>
            </w:r>
            <w:r w:rsidR="00734E10" w:rsidRPr="000D2A86">
              <w:rPr>
                <w:rFonts w:ascii="Arial Narrow" w:hAnsi="Arial Narrow"/>
                <w:b/>
              </w:rPr>
              <w:t>– predfinancovanie, zálohové platby, refundácia</w:t>
            </w:r>
          </w:p>
        </w:tc>
        <w:tc>
          <w:tcPr>
            <w:tcW w:w="5589" w:type="dxa"/>
            <w:gridSpan w:val="2"/>
            <w:tcBorders>
              <w:bottom w:val="single" w:sz="4" w:space="0" w:color="auto"/>
            </w:tcBorders>
            <w:vAlign w:val="center"/>
          </w:tcPr>
          <w:p w14:paraId="7CB60F38" w14:textId="6837E915" w:rsidR="007B470A" w:rsidRPr="000D2A86" w:rsidRDefault="007B470A" w:rsidP="007B470A">
            <w:pPr>
              <w:spacing w:before="120" w:after="120"/>
              <w:jc w:val="both"/>
              <w:rPr>
                <w:rFonts w:ascii="Arial Narrow" w:hAnsi="Arial Narrow"/>
              </w:rPr>
            </w:pPr>
            <w:r w:rsidRPr="000D2A86">
              <w:rPr>
                <w:rFonts w:ascii="Arial Narrow" w:hAnsi="Arial Narrow"/>
              </w:rPr>
              <w:t xml:space="preserve">Spôsob financovania jednotlivých prijímateľov, t.j. predfinancovanie, zálohové platby, refundácia alebo ich kombinácia, sa stanovuje v súlade s platným </w:t>
            </w:r>
            <w:hyperlink r:id="rId27" w:history="1">
              <w:r w:rsidRPr="000D2A86">
                <w:rPr>
                  <w:rStyle w:val="Hypertextovprepojenie"/>
                  <w:rFonts w:ascii="Arial Narrow" w:hAnsi="Arial Narrow"/>
                  <w:b/>
                  <w:i/>
                </w:rPr>
                <w:t>Systémom finančného riadenia štrukturálnych fondov, Kohézneho fondu a Európskeho námorného a rybárskeho fondu na programové obdobie 2014 - 2020</w:t>
              </w:r>
            </w:hyperlink>
            <w:r w:rsidRPr="000D2A86">
              <w:rPr>
                <w:rFonts w:ascii="Arial Narrow" w:hAnsi="Arial Narrow"/>
              </w:rPr>
              <w:t>.</w:t>
            </w:r>
          </w:p>
          <w:p w14:paraId="3A69365A" w14:textId="77777777" w:rsidR="001310BF" w:rsidRPr="000D2A86" w:rsidRDefault="001310BF" w:rsidP="001C3A3A">
            <w:pPr>
              <w:jc w:val="both"/>
              <w:rPr>
                <w:rFonts w:ascii="Arial Narrow" w:hAnsi="Arial Narrow"/>
                <w:szCs w:val="22"/>
              </w:rPr>
            </w:pPr>
            <w:r w:rsidRPr="000D2A86">
              <w:rPr>
                <w:rFonts w:ascii="Arial Narrow" w:hAnsi="Arial Narrow"/>
                <w:szCs w:val="22"/>
              </w:rPr>
              <w:t>Forma poskytovaného príspevku: nenávratný finančný príspevok.</w:t>
            </w:r>
          </w:p>
        </w:tc>
      </w:tr>
      <w:tr w:rsidR="001310BF" w:rsidRPr="000D2A86" w14:paraId="4441DB78" w14:textId="77777777" w:rsidTr="006D0860">
        <w:tblPrEx>
          <w:jc w:val="left"/>
        </w:tblPrEx>
        <w:tc>
          <w:tcPr>
            <w:tcW w:w="10065" w:type="dxa"/>
            <w:gridSpan w:val="7"/>
            <w:shd w:val="clear" w:color="auto" w:fill="17365D" w:themeFill="text2" w:themeFillShade="BF"/>
          </w:tcPr>
          <w:p w14:paraId="3090F633" w14:textId="77777777" w:rsidR="001310BF" w:rsidRPr="000D2A86" w:rsidRDefault="001310BF" w:rsidP="008129B0">
            <w:pPr>
              <w:tabs>
                <w:tab w:val="left" w:pos="3436"/>
              </w:tabs>
              <w:autoSpaceDE w:val="0"/>
              <w:autoSpaceDN w:val="0"/>
              <w:adjustRightInd w:val="0"/>
              <w:spacing w:before="120" w:after="120"/>
              <w:ind w:left="3436" w:hanging="3436"/>
              <w:rPr>
                <w:rFonts w:ascii="Arial Narrow" w:hAnsi="Arial Narrow"/>
                <w:b/>
                <w:color w:val="FFFFFF" w:themeColor="background1"/>
                <w:szCs w:val="22"/>
              </w:rPr>
            </w:pPr>
            <w:r w:rsidRPr="000D2A86">
              <w:rPr>
                <w:rFonts w:ascii="Arial Narrow" w:hAnsi="Arial Narrow"/>
                <w:color w:val="FFFFFF" w:themeColor="background1"/>
                <w:szCs w:val="22"/>
              </w:rPr>
              <w:t>Kategória podmienok poskytnutia príspevku:</w:t>
            </w:r>
            <w:r w:rsidRPr="000D2A86">
              <w:rPr>
                <w:rFonts w:ascii="Arial Narrow" w:hAnsi="Arial Narrow"/>
                <w:b/>
                <w:color w:val="FFFFFF" w:themeColor="background1"/>
                <w:szCs w:val="22"/>
              </w:rPr>
              <w:t xml:space="preserve"> PODMIENKY POSKYTNUTIA PRÍSPEVKU VYPLÝVAJÚCE Z OSOBITNÝCH PREDPISOV </w:t>
            </w:r>
          </w:p>
        </w:tc>
      </w:tr>
      <w:tr w:rsidR="001310BF" w:rsidRPr="000D2A86" w14:paraId="2D42DD27" w14:textId="77777777" w:rsidTr="00886E51">
        <w:tblPrEx>
          <w:jc w:val="left"/>
        </w:tblPrEx>
        <w:tc>
          <w:tcPr>
            <w:tcW w:w="568" w:type="dxa"/>
            <w:tcBorders>
              <w:bottom w:val="single" w:sz="4" w:space="0" w:color="auto"/>
            </w:tcBorders>
            <w:shd w:val="clear" w:color="auto" w:fill="DBE5F1" w:themeFill="accent1" w:themeFillTint="33"/>
            <w:vAlign w:val="center"/>
          </w:tcPr>
          <w:p w14:paraId="2D8D5560" w14:textId="6A3A2261" w:rsidR="001310BF" w:rsidRPr="000D2A86" w:rsidRDefault="00FC3703" w:rsidP="00A830F4">
            <w:pPr>
              <w:pStyle w:val="Default"/>
              <w:spacing w:before="120" w:after="120"/>
              <w:rPr>
                <w:rFonts w:ascii="Arial Narrow" w:hAnsi="Arial Narrow"/>
                <w:b/>
                <w:color w:val="auto"/>
                <w:sz w:val="22"/>
                <w:szCs w:val="22"/>
                <w:lang w:eastAsia="en-US"/>
              </w:rPr>
            </w:pPr>
            <w:r w:rsidRPr="000D2A86">
              <w:rPr>
                <w:rFonts w:ascii="Arial Narrow" w:hAnsi="Arial Narrow"/>
                <w:b/>
                <w:color w:val="auto"/>
                <w:sz w:val="22"/>
                <w:szCs w:val="22"/>
                <w:lang w:eastAsia="en-US"/>
              </w:rPr>
              <w:t>19</w:t>
            </w:r>
          </w:p>
        </w:tc>
        <w:tc>
          <w:tcPr>
            <w:tcW w:w="3908" w:type="dxa"/>
            <w:gridSpan w:val="4"/>
            <w:tcBorders>
              <w:bottom w:val="single" w:sz="4" w:space="0" w:color="auto"/>
            </w:tcBorders>
            <w:shd w:val="clear" w:color="auto" w:fill="DBE5F1" w:themeFill="accent1" w:themeFillTint="33"/>
            <w:vAlign w:val="center"/>
          </w:tcPr>
          <w:p w14:paraId="221101FE" w14:textId="77777777" w:rsidR="001310BF" w:rsidRPr="000D2A86" w:rsidRDefault="001310BF" w:rsidP="001C3A3A">
            <w:pPr>
              <w:pStyle w:val="Default"/>
              <w:rPr>
                <w:rFonts w:ascii="Arial Narrow" w:hAnsi="Arial Narrow"/>
                <w:sz w:val="22"/>
                <w:szCs w:val="22"/>
              </w:rPr>
            </w:pPr>
            <w:r w:rsidRPr="000D2A86">
              <w:rPr>
                <w:rFonts w:ascii="Arial Narrow" w:hAnsi="Arial Narrow" w:cs="Times New Roman"/>
                <w:b/>
                <w:color w:val="auto"/>
                <w:sz w:val="22"/>
                <w:szCs w:val="22"/>
                <w:lang w:eastAsia="en-US"/>
              </w:rPr>
              <w:t xml:space="preserve">Podmienky týkajúce sa štátnej pomoci a vyplývajúce zo schém štátnej pomoci </w:t>
            </w:r>
          </w:p>
        </w:tc>
        <w:tc>
          <w:tcPr>
            <w:tcW w:w="5589" w:type="dxa"/>
            <w:gridSpan w:val="2"/>
            <w:vAlign w:val="center"/>
          </w:tcPr>
          <w:p w14:paraId="14F8F104" w14:textId="580BF35B" w:rsidR="00A6030C" w:rsidRPr="000D2A86" w:rsidRDefault="00C9292A" w:rsidP="009F41A0">
            <w:pPr>
              <w:spacing w:before="120" w:after="120"/>
              <w:jc w:val="both"/>
              <w:rPr>
                <w:rFonts w:ascii="Arial Narrow" w:hAnsi="Arial Narrow"/>
              </w:rPr>
            </w:pPr>
            <w:r w:rsidRPr="000D2A86">
              <w:rPr>
                <w:rFonts w:ascii="Arial Narrow" w:hAnsi="Arial Narrow"/>
              </w:rPr>
              <w:t>Oprávnené aktivity tak, ako sú stanovené touto výzvou,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w:t>
            </w:r>
            <w:r w:rsidR="0013419E">
              <w:rPr>
                <w:rFonts w:ascii="Arial Narrow" w:hAnsi="Arial Narrow"/>
              </w:rPr>
              <w:t> </w:t>
            </w:r>
            <w:r w:rsidRPr="000D2A86">
              <w:rPr>
                <w:rFonts w:ascii="Arial Narrow" w:hAnsi="Arial Narrow"/>
              </w:rPr>
              <w:t>súvislosti s porušením pravidiel týkajúcich sa štátnej pomoci. Žiadateľ/prijímateľ zároveň berie na vedomie, že rovnaké právne následky nastanú aj v prípade, ak v rámci jeho projektu dôjde k</w:t>
            </w:r>
            <w:r w:rsidR="0013419E">
              <w:rPr>
                <w:rFonts w:ascii="Arial Narrow" w:hAnsi="Arial Narrow"/>
              </w:rPr>
              <w:t> </w:t>
            </w:r>
            <w:r w:rsidRPr="000D2A86">
              <w:rPr>
                <w:rFonts w:ascii="Arial Narrow" w:hAnsi="Arial Narrow"/>
              </w:rPr>
              <w:t>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tc>
      </w:tr>
      <w:tr w:rsidR="001310BF" w:rsidRPr="000D2A86" w14:paraId="559EAFEE" w14:textId="77777777" w:rsidTr="00886E51">
        <w:tblPrEx>
          <w:jc w:val="left"/>
        </w:tblPrEx>
        <w:tc>
          <w:tcPr>
            <w:tcW w:w="568" w:type="dxa"/>
            <w:tcBorders>
              <w:bottom w:val="single" w:sz="4" w:space="0" w:color="auto"/>
            </w:tcBorders>
            <w:shd w:val="clear" w:color="auto" w:fill="DBE5F1" w:themeFill="accent1" w:themeFillTint="33"/>
            <w:vAlign w:val="center"/>
          </w:tcPr>
          <w:p w14:paraId="792AF712" w14:textId="5A3FDC74" w:rsidR="001310BF" w:rsidRPr="000D2A86" w:rsidRDefault="00AB0933" w:rsidP="00DC6595">
            <w:pPr>
              <w:autoSpaceDE w:val="0"/>
              <w:autoSpaceDN w:val="0"/>
              <w:adjustRightInd w:val="0"/>
              <w:spacing w:before="120" w:after="120"/>
              <w:rPr>
                <w:rFonts w:ascii="Arial Narrow" w:hAnsi="Arial Narrow" w:cs="Arial"/>
                <w:b/>
                <w:szCs w:val="22"/>
              </w:rPr>
            </w:pPr>
            <w:r w:rsidRPr="000D2A86">
              <w:rPr>
                <w:rFonts w:ascii="Arial Narrow" w:hAnsi="Arial Narrow" w:cs="Arial"/>
                <w:b/>
                <w:szCs w:val="22"/>
              </w:rPr>
              <w:t>20</w:t>
            </w:r>
          </w:p>
        </w:tc>
        <w:tc>
          <w:tcPr>
            <w:tcW w:w="3908" w:type="dxa"/>
            <w:gridSpan w:val="4"/>
            <w:tcBorders>
              <w:bottom w:val="single" w:sz="4" w:space="0" w:color="auto"/>
            </w:tcBorders>
            <w:shd w:val="clear" w:color="auto" w:fill="DBE5F1" w:themeFill="accent1" w:themeFillTint="33"/>
            <w:vAlign w:val="center"/>
          </w:tcPr>
          <w:p w14:paraId="00556431" w14:textId="4C0CCD89" w:rsidR="001310BF" w:rsidRPr="000D2A86" w:rsidRDefault="001310BF" w:rsidP="001C3A3A">
            <w:pPr>
              <w:autoSpaceDE w:val="0"/>
              <w:autoSpaceDN w:val="0"/>
              <w:adjustRightInd w:val="0"/>
              <w:rPr>
                <w:rFonts w:ascii="Arial Narrow" w:hAnsi="Arial Narrow" w:cs="Arial"/>
                <w:b/>
                <w:szCs w:val="22"/>
              </w:rPr>
            </w:pPr>
            <w:r w:rsidRPr="000D2A86">
              <w:rPr>
                <w:rFonts w:ascii="Arial Narrow" w:hAnsi="Arial Narrow" w:cs="Arial"/>
                <w:b/>
                <w:szCs w:val="22"/>
              </w:rPr>
              <w:t>Podmienka</w:t>
            </w:r>
            <w:r w:rsidR="00E41501" w:rsidRPr="000D2A86">
              <w:rPr>
                <w:rFonts w:ascii="Arial Narrow" w:hAnsi="Arial Narrow" w:cs="Arial"/>
                <w:b/>
                <w:szCs w:val="22"/>
              </w:rPr>
              <w:t xml:space="preserve"> neporušenia </w:t>
            </w:r>
            <w:r w:rsidRPr="000D2A86">
              <w:rPr>
                <w:rFonts w:ascii="Arial Narrow" w:hAnsi="Arial Narrow" w:cs="Arial"/>
                <w:b/>
                <w:szCs w:val="22"/>
              </w:rPr>
              <w:t>zákaz</w:t>
            </w:r>
            <w:r w:rsidR="00E41501" w:rsidRPr="000D2A86">
              <w:rPr>
                <w:rFonts w:ascii="Arial Narrow" w:hAnsi="Arial Narrow" w:cs="Arial"/>
                <w:b/>
                <w:szCs w:val="22"/>
              </w:rPr>
              <w:t>u</w:t>
            </w:r>
            <w:r w:rsidRPr="000D2A86">
              <w:rPr>
                <w:rFonts w:ascii="Arial Narrow" w:hAnsi="Arial Narrow" w:cs="Arial"/>
                <w:b/>
                <w:szCs w:val="22"/>
              </w:rPr>
              <w:t xml:space="preserve"> nelegálnej práce a nelegálneho zamestnávania</w:t>
            </w:r>
            <w:r w:rsidR="00E41501" w:rsidRPr="000D2A86">
              <w:rPr>
                <w:rFonts w:ascii="Arial Narrow" w:hAnsi="Arial Narrow" w:cs="Arial"/>
                <w:b/>
                <w:szCs w:val="22"/>
              </w:rPr>
              <w:t xml:space="preserve"> za obdobie 5 rokov predchádzajúcich podaniu </w:t>
            </w:r>
            <w:r w:rsidR="000D0769" w:rsidRPr="000D2A86">
              <w:rPr>
                <w:rFonts w:ascii="Arial Narrow" w:hAnsi="Arial Narrow" w:cs="Arial"/>
                <w:b/>
                <w:szCs w:val="22"/>
              </w:rPr>
              <w:t>žiadosti o NFP</w:t>
            </w:r>
            <w:r w:rsidRPr="000D2A86">
              <w:rPr>
                <w:rFonts w:ascii="Arial Narrow" w:hAnsi="Arial Narrow" w:cs="Arial"/>
                <w:b/>
                <w:szCs w:val="22"/>
              </w:rPr>
              <w:t xml:space="preserve"> </w:t>
            </w:r>
          </w:p>
        </w:tc>
        <w:tc>
          <w:tcPr>
            <w:tcW w:w="5589" w:type="dxa"/>
            <w:gridSpan w:val="2"/>
            <w:tcBorders>
              <w:bottom w:val="single" w:sz="4" w:space="0" w:color="auto"/>
            </w:tcBorders>
            <w:vAlign w:val="center"/>
          </w:tcPr>
          <w:p w14:paraId="66F16438" w14:textId="77777777" w:rsidR="001310BF" w:rsidRPr="000D2A86" w:rsidRDefault="001310BF" w:rsidP="001C3A3A">
            <w:pPr>
              <w:jc w:val="both"/>
              <w:rPr>
                <w:rFonts w:ascii="Arial Narrow" w:hAnsi="Arial Narrow"/>
                <w:szCs w:val="22"/>
              </w:rPr>
            </w:pPr>
            <w:r w:rsidRPr="000D2A86">
              <w:rPr>
                <w:rFonts w:ascii="Arial Narrow" w:hAnsi="Arial Narrow"/>
                <w:szCs w:val="22"/>
              </w:rPr>
              <w:t>Žiadateľ nesmie porušiť zákaz nelegálnej práce a nelegálneho zamestnávania podľa osobitného predpisu</w:t>
            </w:r>
            <w:r w:rsidRPr="000D2A86">
              <w:rPr>
                <w:rStyle w:val="Odkaznapoznmkupodiarou"/>
                <w:rFonts w:ascii="Arial Narrow" w:hAnsi="Arial Narrow"/>
                <w:szCs w:val="22"/>
              </w:rPr>
              <w:footnoteReference w:id="16"/>
            </w:r>
            <w:r w:rsidRPr="000D2A86">
              <w:rPr>
                <w:rFonts w:ascii="Arial Narrow" w:hAnsi="Arial Narrow"/>
                <w:szCs w:val="22"/>
              </w:rPr>
              <w:t xml:space="preserve"> za obdobie 5 rokov predchádzajúcich podaniu žiadosti o NFP. </w:t>
            </w:r>
          </w:p>
        </w:tc>
      </w:tr>
      <w:tr w:rsidR="001310BF" w:rsidRPr="000D2A86" w14:paraId="22AD248A" w14:textId="77777777" w:rsidTr="006D0860">
        <w:tblPrEx>
          <w:jc w:val="left"/>
        </w:tblPrEx>
        <w:tc>
          <w:tcPr>
            <w:tcW w:w="10065" w:type="dxa"/>
            <w:gridSpan w:val="7"/>
            <w:shd w:val="clear" w:color="auto" w:fill="17365D" w:themeFill="text2" w:themeFillShade="BF"/>
          </w:tcPr>
          <w:p w14:paraId="43D021CA" w14:textId="77777777" w:rsidR="001310BF" w:rsidRPr="000D2A86" w:rsidRDefault="001310BF" w:rsidP="009F41A0">
            <w:pPr>
              <w:keepNext/>
              <w:autoSpaceDE w:val="0"/>
              <w:autoSpaceDN w:val="0"/>
              <w:adjustRightInd w:val="0"/>
              <w:spacing w:before="120" w:after="120"/>
              <w:rPr>
                <w:rFonts w:ascii="Arial Narrow" w:hAnsi="Arial Narrow"/>
                <w:b/>
                <w:color w:val="FFFFFF" w:themeColor="background1"/>
                <w:szCs w:val="22"/>
              </w:rPr>
            </w:pPr>
            <w:r w:rsidRPr="000D2A86">
              <w:rPr>
                <w:rFonts w:ascii="Arial Narrow" w:hAnsi="Arial Narrow"/>
                <w:color w:val="FFFFFF" w:themeColor="background1"/>
                <w:szCs w:val="22"/>
              </w:rPr>
              <w:t>Kategória podmienok poskytnutia príspevku:</w:t>
            </w:r>
            <w:r w:rsidRPr="000D2A86">
              <w:rPr>
                <w:rFonts w:ascii="Arial Narrow" w:hAnsi="Arial Narrow"/>
                <w:b/>
                <w:color w:val="FFFFFF" w:themeColor="background1"/>
                <w:szCs w:val="22"/>
              </w:rPr>
              <w:t xml:space="preserve"> ĎALŠIE PODMIENKY POSKYTNUTIA PRÍSPEVKU </w:t>
            </w:r>
          </w:p>
        </w:tc>
      </w:tr>
      <w:tr w:rsidR="00DE3E29" w:rsidRPr="000D2A86" w14:paraId="352D3164" w14:textId="77777777" w:rsidTr="00886E51">
        <w:tblPrEx>
          <w:jc w:val="left"/>
        </w:tblPrEx>
        <w:tc>
          <w:tcPr>
            <w:tcW w:w="568" w:type="dxa"/>
            <w:tcBorders>
              <w:bottom w:val="single" w:sz="4" w:space="0" w:color="auto"/>
            </w:tcBorders>
            <w:shd w:val="clear" w:color="auto" w:fill="DBE5F1" w:themeFill="accent1" w:themeFillTint="33"/>
            <w:vAlign w:val="center"/>
          </w:tcPr>
          <w:p w14:paraId="54A3B63E" w14:textId="61ED4B56" w:rsidR="00DE3E29" w:rsidRPr="000D2A86" w:rsidDel="00403CC6" w:rsidRDefault="00AB0933"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t>21</w:t>
            </w:r>
          </w:p>
        </w:tc>
        <w:tc>
          <w:tcPr>
            <w:tcW w:w="3908" w:type="dxa"/>
            <w:gridSpan w:val="4"/>
            <w:tcBorders>
              <w:bottom w:val="single" w:sz="4" w:space="0" w:color="auto"/>
            </w:tcBorders>
            <w:shd w:val="clear" w:color="auto" w:fill="DBE5F1" w:themeFill="accent1" w:themeFillTint="33"/>
            <w:vAlign w:val="center"/>
          </w:tcPr>
          <w:p w14:paraId="27935C11" w14:textId="109ED52C" w:rsidR="000727C0" w:rsidRPr="000D2A86" w:rsidRDefault="000727C0" w:rsidP="001C3A3A">
            <w:pPr>
              <w:autoSpaceDE w:val="0"/>
              <w:autoSpaceDN w:val="0"/>
              <w:adjustRightInd w:val="0"/>
              <w:rPr>
                <w:rFonts w:ascii="Arial Narrow" w:hAnsi="Arial Narrow" w:cs="Arial"/>
                <w:b/>
                <w:szCs w:val="22"/>
              </w:rPr>
            </w:pPr>
            <w:r w:rsidRPr="000D2A86">
              <w:rPr>
                <w:rFonts w:ascii="Arial Narrow" w:hAnsi="Arial Narrow" w:cs="Arial"/>
                <w:b/>
              </w:rPr>
              <w:t>Oprávnenosť z hľadiska VO na hlavné aktivity projektu</w:t>
            </w:r>
          </w:p>
        </w:tc>
        <w:tc>
          <w:tcPr>
            <w:tcW w:w="5589" w:type="dxa"/>
            <w:gridSpan w:val="2"/>
            <w:vAlign w:val="center"/>
          </w:tcPr>
          <w:p w14:paraId="34033694" w14:textId="11F48989" w:rsidR="000727C0" w:rsidRPr="000D2A86" w:rsidRDefault="000727C0" w:rsidP="000727C0">
            <w:pPr>
              <w:spacing w:before="120" w:after="120"/>
              <w:jc w:val="both"/>
              <w:rPr>
                <w:rFonts w:ascii="Arial Narrow" w:hAnsi="Arial Narrow"/>
                <w:szCs w:val="22"/>
                <w:lang w:eastAsia="cs-CZ"/>
              </w:rPr>
            </w:pPr>
            <w:r w:rsidRPr="000D2A86">
              <w:rPr>
                <w:rFonts w:ascii="Arial Narrow" w:hAnsi="Arial Narrow"/>
                <w:szCs w:val="22"/>
                <w:lang w:eastAsia="cs-CZ"/>
              </w:rPr>
              <w:t xml:space="preserve">Žiadateľ je povinný </w:t>
            </w:r>
            <w:r w:rsidRPr="000D2A86">
              <w:rPr>
                <w:rFonts w:ascii="Arial Narrow" w:hAnsi="Arial Narrow"/>
                <w:b/>
                <w:szCs w:val="22"/>
                <w:lang w:eastAsia="cs-CZ"/>
              </w:rPr>
              <w:t xml:space="preserve">mať najneskôr ku dňu </w:t>
            </w:r>
            <w:r w:rsidR="00746A09" w:rsidRPr="000D2A86">
              <w:rPr>
                <w:rFonts w:ascii="Arial Narrow" w:hAnsi="Arial Narrow"/>
                <w:b/>
                <w:szCs w:val="22"/>
                <w:lang w:eastAsia="cs-CZ"/>
              </w:rPr>
              <w:t>predloženia</w:t>
            </w:r>
            <w:r w:rsidRPr="000D2A86">
              <w:rPr>
                <w:rFonts w:ascii="Arial Narrow" w:hAnsi="Arial Narrow"/>
                <w:b/>
                <w:szCs w:val="22"/>
                <w:lang w:eastAsia="cs-CZ"/>
              </w:rPr>
              <w:t xml:space="preserve"> ŽoNFP vyhlásené</w:t>
            </w:r>
            <w:r w:rsidRPr="000D2A86">
              <w:rPr>
                <w:rStyle w:val="Odkaznapoznmkupodiarou"/>
                <w:rFonts w:ascii="Arial Narrow" w:hAnsi="Arial Narrow"/>
                <w:b/>
                <w:szCs w:val="22"/>
                <w:lang w:eastAsia="cs-CZ"/>
              </w:rPr>
              <w:footnoteReference w:id="17"/>
            </w:r>
            <w:r w:rsidRPr="000D2A86">
              <w:rPr>
                <w:rFonts w:ascii="Arial Narrow" w:hAnsi="Arial Narrow"/>
                <w:b/>
                <w:szCs w:val="22"/>
                <w:lang w:eastAsia="cs-CZ"/>
              </w:rPr>
              <w:t xml:space="preserve"> verejné obstarávanie/-a</w:t>
            </w:r>
            <w:r w:rsidR="000C3A8B" w:rsidRPr="000D2A86">
              <w:rPr>
                <w:rStyle w:val="Odkaznapoznmkupodiarou"/>
                <w:rFonts w:ascii="Arial Narrow" w:hAnsi="Arial Narrow"/>
                <w:szCs w:val="22"/>
                <w:lang w:eastAsia="cs-CZ"/>
              </w:rPr>
              <w:footnoteReference w:id="18"/>
            </w:r>
            <w:r w:rsidRPr="000D2A86">
              <w:rPr>
                <w:rFonts w:ascii="Arial Narrow" w:hAnsi="Arial Narrow"/>
                <w:b/>
                <w:szCs w:val="22"/>
                <w:lang w:eastAsia="cs-CZ"/>
              </w:rPr>
              <w:t xml:space="preserve"> na všetky oprávnené </w:t>
            </w:r>
            <w:r w:rsidRPr="000D2A86">
              <w:rPr>
                <w:rFonts w:ascii="Arial Narrow" w:hAnsi="Arial Narrow"/>
                <w:b/>
                <w:szCs w:val="22"/>
                <w:lang w:eastAsia="cs-CZ"/>
              </w:rPr>
              <w:lastRenderedPageBreak/>
              <w:t>výdavky projektu</w:t>
            </w:r>
            <w:r w:rsidR="00AB0DB3">
              <w:rPr>
                <w:rFonts w:ascii="Arial Narrow" w:hAnsi="Arial Narrow"/>
                <w:b/>
                <w:szCs w:val="22"/>
                <w:lang w:eastAsia="cs-CZ"/>
              </w:rPr>
              <w:t xml:space="preserve"> v rámci hlavných aktivít projektu</w:t>
            </w:r>
            <w:r w:rsidRPr="000D2A86">
              <w:rPr>
                <w:rFonts w:ascii="Arial Narrow" w:hAnsi="Arial Narrow"/>
                <w:szCs w:val="22"/>
                <w:lang w:eastAsia="cs-CZ"/>
              </w:rPr>
              <w:t xml:space="preserve">, ktoré budú realizované dodávateľsky (uskutočnenie stavebných prác, dodanie tovaru, poskytnutie služieb). </w:t>
            </w:r>
          </w:p>
          <w:p w14:paraId="7A519E42" w14:textId="5D83D55B" w:rsidR="000727C0" w:rsidRPr="000D2A86" w:rsidRDefault="000727C0" w:rsidP="000727C0">
            <w:pPr>
              <w:spacing w:before="120" w:after="120"/>
              <w:jc w:val="both"/>
              <w:rPr>
                <w:rFonts w:ascii="Arial Narrow" w:hAnsi="Arial Narrow"/>
                <w:szCs w:val="22"/>
                <w:lang w:eastAsia="cs-CZ"/>
              </w:rPr>
            </w:pPr>
            <w:r w:rsidRPr="000D2A86">
              <w:rPr>
                <w:rFonts w:ascii="Arial Narrow" w:hAnsi="Arial Narrow"/>
                <w:szCs w:val="22"/>
                <w:lang w:eastAsia="cs-CZ"/>
              </w:rPr>
              <w:t xml:space="preserve">Žiadateľ </w:t>
            </w:r>
            <w:r w:rsidRPr="000D2A86">
              <w:rPr>
                <w:rFonts w:ascii="Arial Narrow" w:hAnsi="Arial Narrow"/>
                <w:szCs w:val="22"/>
                <w:u w:val="single"/>
                <w:lang w:eastAsia="cs-CZ"/>
              </w:rPr>
              <w:t>nie je povinný</w:t>
            </w:r>
            <w:r w:rsidRPr="000D2A86">
              <w:rPr>
                <w:rFonts w:ascii="Arial Narrow" w:hAnsi="Arial Narrow"/>
                <w:szCs w:val="22"/>
                <w:lang w:eastAsia="cs-CZ"/>
              </w:rPr>
              <w:t xml:space="preserve"> mať najneskôr ku dňu </w:t>
            </w:r>
            <w:r w:rsidR="00746A09" w:rsidRPr="000D2A86">
              <w:rPr>
                <w:rFonts w:ascii="Arial Narrow" w:hAnsi="Arial Narrow"/>
                <w:szCs w:val="22"/>
                <w:lang w:eastAsia="cs-CZ"/>
              </w:rPr>
              <w:t>predloženia</w:t>
            </w:r>
            <w:r w:rsidRPr="000D2A86">
              <w:rPr>
                <w:rFonts w:ascii="Arial Narrow" w:hAnsi="Arial Narrow"/>
                <w:szCs w:val="22"/>
                <w:lang w:eastAsia="cs-CZ"/>
              </w:rPr>
              <w:t xml:space="preserve"> ŽoNFP v</w:t>
            </w:r>
            <w:r w:rsidR="00593AA2">
              <w:rPr>
                <w:rFonts w:ascii="Arial Narrow" w:hAnsi="Arial Narrow"/>
                <w:szCs w:val="22"/>
                <w:lang w:eastAsia="cs-CZ"/>
              </w:rPr>
              <w:t> </w:t>
            </w:r>
            <w:r w:rsidRPr="000D2A86">
              <w:rPr>
                <w:rFonts w:ascii="Arial Narrow" w:hAnsi="Arial Narrow"/>
                <w:szCs w:val="22"/>
                <w:lang w:eastAsia="cs-CZ"/>
              </w:rPr>
              <w:t>vyhlásené verejné obstarávanie:</w:t>
            </w:r>
          </w:p>
          <w:p w14:paraId="283149A8" w14:textId="4413E346" w:rsidR="000727C0" w:rsidRPr="000D2A86" w:rsidRDefault="000727C0" w:rsidP="000727C0">
            <w:pPr>
              <w:pStyle w:val="Odsekzoznamu"/>
              <w:numPr>
                <w:ilvl w:val="0"/>
                <w:numId w:val="35"/>
              </w:numPr>
              <w:spacing w:before="120" w:after="120"/>
              <w:ind w:left="459"/>
              <w:jc w:val="both"/>
              <w:rPr>
                <w:rFonts w:ascii="Arial Narrow" w:hAnsi="Arial Narrow"/>
                <w:szCs w:val="22"/>
                <w:lang w:eastAsia="cs-CZ"/>
              </w:rPr>
            </w:pPr>
            <w:r w:rsidRPr="000D2A86">
              <w:rPr>
                <w:rFonts w:ascii="Arial Narrow" w:hAnsi="Arial Narrow"/>
                <w:szCs w:val="22"/>
                <w:lang w:eastAsia="cs-CZ"/>
              </w:rPr>
              <w:t>na podlimitné zákazky na dodanie tovaru alebo poskytnutie služieb bežne dostupných na trhu, ktoré bude realizovať prostredníctvom elektronického trhoviska,</w:t>
            </w:r>
          </w:p>
          <w:p w14:paraId="05E3794B" w14:textId="259CE218" w:rsidR="000727C0" w:rsidRPr="000D2A86" w:rsidRDefault="000727C0" w:rsidP="000727C0">
            <w:pPr>
              <w:pStyle w:val="Odsekzoznamu"/>
              <w:numPr>
                <w:ilvl w:val="0"/>
                <w:numId w:val="35"/>
              </w:numPr>
              <w:spacing w:before="120" w:after="120"/>
              <w:ind w:left="459"/>
              <w:jc w:val="both"/>
              <w:rPr>
                <w:rFonts w:ascii="Arial Narrow" w:hAnsi="Arial Narrow"/>
                <w:szCs w:val="22"/>
                <w:lang w:eastAsia="cs-CZ"/>
              </w:rPr>
            </w:pPr>
            <w:r w:rsidRPr="000D2A86">
              <w:rPr>
                <w:rFonts w:ascii="Arial Narrow" w:hAnsi="Arial Narrow"/>
                <w:szCs w:val="22"/>
                <w:lang w:eastAsia="cs-CZ"/>
              </w:rPr>
              <w:t>na zákazky s nízkou hodnotou podľa § 5 ods. 4 zákona č. 343/2015 Z. z. o verejnom obstarávaní a o zmene a</w:t>
            </w:r>
            <w:r w:rsidR="00593AA2">
              <w:rPr>
                <w:rFonts w:ascii="Arial Narrow" w:hAnsi="Arial Narrow"/>
                <w:szCs w:val="22"/>
                <w:lang w:eastAsia="cs-CZ"/>
              </w:rPr>
              <w:t> </w:t>
            </w:r>
            <w:r w:rsidRPr="000D2A86">
              <w:rPr>
                <w:rFonts w:ascii="Arial Narrow" w:hAnsi="Arial Narrow"/>
                <w:szCs w:val="22"/>
                <w:lang w:eastAsia="cs-CZ"/>
              </w:rPr>
              <w:t>doplnení niektorých zákonov v znení neskorších predpisov (ďalej len „zákon o verejnom obstarávaní), na zadávanie ktorých sa vzťahuje postup podľa § 117 zákona o verejnom obstarávaní,</w:t>
            </w:r>
          </w:p>
          <w:p w14:paraId="5B3FAF19" w14:textId="0E9A8AFD" w:rsidR="00AB0DB3" w:rsidRPr="009F41A0" w:rsidRDefault="000727C0" w:rsidP="009F41A0">
            <w:pPr>
              <w:pStyle w:val="Odsekzoznamu"/>
              <w:numPr>
                <w:ilvl w:val="0"/>
                <w:numId w:val="35"/>
              </w:numPr>
              <w:spacing w:after="120"/>
              <w:ind w:left="482" w:hanging="357"/>
              <w:contextualSpacing w:val="0"/>
              <w:jc w:val="both"/>
              <w:rPr>
                <w:rFonts w:ascii="Arial Narrow" w:hAnsi="Arial Narrow"/>
                <w:szCs w:val="22"/>
              </w:rPr>
            </w:pPr>
            <w:r w:rsidRPr="000D2A86">
              <w:rPr>
                <w:rFonts w:ascii="Arial Narrow" w:hAnsi="Arial Narrow"/>
                <w:szCs w:val="22"/>
                <w:lang w:eastAsia="cs-CZ"/>
              </w:rPr>
              <w:t>na zákazky, ktoré podliehajú výnimke v zmysle § 1 ods. 2 až 12 zákona o verejnom obstarávaní.</w:t>
            </w:r>
          </w:p>
        </w:tc>
      </w:tr>
      <w:tr w:rsidR="001310BF" w:rsidRPr="000D2A86" w14:paraId="246DF464" w14:textId="77777777" w:rsidTr="00886E51">
        <w:tblPrEx>
          <w:jc w:val="left"/>
        </w:tblPrEx>
        <w:tc>
          <w:tcPr>
            <w:tcW w:w="568" w:type="dxa"/>
            <w:tcBorders>
              <w:bottom w:val="single" w:sz="4" w:space="0" w:color="auto"/>
            </w:tcBorders>
            <w:shd w:val="clear" w:color="auto" w:fill="DBE5F1" w:themeFill="accent1" w:themeFillTint="33"/>
            <w:vAlign w:val="center"/>
          </w:tcPr>
          <w:p w14:paraId="675F9A06" w14:textId="17C31151" w:rsidR="001310BF" w:rsidRPr="000D2A86" w:rsidRDefault="00AB0933"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lastRenderedPageBreak/>
              <w:t>22</w:t>
            </w:r>
          </w:p>
        </w:tc>
        <w:tc>
          <w:tcPr>
            <w:tcW w:w="3908" w:type="dxa"/>
            <w:gridSpan w:val="4"/>
            <w:tcBorders>
              <w:bottom w:val="single" w:sz="4" w:space="0" w:color="auto"/>
            </w:tcBorders>
            <w:shd w:val="clear" w:color="auto" w:fill="DBE5F1" w:themeFill="accent1" w:themeFillTint="33"/>
            <w:vAlign w:val="center"/>
          </w:tcPr>
          <w:p w14:paraId="59A4B47D" w14:textId="25E94401" w:rsidR="001310BF" w:rsidRPr="000D2A86" w:rsidRDefault="001310BF" w:rsidP="001C3A3A">
            <w:pPr>
              <w:autoSpaceDE w:val="0"/>
              <w:autoSpaceDN w:val="0"/>
              <w:adjustRightInd w:val="0"/>
              <w:rPr>
                <w:rFonts w:ascii="Arial Narrow" w:hAnsi="Arial Narrow" w:cs="Arial"/>
                <w:i/>
                <w:szCs w:val="22"/>
              </w:rPr>
            </w:pPr>
            <w:r w:rsidRPr="000D2A86">
              <w:rPr>
                <w:rFonts w:ascii="Arial Narrow" w:hAnsi="Arial Narrow" w:cs="Arial"/>
                <w:b/>
                <w:szCs w:val="22"/>
              </w:rPr>
              <w:t>Podmienka</w:t>
            </w:r>
            <w:r w:rsidR="0063261B" w:rsidRPr="000D2A86">
              <w:rPr>
                <w:rFonts w:ascii="Arial Narrow" w:hAnsi="Arial Narrow" w:cs="Arial"/>
                <w:b/>
                <w:szCs w:val="22"/>
              </w:rPr>
              <w:t xml:space="preserve"> mať </w:t>
            </w:r>
            <w:r w:rsidRPr="000D2A86">
              <w:rPr>
                <w:rFonts w:ascii="Arial Narrow" w:hAnsi="Arial Narrow" w:cs="Arial"/>
                <w:b/>
                <w:szCs w:val="22"/>
              </w:rPr>
              <w:t>vysporiadané majetkovo-právne vzťahy</w:t>
            </w:r>
            <w:r w:rsidR="008E5C79" w:rsidRPr="000D2A86">
              <w:rPr>
                <w:rFonts w:ascii="Arial Narrow" w:hAnsi="Arial Narrow" w:cs="Arial"/>
                <w:b/>
                <w:szCs w:val="22"/>
              </w:rPr>
              <w:t xml:space="preserve"> a povoleni</w:t>
            </w:r>
            <w:r w:rsidR="0063261B" w:rsidRPr="000D2A86">
              <w:rPr>
                <w:rFonts w:ascii="Arial Narrow" w:hAnsi="Arial Narrow" w:cs="Arial"/>
                <w:b/>
                <w:szCs w:val="22"/>
              </w:rPr>
              <w:t>a</w:t>
            </w:r>
            <w:r w:rsidR="008E5C79" w:rsidRPr="000D2A86">
              <w:rPr>
                <w:rFonts w:ascii="Arial Narrow" w:hAnsi="Arial Narrow" w:cs="Arial"/>
                <w:b/>
                <w:szCs w:val="22"/>
              </w:rPr>
              <w:t xml:space="preserve"> na realizáciu aktivít projektu</w:t>
            </w:r>
            <w:r w:rsidRPr="000D2A86">
              <w:rPr>
                <w:rFonts w:ascii="Arial Narrow" w:hAnsi="Arial Narrow" w:cs="Arial"/>
                <w:b/>
                <w:szCs w:val="22"/>
              </w:rPr>
              <w:t xml:space="preserve"> </w:t>
            </w:r>
          </w:p>
        </w:tc>
        <w:tc>
          <w:tcPr>
            <w:tcW w:w="5589" w:type="dxa"/>
            <w:gridSpan w:val="2"/>
            <w:vAlign w:val="center"/>
          </w:tcPr>
          <w:p w14:paraId="192D22A3" w14:textId="77777777" w:rsidR="00CE6807" w:rsidRPr="000D2A86" w:rsidRDefault="00CE6807" w:rsidP="00593AA2">
            <w:pPr>
              <w:pStyle w:val="StylStyl1"/>
              <w:spacing w:before="120" w:after="120"/>
              <w:rPr>
                <w:rFonts w:ascii="Arial Narrow" w:hAnsi="Arial Narrow"/>
                <w:i w:val="0"/>
                <w:spacing w:val="0"/>
                <w:sz w:val="22"/>
                <w:lang w:eastAsia="en-US"/>
              </w:rPr>
            </w:pPr>
            <w:r w:rsidRPr="000D2A86">
              <w:rPr>
                <w:rFonts w:ascii="Arial Narrow" w:hAnsi="Arial Narrow"/>
                <w:i w:val="0"/>
                <w:spacing w:val="0"/>
                <w:sz w:val="22"/>
                <w:lang w:eastAsia="en-US"/>
              </w:rPr>
              <w:t>Podmienka vysporiadania majetkovo-právnych vzťahov:</w:t>
            </w:r>
          </w:p>
          <w:p w14:paraId="739686AD" w14:textId="34C1728C" w:rsidR="00CE6807" w:rsidRPr="000D2A86" w:rsidRDefault="00964988" w:rsidP="00593AA2">
            <w:pPr>
              <w:pStyle w:val="StylStyl1"/>
              <w:spacing w:before="120" w:after="120"/>
              <w:rPr>
                <w:rFonts w:ascii="Arial Narrow" w:hAnsi="Arial Narrow"/>
                <w:b w:val="0"/>
                <w:i w:val="0"/>
                <w:spacing w:val="0"/>
                <w:sz w:val="22"/>
                <w:lang w:eastAsia="en-US"/>
              </w:rPr>
            </w:pPr>
            <w:r w:rsidRPr="000D2A86">
              <w:rPr>
                <w:rFonts w:ascii="Arial Narrow" w:hAnsi="Arial Narrow"/>
                <w:b w:val="0"/>
                <w:i w:val="0"/>
                <w:spacing w:val="0"/>
                <w:sz w:val="22"/>
                <w:lang w:eastAsia="en-US"/>
              </w:rPr>
              <w:t>Nehnuteľnosti (pozemky a stavby) a hnuteľné veci</w:t>
            </w:r>
            <w:r w:rsidR="00CE6807" w:rsidRPr="000D2A86">
              <w:rPr>
                <w:rFonts w:ascii="Arial Narrow" w:hAnsi="Arial Narrow"/>
                <w:b w:val="0"/>
                <w:i w:val="0"/>
                <w:spacing w:val="0"/>
                <w:sz w:val="22"/>
                <w:lang w:eastAsia="en-US"/>
              </w:rPr>
              <w:t>, na ktorých dochádza k realizácii projektu, musia byť vo výlučnom vlastníctve žiadateľa, resp. žiadateľ musí mať k predmetným nehnuteľnostiam iné právo, na základe ktorého je oprávnený užívať všetky nehnuteľnosti, na ktor</w:t>
            </w:r>
            <w:r w:rsidRPr="000D2A86">
              <w:rPr>
                <w:rFonts w:ascii="Arial Narrow" w:hAnsi="Arial Narrow"/>
                <w:b w:val="0"/>
                <w:i w:val="0"/>
                <w:spacing w:val="0"/>
                <w:sz w:val="22"/>
                <w:lang w:eastAsia="en-US"/>
              </w:rPr>
              <w:t>ých má byť projekt realizovaný.</w:t>
            </w:r>
          </w:p>
          <w:p w14:paraId="70B99547" w14:textId="77777777" w:rsidR="00CE6807" w:rsidRPr="000D2A86" w:rsidRDefault="00CE6807">
            <w:pPr>
              <w:pStyle w:val="StylStyl1"/>
              <w:spacing w:before="120" w:after="120"/>
              <w:rPr>
                <w:rFonts w:ascii="Arial Narrow" w:hAnsi="Arial Narrow"/>
                <w:i w:val="0"/>
                <w:spacing w:val="0"/>
                <w:sz w:val="22"/>
                <w:lang w:eastAsia="en-US"/>
              </w:rPr>
            </w:pPr>
            <w:r w:rsidRPr="000D2A86">
              <w:rPr>
                <w:rFonts w:ascii="Arial Narrow" w:hAnsi="Arial Narrow"/>
                <w:i w:val="0"/>
                <w:spacing w:val="0"/>
                <w:sz w:val="22"/>
                <w:lang w:eastAsia="en-US"/>
              </w:rPr>
              <w:t>Podmienka mať povolenie na realizáciu aktivít projektu:</w:t>
            </w:r>
          </w:p>
          <w:p w14:paraId="7160AA30" w14:textId="6116A8D9" w:rsidR="001310BF" w:rsidRPr="000D2A86" w:rsidRDefault="00CE6807" w:rsidP="009F41A0">
            <w:pPr>
              <w:pStyle w:val="StylStyl1"/>
              <w:spacing w:before="120" w:after="120"/>
              <w:rPr>
                <w:rFonts w:ascii="Arial Narrow" w:hAnsi="Arial Narrow"/>
                <w:b w:val="0"/>
                <w:i w:val="0"/>
                <w:spacing w:val="0"/>
                <w:sz w:val="22"/>
                <w:szCs w:val="22"/>
                <w:lang w:eastAsia="en-US"/>
              </w:rPr>
            </w:pPr>
            <w:r w:rsidRPr="000D2A86">
              <w:rPr>
                <w:rFonts w:ascii="Arial Narrow" w:hAnsi="Arial Narrow"/>
                <w:b w:val="0"/>
                <w:i w:val="0"/>
                <w:spacing w:val="0"/>
                <w:sz w:val="22"/>
                <w:lang w:eastAsia="en-US"/>
              </w:rPr>
              <w:t>Žiadateľ je povinný disponovať právoplatným povolením na realizáciu projektu vydaným príslušným povoľovacím orgánom (napr. stavebné povolenie) resp. iným povolením/vyjadrením v súlade s platnou právnou úpravou (napr. ohlásenie drobnej stavby), vrátane príslušnej projektovej dokumentácie (ak relevantné).</w:t>
            </w:r>
          </w:p>
        </w:tc>
      </w:tr>
      <w:tr w:rsidR="001310BF" w:rsidRPr="000D2A86" w14:paraId="3265EB10" w14:textId="77777777" w:rsidTr="00886E51">
        <w:tblPrEx>
          <w:jc w:val="left"/>
        </w:tblPrEx>
        <w:trPr>
          <w:trHeight w:val="1181"/>
        </w:trPr>
        <w:tc>
          <w:tcPr>
            <w:tcW w:w="568" w:type="dxa"/>
            <w:tcBorders>
              <w:bottom w:val="single" w:sz="4" w:space="0" w:color="auto"/>
            </w:tcBorders>
            <w:shd w:val="clear" w:color="auto" w:fill="DBE5F1" w:themeFill="accent1" w:themeFillTint="33"/>
            <w:vAlign w:val="center"/>
          </w:tcPr>
          <w:p w14:paraId="1C2200A9" w14:textId="5C86BF98" w:rsidR="001310BF" w:rsidRPr="000D2A86" w:rsidRDefault="00304FEF"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t>2</w:t>
            </w:r>
            <w:r w:rsidR="00660968" w:rsidRPr="000D2A86">
              <w:rPr>
                <w:rFonts w:ascii="Arial Narrow" w:hAnsi="Arial Narrow" w:cs="Arial"/>
                <w:b/>
                <w:szCs w:val="22"/>
              </w:rPr>
              <w:t>3</w:t>
            </w:r>
          </w:p>
        </w:tc>
        <w:tc>
          <w:tcPr>
            <w:tcW w:w="3908" w:type="dxa"/>
            <w:gridSpan w:val="4"/>
            <w:tcBorders>
              <w:bottom w:val="single" w:sz="4" w:space="0" w:color="auto"/>
            </w:tcBorders>
            <w:shd w:val="clear" w:color="auto" w:fill="DBE5F1" w:themeFill="accent1" w:themeFillTint="33"/>
            <w:vAlign w:val="center"/>
          </w:tcPr>
          <w:p w14:paraId="5F801495" w14:textId="3CDD9248" w:rsidR="001310BF" w:rsidRPr="000D2A86" w:rsidRDefault="0063261B" w:rsidP="001C3A3A">
            <w:pPr>
              <w:autoSpaceDE w:val="0"/>
              <w:autoSpaceDN w:val="0"/>
              <w:adjustRightInd w:val="0"/>
              <w:rPr>
                <w:rFonts w:ascii="Arial Narrow" w:hAnsi="Arial Narrow" w:cs="Arial"/>
                <w:b/>
                <w:szCs w:val="22"/>
              </w:rPr>
            </w:pPr>
            <w:r w:rsidRPr="000D2A86">
              <w:rPr>
                <w:rFonts w:ascii="Arial Narrow" w:hAnsi="Arial Narrow" w:cs="Arial"/>
                <w:b/>
                <w:szCs w:val="22"/>
              </w:rPr>
              <w:t>Oprávnenosť</w:t>
            </w:r>
            <w:r w:rsidR="001310BF" w:rsidRPr="000D2A86">
              <w:rPr>
                <w:rFonts w:ascii="Arial Narrow" w:hAnsi="Arial Narrow" w:cs="Arial"/>
                <w:b/>
                <w:szCs w:val="22"/>
              </w:rPr>
              <w:t xml:space="preserve"> z hľadiska preukázania súladu s požiadavkami v oblasti dopadu plánov a projektov na územia sústavy NATURA 2000 </w:t>
            </w:r>
          </w:p>
        </w:tc>
        <w:tc>
          <w:tcPr>
            <w:tcW w:w="5589" w:type="dxa"/>
            <w:gridSpan w:val="2"/>
            <w:vAlign w:val="center"/>
          </w:tcPr>
          <w:p w14:paraId="262346F5" w14:textId="6B17F5AA" w:rsidR="00094F40" w:rsidRPr="000D2A86" w:rsidRDefault="001310BF" w:rsidP="00B250F4">
            <w:pPr>
              <w:pStyle w:val="Default"/>
              <w:jc w:val="both"/>
              <w:rPr>
                <w:rFonts w:ascii="Arial Narrow" w:hAnsi="Arial Narrow" w:cs="Times New Roman"/>
                <w:color w:val="auto"/>
                <w:sz w:val="22"/>
                <w:szCs w:val="22"/>
                <w:lang w:eastAsia="en-US"/>
              </w:rPr>
            </w:pPr>
            <w:r w:rsidRPr="000D2A86">
              <w:rPr>
                <w:rFonts w:ascii="Arial Narrow" w:hAnsi="Arial Narrow" w:cs="Times New Roman"/>
                <w:color w:val="auto"/>
                <w:sz w:val="22"/>
                <w:szCs w:val="22"/>
                <w:lang w:eastAsia="en-US"/>
              </w:rPr>
              <w:t xml:space="preserve">Projekt, ktorý je predmetom </w:t>
            </w:r>
            <w:r w:rsidR="00222889" w:rsidRPr="000D2A86">
              <w:rPr>
                <w:rFonts w:ascii="Arial Narrow" w:hAnsi="Arial Narrow" w:cs="Times New Roman"/>
                <w:color w:val="auto"/>
                <w:sz w:val="22"/>
                <w:szCs w:val="22"/>
                <w:lang w:eastAsia="en-US"/>
              </w:rPr>
              <w:t xml:space="preserve">žiadosti o NFP </w:t>
            </w:r>
            <w:r w:rsidRPr="000D2A86">
              <w:rPr>
                <w:rFonts w:ascii="Arial Narrow" w:hAnsi="Arial Narrow" w:cs="Times New Roman"/>
                <w:color w:val="auto"/>
                <w:sz w:val="22"/>
                <w:szCs w:val="22"/>
                <w:lang w:eastAsia="en-US"/>
              </w:rPr>
              <w:t>nesmie mať významný nepriaznivý vplyv</w:t>
            </w:r>
            <w:r w:rsidR="002776ED" w:rsidRPr="000D2A86">
              <w:rPr>
                <w:rFonts w:ascii="Arial Narrow" w:hAnsi="Arial Narrow" w:cs="Times New Roman"/>
                <w:color w:val="auto"/>
                <w:sz w:val="22"/>
                <w:szCs w:val="22"/>
                <w:lang w:eastAsia="en-US"/>
              </w:rPr>
              <w:t xml:space="preserve"> na územia sústavy NATURA 2000.</w:t>
            </w:r>
          </w:p>
        </w:tc>
      </w:tr>
      <w:tr w:rsidR="001310BF" w:rsidRPr="000D2A86" w14:paraId="00442BA2" w14:textId="77777777" w:rsidTr="00886E51">
        <w:tblPrEx>
          <w:jc w:val="left"/>
        </w:tblPrEx>
        <w:tc>
          <w:tcPr>
            <w:tcW w:w="568" w:type="dxa"/>
            <w:shd w:val="clear" w:color="auto" w:fill="DBE5F1" w:themeFill="accent1" w:themeFillTint="33"/>
            <w:vAlign w:val="center"/>
          </w:tcPr>
          <w:p w14:paraId="0AF79849" w14:textId="3870FFA3" w:rsidR="001310BF" w:rsidRPr="000D2A86" w:rsidRDefault="00304FEF"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t>2</w:t>
            </w:r>
            <w:r w:rsidR="00660968" w:rsidRPr="000D2A86">
              <w:rPr>
                <w:rFonts w:ascii="Arial Narrow" w:hAnsi="Arial Narrow" w:cs="Arial"/>
                <w:b/>
                <w:szCs w:val="22"/>
              </w:rPr>
              <w:t>4</w:t>
            </w:r>
          </w:p>
        </w:tc>
        <w:tc>
          <w:tcPr>
            <w:tcW w:w="3908" w:type="dxa"/>
            <w:gridSpan w:val="4"/>
            <w:shd w:val="clear" w:color="auto" w:fill="DBE5F1" w:themeFill="accent1" w:themeFillTint="33"/>
            <w:vAlign w:val="center"/>
          </w:tcPr>
          <w:p w14:paraId="5799E955" w14:textId="771FA60E" w:rsidR="0019624D" w:rsidRDefault="0063261B" w:rsidP="001C3A3A">
            <w:pPr>
              <w:autoSpaceDE w:val="0"/>
              <w:autoSpaceDN w:val="0"/>
              <w:adjustRightInd w:val="0"/>
              <w:rPr>
                <w:rFonts w:ascii="Arial Narrow" w:hAnsi="Arial Narrow" w:cs="Arial"/>
                <w:b/>
                <w:szCs w:val="22"/>
              </w:rPr>
            </w:pPr>
            <w:r w:rsidRPr="000D2A86">
              <w:rPr>
                <w:rFonts w:ascii="Arial Narrow" w:hAnsi="Arial Narrow" w:cs="Arial"/>
                <w:b/>
                <w:szCs w:val="22"/>
              </w:rPr>
              <w:t>Oprávnenosť</w:t>
            </w:r>
            <w:r w:rsidR="001310BF" w:rsidRPr="000D2A86">
              <w:rPr>
                <w:rFonts w:ascii="Arial Narrow" w:hAnsi="Arial Narrow" w:cs="Arial"/>
                <w:b/>
                <w:szCs w:val="22"/>
              </w:rPr>
              <w:t xml:space="preserve"> z hľadiska súladu s horizontálnymi princípmi </w:t>
            </w:r>
          </w:p>
          <w:p w14:paraId="143251A3" w14:textId="77777777" w:rsidR="001310BF" w:rsidRPr="00297D15" w:rsidRDefault="001310BF" w:rsidP="00297D15">
            <w:pPr>
              <w:rPr>
                <w:rFonts w:ascii="Arial Narrow" w:hAnsi="Arial Narrow" w:cs="Arial"/>
                <w:szCs w:val="22"/>
              </w:rPr>
            </w:pPr>
          </w:p>
        </w:tc>
        <w:tc>
          <w:tcPr>
            <w:tcW w:w="5589" w:type="dxa"/>
            <w:gridSpan w:val="2"/>
            <w:vAlign w:val="center"/>
          </w:tcPr>
          <w:p w14:paraId="4699404A" w14:textId="3C16CD4A" w:rsidR="001310BF" w:rsidRPr="000D2A86" w:rsidRDefault="001310BF" w:rsidP="00C50319">
            <w:pPr>
              <w:spacing w:before="120" w:after="120"/>
              <w:jc w:val="both"/>
              <w:rPr>
                <w:rFonts w:ascii="Arial Narrow" w:hAnsi="Arial Narrow"/>
                <w:szCs w:val="22"/>
              </w:rPr>
            </w:pPr>
            <w:r w:rsidRPr="000D2A86">
              <w:rPr>
                <w:rFonts w:ascii="Arial Narrow" w:hAnsi="Arial Narrow" w:cs="EUAlbertina-Bold"/>
                <w:bCs/>
                <w:szCs w:val="22"/>
              </w:rPr>
              <w:t xml:space="preserve">Projekt, ktorý je predmetom </w:t>
            </w:r>
            <w:r w:rsidR="00C9271F" w:rsidRPr="000D2A86">
              <w:rPr>
                <w:rFonts w:ascii="Arial Narrow" w:hAnsi="Arial Narrow" w:cs="EUAlbertina-Bold"/>
                <w:bCs/>
                <w:szCs w:val="22"/>
              </w:rPr>
              <w:t xml:space="preserve">žiadosť o NFP </w:t>
            </w:r>
            <w:r w:rsidRPr="000D2A86">
              <w:rPr>
                <w:rFonts w:ascii="Arial Narrow" w:hAnsi="Arial Narrow" w:cs="EUAlbertina-Bold"/>
                <w:bCs/>
                <w:szCs w:val="22"/>
              </w:rPr>
              <w:t>musí byť v súlade s horizontálnymi princípmi udržateľný rozvoj, rovnos</w:t>
            </w:r>
            <w:r w:rsidR="00C50319">
              <w:rPr>
                <w:rFonts w:ascii="Arial Narrow" w:hAnsi="Arial Narrow" w:cs="EUAlbertina-Bold"/>
                <w:bCs/>
                <w:szCs w:val="22"/>
              </w:rPr>
              <w:t>ť</w:t>
            </w:r>
            <w:r w:rsidRPr="000D2A86">
              <w:rPr>
                <w:rFonts w:ascii="Arial Narrow" w:hAnsi="Arial Narrow" w:cs="EUAlbertina-Bold"/>
                <w:bCs/>
                <w:szCs w:val="22"/>
              </w:rPr>
              <w:t xml:space="preserve"> mužov a žien a nediskriminácia, ktoré sú definované v Partnerskej dohode </w:t>
            </w:r>
            <w:r w:rsidR="007A0671" w:rsidRPr="000D2A86">
              <w:rPr>
                <w:rFonts w:ascii="Arial Narrow" w:hAnsi="Arial Narrow" w:cs="EUAlbertina-Bold"/>
                <w:bCs/>
                <w:szCs w:val="22"/>
              </w:rPr>
              <w:t xml:space="preserve">SR </w:t>
            </w:r>
            <w:r w:rsidRPr="000D2A86">
              <w:rPr>
                <w:rFonts w:ascii="Arial Narrow" w:hAnsi="Arial Narrow" w:cs="EUAlbertina-Bold"/>
                <w:bCs/>
                <w:szCs w:val="22"/>
              </w:rPr>
              <w:t>na roky 2014 – 2020 a v čl. 7 a 8 všeobecného nariadenia</w:t>
            </w:r>
            <w:r w:rsidRPr="000D2A86">
              <w:rPr>
                <w:rStyle w:val="Odkaznapoznmkupodiarou"/>
                <w:rFonts w:ascii="Arial Narrow" w:hAnsi="Arial Narrow"/>
                <w:bCs/>
                <w:szCs w:val="22"/>
              </w:rPr>
              <w:footnoteReference w:id="19"/>
            </w:r>
            <w:r w:rsidRPr="000D2A86">
              <w:rPr>
                <w:rFonts w:ascii="Arial Narrow" w:hAnsi="Arial Narrow" w:cs="EUAlbertina-Bold"/>
                <w:bCs/>
                <w:szCs w:val="22"/>
              </w:rPr>
              <w:t>.</w:t>
            </w:r>
          </w:p>
        </w:tc>
      </w:tr>
      <w:tr w:rsidR="001310BF" w:rsidRPr="000D2A86" w14:paraId="40A891A5" w14:textId="77777777" w:rsidTr="00886E51">
        <w:tblPrEx>
          <w:jc w:val="left"/>
        </w:tblPrEx>
        <w:tc>
          <w:tcPr>
            <w:tcW w:w="568" w:type="dxa"/>
            <w:shd w:val="clear" w:color="auto" w:fill="DBE5F1" w:themeFill="accent1" w:themeFillTint="33"/>
            <w:vAlign w:val="center"/>
          </w:tcPr>
          <w:p w14:paraId="524A83AC" w14:textId="3D0990F7" w:rsidR="001310BF" w:rsidRPr="000D2A86" w:rsidRDefault="007A0671"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t>2</w:t>
            </w:r>
            <w:r w:rsidR="00660968" w:rsidRPr="000D2A86">
              <w:rPr>
                <w:rFonts w:ascii="Arial Narrow" w:hAnsi="Arial Narrow" w:cs="Arial"/>
                <w:b/>
                <w:szCs w:val="22"/>
              </w:rPr>
              <w:t>5</w:t>
            </w:r>
          </w:p>
        </w:tc>
        <w:tc>
          <w:tcPr>
            <w:tcW w:w="3908" w:type="dxa"/>
            <w:gridSpan w:val="4"/>
            <w:shd w:val="clear" w:color="auto" w:fill="DBE5F1" w:themeFill="accent1" w:themeFillTint="33"/>
            <w:vAlign w:val="center"/>
          </w:tcPr>
          <w:p w14:paraId="0FAA4291" w14:textId="330B1718" w:rsidR="001310BF" w:rsidRPr="000D2A86" w:rsidRDefault="001310BF" w:rsidP="006F23D5">
            <w:pPr>
              <w:autoSpaceDE w:val="0"/>
              <w:autoSpaceDN w:val="0"/>
              <w:adjustRightInd w:val="0"/>
              <w:rPr>
                <w:rFonts w:ascii="Arial Narrow" w:hAnsi="Arial Narrow" w:cs="Arial"/>
                <w:b/>
                <w:szCs w:val="22"/>
              </w:rPr>
            </w:pPr>
            <w:r w:rsidRPr="000D2A86">
              <w:rPr>
                <w:rFonts w:ascii="Arial Narrow" w:hAnsi="Arial Narrow" w:cs="Arial"/>
                <w:b/>
                <w:szCs w:val="22"/>
              </w:rPr>
              <w:t xml:space="preserve">Maximálna a minimálna výška </w:t>
            </w:r>
            <w:r w:rsidR="006F23D5" w:rsidRPr="000D2A86">
              <w:rPr>
                <w:rFonts w:ascii="Arial Narrow" w:hAnsi="Arial Narrow" w:cs="Arial"/>
                <w:b/>
                <w:szCs w:val="22"/>
              </w:rPr>
              <w:t>príspevku</w:t>
            </w:r>
          </w:p>
        </w:tc>
        <w:tc>
          <w:tcPr>
            <w:tcW w:w="5589" w:type="dxa"/>
            <w:gridSpan w:val="2"/>
            <w:vAlign w:val="center"/>
          </w:tcPr>
          <w:p w14:paraId="11C877D1" w14:textId="77777777" w:rsidR="001310BF" w:rsidRPr="000D2A86" w:rsidRDefault="001310BF" w:rsidP="001C3A3A">
            <w:pPr>
              <w:jc w:val="both"/>
              <w:rPr>
                <w:rFonts w:ascii="Arial Narrow" w:hAnsi="Arial Narrow" w:cs="EUAlbertina-Bold"/>
                <w:bCs/>
                <w:szCs w:val="22"/>
              </w:rPr>
            </w:pPr>
            <w:r w:rsidRPr="000D2A86">
              <w:rPr>
                <w:rFonts w:ascii="Arial Narrow" w:hAnsi="Arial Narrow" w:cs="EUAlbertina-Bold"/>
                <w:bCs/>
                <w:szCs w:val="22"/>
              </w:rPr>
              <w:t>Minimálna výška príspevku na projekt sa nestanovuje.</w:t>
            </w:r>
          </w:p>
          <w:p w14:paraId="52A936CF" w14:textId="13D64437" w:rsidR="001310BF" w:rsidRPr="000D2A86" w:rsidRDefault="00A82220" w:rsidP="0072758E">
            <w:pPr>
              <w:spacing w:before="120" w:after="120"/>
              <w:jc w:val="both"/>
              <w:rPr>
                <w:rFonts w:ascii="Arial Narrow" w:hAnsi="Arial Narrow" w:cs="EUAlbertina-Bold"/>
                <w:bCs/>
                <w:szCs w:val="22"/>
              </w:rPr>
            </w:pPr>
            <w:r w:rsidRPr="000D2A86">
              <w:rPr>
                <w:rFonts w:ascii="Arial Narrow" w:hAnsi="Arial Narrow"/>
                <w:szCs w:val="22"/>
              </w:rPr>
              <w:t xml:space="preserve">Maximálna výška celkových oprávnených výdavkov projektu nesmie prekročiť sumu </w:t>
            </w:r>
            <w:del w:id="13" w:author="Autor" w:date="2018-04-26T15:14:00Z">
              <w:r w:rsidR="00A02C3C" w:rsidRPr="00F85F9A" w:rsidDel="0072758E">
                <w:rPr>
                  <w:rFonts w:ascii="Arial Narrow" w:hAnsi="Arial Narrow"/>
                  <w:szCs w:val="22"/>
                </w:rPr>
                <w:delText xml:space="preserve">26 </w:delText>
              </w:r>
            </w:del>
            <w:ins w:id="14" w:author="Autor" w:date="2018-04-26T15:14:00Z">
              <w:r w:rsidR="0072758E">
                <w:rPr>
                  <w:rFonts w:ascii="Arial Narrow" w:hAnsi="Arial Narrow"/>
                  <w:szCs w:val="22"/>
                </w:rPr>
                <w:t>37</w:t>
              </w:r>
              <w:r w:rsidR="0072758E" w:rsidRPr="00F85F9A">
                <w:rPr>
                  <w:rFonts w:ascii="Arial Narrow" w:hAnsi="Arial Narrow"/>
                  <w:szCs w:val="22"/>
                </w:rPr>
                <w:t xml:space="preserve"> </w:t>
              </w:r>
            </w:ins>
            <w:r w:rsidRPr="00F85F9A">
              <w:rPr>
                <w:rFonts w:ascii="Arial Narrow" w:hAnsi="Arial Narrow"/>
                <w:szCs w:val="22"/>
              </w:rPr>
              <w:t>mil. EUR.</w:t>
            </w:r>
          </w:p>
        </w:tc>
      </w:tr>
      <w:tr w:rsidR="00641D7E" w:rsidRPr="000D2A86" w14:paraId="6938C469" w14:textId="77777777" w:rsidTr="00886E51">
        <w:tblPrEx>
          <w:jc w:val="left"/>
        </w:tblPrEx>
        <w:tc>
          <w:tcPr>
            <w:tcW w:w="568" w:type="dxa"/>
            <w:shd w:val="clear" w:color="auto" w:fill="DBE5F1" w:themeFill="accent1" w:themeFillTint="33"/>
            <w:vAlign w:val="center"/>
          </w:tcPr>
          <w:p w14:paraId="1DE836BE" w14:textId="30A8F51D" w:rsidR="00641D7E" w:rsidRPr="000D2A86" w:rsidRDefault="00EE3EEA" w:rsidP="00A830F4">
            <w:pPr>
              <w:autoSpaceDE w:val="0"/>
              <w:autoSpaceDN w:val="0"/>
              <w:adjustRightInd w:val="0"/>
              <w:spacing w:before="120" w:after="120"/>
              <w:jc w:val="both"/>
              <w:rPr>
                <w:rFonts w:ascii="Arial Narrow" w:hAnsi="Arial Narrow" w:cs="Arial"/>
                <w:b/>
                <w:szCs w:val="22"/>
              </w:rPr>
            </w:pPr>
            <w:r w:rsidRPr="000D2A86">
              <w:rPr>
                <w:rFonts w:ascii="Arial Narrow" w:hAnsi="Arial Narrow" w:cs="Arial"/>
                <w:b/>
                <w:szCs w:val="22"/>
              </w:rPr>
              <w:t>2</w:t>
            </w:r>
            <w:r w:rsidR="00660968" w:rsidRPr="000D2A86">
              <w:rPr>
                <w:rFonts w:ascii="Arial Narrow" w:hAnsi="Arial Narrow" w:cs="Arial"/>
                <w:b/>
                <w:szCs w:val="22"/>
              </w:rPr>
              <w:t>6</w:t>
            </w:r>
          </w:p>
        </w:tc>
        <w:tc>
          <w:tcPr>
            <w:tcW w:w="3908" w:type="dxa"/>
            <w:gridSpan w:val="4"/>
            <w:shd w:val="clear" w:color="auto" w:fill="DBE5F1" w:themeFill="accent1" w:themeFillTint="33"/>
            <w:vAlign w:val="center"/>
          </w:tcPr>
          <w:p w14:paraId="7088DBA8" w14:textId="79A92E25" w:rsidR="00641D7E" w:rsidRPr="000D2A86" w:rsidRDefault="0063261B" w:rsidP="001C3A3A">
            <w:pPr>
              <w:autoSpaceDE w:val="0"/>
              <w:autoSpaceDN w:val="0"/>
              <w:adjustRightInd w:val="0"/>
              <w:rPr>
                <w:rFonts w:ascii="Arial Narrow" w:hAnsi="Arial Narrow" w:cs="Arial"/>
                <w:b/>
                <w:szCs w:val="22"/>
              </w:rPr>
            </w:pPr>
            <w:r w:rsidRPr="000D2A86">
              <w:rPr>
                <w:rFonts w:ascii="Arial Narrow" w:hAnsi="Arial Narrow"/>
                <w:b/>
                <w:szCs w:val="22"/>
              </w:rPr>
              <w:t>Časová oprávnenosť realizácie projektu</w:t>
            </w:r>
          </w:p>
        </w:tc>
        <w:tc>
          <w:tcPr>
            <w:tcW w:w="5589" w:type="dxa"/>
            <w:gridSpan w:val="2"/>
            <w:vAlign w:val="center"/>
          </w:tcPr>
          <w:p w14:paraId="4D5FA48E" w14:textId="2016B52B" w:rsidR="00DA2AD0" w:rsidRPr="000D2A86" w:rsidRDefault="002776ED" w:rsidP="009F41A0">
            <w:pPr>
              <w:spacing w:before="120" w:after="120"/>
              <w:jc w:val="both"/>
              <w:rPr>
                <w:rFonts w:ascii="Arial Narrow" w:hAnsi="Arial Narrow" w:cs="EUAlbertina-Bold"/>
                <w:bCs/>
                <w:szCs w:val="22"/>
              </w:rPr>
            </w:pPr>
            <w:r w:rsidRPr="000D2A86">
              <w:rPr>
                <w:rFonts w:ascii="Arial Narrow" w:hAnsi="Arial Narrow"/>
              </w:rPr>
              <w:t>V rámci výzvy nie je stanovená maximálna ani minimálna dĺžka realizácie projektu. Časová oprávnenosť výdavkov projektu, ktorá je uvedená v </w:t>
            </w:r>
            <w:hyperlink r:id="rId28" w:history="1">
              <w:r w:rsidRPr="00DD2A0D">
                <w:rPr>
                  <w:rStyle w:val="Hypertextovprepojenie"/>
                  <w:rFonts w:ascii="Arial Narrow" w:hAnsi="Arial Narrow"/>
                  <w:i/>
                </w:rPr>
                <w:t>Príručke k oprávnenosti výdavkov</w:t>
              </w:r>
            </w:hyperlink>
            <w:r w:rsidRPr="000D2A86">
              <w:rPr>
                <w:rFonts w:ascii="Arial Narrow" w:hAnsi="Arial Narrow"/>
                <w:b/>
                <w:i/>
              </w:rPr>
              <w:t>,</w:t>
            </w:r>
            <w:r w:rsidRPr="000D2A86">
              <w:rPr>
                <w:rFonts w:ascii="Arial Narrow" w:hAnsi="Arial Narrow"/>
              </w:rPr>
              <w:t xml:space="preserve"> však musí byť dodržaná.</w:t>
            </w:r>
          </w:p>
        </w:tc>
      </w:tr>
      <w:tr w:rsidR="001310BF" w:rsidRPr="000D2A86" w14:paraId="2267897D" w14:textId="77777777" w:rsidTr="00886E51">
        <w:tblPrEx>
          <w:jc w:val="left"/>
        </w:tblPrEx>
        <w:tc>
          <w:tcPr>
            <w:tcW w:w="568" w:type="dxa"/>
            <w:tcBorders>
              <w:bottom w:val="single" w:sz="4" w:space="0" w:color="auto"/>
            </w:tcBorders>
            <w:shd w:val="clear" w:color="auto" w:fill="DBE5F1" w:themeFill="accent1" w:themeFillTint="33"/>
            <w:vAlign w:val="center"/>
          </w:tcPr>
          <w:p w14:paraId="41D3CE68" w14:textId="398C4457" w:rsidR="001310BF" w:rsidRPr="000D2A86" w:rsidRDefault="00EE3EEA" w:rsidP="00A830F4">
            <w:pPr>
              <w:pStyle w:val="Default"/>
              <w:spacing w:before="120" w:after="120"/>
              <w:jc w:val="both"/>
              <w:rPr>
                <w:rFonts w:ascii="Arial Narrow" w:hAnsi="Arial Narrow"/>
                <w:b/>
                <w:color w:val="auto"/>
                <w:sz w:val="22"/>
                <w:szCs w:val="22"/>
                <w:lang w:eastAsia="en-US"/>
              </w:rPr>
            </w:pPr>
            <w:r w:rsidRPr="000D2A86">
              <w:rPr>
                <w:rFonts w:ascii="Arial Narrow" w:hAnsi="Arial Narrow"/>
                <w:b/>
                <w:color w:val="auto"/>
                <w:sz w:val="22"/>
                <w:szCs w:val="22"/>
                <w:lang w:eastAsia="en-US"/>
              </w:rPr>
              <w:lastRenderedPageBreak/>
              <w:t>2</w:t>
            </w:r>
            <w:r w:rsidR="00660968" w:rsidRPr="000D2A86">
              <w:rPr>
                <w:rFonts w:ascii="Arial Narrow" w:hAnsi="Arial Narrow"/>
                <w:b/>
                <w:color w:val="auto"/>
                <w:sz w:val="22"/>
                <w:szCs w:val="22"/>
                <w:lang w:eastAsia="en-US"/>
              </w:rPr>
              <w:t>7</w:t>
            </w:r>
          </w:p>
        </w:tc>
        <w:tc>
          <w:tcPr>
            <w:tcW w:w="3908" w:type="dxa"/>
            <w:gridSpan w:val="4"/>
            <w:tcBorders>
              <w:bottom w:val="single" w:sz="4" w:space="0" w:color="auto"/>
            </w:tcBorders>
            <w:shd w:val="clear" w:color="auto" w:fill="DBE5F1" w:themeFill="accent1" w:themeFillTint="33"/>
            <w:vAlign w:val="center"/>
          </w:tcPr>
          <w:p w14:paraId="75A23296" w14:textId="6BC2BA2E" w:rsidR="001310BF" w:rsidRPr="000D2A86" w:rsidRDefault="001310BF" w:rsidP="001C3A3A">
            <w:pPr>
              <w:pStyle w:val="Default"/>
              <w:rPr>
                <w:rFonts w:ascii="Arial Narrow" w:hAnsi="Arial Narrow" w:cs="Times New Roman"/>
                <w:b/>
                <w:sz w:val="22"/>
                <w:szCs w:val="22"/>
              </w:rPr>
            </w:pPr>
            <w:r w:rsidRPr="000D2A86">
              <w:rPr>
                <w:rFonts w:ascii="Arial Narrow" w:hAnsi="Arial Narrow"/>
                <w:b/>
                <w:color w:val="auto"/>
                <w:sz w:val="22"/>
                <w:szCs w:val="22"/>
                <w:lang w:eastAsia="en-US"/>
              </w:rPr>
              <w:t>Podmienk</w:t>
            </w:r>
            <w:r w:rsidR="0063261B" w:rsidRPr="000D2A86">
              <w:rPr>
                <w:rFonts w:ascii="Arial Narrow" w:hAnsi="Arial Narrow"/>
                <w:b/>
                <w:color w:val="auto"/>
                <w:sz w:val="22"/>
                <w:szCs w:val="22"/>
                <w:lang w:eastAsia="en-US"/>
              </w:rPr>
              <w:t>y poskytnutia príspevku z hľadiska def</w:t>
            </w:r>
            <w:r w:rsidRPr="000D2A86">
              <w:rPr>
                <w:rFonts w:ascii="Arial Narrow" w:hAnsi="Arial Narrow"/>
                <w:b/>
                <w:color w:val="auto"/>
                <w:sz w:val="22"/>
                <w:szCs w:val="22"/>
                <w:lang w:eastAsia="en-US"/>
              </w:rPr>
              <w:t xml:space="preserve">inovania merateľných ukazovateľov projektu </w:t>
            </w:r>
          </w:p>
        </w:tc>
        <w:tc>
          <w:tcPr>
            <w:tcW w:w="5589" w:type="dxa"/>
            <w:gridSpan w:val="2"/>
            <w:vAlign w:val="center"/>
          </w:tcPr>
          <w:p w14:paraId="6A7B9748" w14:textId="5DF89296" w:rsidR="001310BF" w:rsidRPr="000D2A86" w:rsidRDefault="001310BF" w:rsidP="009F41A0">
            <w:pPr>
              <w:spacing w:before="120" w:after="120"/>
              <w:jc w:val="both"/>
              <w:rPr>
                <w:rFonts w:ascii="Arial Narrow" w:hAnsi="Arial Narrow" w:cs="EUAlbertina-Bold"/>
                <w:b/>
                <w:bCs/>
                <w:i/>
                <w:szCs w:val="22"/>
              </w:rPr>
            </w:pPr>
            <w:r w:rsidRPr="000D2A86">
              <w:rPr>
                <w:rFonts w:ascii="Arial Narrow" w:hAnsi="Arial Narrow" w:cs="EUAlbertina-Bold"/>
                <w:bCs/>
                <w:szCs w:val="22"/>
              </w:rPr>
              <w:t>Výstupy/výsledky, ktoré majú byť dosiahnuté realizáciou aktivít projektu</w:t>
            </w:r>
            <w:r w:rsidR="00106B2B" w:rsidRPr="000D2A86">
              <w:rPr>
                <w:rFonts w:ascii="Arial Narrow" w:hAnsi="Arial Narrow" w:cs="EUAlbertina-Bold"/>
                <w:bCs/>
                <w:szCs w:val="22"/>
              </w:rPr>
              <w:t>,</w:t>
            </w:r>
            <w:r w:rsidRPr="000D2A86">
              <w:rPr>
                <w:rFonts w:ascii="Arial Narrow" w:hAnsi="Arial Narrow" w:cs="EUAlbertina-Bold"/>
                <w:bCs/>
                <w:szCs w:val="22"/>
              </w:rPr>
              <w:t xml:space="preserve"> musia byť kvantifikované</w:t>
            </w:r>
            <w:r w:rsidR="00E72AB3" w:rsidRPr="000D2A86">
              <w:rPr>
                <w:rFonts w:ascii="Arial Narrow" w:hAnsi="Arial Narrow" w:cs="EUAlbertina-Bold"/>
                <w:bCs/>
                <w:szCs w:val="22"/>
              </w:rPr>
              <w:t xml:space="preserve"> </w:t>
            </w:r>
            <w:r w:rsidRPr="000D2A86">
              <w:rPr>
                <w:rFonts w:ascii="Arial Narrow" w:hAnsi="Arial Narrow" w:cs="EUAlbertina-Bold"/>
                <w:bCs/>
                <w:szCs w:val="22"/>
              </w:rPr>
              <w:t>prostredníctvom merateľných ukazovateľov definovaných</w:t>
            </w:r>
            <w:r w:rsidR="000106B6" w:rsidRPr="000D2A86">
              <w:rPr>
                <w:rFonts w:ascii="Arial Narrow" w:hAnsi="Arial Narrow" w:cs="EUAlbertina-Bold"/>
                <w:bCs/>
                <w:szCs w:val="22"/>
              </w:rPr>
              <w:t xml:space="preserve"> </w:t>
            </w:r>
            <w:r w:rsidRPr="000D2A86">
              <w:rPr>
                <w:rFonts w:ascii="Arial Narrow" w:hAnsi="Arial Narrow" w:cs="EUAlbertina-Bold"/>
                <w:bCs/>
                <w:szCs w:val="22"/>
              </w:rPr>
              <w:t>v</w:t>
            </w:r>
            <w:r w:rsidR="000106B6" w:rsidRPr="000D2A86">
              <w:rPr>
                <w:rFonts w:ascii="Arial Narrow" w:hAnsi="Arial Narrow" w:cs="EUAlbertina-Bold"/>
                <w:bCs/>
                <w:szCs w:val="22"/>
              </w:rPr>
              <w:t> </w:t>
            </w:r>
            <w:r w:rsidRPr="000D2A86">
              <w:rPr>
                <w:rFonts w:ascii="Arial Narrow" w:hAnsi="Arial Narrow" w:cs="EUAlbertina-Bold"/>
                <w:bCs/>
                <w:szCs w:val="22"/>
              </w:rPr>
              <w:t>dokumente</w:t>
            </w:r>
            <w:r w:rsidR="000106B6" w:rsidRPr="000D2A86">
              <w:rPr>
                <w:rFonts w:ascii="Arial Narrow" w:hAnsi="Arial Narrow" w:cs="EUAlbertina-Bold"/>
                <w:bCs/>
                <w:szCs w:val="22"/>
              </w:rPr>
              <w:t xml:space="preserve"> </w:t>
            </w:r>
            <w:r w:rsidRPr="000D2A86">
              <w:rPr>
                <w:rFonts w:ascii="Arial Narrow" w:hAnsi="Arial Narrow" w:cs="EUAlbertina-Bold"/>
                <w:b/>
                <w:bCs/>
                <w:szCs w:val="22"/>
              </w:rPr>
              <w:t>Zoznam povinných merateľných ukazovateľov,</w:t>
            </w:r>
            <w:r w:rsidR="000106B6" w:rsidRPr="000D2A86">
              <w:rPr>
                <w:rFonts w:ascii="Arial Narrow" w:hAnsi="Arial Narrow" w:cs="EUAlbertina-Bold"/>
                <w:b/>
                <w:bCs/>
                <w:szCs w:val="22"/>
              </w:rPr>
              <w:t xml:space="preserve"> </w:t>
            </w:r>
            <w:r w:rsidRPr="000D2A86">
              <w:rPr>
                <w:rFonts w:ascii="Arial Narrow" w:hAnsi="Arial Narrow" w:cs="EUAlbertina-Bold"/>
                <w:b/>
                <w:bCs/>
                <w:szCs w:val="22"/>
              </w:rPr>
              <w:t>vrátane ukazovateľov relevantných k HP</w:t>
            </w:r>
            <w:r w:rsidRPr="000D2A86">
              <w:rPr>
                <w:rFonts w:ascii="Arial Narrow" w:hAnsi="Arial Narrow" w:cs="EUAlbertina-Bold"/>
                <w:bCs/>
                <w:szCs w:val="22"/>
              </w:rPr>
              <w:t xml:space="preserve">, ktorý tvorí </w:t>
            </w:r>
            <w:r w:rsidRPr="000D2A86">
              <w:rPr>
                <w:rFonts w:ascii="Arial Narrow" w:hAnsi="Arial Narrow" w:cs="EUAlbertina-Bold"/>
                <w:bCs/>
                <w:szCs w:val="22"/>
                <w:u w:val="single"/>
              </w:rPr>
              <w:t>prílohu č. 3 výzvy</w:t>
            </w:r>
            <w:r w:rsidR="00C423E8" w:rsidRPr="000D2A86">
              <w:rPr>
                <w:rFonts w:ascii="Arial Narrow" w:hAnsi="Arial Narrow" w:cs="EUAlbertina-Bold"/>
                <w:bCs/>
                <w:szCs w:val="22"/>
                <w:u w:val="single"/>
              </w:rPr>
              <w:t xml:space="preserve"> </w:t>
            </w:r>
            <w:r w:rsidR="00C423E8" w:rsidRPr="000D2A86">
              <w:rPr>
                <w:rFonts w:ascii="Arial Narrow" w:hAnsi="Arial Narrow" w:cs="EUAlbertina-Bold"/>
                <w:bCs/>
                <w:szCs w:val="22"/>
              </w:rPr>
              <w:t>a v ktorom je uvedený aj spôsob, akým je určovaná plánovaná hodnota merateľných ukazovateľov, vrátane povinného stanovenia nenulových cieľových hodnôt relevantných merateľných ukazovateľov</w:t>
            </w:r>
            <w:r w:rsidRPr="000D2A86">
              <w:rPr>
                <w:rFonts w:ascii="Arial Narrow" w:hAnsi="Arial Narrow" w:cs="EUAlbertina-Bold"/>
                <w:bCs/>
                <w:szCs w:val="22"/>
              </w:rPr>
              <w:t>.</w:t>
            </w:r>
          </w:p>
        </w:tc>
      </w:tr>
      <w:tr w:rsidR="001310BF" w:rsidRPr="000D2A86" w14:paraId="42443D69" w14:textId="77777777" w:rsidTr="00886E51">
        <w:tblPrEx>
          <w:jc w:val="left"/>
        </w:tblPrEx>
        <w:tc>
          <w:tcPr>
            <w:tcW w:w="568" w:type="dxa"/>
            <w:shd w:val="clear" w:color="auto" w:fill="DBE5F1" w:themeFill="accent1" w:themeFillTint="33"/>
            <w:vAlign w:val="center"/>
          </w:tcPr>
          <w:p w14:paraId="79123C33" w14:textId="4C57D108" w:rsidR="001310BF" w:rsidRPr="000D2A86" w:rsidRDefault="00FC409F" w:rsidP="00A830F4">
            <w:pPr>
              <w:autoSpaceDE w:val="0"/>
              <w:autoSpaceDN w:val="0"/>
              <w:adjustRightInd w:val="0"/>
              <w:spacing w:before="120" w:after="120"/>
              <w:jc w:val="both"/>
              <w:rPr>
                <w:rFonts w:ascii="Arial Narrow" w:hAnsi="Arial Narrow"/>
                <w:b/>
                <w:szCs w:val="22"/>
              </w:rPr>
            </w:pPr>
            <w:r w:rsidRPr="000D2A86">
              <w:rPr>
                <w:rFonts w:ascii="Arial Narrow" w:hAnsi="Arial Narrow"/>
                <w:b/>
                <w:szCs w:val="22"/>
              </w:rPr>
              <w:t>2</w:t>
            </w:r>
            <w:r w:rsidR="00660968" w:rsidRPr="000D2A86">
              <w:rPr>
                <w:rFonts w:ascii="Arial Narrow" w:hAnsi="Arial Narrow"/>
                <w:b/>
                <w:szCs w:val="22"/>
              </w:rPr>
              <w:t>8</w:t>
            </w:r>
          </w:p>
        </w:tc>
        <w:tc>
          <w:tcPr>
            <w:tcW w:w="3908" w:type="dxa"/>
            <w:gridSpan w:val="4"/>
            <w:shd w:val="clear" w:color="auto" w:fill="DBE5F1" w:themeFill="accent1" w:themeFillTint="33"/>
            <w:vAlign w:val="center"/>
          </w:tcPr>
          <w:p w14:paraId="4B9C6EC8" w14:textId="117F74D1" w:rsidR="001310BF" w:rsidRPr="000D2A86" w:rsidRDefault="000139F6" w:rsidP="001C3A3A">
            <w:pPr>
              <w:autoSpaceDE w:val="0"/>
              <w:autoSpaceDN w:val="0"/>
              <w:adjustRightInd w:val="0"/>
              <w:rPr>
                <w:rFonts w:ascii="Arial Narrow" w:hAnsi="Arial Narrow"/>
                <w:b/>
                <w:color w:val="000000"/>
                <w:szCs w:val="22"/>
                <w:lang w:eastAsia="en-AU"/>
              </w:rPr>
            </w:pPr>
            <w:r w:rsidRPr="000D2A86">
              <w:rPr>
                <w:rFonts w:ascii="Arial Narrow" w:hAnsi="Arial Narrow"/>
                <w:b/>
                <w:szCs w:val="22"/>
              </w:rPr>
              <w:t>Podmienka zákazu</w:t>
            </w:r>
            <w:r w:rsidR="00FC409F" w:rsidRPr="000D2A86">
              <w:rPr>
                <w:rFonts w:ascii="Arial Narrow" w:hAnsi="Arial Narrow"/>
                <w:b/>
                <w:szCs w:val="22"/>
              </w:rPr>
              <w:t xml:space="preserve"> opätovného</w:t>
            </w:r>
            <w:r w:rsidRPr="000D2A86">
              <w:rPr>
                <w:rFonts w:ascii="Arial Narrow" w:hAnsi="Arial Narrow"/>
                <w:b/>
                <w:szCs w:val="22"/>
              </w:rPr>
              <w:t xml:space="preserve"> predloženia </w:t>
            </w:r>
            <w:r w:rsidR="000D0769" w:rsidRPr="000D2A86">
              <w:rPr>
                <w:rFonts w:ascii="Arial Narrow" w:hAnsi="Arial Narrow"/>
                <w:b/>
                <w:szCs w:val="22"/>
              </w:rPr>
              <w:t xml:space="preserve">žiadosti o NFP </w:t>
            </w:r>
            <w:r w:rsidR="00821B09" w:rsidRPr="000D2A86">
              <w:rPr>
                <w:rFonts w:ascii="Arial Narrow" w:hAnsi="Arial Narrow"/>
                <w:b/>
                <w:szCs w:val="22"/>
              </w:rPr>
              <w:t xml:space="preserve">s rovnakým predmetom projektu </w:t>
            </w:r>
            <w:r w:rsidR="00FC409F" w:rsidRPr="000D2A86">
              <w:rPr>
                <w:rFonts w:ascii="Arial Narrow" w:hAnsi="Arial Narrow"/>
                <w:b/>
                <w:szCs w:val="22"/>
              </w:rPr>
              <w:t>v prípade neukončenia schvaľovacieho procesu</w:t>
            </w:r>
          </w:p>
        </w:tc>
        <w:tc>
          <w:tcPr>
            <w:tcW w:w="5589" w:type="dxa"/>
            <w:gridSpan w:val="2"/>
            <w:vAlign w:val="center"/>
          </w:tcPr>
          <w:p w14:paraId="65809F0E" w14:textId="59D2BE56" w:rsidR="001310BF" w:rsidRPr="000D2A86" w:rsidRDefault="00FC409F" w:rsidP="009F41A0">
            <w:pPr>
              <w:spacing w:before="120" w:after="120"/>
              <w:jc w:val="both"/>
              <w:rPr>
                <w:rFonts w:ascii="Arial Narrow" w:hAnsi="Arial Narrow" w:cs="Arial"/>
                <w:color w:val="000000"/>
                <w:szCs w:val="22"/>
              </w:rPr>
            </w:pPr>
            <w:r w:rsidRPr="000D2A86">
              <w:rPr>
                <w:rFonts w:ascii="Arial Narrow" w:hAnsi="Arial Narrow" w:cs="Arial"/>
                <w:color w:val="000000"/>
                <w:szCs w:val="22"/>
              </w:rPr>
              <w:t>Žiadateľ nie je oprávnený predložiť ŽoNFP v rámci výzvy v</w:t>
            </w:r>
            <w:r w:rsidR="00593AA2">
              <w:rPr>
                <w:rFonts w:ascii="Arial Narrow" w:hAnsi="Arial Narrow" w:cs="Arial"/>
                <w:color w:val="000000"/>
                <w:szCs w:val="22"/>
              </w:rPr>
              <w:t> </w:t>
            </w:r>
            <w:r w:rsidRPr="000D2A86">
              <w:rPr>
                <w:rFonts w:ascii="Arial Narrow" w:hAnsi="Arial Narrow" w:cs="Arial"/>
                <w:color w:val="000000"/>
                <w:szCs w:val="22"/>
              </w:rPr>
              <w:t>prípade, ak ŽoNFP s rovnakým predmetom projektu už bola schválená v rámci tejto alebo inej výzvy OP KŽP, alebo ak schvaľovanie ŽoNFP s rovnakým predmetom projektu, ktorú žiadateľ plánuje predložiť ešte nebolo ukončené právoplatným rozhodnutím o ŽoNFP a stále prebieha konanie o predmetnej ŽoNFP (t.j. uvedené obmedzenie sa týka aj prípadov, kedy voči vydanému rozhodnutiu bolo podané odvolanie v súlade s § 22 zákona o príspevku z EŠIF a rozhodnutie nenadobudlo právoplatnosť).</w:t>
            </w:r>
          </w:p>
          <w:p w14:paraId="6BDFCFDC" w14:textId="77777777" w:rsidR="005407EF" w:rsidRPr="000D2A86" w:rsidRDefault="005407EF" w:rsidP="009F41A0">
            <w:pPr>
              <w:spacing w:before="120" w:after="120"/>
              <w:jc w:val="both"/>
              <w:rPr>
                <w:rFonts w:ascii="Arial Narrow" w:hAnsi="Arial Narrow" w:cs="Arial"/>
                <w:color w:val="000000"/>
                <w:szCs w:val="22"/>
              </w:rPr>
            </w:pPr>
          </w:p>
          <w:p w14:paraId="4B52CB0B" w14:textId="04DCCC74" w:rsidR="005407EF" w:rsidRPr="000D2A86" w:rsidRDefault="005407EF" w:rsidP="009F41A0">
            <w:pPr>
              <w:spacing w:before="120" w:after="120"/>
              <w:jc w:val="both"/>
              <w:rPr>
                <w:rFonts w:ascii="Arial Narrow" w:hAnsi="Arial Narrow" w:cs="Arial"/>
                <w:color w:val="000000"/>
                <w:szCs w:val="22"/>
              </w:rPr>
            </w:pPr>
            <w:r w:rsidRPr="000D2A86">
              <w:rPr>
                <w:rFonts w:ascii="Arial Narrow" w:hAnsi="Arial Narrow" w:cs="Arial"/>
                <w:color w:val="000000"/>
                <w:szCs w:val="22"/>
              </w:rPr>
              <w:t>Žiadateľ je oprávnený predložiť ŽoNFP s rovnakým predmetom projektu len v prípade, ak bol ukončený schvaľovací proces pôvodnej ŽoNFP vydaním právoplatného Rozhodnutia o</w:t>
            </w:r>
            <w:r w:rsidR="00593AA2">
              <w:rPr>
                <w:rFonts w:ascii="Arial Narrow" w:hAnsi="Arial Narrow" w:cs="Arial"/>
                <w:color w:val="000000"/>
                <w:szCs w:val="22"/>
              </w:rPr>
              <w:t> </w:t>
            </w:r>
            <w:r w:rsidRPr="000D2A86">
              <w:rPr>
                <w:rFonts w:ascii="Arial Narrow" w:hAnsi="Arial Narrow" w:cs="Arial"/>
                <w:color w:val="000000"/>
                <w:szCs w:val="22"/>
              </w:rPr>
              <w:t>neschválení alebo Rozhodnutia o zastavení konania.</w:t>
            </w:r>
          </w:p>
        </w:tc>
      </w:tr>
    </w:tbl>
    <w:p w14:paraId="67BC4F26" w14:textId="77777777" w:rsidR="00086639" w:rsidRPr="000D2A86" w:rsidRDefault="00086639">
      <w:pPr>
        <w:rPr>
          <w:rFonts w:ascii="Arial Narrow" w:hAnsi="Arial Narrow"/>
        </w:rPr>
      </w:pPr>
    </w:p>
    <w:tbl>
      <w:tblPr>
        <w:tblStyle w:val="Mriekatabuky"/>
        <w:tblW w:w="10065" w:type="dxa"/>
        <w:tblInd w:w="-34" w:type="dxa"/>
        <w:tblLook w:val="04A0" w:firstRow="1" w:lastRow="0" w:firstColumn="1" w:lastColumn="0" w:noHBand="0" w:noVBand="1"/>
      </w:tblPr>
      <w:tblGrid>
        <w:gridCol w:w="10065"/>
      </w:tblGrid>
      <w:tr w:rsidR="00E80AD8" w:rsidRPr="000D2A86" w14:paraId="222EC836" w14:textId="77777777" w:rsidTr="009F41A0">
        <w:tc>
          <w:tcPr>
            <w:tcW w:w="10065" w:type="dxa"/>
            <w:shd w:val="clear" w:color="auto" w:fill="244061" w:themeFill="accent1" w:themeFillShade="80"/>
          </w:tcPr>
          <w:p w14:paraId="008C51E7" w14:textId="77777777" w:rsidR="00A67BCB" w:rsidRPr="000D2A86" w:rsidRDefault="00A67BCB" w:rsidP="00E80AD8">
            <w:pPr>
              <w:autoSpaceDE w:val="0"/>
              <w:autoSpaceDN w:val="0"/>
              <w:adjustRightInd w:val="0"/>
              <w:spacing w:before="120" w:after="120"/>
              <w:rPr>
                <w:rFonts w:ascii="Arial Narrow" w:hAnsi="Arial Narrow"/>
                <w:b/>
                <w:color w:val="FFFFFF" w:themeColor="background1"/>
                <w:sz w:val="24"/>
                <w:szCs w:val="28"/>
              </w:rPr>
            </w:pPr>
            <w:r w:rsidRPr="000D2A86">
              <w:rPr>
                <w:rFonts w:ascii="Arial Narrow" w:hAnsi="Arial Narrow"/>
                <w:b/>
                <w:color w:val="FFFFFF" w:themeColor="background1"/>
                <w:sz w:val="24"/>
                <w:szCs w:val="28"/>
              </w:rPr>
              <w:t>3.</w:t>
            </w:r>
            <w:r w:rsidRPr="000D2A86">
              <w:rPr>
                <w:b/>
                <w:bCs/>
                <w:color w:val="FFFFFF" w:themeColor="background1"/>
                <w:sz w:val="24"/>
                <w:szCs w:val="28"/>
                <w:lang w:eastAsia="en-AU"/>
              </w:rPr>
              <w:t xml:space="preserve"> </w:t>
            </w:r>
            <w:r w:rsidR="003A271E" w:rsidRPr="000D2A86">
              <w:rPr>
                <w:rFonts w:ascii="Arial Narrow" w:hAnsi="Arial Narrow"/>
                <w:b/>
                <w:color w:val="FFFFFF" w:themeColor="background1"/>
                <w:sz w:val="24"/>
                <w:szCs w:val="28"/>
              </w:rPr>
              <w:t xml:space="preserve">OVEROVANIE PODMIENOK POSKYTNUTIA PRÍSPEVKU A ĎALŠIE INFORMÁCIE K VÝZVE </w:t>
            </w:r>
          </w:p>
        </w:tc>
      </w:tr>
      <w:tr w:rsidR="00F90A12" w:rsidRPr="000D2A86" w14:paraId="77427085" w14:textId="77777777" w:rsidTr="009F41A0">
        <w:tc>
          <w:tcPr>
            <w:tcW w:w="10065" w:type="dxa"/>
            <w:tcBorders>
              <w:bottom w:val="single" w:sz="4" w:space="0" w:color="auto"/>
            </w:tcBorders>
          </w:tcPr>
          <w:p w14:paraId="237BD65B" w14:textId="77777777" w:rsidR="002509F8" w:rsidRPr="000D2A86" w:rsidRDefault="002509F8" w:rsidP="009F41A0">
            <w:pPr>
              <w:widowControl w:val="0"/>
              <w:spacing w:before="240" w:after="120"/>
              <w:jc w:val="both"/>
              <w:outlineLvl w:val="1"/>
              <w:rPr>
                <w:rFonts w:ascii="Arial Narrow" w:hAnsi="Arial Narrow"/>
                <w:b/>
                <w:u w:val="single"/>
              </w:rPr>
            </w:pPr>
            <w:r w:rsidRPr="000D2A86">
              <w:rPr>
                <w:rFonts w:ascii="Arial Narrow" w:hAnsi="Arial Narrow"/>
                <w:b/>
                <w:u w:val="single"/>
              </w:rPr>
              <w:t>Overovanie podmienok poskytnutia príspevku:</w:t>
            </w:r>
          </w:p>
          <w:p w14:paraId="70A49D5E" w14:textId="713CEDB1" w:rsidR="00EB358F" w:rsidRPr="000D2A86" w:rsidRDefault="0056021E" w:rsidP="009F41A0">
            <w:pPr>
              <w:spacing w:before="120" w:after="120"/>
              <w:jc w:val="both"/>
              <w:rPr>
                <w:rFonts w:ascii="Arial Narrow" w:hAnsi="Arial Narrow"/>
              </w:rPr>
            </w:pPr>
            <w:r w:rsidRPr="000D2A86">
              <w:rPr>
                <w:rFonts w:ascii="Arial Narrow" w:hAnsi="Arial Narrow"/>
              </w:rPr>
              <w:t>Poskytovateľ</w:t>
            </w:r>
            <w:r w:rsidR="002509F8" w:rsidRPr="000D2A86">
              <w:rPr>
                <w:rFonts w:ascii="Arial Narrow" w:hAnsi="Arial Narrow"/>
              </w:rPr>
              <w:t xml:space="preserve"> v konaní o</w:t>
            </w:r>
            <w:r w:rsidR="000D0769" w:rsidRPr="000D2A86">
              <w:rPr>
                <w:rFonts w:ascii="Arial Narrow" w:hAnsi="Arial Narrow"/>
              </w:rPr>
              <w:t xml:space="preserve"> žiadosti o NFP </w:t>
            </w:r>
            <w:r w:rsidR="002509F8" w:rsidRPr="000D2A86">
              <w:rPr>
                <w:rFonts w:ascii="Arial Narrow" w:hAnsi="Arial Narrow"/>
              </w:rPr>
              <w:t>overuje splnenie podmienok poskytnutia príspevku v súlade s výzvou</w:t>
            </w:r>
            <w:r w:rsidR="00C27A32" w:rsidRPr="000D2A86">
              <w:rPr>
                <w:rFonts w:ascii="Arial Narrow" w:hAnsi="Arial Narrow"/>
              </w:rPr>
              <w:t xml:space="preserve"> </w:t>
            </w:r>
            <w:r w:rsidR="002509F8" w:rsidRPr="000D2A86">
              <w:rPr>
                <w:rFonts w:ascii="Arial Narrow" w:hAnsi="Arial Narrow"/>
              </w:rPr>
              <w:t>a dokumentmi, na</w:t>
            </w:r>
            <w:r w:rsidR="004D0469" w:rsidRPr="000D2A86">
              <w:rPr>
                <w:rFonts w:ascii="Arial Narrow" w:hAnsi="Arial Narrow"/>
              </w:rPr>
              <w:t> </w:t>
            </w:r>
            <w:r w:rsidR="002509F8" w:rsidRPr="000D2A86">
              <w:rPr>
                <w:rFonts w:ascii="Arial Narrow" w:hAnsi="Arial Narrow"/>
              </w:rPr>
              <w:t>ktoré sa výzva odvoláva. Konanie o</w:t>
            </w:r>
            <w:r w:rsidR="000D0769" w:rsidRPr="000D2A86">
              <w:rPr>
                <w:rFonts w:ascii="Arial Narrow" w:hAnsi="Arial Narrow"/>
              </w:rPr>
              <w:t xml:space="preserve"> žiadosti o NFP </w:t>
            </w:r>
            <w:r w:rsidRPr="000D2A86">
              <w:rPr>
                <w:rFonts w:ascii="Arial Narrow" w:hAnsi="Arial Narrow"/>
              </w:rPr>
              <w:t>začína doručením ŽoNFP</w:t>
            </w:r>
            <w:r w:rsidR="00EB7575">
              <w:rPr>
                <w:rFonts w:ascii="Arial Narrow" w:hAnsi="Arial Narrow"/>
              </w:rPr>
              <w:t xml:space="preserve"> riadne, včas a v určenej forme</w:t>
            </w:r>
            <w:r w:rsidRPr="000D2A86">
              <w:rPr>
                <w:rFonts w:ascii="Arial Narrow" w:hAnsi="Arial Narrow"/>
              </w:rPr>
              <w:t xml:space="preserve"> </w:t>
            </w:r>
            <w:r w:rsidR="00476317" w:rsidRPr="000D2A86">
              <w:rPr>
                <w:rFonts w:ascii="Arial Narrow" w:hAnsi="Arial Narrow"/>
              </w:rPr>
              <w:t xml:space="preserve">a </w:t>
            </w:r>
            <w:r w:rsidR="002509F8" w:rsidRPr="000D2A86">
              <w:rPr>
                <w:rFonts w:ascii="Arial Narrow" w:hAnsi="Arial Narrow"/>
              </w:rPr>
              <w:t>prebieha v rámci nasledujúcich základných fáz:</w:t>
            </w:r>
          </w:p>
          <w:p w14:paraId="51C085A5" w14:textId="77777777" w:rsidR="002509F8" w:rsidRPr="000D2A86" w:rsidRDefault="002509F8" w:rsidP="00AB0DB3">
            <w:pPr>
              <w:pStyle w:val="Odsekzoznamu"/>
              <w:numPr>
                <w:ilvl w:val="0"/>
                <w:numId w:val="9"/>
              </w:numPr>
              <w:jc w:val="both"/>
              <w:rPr>
                <w:rFonts w:ascii="Arial Narrow" w:hAnsi="Arial Narrow"/>
              </w:rPr>
            </w:pPr>
            <w:r w:rsidRPr="000D2A86">
              <w:rPr>
                <w:rFonts w:ascii="Arial Narrow" w:hAnsi="Arial Narrow"/>
              </w:rPr>
              <w:t>Administratívne overenie</w:t>
            </w:r>
          </w:p>
          <w:p w14:paraId="61D3ED52" w14:textId="739A8CF2" w:rsidR="002509F8" w:rsidRPr="000D2A86" w:rsidRDefault="002509F8" w:rsidP="00AB0DB3">
            <w:pPr>
              <w:pStyle w:val="Odsekzoznamu"/>
              <w:numPr>
                <w:ilvl w:val="0"/>
                <w:numId w:val="9"/>
              </w:numPr>
              <w:jc w:val="both"/>
              <w:rPr>
                <w:rFonts w:ascii="Arial Narrow" w:hAnsi="Arial Narrow"/>
              </w:rPr>
            </w:pPr>
            <w:r w:rsidRPr="000D2A86">
              <w:rPr>
                <w:rFonts w:ascii="Arial Narrow" w:hAnsi="Arial Narrow"/>
              </w:rPr>
              <w:t>Odborné hodnotenie a výber</w:t>
            </w:r>
          </w:p>
          <w:p w14:paraId="1A444F96" w14:textId="0B1E199A" w:rsidR="00C507DC" w:rsidRPr="000D2A86" w:rsidRDefault="002509F8" w:rsidP="00AB0DB3">
            <w:pPr>
              <w:pStyle w:val="Odsekzoznamu"/>
              <w:numPr>
                <w:ilvl w:val="0"/>
                <w:numId w:val="9"/>
              </w:numPr>
              <w:jc w:val="both"/>
              <w:rPr>
                <w:rFonts w:ascii="Arial Narrow" w:hAnsi="Arial Narrow"/>
              </w:rPr>
            </w:pPr>
            <w:r w:rsidRPr="000D2A86">
              <w:rPr>
                <w:rFonts w:ascii="Arial Narrow" w:hAnsi="Arial Narrow"/>
              </w:rPr>
              <w:t>Opravné prostriedky (nepovinná časť konania)</w:t>
            </w:r>
          </w:p>
          <w:p w14:paraId="49ADFD71" w14:textId="71E423FB" w:rsidR="00416D7D" w:rsidRPr="000D2A86" w:rsidRDefault="00476317" w:rsidP="009F41A0">
            <w:pPr>
              <w:spacing w:before="120" w:after="120"/>
              <w:jc w:val="both"/>
              <w:rPr>
                <w:rFonts w:ascii="Arial Narrow" w:hAnsi="Arial Narrow"/>
              </w:rPr>
            </w:pPr>
            <w:r w:rsidRPr="000D2A86">
              <w:rPr>
                <w:rFonts w:ascii="Arial Narrow" w:hAnsi="Arial Narrow"/>
              </w:rPr>
              <w:t>Poskytovateľ</w:t>
            </w:r>
            <w:r w:rsidR="00C507DC" w:rsidRPr="000D2A86">
              <w:rPr>
                <w:rFonts w:ascii="Arial Narrow" w:hAnsi="Arial Narrow"/>
              </w:rPr>
              <w:t xml:space="preserve"> je oprávnený overiť podmienky poskytnutia príspevku alebo niektoré z podmienok poskytnutia príspevku v rámci konania o</w:t>
            </w:r>
            <w:r w:rsidR="000D0769" w:rsidRPr="000D2A86">
              <w:rPr>
                <w:rFonts w:ascii="Arial Narrow" w:hAnsi="Arial Narrow"/>
              </w:rPr>
              <w:t xml:space="preserve"> žiadosti o NFP </w:t>
            </w:r>
            <w:r w:rsidR="00C507DC" w:rsidRPr="000D2A86">
              <w:rPr>
                <w:rFonts w:ascii="Arial Narrow" w:hAnsi="Arial Narrow"/>
              </w:rPr>
              <w:t xml:space="preserve">priamo </w:t>
            </w:r>
            <w:r w:rsidR="00C237FE" w:rsidRPr="000D2A86">
              <w:rPr>
                <w:rFonts w:ascii="Arial Narrow" w:hAnsi="Arial Narrow"/>
              </w:rPr>
              <w:t>na mieste u žiadateľa</w:t>
            </w:r>
            <w:r w:rsidR="00C507DC" w:rsidRPr="000D2A86">
              <w:rPr>
                <w:rFonts w:ascii="Arial Narrow" w:hAnsi="Arial Narrow"/>
              </w:rPr>
              <w:t>.</w:t>
            </w:r>
          </w:p>
          <w:p w14:paraId="32E0AA9F" w14:textId="36D05877" w:rsidR="002509F8" w:rsidRPr="000D2A86" w:rsidRDefault="002509F8" w:rsidP="009F41A0">
            <w:pPr>
              <w:spacing w:before="120" w:after="120"/>
              <w:jc w:val="both"/>
              <w:rPr>
                <w:rFonts w:ascii="Arial Narrow" w:hAnsi="Arial Narrow"/>
              </w:rPr>
            </w:pPr>
            <w:r w:rsidRPr="000D2A86">
              <w:rPr>
                <w:rFonts w:ascii="Arial Narrow" w:hAnsi="Arial Narrow"/>
              </w:rPr>
              <w:t xml:space="preserve">Bližšie informácie o postupe </w:t>
            </w:r>
            <w:r w:rsidR="00476317" w:rsidRPr="000D2A86">
              <w:rPr>
                <w:rFonts w:ascii="Arial Narrow" w:hAnsi="Arial Narrow"/>
              </w:rPr>
              <w:t>poskytovateľa</w:t>
            </w:r>
            <w:r w:rsidR="00853679" w:rsidRPr="000D2A86">
              <w:rPr>
                <w:rFonts w:ascii="Arial Narrow" w:hAnsi="Arial Narrow"/>
              </w:rPr>
              <w:t xml:space="preserve"> </w:t>
            </w:r>
            <w:r w:rsidRPr="000D2A86">
              <w:rPr>
                <w:rFonts w:ascii="Arial Narrow" w:hAnsi="Arial Narrow"/>
              </w:rPr>
              <w:t xml:space="preserve">v rámci jednotlivých fáz konania sú dostupné v Príručke pre žiadateľa, </w:t>
            </w:r>
            <w:r w:rsidR="00C27A32" w:rsidRPr="000D2A86">
              <w:rPr>
                <w:rFonts w:ascii="Arial Narrow" w:hAnsi="Arial Narrow"/>
              </w:rPr>
              <w:t>kapitola 4.</w:t>
            </w:r>
          </w:p>
          <w:p w14:paraId="6FFE760B" w14:textId="77777777" w:rsidR="002509F8" w:rsidRPr="000D2A86" w:rsidRDefault="003862ED" w:rsidP="009F41A0">
            <w:pPr>
              <w:spacing w:before="120" w:after="120"/>
              <w:jc w:val="both"/>
              <w:rPr>
                <w:rFonts w:ascii="Arial Narrow" w:hAnsi="Arial Narrow"/>
              </w:rPr>
            </w:pPr>
            <w:r w:rsidRPr="000D2A86">
              <w:rPr>
                <w:rFonts w:ascii="Arial Narrow" w:hAnsi="Arial Narrow"/>
              </w:rPr>
              <w:t>O</w:t>
            </w:r>
            <w:r w:rsidR="002509F8" w:rsidRPr="000D2A86">
              <w:rPr>
                <w:rFonts w:ascii="Arial Narrow" w:hAnsi="Arial Narrow"/>
              </w:rPr>
              <w:t> žiadosti o NFP môže byť v súlade so zákonom o príspevku z EŠIF rozhodnuté nasledovne:</w:t>
            </w:r>
          </w:p>
          <w:p w14:paraId="10036D80" w14:textId="77777777" w:rsidR="002509F8" w:rsidRPr="000D2A86" w:rsidRDefault="003862ED" w:rsidP="009F41A0">
            <w:pPr>
              <w:pStyle w:val="Odsekzoznamu"/>
              <w:numPr>
                <w:ilvl w:val="0"/>
                <w:numId w:val="66"/>
              </w:numPr>
              <w:jc w:val="both"/>
              <w:rPr>
                <w:rFonts w:ascii="Arial Narrow" w:hAnsi="Arial Narrow"/>
              </w:rPr>
            </w:pPr>
            <w:r w:rsidRPr="000D2A86">
              <w:rPr>
                <w:rFonts w:ascii="Arial Narrow" w:hAnsi="Arial Narrow"/>
              </w:rPr>
              <w:t>v</w:t>
            </w:r>
            <w:r w:rsidR="002509F8" w:rsidRPr="000D2A86">
              <w:rPr>
                <w:rFonts w:ascii="Arial Narrow" w:hAnsi="Arial Narrow"/>
              </w:rPr>
              <w:t>ydaním rozhodnutia o schválení žiadosti o</w:t>
            </w:r>
            <w:r w:rsidRPr="000D2A86">
              <w:rPr>
                <w:rFonts w:ascii="Arial Narrow" w:hAnsi="Arial Narrow"/>
              </w:rPr>
              <w:t> </w:t>
            </w:r>
            <w:r w:rsidR="002509F8" w:rsidRPr="000D2A86">
              <w:rPr>
                <w:rFonts w:ascii="Arial Narrow" w:hAnsi="Arial Narrow"/>
              </w:rPr>
              <w:t>NFP</w:t>
            </w:r>
            <w:r w:rsidRPr="000D2A86">
              <w:rPr>
                <w:rFonts w:ascii="Arial Narrow" w:hAnsi="Arial Narrow"/>
              </w:rPr>
              <w:t>,</w:t>
            </w:r>
            <w:r w:rsidR="002509F8" w:rsidRPr="000D2A86">
              <w:rPr>
                <w:rFonts w:ascii="Arial Narrow" w:hAnsi="Arial Narrow"/>
              </w:rPr>
              <w:t xml:space="preserve"> </w:t>
            </w:r>
          </w:p>
          <w:p w14:paraId="6E8C7162" w14:textId="77777777" w:rsidR="002509F8" w:rsidRPr="000D2A86" w:rsidRDefault="003862ED" w:rsidP="009F41A0">
            <w:pPr>
              <w:pStyle w:val="Odsekzoznamu"/>
              <w:numPr>
                <w:ilvl w:val="0"/>
                <w:numId w:val="66"/>
              </w:numPr>
              <w:jc w:val="both"/>
              <w:rPr>
                <w:rFonts w:ascii="Arial Narrow" w:hAnsi="Arial Narrow"/>
              </w:rPr>
            </w:pPr>
            <w:r w:rsidRPr="000D2A86">
              <w:rPr>
                <w:rFonts w:ascii="Arial Narrow" w:hAnsi="Arial Narrow"/>
              </w:rPr>
              <w:t>v</w:t>
            </w:r>
            <w:r w:rsidR="002509F8" w:rsidRPr="000D2A86">
              <w:rPr>
                <w:rFonts w:ascii="Arial Narrow" w:hAnsi="Arial Narrow"/>
              </w:rPr>
              <w:t>ydaním rozhodnutia o neschválení žiadosti o</w:t>
            </w:r>
            <w:r w:rsidRPr="000D2A86">
              <w:rPr>
                <w:rFonts w:ascii="Arial Narrow" w:hAnsi="Arial Narrow"/>
              </w:rPr>
              <w:t> </w:t>
            </w:r>
            <w:r w:rsidR="002509F8" w:rsidRPr="000D2A86">
              <w:rPr>
                <w:rFonts w:ascii="Arial Narrow" w:hAnsi="Arial Narrow"/>
              </w:rPr>
              <w:t>NFP</w:t>
            </w:r>
            <w:r w:rsidRPr="000D2A86">
              <w:rPr>
                <w:rFonts w:ascii="Arial Narrow" w:hAnsi="Arial Narrow"/>
              </w:rPr>
              <w:t>,</w:t>
            </w:r>
          </w:p>
          <w:p w14:paraId="1CE6AB0C" w14:textId="77777777" w:rsidR="00C2590F" w:rsidRPr="000D2A86" w:rsidRDefault="003862ED" w:rsidP="009F41A0">
            <w:pPr>
              <w:pStyle w:val="Odsekzoznamu"/>
              <w:numPr>
                <w:ilvl w:val="0"/>
                <w:numId w:val="66"/>
              </w:numPr>
              <w:jc w:val="both"/>
              <w:rPr>
                <w:rFonts w:ascii="Arial Narrow" w:hAnsi="Arial Narrow"/>
              </w:rPr>
            </w:pPr>
            <w:r w:rsidRPr="000D2A86">
              <w:rPr>
                <w:rFonts w:ascii="Arial Narrow" w:hAnsi="Arial Narrow"/>
              </w:rPr>
              <w:t>v</w:t>
            </w:r>
            <w:r w:rsidR="002509F8" w:rsidRPr="000D2A86">
              <w:rPr>
                <w:rFonts w:ascii="Arial Narrow" w:hAnsi="Arial Narrow"/>
              </w:rPr>
              <w:t>ydaním rozhodnutia o zastavení konania o žiadosti o</w:t>
            </w:r>
            <w:r w:rsidRPr="000D2A86">
              <w:rPr>
                <w:rFonts w:ascii="Arial Narrow" w:hAnsi="Arial Narrow"/>
              </w:rPr>
              <w:t> </w:t>
            </w:r>
            <w:r w:rsidR="002509F8" w:rsidRPr="000D2A86">
              <w:rPr>
                <w:rFonts w:ascii="Arial Narrow" w:hAnsi="Arial Narrow"/>
              </w:rPr>
              <w:t>NFP</w:t>
            </w:r>
            <w:r w:rsidRPr="000D2A86">
              <w:rPr>
                <w:rFonts w:ascii="Arial Narrow" w:hAnsi="Arial Narrow"/>
              </w:rPr>
              <w:t>.</w:t>
            </w:r>
          </w:p>
          <w:p w14:paraId="49696C03" w14:textId="77777777" w:rsidR="00541082" w:rsidRPr="000D2A86" w:rsidRDefault="00541082" w:rsidP="009F41A0">
            <w:pPr>
              <w:spacing w:before="240" w:after="120"/>
              <w:jc w:val="both"/>
              <w:rPr>
                <w:rFonts w:ascii="Arial Narrow" w:hAnsi="Arial Narrow"/>
                <w:b/>
                <w:szCs w:val="22"/>
                <w:u w:val="single"/>
              </w:rPr>
            </w:pPr>
            <w:r w:rsidRPr="000D2A86">
              <w:rPr>
                <w:rFonts w:ascii="Arial Narrow" w:hAnsi="Arial Narrow"/>
                <w:b/>
                <w:szCs w:val="22"/>
                <w:u w:val="single"/>
              </w:rPr>
              <w:t>Využitie zásobníka ŽoNFP (v súlade s § 21 zákona o príspevku z EŠIF)</w:t>
            </w:r>
          </w:p>
          <w:p w14:paraId="72178468" w14:textId="20B9ED91" w:rsidR="00AB0933" w:rsidRPr="000D2A86" w:rsidRDefault="00AB0933" w:rsidP="00593AA2">
            <w:pPr>
              <w:spacing w:before="120" w:after="120"/>
              <w:jc w:val="both"/>
              <w:rPr>
                <w:rFonts w:ascii="Arial Narrow" w:hAnsi="Arial Narrow"/>
                <w:szCs w:val="22"/>
              </w:rPr>
            </w:pPr>
            <w:r w:rsidRPr="000D2A86">
              <w:rPr>
                <w:rFonts w:ascii="Arial Narrow" w:hAnsi="Arial Narrow"/>
                <w:szCs w:val="22"/>
              </w:rPr>
              <w:t>V rámci tejto výzvy poskytovateľ môže využiť tzv. zásobník projektov, t.j. zmeniť právoplatné rozhodnutie o neschválení žiadosti o NFP a rozhodnúť o schválení žiadosti o NFP za predpokladu, že budú splnené všetky nasledovné podmienky:</w:t>
            </w:r>
          </w:p>
          <w:p w14:paraId="74C92463" w14:textId="2DA300E8" w:rsidR="00541082" w:rsidRPr="000D2A86" w:rsidRDefault="00541082" w:rsidP="009F41A0">
            <w:pPr>
              <w:pStyle w:val="Odsekzoznamu"/>
              <w:numPr>
                <w:ilvl w:val="0"/>
                <w:numId w:val="67"/>
              </w:numPr>
              <w:autoSpaceDE w:val="0"/>
              <w:autoSpaceDN w:val="0"/>
              <w:adjustRightInd w:val="0"/>
              <w:jc w:val="both"/>
              <w:rPr>
                <w:rFonts w:ascii="Arial Narrow" w:hAnsi="Arial Narrow" w:cs="Arial"/>
                <w:color w:val="000000"/>
                <w:szCs w:val="22"/>
              </w:rPr>
            </w:pPr>
            <w:r w:rsidRPr="000D2A86">
              <w:rPr>
                <w:rFonts w:ascii="Arial Narrow" w:hAnsi="Arial Narrow" w:cs="Arial"/>
                <w:color w:val="000000"/>
                <w:szCs w:val="22"/>
              </w:rPr>
              <w:t>rozhodnutie o neschválení žiadosti o NFP bolo vydané len z dôvodu nedostatku finančných prostriedkov určených vo výzve</w:t>
            </w:r>
            <w:r w:rsidR="00853679" w:rsidRPr="000D2A86">
              <w:rPr>
                <w:rFonts w:ascii="Arial Narrow" w:hAnsi="Arial Narrow" w:cs="Arial"/>
                <w:color w:val="000000"/>
                <w:szCs w:val="22"/>
              </w:rPr>
              <w:t>, resp. jej časti za príslušnú podaktivitu OP KŽP</w:t>
            </w:r>
            <w:r w:rsidRPr="000D2A86">
              <w:rPr>
                <w:rFonts w:ascii="Arial Narrow" w:hAnsi="Arial Narrow" w:cs="Arial"/>
                <w:color w:val="000000"/>
                <w:szCs w:val="22"/>
              </w:rPr>
              <w:t xml:space="preserve"> a dôvod neschválenia bol explicitne uvedený v rozhodnutí o neschválení žiadosti o NFP,</w:t>
            </w:r>
          </w:p>
          <w:p w14:paraId="6385F1F5" w14:textId="2609D146" w:rsidR="00541082" w:rsidRPr="000D2A86" w:rsidRDefault="00EE488F" w:rsidP="009F41A0">
            <w:pPr>
              <w:pStyle w:val="Odsekzoznamu"/>
              <w:numPr>
                <w:ilvl w:val="0"/>
                <w:numId w:val="67"/>
              </w:numPr>
              <w:autoSpaceDE w:val="0"/>
              <w:autoSpaceDN w:val="0"/>
              <w:adjustRightInd w:val="0"/>
              <w:jc w:val="both"/>
              <w:rPr>
                <w:rFonts w:ascii="Arial Narrow" w:hAnsi="Arial Narrow" w:cs="Arial"/>
                <w:color w:val="000000"/>
                <w:szCs w:val="22"/>
              </w:rPr>
            </w:pPr>
            <w:r w:rsidRPr="000D2A86">
              <w:rPr>
                <w:rFonts w:ascii="Arial Narrow" w:hAnsi="Arial Narrow" w:cs="Arial"/>
                <w:color w:val="000000"/>
                <w:szCs w:val="22"/>
              </w:rPr>
              <w:lastRenderedPageBreak/>
              <w:t>poskytovateľ</w:t>
            </w:r>
            <w:r w:rsidR="00541082" w:rsidRPr="000D2A86">
              <w:rPr>
                <w:rFonts w:ascii="Arial Narrow" w:hAnsi="Arial Narrow" w:cs="Arial"/>
                <w:color w:val="000000"/>
                <w:szCs w:val="22"/>
              </w:rPr>
              <w:t xml:space="preserve"> disponuje dostatočnými finančnými prostriedkami určenými na zabezpečenie financovania projektu, ktorý je predmetom žiadosti o NFP, </w:t>
            </w:r>
          </w:p>
          <w:p w14:paraId="24A037EC" w14:textId="77777777" w:rsidR="00541082" w:rsidRPr="000D2A86" w:rsidRDefault="00541082" w:rsidP="009F41A0">
            <w:pPr>
              <w:pStyle w:val="Odsekzoznamu"/>
              <w:numPr>
                <w:ilvl w:val="0"/>
                <w:numId w:val="67"/>
              </w:numPr>
              <w:autoSpaceDE w:val="0"/>
              <w:autoSpaceDN w:val="0"/>
              <w:adjustRightInd w:val="0"/>
              <w:jc w:val="both"/>
              <w:rPr>
                <w:rFonts w:ascii="Arial Narrow" w:hAnsi="Arial Narrow" w:cs="Arial"/>
                <w:color w:val="000000"/>
                <w:szCs w:val="22"/>
              </w:rPr>
            </w:pPr>
            <w:r w:rsidRPr="000D2A86">
              <w:rPr>
                <w:rFonts w:ascii="Arial Narrow" w:hAnsi="Arial Narrow" w:cs="Arial"/>
                <w:color w:val="000000"/>
                <w:szCs w:val="22"/>
              </w:rPr>
              <w:t xml:space="preserve">žiadateľ preukázateľne spĺňa podmienky poskytnutia príspevku určené vo výzve </w:t>
            </w:r>
            <w:r w:rsidRPr="000D2A86">
              <w:rPr>
                <w:rFonts w:ascii="Arial Narrow" w:hAnsi="Arial Narrow"/>
                <w:szCs w:val="22"/>
              </w:rPr>
              <w:t>– overenie podmienok poskytnutia príspevku je predpokladom zmeny rozhodnutia o neschválení žiadosti o NFP</w:t>
            </w:r>
            <w:r w:rsidRPr="000D2A86">
              <w:rPr>
                <w:rFonts w:ascii="Arial Narrow" w:hAnsi="Arial Narrow" w:cs="Arial"/>
                <w:color w:val="000000"/>
                <w:szCs w:val="22"/>
              </w:rPr>
              <w:t xml:space="preserve">, </w:t>
            </w:r>
          </w:p>
          <w:p w14:paraId="318E0C23" w14:textId="5FFBA560" w:rsidR="00541082" w:rsidRPr="000D2A86" w:rsidRDefault="00541082" w:rsidP="009F41A0">
            <w:pPr>
              <w:pStyle w:val="Odsekzoznamu"/>
              <w:numPr>
                <w:ilvl w:val="0"/>
                <w:numId w:val="67"/>
              </w:numPr>
              <w:autoSpaceDE w:val="0"/>
              <w:autoSpaceDN w:val="0"/>
              <w:adjustRightInd w:val="0"/>
              <w:jc w:val="both"/>
              <w:rPr>
                <w:rFonts w:ascii="Arial Narrow" w:hAnsi="Arial Narrow" w:cs="Arial"/>
                <w:color w:val="000000"/>
                <w:szCs w:val="22"/>
              </w:rPr>
            </w:pPr>
            <w:r w:rsidRPr="000D2A86">
              <w:rPr>
                <w:rFonts w:ascii="Arial Narrow" w:hAnsi="Arial Narrow" w:cs="Arial"/>
                <w:color w:val="000000"/>
                <w:szCs w:val="22"/>
              </w:rPr>
              <w:t xml:space="preserve">žiadateľ so zmenou rozhodnutia súhlasí – nakoľko </w:t>
            </w:r>
            <w:r w:rsidRPr="000D2A86">
              <w:rPr>
                <w:rFonts w:ascii="Arial Narrow" w:hAnsi="Arial Narrow"/>
                <w:szCs w:val="22"/>
              </w:rPr>
              <w:t>od vydania rozhodnutia mohol uplynúť dlhší čas a žiadateľ nemusí mať už záujem na schválení žiadosti o NFP, je podmienkou zmeny rozhodnutia aj súhlas žiadateľa so zmenou rozhodnutia</w:t>
            </w:r>
            <w:r w:rsidR="00AB0933" w:rsidRPr="000D2A86">
              <w:rPr>
                <w:rFonts w:ascii="Arial Narrow" w:hAnsi="Arial Narrow" w:cs="Arial"/>
                <w:color w:val="000000"/>
                <w:szCs w:val="22"/>
              </w:rPr>
              <w:t>.</w:t>
            </w:r>
          </w:p>
          <w:p w14:paraId="3174656B" w14:textId="576FB591" w:rsidR="00541082" w:rsidRPr="000D2A86" w:rsidRDefault="00EE488F" w:rsidP="009F41A0">
            <w:pPr>
              <w:autoSpaceDE w:val="0"/>
              <w:autoSpaceDN w:val="0"/>
              <w:adjustRightInd w:val="0"/>
              <w:spacing w:before="120" w:after="120"/>
              <w:jc w:val="both"/>
              <w:rPr>
                <w:rFonts w:ascii="Arial Narrow" w:hAnsi="Arial Narrow" w:cs="Arial"/>
                <w:color w:val="000000"/>
                <w:szCs w:val="22"/>
              </w:rPr>
            </w:pPr>
            <w:r w:rsidRPr="000D2A86">
              <w:rPr>
                <w:rFonts w:ascii="Arial Narrow" w:hAnsi="Arial Narrow" w:cs="Arial"/>
                <w:color w:val="000000"/>
                <w:szCs w:val="22"/>
              </w:rPr>
              <w:t>Poskytovateľ</w:t>
            </w:r>
            <w:r w:rsidR="00541082" w:rsidRPr="000D2A86">
              <w:rPr>
                <w:rFonts w:ascii="Arial Narrow" w:hAnsi="Arial Narrow" w:cs="Arial"/>
                <w:color w:val="000000"/>
                <w:szCs w:val="22"/>
              </w:rPr>
              <w:t xml:space="preserve"> je pri rozhodovaní o zmene rozhodnutia o neschválení žiadosti o NFP na rozhodnutie o schválení žiadosti o NFP viazaný poradím žiadostí o NFP, ktoré bolo určené na základe aplikácie kritérií pre výber projektov v konaní o žiadosti o</w:t>
            </w:r>
            <w:r w:rsidR="00853679" w:rsidRPr="000D2A86">
              <w:rPr>
                <w:rFonts w:ascii="Arial Narrow" w:hAnsi="Arial Narrow" w:cs="Arial"/>
                <w:color w:val="000000"/>
                <w:szCs w:val="22"/>
              </w:rPr>
              <w:t> </w:t>
            </w:r>
            <w:r w:rsidR="00541082" w:rsidRPr="000D2A86">
              <w:rPr>
                <w:rFonts w:ascii="Arial Narrow" w:hAnsi="Arial Narrow" w:cs="Arial"/>
                <w:color w:val="000000"/>
                <w:szCs w:val="22"/>
              </w:rPr>
              <w:t>NFP</w:t>
            </w:r>
            <w:r w:rsidR="00853679" w:rsidRPr="000D2A86">
              <w:rPr>
                <w:rFonts w:ascii="Arial Narrow" w:hAnsi="Arial Narrow" w:cs="Arial"/>
                <w:color w:val="000000"/>
                <w:szCs w:val="22"/>
              </w:rPr>
              <w:t xml:space="preserve"> pre príslušnú podaktivitu OP KŽP</w:t>
            </w:r>
            <w:r w:rsidR="00541082" w:rsidRPr="000D2A86">
              <w:rPr>
                <w:rFonts w:ascii="Arial Narrow" w:hAnsi="Arial Narrow" w:cs="Arial"/>
                <w:color w:val="000000"/>
                <w:szCs w:val="22"/>
              </w:rPr>
              <w:t>, pričom najprv koná o žiadosti o NFP, ktorá dosiahla najvyššie umiestnenie spomedzi žiadostí o</w:t>
            </w:r>
            <w:r w:rsidR="00853679" w:rsidRPr="000D2A86">
              <w:rPr>
                <w:rFonts w:ascii="Arial Narrow" w:hAnsi="Arial Narrow" w:cs="Arial"/>
                <w:color w:val="000000"/>
                <w:szCs w:val="22"/>
              </w:rPr>
              <w:t> </w:t>
            </w:r>
            <w:r w:rsidR="00541082" w:rsidRPr="000D2A86">
              <w:rPr>
                <w:rFonts w:ascii="Arial Narrow" w:hAnsi="Arial Narrow" w:cs="Arial"/>
                <w:color w:val="000000"/>
                <w:szCs w:val="22"/>
              </w:rPr>
              <w:t>NFP</w:t>
            </w:r>
            <w:r w:rsidR="00853679" w:rsidRPr="000D2A86">
              <w:rPr>
                <w:rFonts w:ascii="Arial Narrow" w:hAnsi="Arial Narrow" w:cs="Arial"/>
                <w:color w:val="000000"/>
                <w:szCs w:val="22"/>
              </w:rPr>
              <w:t xml:space="preserve"> pre príslušnú podaktivitu OP KŽP</w:t>
            </w:r>
            <w:r w:rsidR="00541082" w:rsidRPr="000D2A86">
              <w:rPr>
                <w:rFonts w:ascii="Arial Narrow" w:hAnsi="Arial Narrow" w:cs="Arial"/>
                <w:color w:val="000000"/>
                <w:szCs w:val="22"/>
              </w:rPr>
              <w:t xml:space="preserve">, ktoré nebolo možné schváliť z dôvodu nedostatku finančných </w:t>
            </w:r>
            <w:r w:rsidR="00AB0933" w:rsidRPr="000D2A86">
              <w:rPr>
                <w:rFonts w:ascii="Arial Narrow" w:hAnsi="Arial Narrow" w:cs="Arial"/>
                <w:color w:val="000000"/>
                <w:szCs w:val="22"/>
              </w:rPr>
              <w:t>prostriedkov určených vo výzve.</w:t>
            </w:r>
          </w:p>
          <w:p w14:paraId="511F4735" w14:textId="46C44F2C" w:rsidR="00541082" w:rsidRPr="000D2A86" w:rsidRDefault="00541082" w:rsidP="009F41A0">
            <w:pPr>
              <w:autoSpaceDE w:val="0"/>
              <w:autoSpaceDN w:val="0"/>
              <w:adjustRightInd w:val="0"/>
              <w:spacing w:before="120" w:after="120"/>
              <w:jc w:val="both"/>
              <w:rPr>
                <w:rFonts w:ascii="Arial Narrow" w:hAnsi="Arial Narrow" w:cs="Arial"/>
                <w:color w:val="000000"/>
                <w:szCs w:val="22"/>
              </w:rPr>
            </w:pPr>
            <w:r w:rsidRPr="000D2A86">
              <w:rPr>
                <w:rFonts w:ascii="Arial Narrow" w:hAnsi="Arial Narrow" w:cs="Arial"/>
                <w:color w:val="000000"/>
                <w:szCs w:val="22"/>
              </w:rPr>
              <w:t xml:space="preserve">Využitie zásobníka projektov je na výlučnom rozhodnutí </w:t>
            </w:r>
            <w:r w:rsidR="00EE488F" w:rsidRPr="000D2A86">
              <w:rPr>
                <w:rFonts w:ascii="Arial Narrow" w:hAnsi="Arial Narrow" w:cs="Arial"/>
                <w:color w:val="000000"/>
                <w:szCs w:val="22"/>
              </w:rPr>
              <w:t>poskytovateľa</w:t>
            </w:r>
            <w:r w:rsidRPr="000D2A86">
              <w:rPr>
                <w:rFonts w:ascii="Arial Narrow" w:hAnsi="Arial Narrow" w:cs="Arial"/>
                <w:color w:val="000000"/>
                <w:szCs w:val="22"/>
              </w:rPr>
              <w:t xml:space="preserve"> a aj v prípade uvoľnenia dost</w:t>
            </w:r>
            <w:r w:rsidR="00EE488F" w:rsidRPr="000D2A86">
              <w:rPr>
                <w:rFonts w:ascii="Arial Narrow" w:hAnsi="Arial Narrow" w:cs="Arial"/>
                <w:color w:val="000000"/>
                <w:szCs w:val="22"/>
              </w:rPr>
              <w:t>at</w:t>
            </w:r>
            <w:r w:rsidRPr="000D2A86">
              <w:rPr>
                <w:rFonts w:ascii="Arial Narrow" w:hAnsi="Arial Narrow" w:cs="Arial"/>
                <w:color w:val="000000"/>
                <w:szCs w:val="22"/>
              </w:rPr>
              <w:t xml:space="preserve">očných finančných prostriedkov nie je </w:t>
            </w:r>
            <w:r w:rsidR="00EE488F" w:rsidRPr="000D2A86">
              <w:rPr>
                <w:rFonts w:ascii="Arial Narrow" w:hAnsi="Arial Narrow" w:cs="Arial"/>
                <w:color w:val="000000"/>
                <w:szCs w:val="22"/>
              </w:rPr>
              <w:t>poskytovateľ</w:t>
            </w:r>
            <w:r w:rsidRPr="000D2A86">
              <w:rPr>
                <w:rFonts w:ascii="Arial Narrow" w:hAnsi="Arial Narrow" w:cs="Arial"/>
                <w:color w:val="000000"/>
                <w:szCs w:val="22"/>
              </w:rPr>
              <w:t xml:space="preserve"> povinný zmeniť rozhodnutie podľa predchádzajúceho odseku a môže rozhodnúť o </w:t>
            </w:r>
            <w:r w:rsidR="00853679" w:rsidRPr="000D2A86">
              <w:rPr>
                <w:rFonts w:ascii="Arial Narrow" w:hAnsi="Arial Narrow" w:cs="Arial"/>
                <w:color w:val="000000"/>
                <w:szCs w:val="22"/>
              </w:rPr>
              <w:t>využití</w:t>
            </w:r>
            <w:r w:rsidRPr="000D2A86">
              <w:rPr>
                <w:rFonts w:ascii="Arial Narrow" w:hAnsi="Arial Narrow" w:cs="Arial"/>
                <w:color w:val="000000"/>
                <w:szCs w:val="22"/>
              </w:rPr>
              <w:t xml:space="preserve"> disponibilných finančných prostriedkov iným spôsobom (napr. vyhlásiť novú výzvu).</w:t>
            </w:r>
          </w:p>
          <w:p w14:paraId="583CBB4F" w14:textId="77777777" w:rsidR="00F078D6" w:rsidRPr="000D2A86" w:rsidRDefault="00F078D6" w:rsidP="009F41A0">
            <w:pPr>
              <w:spacing w:before="240" w:after="120"/>
              <w:jc w:val="both"/>
              <w:rPr>
                <w:rFonts w:ascii="Arial Narrow" w:hAnsi="Arial Narrow"/>
                <w:b/>
                <w:szCs w:val="22"/>
                <w:u w:val="single"/>
              </w:rPr>
            </w:pPr>
            <w:r w:rsidRPr="000D2A86">
              <w:rPr>
                <w:rFonts w:ascii="Arial Narrow" w:hAnsi="Arial Narrow"/>
                <w:b/>
                <w:szCs w:val="22"/>
                <w:u w:val="single"/>
              </w:rPr>
              <w:t>Zverejňovanie informácií:</w:t>
            </w:r>
          </w:p>
          <w:p w14:paraId="4D6457D4" w14:textId="1C14F93F" w:rsidR="005977D4" w:rsidRPr="000D2A86" w:rsidRDefault="002377F3" w:rsidP="009F41A0">
            <w:pPr>
              <w:spacing w:before="120" w:after="120"/>
              <w:jc w:val="both"/>
              <w:rPr>
                <w:rFonts w:ascii="Arial Narrow" w:hAnsi="Arial Narrow"/>
                <w:szCs w:val="22"/>
              </w:rPr>
            </w:pPr>
            <w:r w:rsidRPr="000D2A86">
              <w:rPr>
                <w:rFonts w:ascii="Arial Narrow" w:hAnsi="Arial Narrow"/>
              </w:rPr>
              <w:t>Poskytovateľ</w:t>
            </w:r>
            <w:r w:rsidR="00432888" w:rsidRPr="000D2A86">
              <w:rPr>
                <w:rFonts w:ascii="Arial Narrow" w:hAnsi="Arial Narrow"/>
              </w:rPr>
              <w:t xml:space="preserve"> </w:t>
            </w:r>
            <w:r w:rsidR="005977D4" w:rsidRPr="000D2A86">
              <w:rPr>
                <w:rFonts w:ascii="Arial Narrow" w:hAnsi="Arial Narrow"/>
                <w:szCs w:val="22"/>
              </w:rPr>
              <w:t xml:space="preserve">zverejní na webovom sídle </w:t>
            </w:r>
            <w:hyperlink r:id="rId29" w:history="1">
              <w:r w:rsidR="005977D4" w:rsidRPr="000D2A86">
                <w:rPr>
                  <w:rStyle w:val="Hypertextovprepojenie"/>
                  <w:rFonts w:ascii="Arial Narrow" w:hAnsi="Arial Narrow"/>
                  <w:szCs w:val="22"/>
                </w:rPr>
                <w:t>www.op-kzp.sk</w:t>
              </w:r>
            </w:hyperlink>
            <w:r w:rsidR="005977D4" w:rsidRPr="000D2A86">
              <w:rPr>
                <w:rFonts w:ascii="Arial Narrow" w:hAnsi="Arial Narrow"/>
                <w:szCs w:val="22"/>
              </w:rPr>
              <w:t xml:space="preserve"> najneskôr do 60 pracovných dní od skončenia rozhodovania o žiadostiach o NFP v rámci každého hodnotiaceho kola </w:t>
            </w:r>
            <w:r w:rsidR="005977D4" w:rsidRPr="000D2A86">
              <w:rPr>
                <w:rFonts w:ascii="Arial Narrow" w:hAnsi="Arial Narrow"/>
                <w:b/>
                <w:szCs w:val="22"/>
              </w:rPr>
              <w:t>Zoznam schválených žiadostí o NFP</w:t>
            </w:r>
            <w:r w:rsidR="005977D4" w:rsidRPr="000D2A86">
              <w:rPr>
                <w:rFonts w:ascii="Arial Narrow" w:hAnsi="Arial Narrow"/>
                <w:szCs w:val="22"/>
              </w:rPr>
              <w:t xml:space="preserve"> a </w:t>
            </w:r>
            <w:r w:rsidR="005977D4" w:rsidRPr="000D2A86">
              <w:rPr>
                <w:rFonts w:ascii="Arial Narrow" w:hAnsi="Arial Narrow"/>
                <w:b/>
                <w:szCs w:val="22"/>
              </w:rPr>
              <w:t>Zoznam neschválených žiadostí o NFP</w:t>
            </w:r>
            <w:r w:rsidR="005977D4" w:rsidRPr="000D2A86">
              <w:rPr>
                <w:rFonts w:ascii="Arial Narrow" w:hAnsi="Arial Narrow"/>
                <w:szCs w:val="22"/>
              </w:rPr>
              <w:t xml:space="preserve"> v poradí určenom na základe aplikácie kritérií pre výber projektov. V zozname schválených a neschválených ŽoNFP sa zverejňujú údaje v rozsahu podľa § 48 ods.1 a ods. 2 zákona o príspevku z EŠIF.</w:t>
            </w:r>
          </w:p>
          <w:p w14:paraId="1D8A3C68" w14:textId="77777777" w:rsidR="005977D4" w:rsidRPr="000D2A86" w:rsidRDefault="005977D4" w:rsidP="009F41A0">
            <w:pPr>
              <w:spacing w:before="120" w:after="120"/>
              <w:jc w:val="both"/>
              <w:rPr>
                <w:rFonts w:ascii="Arial Narrow" w:hAnsi="Arial Narrow"/>
                <w:szCs w:val="22"/>
              </w:rPr>
            </w:pPr>
            <w:r w:rsidRPr="000D2A86">
              <w:rPr>
                <w:rFonts w:ascii="Arial Narrow" w:hAnsi="Arial Narrow"/>
                <w:szCs w:val="22"/>
              </w:rPr>
              <w:t>Zároveň Centrálny koordinačný orgán zverejňuje na svojom webovom sídle údaje o zmluvách, ktoré nadobudli účinnosť, resp. o právoplatných rozhodnutiach podľa § 16 ods. 2 zákona o príspevku z EŠIF, v rozsahu podľa § 48 ods. 5 zákona o príspevku z EŠIF.</w:t>
            </w:r>
          </w:p>
          <w:p w14:paraId="5B3C13D5" w14:textId="49779C5B" w:rsidR="005977D4" w:rsidRPr="000D2A86" w:rsidRDefault="005977D4" w:rsidP="009F41A0">
            <w:pPr>
              <w:spacing w:before="120" w:after="120"/>
              <w:jc w:val="both"/>
              <w:rPr>
                <w:rFonts w:ascii="Arial Narrow" w:hAnsi="Arial Narrow"/>
                <w:szCs w:val="22"/>
              </w:rPr>
            </w:pPr>
            <w:r w:rsidRPr="000D2A86">
              <w:rPr>
                <w:rFonts w:ascii="Arial Narrow" w:hAnsi="Arial Narrow"/>
                <w:szCs w:val="22"/>
              </w:rPr>
              <w:t xml:space="preserve">Žiadateľ berie na vedomie, že zverejňované informácie, ktoré sú považované za osobné údaje, sú </w:t>
            </w:r>
            <w:r w:rsidR="002377F3" w:rsidRPr="000D2A86">
              <w:rPr>
                <w:rFonts w:ascii="Arial Narrow" w:hAnsi="Arial Narrow"/>
              </w:rPr>
              <w:t>poskytovateľ</w:t>
            </w:r>
            <w:r w:rsidR="00432888" w:rsidRPr="000D2A86">
              <w:rPr>
                <w:rFonts w:ascii="Arial Narrow" w:hAnsi="Arial Narrow"/>
              </w:rPr>
              <w:t xml:space="preserve"> </w:t>
            </w:r>
            <w:r w:rsidRPr="000D2A86">
              <w:rPr>
                <w:rFonts w:ascii="Arial Narrow" w:hAnsi="Arial Narrow"/>
                <w:szCs w:val="22"/>
              </w:rPr>
              <w:t>a Centrálny koordinačný orgán oprávnení zverejniť aj bez osobitného súhlasu žiadateľa v súlade s § 47 zákona o príspevku z EŠIF.</w:t>
            </w:r>
          </w:p>
          <w:p w14:paraId="2AD1B91B" w14:textId="77777777" w:rsidR="005977D4" w:rsidRPr="000D2A86" w:rsidRDefault="005977D4" w:rsidP="009F41A0">
            <w:pPr>
              <w:spacing w:before="240" w:after="120"/>
              <w:rPr>
                <w:rFonts w:ascii="Arial Narrow" w:hAnsi="Arial Narrow"/>
                <w:b/>
                <w:u w:val="single"/>
              </w:rPr>
            </w:pPr>
            <w:r w:rsidRPr="000D2A86">
              <w:rPr>
                <w:rFonts w:ascii="Arial Narrow" w:hAnsi="Arial Narrow"/>
                <w:b/>
                <w:u w:val="single"/>
              </w:rPr>
              <w:t>Uzavretie Zmluvy o poskytnutí NFP:</w:t>
            </w:r>
          </w:p>
          <w:p w14:paraId="4AB71BC5" w14:textId="0B48E952" w:rsidR="005977D4" w:rsidRPr="000D2A86" w:rsidRDefault="005977D4" w:rsidP="009F41A0">
            <w:pPr>
              <w:autoSpaceDE w:val="0"/>
              <w:autoSpaceDN w:val="0"/>
              <w:adjustRightInd w:val="0"/>
              <w:spacing w:before="120" w:after="120"/>
              <w:jc w:val="both"/>
              <w:rPr>
                <w:rFonts w:ascii="Arial Narrow" w:hAnsi="Arial Narrow" w:cs="Arial"/>
                <w:color w:val="000000"/>
                <w:szCs w:val="22"/>
              </w:rPr>
            </w:pPr>
            <w:r w:rsidRPr="000D2A86">
              <w:rPr>
                <w:rFonts w:ascii="Arial Narrow" w:hAnsi="Arial Narrow" w:cs="Arial"/>
                <w:color w:val="000000"/>
                <w:szCs w:val="22"/>
              </w:rPr>
              <w:t>Po schválení ŽoNFP zašle sprostredkovateľský orgán</w:t>
            </w:r>
            <w:r w:rsidR="00CD39E3" w:rsidRPr="000D2A86">
              <w:rPr>
                <w:rFonts w:ascii="Arial Narrow" w:hAnsi="Arial Narrow" w:cs="Arial"/>
                <w:color w:val="000000"/>
                <w:szCs w:val="22"/>
              </w:rPr>
              <w:t xml:space="preserve"> </w:t>
            </w:r>
            <w:r w:rsidRPr="000D2A86">
              <w:rPr>
                <w:rFonts w:ascii="Arial Narrow" w:hAnsi="Arial Narrow" w:cs="Arial"/>
                <w:color w:val="000000"/>
                <w:szCs w:val="22"/>
              </w:rPr>
              <w:t>– Slovenská agentúra životného prostredia</w:t>
            </w:r>
            <w:r w:rsidRPr="000D2A86">
              <w:rPr>
                <w:rStyle w:val="Odkaznapoznmkupodiarou"/>
                <w:rFonts w:ascii="Arial Narrow" w:hAnsi="Arial Narrow"/>
                <w:color w:val="000000"/>
                <w:szCs w:val="22"/>
              </w:rPr>
              <w:footnoteReference w:id="20"/>
            </w:r>
            <w:r w:rsidRPr="000D2A86">
              <w:rPr>
                <w:rFonts w:ascii="Arial Narrow" w:hAnsi="Arial Narrow" w:cs="Arial"/>
                <w:color w:val="000000"/>
                <w:szCs w:val="22"/>
              </w:rPr>
              <w:t xml:space="preserve"> písomný návrh na uzavretie Zmluvy o poskytnutí NFP žiadateľovi v prípade, že:</w:t>
            </w:r>
          </w:p>
          <w:p w14:paraId="6D4CFAFF" w14:textId="77777777" w:rsidR="00AB0DB3" w:rsidRDefault="005977D4" w:rsidP="009F41A0">
            <w:pPr>
              <w:pStyle w:val="Odsekzoznamu"/>
              <w:numPr>
                <w:ilvl w:val="0"/>
                <w:numId w:val="65"/>
              </w:numPr>
              <w:autoSpaceDE w:val="0"/>
              <w:autoSpaceDN w:val="0"/>
              <w:adjustRightInd w:val="0"/>
              <w:jc w:val="both"/>
              <w:rPr>
                <w:rFonts w:ascii="Arial Narrow" w:hAnsi="Arial Narrow" w:cs="Arial"/>
                <w:color w:val="000000"/>
                <w:szCs w:val="22"/>
              </w:rPr>
            </w:pPr>
            <w:r w:rsidRPr="000D2A86">
              <w:rPr>
                <w:rFonts w:ascii="Arial Narrow" w:hAnsi="Arial Narrow" w:cs="Arial"/>
                <w:color w:val="000000"/>
                <w:szCs w:val="22"/>
              </w:rPr>
              <w:t>rozhodnutie o schválení ŽoNFP nadobudlo právoplatnosť</w:t>
            </w:r>
          </w:p>
          <w:p w14:paraId="198D52C9" w14:textId="77777777" w:rsidR="00AB0DB3" w:rsidRDefault="00AB0DB3" w:rsidP="009F41A0">
            <w:pPr>
              <w:pStyle w:val="Odsekzoznamu"/>
              <w:numPr>
                <w:ilvl w:val="0"/>
                <w:numId w:val="65"/>
              </w:numPr>
              <w:autoSpaceDE w:val="0"/>
              <w:autoSpaceDN w:val="0"/>
              <w:adjustRightInd w:val="0"/>
              <w:jc w:val="both"/>
              <w:rPr>
                <w:rFonts w:ascii="Arial Narrow" w:hAnsi="Arial Narrow" w:cs="Arial"/>
                <w:color w:val="000000"/>
                <w:szCs w:val="22"/>
              </w:rPr>
            </w:pPr>
            <w:r>
              <w:rPr>
                <w:rFonts w:ascii="Arial Narrow" w:hAnsi="Arial Narrow" w:cs="Arial"/>
                <w:color w:val="000000"/>
                <w:szCs w:val="22"/>
              </w:rPr>
              <w:t>splnil podmienky určené vo výroku rozhodnutia podľa § 19 ods. 11 zákona o príspevku z EŠIF, ak boli podmienky vo výroku rozhodnutia určené a</w:t>
            </w:r>
          </w:p>
          <w:p w14:paraId="443F3B92" w14:textId="77777777" w:rsidR="005977D4" w:rsidRPr="00AB0DB3" w:rsidRDefault="005977D4" w:rsidP="009F41A0">
            <w:pPr>
              <w:pStyle w:val="Odsekzoznamu"/>
              <w:numPr>
                <w:ilvl w:val="0"/>
                <w:numId w:val="65"/>
              </w:numPr>
              <w:autoSpaceDE w:val="0"/>
              <w:autoSpaceDN w:val="0"/>
              <w:adjustRightInd w:val="0"/>
              <w:jc w:val="both"/>
              <w:rPr>
                <w:rFonts w:ascii="Arial Narrow" w:hAnsi="Arial Narrow" w:cs="Arial"/>
                <w:color w:val="000000"/>
                <w:szCs w:val="22"/>
              </w:rPr>
            </w:pPr>
            <w:r w:rsidRPr="00AB0DB3">
              <w:rPr>
                <w:rFonts w:ascii="Arial Narrow" w:hAnsi="Arial Narrow" w:cs="Arial"/>
                <w:color w:val="000000"/>
                <w:szCs w:val="22"/>
              </w:rPr>
              <w:t>žiadateľ poskytol súčinnosť potrebnú na uzavretie Zmluvy o poskytnutí NFP.</w:t>
            </w:r>
          </w:p>
          <w:p w14:paraId="48DD23E2" w14:textId="77777777" w:rsidR="005977D4" w:rsidRPr="000D2A86" w:rsidRDefault="005977D4" w:rsidP="009F41A0">
            <w:pPr>
              <w:spacing w:before="120" w:after="120"/>
              <w:jc w:val="both"/>
              <w:rPr>
                <w:rFonts w:ascii="Arial Narrow" w:hAnsi="Arial Narrow" w:cstheme="minorBidi"/>
              </w:rPr>
            </w:pPr>
            <w:r w:rsidRPr="000D2A86">
              <w:rPr>
                <w:rFonts w:ascii="Arial Narrow" w:hAnsi="Arial Narrow"/>
              </w:rPr>
              <w:t xml:space="preserve">Bližšie podrobnosti a procesný postup pri uzatváraní Zmluvy o poskytnutí NFP je uvedený v Príručke pre žiadateľa, </w:t>
            </w:r>
            <w:r w:rsidRPr="000D2A86">
              <w:rPr>
                <w:rFonts w:ascii="Arial Narrow" w:hAnsi="Arial Narrow" w:cstheme="minorBidi"/>
              </w:rPr>
              <w:t>v kapitole 5.</w:t>
            </w:r>
          </w:p>
          <w:p w14:paraId="03C9FED9" w14:textId="66B678C1" w:rsidR="00E22C3D" w:rsidRPr="000D2A86" w:rsidRDefault="005977D4" w:rsidP="009F41A0">
            <w:pPr>
              <w:spacing w:before="120" w:after="120"/>
              <w:jc w:val="both"/>
              <w:rPr>
                <w:rFonts w:ascii="Arial Narrow" w:hAnsi="Arial Narrow"/>
                <w:b/>
              </w:rPr>
            </w:pPr>
            <w:r w:rsidRPr="000D2A86">
              <w:rPr>
                <w:rFonts w:ascii="Arial Narrow" w:hAnsi="Arial Narrow"/>
                <w:b/>
              </w:rPr>
              <w:t>Podmienky poskytnutia príspevku stanovené v tejto výzve sú predmetom overovania v konaní o žiadosti o NFP a musia byť splnené bez ohľadu na skutočnosť, či ich úplné znenie je priamo uvedené v texte výzvy alebo je uvádzané, resp. bližšie popísané v dokumente/dokumentoch, na ktoré sa táto výzva odvoláva.</w:t>
            </w:r>
          </w:p>
        </w:tc>
      </w:tr>
      <w:tr w:rsidR="009702F8" w:rsidRPr="000D2A86" w14:paraId="159EF02C" w14:textId="77777777" w:rsidTr="009F41A0">
        <w:tc>
          <w:tcPr>
            <w:tcW w:w="10065" w:type="dxa"/>
            <w:tcBorders>
              <w:left w:val="nil"/>
              <w:right w:val="nil"/>
            </w:tcBorders>
          </w:tcPr>
          <w:p w14:paraId="4AE3862B" w14:textId="080BA210" w:rsidR="00706872" w:rsidRPr="000D2A86" w:rsidRDefault="00706872">
            <w:pPr>
              <w:rPr>
                <w:rFonts w:ascii="Arial Narrow" w:hAnsi="Arial Narrow"/>
              </w:rPr>
            </w:pPr>
          </w:p>
        </w:tc>
      </w:tr>
      <w:tr w:rsidR="00E80AD8" w:rsidRPr="000D2A86" w14:paraId="30C13E15" w14:textId="77777777" w:rsidTr="009F41A0">
        <w:tc>
          <w:tcPr>
            <w:tcW w:w="10065" w:type="dxa"/>
            <w:shd w:val="clear" w:color="auto" w:fill="244061" w:themeFill="accent1" w:themeFillShade="80"/>
          </w:tcPr>
          <w:p w14:paraId="0D708594" w14:textId="77777777" w:rsidR="00A67BCB" w:rsidRPr="000D2A86" w:rsidRDefault="00E80AD8" w:rsidP="00E80AD8">
            <w:pPr>
              <w:autoSpaceDE w:val="0"/>
              <w:autoSpaceDN w:val="0"/>
              <w:adjustRightInd w:val="0"/>
              <w:spacing w:before="120" w:after="120"/>
              <w:rPr>
                <w:rFonts w:ascii="Arial Narrow" w:hAnsi="Arial Narrow"/>
                <w:b/>
                <w:color w:val="FFFFFF" w:themeColor="background1"/>
                <w:sz w:val="28"/>
                <w:szCs w:val="28"/>
              </w:rPr>
            </w:pPr>
            <w:r w:rsidRPr="000D2A86">
              <w:rPr>
                <w:rFonts w:ascii="Arial Narrow" w:hAnsi="Arial Narrow"/>
                <w:b/>
                <w:color w:val="FFFFFF" w:themeColor="background1"/>
                <w:sz w:val="28"/>
                <w:szCs w:val="28"/>
              </w:rPr>
              <w:t xml:space="preserve">4. </w:t>
            </w:r>
            <w:r w:rsidR="00A560C8" w:rsidRPr="000D2A86">
              <w:rPr>
                <w:rFonts w:ascii="Arial Narrow" w:hAnsi="Arial Narrow"/>
                <w:b/>
                <w:color w:val="FFFFFF" w:themeColor="background1"/>
                <w:sz w:val="28"/>
                <w:szCs w:val="28"/>
              </w:rPr>
              <w:t xml:space="preserve">ZMENA A ZRUŠENIE VÝZVY </w:t>
            </w:r>
          </w:p>
        </w:tc>
      </w:tr>
      <w:tr w:rsidR="00A67BCB" w:rsidRPr="000D2A86" w14:paraId="4CAEE055" w14:textId="77777777" w:rsidTr="009F41A0">
        <w:trPr>
          <w:trHeight w:val="385"/>
        </w:trPr>
        <w:tc>
          <w:tcPr>
            <w:tcW w:w="10065" w:type="dxa"/>
          </w:tcPr>
          <w:p w14:paraId="5BAD1388" w14:textId="067ADDB7" w:rsidR="002B4C1A" w:rsidRPr="000D2A86" w:rsidRDefault="00F65CCF" w:rsidP="009F41A0">
            <w:pPr>
              <w:autoSpaceDE w:val="0"/>
              <w:autoSpaceDN w:val="0"/>
              <w:adjustRightInd w:val="0"/>
              <w:spacing w:before="120" w:after="120"/>
              <w:jc w:val="both"/>
              <w:rPr>
                <w:rFonts w:ascii="Arial Narrow" w:hAnsi="Arial Narrow"/>
              </w:rPr>
            </w:pPr>
            <w:r w:rsidRPr="000D2A86">
              <w:rPr>
                <w:rFonts w:ascii="Arial Narrow" w:hAnsi="Arial Narrow"/>
              </w:rPr>
              <w:t>Poskytovateľ</w:t>
            </w:r>
            <w:r w:rsidR="002B4C1A" w:rsidRPr="000D2A86">
              <w:rPr>
                <w:rFonts w:ascii="Arial Narrow" w:hAnsi="Arial Narrow"/>
              </w:rPr>
              <w:t xml:space="preserve"> je v súlade s § 17 ods. 6, 7 a 8 zákona o príspevku z EŠIF oprávnený výzvu zmeniť alebo zrušiť a to v prípadoch, kedy nie je možné konať o žiadostiach o NFP predložených na základe pôvodne vyhlásenej výzvy, alebo je zmena výzvy potrebná za účelom jej optimalizácie,</w:t>
            </w:r>
            <w:r w:rsidR="0025782A" w:rsidRPr="000D2A86">
              <w:rPr>
                <w:rFonts w:ascii="Arial Narrow" w:hAnsi="Arial Narrow"/>
              </w:rPr>
              <w:t xml:space="preserve"> resp. vhodnejšieho nastavenia.</w:t>
            </w:r>
          </w:p>
          <w:p w14:paraId="19D333DC" w14:textId="43CF990A" w:rsidR="002B4C1A" w:rsidRPr="000D2A86" w:rsidRDefault="00F65CCF" w:rsidP="009F41A0">
            <w:pPr>
              <w:autoSpaceDE w:val="0"/>
              <w:autoSpaceDN w:val="0"/>
              <w:adjustRightInd w:val="0"/>
              <w:spacing w:before="120" w:after="120"/>
              <w:jc w:val="both"/>
              <w:rPr>
                <w:rFonts w:ascii="Arial Narrow" w:hAnsi="Arial Narrow"/>
              </w:rPr>
            </w:pPr>
            <w:r w:rsidRPr="000D2A86">
              <w:rPr>
                <w:rFonts w:ascii="Arial Narrow" w:hAnsi="Arial Narrow"/>
              </w:rPr>
              <w:t>Poskytovateľ</w:t>
            </w:r>
            <w:r w:rsidR="002B4C1A" w:rsidRPr="000D2A86">
              <w:rPr>
                <w:rFonts w:ascii="Arial Narrow" w:hAnsi="Arial Narrow"/>
              </w:rPr>
              <w:t xml:space="preserve"> je oprávnený vykonať </w:t>
            </w:r>
            <w:r w:rsidR="002B4C1A" w:rsidRPr="000D2A86">
              <w:rPr>
                <w:rFonts w:ascii="Arial Narrow" w:hAnsi="Arial Narrow"/>
                <w:b/>
              </w:rPr>
              <w:t>zmeny formálnych náležitostí</w:t>
            </w:r>
            <w:r w:rsidR="002B4C1A" w:rsidRPr="000D2A86">
              <w:rPr>
                <w:rFonts w:ascii="Arial Narrow" w:hAnsi="Arial Narrow"/>
              </w:rPr>
              <w:t xml:space="preserve"> výzvy (§ 17 ods. 2 zákona o príspevku z EŠIF). Zmeny formálnych náležitostí výzvy, medzi ktoré patrí aj </w:t>
            </w:r>
            <w:r w:rsidR="002B4C1A" w:rsidRPr="000D2A86">
              <w:rPr>
                <w:rFonts w:ascii="Arial Narrow" w:hAnsi="Arial Narrow"/>
                <w:u w:val="single"/>
              </w:rPr>
              <w:t xml:space="preserve">indikatívna výška alokácie finančných prostriedkov určených na výzvu, </w:t>
            </w:r>
            <w:r w:rsidR="002B4C1A" w:rsidRPr="000D2A86">
              <w:rPr>
                <w:rFonts w:ascii="Arial Narrow" w:hAnsi="Arial Narrow"/>
                <w:u w:val="single"/>
              </w:rPr>
              <w:lastRenderedPageBreak/>
              <w:t>je</w:t>
            </w:r>
            <w:r w:rsidR="0007185A" w:rsidRPr="000D2A86">
              <w:rPr>
                <w:rFonts w:ascii="Arial Narrow" w:hAnsi="Arial Narrow"/>
                <w:u w:val="single"/>
              </w:rPr>
              <w:t> </w:t>
            </w:r>
            <w:r w:rsidRPr="000D2A86">
              <w:rPr>
                <w:rFonts w:ascii="Arial Narrow" w:hAnsi="Arial Narrow"/>
                <w:u w:val="single"/>
              </w:rPr>
              <w:t>poskytovateľ</w:t>
            </w:r>
            <w:r w:rsidR="002B4C1A" w:rsidRPr="000D2A86">
              <w:rPr>
                <w:rFonts w:ascii="Arial Narrow" w:hAnsi="Arial Narrow"/>
                <w:u w:val="single"/>
              </w:rPr>
              <w:t xml:space="preserve"> oprávnený vykonať aj po uzavretí výzvy. </w:t>
            </w:r>
            <w:r w:rsidRPr="000D2A86">
              <w:rPr>
                <w:rFonts w:ascii="Arial Narrow" w:hAnsi="Arial Narrow"/>
              </w:rPr>
              <w:t xml:space="preserve">Poskytovateľ </w:t>
            </w:r>
            <w:r w:rsidR="002B4C1A" w:rsidRPr="000D2A86">
              <w:rPr>
                <w:rFonts w:ascii="Arial Narrow" w:hAnsi="Arial Narrow"/>
              </w:rPr>
              <w:t>v prípade vykonania zmien formálnych náležitostí výzvy posudzuje ich dopad z hľadiska zachovania princípov transparentnosti, rovnakého zaobchádzania a primeranosti.</w:t>
            </w:r>
          </w:p>
          <w:p w14:paraId="5679352B" w14:textId="36BE4348" w:rsidR="002B4C1A" w:rsidRPr="000D2A86" w:rsidRDefault="00F65CCF"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Poskytovateľ </w:t>
            </w:r>
            <w:r w:rsidR="002B4C1A" w:rsidRPr="000D2A86">
              <w:rPr>
                <w:rFonts w:ascii="Arial Narrow" w:hAnsi="Arial Narrow"/>
              </w:rPr>
              <w:t xml:space="preserve">je oprávnený výzvu </w:t>
            </w:r>
            <w:r w:rsidR="002B4C1A" w:rsidRPr="000D2A86">
              <w:rPr>
                <w:rFonts w:ascii="Arial Narrow" w:hAnsi="Arial Narrow"/>
                <w:b/>
              </w:rPr>
              <w:t>zmeniť</w:t>
            </w:r>
            <w:r w:rsidR="002B4C1A" w:rsidRPr="000D2A86">
              <w:rPr>
                <w:rFonts w:ascii="Arial Narrow" w:hAnsi="Arial Narrow"/>
              </w:rPr>
              <w:t xml:space="preserve"> do uzavretia výzvy, ak sa zmenou podstatným spôsobom nezmenia podmienky poskytnutia príspevku určené vo výzve (povolenou zmenou je, napr. zmena formy preukazovania podmienky poskytnutia príspevku). </w:t>
            </w:r>
            <w:r w:rsidRPr="000D2A86">
              <w:rPr>
                <w:rFonts w:ascii="Arial Narrow" w:hAnsi="Arial Narrow"/>
              </w:rPr>
              <w:t xml:space="preserve">Poskytovateľ </w:t>
            </w:r>
            <w:r w:rsidR="002B4C1A" w:rsidRPr="000D2A86">
              <w:rPr>
                <w:rFonts w:ascii="Arial Narrow" w:hAnsi="Arial Narrow"/>
              </w:rPr>
              <w:t>umožní žiadateľom v primeranej lehote zmeniť ŽoNFP predložené do termínu zmeny výzvy o</w:t>
            </w:r>
            <w:r w:rsidR="00EB358F" w:rsidRPr="000D2A86">
              <w:rPr>
                <w:rFonts w:ascii="Arial Narrow" w:hAnsi="Arial Narrow"/>
              </w:rPr>
              <w:t> </w:t>
            </w:r>
            <w:r w:rsidR="002B4C1A" w:rsidRPr="000D2A86">
              <w:rPr>
                <w:rFonts w:ascii="Arial Narrow" w:hAnsi="Arial Narrow"/>
              </w:rPr>
              <w:t>ktorých</w:t>
            </w:r>
            <w:r w:rsidR="00EB358F" w:rsidRPr="000D2A86">
              <w:rPr>
                <w:rFonts w:ascii="Arial Narrow" w:hAnsi="Arial Narrow"/>
              </w:rPr>
              <w:t xml:space="preserve"> poskytovateľ</w:t>
            </w:r>
            <w:r w:rsidR="002B4C1A" w:rsidRPr="000D2A86">
              <w:rPr>
                <w:rFonts w:ascii="Arial Narrow" w:hAnsi="Arial Narrow"/>
              </w:rPr>
              <w:t xml:space="preserve"> nerozhodol, ak ide o takú zmenu, ktorou môžu byť skôr predložené ŽoNFP dotknuté a zároveň sa zmena výzvy týka aj ŽoNFP, ktoré boli pr</w:t>
            </w:r>
            <w:r w:rsidR="0025782A" w:rsidRPr="000D2A86">
              <w:rPr>
                <w:rFonts w:ascii="Arial Narrow" w:hAnsi="Arial Narrow"/>
              </w:rPr>
              <w:t>edložené pred vykonaním zmeny.</w:t>
            </w:r>
          </w:p>
          <w:p w14:paraId="02F99FF2" w14:textId="545D2B9D"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V prípade legislatívnych zmien (novelizácia existujúceho všeobecne záväzného právneho predpisu alebo vydanie nového všeobecne záväzného právneho predpisu), ktoré majú alebo môžu mať vplyv na zmenu podmienok poskytnutia príspevku, takáto zmena </w:t>
            </w:r>
            <w:r w:rsidRPr="000D2A86">
              <w:rPr>
                <w:rFonts w:ascii="Arial Narrow" w:hAnsi="Arial Narrow"/>
                <w:b/>
              </w:rPr>
              <w:t>nepredstavuje zmenu výzvy</w:t>
            </w:r>
            <w:r w:rsidRPr="000D2A86">
              <w:rPr>
                <w:rFonts w:ascii="Arial Narrow" w:hAnsi="Arial Narrow"/>
              </w:rPr>
              <w:t xml:space="preserve"> za predpokladu, že v dôsledku legislatívnych zmien nedôjde k zmene vecnej podstaty podmienky poskytnutia príspevku. </w:t>
            </w:r>
            <w:r w:rsidR="00F65CCF" w:rsidRPr="000D2A86">
              <w:rPr>
                <w:rFonts w:ascii="Arial Narrow" w:hAnsi="Arial Narrow"/>
              </w:rPr>
              <w:t xml:space="preserve">Poskytovateľ </w:t>
            </w:r>
            <w:r w:rsidR="00EB358F" w:rsidRPr="000D2A86">
              <w:rPr>
                <w:rFonts w:ascii="Arial Narrow" w:hAnsi="Arial Narrow"/>
              </w:rPr>
              <w:t xml:space="preserve">v prípade legislatívnych zmien </w:t>
            </w:r>
            <w:r w:rsidRPr="000D2A86">
              <w:rPr>
                <w:rFonts w:ascii="Arial Narrow" w:hAnsi="Arial Narrow"/>
              </w:rPr>
              <w:t xml:space="preserve">posudzuje žiadosti o NFP podľa aktuálne platného právneho predpisu, rešpektujúc prechodné ustanovenia všeobecne záväzného právneho predpisu. V prípade, ak legislatívne zmeny vyvolajú potrebu zmeny v podmienkach poskytnutia príspevku, </w:t>
            </w:r>
            <w:r w:rsidR="00B965B4" w:rsidRPr="000D2A86">
              <w:rPr>
                <w:rFonts w:ascii="Arial Narrow" w:hAnsi="Arial Narrow"/>
              </w:rPr>
              <w:t xml:space="preserve">poskytovateľ </w:t>
            </w:r>
            <w:r w:rsidRPr="000D2A86">
              <w:rPr>
                <w:rFonts w:ascii="Arial Narrow" w:hAnsi="Arial Narrow"/>
              </w:rPr>
              <w:t>v nadväznosti na ich posúdenie rozhodne o potrebe zmeny alebo zrušenia výzvy.</w:t>
            </w:r>
          </w:p>
          <w:p w14:paraId="3D79BAEA" w14:textId="2D690E2F"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V prípade zmien spojených s predkladaním žiadosti o NFP prostredníctvom ITMS2014+ (napr. zmeny v technickom spôsobe vypĺňania jednotlivých častí žiadosti o NFP), takéto zmeny </w:t>
            </w:r>
            <w:r w:rsidRPr="000D2A86">
              <w:rPr>
                <w:rFonts w:ascii="Arial Narrow" w:hAnsi="Arial Narrow"/>
                <w:b/>
              </w:rPr>
              <w:t>nepredstavujú zmenu výzvy</w:t>
            </w:r>
            <w:r w:rsidRPr="000D2A86">
              <w:rPr>
                <w:rFonts w:ascii="Arial Narrow" w:hAnsi="Arial Narrow"/>
              </w:rPr>
              <w:t xml:space="preserve"> a o relevantných technických postupoch bude </w:t>
            </w:r>
            <w:r w:rsidR="00B965B4" w:rsidRPr="000D2A86">
              <w:rPr>
                <w:rFonts w:ascii="Arial Narrow" w:hAnsi="Arial Narrow"/>
              </w:rPr>
              <w:t xml:space="preserve">poskytovateľ </w:t>
            </w:r>
            <w:r w:rsidR="0025782A" w:rsidRPr="000D2A86">
              <w:rPr>
                <w:rFonts w:ascii="Arial Narrow" w:hAnsi="Arial Narrow"/>
              </w:rPr>
              <w:t>žiadateľov informovať.</w:t>
            </w:r>
          </w:p>
          <w:p w14:paraId="02047F1A" w14:textId="77777777"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w:t>
            </w:r>
            <w:r w:rsidRPr="000D2A86">
              <w:rPr>
                <w:rFonts w:ascii="Arial Narrow" w:hAnsi="Arial Narrow"/>
                <w:b/>
              </w:rPr>
              <w:t>nepredstavujú zmenu výzvy</w:t>
            </w:r>
            <w:r w:rsidRPr="000D2A86">
              <w:rPr>
                <w:rFonts w:ascii="Arial Narrow" w:hAnsi="Arial Narrow"/>
              </w:rPr>
              <w:t xml:space="preserve"> a o vykonaných opravách/úpravách RO pre OP KŽP informuje žiadateľov zverejnením na webovom sídle </w:t>
            </w:r>
            <w:hyperlink r:id="rId30" w:history="1">
              <w:r w:rsidRPr="000D2A86">
                <w:rPr>
                  <w:rStyle w:val="Hypertextovprepojenie"/>
                  <w:rFonts w:ascii="Arial Narrow" w:hAnsi="Arial Narrow"/>
                </w:rPr>
                <w:t>www.op-kzp.sk</w:t>
              </w:r>
            </w:hyperlink>
            <w:r w:rsidRPr="000D2A86">
              <w:rPr>
                <w:rFonts w:ascii="Arial Narrow" w:hAnsi="Arial Narrow"/>
              </w:rPr>
              <w:t xml:space="preserve"> (vrátane prípadného zverejnenia dokumentu s odstránenou technickou chybou).</w:t>
            </w:r>
          </w:p>
          <w:p w14:paraId="018CB5A2" w14:textId="7014D331"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Ak dôjde k podstatnej zmene podmienok poskytnutia príspevku, alebo ak z objektívnych dôvodov nie je možné financovať projekty na základe výzvy, </w:t>
            </w:r>
            <w:r w:rsidR="009657F6" w:rsidRPr="000D2A86">
              <w:rPr>
                <w:rFonts w:ascii="Arial Narrow" w:hAnsi="Arial Narrow"/>
              </w:rPr>
              <w:t>poskytovateľ</w:t>
            </w:r>
            <w:r w:rsidR="00C939CC" w:rsidRPr="000D2A86">
              <w:rPr>
                <w:rFonts w:ascii="Arial Narrow" w:hAnsi="Arial Narrow"/>
              </w:rPr>
              <w:t xml:space="preserve"> </w:t>
            </w:r>
            <w:r w:rsidRPr="000D2A86">
              <w:rPr>
                <w:rFonts w:ascii="Arial Narrow" w:hAnsi="Arial Narrow"/>
              </w:rPr>
              <w:t xml:space="preserve">výzvu </w:t>
            </w:r>
            <w:r w:rsidRPr="000D2A86">
              <w:rPr>
                <w:rFonts w:ascii="Arial Narrow" w:hAnsi="Arial Narrow"/>
                <w:b/>
              </w:rPr>
              <w:t>zruší</w:t>
            </w:r>
            <w:r w:rsidRPr="000D2A86">
              <w:rPr>
                <w:rFonts w:ascii="Arial Narrow" w:hAnsi="Arial Narrow"/>
              </w:rPr>
              <w:t xml:space="preserve">. ŽoNFP predložené do dátumu zrušenia výzvy o ktorých </w:t>
            </w:r>
            <w:r w:rsidR="009657F6" w:rsidRPr="000D2A86">
              <w:rPr>
                <w:rFonts w:ascii="Arial Narrow" w:hAnsi="Arial Narrow"/>
              </w:rPr>
              <w:t>poskytovateľ</w:t>
            </w:r>
            <w:r w:rsidR="0007185A" w:rsidRPr="000D2A86">
              <w:rPr>
                <w:rFonts w:ascii="Arial Narrow" w:hAnsi="Arial Narrow"/>
              </w:rPr>
              <w:t xml:space="preserve"> </w:t>
            </w:r>
            <w:r w:rsidRPr="000D2A86">
              <w:rPr>
                <w:rFonts w:ascii="Arial Narrow" w:hAnsi="Arial Narrow"/>
              </w:rPr>
              <w:t>nerozhodol, vráti žiadateľom alebo o ŽoNFP rozhodne, ak je možné rozhodnúť o ŽoNFP podľa podmienok poskytnutia príspevku pla</w:t>
            </w:r>
            <w:r w:rsidR="0025782A" w:rsidRPr="000D2A86">
              <w:rPr>
                <w:rFonts w:ascii="Arial Narrow" w:hAnsi="Arial Narrow"/>
              </w:rPr>
              <w:t>tných ku dňu predloženia ŽoNFP.</w:t>
            </w:r>
          </w:p>
          <w:p w14:paraId="0E20A946" w14:textId="77777777"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Pravidlá pre zmenu/zrušenie výzvy sa rovnako aplikujú na prípad zmien v dokumentoch, na ktoré sa výzva odvoláva a takéto zmeny majú vplyv na zmenu podmienok poskytnutia príspevku.</w:t>
            </w:r>
          </w:p>
          <w:p w14:paraId="160AAD5B" w14:textId="7AFDCACD"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Zmena výzvy je realizovaná </w:t>
            </w:r>
            <w:r w:rsidRPr="000D2A86">
              <w:rPr>
                <w:rFonts w:ascii="Arial Narrow" w:hAnsi="Arial Narrow"/>
                <w:b/>
              </w:rPr>
              <w:t xml:space="preserve">formou usmernenia k výzve, </w:t>
            </w:r>
            <w:r w:rsidRPr="000D2A86">
              <w:rPr>
                <w:rFonts w:ascii="Arial Narrow" w:hAnsi="Arial Narrow"/>
              </w:rPr>
              <w:t xml:space="preserve">ktoré </w:t>
            </w:r>
            <w:r w:rsidR="009657F6" w:rsidRPr="000D2A86">
              <w:rPr>
                <w:rFonts w:ascii="Arial Narrow" w:hAnsi="Arial Narrow"/>
              </w:rPr>
              <w:t xml:space="preserve">poskytovateľ </w:t>
            </w:r>
            <w:r w:rsidRPr="000D2A86">
              <w:rPr>
                <w:rFonts w:ascii="Arial Narrow" w:hAnsi="Arial Narrow"/>
              </w:rPr>
              <w:t>zverejňuje na svojom webovom</w:t>
            </w:r>
            <w:r w:rsidR="002C7C15" w:rsidRPr="000D2A86">
              <w:rPr>
                <w:rFonts w:ascii="Arial Narrow" w:hAnsi="Arial Narrow"/>
              </w:rPr>
              <w:t xml:space="preserve"> </w:t>
            </w:r>
            <w:r w:rsidRPr="000D2A86">
              <w:rPr>
                <w:rFonts w:ascii="Arial Narrow" w:hAnsi="Arial Narrow"/>
              </w:rPr>
              <w:t>sídle</w:t>
            </w:r>
            <w:r w:rsidR="002C7C15" w:rsidRPr="000D2A86">
              <w:rPr>
                <w:rFonts w:ascii="Arial Narrow" w:hAnsi="Arial Narrow"/>
              </w:rPr>
              <w:t xml:space="preserve"> </w:t>
            </w:r>
            <w:r w:rsidR="0007185A" w:rsidRPr="000D2A86">
              <w:rPr>
                <w:rFonts w:ascii="Arial Narrow" w:hAnsi="Arial Narrow"/>
              </w:rPr>
              <w:br/>
            </w:r>
            <w:hyperlink r:id="rId31" w:history="1">
              <w:r w:rsidRPr="000D2A86">
                <w:rPr>
                  <w:rStyle w:val="Hypertextovprepojenie"/>
                  <w:rFonts w:ascii="Arial Narrow" w:hAnsi="Arial Narrow"/>
                  <w:szCs w:val="22"/>
                </w:rPr>
                <w:t>www.op-kzp.sk</w:t>
              </w:r>
            </w:hyperlink>
            <w:r w:rsidRPr="000D2A86">
              <w:rPr>
                <w:rFonts w:ascii="Arial Narrow" w:hAnsi="Arial Narrow"/>
              </w:rPr>
              <w:t>. Do vykonania zmeny výzvy formou usmernenia sa na výzvu vzťahujú podmienky poskytnutia príspevku a dokumenty, ktoré ich definujú (vrátane dokumentov, na ktoré výzva odkazuje), platné v čase vyhlásenia výzvy, resp.</w:t>
            </w:r>
            <w:r w:rsidR="0007185A" w:rsidRPr="000D2A86">
              <w:rPr>
                <w:rFonts w:ascii="Arial Narrow" w:hAnsi="Arial Narrow"/>
              </w:rPr>
              <w:t> </w:t>
            </w:r>
            <w:r w:rsidRPr="000D2A86">
              <w:rPr>
                <w:rFonts w:ascii="Arial Narrow" w:hAnsi="Arial Narrow"/>
              </w:rPr>
              <w:t xml:space="preserve">v súlade s posledným zverejneným usmernením k výzve. Zrušenie výzvy je realizované </w:t>
            </w:r>
            <w:r w:rsidRPr="000D2A86">
              <w:rPr>
                <w:rFonts w:ascii="Arial Narrow" w:hAnsi="Arial Narrow"/>
                <w:b/>
              </w:rPr>
              <w:t xml:space="preserve">formou informácie o zrušení výzvy, </w:t>
            </w:r>
            <w:r w:rsidRPr="000D2A86">
              <w:rPr>
                <w:rFonts w:ascii="Arial Narrow" w:hAnsi="Arial Narrow"/>
              </w:rPr>
              <w:t xml:space="preserve">ktorú </w:t>
            </w:r>
            <w:r w:rsidR="002C7C15" w:rsidRPr="000D2A86">
              <w:rPr>
                <w:rFonts w:ascii="Arial Narrow" w:hAnsi="Arial Narrow"/>
              </w:rPr>
              <w:t>poskytovateľ</w:t>
            </w:r>
            <w:r w:rsidR="00EB358F" w:rsidRPr="000D2A86">
              <w:rPr>
                <w:rFonts w:ascii="Arial Narrow" w:hAnsi="Arial Narrow"/>
              </w:rPr>
              <w:t xml:space="preserve"> </w:t>
            </w:r>
            <w:r w:rsidRPr="000D2A86">
              <w:rPr>
                <w:rFonts w:ascii="Arial Narrow" w:hAnsi="Arial Narrow"/>
              </w:rPr>
              <w:t>zverejňuje na svojom webovom sídle</w:t>
            </w:r>
            <w:r w:rsidRPr="000D2A86">
              <w:rPr>
                <w:rFonts w:ascii="Arial Narrow" w:hAnsi="Arial Narrow"/>
                <w:b/>
              </w:rPr>
              <w:t xml:space="preserve"> </w:t>
            </w:r>
            <w:hyperlink r:id="rId32" w:history="1">
              <w:r w:rsidRPr="000D2A86">
                <w:rPr>
                  <w:rStyle w:val="Hypertextovprepojenie"/>
                  <w:rFonts w:ascii="Arial Narrow" w:hAnsi="Arial Narrow"/>
                  <w:szCs w:val="22"/>
                </w:rPr>
                <w:t>www.op-kzp.sk</w:t>
              </w:r>
            </w:hyperlink>
            <w:r w:rsidR="0007185A" w:rsidRPr="000D2A86">
              <w:rPr>
                <w:rStyle w:val="Hypertextovprepojenie"/>
                <w:rFonts w:ascii="Arial Narrow" w:hAnsi="Arial Narrow"/>
                <w:szCs w:val="22"/>
              </w:rPr>
              <w:t>.</w:t>
            </w:r>
            <w:r w:rsidRPr="000D2A86">
              <w:rPr>
                <w:rFonts w:ascii="Arial Narrow" w:hAnsi="Arial Narrow"/>
                <w:b/>
              </w:rPr>
              <w:t xml:space="preserve"> </w:t>
            </w:r>
            <w:r w:rsidRPr="000D2A86">
              <w:rPr>
                <w:rFonts w:ascii="Arial Narrow" w:hAnsi="Arial Narrow"/>
              </w:rPr>
              <w:t xml:space="preserve">V usmernení/informácii </w:t>
            </w:r>
            <w:r w:rsidR="002C7C15" w:rsidRPr="000D2A86">
              <w:rPr>
                <w:rFonts w:ascii="Arial Narrow" w:hAnsi="Arial Narrow"/>
              </w:rPr>
              <w:t>poskytovateľ</w:t>
            </w:r>
            <w:r w:rsidR="00855291" w:rsidRPr="000D2A86">
              <w:rPr>
                <w:rFonts w:ascii="Arial Narrow" w:hAnsi="Arial Narrow"/>
              </w:rPr>
              <w:t xml:space="preserve"> </w:t>
            </w:r>
            <w:r w:rsidRPr="000D2A86">
              <w:rPr>
                <w:rFonts w:ascii="Arial Narrow" w:hAnsi="Arial Narrow"/>
              </w:rPr>
              <w:t xml:space="preserve">zároveň definuje, na aké ŽoNFP sa zmena vzťahuje, resp. či o ŽoNFP predložených do zrušenia výzvy rozhodne </w:t>
            </w:r>
            <w:r w:rsidR="002C7C15" w:rsidRPr="000D2A86">
              <w:rPr>
                <w:rFonts w:ascii="Arial Narrow" w:hAnsi="Arial Narrow"/>
              </w:rPr>
              <w:t>poskytovateľ</w:t>
            </w:r>
            <w:r w:rsidR="00855291" w:rsidRPr="000D2A86">
              <w:rPr>
                <w:rFonts w:ascii="Arial Narrow" w:hAnsi="Arial Narrow"/>
              </w:rPr>
              <w:t xml:space="preserve"> </w:t>
            </w:r>
            <w:r w:rsidRPr="000D2A86">
              <w:rPr>
                <w:rFonts w:ascii="Arial Narrow" w:hAnsi="Arial Narrow"/>
              </w:rPr>
              <w:t>podľa podmienok platných ku dňu predloženia ŽoN</w:t>
            </w:r>
            <w:r w:rsidR="0025782A" w:rsidRPr="000D2A86">
              <w:rPr>
                <w:rFonts w:ascii="Arial Narrow" w:hAnsi="Arial Narrow"/>
              </w:rPr>
              <w:t>FP alebo ich vráti žiadateľovi.</w:t>
            </w:r>
          </w:p>
          <w:p w14:paraId="32A934FD" w14:textId="7B1D486E" w:rsidR="002B4C1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b/>
              </w:rPr>
              <w:t>Každé usmernenie k výzve/informácia o zrušení výzvy</w:t>
            </w:r>
            <w:r w:rsidRPr="000D2A86">
              <w:rPr>
                <w:rFonts w:ascii="Arial Narrow" w:hAnsi="Arial Narrow"/>
              </w:rPr>
              <w:t xml:space="preserve"> jasným spôsobom identifikuje zmeny výzvy vrátane zdôvodnenia ich vykonania, resp. zdôvodnenie zrušenia výzvy, ďalej dokumentáciu výzvy, ktorá je zmenou výzvy dotknutá a ŽoNFP, ktorých sa zmena výzvy týka. </w:t>
            </w:r>
            <w:r w:rsidR="002C7C15" w:rsidRPr="000D2A86">
              <w:rPr>
                <w:rFonts w:ascii="Arial Narrow" w:hAnsi="Arial Narrow"/>
              </w:rPr>
              <w:t>Poskytovateľ</w:t>
            </w:r>
            <w:r w:rsidR="00EB358F" w:rsidRPr="000D2A86">
              <w:rPr>
                <w:rFonts w:ascii="Arial Narrow" w:hAnsi="Arial Narrow"/>
              </w:rPr>
              <w:t xml:space="preserve"> </w:t>
            </w:r>
            <w:r w:rsidRPr="000D2A86">
              <w:rPr>
                <w:rFonts w:ascii="Arial Narrow" w:hAnsi="Arial Narrow"/>
              </w:rPr>
              <w:t>zverejňuje spolu s usmernením k výzve aj zmenou dotknuté príslušné dokumenty výzvy, v ktorých sú zmeny vykonané formou sledovania zmien.</w:t>
            </w:r>
          </w:p>
          <w:p w14:paraId="6163CCA6" w14:textId="4437869F" w:rsidR="0007185A" w:rsidRPr="000D2A86" w:rsidRDefault="002B4C1A" w:rsidP="009F41A0">
            <w:pPr>
              <w:autoSpaceDE w:val="0"/>
              <w:autoSpaceDN w:val="0"/>
              <w:adjustRightInd w:val="0"/>
              <w:spacing w:before="120" w:after="120"/>
              <w:jc w:val="both"/>
              <w:rPr>
                <w:rFonts w:ascii="Arial Narrow" w:hAnsi="Arial Narrow"/>
              </w:rPr>
            </w:pPr>
            <w:r w:rsidRPr="000D2A86">
              <w:rPr>
                <w:rFonts w:ascii="Arial Narrow" w:hAnsi="Arial Narrow"/>
              </w:rPr>
              <w:t xml:space="preserve">Zmena výzvy, resp. zrušenie výzvy je účinné v súlade s informáciou uvedenou v usmernení k výzve/informácii o zrušení výzvy, najskôr však dňom zverejnenia na webovom sídle </w:t>
            </w:r>
            <w:hyperlink r:id="rId33" w:history="1">
              <w:r w:rsidRPr="000D2A86">
                <w:rPr>
                  <w:rStyle w:val="Hypertextovprepojenie"/>
                  <w:rFonts w:ascii="Arial Narrow" w:hAnsi="Arial Narrow"/>
                  <w:szCs w:val="22"/>
                </w:rPr>
                <w:t>www.op-kzp.sk</w:t>
              </w:r>
            </w:hyperlink>
            <w:r w:rsidRPr="000D2A86">
              <w:rPr>
                <w:rFonts w:ascii="Arial Narrow" w:hAnsi="Arial Narrow"/>
              </w:rPr>
              <w:t>.</w:t>
            </w:r>
          </w:p>
        </w:tc>
      </w:tr>
    </w:tbl>
    <w:p w14:paraId="6BE10986" w14:textId="77777777" w:rsidR="0070263F" w:rsidRPr="000D2A86" w:rsidRDefault="0070263F" w:rsidP="0070263F">
      <w:pPr>
        <w:rPr>
          <w:rFonts w:ascii="Arial Narrow" w:hAnsi="Arial Narrow"/>
        </w:rPr>
      </w:pPr>
    </w:p>
    <w:tbl>
      <w:tblPr>
        <w:tblStyle w:val="Mriekatabuky1"/>
        <w:tblW w:w="10060" w:type="dxa"/>
        <w:jc w:val="center"/>
        <w:tblLayout w:type="fixed"/>
        <w:tblLook w:val="04A0" w:firstRow="1" w:lastRow="0" w:firstColumn="1" w:lastColumn="0" w:noHBand="0" w:noVBand="1"/>
      </w:tblPr>
      <w:tblGrid>
        <w:gridCol w:w="431"/>
        <w:gridCol w:w="9629"/>
      </w:tblGrid>
      <w:tr w:rsidR="0070263F" w:rsidRPr="000D2A86" w14:paraId="69EDEDF9" w14:textId="77777777" w:rsidTr="0007185A">
        <w:trPr>
          <w:jc w:val="center"/>
        </w:trPr>
        <w:tc>
          <w:tcPr>
            <w:tcW w:w="10060" w:type="dxa"/>
            <w:gridSpan w:val="2"/>
            <w:shd w:val="clear" w:color="auto" w:fill="17365D" w:themeFill="text2" w:themeFillShade="BF"/>
          </w:tcPr>
          <w:p w14:paraId="3337420E" w14:textId="77777777" w:rsidR="0070263F" w:rsidRPr="000D2A86" w:rsidRDefault="0070263F" w:rsidP="0070263F">
            <w:pPr>
              <w:autoSpaceDE w:val="0"/>
              <w:autoSpaceDN w:val="0"/>
              <w:adjustRightInd w:val="0"/>
              <w:spacing w:before="120" w:after="120"/>
              <w:rPr>
                <w:rFonts w:ascii="Arial Narrow" w:hAnsi="Arial Narrow"/>
                <w:b/>
                <w:color w:val="FFFFFF" w:themeColor="background1"/>
                <w:sz w:val="28"/>
                <w:szCs w:val="28"/>
              </w:rPr>
            </w:pPr>
            <w:r w:rsidRPr="000D2A86">
              <w:rPr>
                <w:rFonts w:ascii="Arial Narrow" w:hAnsi="Arial Narrow"/>
                <w:b/>
                <w:color w:val="FFFFFF" w:themeColor="background1"/>
                <w:sz w:val="28"/>
                <w:szCs w:val="28"/>
              </w:rPr>
              <w:t xml:space="preserve">5. PRÍLOHY VÝZVY </w:t>
            </w:r>
          </w:p>
        </w:tc>
      </w:tr>
      <w:tr w:rsidR="0070263F" w:rsidRPr="000D2A86" w14:paraId="5A6F6711" w14:textId="77777777" w:rsidTr="0007185A">
        <w:trPr>
          <w:jc w:val="center"/>
        </w:trPr>
        <w:tc>
          <w:tcPr>
            <w:tcW w:w="431" w:type="dxa"/>
            <w:vAlign w:val="center"/>
          </w:tcPr>
          <w:p w14:paraId="67CF4FF5"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t>1.</w:t>
            </w:r>
          </w:p>
        </w:tc>
        <w:tc>
          <w:tcPr>
            <w:tcW w:w="9629" w:type="dxa"/>
          </w:tcPr>
          <w:p w14:paraId="173B566E" w14:textId="74ED13EC" w:rsidR="0070263F" w:rsidRPr="000D2A86" w:rsidRDefault="0070263F" w:rsidP="000D0769">
            <w:pPr>
              <w:autoSpaceDE w:val="0"/>
              <w:autoSpaceDN w:val="0"/>
              <w:adjustRightInd w:val="0"/>
              <w:spacing w:before="120" w:after="120"/>
              <w:jc w:val="both"/>
              <w:rPr>
                <w:rFonts w:ascii="Arial Narrow" w:hAnsi="Arial Narrow"/>
              </w:rPr>
            </w:pPr>
            <w:r w:rsidRPr="000D2A86">
              <w:rPr>
                <w:rFonts w:ascii="Arial Narrow" w:hAnsi="Arial Narrow"/>
              </w:rPr>
              <w:t xml:space="preserve">Formulár </w:t>
            </w:r>
            <w:r w:rsidR="000D0769" w:rsidRPr="000D2A86">
              <w:rPr>
                <w:rFonts w:ascii="Arial Narrow" w:hAnsi="Arial Narrow"/>
              </w:rPr>
              <w:t xml:space="preserve">žiadosti o NFP  </w:t>
            </w:r>
          </w:p>
        </w:tc>
      </w:tr>
      <w:tr w:rsidR="0070263F" w:rsidRPr="000D2A86" w14:paraId="02D33D8E" w14:textId="77777777" w:rsidTr="0007185A">
        <w:trPr>
          <w:jc w:val="center"/>
        </w:trPr>
        <w:tc>
          <w:tcPr>
            <w:tcW w:w="431" w:type="dxa"/>
            <w:vAlign w:val="center"/>
          </w:tcPr>
          <w:p w14:paraId="7ED1DE59"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t>2.</w:t>
            </w:r>
          </w:p>
        </w:tc>
        <w:tc>
          <w:tcPr>
            <w:tcW w:w="9629" w:type="dxa"/>
          </w:tcPr>
          <w:p w14:paraId="544C011B" w14:textId="77777777" w:rsidR="0070263F" w:rsidRPr="000D2A86" w:rsidRDefault="0070263F" w:rsidP="00AB4732">
            <w:pPr>
              <w:autoSpaceDE w:val="0"/>
              <w:autoSpaceDN w:val="0"/>
              <w:adjustRightInd w:val="0"/>
              <w:spacing w:before="120" w:after="120"/>
              <w:jc w:val="both"/>
              <w:rPr>
                <w:rFonts w:ascii="Arial Narrow" w:hAnsi="Arial Narrow"/>
              </w:rPr>
            </w:pPr>
            <w:r w:rsidRPr="000D2A86">
              <w:rPr>
                <w:rFonts w:ascii="Arial Narrow" w:hAnsi="Arial Narrow"/>
              </w:rPr>
              <w:t xml:space="preserve">Príručka pre žiadateľa </w:t>
            </w:r>
          </w:p>
        </w:tc>
      </w:tr>
      <w:tr w:rsidR="0070263F" w:rsidRPr="000D2A86" w14:paraId="46EC020F" w14:textId="77777777" w:rsidTr="0007185A">
        <w:trPr>
          <w:jc w:val="center"/>
        </w:trPr>
        <w:tc>
          <w:tcPr>
            <w:tcW w:w="431" w:type="dxa"/>
            <w:vAlign w:val="center"/>
          </w:tcPr>
          <w:p w14:paraId="7CED34C4"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t>3.</w:t>
            </w:r>
          </w:p>
        </w:tc>
        <w:tc>
          <w:tcPr>
            <w:tcW w:w="9629" w:type="dxa"/>
          </w:tcPr>
          <w:p w14:paraId="330E4EA6" w14:textId="77777777" w:rsidR="0070263F" w:rsidRPr="000D2A86" w:rsidRDefault="0070263F" w:rsidP="00AB4732">
            <w:pPr>
              <w:autoSpaceDE w:val="0"/>
              <w:autoSpaceDN w:val="0"/>
              <w:adjustRightInd w:val="0"/>
              <w:spacing w:before="120" w:after="120"/>
              <w:jc w:val="both"/>
              <w:rPr>
                <w:rFonts w:ascii="Arial Narrow" w:hAnsi="Arial Narrow"/>
              </w:rPr>
            </w:pPr>
            <w:r w:rsidRPr="000D2A86">
              <w:rPr>
                <w:rFonts w:ascii="Arial Narrow" w:hAnsi="Arial Narrow"/>
              </w:rPr>
              <w:t>Zoznam</w:t>
            </w:r>
            <w:r w:rsidR="00B746A0" w:rsidRPr="000D2A86">
              <w:rPr>
                <w:rFonts w:ascii="Arial Narrow" w:hAnsi="Arial Narrow"/>
              </w:rPr>
              <w:t xml:space="preserve"> povinných</w:t>
            </w:r>
            <w:r w:rsidRPr="000D2A86">
              <w:rPr>
                <w:rFonts w:ascii="Arial Narrow" w:hAnsi="Arial Narrow"/>
              </w:rPr>
              <w:t xml:space="preserve"> merateľných ukazovateľov</w:t>
            </w:r>
            <w:r w:rsidR="003B68A9" w:rsidRPr="000D2A86">
              <w:rPr>
                <w:rFonts w:ascii="Arial Narrow" w:hAnsi="Arial Narrow"/>
              </w:rPr>
              <w:t xml:space="preserve"> projektu</w:t>
            </w:r>
            <w:r w:rsidRPr="000D2A86">
              <w:rPr>
                <w:rFonts w:ascii="Arial Narrow" w:hAnsi="Arial Narrow"/>
              </w:rPr>
              <w:t>, vrátane ukazovateľov relevantných k HP</w:t>
            </w:r>
          </w:p>
        </w:tc>
      </w:tr>
      <w:tr w:rsidR="0070263F" w:rsidRPr="000D2A86" w14:paraId="43DA8E34" w14:textId="77777777" w:rsidTr="0007185A">
        <w:trPr>
          <w:jc w:val="center"/>
        </w:trPr>
        <w:tc>
          <w:tcPr>
            <w:tcW w:w="431" w:type="dxa"/>
            <w:vAlign w:val="center"/>
          </w:tcPr>
          <w:p w14:paraId="6717C56D"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lastRenderedPageBreak/>
              <w:t>4.</w:t>
            </w:r>
          </w:p>
        </w:tc>
        <w:tc>
          <w:tcPr>
            <w:tcW w:w="9629" w:type="dxa"/>
          </w:tcPr>
          <w:p w14:paraId="15FDC77C" w14:textId="77777777" w:rsidR="0070263F" w:rsidRPr="000D2A86" w:rsidRDefault="001325A0" w:rsidP="00AB4732">
            <w:pPr>
              <w:autoSpaceDE w:val="0"/>
              <w:autoSpaceDN w:val="0"/>
              <w:adjustRightInd w:val="0"/>
              <w:spacing w:before="120" w:after="120"/>
              <w:jc w:val="both"/>
              <w:rPr>
                <w:rFonts w:ascii="Arial Narrow" w:hAnsi="Arial Narrow"/>
              </w:rPr>
            </w:pPr>
            <w:r w:rsidRPr="000D2A86">
              <w:rPr>
                <w:rFonts w:ascii="Arial Narrow" w:hAnsi="Arial Narrow"/>
              </w:rPr>
              <w:t>Osobitné podmienky oprávnenosti</w:t>
            </w:r>
            <w:r w:rsidR="00C85BEE" w:rsidRPr="000D2A86">
              <w:rPr>
                <w:rFonts w:ascii="Arial Narrow" w:hAnsi="Arial Narrow"/>
              </w:rPr>
              <w:t xml:space="preserve"> výdavkov </w:t>
            </w:r>
          </w:p>
        </w:tc>
      </w:tr>
      <w:tr w:rsidR="0070263F" w:rsidRPr="000D2A86" w14:paraId="61FA8ED2" w14:textId="77777777" w:rsidTr="0007185A">
        <w:trPr>
          <w:jc w:val="center"/>
        </w:trPr>
        <w:tc>
          <w:tcPr>
            <w:tcW w:w="431" w:type="dxa"/>
            <w:vAlign w:val="center"/>
          </w:tcPr>
          <w:p w14:paraId="328E3689"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t>5.</w:t>
            </w:r>
          </w:p>
        </w:tc>
        <w:tc>
          <w:tcPr>
            <w:tcW w:w="9629" w:type="dxa"/>
          </w:tcPr>
          <w:p w14:paraId="14CEF0DA" w14:textId="188BA5A3" w:rsidR="0070263F" w:rsidRPr="000D2A86" w:rsidRDefault="0070263F" w:rsidP="0025782A">
            <w:pPr>
              <w:autoSpaceDE w:val="0"/>
              <w:autoSpaceDN w:val="0"/>
              <w:adjustRightInd w:val="0"/>
              <w:spacing w:before="120" w:after="120"/>
              <w:jc w:val="both"/>
              <w:rPr>
                <w:rFonts w:ascii="Arial Narrow" w:hAnsi="Arial Narrow"/>
              </w:rPr>
            </w:pPr>
            <w:r w:rsidRPr="000D2A86">
              <w:rPr>
                <w:rFonts w:ascii="Arial Narrow" w:hAnsi="Arial Narrow"/>
              </w:rPr>
              <w:t>Pred</w:t>
            </w:r>
            <w:r w:rsidR="0025782A" w:rsidRPr="000D2A86">
              <w:rPr>
                <w:rFonts w:ascii="Arial Narrow" w:hAnsi="Arial Narrow"/>
              </w:rPr>
              <w:t>bežná informácia pre žiadateľov</w:t>
            </w:r>
          </w:p>
        </w:tc>
      </w:tr>
      <w:tr w:rsidR="0070263F" w:rsidRPr="00A83415" w14:paraId="2DE5055E" w14:textId="77777777" w:rsidTr="0007185A">
        <w:trPr>
          <w:jc w:val="center"/>
        </w:trPr>
        <w:tc>
          <w:tcPr>
            <w:tcW w:w="431" w:type="dxa"/>
            <w:vAlign w:val="center"/>
          </w:tcPr>
          <w:p w14:paraId="6445EDE5" w14:textId="77777777" w:rsidR="0070263F" w:rsidRPr="000D2A86" w:rsidRDefault="0070263F" w:rsidP="00E85128">
            <w:pPr>
              <w:autoSpaceDE w:val="0"/>
              <w:autoSpaceDN w:val="0"/>
              <w:adjustRightInd w:val="0"/>
              <w:spacing w:before="120" w:after="120"/>
              <w:jc w:val="center"/>
              <w:rPr>
                <w:rFonts w:ascii="Arial Narrow" w:hAnsi="Arial Narrow"/>
              </w:rPr>
            </w:pPr>
            <w:r w:rsidRPr="000D2A86">
              <w:rPr>
                <w:rFonts w:ascii="Arial Narrow" w:hAnsi="Arial Narrow"/>
              </w:rPr>
              <w:t>6.</w:t>
            </w:r>
          </w:p>
        </w:tc>
        <w:tc>
          <w:tcPr>
            <w:tcW w:w="9629" w:type="dxa"/>
          </w:tcPr>
          <w:p w14:paraId="69C461B3" w14:textId="77777777" w:rsidR="0070263F" w:rsidRPr="00A83415" w:rsidRDefault="0070263F" w:rsidP="00AB4732">
            <w:pPr>
              <w:autoSpaceDE w:val="0"/>
              <w:autoSpaceDN w:val="0"/>
              <w:adjustRightInd w:val="0"/>
              <w:spacing w:before="120" w:after="120"/>
              <w:jc w:val="both"/>
              <w:rPr>
                <w:rFonts w:ascii="Arial Narrow" w:hAnsi="Arial Narrow"/>
              </w:rPr>
            </w:pPr>
            <w:r w:rsidRPr="000D2A86">
              <w:rPr>
                <w:rFonts w:ascii="Arial Narrow" w:hAnsi="Arial Narrow"/>
              </w:rPr>
              <w:t>Identifikácia oblastí podpory, kde budú EŠIF a ostatné nástroje podpory použité synergickým a komplementárnym spôsobom</w:t>
            </w:r>
          </w:p>
        </w:tc>
      </w:tr>
    </w:tbl>
    <w:p w14:paraId="460BABDC" w14:textId="77777777" w:rsidR="000E6063" w:rsidRPr="00AA53CB" w:rsidRDefault="000E6063" w:rsidP="00CC4F82">
      <w:pPr>
        <w:rPr>
          <w:rFonts w:ascii="Arial Narrow" w:hAnsi="Arial Narrow"/>
        </w:rPr>
      </w:pPr>
    </w:p>
    <w:sectPr w:rsidR="000E6063" w:rsidRPr="00AA53CB" w:rsidSect="00211059">
      <w:headerReference w:type="even" r:id="rId34"/>
      <w:headerReference w:type="default" r:id="rId35"/>
      <w:footerReference w:type="even" r:id="rId36"/>
      <w:footerReference w:type="default" r:id="rId37"/>
      <w:type w:val="continuous"/>
      <w:pgSz w:w="11907" w:h="16840" w:code="9"/>
      <w:pgMar w:top="1247" w:right="992" w:bottom="1276" w:left="822" w:header="108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A2E5B" w14:textId="77777777" w:rsidR="0019624D" w:rsidRDefault="0019624D">
      <w:r>
        <w:separator/>
      </w:r>
    </w:p>
  </w:endnote>
  <w:endnote w:type="continuationSeparator" w:id="0">
    <w:p w14:paraId="10BA0141" w14:textId="77777777" w:rsidR="0019624D" w:rsidRDefault="0019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EUAlbertina-Bold">
    <w:altName w:val="Times New Roman"/>
    <w:panose1 w:val="00000000000000000000"/>
    <w:charset w:val="EE"/>
    <w:family w:val="auto"/>
    <w:notTrueType/>
    <w:pitch w:val="default"/>
    <w:sig w:usb0="00000007" w:usb1="00000000" w:usb2="00000000" w:usb3="00000000" w:csb0="00000003" w:csb1="00000000"/>
  </w:font>
  <w:font w:name="KPMG Logo">
    <w:altName w:val="Courier New"/>
    <w:charset w:val="00"/>
    <w:family w:val="auto"/>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DB6F" w14:textId="71B368B7" w:rsidR="0019624D" w:rsidRDefault="0019624D">
    <w:pPr>
      <w:pStyle w:val="Pta"/>
      <w:framePr w:hSpace="181" w:wrap="around" w:vAnchor="text" w:hAnchor="text" w:xAlign="right" w:y="1"/>
    </w:pPr>
    <w:r>
      <w:fldChar w:fldCharType="begin"/>
    </w:r>
    <w:r>
      <w:instrText xml:space="preserve"> FILENAME </w:instrText>
    </w:r>
    <w:r>
      <w:fldChar w:fldCharType="separate"/>
    </w:r>
    <w:r w:rsidR="00223164">
      <w:rPr>
        <w:noProof/>
      </w:rPr>
      <w:t>01_000_Vyzva_SC141C-2017-25_U1</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sidR="00223164">
      <w:rPr>
        <w:b/>
        <w:bCs/>
      </w:rPr>
      <w:instrText>Chyba! Neznámy názov vlastnosti dokumentu.</w:instrText>
    </w:r>
    <w:r>
      <w:fldChar w:fldCharType="end"/>
    </w:r>
    <w:r>
      <w:instrText xml:space="preserve"> </w:instrText>
    </w:r>
    <w:r>
      <w:fldChar w:fldCharType="separate"/>
    </w:r>
    <w:r w:rsidR="00767C77">
      <w:rPr>
        <w:b/>
        <w:bCs/>
        <w:noProof/>
      </w:rPr>
      <w:t>Chyba! V reťazci obrázka je neznámy znak.</w:t>
    </w:r>
    <w:r>
      <w:fldChar w:fldCharType="end"/>
    </w:r>
  </w:p>
  <w:p w14:paraId="1D9C0AF1" w14:textId="77777777" w:rsidR="0019624D" w:rsidRDefault="0019624D">
    <w:pPr>
      <w:pStyle w:val="Pta"/>
    </w:pPr>
    <w:r>
      <w:rPr>
        <w:noProof/>
        <w:sz w:val="20"/>
        <w:lang w:eastAsia="sk-SK"/>
      </w:rPr>
      <mc:AlternateContent>
        <mc:Choice Requires="wps">
          <w:drawing>
            <wp:anchor distT="0" distB="0" distL="114300" distR="114300" simplePos="0" relativeHeight="251657216" behindDoc="0" locked="0" layoutInCell="1" allowOverlap="1" wp14:anchorId="2CB5FEF6" wp14:editId="5D02E6F3">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D876A" w14:textId="71540F28" w:rsidR="0019624D" w:rsidRDefault="0019624D">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767C77">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23164">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23164">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67C77">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B5FEF6" id="_x0000_t202" coordsize="21600,21600" o:spt="202" path="m,l,21600r21600,l21600,xe">
              <v:stroke joinstyle="miter"/>
              <v:path gradientshapeok="t" o:connecttype="rect"/>
            </v:shapetype>
            <v:shape id="Text Box 1" o:spid="_x0000_s1026" type="#_x0000_t202" style="position:absolute;margin-left:0;margin-top:0;width:190.85pt;height:31.8pt;z-index:251657216;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2A0D876A" w14:textId="71540F28" w:rsidR="0019624D" w:rsidRDefault="0019624D">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767C77">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23164">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23164">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767C77">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17"/>
      <w:docPartObj>
        <w:docPartGallery w:val="Page Numbers (Bottom of Page)"/>
        <w:docPartUnique/>
      </w:docPartObj>
    </w:sdtPr>
    <w:sdtEndPr/>
    <w:sdtContent>
      <w:p w14:paraId="251A152E" w14:textId="77777777" w:rsidR="0019624D" w:rsidRDefault="0019624D">
        <w:pPr>
          <w:pStyle w:val="Pta"/>
          <w:jc w:val="right"/>
        </w:pPr>
        <w:r>
          <w:fldChar w:fldCharType="begin"/>
        </w:r>
        <w:r>
          <w:instrText xml:space="preserve"> PAGE   \* MERGEFORMAT </w:instrText>
        </w:r>
        <w:r>
          <w:fldChar w:fldCharType="separate"/>
        </w:r>
        <w:r w:rsidR="00767C77">
          <w:rPr>
            <w:noProof/>
          </w:rPr>
          <w:t>2</w:t>
        </w:r>
        <w:r>
          <w:fldChar w:fldCharType="end"/>
        </w:r>
      </w:p>
    </w:sdtContent>
  </w:sdt>
  <w:p w14:paraId="74AB52CF" w14:textId="77777777" w:rsidR="0019624D" w:rsidRDefault="0019624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01089" w14:textId="77777777" w:rsidR="0019624D" w:rsidRDefault="0019624D">
      <w:r>
        <w:separator/>
      </w:r>
    </w:p>
  </w:footnote>
  <w:footnote w:type="continuationSeparator" w:id="0">
    <w:p w14:paraId="09092CED" w14:textId="77777777" w:rsidR="0019624D" w:rsidRDefault="0019624D">
      <w:r>
        <w:continuationSeparator/>
      </w:r>
    </w:p>
  </w:footnote>
  <w:footnote w:id="1">
    <w:p w14:paraId="24DF6BD5" w14:textId="77777777" w:rsidR="0019624D" w:rsidRPr="0013419E" w:rsidRDefault="0019624D" w:rsidP="009F41A0">
      <w:pPr>
        <w:pStyle w:val="Textpoznmkypodiarou"/>
        <w:spacing w:before="40"/>
        <w:ind w:left="284" w:right="-142" w:hanging="284"/>
        <w:jc w:val="both"/>
        <w:rPr>
          <w:rStyle w:val="Odkaznapoznmkupodiarou"/>
          <w:rFonts w:ascii="Arial Narrow" w:hAnsi="Arial Narrow"/>
          <w:sz w:val="22"/>
          <w:vertAlign w:val="baseline"/>
        </w:rPr>
      </w:pPr>
      <w:r w:rsidRPr="0013419E">
        <w:rPr>
          <w:rStyle w:val="Odkaznapoznmkupodiarou"/>
          <w:rFonts w:ascii="Arial Narrow" w:hAnsi="Arial Narrow"/>
        </w:rPr>
        <w:footnoteRef/>
      </w:r>
      <w:r w:rsidRPr="0013419E">
        <w:rPr>
          <w:rStyle w:val="Odkaznapoznmkupodiarou"/>
          <w:rFonts w:ascii="Arial Narrow" w:hAnsi="Arial Narrow"/>
        </w:rPr>
        <w:tab/>
      </w:r>
      <w:r w:rsidRPr="009F41A0">
        <w:rPr>
          <w:rFonts w:ascii="Arial Narrow" w:hAnsi="Arial Narrow"/>
          <w:szCs w:val="18"/>
        </w:rPr>
        <w:t xml:space="preserve">Za nedostatočný dopyt sa považuje situácia, kedy výška žiadaného nenávratného finančného príspevku v žiadostiach o poskytnutie nenávratného finančného príspevku predložených </w:t>
      </w:r>
      <w:r w:rsidRPr="0013419E">
        <w:rPr>
          <w:rFonts w:ascii="Arial Narrow" w:hAnsi="Arial Narrow"/>
          <w:szCs w:val="18"/>
        </w:rPr>
        <w:t xml:space="preserve">a zaregistrovaných </w:t>
      </w:r>
      <w:r w:rsidRPr="009F41A0">
        <w:rPr>
          <w:rFonts w:ascii="Arial Narrow" w:hAnsi="Arial Narrow"/>
          <w:szCs w:val="18"/>
        </w:rPr>
        <w:t>v druhom alebo ktoromkoľvek neskoršom kole neprekročí 50% zostatku disponibilnej alokácie na výzvu.</w:t>
      </w:r>
    </w:p>
  </w:footnote>
  <w:footnote w:id="2">
    <w:p w14:paraId="3EF212C5" w14:textId="77777777" w:rsidR="0019624D" w:rsidRPr="00277B79" w:rsidRDefault="0019624D" w:rsidP="009F41A0">
      <w:pPr>
        <w:pStyle w:val="Textpoznmkypodiarou"/>
        <w:ind w:left="284" w:right="-142" w:hanging="284"/>
        <w:jc w:val="both"/>
        <w:rPr>
          <w:rFonts w:ascii="Arial Narrow" w:hAnsi="Arial Narrow"/>
        </w:rPr>
      </w:pPr>
      <w:r w:rsidRPr="00277B79">
        <w:rPr>
          <w:rStyle w:val="Odkaznapoznmkupodiarou"/>
          <w:rFonts w:ascii="Arial Narrow" w:hAnsi="Arial Narrow"/>
        </w:rPr>
        <w:footnoteRef/>
      </w:r>
      <w:r w:rsidRPr="00277B79">
        <w:rPr>
          <w:rFonts w:ascii="Arial Narrow" w:hAnsi="Arial Narrow"/>
          <w:szCs w:val="18"/>
        </w:rPr>
        <w:tab/>
        <w:t>Zákon č. 292/2014 Z. z. o príspevku poskytovanom z európskych štrukturálnych a investičných fondov a o zmene a doplnení niektorých zákonov</w:t>
      </w:r>
      <w:r>
        <w:rPr>
          <w:rFonts w:ascii="Arial Narrow" w:hAnsi="Arial Narrow"/>
          <w:szCs w:val="18"/>
        </w:rPr>
        <w:t>.</w:t>
      </w:r>
    </w:p>
  </w:footnote>
  <w:footnote w:id="3">
    <w:p w14:paraId="6018CB07" w14:textId="36A4C4AC" w:rsidR="0019624D" w:rsidRPr="00B80F76" w:rsidRDefault="0019624D" w:rsidP="009F41A0">
      <w:pPr>
        <w:pStyle w:val="Textpoznmkypodiarou"/>
        <w:tabs>
          <w:tab w:val="left" w:pos="284"/>
        </w:tabs>
        <w:ind w:left="284" w:hanging="284"/>
        <w:jc w:val="both"/>
        <w:rPr>
          <w:rFonts w:ascii="Arial Narrow" w:hAnsi="Arial Narrow"/>
          <w:szCs w:val="18"/>
        </w:rPr>
      </w:pPr>
      <w:r w:rsidRPr="00B80F76">
        <w:rPr>
          <w:rFonts w:ascii="Arial Narrow" w:hAnsi="Arial Narrow"/>
          <w:szCs w:val="18"/>
          <w:vertAlign w:val="superscript"/>
        </w:rPr>
        <w:footnoteRef/>
      </w:r>
      <w:r>
        <w:rPr>
          <w:rFonts w:ascii="Arial Narrow" w:hAnsi="Arial Narrow"/>
          <w:szCs w:val="18"/>
        </w:rPr>
        <w:tab/>
      </w:r>
      <w:r w:rsidRPr="005854EE">
        <w:rPr>
          <w:rFonts w:ascii="Arial Narrow" w:hAnsi="Arial Narrow"/>
          <w:szCs w:val="18"/>
        </w:rPr>
        <w:t>V zmysle zákona č. 575/2001 Z. z. o organizácii činnosti vlády a organizácii ústrednej štátnej správy v znení neskorších predpisov</w:t>
      </w:r>
    </w:p>
  </w:footnote>
  <w:footnote w:id="4">
    <w:p w14:paraId="305E0ED7" w14:textId="6A19C410" w:rsidR="0019624D" w:rsidRPr="00E00C70" w:rsidRDefault="0019624D" w:rsidP="009F41A0">
      <w:pPr>
        <w:widowControl w:val="0"/>
        <w:autoSpaceDE w:val="0"/>
        <w:autoSpaceDN w:val="0"/>
        <w:adjustRightInd w:val="0"/>
        <w:ind w:left="284" w:hanging="284"/>
        <w:jc w:val="both"/>
        <w:rPr>
          <w:rFonts w:ascii="Arial Narrow" w:hAnsi="Arial Narrow"/>
          <w:sz w:val="18"/>
          <w:szCs w:val="18"/>
        </w:rPr>
      </w:pPr>
      <w:r w:rsidRPr="00E00C70">
        <w:rPr>
          <w:rStyle w:val="Odkaznapoznmkupodiarou"/>
          <w:rFonts w:ascii="Arial Narrow" w:hAnsi="Arial Narrow"/>
          <w:sz w:val="18"/>
          <w:szCs w:val="18"/>
        </w:rPr>
        <w:footnoteRef/>
      </w:r>
      <w:r w:rsidRPr="00E00C70">
        <w:rPr>
          <w:rFonts w:ascii="Arial Narrow" w:hAnsi="Arial Narrow"/>
          <w:sz w:val="18"/>
          <w:szCs w:val="18"/>
        </w:rPr>
        <w:t xml:space="preserve"> </w:t>
      </w:r>
      <w:r>
        <w:rPr>
          <w:rFonts w:ascii="Arial Narrow" w:hAnsi="Arial Narrow"/>
          <w:sz w:val="18"/>
          <w:szCs w:val="18"/>
        </w:rPr>
        <w:tab/>
        <w:t>Z</w:t>
      </w:r>
      <w:r w:rsidRPr="00E00C70">
        <w:rPr>
          <w:rFonts w:ascii="Arial Narrow" w:hAnsi="Arial Narrow"/>
          <w:sz w:val="18"/>
          <w:szCs w:val="18"/>
        </w:rPr>
        <w:t xml:space="preserve">ákon č. 137/2010 z. z. </w:t>
      </w:r>
      <w:r>
        <w:rPr>
          <w:rFonts w:ascii="Arial Narrow" w:hAnsi="Arial Narrow" w:cs="Arial"/>
          <w:color w:val="000000"/>
          <w:sz w:val="18"/>
          <w:szCs w:val="18"/>
          <w:shd w:val="clear" w:color="auto" w:fill="FFFFFF"/>
        </w:rPr>
        <w:t>o ovzduší v znení neskorších predpisov</w:t>
      </w:r>
    </w:p>
  </w:footnote>
  <w:footnote w:id="5">
    <w:p w14:paraId="2A744F99" w14:textId="5B421EFC" w:rsidR="0019624D" w:rsidRPr="009F41A0" w:rsidRDefault="0019624D" w:rsidP="009F41A0">
      <w:pPr>
        <w:widowControl w:val="0"/>
        <w:autoSpaceDE w:val="0"/>
        <w:autoSpaceDN w:val="0"/>
        <w:adjustRightInd w:val="0"/>
        <w:ind w:left="284" w:right="-142" w:hanging="284"/>
        <w:jc w:val="both"/>
        <w:rPr>
          <w:rStyle w:val="Odkaznapoznmkupodiarou"/>
          <w:rFonts w:ascii="Arial Narrow" w:hAnsi="Arial Narrow"/>
          <w:sz w:val="18"/>
          <w:szCs w:val="18"/>
        </w:rPr>
      </w:pPr>
      <w:r w:rsidRPr="00593AA2">
        <w:rPr>
          <w:rStyle w:val="Odkaznapoznmkupodiarou"/>
          <w:rFonts w:ascii="Arial Narrow" w:hAnsi="Arial Narrow"/>
          <w:sz w:val="18"/>
          <w:szCs w:val="18"/>
        </w:rPr>
        <w:footnoteRef/>
      </w:r>
      <w:r w:rsidRPr="009F41A0">
        <w:rPr>
          <w:rStyle w:val="Odkaznapoznmkupodiarou"/>
          <w:rFonts w:ascii="Arial Narrow" w:hAnsi="Arial Narrow"/>
          <w:sz w:val="18"/>
          <w:szCs w:val="18"/>
        </w:rPr>
        <w:tab/>
      </w:r>
      <w:r w:rsidRPr="00255DD2">
        <w:rPr>
          <w:rFonts w:ascii="Arial Narrow" w:hAnsi="Arial Narrow"/>
          <w:sz w:val="18"/>
        </w:rPr>
        <w:t>Elektronické úložisko podľa zákona č. 305/2013 Z. z. o elektronickej podobe výkonu pôsobnosti orgánov verejnej moci a o zmene a doplnení niektorých zákonov (zákon o e-Governmente) v znení neskorších predpisov</w:t>
      </w:r>
      <w:r w:rsidRPr="00297D15">
        <w:rPr>
          <w:rFonts w:ascii="Arial Narrow" w:hAnsi="Arial Narrow"/>
          <w:sz w:val="18"/>
        </w:rPr>
        <w:t>.</w:t>
      </w:r>
      <w:r w:rsidR="00AE5918" w:rsidRPr="00297D15">
        <w:rPr>
          <w:rFonts w:ascii="Arial Narrow" w:hAnsi="Arial Narrow"/>
          <w:sz w:val="18"/>
        </w:rPr>
        <w:t xml:space="preserve"> Postupy súvisiace s e-schránkou sú popísané v kapitole 2 Príručky pre žiadateľa.</w:t>
      </w:r>
    </w:p>
  </w:footnote>
  <w:footnote w:id="6">
    <w:p w14:paraId="16799A45" w14:textId="451AC6C5" w:rsidR="0019624D" w:rsidRPr="00B80F76" w:rsidRDefault="0019624D" w:rsidP="009F41A0">
      <w:pPr>
        <w:pStyle w:val="Textpoznmkypodiarou"/>
        <w:tabs>
          <w:tab w:val="left" w:pos="284"/>
        </w:tabs>
        <w:ind w:left="284" w:right="-142" w:hanging="284"/>
        <w:jc w:val="both"/>
        <w:rPr>
          <w:rFonts w:ascii="Arial Narrow" w:hAnsi="Arial Narrow"/>
        </w:rPr>
      </w:pPr>
      <w:r w:rsidRPr="00B80F76">
        <w:rPr>
          <w:rFonts w:ascii="Arial Narrow" w:hAnsi="Arial Narrow"/>
          <w:szCs w:val="18"/>
          <w:vertAlign w:val="superscript"/>
        </w:rPr>
        <w:footnoteRef/>
      </w:r>
      <w:r>
        <w:rPr>
          <w:rFonts w:ascii="Arial Narrow" w:hAnsi="Arial Narrow"/>
          <w:szCs w:val="18"/>
        </w:rPr>
        <w:tab/>
      </w:r>
      <w:r w:rsidRPr="00B80F76">
        <w:rPr>
          <w:rFonts w:ascii="Arial Narrow" w:hAnsi="Arial Narrow"/>
          <w:szCs w:val="18"/>
        </w:rPr>
        <w:t>§</w:t>
      </w:r>
      <w:r w:rsidRPr="005854EE">
        <w:rPr>
          <w:rFonts w:ascii="Arial Narrow" w:hAnsi="Arial Narrow"/>
          <w:szCs w:val="18"/>
        </w:rPr>
        <w:t xml:space="preserve"> </w:t>
      </w:r>
      <w:r w:rsidRPr="00B80F76">
        <w:rPr>
          <w:rFonts w:ascii="Arial Narrow" w:hAnsi="Arial Narrow"/>
          <w:szCs w:val="18"/>
        </w:rPr>
        <w:t>3 zákona č. 523/2004 Z. z. o rozpočtových pravidlách verejnej správy a o zmene a doplnení niektorých zákonov</w:t>
      </w:r>
    </w:p>
  </w:footnote>
  <w:footnote w:id="7">
    <w:p w14:paraId="6932192B" w14:textId="4B695001" w:rsidR="0019624D" w:rsidRDefault="0019624D" w:rsidP="009F41A0">
      <w:pPr>
        <w:pStyle w:val="Textpoznmkypodiarou"/>
        <w:ind w:left="284" w:right="-142" w:hanging="284"/>
      </w:pPr>
      <w:r>
        <w:rPr>
          <w:rStyle w:val="Odkaznapoznmkupodiarou"/>
        </w:rPr>
        <w:footnoteRef/>
      </w:r>
      <w:r>
        <w:t xml:space="preserve"> </w:t>
      </w:r>
      <w:r>
        <w:tab/>
      </w:r>
      <w:r w:rsidRPr="000E64AB">
        <w:rPr>
          <w:rFonts w:ascii="Arial Narrow" w:hAnsi="Arial Narrow"/>
          <w:szCs w:val="18"/>
        </w:rPr>
        <w:t>Pri tomto type aktivity</w:t>
      </w:r>
      <w:r>
        <w:rPr>
          <w:rFonts w:ascii="Arial Narrow" w:hAnsi="Arial Narrow"/>
          <w:szCs w:val="18"/>
        </w:rPr>
        <w:t>, je oprávneným žiadateľom výlučne subjekt</w:t>
      </w:r>
      <w:r w:rsidRPr="000E64AB">
        <w:rPr>
          <w:rFonts w:ascii="Arial Narrow" w:hAnsi="Arial Narrow"/>
          <w:szCs w:val="18"/>
        </w:rPr>
        <w:t xml:space="preserve"> ústrednej správy na účely plnenia úloh podľa § 23 písm. h) zákona č. 137</w:t>
      </w:r>
      <w:r>
        <w:rPr>
          <w:rFonts w:ascii="Arial Narrow" w:hAnsi="Arial Narrow"/>
          <w:szCs w:val="18"/>
        </w:rPr>
        <w:t>/2010</w:t>
      </w:r>
      <w:r w:rsidRPr="000E64AB">
        <w:rPr>
          <w:rFonts w:ascii="Arial Narrow" w:hAnsi="Arial Narrow"/>
          <w:szCs w:val="18"/>
        </w:rPr>
        <w:t xml:space="preserve"> o</w:t>
      </w:r>
      <w:r>
        <w:rPr>
          <w:rFonts w:ascii="Arial Narrow" w:hAnsi="Arial Narrow"/>
          <w:szCs w:val="18"/>
        </w:rPr>
        <w:t> </w:t>
      </w:r>
      <w:r w:rsidRPr="000E64AB">
        <w:rPr>
          <w:rFonts w:ascii="Arial Narrow" w:hAnsi="Arial Narrow"/>
          <w:szCs w:val="18"/>
        </w:rPr>
        <w:t>ovzduší</w:t>
      </w:r>
    </w:p>
  </w:footnote>
  <w:footnote w:id="8">
    <w:p w14:paraId="213720CE" w14:textId="328EBE92" w:rsidR="0019624D" w:rsidRPr="005854EE" w:rsidRDefault="0019624D" w:rsidP="005854EE">
      <w:pPr>
        <w:pStyle w:val="Textpoznmkypodiarou"/>
        <w:tabs>
          <w:tab w:val="left" w:pos="284"/>
        </w:tabs>
        <w:ind w:left="284" w:hanging="284"/>
        <w:jc w:val="both"/>
        <w:rPr>
          <w:rFonts w:ascii="Arial Narrow" w:hAnsi="Arial Narrow"/>
          <w:szCs w:val="18"/>
        </w:rPr>
      </w:pPr>
      <w:r w:rsidRPr="005854EE">
        <w:rPr>
          <w:rStyle w:val="Odkaznapoznmkupodiarou"/>
          <w:rFonts w:ascii="Arial Narrow" w:hAnsi="Arial Narrow"/>
          <w:szCs w:val="18"/>
        </w:rPr>
        <w:footnoteRef/>
      </w:r>
      <w:r w:rsidRPr="005854EE">
        <w:rPr>
          <w:rFonts w:ascii="Arial Narrow" w:hAnsi="Arial Narrow"/>
          <w:szCs w:val="18"/>
        </w:rPr>
        <w:t xml:space="preserve"> Zákon č. 7/2005 Z. z. o konkurze a reštrukturalizácii a o zmene a doplnení niektorých zákonov v znení neskorších predpisov.</w:t>
      </w:r>
    </w:p>
  </w:footnote>
  <w:footnote w:id="9">
    <w:p w14:paraId="21AE0A4E" w14:textId="17446ADD" w:rsidR="0019624D" w:rsidRPr="00B80F76" w:rsidRDefault="0019624D" w:rsidP="00B80F76">
      <w:pPr>
        <w:pStyle w:val="Textpoznmkypodiarou"/>
        <w:ind w:left="142" w:hanging="142"/>
        <w:jc w:val="both"/>
        <w:rPr>
          <w:rStyle w:val="Odkaznapoznmkupodiarou"/>
          <w:rFonts w:ascii="Arial Narrow" w:hAnsi="Arial Narrow"/>
          <w:szCs w:val="18"/>
        </w:rPr>
      </w:pPr>
      <w:r w:rsidRPr="005854EE">
        <w:rPr>
          <w:rStyle w:val="Odkaznapoznmkupodiarou"/>
          <w:rFonts w:ascii="Arial Narrow" w:hAnsi="Arial Narrow"/>
          <w:szCs w:val="18"/>
        </w:rPr>
        <w:footnoteRef/>
      </w:r>
      <w:r w:rsidRPr="00B80F76">
        <w:rPr>
          <w:rStyle w:val="Odkaznapoznmkupodiarou"/>
          <w:rFonts w:ascii="Arial Narrow" w:hAnsi="Arial Narrow"/>
          <w:szCs w:val="18"/>
        </w:rPr>
        <w:tab/>
      </w:r>
      <w:r w:rsidRPr="00B80F76">
        <w:rPr>
          <w:rStyle w:val="Odkaznapoznmkupodiarou"/>
          <w:rFonts w:ascii="Arial Narrow" w:hAnsi="Arial Narrow"/>
          <w:vertAlign w:val="baseline"/>
        </w:rPr>
        <w:t>Nariadenie Európskeho parlamentu a Rady (EÚ) č. 1300/2013 zo 17. decembra 2013 o Kohéznom fonde, ktorým sa zrušuje nariadenie Rady (ES) č. 1084/2006.</w:t>
      </w:r>
    </w:p>
  </w:footnote>
  <w:footnote w:id="10">
    <w:p w14:paraId="2CCE1181" w14:textId="2231087E" w:rsidR="0019624D" w:rsidRPr="009D2C07" w:rsidRDefault="0019624D" w:rsidP="00B80F76">
      <w:pPr>
        <w:pStyle w:val="Textpoznmkypodiarou"/>
        <w:ind w:left="142" w:hanging="142"/>
        <w:jc w:val="both"/>
        <w:rPr>
          <w:rFonts w:ascii="Arial Narrow" w:hAnsi="Arial Narrow"/>
        </w:rPr>
      </w:pPr>
      <w:r w:rsidRPr="005854EE">
        <w:rPr>
          <w:rStyle w:val="Odkaznapoznmkupodiarou"/>
          <w:rFonts w:ascii="Arial Narrow" w:hAnsi="Arial Narrow"/>
        </w:rPr>
        <w:footnoteRef/>
      </w:r>
      <w:r w:rsidRPr="00B80F76">
        <w:rPr>
          <w:rStyle w:val="Odkaznapoznmkupodiarou"/>
          <w:rFonts w:ascii="Arial Narrow" w:hAnsi="Arial Narrow"/>
          <w:vertAlign w:val="baseline"/>
        </w:rPr>
        <w:tab/>
      </w:r>
      <w:r>
        <w:rPr>
          <w:rFonts w:ascii="Arial Narrow" w:hAnsi="Arial Narrow"/>
        </w:rPr>
        <w:t xml:space="preserve"> </w:t>
      </w:r>
      <w:r w:rsidRPr="0007185A">
        <w:rPr>
          <w:rFonts w:ascii="Arial Narrow" w:hAnsi="Arial Narrow"/>
          <w:szCs w:val="18"/>
        </w:rPr>
        <w:t>Na túto výzvy sa vzťahuje Inštrukcia k určeniu podniku v ťažkostiach, verzia 3.</w:t>
      </w:r>
      <w:r w:rsidR="00C60082">
        <w:rPr>
          <w:rFonts w:ascii="Arial Narrow" w:hAnsi="Arial Narrow"/>
          <w:szCs w:val="18"/>
        </w:rPr>
        <w:t>1</w:t>
      </w:r>
      <w:r w:rsidRPr="0007185A">
        <w:rPr>
          <w:rFonts w:ascii="Arial Narrow" w:hAnsi="Arial Narrow"/>
          <w:szCs w:val="18"/>
        </w:rPr>
        <w:t>.</w:t>
      </w:r>
    </w:p>
  </w:footnote>
  <w:footnote w:id="11">
    <w:p w14:paraId="4A6C4BF1" w14:textId="0C059E02" w:rsidR="0019624D" w:rsidRPr="00BA421A" w:rsidRDefault="0019624D" w:rsidP="00F2237E">
      <w:pPr>
        <w:pStyle w:val="Textpoznmkypodiarou"/>
        <w:ind w:left="142" w:hanging="142"/>
        <w:jc w:val="both"/>
        <w:rPr>
          <w:szCs w:val="18"/>
        </w:rPr>
      </w:pPr>
      <w:r w:rsidRPr="00F913CF">
        <w:rPr>
          <w:rStyle w:val="Odkaznapoznmkupodiarou"/>
          <w:rFonts w:ascii="Arial Narrow" w:hAnsi="Arial Narrow"/>
          <w:szCs w:val="18"/>
        </w:rPr>
        <w:footnoteRef/>
      </w:r>
      <w:r w:rsidRPr="00F913CF">
        <w:rPr>
          <w:rFonts w:ascii="Arial Narrow" w:hAnsi="Arial Narrow"/>
          <w:szCs w:val="18"/>
        </w:rPr>
        <w:t xml:space="preserve"> Zákon č. 309/2014 Z. z., ktorým sa mení a dopĺňa zákon č. 539/2008 Z. z. o podpore regionálneho rozvoja. Program rozvoja obce bol v</w:t>
      </w:r>
      <w:r>
        <w:rPr>
          <w:rFonts w:ascii="Arial Narrow" w:hAnsi="Arial Narrow"/>
          <w:szCs w:val="18"/>
        </w:rPr>
        <w:t> </w:t>
      </w:r>
      <w:r w:rsidRPr="00F913CF">
        <w:rPr>
          <w:rFonts w:ascii="Arial Narrow" w:hAnsi="Arial Narrow"/>
          <w:szCs w:val="18"/>
        </w:rPr>
        <w:t>súlade</w:t>
      </w:r>
      <w:r>
        <w:rPr>
          <w:rFonts w:ascii="Arial Narrow" w:hAnsi="Arial Narrow"/>
          <w:szCs w:val="18"/>
        </w:rPr>
        <w:t xml:space="preserve"> </w:t>
      </w:r>
      <w:r w:rsidRPr="00F913CF">
        <w:rPr>
          <w:rFonts w:ascii="Arial Narrow" w:hAnsi="Arial Narrow"/>
          <w:szCs w:val="18"/>
        </w:rPr>
        <w:t>so</w:t>
      </w:r>
      <w:r>
        <w:rPr>
          <w:rFonts w:ascii="Arial Narrow" w:hAnsi="Arial Narrow"/>
          <w:szCs w:val="18"/>
        </w:rPr>
        <w:t> </w:t>
      </w:r>
      <w:r w:rsidRPr="00F913CF">
        <w:rPr>
          <w:rFonts w:ascii="Arial Narrow" w:hAnsi="Arial Narrow"/>
          <w:szCs w:val="18"/>
        </w:rPr>
        <w:t>zákonom č. 539/2008 Z. z. účinným do 1.1.2015 uvádzaný pod zákonným názvom ako plán hospodárskeho rozvoja a sociálneho rozvoja</w:t>
      </w:r>
      <w:r>
        <w:rPr>
          <w:rFonts w:ascii="Arial Narrow" w:hAnsi="Arial Narrow"/>
          <w:szCs w:val="18"/>
        </w:rPr>
        <w:t xml:space="preserve">  </w:t>
      </w:r>
      <w:r w:rsidRPr="00F913CF">
        <w:rPr>
          <w:rFonts w:ascii="Arial Narrow" w:hAnsi="Arial Narrow"/>
          <w:szCs w:val="18"/>
        </w:rPr>
        <w:t>obce.</w:t>
      </w:r>
    </w:p>
  </w:footnote>
  <w:footnote w:id="12">
    <w:p w14:paraId="320141F7" w14:textId="4517217E" w:rsidR="0019624D" w:rsidRPr="00635002" w:rsidRDefault="0019624D" w:rsidP="0007185A">
      <w:pPr>
        <w:pStyle w:val="Textpoznmkypodiarou"/>
        <w:ind w:left="142" w:hanging="142"/>
        <w:rPr>
          <w:rFonts w:ascii="Arial Narrow" w:hAnsi="Arial Narrow"/>
          <w:szCs w:val="18"/>
        </w:rPr>
      </w:pPr>
      <w:r w:rsidRPr="00635002">
        <w:rPr>
          <w:rStyle w:val="Odkaznapoznmkupodiarou"/>
          <w:rFonts w:ascii="Arial Narrow" w:hAnsi="Arial Narrow"/>
          <w:szCs w:val="18"/>
        </w:rPr>
        <w:footnoteRef/>
      </w:r>
      <w:r>
        <w:rPr>
          <w:rFonts w:ascii="Arial Narrow" w:hAnsi="Arial Narrow"/>
          <w:szCs w:val="18"/>
        </w:rPr>
        <w:t xml:space="preserve"> </w:t>
      </w:r>
      <w:r w:rsidRPr="00635002">
        <w:rPr>
          <w:rFonts w:ascii="Arial Narrow" w:hAnsi="Arial Narrow"/>
          <w:szCs w:val="18"/>
        </w:rPr>
        <w:t>Zákon č. 91/2016 Z. z. o trestnej zodpovednosti právnických osôb a o zmene a doplnení niektorých zákonov.</w:t>
      </w:r>
    </w:p>
  </w:footnote>
  <w:footnote w:id="13">
    <w:p w14:paraId="56550147" w14:textId="236CC461" w:rsidR="0019624D" w:rsidRDefault="0019624D" w:rsidP="0007185A">
      <w:pPr>
        <w:pStyle w:val="Textpoznmkypodiarou"/>
        <w:ind w:left="284" w:right="-284" w:hanging="284"/>
      </w:pPr>
      <w:r>
        <w:rPr>
          <w:rStyle w:val="Odkaznapoznmkupodiarou"/>
        </w:rPr>
        <w:footnoteRef/>
      </w:r>
      <w:r>
        <w:t xml:space="preserve"> </w:t>
      </w:r>
      <w:r w:rsidRPr="0038252B">
        <w:rPr>
          <w:rFonts w:ascii="Arial Narrow" w:hAnsi="Arial Narrow"/>
          <w:szCs w:val="18"/>
        </w:rPr>
        <w:t>Zákon č. 315/2016 Z. z. o registri partnerov verejného sektora a o zmene a doplnení niektorých zákonov.</w:t>
      </w:r>
    </w:p>
  </w:footnote>
  <w:footnote w:id="14">
    <w:p w14:paraId="1443F700" w14:textId="4E1F8365" w:rsidR="0019624D" w:rsidRPr="00D029E3" w:rsidRDefault="0019624D" w:rsidP="00F04E7A">
      <w:pPr>
        <w:pStyle w:val="Textpoznmkypodiarou"/>
        <w:ind w:left="284" w:right="-284" w:hanging="284"/>
        <w:jc w:val="both"/>
        <w:rPr>
          <w:rFonts w:ascii="Arial Narrow" w:hAnsi="Arial Narrow"/>
          <w:szCs w:val="18"/>
        </w:rPr>
      </w:pPr>
      <w:r w:rsidRPr="006F5A1E">
        <w:rPr>
          <w:rStyle w:val="Odkaznapoznmkupodiarou"/>
          <w:rFonts w:ascii="Arial Narrow" w:hAnsi="Arial Narrow"/>
        </w:rPr>
        <w:footnoteRef/>
      </w:r>
      <w:r w:rsidRPr="006F5A1E">
        <w:rPr>
          <w:rFonts w:ascii="Arial Narrow" w:hAnsi="Arial Narrow"/>
        </w:rPr>
        <w:tab/>
      </w:r>
      <w:r w:rsidRPr="00D029E3">
        <w:rPr>
          <w:rFonts w:ascii="Arial Narrow" w:hAnsi="Arial Narrow"/>
          <w:szCs w:val="18"/>
        </w:rPr>
        <w:t>Na túto výzvu sa vzťahuje</w:t>
      </w:r>
      <w:r w:rsidRPr="006F5A1E">
        <w:rPr>
          <w:rFonts w:ascii="Arial Narrow" w:hAnsi="Arial Narrow"/>
        </w:rPr>
        <w:t xml:space="preserve"> </w:t>
      </w:r>
      <w:r w:rsidRPr="006F5A1E">
        <w:rPr>
          <w:rFonts w:ascii="Arial Narrow" w:hAnsi="Arial Narrow"/>
          <w:i/>
          <w:szCs w:val="18"/>
        </w:rPr>
        <w:t>Príručka k oprávnenosti výdavkov pre dopytovo orientované projekty OP KŽP</w:t>
      </w:r>
      <w:r w:rsidRPr="00DD2A0D">
        <w:rPr>
          <w:rFonts w:ascii="Arial Narrow" w:hAnsi="Arial Narrow"/>
          <w:szCs w:val="18"/>
        </w:rPr>
        <w:t>, verzia 1.</w:t>
      </w:r>
      <w:r w:rsidR="00C60082" w:rsidRPr="00DD2A0D">
        <w:rPr>
          <w:rFonts w:ascii="Arial Narrow" w:hAnsi="Arial Narrow"/>
          <w:szCs w:val="18"/>
        </w:rPr>
        <w:t>9</w:t>
      </w:r>
      <w:r w:rsidRPr="00DD2A0D">
        <w:rPr>
          <w:rFonts w:ascii="Arial Narrow" w:hAnsi="Arial Narrow"/>
          <w:szCs w:val="18"/>
        </w:rPr>
        <w:t>.</w:t>
      </w:r>
    </w:p>
  </w:footnote>
  <w:footnote w:id="15">
    <w:p w14:paraId="11E92B62" w14:textId="77777777" w:rsidR="0019624D" w:rsidRPr="006F5A1E" w:rsidRDefault="0019624D" w:rsidP="0007185A">
      <w:pPr>
        <w:pStyle w:val="Textpoznmkypodiarou"/>
        <w:ind w:left="284" w:right="-284" w:hanging="284"/>
        <w:jc w:val="both"/>
        <w:rPr>
          <w:rFonts w:ascii="Arial Narrow" w:hAnsi="Arial Narrow"/>
        </w:rPr>
      </w:pPr>
      <w:r w:rsidRPr="006F5A1E">
        <w:rPr>
          <w:rStyle w:val="Odkaznapoznmkupodiarou"/>
          <w:rFonts w:ascii="Arial Narrow" w:hAnsi="Arial Narrow"/>
        </w:rPr>
        <w:footnoteRef/>
      </w:r>
      <w:r w:rsidRPr="006F5A1E">
        <w:rPr>
          <w:rFonts w:ascii="Arial Narrow" w:hAnsi="Arial Narrow"/>
        </w:rPr>
        <w:tab/>
      </w:r>
      <w:r w:rsidRPr="00D029E3">
        <w:rPr>
          <w:rFonts w:ascii="Arial Narrow" w:hAnsi="Arial Narrow"/>
          <w:szCs w:val="18"/>
        </w:rPr>
        <w:t xml:space="preserve">Na túto výzvu sa vzťahujú </w:t>
      </w:r>
      <w:r w:rsidRPr="006F5A1E">
        <w:rPr>
          <w:rFonts w:ascii="Arial Narrow" w:hAnsi="Arial Narrow"/>
          <w:i/>
          <w:szCs w:val="18"/>
        </w:rPr>
        <w:t>Kritériá pre výber projektov OP KŽP, verzia 2.0</w:t>
      </w:r>
      <w:r w:rsidRPr="006F5A1E">
        <w:rPr>
          <w:rFonts w:ascii="Arial Narrow" w:hAnsi="Arial Narrow"/>
          <w:szCs w:val="18"/>
        </w:rPr>
        <w:t>.</w:t>
      </w:r>
      <w:r w:rsidRPr="006F5A1E">
        <w:rPr>
          <w:rFonts w:ascii="Arial Narrow" w:hAnsi="Arial Narrow"/>
        </w:rPr>
        <w:t xml:space="preserve"> </w:t>
      </w:r>
    </w:p>
  </w:footnote>
  <w:footnote w:id="16">
    <w:p w14:paraId="3E3FA21D" w14:textId="3E88122A" w:rsidR="0019624D" w:rsidRPr="00BC3B7E" w:rsidRDefault="0019624D" w:rsidP="000727C0">
      <w:pPr>
        <w:ind w:left="284" w:right="-766" w:hanging="284"/>
        <w:jc w:val="both"/>
        <w:rPr>
          <w:rFonts w:ascii="Arial Narrow" w:hAnsi="Arial Narrow"/>
          <w:sz w:val="16"/>
          <w:szCs w:val="16"/>
        </w:rPr>
      </w:pPr>
      <w:r w:rsidRPr="00006F29">
        <w:rPr>
          <w:rStyle w:val="Odkaznapoznmkupodiarou"/>
          <w:rFonts w:ascii="Arial Narrow" w:hAnsi="Arial Narrow"/>
          <w:sz w:val="18"/>
          <w:szCs w:val="18"/>
        </w:rPr>
        <w:footnoteRef/>
      </w:r>
      <w:r w:rsidRPr="00006F29">
        <w:rPr>
          <w:rStyle w:val="Odkaznapoznmkupodiarou"/>
          <w:rFonts w:ascii="Arial Narrow" w:hAnsi="Arial Narrow"/>
          <w:sz w:val="18"/>
          <w:szCs w:val="18"/>
        </w:rPr>
        <w:t xml:space="preserve"> </w:t>
      </w:r>
      <w:r>
        <w:rPr>
          <w:rFonts w:ascii="Arial Narrow" w:hAnsi="Arial Narrow"/>
          <w:sz w:val="18"/>
          <w:szCs w:val="18"/>
        </w:rPr>
        <w:tab/>
      </w:r>
      <w:r w:rsidRPr="00006F29">
        <w:rPr>
          <w:rFonts w:ascii="Arial Narrow" w:hAnsi="Arial Narrow"/>
          <w:sz w:val="18"/>
          <w:szCs w:val="18"/>
        </w:rPr>
        <w:t>Zákon č. 82/2005 Z. z. o nelegálnej práci a nelegálnom zamestnávaní v znení neskorších predpisov.</w:t>
      </w:r>
    </w:p>
  </w:footnote>
  <w:footnote w:id="17">
    <w:p w14:paraId="55EB6D14" w14:textId="77777777" w:rsidR="0019624D" w:rsidRPr="00D029E3" w:rsidRDefault="0019624D" w:rsidP="00593AA2">
      <w:pPr>
        <w:tabs>
          <w:tab w:val="left" w:pos="284"/>
          <w:tab w:val="left" w:pos="9072"/>
        </w:tabs>
        <w:ind w:left="284" w:right="-142" w:hanging="284"/>
        <w:jc w:val="both"/>
        <w:rPr>
          <w:rFonts w:ascii="Arial Narrow" w:hAnsi="Arial Narrow"/>
          <w:sz w:val="18"/>
          <w:szCs w:val="18"/>
        </w:rPr>
      </w:pPr>
      <w:r w:rsidRPr="006F5A1E">
        <w:rPr>
          <w:rStyle w:val="Odkaznapoznmkupodiarou"/>
          <w:rFonts w:ascii="Arial Narrow" w:hAnsi="Arial Narrow"/>
          <w:sz w:val="18"/>
          <w:szCs w:val="18"/>
        </w:rPr>
        <w:footnoteRef/>
      </w:r>
      <w:r w:rsidRPr="006F5A1E">
        <w:rPr>
          <w:rFonts w:ascii="Arial Narrow" w:hAnsi="Arial Narrow"/>
          <w:sz w:val="18"/>
          <w:szCs w:val="18"/>
        </w:rPr>
        <w:tab/>
      </w:r>
      <w:r w:rsidRPr="00D029E3">
        <w:rPr>
          <w:rFonts w:ascii="Arial Narrow" w:hAnsi="Arial Narrow"/>
          <w:sz w:val="18"/>
          <w:szCs w:val="18"/>
        </w:rPr>
        <w:t>Verejné obstarávanie sa považuje za vyhlásené:</w:t>
      </w:r>
    </w:p>
    <w:p w14:paraId="43C47CAC" w14:textId="77777777" w:rsidR="0019624D" w:rsidRPr="00D029E3" w:rsidRDefault="0019624D" w:rsidP="00593AA2">
      <w:pPr>
        <w:pStyle w:val="Odsekzoznamu"/>
        <w:numPr>
          <w:ilvl w:val="0"/>
          <w:numId w:val="8"/>
        </w:numPr>
        <w:tabs>
          <w:tab w:val="clear" w:pos="720"/>
          <w:tab w:val="left" w:pos="709"/>
          <w:tab w:val="left" w:pos="9072"/>
        </w:tabs>
        <w:ind w:left="709" w:right="-142"/>
        <w:jc w:val="both"/>
        <w:rPr>
          <w:rFonts w:ascii="Arial Narrow" w:hAnsi="Arial Narrow"/>
          <w:sz w:val="18"/>
          <w:szCs w:val="18"/>
        </w:rPr>
      </w:pPr>
      <w:r w:rsidRPr="00D029E3">
        <w:rPr>
          <w:rFonts w:ascii="Arial Narrow" w:hAnsi="Arial Narrow"/>
          <w:sz w:val="18"/>
          <w:szCs w:val="18"/>
        </w:rPr>
        <w:t>pri nadlimitných zákazkách - dňom uverejnenia oznámenia o vyhlásení verejného obstarávania v európskom vestníku, s výnimkou, ak verejnému obstarávateľovi alebo obstarávateľovi nebude do 48 hodín od potvrdenia prijatia zaslaného oznámenia z európskeho ves</w:t>
      </w:r>
      <w:r>
        <w:rPr>
          <w:rFonts w:ascii="Arial Narrow" w:hAnsi="Arial Narrow"/>
          <w:sz w:val="18"/>
          <w:szCs w:val="18"/>
        </w:rPr>
        <w:t>tníka doručená aj notifikácia o </w:t>
      </w:r>
      <w:r w:rsidRPr="00D029E3">
        <w:rPr>
          <w:rFonts w:ascii="Arial Narrow" w:hAnsi="Arial Narrow"/>
          <w:sz w:val="18"/>
          <w:szCs w:val="18"/>
        </w:rPr>
        <w:t>jeho plánovanom uverejnení. V takom prípade sa verejné obstarávanie bude považovať za vyhlásené dňom uverejnenia oznámenia o vyhlásení verejného obstarávania vo vestníku Úradu pre verejné obstarávanie bez ohľadu na to, či bolo zverejnené v európskom vestníku;</w:t>
      </w:r>
    </w:p>
    <w:p w14:paraId="63EFAC3F" w14:textId="77777777" w:rsidR="0019624D" w:rsidRPr="006F5A1E" w:rsidRDefault="0019624D" w:rsidP="00593AA2">
      <w:pPr>
        <w:pStyle w:val="Odsekzoznamu"/>
        <w:numPr>
          <w:ilvl w:val="0"/>
          <w:numId w:val="8"/>
        </w:numPr>
        <w:tabs>
          <w:tab w:val="clear" w:pos="720"/>
          <w:tab w:val="left" w:pos="709"/>
          <w:tab w:val="left" w:pos="9072"/>
        </w:tabs>
        <w:ind w:left="709" w:right="-142" w:hanging="284"/>
        <w:jc w:val="both"/>
        <w:rPr>
          <w:rFonts w:ascii="Arial Narrow" w:hAnsi="Arial Narrow"/>
          <w:sz w:val="18"/>
          <w:szCs w:val="18"/>
        </w:rPr>
      </w:pPr>
      <w:r w:rsidRPr="00D029E3">
        <w:rPr>
          <w:rFonts w:ascii="Arial Narrow" w:hAnsi="Arial Narrow"/>
          <w:sz w:val="18"/>
          <w:szCs w:val="18"/>
        </w:rPr>
        <w:t xml:space="preserve">pri podlimitných zákazkách - dňom uverejnenia výzvy na predkladanie ponúk alebo oznámenia o použití priameho rokovacie konania vo vestníku Úradu pre verejné obstarávanie.  </w:t>
      </w:r>
    </w:p>
    <w:p w14:paraId="7CAFDDF3" w14:textId="77777777" w:rsidR="0019624D" w:rsidRPr="00277B79" w:rsidRDefault="0019624D" w:rsidP="009F41A0">
      <w:pPr>
        <w:pStyle w:val="Textpoznmkypodiarou"/>
        <w:ind w:left="284" w:right="-142"/>
        <w:jc w:val="both"/>
        <w:rPr>
          <w:rFonts w:ascii="Arial Narrow" w:hAnsi="Arial Narrow"/>
        </w:rPr>
      </w:pPr>
      <w:r w:rsidRPr="00D029E3">
        <w:rPr>
          <w:rFonts w:ascii="Arial Narrow" w:hAnsi="Arial Narrow"/>
          <w:szCs w:val="18"/>
        </w:rPr>
        <w:t>Zverejnenie predbežného oznámenia alebo jeho zaslanie na zverejnenie sa nepovažuje za vyhlásenie verejného obstarávania.</w:t>
      </w:r>
      <w:r w:rsidRPr="00277B79">
        <w:rPr>
          <w:rFonts w:ascii="Arial Narrow" w:hAnsi="Arial Narrow"/>
        </w:rPr>
        <w:t xml:space="preserve"> </w:t>
      </w:r>
    </w:p>
  </w:footnote>
  <w:footnote w:id="18">
    <w:p w14:paraId="1F746C80" w14:textId="77777777" w:rsidR="0019624D" w:rsidRPr="00277B79" w:rsidRDefault="0019624D" w:rsidP="00593AA2">
      <w:pPr>
        <w:pStyle w:val="Textpoznmkypodiarou"/>
        <w:ind w:left="284" w:right="-142" w:hanging="284"/>
        <w:jc w:val="both"/>
        <w:rPr>
          <w:rFonts w:ascii="Arial Narrow" w:hAnsi="Arial Narrow"/>
        </w:rPr>
      </w:pPr>
      <w:r w:rsidRPr="00277B79">
        <w:rPr>
          <w:rStyle w:val="Odkaznapoznmkupodiarou"/>
          <w:rFonts w:ascii="Arial Narrow" w:hAnsi="Arial Narrow"/>
        </w:rPr>
        <w:footnoteRef/>
      </w:r>
      <w:r w:rsidRPr="00277B79">
        <w:rPr>
          <w:rFonts w:ascii="Arial Narrow" w:hAnsi="Arial Narrow"/>
        </w:rPr>
        <w:tab/>
        <w:t>Na verejné obstarávania začaté do 17. apríla 2016 sa vzťahuje zákon č. 25/2006 Z. z. o verejnom obstarávaní a o zmene a doplnení niektorých zákonov v znení neskorších predpisov.</w:t>
      </w:r>
    </w:p>
  </w:footnote>
  <w:footnote w:id="19">
    <w:p w14:paraId="34796604" w14:textId="1F606E2D" w:rsidR="0019624D" w:rsidRPr="00BC3B7E" w:rsidRDefault="0019624D" w:rsidP="0025782A">
      <w:pPr>
        <w:pStyle w:val="Default"/>
        <w:ind w:left="142" w:hanging="142"/>
        <w:jc w:val="both"/>
        <w:rPr>
          <w:rFonts w:ascii="Arial Narrow" w:hAnsi="Arial Narrow"/>
          <w:sz w:val="16"/>
          <w:szCs w:val="16"/>
        </w:rPr>
      </w:pPr>
      <w:r w:rsidRPr="00F913CF">
        <w:rPr>
          <w:rStyle w:val="Odkaznapoznmkupodiarou"/>
          <w:rFonts w:ascii="Arial Narrow" w:hAnsi="Arial Narrow"/>
          <w:color w:val="auto"/>
          <w:sz w:val="18"/>
          <w:szCs w:val="18"/>
          <w:lang w:eastAsia="en-US"/>
        </w:rPr>
        <w:footnoteRef/>
      </w:r>
      <w:r w:rsidRPr="00F913CF">
        <w:rPr>
          <w:rStyle w:val="Odkaznapoznmkupodiarou"/>
          <w:rFonts w:ascii="Arial Narrow" w:hAnsi="Arial Narrow"/>
          <w:color w:val="auto"/>
          <w:sz w:val="18"/>
          <w:szCs w:val="18"/>
          <w:lang w:eastAsia="en-US"/>
        </w:rPr>
        <w:t xml:space="preserve"> </w:t>
      </w:r>
      <w:r w:rsidRPr="00F913CF">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w:t>
      </w:r>
      <w:r>
        <w:rPr>
          <w:rFonts w:ascii="Arial Narrow" w:hAnsi="Arial Narrow"/>
          <w:sz w:val="18"/>
          <w:szCs w:val="18"/>
        </w:rPr>
        <w:t> </w:t>
      </w:r>
      <w:r w:rsidRPr="00F913CF">
        <w:rPr>
          <w:rFonts w:ascii="Arial Narrow" w:hAnsi="Arial Narrow"/>
          <w:sz w:val="18"/>
          <w:szCs w:val="18"/>
        </w:rPr>
        <w:t>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w:t>
      </w:r>
    </w:p>
  </w:footnote>
  <w:footnote w:id="20">
    <w:p w14:paraId="01437449" w14:textId="18906678" w:rsidR="0019624D" w:rsidRPr="00635002" w:rsidRDefault="0019624D" w:rsidP="0025782A">
      <w:pPr>
        <w:pStyle w:val="Textpoznmkypodiarou"/>
        <w:ind w:left="142" w:hanging="142"/>
        <w:jc w:val="both"/>
        <w:rPr>
          <w:rFonts w:ascii="Arial Narrow" w:hAnsi="Arial Narrow"/>
          <w:szCs w:val="18"/>
        </w:rPr>
      </w:pPr>
      <w:r w:rsidRPr="00635002">
        <w:rPr>
          <w:rStyle w:val="Odkaznapoznmkupodiarou"/>
          <w:rFonts w:ascii="Arial Narrow" w:hAnsi="Arial Narrow"/>
          <w:szCs w:val="18"/>
        </w:rPr>
        <w:footnoteRef/>
      </w:r>
      <w:r w:rsidRPr="00635002">
        <w:rPr>
          <w:rFonts w:ascii="Arial Narrow" w:hAnsi="Arial Narrow"/>
          <w:szCs w:val="18"/>
        </w:rPr>
        <w:t>Slovenská agentúra životného prostredia je sprostredkovateľským orgánom pre OP KŽP v rozsahu poverenia na základe zmluvy o vykonávaní úloh medzi riadiacim orgánom a sprostredkovateľským orgánom.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6C287" w14:textId="77777777" w:rsidR="0019624D" w:rsidRDefault="0019624D">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19624D" w14:paraId="3B1547D8" w14:textId="77777777">
      <w:trPr>
        <w:trHeight w:hRule="exact" w:val="220"/>
      </w:trPr>
      <w:tc>
        <w:tcPr>
          <w:tcW w:w="4111" w:type="dxa"/>
        </w:tcPr>
        <w:p w14:paraId="4F318DAF" w14:textId="77777777" w:rsidR="0019624D" w:rsidRDefault="0019624D">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sidR="00223164">
            <w:rPr>
              <w:bCs/>
            </w:rPr>
            <w:t>Chyba! Neznámy názov vlastnosti dokumentu.</w:t>
          </w:r>
          <w:r>
            <w:rPr>
              <w:b/>
            </w:rPr>
            <w:fldChar w:fldCharType="end"/>
          </w:r>
        </w:p>
      </w:tc>
    </w:tr>
    <w:tr w:rsidR="0019624D" w14:paraId="414692C5" w14:textId="77777777">
      <w:trPr>
        <w:trHeight w:hRule="exact" w:val="220"/>
      </w:trPr>
      <w:tc>
        <w:tcPr>
          <w:tcW w:w="4111" w:type="dxa"/>
        </w:tcPr>
        <w:p w14:paraId="3A71F812" w14:textId="77777777" w:rsidR="0019624D" w:rsidRDefault="0019624D">
          <w:pPr>
            <w:pStyle w:val="Hlavika"/>
            <w:framePr w:hSpace="181" w:wrap="around" w:vAnchor="text" w:hAnchor="text" w:xAlign="right" w:y="1"/>
          </w:pPr>
          <w:r>
            <w:fldChar w:fldCharType="begin"/>
          </w:r>
          <w:r>
            <w:instrText xml:space="preserve"> DocProperty KISSubject  \* charformat </w:instrText>
          </w:r>
          <w:r>
            <w:fldChar w:fldCharType="separate"/>
          </w:r>
          <w:r w:rsidR="00223164">
            <w:rPr>
              <w:b/>
              <w:bCs/>
            </w:rPr>
            <w:t>Chyba! Neznámy názov vlastnosti dokumentu.</w:t>
          </w:r>
          <w:r>
            <w:fldChar w:fldCharType="end"/>
          </w:r>
        </w:p>
      </w:tc>
    </w:tr>
    <w:tr w:rsidR="0019624D" w14:paraId="0C6305BB" w14:textId="77777777">
      <w:tc>
        <w:tcPr>
          <w:tcW w:w="4111" w:type="dxa"/>
        </w:tcPr>
        <w:p w14:paraId="4B796D4D" w14:textId="77777777" w:rsidR="0019624D" w:rsidRDefault="0019624D">
          <w:pPr>
            <w:pStyle w:val="Hlavika"/>
            <w:framePr w:hSpace="181" w:wrap="around" w:vAnchor="text" w:hAnchor="text" w:xAlign="right" w:y="1"/>
          </w:pPr>
          <w:r>
            <w:fldChar w:fldCharType="begin"/>
          </w:r>
          <w:r>
            <w:instrText xml:space="preserve"> DocProperty KISHdrInfo \* charformat </w:instrText>
          </w:r>
          <w:r>
            <w:fldChar w:fldCharType="separate"/>
          </w:r>
          <w:r w:rsidR="00223164">
            <w:rPr>
              <w:b/>
              <w:bCs/>
            </w:rPr>
            <w:t>Chyba! Neznámy názov vlastnosti dokumentu.</w:t>
          </w:r>
          <w:r>
            <w:fldChar w:fldCharType="end"/>
          </w:r>
        </w:p>
      </w:tc>
    </w:tr>
  </w:tbl>
  <w:p w14:paraId="4DDF99D8" w14:textId="77777777" w:rsidR="0019624D" w:rsidRDefault="0019624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7F3CC" w14:textId="77777777" w:rsidR="0019624D" w:rsidRDefault="0019624D" w:rsidP="00CC6F3C">
    <w:pPr>
      <w:pStyle w:val="Hlavika"/>
      <w:tabs>
        <w:tab w:val="left" w:pos="284"/>
        <w:tab w:val="right" w:pos="8789"/>
      </w:tabs>
      <w:spacing w:line="24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B178C5"/>
    <w:multiLevelType w:val="hybridMultilevel"/>
    <w:tmpl w:val="EF2C0F1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8DA45C8"/>
    <w:multiLevelType w:val="hybridMultilevel"/>
    <w:tmpl w:val="A264751A"/>
    <w:lvl w:ilvl="0" w:tplc="2FAAD1D2">
      <w:start w:val="1"/>
      <w:numFmt w:val="bullet"/>
      <w:lvlText w:val=""/>
      <w:lvlJc w:val="left"/>
      <w:pPr>
        <w:ind w:left="360" w:hanging="360"/>
      </w:pPr>
      <w:rPr>
        <w:rFonts w:ascii="Symbol" w:hAnsi="Symbo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080791"/>
    <w:multiLevelType w:val="hybridMultilevel"/>
    <w:tmpl w:val="0C0219E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0C8204B4"/>
    <w:multiLevelType w:val="hybridMultilevel"/>
    <w:tmpl w:val="19808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2271FC"/>
    <w:multiLevelType w:val="hybridMultilevel"/>
    <w:tmpl w:val="5F1E66A2"/>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864C84"/>
    <w:multiLevelType w:val="multilevel"/>
    <w:tmpl w:val="49D6EE38"/>
    <w:lvl w:ilvl="0">
      <w:start w:val="1"/>
      <w:numFmt w:val="lowerLetter"/>
      <w:lvlText w:val="%1)"/>
      <w:lvlJc w:val="left"/>
      <w:pPr>
        <w:tabs>
          <w:tab w:val="num" w:pos="0"/>
        </w:tabs>
        <w:ind w:left="0" w:hanging="964"/>
      </w:pPr>
      <w:rPr>
        <w:rFonts w:hint="default"/>
      </w:r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FF601B0"/>
    <w:multiLevelType w:val="multilevel"/>
    <w:tmpl w:val="BCDCD40E"/>
    <w:lvl w:ilvl="0">
      <w:start w:val="1"/>
      <w:numFmt w:val="lowerLetter"/>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3026FA8"/>
    <w:multiLevelType w:val="hybridMultilevel"/>
    <w:tmpl w:val="7E9EDBC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3CA70C3"/>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C71FD6"/>
    <w:multiLevelType w:val="hybridMultilevel"/>
    <w:tmpl w:val="E556B7FA"/>
    <w:lvl w:ilvl="0" w:tplc="969AFF6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74018FE"/>
    <w:multiLevelType w:val="hybridMultilevel"/>
    <w:tmpl w:val="EFFC2E66"/>
    <w:lvl w:ilvl="0" w:tplc="8F2E68B0">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DAA42B6"/>
    <w:multiLevelType w:val="hybridMultilevel"/>
    <w:tmpl w:val="EE560270"/>
    <w:lvl w:ilvl="0" w:tplc="041B0001">
      <w:start w:val="1"/>
      <w:numFmt w:val="bullet"/>
      <w:lvlText w:val=""/>
      <w:lvlJc w:val="left"/>
      <w:pPr>
        <w:tabs>
          <w:tab w:val="num" w:pos="1440"/>
        </w:tabs>
        <w:ind w:left="1440" w:hanging="360"/>
      </w:pPr>
      <w:rPr>
        <w:rFonts w:ascii="Symbol" w:hAnsi="Symbol" w:hint="default"/>
      </w:rPr>
    </w:lvl>
    <w:lvl w:ilvl="1" w:tplc="041B0003">
      <w:start w:val="1"/>
      <w:numFmt w:val="bullet"/>
      <w:lvlText w:val="o"/>
      <w:lvlJc w:val="left"/>
      <w:pPr>
        <w:tabs>
          <w:tab w:val="num" w:pos="2160"/>
        </w:tabs>
        <w:ind w:left="2160" w:hanging="360"/>
      </w:pPr>
      <w:rPr>
        <w:rFonts w:ascii="Courier New" w:hAnsi="Courier New" w:hint="default"/>
      </w:rPr>
    </w:lvl>
    <w:lvl w:ilvl="2" w:tplc="041B0005">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08D7D8E"/>
    <w:multiLevelType w:val="hybridMultilevel"/>
    <w:tmpl w:val="EFFC2E66"/>
    <w:lvl w:ilvl="0" w:tplc="8F2E68B0">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67B7AB4"/>
    <w:multiLevelType w:val="hybridMultilevel"/>
    <w:tmpl w:val="62E677D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27A75BAD"/>
    <w:multiLevelType w:val="hybridMultilevel"/>
    <w:tmpl w:val="4BC8B0A0"/>
    <w:lvl w:ilvl="0" w:tplc="04090001">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8B437AD"/>
    <w:multiLevelType w:val="multilevel"/>
    <w:tmpl w:val="2ED87E5C"/>
    <w:lvl w:ilvl="0">
      <w:start w:val="1"/>
      <w:numFmt w:val="lowerLetter"/>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9E86B9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C0029CE"/>
    <w:multiLevelType w:val="hybridMultilevel"/>
    <w:tmpl w:val="599C4A5E"/>
    <w:lvl w:ilvl="0" w:tplc="514A11B0">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FDB17D6"/>
    <w:multiLevelType w:val="hybridMultilevel"/>
    <w:tmpl w:val="B290E35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4" w15:restartNumberingAfterBreak="0">
    <w:nsid w:val="31B24165"/>
    <w:multiLevelType w:val="hybridMultilevel"/>
    <w:tmpl w:val="82880830"/>
    <w:lvl w:ilvl="0" w:tplc="6EF892C4">
      <w:start w:val="1"/>
      <w:numFmt w:val="decimal"/>
      <w:lvlText w:val="%1."/>
      <w:lvlJc w:val="left"/>
      <w:pPr>
        <w:tabs>
          <w:tab w:val="num" w:pos="720"/>
        </w:tabs>
        <w:ind w:left="720" w:hanging="360"/>
      </w:pPr>
      <w:rPr>
        <w:rFonts w:ascii="Arial Narrow" w:hAnsi="Arial Narrow"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3F10A3"/>
    <w:multiLevelType w:val="hybridMultilevel"/>
    <w:tmpl w:val="62E677D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35536B8B"/>
    <w:multiLevelType w:val="hybridMultilevel"/>
    <w:tmpl w:val="8318CA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35F819B1"/>
    <w:multiLevelType w:val="hybridMultilevel"/>
    <w:tmpl w:val="C186D6F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371449C8"/>
    <w:multiLevelType w:val="hybridMultilevel"/>
    <w:tmpl w:val="D8ACFE4C"/>
    <w:lvl w:ilvl="0" w:tplc="2FAAD1D2">
      <w:start w:val="1"/>
      <w:numFmt w:val="bullet"/>
      <w:lvlText w:val=""/>
      <w:lvlJc w:val="left"/>
      <w:pPr>
        <w:ind w:left="360" w:hanging="360"/>
      </w:pPr>
      <w:rPr>
        <w:rFonts w:ascii="Symbol" w:hAnsi="Symbol"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38123C11"/>
    <w:multiLevelType w:val="hybridMultilevel"/>
    <w:tmpl w:val="3342C80C"/>
    <w:lvl w:ilvl="0" w:tplc="0944E29A">
      <w:start w:val="1"/>
      <w:numFmt w:val="upperLetter"/>
      <w:lvlText w:val="%1."/>
      <w:lvlJc w:val="left"/>
      <w:pPr>
        <w:ind w:left="717" w:hanging="360"/>
      </w:pPr>
      <w:rPr>
        <w:rFonts w:hint="default"/>
        <w:b/>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382769B9"/>
    <w:multiLevelType w:val="hybridMultilevel"/>
    <w:tmpl w:val="55B6B9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B834BE3"/>
    <w:multiLevelType w:val="hybridMultilevel"/>
    <w:tmpl w:val="079A029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C1D629A"/>
    <w:multiLevelType w:val="hybridMultilevel"/>
    <w:tmpl w:val="0602B51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3F7E0940"/>
    <w:multiLevelType w:val="hybridMultilevel"/>
    <w:tmpl w:val="2376C1D0"/>
    <w:lvl w:ilvl="0" w:tplc="4FDE6C82">
      <w:start w:val="1"/>
      <w:numFmt w:val="upperLetter"/>
      <w:lvlText w:val="%1.2"/>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FB537AE"/>
    <w:multiLevelType w:val="hybridMultilevel"/>
    <w:tmpl w:val="A97EB95A"/>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67C3496"/>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6EF79C5"/>
    <w:multiLevelType w:val="hybridMultilevel"/>
    <w:tmpl w:val="E844317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7B64B25"/>
    <w:multiLevelType w:val="hybridMultilevel"/>
    <w:tmpl w:val="35C8AE7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49F61C30"/>
    <w:multiLevelType w:val="hybridMultilevel"/>
    <w:tmpl w:val="27C2C112"/>
    <w:lvl w:ilvl="0" w:tplc="8BE079E4">
      <w:start w:val="2"/>
      <w:numFmt w:val="bullet"/>
      <w:lvlText w:val="-"/>
      <w:lvlJc w:val="left"/>
      <w:pPr>
        <w:ind w:left="766" w:hanging="360"/>
      </w:pPr>
      <w:rPr>
        <w:rFonts w:ascii="Times New Roman" w:eastAsia="Times New Roman" w:hAnsi="Times New Roman" w:hint="default"/>
      </w:rPr>
    </w:lvl>
    <w:lvl w:ilvl="1" w:tplc="041B0003" w:tentative="1">
      <w:start w:val="1"/>
      <w:numFmt w:val="bullet"/>
      <w:lvlText w:val="o"/>
      <w:lvlJc w:val="left"/>
      <w:pPr>
        <w:ind w:left="1486" w:hanging="360"/>
      </w:pPr>
      <w:rPr>
        <w:rFonts w:ascii="Courier New" w:hAnsi="Courier New" w:cs="Courier New" w:hint="default"/>
      </w:rPr>
    </w:lvl>
    <w:lvl w:ilvl="2" w:tplc="041B0005" w:tentative="1">
      <w:start w:val="1"/>
      <w:numFmt w:val="bullet"/>
      <w:lvlText w:val=""/>
      <w:lvlJc w:val="left"/>
      <w:pPr>
        <w:ind w:left="2206" w:hanging="360"/>
      </w:pPr>
      <w:rPr>
        <w:rFonts w:ascii="Wingdings" w:hAnsi="Wingdings" w:hint="default"/>
      </w:rPr>
    </w:lvl>
    <w:lvl w:ilvl="3" w:tplc="041B0001" w:tentative="1">
      <w:start w:val="1"/>
      <w:numFmt w:val="bullet"/>
      <w:lvlText w:val=""/>
      <w:lvlJc w:val="left"/>
      <w:pPr>
        <w:ind w:left="2926" w:hanging="360"/>
      </w:pPr>
      <w:rPr>
        <w:rFonts w:ascii="Symbol" w:hAnsi="Symbol" w:hint="default"/>
      </w:rPr>
    </w:lvl>
    <w:lvl w:ilvl="4" w:tplc="041B0003" w:tentative="1">
      <w:start w:val="1"/>
      <w:numFmt w:val="bullet"/>
      <w:lvlText w:val="o"/>
      <w:lvlJc w:val="left"/>
      <w:pPr>
        <w:ind w:left="3646" w:hanging="360"/>
      </w:pPr>
      <w:rPr>
        <w:rFonts w:ascii="Courier New" w:hAnsi="Courier New" w:cs="Courier New" w:hint="default"/>
      </w:rPr>
    </w:lvl>
    <w:lvl w:ilvl="5" w:tplc="041B0005" w:tentative="1">
      <w:start w:val="1"/>
      <w:numFmt w:val="bullet"/>
      <w:lvlText w:val=""/>
      <w:lvlJc w:val="left"/>
      <w:pPr>
        <w:ind w:left="4366" w:hanging="360"/>
      </w:pPr>
      <w:rPr>
        <w:rFonts w:ascii="Wingdings" w:hAnsi="Wingdings" w:hint="default"/>
      </w:rPr>
    </w:lvl>
    <w:lvl w:ilvl="6" w:tplc="041B0001" w:tentative="1">
      <w:start w:val="1"/>
      <w:numFmt w:val="bullet"/>
      <w:lvlText w:val=""/>
      <w:lvlJc w:val="left"/>
      <w:pPr>
        <w:ind w:left="5086" w:hanging="360"/>
      </w:pPr>
      <w:rPr>
        <w:rFonts w:ascii="Symbol" w:hAnsi="Symbol" w:hint="default"/>
      </w:rPr>
    </w:lvl>
    <w:lvl w:ilvl="7" w:tplc="041B0003" w:tentative="1">
      <w:start w:val="1"/>
      <w:numFmt w:val="bullet"/>
      <w:lvlText w:val="o"/>
      <w:lvlJc w:val="left"/>
      <w:pPr>
        <w:ind w:left="5806" w:hanging="360"/>
      </w:pPr>
      <w:rPr>
        <w:rFonts w:ascii="Courier New" w:hAnsi="Courier New" w:cs="Courier New" w:hint="default"/>
      </w:rPr>
    </w:lvl>
    <w:lvl w:ilvl="8" w:tplc="041B0005" w:tentative="1">
      <w:start w:val="1"/>
      <w:numFmt w:val="bullet"/>
      <w:lvlText w:val=""/>
      <w:lvlJc w:val="left"/>
      <w:pPr>
        <w:ind w:left="6526" w:hanging="360"/>
      </w:pPr>
      <w:rPr>
        <w:rFonts w:ascii="Wingdings" w:hAnsi="Wingdings" w:hint="default"/>
      </w:rPr>
    </w:lvl>
  </w:abstractNum>
  <w:abstractNum w:abstractNumId="41" w15:restartNumberingAfterBreak="0">
    <w:nsid w:val="4C2A275D"/>
    <w:multiLevelType w:val="hybridMultilevel"/>
    <w:tmpl w:val="95880AB2"/>
    <w:lvl w:ilvl="0" w:tplc="129094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16E2C7E"/>
    <w:multiLevelType w:val="hybridMultilevel"/>
    <w:tmpl w:val="4DF2B9C0"/>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1445AA"/>
    <w:multiLevelType w:val="hybridMultilevel"/>
    <w:tmpl w:val="B3483D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7175F78"/>
    <w:multiLevelType w:val="hybridMultilevel"/>
    <w:tmpl w:val="AAA4F8D6"/>
    <w:lvl w:ilvl="0" w:tplc="041B000F">
      <w:start w:val="1"/>
      <w:numFmt w:val="decimal"/>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F30DDE"/>
    <w:multiLevelType w:val="multilevel"/>
    <w:tmpl w:val="820452C6"/>
    <w:lvl w:ilvl="0">
      <w:start w:val="1"/>
      <w:numFmt w:val="bullet"/>
      <w:lvlText w:val=""/>
      <w:lvlJc w:val="left"/>
      <w:pPr>
        <w:tabs>
          <w:tab w:val="num" w:pos="0"/>
        </w:tabs>
        <w:ind w:left="0" w:hanging="964"/>
      </w:pPr>
      <w:rPr>
        <w:rFonts w:ascii="Symbol" w:hAnsi="Symbol" w:hint="default"/>
      </w:r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5A565E21"/>
    <w:multiLevelType w:val="hybridMultilevel"/>
    <w:tmpl w:val="C464D2C2"/>
    <w:lvl w:ilvl="0" w:tplc="2FAAD1D2">
      <w:start w:val="1"/>
      <w:numFmt w:val="bullet"/>
      <w:lvlText w:val=""/>
      <w:lvlJc w:val="left"/>
      <w:pPr>
        <w:ind w:left="360" w:hanging="360"/>
      </w:pPr>
      <w:rPr>
        <w:rFonts w:ascii="Symbol" w:hAnsi="Symbo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C0A22F2"/>
    <w:multiLevelType w:val="hybridMultilevel"/>
    <w:tmpl w:val="2222FD18"/>
    <w:lvl w:ilvl="0" w:tplc="27E874A4">
      <w:start w:val="1"/>
      <w:numFmt w:val="decimal"/>
      <w:lvlText w:val="%1."/>
      <w:lvlJc w:val="left"/>
      <w:pPr>
        <w:ind w:left="862" w:hanging="360"/>
      </w:pPr>
      <w:rPr>
        <w:b w:val="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5C265DCF"/>
    <w:multiLevelType w:val="hybridMultilevel"/>
    <w:tmpl w:val="B6C41D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CF1657B"/>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0" w15:restartNumberingAfterBreak="0">
    <w:nsid w:val="620D55A7"/>
    <w:multiLevelType w:val="hybridMultilevel"/>
    <w:tmpl w:val="5F6E70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7463BD5"/>
    <w:multiLevelType w:val="hybridMultilevel"/>
    <w:tmpl w:val="1EC84C20"/>
    <w:lvl w:ilvl="0" w:tplc="6E74EDBE">
      <w:start w:val="1"/>
      <w:numFmt w:val="lowerLetter"/>
      <w:lvlText w:val="%1)"/>
      <w:lvlJc w:val="left"/>
      <w:pPr>
        <w:ind w:left="717" w:hanging="360"/>
      </w:pPr>
      <w:rPr>
        <w:rFonts w:eastAsia="PMingLiU"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3" w15:restartNumberingAfterBreak="0">
    <w:nsid w:val="6949685B"/>
    <w:multiLevelType w:val="hybridMultilevel"/>
    <w:tmpl w:val="804ED4AA"/>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55" w15:restartNumberingAfterBreak="0">
    <w:nsid w:val="6E311C4A"/>
    <w:multiLevelType w:val="hybridMultilevel"/>
    <w:tmpl w:val="25ACAEB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6" w15:restartNumberingAfterBreak="0">
    <w:nsid w:val="6E5D366C"/>
    <w:multiLevelType w:val="hybridMultilevel"/>
    <w:tmpl w:val="87542D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EAC0723"/>
    <w:multiLevelType w:val="hybridMultilevel"/>
    <w:tmpl w:val="02746D60"/>
    <w:lvl w:ilvl="0" w:tplc="041B0005">
      <w:start w:val="1"/>
      <w:numFmt w:val="bullet"/>
      <w:lvlText w:val=""/>
      <w:lvlJc w:val="left"/>
      <w:pPr>
        <w:ind w:left="720" w:hanging="360"/>
      </w:pPr>
      <w:rPr>
        <w:rFonts w:ascii="Wingdings" w:hAnsi="Wingdings" w:hint="default"/>
        <w:b/>
        <w:u w:val="none"/>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02A4E3B"/>
    <w:multiLevelType w:val="hybridMultilevel"/>
    <w:tmpl w:val="C076E3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02B6B10"/>
    <w:multiLevelType w:val="hybridMultilevel"/>
    <w:tmpl w:val="3F08698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10F21BA"/>
    <w:multiLevelType w:val="hybridMultilevel"/>
    <w:tmpl w:val="082A857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2" w15:restartNumberingAfterBreak="0">
    <w:nsid w:val="73EA231B"/>
    <w:multiLevelType w:val="multilevel"/>
    <w:tmpl w:val="F44E1830"/>
    <w:lvl w:ilvl="0">
      <w:start w:val="1"/>
      <w:numFmt w:val="lowerLetter"/>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5" w15:restartNumberingAfterBreak="0">
    <w:nsid w:val="7FEA01C8"/>
    <w:multiLevelType w:val="multilevel"/>
    <w:tmpl w:val="175A58A8"/>
    <w:lvl w:ilvl="0">
      <w:start w:val="1"/>
      <w:numFmt w:val="lowerLetter"/>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4"/>
  </w:num>
  <w:num w:numId="2">
    <w:abstractNumId w:val="34"/>
  </w:num>
  <w:num w:numId="3">
    <w:abstractNumId w:val="64"/>
  </w:num>
  <w:num w:numId="4">
    <w:abstractNumId w:val="1"/>
  </w:num>
  <w:num w:numId="5">
    <w:abstractNumId w:val="0"/>
  </w:num>
  <w:num w:numId="6">
    <w:abstractNumId w:val="2"/>
  </w:num>
  <w:num w:numId="7">
    <w:abstractNumId w:val="55"/>
  </w:num>
  <w:num w:numId="8">
    <w:abstractNumId w:val="53"/>
  </w:num>
  <w:num w:numId="9">
    <w:abstractNumId w:val="63"/>
  </w:num>
  <w:num w:numId="10">
    <w:abstractNumId w:val="14"/>
  </w:num>
  <w:num w:numId="11">
    <w:abstractNumId w:val="51"/>
  </w:num>
  <w:num w:numId="12">
    <w:abstractNumId w:val="27"/>
  </w:num>
  <w:num w:numId="13">
    <w:abstractNumId w:val="17"/>
  </w:num>
  <w:num w:numId="14">
    <w:abstractNumId w:val="48"/>
  </w:num>
  <w:num w:numId="15">
    <w:abstractNumId w:val="35"/>
  </w:num>
  <w:num w:numId="16">
    <w:abstractNumId w:val="60"/>
  </w:num>
  <w:num w:numId="17">
    <w:abstractNumId w:val="29"/>
  </w:num>
  <w:num w:numId="18">
    <w:abstractNumId w:val="4"/>
  </w:num>
  <w:num w:numId="19">
    <w:abstractNumId w:val="46"/>
  </w:num>
  <w:num w:numId="20">
    <w:abstractNumId w:val="26"/>
  </w:num>
  <w:num w:numId="21">
    <w:abstractNumId w:val="30"/>
  </w:num>
  <w:num w:numId="22">
    <w:abstractNumId w:val="61"/>
  </w:num>
  <w:num w:numId="23">
    <w:abstractNumId w:val="19"/>
  </w:num>
  <w:num w:numId="24">
    <w:abstractNumId w:val="10"/>
  </w:num>
  <w:num w:numId="25">
    <w:abstractNumId w:val="22"/>
  </w:num>
  <w:num w:numId="26">
    <w:abstractNumId w:val="49"/>
  </w:num>
  <w:num w:numId="27">
    <w:abstractNumId w:val="43"/>
  </w:num>
  <w:num w:numId="28">
    <w:abstractNumId w:val="20"/>
  </w:num>
  <w:num w:numId="29">
    <w:abstractNumId w:val="62"/>
  </w:num>
  <w:num w:numId="30">
    <w:abstractNumId w:val="65"/>
  </w:num>
  <w:num w:numId="31">
    <w:abstractNumId w:val="45"/>
  </w:num>
  <w:num w:numId="32">
    <w:abstractNumId w:val="8"/>
  </w:num>
  <w:num w:numId="33">
    <w:abstractNumId w:val="9"/>
  </w:num>
  <w:num w:numId="34">
    <w:abstractNumId w:val="50"/>
  </w:num>
  <w:num w:numId="35">
    <w:abstractNumId w:val="36"/>
  </w:num>
  <w:num w:numId="36">
    <w:abstractNumId w:val="52"/>
  </w:num>
  <w:num w:numId="37">
    <w:abstractNumId w:val="5"/>
  </w:num>
  <w:num w:numId="38">
    <w:abstractNumId w:val="38"/>
  </w:num>
  <w:num w:numId="39">
    <w:abstractNumId w:val="58"/>
  </w:num>
  <w:num w:numId="40">
    <w:abstractNumId w:val="40"/>
  </w:num>
  <w:num w:numId="41">
    <w:abstractNumId w:val="12"/>
  </w:num>
  <w:num w:numId="42">
    <w:abstractNumId w:val="15"/>
  </w:num>
  <w:num w:numId="43">
    <w:abstractNumId w:val="24"/>
  </w:num>
  <w:num w:numId="44">
    <w:abstractNumId w:val="44"/>
  </w:num>
  <w:num w:numId="45">
    <w:abstractNumId w:val="42"/>
  </w:num>
  <w:num w:numId="46">
    <w:abstractNumId w:val="7"/>
  </w:num>
  <w:num w:numId="47">
    <w:abstractNumId w:val="57"/>
  </w:num>
  <w:num w:numId="48">
    <w:abstractNumId w:val="32"/>
  </w:num>
  <w:num w:numId="49">
    <w:abstractNumId w:val="6"/>
  </w:num>
  <w:num w:numId="50">
    <w:abstractNumId w:val="28"/>
  </w:num>
  <w:num w:numId="51">
    <w:abstractNumId w:val="3"/>
  </w:num>
  <w:num w:numId="52">
    <w:abstractNumId w:val="18"/>
  </w:num>
  <w:num w:numId="53">
    <w:abstractNumId w:val="33"/>
  </w:num>
  <w:num w:numId="54">
    <w:abstractNumId w:val="25"/>
  </w:num>
  <w:num w:numId="55">
    <w:abstractNumId w:val="47"/>
  </w:num>
  <w:num w:numId="56">
    <w:abstractNumId w:val="59"/>
  </w:num>
  <w:num w:numId="57">
    <w:abstractNumId w:val="23"/>
  </w:num>
  <w:num w:numId="58">
    <w:abstractNumId w:val="16"/>
  </w:num>
  <w:num w:numId="59">
    <w:abstractNumId w:val="13"/>
  </w:num>
  <w:num w:numId="60">
    <w:abstractNumId w:val="31"/>
  </w:num>
  <w:num w:numId="61">
    <w:abstractNumId w:val="39"/>
  </w:num>
  <w:num w:numId="62">
    <w:abstractNumId w:val="41"/>
  </w:num>
  <w:num w:numId="63">
    <w:abstractNumId w:val="56"/>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11"/>
  </w:num>
  <w:num w:numId="67">
    <w:abstractNumId w:val="37"/>
  </w:num>
  <w:numIdMacAtCleanup w:val="6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098"/>
    <w:rsid w:val="0000058C"/>
    <w:rsid w:val="00000A96"/>
    <w:rsid w:val="000012DB"/>
    <w:rsid w:val="00001F23"/>
    <w:rsid w:val="0000276D"/>
    <w:rsid w:val="00002B6B"/>
    <w:rsid w:val="000033AA"/>
    <w:rsid w:val="00004036"/>
    <w:rsid w:val="00004678"/>
    <w:rsid w:val="0000481A"/>
    <w:rsid w:val="00005525"/>
    <w:rsid w:val="00006085"/>
    <w:rsid w:val="0000676D"/>
    <w:rsid w:val="00006F29"/>
    <w:rsid w:val="00007244"/>
    <w:rsid w:val="000102D1"/>
    <w:rsid w:val="000106B6"/>
    <w:rsid w:val="000106B8"/>
    <w:rsid w:val="0001203D"/>
    <w:rsid w:val="0001368D"/>
    <w:rsid w:val="000139F6"/>
    <w:rsid w:val="00015265"/>
    <w:rsid w:val="000152B9"/>
    <w:rsid w:val="00015722"/>
    <w:rsid w:val="00015885"/>
    <w:rsid w:val="00016138"/>
    <w:rsid w:val="00017543"/>
    <w:rsid w:val="00017787"/>
    <w:rsid w:val="000201BA"/>
    <w:rsid w:val="000207C0"/>
    <w:rsid w:val="00020D6B"/>
    <w:rsid w:val="00020DE2"/>
    <w:rsid w:val="000216E1"/>
    <w:rsid w:val="00021C81"/>
    <w:rsid w:val="00021CAC"/>
    <w:rsid w:val="00022341"/>
    <w:rsid w:val="000233BB"/>
    <w:rsid w:val="000235B3"/>
    <w:rsid w:val="00023DB7"/>
    <w:rsid w:val="000243D8"/>
    <w:rsid w:val="000253A9"/>
    <w:rsid w:val="00025631"/>
    <w:rsid w:val="000256DC"/>
    <w:rsid w:val="00026449"/>
    <w:rsid w:val="00026722"/>
    <w:rsid w:val="00026963"/>
    <w:rsid w:val="00026BB0"/>
    <w:rsid w:val="00030773"/>
    <w:rsid w:val="00031B23"/>
    <w:rsid w:val="00032885"/>
    <w:rsid w:val="00033385"/>
    <w:rsid w:val="00034829"/>
    <w:rsid w:val="00035F27"/>
    <w:rsid w:val="00036574"/>
    <w:rsid w:val="00036A39"/>
    <w:rsid w:val="0003757F"/>
    <w:rsid w:val="000404D9"/>
    <w:rsid w:val="00040A58"/>
    <w:rsid w:val="000418F6"/>
    <w:rsid w:val="00041E21"/>
    <w:rsid w:val="0004394E"/>
    <w:rsid w:val="00043F6B"/>
    <w:rsid w:val="00045126"/>
    <w:rsid w:val="0004597E"/>
    <w:rsid w:val="000477EA"/>
    <w:rsid w:val="00050857"/>
    <w:rsid w:val="00050D28"/>
    <w:rsid w:val="00051ACF"/>
    <w:rsid w:val="00051C83"/>
    <w:rsid w:val="00051C9C"/>
    <w:rsid w:val="000520B0"/>
    <w:rsid w:val="00052141"/>
    <w:rsid w:val="00052F5F"/>
    <w:rsid w:val="000537D1"/>
    <w:rsid w:val="00053CB5"/>
    <w:rsid w:val="0005528B"/>
    <w:rsid w:val="000557E5"/>
    <w:rsid w:val="00056EA7"/>
    <w:rsid w:val="00057694"/>
    <w:rsid w:val="00061148"/>
    <w:rsid w:val="0006243B"/>
    <w:rsid w:val="0006361E"/>
    <w:rsid w:val="0006408E"/>
    <w:rsid w:val="00064AD4"/>
    <w:rsid w:val="00064FE3"/>
    <w:rsid w:val="000655CC"/>
    <w:rsid w:val="000655F0"/>
    <w:rsid w:val="000668CC"/>
    <w:rsid w:val="00066FD4"/>
    <w:rsid w:val="000675BE"/>
    <w:rsid w:val="00067E7F"/>
    <w:rsid w:val="00070B6B"/>
    <w:rsid w:val="00070E08"/>
    <w:rsid w:val="0007185A"/>
    <w:rsid w:val="0007202A"/>
    <w:rsid w:val="000727C0"/>
    <w:rsid w:val="00072B39"/>
    <w:rsid w:val="00072E9E"/>
    <w:rsid w:val="00073659"/>
    <w:rsid w:val="000739DD"/>
    <w:rsid w:val="00074D57"/>
    <w:rsid w:val="00075CEB"/>
    <w:rsid w:val="00075EA9"/>
    <w:rsid w:val="00076931"/>
    <w:rsid w:val="00076EC1"/>
    <w:rsid w:val="000770A6"/>
    <w:rsid w:val="00077103"/>
    <w:rsid w:val="0007792F"/>
    <w:rsid w:val="000801DC"/>
    <w:rsid w:val="00080477"/>
    <w:rsid w:val="000814BE"/>
    <w:rsid w:val="000816B5"/>
    <w:rsid w:val="00081A00"/>
    <w:rsid w:val="000833F5"/>
    <w:rsid w:val="000841BC"/>
    <w:rsid w:val="00084290"/>
    <w:rsid w:val="00084830"/>
    <w:rsid w:val="0008573D"/>
    <w:rsid w:val="00086639"/>
    <w:rsid w:val="00086826"/>
    <w:rsid w:val="00087230"/>
    <w:rsid w:val="00087257"/>
    <w:rsid w:val="000903BB"/>
    <w:rsid w:val="00090A79"/>
    <w:rsid w:val="00092F58"/>
    <w:rsid w:val="0009325B"/>
    <w:rsid w:val="000934B7"/>
    <w:rsid w:val="00093C1C"/>
    <w:rsid w:val="00093D25"/>
    <w:rsid w:val="00093DFA"/>
    <w:rsid w:val="00094C7A"/>
    <w:rsid w:val="00094E2B"/>
    <w:rsid w:val="00094F40"/>
    <w:rsid w:val="00095081"/>
    <w:rsid w:val="00095BB4"/>
    <w:rsid w:val="000967B9"/>
    <w:rsid w:val="00097CA4"/>
    <w:rsid w:val="00097EB2"/>
    <w:rsid w:val="000A00EE"/>
    <w:rsid w:val="000A1441"/>
    <w:rsid w:val="000A1A08"/>
    <w:rsid w:val="000A24B3"/>
    <w:rsid w:val="000A27F0"/>
    <w:rsid w:val="000A2D30"/>
    <w:rsid w:val="000A2D65"/>
    <w:rsid w:val="000A3110"/>
    <w:rsid w:val="000A398F"/>
    <w:rsid w:val="000A3BED"/>
    <w:rsid w:val="000A4ECA"/>
    <w:rsid w:val="000A52FA"/>
    <w:rsid w:val="000A59BC"/>
    <w:rsid w:val="000A6042"/>
    <w:rsid w:val="000A6236"/>
    <w:rsid w:val="000A7565"/>
    <w:rsid w:val="000A7F09"/>
    <w:rsid w:val="000B0722"/>
    <w:rsid w:val="000B1F1F"/>
    <w:rsid w:val="000B22C5"/>
    <w:rsid w:val="000B26C4"/>
    <w:rsid w:val="000B297C"/>
    <w:rsid w:val="000B2AB2"/>
    <w:rsid w:val="000B3ADB"/>
    <w:rsid w:val="000B41DA"/>
    <w:rsid w:val="000B50D6"/>
    <w:rsid w:val="000B5277"/>
    <w:rsid w:val="000B5747"/>
    <w:rsid w:val="000B5B5C"/>
    <w:rsid w:val="000B5CB6"/>
    <w:rsid w:val="000B6051"/>
    <w:rsid w:val="000B6092"/>
    <w:rsid w:val="000B6101"/>
    <w:rsid w:val="000B7B6C"/>
    <w:rsid w:val="000B7D4F"/>
    <w:rsid w:val="000C097D"/>
    <w:rsid w:val="000C1EE9"/>
    <w:rsid w:val="000C32B0"/>
    <w:rsid w:val="000C3A8B"/>
    <w:rsid w:val="000C4046"/>
    <w:rsid w:val="000C4760"/>
    <w:rsid w:val="000C510B"/>
    <w:rsid w:val="000C51BA"/>
    <w:rsid w:val="000C555B"/>
    <w:rsid w:val="000C770A"/>
    <w:rsid w:val="000C790A"/>
    <w:rsid w:val="000D0009"/>
    <w:rsid w:val="000D0365"/>
    <w:rsid w:val="000D0769"/>
    <w:rsid w:val="000D0DDB"/>
    <w:rsid w:val="000D134A"/>
    <w:rsid w:val="000D137C"/>
    <w:rsid w:val="000D1687"/>
    <w:rsid w:val="000D1FC8"/>
    <w:rsid w:val="000D2A1B"/>
    <w:rsid w:val="000D2A86"/>
    <w:rsid w:val="000D2B84"/>
    <w:rsid w:val="000D30B3"/>
    <w:rsid w:val="000D34B7"/>
    <w:rsid w:val="000D42BB"/>
    <w:rsid w:val="000D42FF"/>
    <w:rsid w:val="000D5E59"/>
    <w:rsid w:val="000D7A46"/>
    <w:rsid w:val="000E06A6"/>
    <w:rsid w:val="000E13E0"/>
    <w:rsid w:val="000E15DB"/>
    <w:rsid w:val="000E17A4"/>
    <w:rsid w:val="000E1E04"/>
    <w:rsid w:val="000E1EFF"/>
    <w:rsid w:val="000E2013"/>
    <w:rsid w:val="000E20F3"/>
    <w:rsid w:val="000E2173"/>
    <w:rsid w:val="000E2258"/>
    <w:rsid w:val="000E2B3A"/>
    <w:rsid w:val="000E2B5D"/>
    <w:rsid w:val="000E35E7"/>
    <w:rsid w:val="000E42AE"/>
    <w:rsid w:val="000E5824"/>
    <w:rsid w:val="000E5CA6"/>
    <w:rsid w:val="000E6063"/>
    <w:rsid w:val="000E6D14"/>
    <w:rsid w:val="000E6DE6"/>
    <w:rsid w:val="000F0F12"/>
    <w:rsid w:val="000F149F"/>
    <w:rsid w:val="000F1625"/>
    <w:rsid w:val="000F174E"/>
    <w:rsid w:val="000F1A0C"/>
    <w:rsid w:val="000F22A6"/>
    <w:rsid w:val="000F2536"/>
    <w:rsid w:val="000F26F1"/>
    <w:rsid w:val="000F2D8B"/>
    <w:rsid w:val="000F341C"/>
    <w:rsid w:val="000F3587"/>
    <w:rsid w:val="000F378F"/>
    <w:rsid w:val="000F42B9"/>
    <w:rsid w:val="000F5821"/>
    <w:rsid w:val="000F5C58"/>
    <w:rsid w:val="000F6E1B"/>
    <w:rsid w:val="000F7580"/>
    <w:rsid w:val="001003CD"/>
    <w:rsid w:val="0010116D"/>
    <w:rsid w:val="0010127C"/>
    <w:rsid w:val="001017C5"/>
    <w:rsid w:val="00101F65"/>
    <w:rsid w:val="00102C7C"/>
    <w:rsid w:val="0010318C"/>
    <w:rsid w:val="00104304"/>
    <w:rsid w:val="0010481F"/>
    <w:rsid w:val="00104B77"/>
    <w:rsid w:val="001050BD"/>
    <w:rsid w:val="00105602"/>
    <w:rsid w:val="001058E6"/>
    <w:rsid w:val="001060C9"/>
    <w:rsid w:val="00106B2B"/>
    <w:rsid w:val="0010758F"/>
    <w:rsid w:val="00107CDF"/>
    <w:rsid w:val="00107D4D"/>
    <w:rsid w:val="00110285"/>
    <w:rsid w:val="00111019"/>
    <w:rsid w:val="00112172"/>
    <w:rsid w:val="00112D60"/>
    <w:rsid w:val="00112E30"/>
    <w:rsid w:val="00112F9C"/>
    <w:rsid w:val="001133A3"/>
    <w:rsid w:val="00113B44"/>
    <w:rsid w:val="00113C04"/>
    <w:rsid w:val="00116A16"/>
    <w:rsid w:val="00116DF0"/>
    <w:rsid w:val="00121382"/>
    <w:rsid w:val="00122173"/>
    <w:rsid w:val="00124B0C"/>
    <w:rsid w:val="00124D28"/>
    <w:rsid w:val="00125214"/>
    <w:rsid w:val="00125591"/>
    <w:rsid w:val="00125C68"/>
    <w:rsid w:val="00127643"/>
    <w:rsid w:val="00127FE0"/>
    <w:rsid w:val="0013006F"/>
    <w:rsid w:val="0013063E"/>
    <w:rsid w:val="00130939"/>
    <w:rsid w:val="001310BF"/>
    <w:rsid w:val="001325A0"/>
    <w:rsid w:val="001327B0"/>
    <w:rsid w:val="00132C9D"/>
    <w:rsid w:val="00132D63"/>
    <w:rsid w:val="00133D11"/>
    <w:rsid w:val="00133E72"/>
    <w:rsid w:val="00133F2F"/>
    <w:rsid w:val="00134188"/>
    <w:rsid w:val="0013419E"/>
    <w:rsid w:val="0013555B"/>
    <w:rsid w:val="001356D9"/>
    <w:rsid w:val="00135A2E"/>
    <w:rsid w:val="00135AAB"/>
    <w:rsid w:val="001369C6"/>
    <w:rsid w:val="001375CD"/>
    <w:rsid w:val="0014127F"/>
    <w:rsid w:val="00141824"/>
    <w:rsid w:val="001424EE"/>
    <w:rsid w:val="00142F29"/>
    <w:rsid w:val="001436BA"/>
    <w:rsid w:val="001443CE"/>
    <w:rsid w:val="0014492C"/>
    <w:rsid w:val="00145955"/>
    <w:rsid w:val="001460E7"/>
    <w:rsid w:val="001462EF"/>
    <w:rsid w:val="001468EC"/>
    <w:rsid w:val="0014793F"/>
    <w:rsid w:val="0015002C"/>
    <w:rsid w:val="00150616"/>
    <w:rsid w:val="00151688"/>
    <w:rsid w:val="00152FED"/>
    <w:rsid w:val="00153391"/>
    <w:rsid w:val="001547B6"/>
    <w:rsid w:val="00155050"/>
    <w:rsid w:val="00155283"/>
    <w:rsid w:val="001553BF"/>
    <w:rsid w:val="001553EA"/>
    <w:rsid w:val="00155AEB"/>
    <w:rsid w:val="00155D18"/>
    <w:rsid w:val="00156563"/>
    <w:rsid w:val="00156E1F"/>
    <w:rsid w:val="001573BE"/>
    <w:rsid w:val="0015747B"/>
    <w:rsid w:val="0016006A"/>
    <w:rsid w:val="001603E8"/>
    <w:rsid w:val="00161EAE"/>
    <w:rsid w:val="0016262B"/>
    <w:rsid w:val="00162B84"/>
    <w:rsid w:val="0016454B"/>
    <w:rsid w:val="001650BC"/>
    <w:rsid w:val="00165283"/>
    <w:rsid w:val="001658F5"/>
    <w:rsid w:val="00165CA0"/>
    <w:rsid w:val="0016611D"/>
    <w:rsid w:val="0016735B"/>
    <w:rsid w:val="001673C5"/>
    <w:rsid w:val="00171830"/>
    <w:rsid w:val="00171DFE"/>
    <w:rsid w:val="0017257E"/>
    <w:rsid w:val="00172641"/>
    <w:rsid w:val="001728FF"/>
    <w:rsid w:val="00173196"/>
    <w:rsid w:val="00174A88"/>
    <w:rsid w:val="001758AD"/>
    <w:rsid w:val="001771F2"/>
    <w:rsid w:val="00177805"/>
    <w:rsid w:val="00177B8E"/>
    <w:rsid w:val="00177D3A"/>
    <w:rsid w:val="001804AA"/>
    <w:rsid w:val="001806E9"/>
    <w:rsid w:val="001806EA"/>
    <w:rsid w:val="00181CD6"/>
    <w:rsid w:val="00181FD7"/>
    <w:rsid w:val="00182103"/>
    <w:rsid w:val="00182A3C"/>
    <w:rsid w:val="00182DA3"/>
    <w:rsid w:val="00182FBC"/>
    <w:rsid w:val="00183627"/>
    <w:rsid w:val="00183F0B"/>
    <w:rsid w:val="0018588A"/>
    <w:rsid w:val="00185B7F"/>
    <w:rsid w:val="0018790F"/>
    <w:rsid w:val="00187CA6"/>
    <w:rsid w:val="001906E6"/>
    <w:rsid w:val="0019091B"/>
    <w:rsid w:val="00190983"/>
    <w:rsid w:val="0019245E"/>
    <w:rsid w:val="0019269E"/>
    <w:rsid w:val="00192E6F"/>
    <w:rsid w:val="00192F6F"/>
    <w:rsid w:val="00192F9E"/>
    <w:rsid w:val="0019371B"/>
    <w:rsid w:val="00194976"/>
    <w:rsid w:val="001949C6"/>
    <w:rsid w:val="00194C46"/>
    <w:rsid w:val="00195D30"/>
    <w:rsid w:val="00196168"/>
    <w:rsid w:val="0019624D"/>
    <w:rsid w:val="001964E4"/>
    <w:rsid w:val="00196A7D"/>
    <w:rsid w:val="001973B7"/>
    <w:rsid w:val="001973C9"/>
    <w:rsid w:val="00197866"/>
    <w:rsid w:val="001A08F6"/>
    <w:rsid w:val="001A1303"/>
    <w:rsid w:val="001A1427"/>
    <w:rsid w:val="001A3258"/>
    <w:rsid w:val="001A3D7B"/>
    <w:rsid w:val="001A55C5"/>
    <w:rsid w:val="001A5956"/>
    <w:rsid w:val="001A59C9"/>
    <w:rsid w:val="001A5AA8"/>
    <w:rsid w:val="001A5AEE"/>
    <w:rsid w:val="001A6DEB"/>
    <w:rsid w:val="001B060B"/>
    <w:rsid w:val="001B1026"/>
    <w:rsid w:val="001B1A68"/>
    <w:rsid w:val="001B2902"/>
    <w:rsid w:val="001B3A49"/>
    <w:rsid w:val="001B3FC9"/>
    <w:rsid w:val="001B45D2"/>
    <w:rsid w:val="001B5470"/>
    <w:rsid w:val="001B7C20"/>
    <w:rsid w:val="001B7E56"/>
    <w:rsid w:val="001B7EC0"/>
    <w:rsid w:val="001C0288"/>
    <w:rsid w:val="001C04E8"/>
    <w:rsid w:val="001C097F"/>
    <w:rsid w:val="001C336B"/>
    <w:rsid w:val="001C3A3A"/>
    <w:rsid w:val="001C48C4"/>
    <w:rsid w:val="001C494F"/>
    <w:rsid w:val="001C49E5"/>
    <w:rsid w:val="001C4B04"/>
    <w:rsid w:val="001C4BDE"/>
    <w:rsid w:val="001C523F"/>
    <w:rsid w:val="001C5AB0"/>
    <w:rsid w:val="001C5EA3"/>
    <w:rsid w:val="001C6410"/>
    <w:rsid w:val="001C75D5"/>
    <w:rsid w:val="001C7DA0"/>
    <w:rsid w:val="001D1CCE"/>
    <w:rsid w:val="001D1DD6"/>
    <w:rsid w:val="001D230E"/>
    <w:rsid w:val="001D2DD5"/>
    <w:rsid w:val="001D2E64"/>
    <w:rsid w:val="001D33AF"/>
    <w:rsid w:val="001D3994"/>
    <w:rsid w:val="001D3A6E"/>
    <w:rsid w:val="001D4025"/>
    <w:rsid w:val="001D43AA"/>
    <w:rsid w:val="001D4971"/>
    <w:rsid w:val="001D592E"/>
    <w:rsid w:val="001D653B"/>
    <w:rsid w:val="001D68D1"/>
    <w:rsid w:val="001D6970"/>
    <w:rsid w:val="001E0676"/>
    <w:rsid w:val="001E0E73"/>
    <w:rsid w:val="001E1689"/>
    <w:rsid w:val="001E1711"/>
    <w:rsid w:val="001E185F"/>
    <w:rsid w:val="001E3750"/>
    <w:rsid w:val="001E4442"/>
    <w:rsid w:val="001E6146"/>
    <w:rsid w:val="001E6AA5"/>
    <w:rsid w:val="001E6DD1"/>
    <w:rsid w:val="001E7B2D"/>
    <w:rsid w:val="001E7FF5"/>
    <w:rsid w:val="001F00E7"/>
    <w:rsid w:val="001F1791"/>
    <w:rsid w:val="001F19D8"/>
    <w:rsid w:val="001F2065"/>
    <w:rsid w:val="001F2D8C"/>
    <w:rsid w:val="001F3998"/>
    <w:rsid w:val="001F3CEF"/>
    <w:rsid w:val="001F4B6D"/>
    <w:rsid w:val="001F510C"/>
    <w:rsid w:val="001F56C5"/>
    <w:rsid w:val="001F57BC"/>
    <w:rsid w:val="001F5D7E"/>
    <w:rsid w:val="001F5E37"/>
    <w:rsid w:val="001F624C"/>
    <w:rsid w:val="001F68FB"/>
    <w:rsid w:val="001F6E33"/>
    <w:rsid w:val="001F7245"/>
    <w:rsid w:val="001F73BD"/>
    <w:rsid w:val="001F75B5"/>
    <w:rsid w:val="001F7692"/>
    <w:rsid w:val="001F76BB"/>
    <w:rsid w:val="00200024"/>
    <w:rsid w:val="0020061D"/>
    <w:rsid w:val="00200864"/>
    <w:rsid w:val="00200A56"/>
    <w:rsid w:val="00202539"/>
    <w:rsid w:val="00202CE5"/>
    <w:rsid w:val="00203392"/>
    <w:rsid w:val="00203541"/>
    <w:rsid w:val="00203649"/>
    <w:rsid w:val="00203882"/>
    <w:rsid w:val="00203F62"/>
    <w:rsid w:val="00204169"/>
    <w:rsid w:val="002042DF"/>
    <w:rsid w:val="0020539B"/>
    <w:rsid w:val="002055D4"/>
    <w:rsid w:val="0020572F"/>
    <w:rsid w:val="00205C11"/>
    <w:rsid w:val="0020691C"/>
    <w:rsid w:val="0020728D"/>
    <w:rsid w:val="00207489"/>
    <w:rsid w:val="00207F4D"/>
    <w:rsid w:val="00210287"/>
    <w:rsid w:val="00211059"/>
    <w:rsid w:val="00211DCE"/>
    <w:rsid w:val="002125BF"/>
    <w:rsid w:val="00212796"/>
    <w:rsid w:val="00212D39"/>
    <w:rsid w:val="00212FC5"/>
    <w:rsid w:val="00213092"/>
    <w:rsid w:val="002132B3"/>
    <w:rsid w:val="00213E73"/>
    <w:rsid w:val="00214EE7"/>
    <w:rsid w:val="002157E2"/>
    <w:rsid w:val="00215A87"/>
    <w:rsid w:val="002164B1"/>
    <w:rsid w:val="002170FE"/>
    <w:rsid w:val="00217D29"/>
    <w:rsid w:val="00220D5F"/>
    <w:rsid w:val="00221CDF"/>
    <w:rsid w:val="00222889"/>
    <w:rsid w:val="00222B63"/>
    <w:rsid w:val="00222FD9"/>
    <w:rsid w:val="00223164"/>
    <w:rsid w:val="00223DC8"/>
    <w:rsid w:val="00223EB1"/>
    <w:rsid w:val="002240DF"/>
    <w:rsid w:val="00224157"/>
    <w:rsid w:val="002245A0"/>
    <w:rsid w:val="00224C6E"/>
    <w:rsid w:val="00224CFE"/>
    <w:rsid w:val="00227514"/>
    <w:rsid w:val="0022772C"/>
    <w:rsid w:val="002279C9"/>
    <w:rsid w:val="0023006A"/>
    <w:rsid w:val="0023081E"/>
    <w:rsid w:val="00230AF1"/>
    <w:rsid w:val="00230B44"/>
    <w:rsid w:val="00230C35"/>
    <w:rsid w:val="002313A9"/>
    <w:rsid w:val="00231D79"/>
    <w:rsid w:val="0023224F"/>
    <w:rsid w:val="002327E1"/>
    <w:rsid w:val="002329EC"/>
    <w:rsid w:val="00232E47"/>
    <w:rsid w:val="00233705"/>
    <w:rsid w:val="00233E7A"/>
    <w:rsid w:val="00234096"/>
    <w:rsid w:val="00234714"/>
    <w:rsid w:val="00234A8E"/>
    <w:rsid w:val="00234BA8"/>
    <w:rsid w:val="002355C4"/>
    <w:rsid w:val="00235A55"/>
    <w:rsid w:val="0023607B"/>
    <w:rsid w:val="00236B47"/>
    <w:rsid w:val="00236B70"/>
    <w:rsid w:val="002375EA"/>
    <w:rsid w:val="002377F3"/>
    <w:rsid w:val="0024164B"/>
    <w:rsid w:val="00241BCA"/>
    <w:rsid w:val="00243B4F"/>
    <w:rsid w:val="00244380"/>
    <w:rsid w:val="0024526A"/>
    <w:rsid w:val="00246C31"/>
    <w:rsid w:val="0024710B"/>
    <w:rsid w:val="002477BA"/>
    <w:rsid w:val="002509F8"/>
    <w:rsid w:val="00250FD7"/>
    <w:rsid w:val="002511EF"/>
    <w:rsid w:val="00251813"/>
    <w:rsid w:val="002526B1"/>
    <w:rsid w:val="00252E9C"/>
    <w:rsid w:val="00253005"/>
    <w:rsid w:val="00254547"/>
    <w:rsid w:val="00255DA1"/>
    <w:rsid w:val="00255DD2"/>
    <w:rsid w:val="002566B0"/>
    <w:rsid w:val="00256980"/>
    <w:rsid w:val="00257276"/>
    <w:rsid w:val="0025782A"/>
    <w:rsid w:val="00257BE3"/>
    <w:rsid w:val="00257E8A"/>
    <w:rsid w:val="00260DB0"/>
    <w:rsid w:val="00261B63"/>
    <w:rsid w:val="00261D5C"/>
    <w:rsid w:val="0026332A"/>
    <w:rsid w:val="00263381"/>
    <w:rsid w:val="00263A91"/>
    <w:rsid w:val="00263D2C"/>
    <w:rsid w:val="002645A3"/>
    <w:rsid w:val="00264623"/>
    <w:rsid w:val="00264CBD"/>
    <w:rsid w:val="00264CED"/>
    <w:rsid w:val="00265CBE"/>
    <w:rsid w:val="00265E3F"/>
    <w:rsid w:val="00266BAC"/>
    <w:rsid w:val="002679F6"/>
    <w:rsid w:val="002706CF"/>
    <w:rsid w:val="00270A37"/>
    <w:rsid w:val="00270F97"/>
    <w:rsid w:val="00270FF4"/>
    <w:rsid w:val="002711DD"/>
    <w:rsid w:val="00271267"/>
    <w:rsid w:val="002713C8"/>
    <w:rsid w:val="002719EE"/>
    <w:rsid w:val="00271AF9"/>
    <w:rsid w:val="0027256E"/>
    <w:rsid w:val="00272716"/>
    <w:rsid w:val="002728B2"/>
    <w:rsid w:val="00273249"/>
    <w:rsid w:val="00273547"/>
    <w:rsid w:val="00273B70"/>
    <w:rsid w:val="00273C08"/>
    <w:rsid w:val="00273E68"/>
    <w:rsid w:val="002740E2"/>
    <w:rsid w:val="002748AD"/>
    <w:rsid w:val="00274E48"/>
    <w:rsid w:val="00276A55"/>
    <w:rsid w:val="0027712C"/>
    <w:rsid w:val="00277579"/>
    <w:rsid w:val="002776ED"/>
    <w:rsid w:val="00277DFA"/>
    <w:rsid w:val="0028065C"/>
    <w:rsid w:val="002812B2"/>
    <w:rsid w:val="002817EB"/>
    <w:rsid w:val="00281C6F"/>
    <w:rsid w:val="00281E1D"/>
    <w:rsid w:val="00282A1A"/>
    <w:rsid w:val="00283233"/>
    <w:rsid w:val="002835B2"/>
    <w:rsid w:val="0028434F"/>
    <w:rsid w:val="00284497"/>
    <w:rsid w:val="002864B6"/>
    <w:rsid w:val="00286DEF"/>
    <w:rsid w:val="00290D09"/>
    <w:rsid w:val="00291130"/>
    <w:rsid w:val="00291E9E"/>
    <w:rsid w:val="00292EAF"/>
    <w:rsid w:val="00293379"/>
    <w:rsid w:val="00293B97"/>
    <w:rsid w:val="00294023"/>
    <w:rsid w:val="00294576"/>
    <w:rsid w:val="00294961"/>
    <w:rsid w:val="00294EB8"/>
    <w:rsid w:val="00294EEB"/>
    <w:rsid w:val="00294F69"/>
    <w:rsid w:val="0029552C"/>
    <w:rsid w:val="00295691"/>
    <w:rsid w:val="002976E9"/>
    <w:rsid w:val="00297D15"/>
    <w:rsid w:val="002A07F7"/>
    <w:rsid w:val="002A09B9"/>
    <w:rsid w:val="002A1515"/>
    <w:rsid w:val="002A2051"/>
    <w:rsid w:val="002A2B47"/>
    <w:rsid w:val="002A2C1F"/>
    <w:rsid w:val="002A2EE7"/>
    <w:rsid w:val="002A3F70"/>
    <w:rsid w:val="002A558D"/>
    <w:rsid w:val="002A5DEA"/>
    <w:rsid w:val="002A645A"/>
    <w:rsid w:val="002A6516"/>
    <w:rsid w:val="002A72F7"/>
    <w:rsid w:val="002A798A"/>
    <w:rsid w:val="002B0401"/>
    <w:rsid w:val="002B099D"/>
    <w:rsid w:val="002B0DC4"/>
    <w:rsid w:val="002B1233"/>
    <w:rsid w:val="002B2432"/>
    <w:rsid w:val="002B32E2"/>
    <w:rsid w:val="002B34E7"/>
    <w:rsid w:val="002B352E"/>
    <w:rsid w:val="002B3719"/>
    <w:rsid w:val="002B394E"/>
    <w:rsid w:val="002B3DB0"/>
    <w:rsid w:val="002B3F78"/>
    <w:rsid w:val="002B4344"/>
    <w:rsid w:val="002B4C1A"/>
    <w:rsid w:val="002B5561"/>
    <w:rsid w:val="002B6B8F"/>
    <w:rsid w:val="002C0643"/>
    <w:rsid w:val="002C08B7"/>
    <w:rsid w:val="002C091A"/>
    <w:rsid w:val="002C0B7B"/>
    <w:rsid w:val="002C11F4"/>
    <w:rsid w:val="002C15B9"/>
    <w:rsid w:val="002C1652"/>
    <w:rsid w:val="002C1D29"/>
    <w:rsid w:val="002C2C00"/>
    <w:rsid w:val="002C2DE8"/>
    <w:rsid w:val="002C3306"/>
    <w:rsid w:val="002C4599"/>
    <w:rsid w:val="002C4DD2"/>
    <w:rsid w:val="002C51BF"/>
    <w:rsid w:val="002C619D"/>
    <w:rsid w:val="002C62A1"/>
    <w:rsid w:val="002C66CD"/>
    <w:rsid w:val="002C6FD1"/>
    <w:rsid w:val="002C7271"/>
    <w:rsid w:val="002C7563"/>
    <w:rsid w:val="002C76E8"/>
    <w:rsid w:val="002C79FE"/>
    <w:rsid w:val="002C7B9C"/>
    <w:rsid w:val="002C7C15"/>
    <w:rsid w:val="002D0937"/>
    <w:rsid w:val="002D0955"/>
    <w:rsid w:val="002D0A1F"/>
    <w:rsid w:val="002D0C29"/>
    <w:rsid w:val="002D101B"/>
    <w:rsid w:val="002D1802"/>
    <w:rsid w:val="002D1D3F"/>
    <w:rsid w:val="002D2A14"/>
    <w:rsid w:val="002D3A19"/>
    <w:rsid w:val="002D3CE8"/>
    <w:rsid w:val="002D450E"/>
    <w:rsid w:val="002D4B7C"/>
    <w:rsid w:val="002D4FE1"/>
    <w:rsid w:val="002D5914"/>
    <w:rsid w:val="002D5A5B"/>
    <w:rsid w:val="002D5ABB"/>
    <w:rsid w:val="002D70DC"/>
    <w:rsid w:val="002D71FE"/>
    <w:rsid w:val="002D72F3"/>
    <w:rsid w:val="002D73C8"/>
    <w:rsid w:val="002D7944"/>
    <w:rsid w:val="002D7DB0"/>
    <w:rsid w:val="002E0E39"/>
    <w:rsid w:val="002E0F42"/>
    <w:rsid w:val="002E1189"/>
    <w:rsid w:val="002E15CA"/>
    <w:rsid w:val="002E206B"/>
    <w:rsid w:val="002E21B6"/>
    <w:rsid w:val="002E2C08"/>
    <w:rsid w:val="002E4DBB"/>
    <w:rsid w:val="002E51B4"/>
    <w:rsid w:val="002E5259"/>
    <w:rsid w:val="002E543E"/>
    <w:rsid w:val="002E65AB"/>
    <w:rsid w:val="002E67CE"/>
    <w:rsid w:val="002E6B28"/>
    <w:rsid w:val="002E7C41"/>
    <w:rsid w:val="002F04D6"/>
    <w:rsid w:val="002F0819"/>
    <w:rsid w:val="002F0ACE"/>
    <w:rsid w:val="002F0E07"/>
    <w:rsid w:val="002F1CF4"/>
    <w:rsid w:val="002F20AC"/>
    <w:rsid w:val="002F232B"/>
    <w:rsid w:val="002F2384"/>
    <w:rsid w:val="002F2577"/>
    <w:rsid w:val="002F29AE"/>
    <w:rsid w:val="002F2AB0"/>
    <w:rsid w:val="002F2BCF"/>
    <w:rsid w:val="002F35E2"/>
    <w:rsid w:val="002F3C7D"/>
    <w:rsid w:val="002F3E55"/>
    <w:rsid w:val="002F53C4"/>
    <w:rsid w:val="002F58BC"/>
    <w:rsid w:val="002F62E2"/>
    <w:rsid w:val="00300EEA"/>
    <w:rsid w:val="00300F20"/>
    <w:rsid w:val="00301EA2"/>
    <w:rsid w:val="00302685"/>
    <w:rsid w:val="00303021"/>
    <w:rsid w:val="00304FEF"/>
    <w:rsid w:val="0030504E"/>
    <w:rsid w:val="003054AB"/>
    <w:rsid w:val="00305F67"/>
    <w:rsid w:val="00306407"/>
    <w:rsid w:val="00306D7A"/>
    <w:rsid w:val="003078CA"/>
    <w:rsid w:val="00307F2D"/>
    <w:rsid w:val="0031147C"/>
    <w:rsid w:val="00311F51"/>
    <w:rsid w:val="0031262C"/>
    <w:rsid w:val="003141F2"/>
    <w:rsid w:val="00314981"/>
    <w:rsid w:val="00314BB7"/>
    <w:rsid w:val="003160C2"/>
    <w:rsid w:val="00316679"/>
    <w:rsid w:val="00317700"/>
    <w:rsid w:val="003203FA"/>
    <w:rsid w:val="00320640"/>
    <w:rsid w:val="00320E11"/>
    <w:rsid w:val="003217C2"/>
    <w:rsid w:val="00321A8C"/>
    <w:rsid w:val="00323480"/>
    <w:rsid w:val="00323984"/>
    <w:rsid w:val="00323A22"/>
    <w:rsid w:val="00323EAA"/>
    <w:rsid w:val="00323FA4"/>
    <w:rsid w:val="003250A2"/>
    <w:rsid w:val="003257D3"/>
    <w:rsid w:val="00326491"/>
    <w:rsid w:val="00327427"/>
    <w:rsid w:val="003279AF"/>
    <w:rsid w:val="00327E3F"/>
    <w:rsid w:val="003313E8"/>
    <w:rsid w:val="00331517"/>
    <w:rsid w:val="00331BDB"/>
    <w:rsid w:val="00332215"/>
    <w:rsid w:val="003322A3"/>
    <w:rsid w:val="00332696"/>
    <w:rsid w:val="0033354E"/>
    <w:rsid w:val="0033386C"/>
    <w:rsid w:val="00333D38"/>
    <w:rsid w:val="00333F8E"/>
    <w:rsid w:val="00334971"/>
    <w:rsid w:val="00334A85"/>
    <w:rsid w:val="00334F3C"/>
    <w:rsid w:val="003350E1"/>
    <w:rsid w:val="0033518F"/>
    <w:rsid w:val="0033565A"/>
    <w:rsid w:val="00335FFC"/>
    <w:rsid w:val="00336730"/>
    <w:rsid w:val="0033694E"/>
    <w:rsid w:val="00337334"/>
    <w:rsid w:val="00341BCB"/>
    <w:rsid w:val="003421A9"/>
    <w:rsid w:val="003422AB"/>
    <w:rsid w:val="003423D8"/>
    <w:rsid w:val="003437E9"/>
    <w:rsid w:val="003446A1"/>
    <w:rsid w:val="00345F0E"/>
    <w:rsid w:val="003469F5"/>
    <w:rsid w:val="00347483"/>
    <w:rsid w:val="0034760C"/>
    <w:rsid w:val="00347F4C"/>
    <w:rsid w:val="00347FCA"/>
    <w:rsid w:val="00350CA0"/>
    <w:rsid w:val="00351432"/>
    <w:rsid w:val="00351CDF"/>
    <w:rsid w:val="00351E36"/>
    <w:rsid w:val="0035210B"/>
    <w:rsid w:val="003525A3"/>
    <w:rsid w:val="00352906"/>
    <w:rsid w:val="00352E61"/>
    <w:rsid w:val="0035399C"/>
    <w:rsid w:val="003539FB"/>
    <w:rsid w:val="00353E1A"/>
    <w:rsid w:val="00354261"/>
    <w:rsid w:val="00354429"/>
    <w:rsid w:val="003548F9"/>
    <w:rsid w:val="003554E8"/>
    <w:rsid w:val="00355C13"/>
    <w:rsid w:val="00356086"/>
    <w:rsid w:val="003561C6"/>
    <w:rsid w:val="00357491"/>
    <w:rsid w:val="003576E8"/>
    <w:rsid w:val="00357C74"/>
    <w:rsid w:val="00357F2D"/>
    <w:rsid w:val="00361707"/>
    <w:rsid w:val="00362EC4"/>
    <w:rsid w:val="003633E6"/>
    <w:rsid w:val="003640FF"/>
    <w:rsid w:val="00364EC9"/>
    <w:rsid w:val="0036528D"/>
    <w:rsid w:val="0036626E"/>
    <w:rsid w:val="00366B71"/>
    <w:rsid w:val="00366D7B"/>
    <w:rsid w:val="003671E4"/>
    <w:rsid w:val="003674EA"/>
    <w:rsid w:val="0036793D"/>
    <w:rsid w:val="0036794C"/>
    <w:rsid w:val="00367C39"/>
    <w:rsid w:val="00370061"/>
    <w:rsid w:val="00370316"/>
    <w:rsid w:val="00371209"/>
    <w:rsid w:val="0037135B"/>
    <w:rsid w:val="00371C65"/>
    <w:rsid w:val="00371CDB"/>
    <w:rsid w:val="00372E2A"/>
    <w:rsid w:val="00373432"/>
    <w:rsid w:val="0037477D"/>
    <w:rsid w:val="00374987"/>
    <w:rsid w:val="00374D12"/>
    <w:rsid w:val="00375351"/>
    <w:rsid w:val="003757E5"/>
    <w:rsid w:val="00375EA2"/>
    <w:rsid w:val="0037712A"/>
    <w:rsid w:val="00377B06"/>
    <w:rsid w:val="00377DC8"/>
    <w:rsid w:val="0038020E"/>
    <w:rsid w:val="00382595"/>
    <w:rsid w:val="00382EF7"/>
    <w:rsid w:val="00383383"/>
    <w:rsid w:val="003844C5"/>
    <w:rsid w:val="00384C99"/>
    <w:rsid w:val="0038562C"/>
    <w:rsid w:val="003862ED"/>
    <w:rsid w:val="00387A05"/>
    <w:rsid w:val="00387C74"/>
    <w:rsid w:val="003900D5"/>
    <w:rsid w:val="003903F7"/>
    <w:rsid w:val="00391026"/>
    <w:rsid w:val="003916C1"/>
    <w:rsid w:val="00391A4E"/>
    <w:rsid w:val="003927D0"/>
    <w:rsid w:val="003939AD"/>
    <w:rsid w:val="00394095"/>
    <w:rsid w:val="00394DFB"/>
    <w:rsid w:val="00395962"/>
    <w:rsid w:val="00396467"/>
    <w:rsid w:val="00396770"/>
    <w:rsid w:val="0039707E"/>
    <w:rsid w:val="003974B8"/>
    <w:rsid w:val="003A19CD"/>
    <w:rsid w:val="003A271E"/>
    <w:rsid w:val="003A2A16"/>
    <w:rsid w:val="003A2ACB"/>
    <w:rsid w:val="003A3F0B"/>
    <w:rsid w:val="003A5367"/>
    <w:rsid w:val="003A54AF"/>
    <w:rsid w:val="003A574D"/>
    <w:rsid w:val="003A5DDD"/>
    <w:rsid w:val="003A6099"/>
    <w:rsid w:val="003A6224"/>
    <w:rsid w:val="003A658B"/>
    <w:rsid w:val="003A6713"/>
    <w:rsid w:val="003A7944"/>
    <w:rsid w:val="003B1496"/>
    <w:rsid w:val="003B1AEE"/>
    <w:rsid w:val="003B2466"/>
    <w:rsid w:val="003B3237"/>
    <w:rsid w:val="003B355D"/>
    <w:rsid w:val="003B3693"/>
    <w:rsid w:val="003B4145"/>
    <w:rsid w:val="003B4509"/>
    <w:rsid w:val="003B4C59"/>
    <w:rsid w:val="003B4C7C"/>
    <w:rsid w:val="003B5964"/>
    <w:rsid w:val="003B5DD2"/>
    <w:rsid w:val="003B6168"/>
    <w:rsid w:val="003B68A9"/>
    <w:rsid w:val="003B6CFC"/>
    <w:rsid w:val="003B6FDA"/>
    <w:rsid w:val="003B733B"/>
    <w:rsid w:val="003B73CF"/>
    <w:rsid w:val="003B7726"/>
    <w:rsid w:val="003B7CA8"/>
    <w:rsid w:val="003C00A6"/>
    <w:rsid w:val="003C0D39"/>
    <w:rsid w:val="003C2268"/>
    <w:rsid w:val="003C3EC8"/>
    <w:rsid w:val="003C43C9"/>
    <w:rsid w:val="003C4D08"/>
    <w:rsid w:val="003C6770"/>
    <w:rsid w:val="003C69EC"/>
    <w:rsid w:val="003C6C7A"/>
    <w:rsid w:val="003C74BC"/>
    <w:rsid w:val="003C7921"/>
    <w:rsid w:val="003D08D4"/>
    <w:rsid w:val="003D1496"/>
    <w:rsid w:val="003D1EF2"/>
    <w:rsid w:val="003D20D8"/>
    <w:rsid w:val="003D2344"/>
    <w:rsid w:val="003D287E"/>
    <w:rsid w:val="003D4933"/>
    <w:rsid w:val="003D5BFF"/>
    <w:rsid w:val="003D5F00"/>
    <w:rsid w:val="003D628A"/>
    <w:rsid w:val="003D6FCB"/>
    <w:rsid w:val="003D7F0B"/>
    <w:rsid w:val="003E1112"/>
    <w:rsid w:val="003E16E4"/>
    <w:rsid w:val="003E1A0D"/>
    <w:rsid w:val="003E1D53"/>
    <w:rsid w:val="003E20AF"/>
    <w:rsid w:val="003E2EDF"/>
    <w:rsid w:val="003E2EE6"/>
    <w:rsid w:val="003E400B"/>
    <w:rsid w:val="003E5C93"/>
    <w:rsid w:val="003E7105"/>
    <w:rsid w:val="003F0178"/>
    <w:rsid w:val="003F01E7"/>
    <w:rsid w:val="003F0271"/>
    <w:rsid w:val="003F0912"/>
    <w:rsid w:val="003F0C66"/>
    <w:rsid w:val="003F4228"/>
    <w:rsid w:val="003F4CDD"/>
    <w:rsid w:val="003F5036"/>
    <w:rsid w:val="003F6D09"/>
    <w:rsid w:val="003F70EB"/>
    <w:rsid w:val="00401129"/>
    <w:rsid w:val="004020B8"/>
    <w:rsid w:val="004021AB"/>
    <w:rsid w:val="004022D1"/>
    <w:rsid w:val="004029E8"/>
    <w:rsid w:val="0040353C"/>
    <w:rsid w:val="00403689"/>
    <w:rsid w:val="00403CC6"/>
    <w:rsid w:val="0040472F"/>
    <w:rsid w:val="0040707D"/>
    <w:rsid w:val="004129C1"/>
    <w:rsid w:val="004135C9"/>
    <w:rsid w:val="00414E79"/>
    <w:rsid w:val="0041500E"/>
    <w:rsid w:val="00415193"/>
    <w:rsid w:val="00415566"/>
    <w:rsid w:val="00415D33"/>
    <w:rsid w:val="00415FCA"/>
    <w:rsid w:val="00416D7D"/>
    <w:rsid w:val="0042010E"/>
    <w:rsid w:val="004205CE"/>
    <w:rsid w:val="00420E3A"/>
    <w:rsid w:val="004217AF"/>
    <w:rsid w:val="00421AC5"/>
    <w:rsid w:val="00421C17"/>
    <w:rsid w:val="00421C95"/>
    <w:rsid w:val="004225D1"/>
    <w:rsid w:val="0042330D"/>
    <w:rsid w:val="004245A7"/>
    <w:rsid w:val="00424730"/>
    <w:rsid w:val="00424A57"/>
    <w:rsid w:val="00425679"/>
    <w:rsid w:val="00426374"/>
    <w:rsid w:val="00427337"/>
    <w:rsid w:val="00427FE8"/>
    <w:rsid w:val="004307CB"/>
    <w:rsid w:val="004318E7"/>
    <w:rsid w:val="00431C09"/>
    <w:rsid w:val="00431C2C"/>
    <w:rsid w:val="00432301"/>
    <w:rsid w:val="00432888"/>
    <w:rsid w:val="00433092"/>
    <w:rsid w:val="00433545"/>
    <w:rsid w:val="00433870"/>
    <w:rsid w:val="0043409B"/>
    <w:rsid w:val="00434103"/>
    <w:rsid w:val="00434821"/>
    <w:rsid w:val="0043504B"/>
    <w:rsid w:val="00435356"/>
    <w:rsid w:val="00436001"/>
    <w:rsid w:val="00436448"/>
    <w:rsid w:val="004378A1"/>
    <w:rsid w:val="00440B8D"/>
    <w:rsid w:val="00440C2D"/>
    <w:rsid w:val="00440CAF"/>
    <w:rsid w:val="004413CF"/>
    <w:rsid w:val="004419ED"/>
    <w:rsid w:val="004421FB"/>
    <w:rsid w:val="0044220B"/>
    <w:rsid w:val="00442682"/>
    <w:rsid w:val="00443275"/>
    <w:rsid w:val="0044417B"/>
    <w:rsid w:val="0044477E"/>
    <w:rsid w:val="004447E5"/>
    <w:rsid w:val="00444B3D"/>
    <w:rsid w:val="00444D52"/>
    <w:rsid w:val="00445D2F"/>
    <w:rsid w:val="004463AF"/>
    <w:rsid w:val="00446630"/>
    <w:rsid w:val="004468E3"/>
    <w:rsid w:val="00447071"/>
    <w:rsid w:val="00447191"/>
    <w:rsid w:val="004478AA"/>
    <w:rsid w:val="00447A1C"/>
    <w:rsid w:val="0045065C"/>
    <w:rsid w:val="00451085"/>
    <w:rsid w:val="0045132B"/>
    <w:rsid w:val="004513EB"/>
    <w:rsid w:val="004517F8"/>
    <w:rsid w:val="00451D99"/>
    <w:rsid w:val="00451DBA"/>
    <w:rsid w:val="00451DE1"/>
    <w:rsid w:val="0045208D"/>
    <w:rsid w:val="004525F7"/>
    <w:rsid w:val="00452BFB"/>
    <w:rsid w:val="00452EE6"/>
    <w:rsid w:val="00454011"/>
    <w:rsid w:val="00455A91"/>
    <w:rsid w:val="00456870"/>
    <w:rsid w:val="0045693B"/>
    <w:rsid w:val="00457183"/>
    <w:rsid w:val="00460162"/>
    <w:rsid w:val="0046123A"/>
    <w:rsid w:val="00462FED"/>
    <w:rsid w:val="00463093"/>
    <w:rsid w:val="00463E6B"/>
    <w:rsid w:val="004641B0"/>
    <w:rsid w:val="004652B8"/>
    <w:rsid w:val="0046581D"/>
    <w:rsid w:val="004658BD"/>
    <w:rsid w:val="00465E52"/>
    <w:rsid w:val="00466BF1"/>
    <w:rsid w:val="004716EA"/>
    <w:rsid w:val="00471C5B"/>
    <w:rsid w:val="004720F1"/>
    <w:rsid w:val="0047227B"/>
    <w:rsid w:val="00472D7B"/>
    <w:rsid w:val="00473592"/>
    <w:rsid w:val="004735B8"/>
    <w:rsid w:val="004744B0"/>
    <w:rsid w:val="00474BAA"/>
    <w:rsid w:val="00475836"/>
    <w:rsid w:val="00475D26"/>
    <w:rsid w:val="00476317"/>
    <w:rsid w:val="004779BF"/>
    <w:rsid w:val="0048005A"/>
    <w:rsid w:val="00481798"/>
    <w:rsid w:val="00482EDC"/>
    <w:rsid w:val="00484332"/>
    <w:rsid w:val="00484427"/>
    <w:rsid w:val="00485970"/>
    <w:rsid w:val="00485BB6"/>
    <w:rsid w:val="00486712"/>
    <w:rsid w:val="004871EC"/>
    <w:rsid w:val="004874EB"/>
    <w:rsid w:val="00487569"/>
    <w:rsid w:val="004904F7"/>
    <w:rsid w:val="004907A8"/>
    <w:rsid w:val="00490D04"/>
    <w:rsid w:val="00492C30"/>
    <w:rsid w:val="00492ECD"/>
    <w:rsid w:val="0049348C"/>
    <w:rsid w:val="004936B4"/>
    <w:rsid w:val="00493785"/>
    <w:rsid w:val="00493C81"/>
    <w:rsid w:val="0049443F"/>
    <w:rsid w:val="00494818"/>
    <w:rsid w:val="0049489E"/>
    <w:rsid w:val="00495631"/>
    <w:rsid w:val="00495842"/>
    <w:rsid w:val="00495BCF"/>
    <w:rsid w:val="0049752D"/>
    <w:rsid w:val="004A036C"/>
    <w:rsid w:val="004A0B01"/>
    <w:rsid w:val="004A1698"/>
    <w:rsid w:val="004A1A9F"/>
    <w:rsid w:val="004A2C01"/>
    <w:rsid w:val="004A2D6D"/>
    <w:rsid w:val="004A40D2"/>
    <w:rsid w:val="004A497E"/>
    <w:rsid w:val="004A4EAA"/>
    <w:rsid w:val="004A5345"/>
    <w:rsid w:val="004A57FD"/>
    <w:rsid w:val="004A58BA"/>
    <w:rsid w:val="004A694B"/>
    <w:rsid w:val="004A7A80"/>
    <w:rsid w:val="004B09B7"/>
    <w:rsid w:val="004B1EC4"/>
    <w:rsid w:val="004B24DD"/>
    <w:rsid w:val="004B2A19"/>
    <w:rsid w:val="004B2BC3"/>
    <w:rsid w:val="004B6639"/>
    <w:rsid w:val="004B681B"/>
    <w:rsid w:val="004B6EE2"/>
    <w:rsid w:val="004B6F3D"/>
    <w:rsid w:val="004B7F86"/>
    <w:rsid w:val="004C0156"/>
    <w:rsid w:val="004C03E6"/>
    <w:rsid w:val="004C06BE"/>
    <w:rsid w:val="004C0769"/>
    <w:rsid w:val="004C0BA3"/>
    <w:rsid w:val="004C1429"/>
    <w:rsid w:val="004C1CB1"/>
    <w:rsid w:val="004C228F"/>
    <w:rsid w:val="004C232F"/>
    <w:rsid w:val="004C3149"/>
    <w:rsid w:val="004C4006"/>
    <w:rsid w:val="004C5702"/>
    <w:rsid w:val="004C5BDB"/>
    <w:rsid w:val="004C5BF7"/>
    <w:rsid w:val="004C5CF7"/>
    <w:rsid w:val="004C7970"/>
    <w:rsid w:val="004C79B3"/>
    <w:rsid w:val="004D0469"/>
    <w:rsid w:val="004D119A"/>
    <w:rsid w:val="004D1558"/>
    <w:rsid w:val="004D1B36"/>
    <w:rsid w:val="004D2771"/>
    <w:rsid w:val="004D32C0"/>
    <w:rsid w:val="004D4991"/>
    <w:rsid w:val="004D5E18"/>
    <w:rsid w:val="004D686B"/>
    <w:rsid w:val="004D74B1"/>
    <w:rsid w:val="004D79B2"/>
    <w:rsid w:val="004D7A89"/>
    <w:rsid w:val="004E0181"/>
    <w:rsid w:val="004E0197"/>
    <w:rsid w:val="004E04FD"/>
    <w:rsid w:val="004E0598"/>
    <w:rsid w:val="004E0B94"/>
    <w:rsid w:val="004E10D9"/>
    <w:rsid w:val="004E15D6"/>
    <w:rsid w:val="004E1F77"/>
    <w:rsid w:val="004E211F"/>
    <w:rsid w:val="004E2227"/>
    <w:rsid w:val="004E3640"/>
    <w:rsid w:val="004E447D"/>
    <w:rsid w:val="004E45AD"/>
    <w:rsid w:val="004E47D6"/>
    <w:rsid w:val="004E4B06"/>
    <w:rsid w:val="004E5160"/>
    <w:rsid w:val="004E5169"/>
    <w:rsid w:val="004E644A"/>
    <w:rsid w:val="004E7A3C"/>
    <w:rsid w:val="004E7A54"/>
    <w:rsid w:val="004E7F63"/>
    <w:rsid w:val="004E7FDD"/>
    <w:rsid w:val="004F083C"/>
    <w:rsid w:val="004F0BF2"/>
    <w:rsid w:val="004F157B"/>
    <w:rsid w:val="004F175C"/>
    <w:rsid w:val="004F1FA1"/>
    <w:rsid w:val="004F220F"/>
    <w:rsid w:val="004F2668"/>
    <w:rsid w:val="004F31DF"/>
    <w:rsid w:val="004F35AB"/>
    <w:rsid w:val="004F3E33"/>
    <w:rsid w:val="004F476F"/>
    <w:rsid w:val="004F47A9"/>
    <w:rsid w:val="004F528B"/>
    <w:rsid w:val="004F55C1"/>
    <w:rsid w:val="004F562F"/>
    <w:rsid w:val="004F58B2"/>
    <w:rsid w:val="004F5D9B"/>
    <w:rsid w:val="004F705F"/>
    <w:rsid w:val="004F7373"/>
    <w:rsid w:val="005005C4"/>
    <w:rsid w:val="005007AA"/>
    <w:rsid w:val="00500824"/>
    <w:rsid w:val="00501343"/>
    <w:rsid w:val="00502740"/>
    <w:rsid w:val="00502C43"/>
    <w:rsid w:val="005037E4"/>
    <w:rsid w:val="00503B00"/>
    <w:rsid w:val="00504F67"/>
    <w:rsid w:val="00505066"/>
    <w:rsid w:val="00506288"/>
    <w:rsid w:val="00506889"/>
    <w:rsid w:val="005070BA"/>
    <w:rsid w:val="00510DF2"/>
    <w:rsid w:val="005116CE"/>
    <w:rsid w:val="00511C4B"/>
    <w:rsid w:val="00511E5A"/>
    <w:rsid w:val="00511F1A"/>
    <w:rsid w:val="005129C5"/>
    <w:rsid w:val="00512C56"/>
    <w:rsid w:val="005139BA"/>
    <w:rsid w:val="00513F0A"/>
    <w:rsid w:val="005141BD"/>
    <w:rsid w:val="005149E1"/>
    <w:rsid w:val="00515116"/>
    <w:rsid w:val="00516273"/>
    <w:rsid w:val="00516444"/>
    <w:rsid w:val="00516F32"/>
    <w:rsid w:val="005203CB"/>
    <w:rsid w:val="00522910"/>
    <w:rsid w:val="00522961"/>
    <w:rsid w:val="00523480"/>
    <w:rsid w:val="00523683"/>
    <w:rsid w:val="00523BD4"/>
    <w:rsid w:val="00524A0D"/>
    <w:rsid w:val="005256C4"/>
    <w:rsid w:val="00525867"/>
    <w:rsid w:val="0052606C"/>
    <w:rsid w:val="00526A82"/>
    <w:rsid w:val="0052774B"/>
    <w:rsid w:val="00527A67"/>
    <w:rsid w:val="00527B96"/>
    <w:rsid w:val="0053000C"/>
    <w:rsid w:val="005313A2"/>
    <w:rsid w:val="00531560"/>
    <w:rsid w:val="00532DB6"/>
    <w:rsid w:val="005339A2"/>
    <w:rsid w:val="00533D5E"/>
    <w:rsid w:val="005347C4"/>
    <w:rsid w:val="00535187"/>
    <w:rsid w:val="00535225"/>
    <w:rsid w:val="00535662"/>
    <w:rsid w:val="00535AC5"/>
    <w:rsid w:val="00535C35"/>
    <w:rsid w:val="005364F5"/>
    <w:rsid w:val="00536E83"/>
    <w:rsid w:val="005370CE"/>
    <w:rsid w:val="0053768F"/>
    <w:rsid w:val="00540358"/>
    <w:rsid w:val="005407EF"/>
    <w:rsid w:val="00541082"/>
    <w:rsid w:val="0054195B"/>
    <w:rsid w:val="00542398"/>
    <w:rsid w:val="00543D72"/>
    <w:rsid w:val="00544249"/>
    <w:rsid w:val="00544E03"/>
    <w:rsid w:val="00545714"/>
    <w:rsid w:val="00545E88"/>
    <w:rsid w:val="00545EE3"/>
    <w:rsid w:val="00546075"/>
    <w:rsid w:val="005465F4"/>
    <w:rsid w:val="00546890"/>
    <w:rsid w:val="00546945"/>
    <w:rsid w:val="00547479"/>
    <w:rsid w:val="00547F6D"/>
    <w:rsid w:val="00551647"/>
    <w:rsid w:val="00551BBF"/>
    <w:rsid w:val="005527E1"/>
    <w:rsid w:val="00552BAB"/>
    <w:rsid w:val="00553EBD"/>
    <w:rsid w:val="00554A8C"/>
    <w:rsid w:val="00554D5A"/>
    <w:rsid w:val="005550A2"/>
    <w:rsid w:val="00555C1D"/>
    <w:rsid w:val="00555CEB"/>
    <w:rsid w:val="00555D5F"/>
    <w:rsid w:val="00555FBD"/>
    <w:rsid w:val="0055666A"/>
    <w:rsid w:val="00557A99"/>
    <w:rsid w:val="0056021E"/>
    <w:rsid w:val="005614A3"/>
    <w:rsid w:val="005624B3"/>
    <w:rsid w:val="005639B5"/>
    <w:rsid w:val="005639D0"/>
    <w:rsid w:val="0056400F"/>
    <w:rsid w:val="00564A2D"/>
    <w:rsid w:val="00564B49"/>
    <w:rsid w:val="00564CBA"/>
    <w:rsid w:val="00566AA2"/>
    <w:rsid w:val="00567370"/>
    <w:rsid w:val="005673B5"/>
    <w:rsid w:val="00567AC2"/>
    <w:rsid w:val="00567AEB"/>
    <w:rsid w:val="00567B34"/>
    <w:rsid w:val="00571850"/>
    <w:rsid w:val="00571C20"/>
    <w:rsid w:val="0057212D"/>
    <w:rsid w:val="0057361B"/>
    <w:rsid w:val="005737A8"/>
    <w:rsid w:val="005738D1"/>
    <w:rsid w:val="005741B1"/>
    <w:rsid w:val="005748BE"/>
    <w:rsid w:val="00574F54"/>
    <w:rsid w:val="0057504B"/>
    <w:rsid w:val="005753B6"/>
    <w:rsid w:val="00575580"/>
    <w:rsid w:val="00575B5A"/>
    <w:rsid w:val="00576844"/>
    <w:rsid w:val="005773D1"/>
    <w:rsid w:val="00577A41"/>
    <w:rsid w:val="00577C93"/>
    <w:rsid w:val="00580DFA"/>
    <w:rsid w:val="005823DA"/>
    <w:rsid w:val="0058257F"/>
    <w:rsid w:val="00582FB4"/>
    <w:rsid w:val="00583792"/>
    <w:rsid w:val="00583907"/>
    <w:rsid w:val="00584150"/>
    <w:rsid w:val="00584E92"/>
    <w:rsid w:val="00585280"/>
    <w:rsid w:val="005854EE"/>
    <w:rsid w:val="005859CF"/>
    <w:rsid w:val="00586770"/>
    <w:rsid w:val="00586819"/>
    <w:rsid w:val="005868DF"/>
    <w:rsid w:val="005868E0"/>
    <w:rsid w:val="005869A3"/>
    <w:rsid w:val="00586B2D"/>
    <w:rsid w:val="00587370"/>
    <w:rsid w:val="00593AA2"/>
    <w:rsid w:val="00593D0A"/>
    <w:rsid w:val="005944B2"/>
    <w:rsid w:val="0059555F"/>
    <w:rsid w:val="00595A4B"/>
    <w:rsid w:val="00595E5C"/>
    <w:rsid w:val="00595E98"/>
    <w:rsid w:val="00596716"/>
    <w:rsid w:val="00596A20"/>
    <w:rsid w:val="005970B1"/>
    <w:rsid w:val="005974BF"/>
    <w:rsid w:val="005974CE"/>
    <w:rsid w:val="005977D4"/>
    <w:rsid w:val="005A1195"/>
    <w:rsid w:val="005A1323"/>
    <w:rsid w:val="005A1991"/>
    <w:rsid w:val="005A208B"/>
    <w:rsid w:val="005A2784"/>
    <w:rsid w:val="005A3164"/>
    <w:rsid w:val="005A36BF"/>
    <w:rsid w:val="005A3822"/>
    <w:rsid w:val="005A46AB"/>
    <w:rsid w:val="005A4A58"/>
    <w:rsid w:val="005A5A6D"/>
    <w:rsid w:val="005A5B82"/>
    <w:rsid w:val="005A5C89"/>
    <w:rsid w:val="005A60E3"/>
    <w:rsid w:val="005A7287"/>
    <w:rsid w:val="005A7363"/>
    <w:rsid w:val="005A75F8"/>
    <w:rsid w:val="005A774C"/>
    <w:rsid w:val="005A7BAA"/>
    <w:rsid w:val="005B1385"/>
    <w:rsid w:val="005B1D44"/>
    <w:rsid w:val="005B253C"/>
    <w:rsid w:val="005B36F8"/>
    <w:rsid w:val="005B3778"/>
    <w:rsid w:val="005B3AB8"/>
    <w:rsid w:val="005B447B"/>
    <w:rsid w:val="005B4FE6"/>
    <w:rsid w:val="005B5A8C"/>
    <w:rsid w:val="005B5F46"/>
    <w:rsid w:val="005B7168"/>
    <w:rsid w:val="005C0464"/>
    <w:rsid w:val="005C09E8"/>
    <w:rsid w:val="005C13E1"/>
    <w:rsid w:val="005C1823"/>
    <w:rsid w:val="005C1A82"/>
    <w:rsid w:val="005C1ABD"/>
    <w:rsid w:val="005C1E9B"/>
    <w:rsid w:val="005C2C4C"/>
    <w:rsid w:val="005C45B8"/>
    <w:rsid w:val="005C4BB4"/>
    <w:rsid w:val="005C4D14"/>
    <w:rsid w:val="005C5930"/>
    <w:rsid w:val="005C5AB9"/>
    <w:rsid w:val="005C5B43"/>
    <w:rsid w:val="005C5F4F"/>
    <w:rsid w:val="005C63FD"/>
    <w:rsid w:val="005C78A5"/>
    <w:rsid w:val="005C7E3E"/>
    <w:rsid w:val="005D00C7"/>
    <w:rsid w:val="005D0A53"/>
    <w:rsid w:val="005D0CC4"/>
    <w:rsid w:val="005D1754"/>
    <w:rsid w:val="005D1C80"/>
    <w:rsid w:val="005D286B"/>
    <w:rsid w:val="005D30EC"/>
    <w:rsid w:val="005D357E"/>
    <w:rsid w:val="005D4125"/>
    <w:rsid w:val="005D42D2"/>
    <w:rsid w:val="005D4858"/>
    <w:rsid w:val="005D4FF4"/>
    <w:rsid w:val="005D5689"/>
    <w:rsid w:val="005D6074"/>
    <w:rsid w:val="005D6094"/>
    <w:rsid w:val="005D6275"/>
    <w:rsid w:val="005D7BB5"/>
    <w:rsid w:val="005E083E"/>
    <w:rsid w:val="005E1DAE"/>
    <w:rsid w:val="005E2A67"/>
    <w:rsid w:val="005E2B83"/>
    <w:rsid w:val="005E321A"/>
    <w:rsid w:val="005E4199"/>
    <w:rsid w:val="005E43FA"/>
    <w:rsid w:val="005E4D57"/>
    <w:rsid w:val="005E5139"/>
    <w:rsid w:val="005E5834"/>
    <w:rsid w:val="005E5C77"/>
    <w:rsid w:val="005E7A9F"/>
    <w:rsid w:val="005F0373"/>
    <w:rsid w:val="005F07FC"/>
    <w:rsid w:val="005F2666"/>
    <w:rsid w:val="005F39CB"/>
    <w:rsid w:val="005F49D6"/>
    <w:rsid w:val="005F4B21"/>
    <w:rsid w:val="005F53D9"/>
    <w:rsid w:val="005F6B24"/>
    <w:rsid w:val="005F73EF"/>
    <w:rsid w:val="005F77E7"/>
    <w:rsid w:val="005F78DC"/>
    <w:rsid w:val="0060028E"/>
    <w:rsid w:val="00601F09"/>
    <w:rsid w:val="0060232D"/>
    <w:rsid w:val="00602914"/>
    <w:rsid w:val="00602D0A"/>
    <w:rsid w:val="006034B1"/>
    <w:rsid w:val="00603D54"/>
    <w:rsid w:val="00603E98"/>
    <w:rsid w:val="00603FF7"/>
    <w:rsid w:val="00604EA3"/>
    <w:rsid w:val="006057B8"/>
    <w:rsid w:val="006057CC"/>
    <w:rsid w:val="00605BD3"/>
    <w:rsid w:val="0060692E"/>
    <w:rsid w:val="00606F2F"/>
    <w:rsid w:val="00607667"/>
    <w:rsid w:val="0061001A"/>
    <w:rsid w:val="00610CD4"/>
    <w:rsid w:val="00610CDF"/>
    <w:rsid w:val="00610E99"/>
    <w:rsid w:val="00611048"/>
    <w:rsid w:val="00611435"/>
    <w:rsid w:val="006116C4"/>
    <w:rsid w:val="00612047"/>
    <w:rsid w:val="00612414"/>
    <w:rsid w:val="00612584"/>
    <w:rsid w:val="00612B46"/>
    <w:rsid w:val="00613882"/>
    <w:rsid w:val="00614443"/>
    <w:rsid w:val="00614468"/>
    <w:rsid w:val="00615406"/>
    <w:rsid w:val="00615618"/>
    <w:rsid w:val="0061598A"/>
    <w:rsid w:val="00615D68"/>
    <w:rsid w:val="00615EC8"/>
    <w:rsid w:val="00615FAB"/>
    <w:rsid w:val="006170BB"/>
    <w:rsid w:val="006176AD"/>
    <w:rsid w:val="00617A1B"/>
    <w:rsid w:val="00617EEA"/>
    <w:rsid w:val="00620A7E"/>
    <w:rsid w:val="006221D2"/>
    <w:rsid w:val="006234BD"/>
    <w:rsid w:val="006238B7"/>
    <w:rsid w:val="00623B94"/>
    <w:rsid w:val="00624677"/>
    <w:rsid w:val="006247FA"/>
    <w:rsid w:val="00625765"/>
    <w:rsid w:val="00625AB5"/>
    <w:rsid w:val="00626C40"/>
    <w:rsid w:val="006270F2"/>
    <w:rsid w:val="00627351"/>
    <w:rsid w:val="00631851"/>
    <w:rsid w:val="00631B16"/>
    <w:rsid w:val="0063261B"/>
    <w:rsid w:val="00633023"/>
    <w:rsid w:val="006330E9"/>
    <w:rsid w:val="0063417E"/>
    <w:rsid w:val="0063429A"/>
    <w:rsid w:val="00635B95"/>
    <w:rsid w:val="0063638E"/>
    <w:rsid w:val="00636850"/>
    <w:rsid w:val="00637EBF"/>
    <w:rsid w:val="00640B80"/>
    <w:rsid w:val="006410DE"/>
    <w:rsid w:val="00641D7E"/>
    <w:rsid w:val="00642079"/>
    <w:rsid w:val="00642A1E"/>
    <w:rsid w:val="00642BA2"/>
    <w:rsid w:val="00642DEA"/>
    <w:rsid w:val="00642FBC"/>
    <w:rsid w:val="00642FDF"/>
    <w:rsid w:val="006434FF"/>
    <w:rsid w:val="00644CC5"/>
    <w:rsid w:val="00646064"/>
    <w:rsid w:val="00646AFE"/>
    <w:rsid w:val="006471E4"/>
    <w:rsid w:val="00647BCE"/>
    <w:rsid w:val="00650050"/>
    <w:rsid w:val="00650584"/>
    <w:rsid w:val="0065067F"/>
    <w:rsid w:val="00650E87"/>
    <w:rsid w:val="00650F01"/>
    <w:rsid w:val="00651340"/>
    <w:rsid w:val="00651C3F"/>
    <w:rsid w:val="00653123"/>
    <w:rsid w:val="00653ECF"/>
    <w:rsid w:val="00654117"/>
    <w:rsid w:val="00654FB4"/>
    <w:rsid w:val="0065519B"/>
    <w:rsid w:val="006557CE"/>
    <w:rsid w:val="00655927"/>
    <w:rsid w:val="00655C2E"/>
    <w:rsid w:val="00655C74"/>
    <w:rsid w:val="00655C9B"/>
    <w:rsid w:val="00656019"/>
    <w:rsid w:val="00656152"/>
    <w:rsid w:val="00656E8A"/>
    <w:rsid w:val="00656F34"/>
    <w:rsid w:val="00657508"/>
    <w:rsid w:val="006576C7"/>
    <w:rsid w:val="00657A6E"/>
    <w:rsid w:val="006607CB"/>
    <w:rsid w:val="00660968"/>
    <w:rsid w:val="00662455"/>
    <w:rsid w:val="00663514"/>
    <w:rsid w:val="006645EB"/>
    <w:rsid w:val="00664F23"/>
    <w:rsid w:val="006650CF"/>
    <w:rsid w:val="0066595B"/>
    <w:rsid w:val="00665C98"/>
    <w:rsid w:val="0066602E"/>
    <w:rsid w:val="00667141"/>
    <w:rsid w:val="00667327"/>
    <w:rsid w:val="006674CD"/>
    <w:rsid w:val="0066767E"/>
    <w:rsid w:val="00670A3D"/>
    <w:rsid w:val="00670FA6"/>
    <w:rsid w:val="00671623"/>
    <w:rsid w:val="00671AE5"/>
    <w:rsid w:val="006729DD"/>
    <w:rsid w:val="006733CC"/>
    <w:rsid w:val="00673492"/>
    <w:rsid w:val="00673883"/>
    <w:rsid w:val="006738EA"/>
    <w:rsid w:val="00673F25"/>
    <w:rsid w:val="0067485E"/>
    <w:rsid w:val="00674F90"/>
    <w:rsid w:val="00675547"/>
    <w:rsid w:val="00676B0E"/>
    <w:rsid w:val="00676B87"/>
    <w:rsid w:val="006771DC"/>
    <w:rsid w:val="006772F8"/>
    <w:rsid w:val="00677337"/>
    <w:rsid w:val="0068194A"/>
    <w:rsid w:val="00681F90"/>
    <w:rsid w:val="00682C5F"/>
    <w:rsid w:val="00685473"/>
    <w:rsid w:val="00685578"/>
    <w:rsid w:val="00686048"/>
    <w:rsid w:val="00686F15"/>
    <w:rsid w:val="0068796C"/>
    <w:rsid w:val="006904A3"/>
    <w:rsid w:val="00691159"/>
    <w:rsid w:val="00691D4B"/>
    <w:rsid w:val="006925DC"/>
    <w:rsid w:val="00692E9B"/>
    <w:rsid w:val="00693B71"/>
    <w:rsid w:val="006947AE"/>
    <w:rsid w:val="00694917"/>
    <w:rsid w:val="00694A68"/>
    <w:rsid w:val="00694E68"/>
    <w:rsid w:val="00695150"/>
    <w:rsid w:val="00695E65"/>
    <w:rsid w:val="00696A81"/>
    <w:rsid w:val="00696AD4"/>
    <w:rsid w:val="00697AB2"/>
    <w:rsid w:val="00697AD2"/>
    <w:rsid w:val="00697B08"/>
    <w:rsid w:val="00697FB2"/>
    <w:rsid w:val="006A0A7C"/>
    <w:rsid w:val="006A0EDB"/>
    <w:rsid w:val="006A158E"/>
    <w:rsid w:val="006A18CC"/>
    <w:rsid w:val="006A1A90"/>
    <w:rsid w:val="006A1EEE"/>
    <w:rsid w:val="006A2E56"/>
    <w:rsid w:val="006A365B"/>
    <w:rsid w:val="006A4025"/>
    <w:rsid w:val="006A473F"/>
    <w:rsid w:val="006A4E0E"/>
    <w:rsid w:val="006A6C14"/>
    <w:rsid w:val="006A75DA"/>
    <w:rsid w:val="006B0F4B"/>
    <w:rsid w:val="006B2CAE"/>
    <w:rsid w:val="006B2F2A"/>
    <w:rsid w:val="006B378D"/>
    <w:rsid w:val="006B3F91"/>
    <w:rsid w:val="006B4E74"/>
    <w:rsid w:val="006B559E"/>
    <w:rsid w:val="006B6694"/>
    <w:rsid w:val="006B69AD"/>
    <w:rsid w:val="006B6C01"/>
    <w:rsid w:val="006B718B"/>
    <w:rsid w:val="006C0E53"/>
    <w:rsid w:val="006C10D3"/>
    <w:rsid w:val="006C1B85"/>
    <w:rsid w:val="006C2629"/>
    <w:rsid w:val="006C2953"/>
    <w:rsid w:val="006C2A5E"/>
    <w:rsid w:val="006C3518"/>
    <w:rsid w:val="006C3DED"/>
    <w:rsid w:val="006C4E70"/>
    <w:rsid w:val="006C6B6D"/>
    <w:rsid w:val="006C6E45"/>
    <w:rsid w:val="006C79C7"/>
    <w:rsid w:val="006D0297"/>
    <w:rsid w:val="006D0515"/>
    <w:rsid w:val="006D0860"/>
    <w:rsid w:val="006D0B6D"/>
    <w:rsid w:val="006D15FB"/>
    <w:rsid w:val="006D2345"/>
    <w:rsid w:val="006D2A5C"/>
    <w:rsid w:val="006D2B7D"/>
    <w:rsid w:val="006D2BD7"/>
    <w:rsid w:val="006D2D62"/>
    <w:rsid w:val="006D2E6B"/>
    <w:rsid w:val="006D377C"/>
    <w:rsid w:val="006D3A35"/>
    <w:rsid w:val="006D3D6E"/>
    <w:rsid w:val="006D3F2B"/>
    <w:rsid w:val="006D4132"/>
    <w:rsid w:val="006D4633"/>
    <w:rsid w:val="006D6435"/>
    <w:rsid w:val="006D64B2"/>
    <w:rsid w:val="006D6C1E"/>
    <w:rsid w:val="006D71C2"/>
    <w:rsid w:val="006D7B56"/>
    <w:rsid w:val="006E0300"/>
    <w:rsid w:val="006E04B0"/>
    <w:rsid w:val="006E07DC"/>
    <w:rsid w:val="006E0F09"/>
    <w:rsid w:val="006E2ACB"/>
    <w:rsid w:val="006E357A"/>
    <w:rsid w:val="006E3A49"/>
    <w:rsid w:val="006E3F4E"/>
    <w:rsid w:val="006E4025"/>
    <w:rsid w:val="006E40DC"/>
    <w:rsid w:val="006E4652"/>
    <w:rsid w:val="006E4BAF"/>
    <w:rsid w:val="006E4E1D"/>
    <w:rsid w:val="006E597A"/>
    <w:rsid w:val="006E59A2"/>
    <w:rsid w:val="006E7790"/>
    <w:rsid w:val="006E7EC5"/>
    <w:rsid w:val="006F09B1"/>
    <w:rsid w:val="006F0EB0"/>
    <w:rsid w:val="006F1421"/>
    <w:rsid w:val="006F1700"/>
    <w:rsid w:val="006F2002"/>
    <w:rsid w:val="006F23D5"/>
    <w:rsid w:val="006F2976"/>
    <w:rsid w:val="006F3160"/>
    <w:rsid w:val="006F3B74"/>
    <w:rsid w:val="006F4563"/>
    <w:rsid w:val="006F462D"/>
    <w:rsid w:val="006F48A8"/>
    <w:rsid w:val="006F50AF"/>
    <w:rsid w:val="006F5E00"/>
    <w:rsid w:val="006F5F9A"/>
    <w:rsid w:val="006F6397"/>
    <w:rsid w:val="006F6648"/>
    <w:rsid w:val="006F6B99"/>
    <w:rsid w:val="006F6BF6"/>
    <w:rsid w:val="006F6CE3"/>
    <w:rsid w:val="006F7A2A"/>
    <w:rsid w:val="00700AC4"/>
    <w:rsid w:val="00700C77"/>
    <w:rsid w:val="00700DFD"/>
    <w:rsid w:val="00701848"/>
    <w:rsid w:val="007018C6"/>
    <w:rsid w:val="00701DA3"/>
    <w:rsid w:val="00701F5C"/>
    <w:rsid w:val="007022B2"/>
    <w:rsid w:val="0070263F"/>
    <w:rsid w:val="0070302C"/>
    <w:rsid w:val="00703260"/>
    <w:rsid w:val="007040BD"/>
    <w:rsid w:val="007043D5"/>
    <w:rsid w:val="0070458E"/>
    <w:rsid w:val="00704656"/>
    <w:rsid w:val="007049A7"/>
    <w:rsid w:val="00704C9E"/>
    <w:rsid w:val="00705210"/>
    <w:rsid w:val="00705FA5"/>
    <w:rsid w:val="0070605B"/>
    <w:rsid w:val="007060BA"/>
    <w:rsid w:val="00706129"/>
    <w:rsid w:val="00706872"/>
    <w:rsid w:val="00706972"/>
    <w:rsid w:val="007071BD"/>
    <w:rsid w:val="007072E8"/>
    <w:rsid w:val="0070769F"/>
    <w:rsid w:val="007103B6"/>
    <w:rsid w:val="007109D5"/>
    <w:rsid w:val="00710AD5"/>
    <w:rsid w:val="00710DDE"/>
    <w:rsid w:val="00710FDA"/>
    <w:rsid w:val="00711363"/>
    <w:rsid w:val="00711A2A"/>
    <w:rsid w:val="00712042"/>
    <w:rsid w:val="007120C0"/>
    <w:rsid w:val="007122FC"/>
    <w:rsid w:val="00712741"/>
    <w:rsid w:val="007138A9"/>
    <w:rsid w:val="00714614"/>
    <w:rsid w:val="00716A3E"/>
    <w:rsid w:val="00717ABB"/>
    <w:rsid w:val="00720361"/>
    <w:rsid w:val="0072090C"/>
    <w:rsid w:val="00721C04"/>
    <w:rsid w:val="0072213C"/>
    <w:rsid w:val="00722E96"/>
    <w:rsid w:val="00722EF6"/>
    <w:rsid w:val="0072300E"/>
    <w:rsid w:val="007230A4"/>
    <w:rsid w:val="007234E1"/>
    <w:rsid w:val="00723527"/>
    <w:rsid w:val="00723FF8"/>
    <w:rsid w:val="007244B5"/>
    <w:rsid w:val="00725883"/>
    <w:rsid w:val="00725A59"/>
    <w:rsid w:val="007266B3"/>
    <w:rsid w:val="00726D2B"/>
    <w:rsid w:val="0072758E"/>
    <w:rsid w:val="00727C26"/>
    <w:rsid w:val="0073046A"/>
    <w:rsid w:val="00730EA2"/>
    <w:rsid w:val="007318B5"/>
    <w:rsid w:val="0073195A"/>
    <w:rsid w:val="00731B6B"/>
    <w:rsid w:val="007326B4"/>
    <w:rsid w:val="00732D48"/>
    <w:rsid w:val="007333F6"/>
    <w:rsid w:val="00734E10"/>
    <w:rsid w:val="0073549D"/>
    <w:rsid w:val="00736B87"/>
    <w:rsid w:val="00737B6D"/>
    <w:rsid w:val="00740288"/>
    <w:rsid w:val="00740786"/>
    <w:rsid w:val="0074082E"/>
    <w:rsid w:val="007416E8"/>
    <w:rsid w:val="007417B3"/>
    <w:rsid w:val="00744AE6"/>
    <w:rsid w:val="007455F5"/>
    <w:rsid w:val="007457A9"/>
    <w:rsid w:val="007457AD"/>
    <w:rsid w:val="00745EE1"/>
    <w:rsid w:val="00746109"/>
    <w:rsid w:val="00746473"/>
    <w:rsid w:val="00746A09"/>
    <w:rsid w:val="00750B9D"/>
    <w:rsid w:val="00751E77"/>
    <w:rsid w:val="00752DC1"/>
    <w:rsid w:val="0075308E"/>
    <w:rsid w:val="0075338B"/>
    <w:rsid w:val="0075417D"/>
    <w:rsid w:val="007547CB"/>
    <w:rsid w:val="00754CB6"/>
    <w:rsid w:val="00755D56"/>
    <w:rsid w:val="00755F96"/>
    <w:rsid w:val="007567AA"/>
    <w:rsid w:val="007568F4"/>
    <w:rsid w:val="00757149"/>
    <w:rsid w:val="00760139"/>
    <w:rsid w:val="007607CB"/>
    <w:rsid w:val="00761B75"/>
    <w:rsid w:val="00763210"/>
    <w:rsid w:val="007632F7"/>
    <w:rsid w:val="00763FF1"/>
    <w:rsid w:val="007645E6"/>
    <w:rsid w:val="007647B1"/>
    <w:rsid w:val="00764A4C"/>
    <w:rsid w:val="0076674D"/>
    <w:rsid w:val="00766BCC"/>
    <w:rsid w:val="00766E3B"/>
    <w:rsid w:val="007673C9"/>
    <w:rsid w:val="007679EE"/>
    <w:rsid w:val="00767C77"/>
    <w:rsid w:val="00770715"/>
    <w:rsid w:val="007708EF"/>
    <w:rsid w:val="00770F00"/>
    <w:rsid w:val="00771F25"/>
    <w:rsid w:val="007721B6"/>
    <w:rsid w:val="00772A56"/>
    <w:rsid w:val="00772ADF"/>
    <w:rsid w:val="007733A9"/>
    <w:rsid w:val="007737D7"/>
    <w:rsid w:val="007738F7"/>
    <w:rsid w:val="007742DD"/>
    <w:rsid w:val="00774335"/>
    <w:rsid w:val="0077472C"/>
    <w:rsid w:val="00775110"/>
    <w:rsid w:val="00775874"/>
    <w:rsid w:val="0077652A"/>
    <w:rsid w:val="0078034C"/>
    <w:rsid w:val="007810BF"/>
    <w:rsid w:val="007812D9"/>
    <w:rsid w:val="0078151F"/>
    <w:rsid w:val="00781DEF"/>
    <w:rsid w:val="00782B47"/>
    <w:rsid w:val="00783C8D"/>
    <w:rsid w:val="00785AF1"/>
    <w:rsid w:val="00785B16"/>
    <w:rsid w:val="00786167"/>
    <w:rsid w:val="00786737"/>
    <w:rsid w:val="0078712A"/>
    <w:rsid w:val="00790018"/>
    <w:rsid w:val="00791007"/>
    <w:rsid w:val="00791E8D"/>
    <w:rsid w:val="00792F55"/>
    <w:rsid w:val="00793212"/>
    <w:rsid w:val="007939E4"/>
    <w:rsid w:val="007949B7"/>
    <w:rsid w:val="0079567F"/>
    <w:rsid w:val="0079596A"/>
    <w:rsid w:val="00795C39"/>
    <w:rsid w:val="00796700"/>
    <w:rsid w:val="007974C6"/>
    <w:rsid w:val="007979D1"/>
    <w:rsid w:val="00797BDD"/>
    <w:rsid w:val="007A02EE"/>
    <w:rsid w:val="007A0671"/>
    <w:rsid w:val="007A0B6A"/>
    <w:rsid w:val="007A0BF2"/>
    <w:rsid w:val="007A0DFE"/>
    <w:rsid w:val="007A0EFA"/>
    <w:rsid w:val="007A108B"/>
    <w:rsid w:val="007A20B0"/>
    <w:rsid w:val="007A25B8"/>
    <w:rsid w:val="007A2E39"/>
    <w:rsid w:val="007A3351"/>
    <w:rsid w:val="007A3355"/>
    <w:rsid w:val="007A3473"/>
    <w:rsid w:val="007A393F"/>
    <w:rsid w:val="007A4228"/>
    <w:rsid w:val="007A431A"/>
    <w:rsid w:val="007A4E62"/>
    <w:rsid w:val="007A58B7"/>
    <w:rsid w:val="007B0016"/>
    <w:rsid w:val="007B0149"/>
    <w:rsid w:val="007B0280"/>
    <w:rsid w:val="007B069D"/>
    <w:rsid w:val="007B06CB"/>
    <w:rsid w:val="007B0E81"/>
    <w:rsid w:val="007B1E1E"/>
    <w:rsid w:val="007B22EF"/>
    <w:rsid w:val="007B2378"/>
    <w:rsid w:val="007B2493"/>
    <w:rsid w:val="007B2860"/>
    <w:rsid w:val="007B2CC8"/>
    <w:rsid w:val="007B2E09"/>
    <w:rsid w:val="007B43C5"/>
    <w:rsid w:val="007B4588"/>
    <w:rsid w:val="007B470A"/>
    <w:rsid w:val="007B4B90"/>
    <w:rsid w:val="007B5F9F"/>
    <w:rsid w:val="007B6372"/>
    <w:rsid w:val="007B6A64"/>
    <w:rsid w:val="007B6BA4"/>
    <w:rsid w:val="007B75DC"/>
    <w:rsid w:val="007C04C9"/>
    <w:rsid w:val="007C10BA"/>
    <w:rsid w:val="007C10D5"/>
    <w:rsid w:val="007C1C1E"/>
    <w:rsid w:val="007C1DC7"/>
    <w:rsid w:val="007C326A"/>
    <w:rsid w:val="007C41A3"/>
    <w:rsid w:val="007C50EB"/>
    <w:rsid w:val="007C603C"/>
    <w:rsid w:val="007C7234"/>
    <w:rsid w:val="007C78F6"/>
    <w:rsid w:val="007C7B37"/>
    <w:rsid w:val="007D13C9"/>
    <w:rsid w:val="007D2560"/>
    <w:rsid w:val="007D3A99"/>
    <w:rsid w:val="007D456C"/>
    <w:rsid w:val="007D4AC2"/>
    <w:rsid w:val="007D53FF"/>
    <w:rsid w:val="007D5B9B"/>
    <w:rsid w:val="007D64B4"/>
    <w:rsid w:val="007D6A56"/>
    <w:rsid w:val="007E0D94"/>
    <w:rsid w:val="007E112C"/>
    <w:rsid w:val="007E1D93"/>
    <w:rsid w:val="007E27E5"/>
    <w:rsid w:val="007E3002"/>
    <w:rsid w:val="007E3453"/>
    <w:rsid w:val="007E35EE"/>
    <w:rsid w:val="007E367C"/>
    <w:rsid w:val="007E3D3E"/>
    <w:rsid w:val="007E5DF9"/>
    <w:rsid w:val="007E617E"/>
    <w:rsid w:val="007E6271"/>
    <w:rsid w:val="007E6724"/>
    <w:rsid w:val="007E6A82"/>
    <w:rsid w:val="007E79FA"/>
    <w:rsid w:val="007F04ED"/>
    <w:rsid w:val="007F22C7"/>
    <w:rsid w:val="007F2680"/>
    <w:rsid w:val="007F301A"/>
    <w:rsid w:val="007F359B"/>
    <w:rsid w:val="007F396F"/>
    <w:rsid w:val="007F47F2"/>
    <w:rsid w:val="007F4A19"/>
    <w:rsid w:val="007F6521"/>
    <w:rsid w:val="00800490"/>
    <w:rsid w:val="0080065B"/>
    <w:rsid w:val="008006DE"/>
    <w:rsid w:val="00800CF8"/>
    <w:rsid w:val="00800D94"/>
    <w:rsid w:val="00800E81"/>
    <w:rsid w:val="0080215B"/>
    <w:rsid w:val="008022A2"/>
    <w:rsid w:val="008024C9"/>
    <w:rsid w:val="00802A87"/>
    <w:rsid w:val="00803019"/>
    <w:rsid w:val="00803C87"/>
    <w:rsid w:val="0080431A"/>
    <w:rsid w:val="008048A5"/>
    <w:rsid w:val="008057F3"/>
    <w:rsid w:val="00806537"/>
    <w:rsid w:val="00806672"/>
    <w:rsid w:val="00806D10"/>
    <w:rsid w:val="00807B05"/>
    <w:rsid w:val="0081016C"/>
    <w:rsid w:val="00810CBB"/>
    <w:rsid w:val="00811B9A"/>
    <w:rsid w:val="0081289C"/>
    <w:rsid w:val="008129B0"/>
    <w:rsid w:val="00812CC4"/>
    <w:rsid w:val="00813C6C"/>
    <w:rsid w:val="00813FA7"/>
    <w:rsid w:val="0081470F"/>
    <w:rsid w:val="00814A4F"/>
    <w:rsid w:val="00814E9A"/>
    <w:rsid w:val="008152A7"/>
    <w:rsid w:val="0081588C"/>
    <w:rsid w:val="00816088"/>
    <w:rsid w:val="0081731B"/>
    <w:rsid w:val="00820BFB"/>
    <w:rsid w:val="00821044"/>
    <w:rsid w:val="00821B09"/>
    <w:rsid w:val="00823B00"/>
    <w:rsid w:val="008245B9"/>
    <w:rsid w:val="008249DF"/>
    <w:rsid w:val="00824EE9"/>
    <w:rsid w:val="008254D4"/>
    <w:rsid w:val="008257EB"/>
    <w:rsid w:val="00825B49"/>
    <w:rsid w:val="00825D5C"/>
    <w:rsid w:val="00825D6B"/>
    <w:rsid w:val="00825DF1"/>
    <w:rsid w:val="008261A8"/>
    <w:rsid w:val="008276BA"/>
    <w:rsid w:val="00827936"/>
    <w:rsid w:val="00830573"/>
    <w:rsid w:val="00830A46"/>
    <w:rsid w:val="00830CAD"/>
    <w:rsid w:val="00830D75"/>
    <w:rsid w:val="00831B0A"/>
    <w:rsid w:val="00831CF8"/>
    <w:rsid w:val="00832028"/>
    <w:rsid w:val="00832CFE"/>
    <w:rsid w:val="00832EAD"/>
    <w:rsid w:val="00832F4E"/>
    <w:rsid w:val="00832F9D"/>
    <w:rsid w:val="00833D4D"/>
    <w:rsid w:val="008344B2"/>
    <w:rsid w:val="00835176"/>
    <w:rsid w:val="008352E0"/>
    <w:rsid w:val="008361D9"/>
    <w:rsid w:val="00836239"/>
    <w:rsid w:val="008362C3"/>
    <w:rsid w:val="00836DC4"/>
    <w:rsid w:val="00837F0C"/>
    <w:rsid w:val="00840B29"/>
    <w:rsid w:val="00841072"/>
    <w:rsid w:val="00841515"/>
    <w:rsid w:val="0084176B"/>
    <w:rsid w:val="00841B35"/>
    <w:rsid w:val="00841F8A"/>
    <w:rsid w:val="00842167"/>
    <w:rsid w:val="0084223E"/>
    <w:rsid w:val="008422F8"/>
    <w:rsid w:val="0084290F"/>
    <w:rsid w:val="0084309A"/>
    <w:rsid w:val="0084310B"/>
    <w:rsid w:val="00843166"/>
    <w:rsid w:val="00843AB0"/>
    <w:rsid w:val="00843C1B"/>
    <w:rsid w:val="00843DEA"/>
    <w:rsid w:val="00845DA1"/>
    <w:rsid w:val="008462FE"/>
    <w:rsid w:val="00846A77"/>
    <w:rsid w:val="008473E1"/>
    <w:rsid w:val="0084746A"/>
    <w:rsid w:val="008509F0"/>
    <w:rsid w:val="00851303"/>
    <w:rsid w:val="008513DF"/>
    <w:rsid w:val="008514FE"/>
    <w:rsid w:val="0085175C"/>
    <w:rsid w:val="00851E4C"/>
    <w:rsid w:val="00853679"/>
    <w:rsid w:val="008550CB"/>
    <w:rsid w:val="00855291"/>
    <w:rsid w:val="0085564E"/>
    <w:rsid w:val="00855AD0"/>
    <w:rsid w:val="00855B0F"/>
    <w:rsid w:val="00856848"/>
    <w:rsid w:val="008568F5"/>
    <w:rsid w:val="008569A7"/>
    <w:rsid w:val="00860B23"/>
    <w:rsid w:val="0086189E"/>
    <w:rsid w:val="00861A32"/>
    <w:rsid w:val="00861FBA"/>
    <w:rsid w:val="008621A7"/>
    <w:rsid w:val="00862492"/>
    <w:rsid w:val="00862B1B"/>
    <w:rsid w:val="00863506"/>
    <w:rsid w:val="008636A7"/>
    <w:rsid w:val="008637C1"/>
    <w:rsid w:val="00864727"/>
    <w:rsid w:val="00865166"/>
    <w:rsid w:val="00865389"/>
    <w:rsid w:val="00866E72"/>
    <w:rsid w:val="008672C7"/>
    <w:rsid w:val="0087000B"/>
    <w:rsid w:val="00870417"/>
    <w:rsid w:val="0087121B"/>
    <w:rsid w:val="00872BEB"/>
    <w:rsid w:val="00873249"/>
    <w:rsid w:val="008735AD"/>
    <w:rsid w:val="00873D11"/>
    <w:rsid w:val="00873F66"/>
    <w:rsid w:val="0087497A"/>
    <w:rsid w:val="00875178"/>
    <w:rsid w:val="00876FA8"/>
    <w:rsid w:val="00877908"/>
    <w:rsid w:val="008803EE"/>
    <w:rsid w:val="00880EB6"/>
    <w:rsid w:val="00881816"/>
    <w:rsid w:val="008819CF"/>
    <w:rsid w:val="00881AD6"/>
    <w:rsid w:val="00883774"/>
    <w:rsid w:val="0088432D"/>
    <w:rsid w:val="0088439D"/>
    <w:rsid w:val="00884B6C"/>
    <w:rsid w:val="00885249"/>
    <w:rsid w:val="0088530A"/>
    <w:rsid w:val="008863BF"/>
    <w:rsid w:val="00886DA5"/>
    <w:rsid w:val="00886E51"/>
    <w:rsid w:val="00886FE3"/>
    <w:rsid w:val="00891300"/>
    <w:rsid w:val="008919EB"/>
    <w:rsid w:val="008923E3"/>
    <w:rsid w:val="008939CD"/>
    <w:rsid w:val="00894D18"/>
    <w:rsid w:val="00895939"/>
    <w:rsid w:val="00895E81"/>
    <w:rsid w:val="008963F5"/>
    <w:rsid w:val="00897B69"/>
    <w:rsid w:val="008A0363"/>
    <w:rsid w:val="008A070D"/>
    <w:rsid w:val="008A0AE8"/>
    <w:rsid w:val="008A1CBD"/>
    <w:rsid w:val="008A2362"/>
    <w:rsid w:val="008A2593"/>
    <w:rsid w:val="008A3872"/>
    <w:rsid w:val="008A3FAC"/>
    <w:rsid w:val="008A425D"/>
    <w:rsid w:val="008A5A2D"/>
    <w:rsid w:val="008A5D84"/>
    <w:rsid w:val="008A5ECA"/>
    <w:rsid w:val="008A70F3"/>
    <w:rsid w:val="008A797E"/>
    <w:rsid w:val="008B038C"/>
    <w:rsid w:val="008B0C1E"/>
    <w:rsid w:val="008B0F78"/>
    <w:rsid w:val="008B1634"/>
    <w:rsid w:val="008B1D51"/>
    <w:rsid w:val="008B1F4D"/>
    <w:rsid w:val="008B255F"/>
    <w:rsid w:val="008B27BD"/>
    <w:rsid w:val="008B298F"/>
    <w:rsid w:val="008B32B7"/>
    <w:rsid w:val="008B4381"/>
    <w:rsid w:val="008B4450"/>
    <w:rsid w:val="008B4652"/>
    <w:rsid w:val="008B548E"/>
    <w:rsid w:val="008B54E1"/>
    <w:rsid w:val="008B57E8"/>
    <w:rsid w:val="008B6284"/>
    <w:rsid w:val="008B6B79"/>
    <w:rsid w:val="008B6C8D"/>
    <w:rsid w:val="008B6DDB"/>
    <w:rsid w:val="008B752F"/>
    <w:rsid w:val="008C148E"/>
    <w:rsid w:val="008C1B68"/>
    <w:rsid w:val="008C254D"/>
    <w:rsid w:val="008C2AFE"/>
    <w:rsid w:val="008C35A3"/>
    <w:rsid w:val="008C3648"/>
    <w:rsid w:val="008C3F99"/>
    <w:rsid w:val="008C40DF"/>
    <w:rsid w:val="008C429D"/>
    <w:rsid w:val="008C4CE4"/>
    <w:rsid w:val="008C4DC7"/>
    <w:rsid w:val="008C4FFB"/>
    <w:rsid w:val="008C5209"/>
    <w:rsid w:val="008C56D3"/>
    <w:rsid w:val="008C5ABD"/>
    <w:rsid w:val="008C5DD3"/>
    <w:rsid w:val="008C6378"/>
    <w:rsid w:val="008C6439"/>
    <w:rsid w:val="008C67B9"/>
    <w:rsid w:val="008C682B"/>
    <w:rsid w:val="008C69F5"/>
    <w:rsid w:val="008C7081"/>
    <w:rsid w:val="008C7380"/>
    <w:rsid w:val="008C73FB"/>
    <w:rsid w:val="008D0E70"/>
    <w:rsid w:val="008D184B"/>
    <w:rsid w:val="008D1AC6"/>
    <w:rsid w:val="008D29F7"/>
    <w:rsid w:val="008D3854"/>
    <w:rsid w:val="008D39F3"/>
    <w:rsid w:val="008D3F3C"/>
    <w:rsid w:val="008D420A"/>
    <w:rsid w:val="008D4877"/>
    <w:rsid w:val="008D4AE5"/>
    <w:rsid w:val="008D4E37"/>
    <w:rsid w:val="008D5939"/>
    <w:rsid w:val="008D69F2"/>
    <w:rsid w:val="008D6B40"/>
    <w:rsid w:val="008D6F22"/>
    <w:rsid w:val="008D7711"/>
    <w:rsid w:val="008E0068"/>
    <w:rsid w:val="008E0E19"/>
    <w:rsid w:val="008E1586"/>
    <w:rsid w:val="008E2385"/>
    <w:rsid w:val="008E37B3"/>
    <w:rsid w:val="008E3A99"/>
    <w:rsid w:val="008E3B60"/>
    <w:rsid w:val="008E4EB4"/>
    <w:rsid w:val="008E5C79"/>
    <w:rsid w:val="008E66BF"/>
    <w:rsid w:val="008E6925"/>
    <w:rsid w:val="008E6B93"/>
    <w:rsid w:val="008E6D8E"/>
    <w:rsid w:val="008E6F96"/>
    <w:rsid w:val="008E7349"/>
    <w:rsid w:val="008E7425"/>
    <w:rsid w:val="008E7B57"/>
    <w:rsid w:val="008F021B"/>
    <w:rsid w:val="008F03EC"/>
    <w:rsid w:val="008F07FB"/>
    <w:rsid w:val="008F0925"/>
    <w:rsid w:val="008F1321"/>
    <w:rsid w:val="008F1334"/>
    <w:rsid w:val="008F2F2B"/>
    <w:rsid w:val="008F306A"/>
    <w:rsid w:val="008F3411"/>
    <w:rsid w:val="008F61CF"/>
    <w:rsid w:val="008F6239"/>
    <w:rsid w:val="008F625E"/>
    <w:rsid w:val="008F6E84"/>
    <w:rsid w:val="009008CC"/>
    <w:rsid w:val="00901055"/>
    <w:rsid w:val="00902494"/>
    <w:rsid w:val="00902C45"/>
    <w:rsid w:val="00903C4D"/>
    <w:rsid w:val="00903D44"/>
    <w:rsid w:val="00904374"/>
    <w:rsid w:val="00904966"/>
    <w:rsid w:val="009056DE"/>
    <w:rsid w:val="00905737"/>
    <w:rsid w:val="00905A66"/>
    <w:rsid w:val="00906C3A"/>
    <w:rsid w:val="00906C43"/>
    <w:rsid w:val="00906D8C"/>
    <w:rsid w:val="00910220"/>
    <w:rsid w:val="009127E4"/>
    <w:rsid w:val="009132B0"/>
    <w:rsid w:val="009132DA"/>
    <w:rsid w:val="009136D8"/>
    <w:rsid w:val="009138A1"/>
    <w:rsid w:val="00914835"/>
    <w:rsid w:val="00914A4F"/>
    <w:rsid w:val="0091646D"/>
    <w:rsid w:val="00916586"/>
    <w:rsid w:val="00916E54"/>
    <w:rsid w:val="00916F49"/>
    <w:rsid w:val="00917171"/>
    <w:rsid w:val="00917A95"/>
    <w:rsid w:val="00920AF6"/>
    <w:rsid w:val="00920B13"/>
    <w:rsid w:val="00921730"/>
    <w:rsid w:val="00921CD7"/>
    <w:rsid w:val="00922FDD"/>
    <w:rsid w:val="00923607"/>
    <w:rsid w:val="00923A77"/>
    <w:rsid w:val="009247FD"/>
    <w:rsid w:val="00924BB3"/>
    <w:rsid w:val="00924E29"/>
    <w:rsid w:val="00924F8F"/>
    <w:rsid w:val="00925111"/>
    <w:rsid w:val="00926440"/>
    <w:rsid w:val="009266A5"/>
    <w:rsid w:val="00926EA4"/>
    <w:rsid w:val="00927AFC"/>
    <w:rsid w:val="00927F14"/>
    <w:rsid w:val="009302A2"/>
    <w:rsid w:val="009307DA"/>
    <w:rsid w:val="00931AC9"/>
    <w:rsid w:val="00932D20"/>
    <w:rsid w:val="009334F1"/>
    <w:rsid w:val="00933FCE"/>
    <w:rsid w:val="009347BF"/>
    <w:rsid w:val="00935E7B"/>
    <w:rsid w:val="0093676D"/>
    <w:rsid w:val="0093678B"/>
    <w:rsid w:val="00937AAE"/>
    <w:rsid w:val="009400B8"/>
    <w:rsid w:val="00940B0F"/>
    <w:rsid w:val="00941F22"/>
    <w:rsid w:val="00942D2B"/>
    <w:rsid w:val="00942ED9"/>
    <w:rsid w:val="00943B62"/>
    <w:rsid w:val="00944609"/>
    <w:rsid w:val="00944C4C"/>
    <w:rsid w:val="009457A6"/>
    <w:rsid w:val="0094619C"/>
    <w:rsid w:val="009469FC"/>
    <w:rsid w:val="00946DB9"/>
    <w:rsid w:val="009470B4"/>
    <w:rsid w:val="00947225"/>
    <w:rsid w:val="00947C77"/>
    <w:rsid w:val="009506CB"/>
    <w:rsid w:val="00950988"/>
    <w:rsid w:val="00951595"/>
    <w:rsid w:val="009515D3"/>
    <w:rsid w:val="009520C3"/>
    <w:rsid w:val="00952861"/>
    <w:rsid w:val="009537E9"/>
    <w:rsid w:val="00955E83"/>
    <w:rsid w:val="0095635F"/>
    <w:rsid w:val="00956639"/>
    <w:rsid w:val="00956C97"/>
    <w:rsid w:val="009572E2"/>
    <w:rsid w:val="0095793C"/>
    <w:rsid w:val="009609A0"/>
    <w:rsid w:val="00960AF6"/>
    <w:rsid w:val="0096171B"/>
    <w:rsid w:val="00961CBC"/>
    <w:rsid w:val="00962171"/>
    <w:rsid w:val="009642A7"/>
    <w:rsid w:val="00964988"/>
    <w:rsid w:val="009657F6"/>
    <w:rsid w:val="009659BB"/>
    <w:rsid w:val="00966B29"/>
    <w:rsid w:val="00966E66"/>
    <w:rsid w:val="00967886"/>
    <w:rsid w:val="00967A95"/>
    <w:rsid w:val="0097010D"/>
    <w:rsid w:val="009702F8"/>
    <w:rsid w:val="00970813"/>
    <w:rsid w:val="00971546"/>
    <w:rsid w:val="00971B50"/>
    <w:rsid w:val="00972716"/>
    <w:rsid w:val="00972BD9"/>
    <w:rsid w:val="00972C51"/>
    <w:rsid w:val="0097355A"/>
    <w:rsid w:val="00973610"/>
    <w:rsid w:val="00973FF9"/>
    <w:rsid w:val="00974011"/>
    <w:rsid w:val="00974DC9"/>
    <w:rsid w:val="009755B7"/>
    <w:rsid w:val="00975E20"/>
    <w:rsid w:val="0097635D"/>
    <w:rsid w:val="00977B9E"/>
    <w:rsid w:val="00980106"/>
    <w:rsid w:val="009806FC"/>
    <w:rsid w:val="00980823"/>
    <w:rsid w:val="0098109C"/>
    <w:rsid w:val="009814E8"/>
    <w:rsid w:val="0098173E"/>
    <w:rsid w:val="00981C19"/>
    <w:rsid w:val="00981FAF"/>
    <w:rsid w:val="0098238E"/>
    <w:rsid w:val="0098331B"/>
    <w:rsid w:val="009834EA"/>
    <w:rsid w:val="0098356D"/>
    <w:rsid w:val="00985264"/>
    <w:rsid w:val="00985BBF"/>
    <w:rsid w:val="0098697A"/>
    <w:rsid w:val="0098726A"/>
    <w:rsid w:val="009903AA"/>
    <w:rsid w:val="00990C05"/>
    <w:rsid w:val="00991650"/>
    <w:rsid w:val="009918FE"/>
    <w:rsid w:val="00991A67"/>
    <w:rsid w:val="00992562"/>
    <w:rsid w:val="009936C7"/>
    <w:rsid w:val="00994726"/>
    <w:rsid w:val="00994B24"/>
    <w:rsid w:val="00994DAE"/>
    <w:rsid w:val="00995C0C"/>
    <w:rsid w:val="00997E09"/>
    <w:rsid w:val="009A0C25"/>
    <w:rsid w:val="009A0CDF"/>
    <w:rsid w:val="009A151B"/>
    <w:rsid w:val="009A1570"/>
    <w:rsid w:val="009A2E21"/>
    <w:rsid w:val="009A3053"/>
    <w:rsid w:val="009A31D7"/>
    <w:rsid w:val="009A422D"/>
    <w:rsid w:val="009A4306"/>
    <w:rsid w:val="009A53FB"/>
    <w:rsid w:val="009A5ED7"/>
    <w:rsid w:val="009A64E1"/>
    <w:rsid w:val="009A69FE"/>
    <w:rsid w:val="009A7C02"/>
    <w:rsid w:val="009A7C2C"/>
    <w:rsid w:val="009A7D74"/>
    <w:rsid w:val="009A7FB0"/>
    <w:rsid w:val="009B0CA9"/>
    <w:rsid w:val="009B0E17"/>
    <w:rsid w:val="009B1618"/>
    <w:rsid w:val="009B2A73"/>
    <w:rsid w:val="009B2B4B"/>
    <w:rsid w:val="009B2ECF"/>
    <w:rsid w:val="009B434D"/>
    <w:rsid w:val="009B4692"/>
    <w:rsid w:val="009B50CC"/>
    <w:rsid w:val="009B50EA"/>
    <w:rsid w:val="009B5455"/>
    <w:rsid w:val="009B5458"/>
    <w:rsid w:val="009B57D7"/>
    <w:rsid w:val="009B620E"/>
    <w:rsid w:val="009B633E"/>
    <w:rsid w:val="009B7CA7"/>
    <w:rsid w:val="009C0CA0"/>
    <w:rsid w:val="009C1744"/>
    <w:rsid w:val="009C18F6"/>
    <w:rsid w:val="009C192E"/>
    <w:rsid w:val="009C20AC"/>
    <w:rsid w:val="009C2C1B"/>
    <w:rsid w:val="009C33C8"/>
    <w:rsid w:val="009C33EC"/>
    <w:rsid w:val="009C34B5"/>
    <w:rsid w:val="009C42CF"/>
    <w:rsid w:val="009C4BC5"/>
    <w:rsid w:val="009C58F2"/>
    <w:rsid w:val="009C5BA4"/>
    <w:rsid w:val="009C69F8"/>
    <w:rsid w:val="009C765C"/>
    <w:rsid w:val="009D0176"/>
    <w:rsid w:val="009D0234"/>
    <w:rsid w:val="009D0BA5"/>
    <w:rsid w:val="009D12EE"/>
    <w:rsid w:val="009D2C07"/>
    <w:rsid w:val="009D314F"/>
    <w:rsid w:val="009D35CF"/>
    <w:rsid w:val="009D3C29"/>
    <w:rsid w:val="009D4718"/>
    <w:rsid w:val="009D54CD"/>
    <w:rsid w:val="009D5582"/>
    <w:rsid w:val="009D5D32"/>
    <w:rsid w:val="009D6139"/>
    <w:rsid w:val="009D795C"/>
    <w:rsid w:val="009E0235"/>
    <w:rsid w:val="009E0967"/>
    <w:rsid w:val="009E0C6E"/>
    <w:rsid w:val="009E15A4"/>
    <w:rsid w:val="009E15A8"/>
    <w:rsid w:val="009E16BE"/>
    <w:rsid w:val="009E2659"/>
    <w:rsid w:val="009E2F3F"/>
    <w:rsid w:val="009E302B"/>
    <w:rsid w:val="009E31BC"/>
    <w:rsid w:val="009E3DD0"/>
    <w:rsid w:val="009E4480"/>
    <w:rsid w:val="009E50EB"/>
    <w:rsid w:val="009E5165"/>
    <w:rsid w:val="009E5740"/>
    <w:rsid w:val="009E5967"/>
    <w:rsid w:val="009E6462"/>
    <w:rsid w:val="009E72B0"/>
    <w:rsid w:val="009E72FA"/>
    <w:rsid w:val="009E73FD"/>
    <w:rsid w:val="009F061F"/>
    <w:rsid w:val="009F0C4A"/>
    <w:rsid w:val="009F11ED"/>
    <w:rsid w:val="009F11FB"/>
    <w:rsid w:val="009F13EB"/>
    <w:rsid w:val="009F15F7"/>
    <w:rsid w:val="009F16D8"/>
    <w:rsid w:val="009F19B4"/>
    <w:rsid w:val="009F1B93"/>
    <w:rsid w:val="009F1D83"/>
    <w:rsid w:val="009F1DBD"/>
    <w:rsid w:val="009F2525"/>
    <w:rsid w:val="009F2843"/>
    <w:rsid w:val="009F3692"/>
    <w:rsid w:val="009F369F"/>
    <w:rsid w:val="009F3CD2"/>
    <w:rsid w:val="009F3EED"/>
    <w:rsid w:val="009F41A0"/>
    <w:rsid w:val="009F4AD3"/>
    <w:rsid w:val="009F5A10"/>
    <w:rsid w:val="009F7103"/>
    <w:rsid w:val="009F74A3"/>
    <w:rsid w:val="009F7BA6"/>
    <w:rsid w:val="009F7DF3"/>
    <w:rsid w:val="009F7FCA"/>
    <w:rsid w:val="00A0170F"/>
    <w:rsid w:val="00A017F8"/>
    <w:rsid w:val="00A01F89"/>
    <w:rsid w:val="00A02571"/>
    <w:rsid w:val="00A02C3C"/>
    <w:rsid w:val="00A03924"/>
    <w:rsid w:val="00A03AFD"/>
    <w:rsid w:val="00A03E68"/>
    <w:rsid w:val="00A04E0B"/>
    <w:rsid w:val="00A06440"/>
    <w:rsid w:val="00A06C50"/>
    <w:rsid w:val="00A07E3A"/>
    <w:rsid w:val="00A104E5"/>
    <w:rsid w:val="00A105FC"/>
    <w:rsid w:val="00A115B8"/>
    <w:rsid w:val="00A11663"/>
    <w:rsid w:val="00A12CFB"/>
    <w:rsid w:val="00A1375A"/>
    <w:rsid w:val="00A14150"/>
    <w:rsid w:val="00A148CB"/>
    <w:rsid w:val="00A149D5"/>
    <w:rsid w:val="00A14FCE"/>
    <w:rsid w:val="00A1546A"/>
    <w:rsid w:val="00A15DF4"/>
    <w:rsid w:val="00A16053"/>
    <w:rsid w:val="00A1611B"/>
    <w:rsid w:val="00A16798"/>
    <w:rsid w:val="00A167D7"/>
    <w:rsid w:val="00A167E9"/>
    <w:rsid w:val="00A16942"/>
    <w:rsid w:val="00A171A6"/>
    <w:rsid w:val="00A177F3"/>
    <w:rsid w:val="00A17892"/>
    <w:rsid w:val="00A17A96"/>
    <w:rsid w:val="00A20EA9"/>
    <w:rsid w:val="00A20F31"/>
    <w:rsid w:val="00A2219B"/>
    <w:rsid w:val="00A227EA"/>
    <w:rsid w:val="00A2284A"/>
    <w:rsid w:val="00A22DC8"/>
    <w:rsid w:val="00A233DA"/>
    <w:rsid w:val="00A24453"/>
    <w:rsid w:val="00A2590F"/>
    <w:rsid w:val="00A25919"/>
    <w:rsid w:val="00A25BE5"/>
    <w:rsid w:val="00A26228"/>
    <w:rsid w:val="00A26541"/>
    <w:rsid w:val="00A26F05"/>
    <w:rsid w:val="00A26F74"/>
    <w:rsid w:val="00A271A4"/>
    <w:rsid w:val="00A27305"/>
    <w:rsid w:val="00A275EA"/>
    <w:rsid w:val="00A27B1C"/>
    <w:rsid w:val="00A30B67"/>
    <w:rsid w:val="00A3191C"/>
    <w:rsid w:val="00A3196E"/>
    <w:rsid w:val="00A31F42"/>
    <w:rsid w:val="00A31FAD"/>
    <w:rsid w:val="00A3231B"/>
    <w:rsid w:val="00A32B40"/>
    <w:rsid w:val="00A33ACA"/>
    <w:rsid w:val="00A346D5"/>
    <w:rsid w:val="00A35A0B"/>
    <w:rsid w:val="00A35C8D"/>
    <w:rsid w:val="00A3616F"/>
    <w:rsid w:val="00A4121F"/>
    <w:rsid w:val="00A41757"/>
    <w:rsid w:val="00A429A1"/>
    <w:rsid w:val="00A42B8D"/>
    <w:rsid w:val="00A432C2"/>
    <w:rsid w:val="00A433D1"/>
    <w:rsid w:val="00A43485"/>
    <w:rsid w:val="00A44F86"/>
    <w:rsid w:val="00A458AF"/>
    <w:rsid w:val="00A45BE5"/>
    <w:rsid w:val="00A45FEB"/>
    <w:rsid w:val="00A46CA1"/>
    <w:rsid w:val="00A47D8E"/>
    <w:rsid w:val="00A5054E"/>
    <w:rsid w:val="00A50BF9"/>
    <w:rsid w:val="00A51395"/>
    <w:rsid w:val="00A513BB"/>
    <w:rsid w:val="00A51520"/>
    <w:rsid w:val="00A521CC"/>
    <w:rsid w:val="00A52621"/>
    <w:rsid w:val="00A52A55"/>
    <w:rsid w:val="00A52D5B"/>
    <w:rsid w:val="00A52E72"/>
    <w:rsid w:val="00A5353D"/>
    <w:rsid w:val="00A53CDB"/>
    <w:rsid w:val="00A55175"/>
    <w:rsid w:val="00A55297"/>
    <w:rsid w:val="00A560C8"/>
    <w:rsid w:val="00A56914"/>
    <w:rsid w:val="00A56D31"/>
    <w:rsid w:val="00A57092"/>
    <w:rsid w:val="00A57E71"/>
    <w:rsid w:val="00A6030C"/>
    <w:rsid w:val="00A611A9"/>
    <w:rsid w:val="00A611B4"/>
    <w:rsid w:val="00A611FF"/>
    <w:rsid w:val="00A6140B"/>
    <w:rsid w:val="00A614EE"/>
    <w:rsid w:val="00A61A2C"/>
    <w:rsid w:val="00A62810"/>
    <w:rsid w:val="00A64EC9"/>
    <w:rsid w:val="00A65A29"/>
    <w:rsid w:val="00A65C50"/>
    <w:rsid w:val="00A65DDF"/>
    <w:rsid w:val="00A66127"/>
    <w:rsid w:val="00A66DB1"/>
    <w:rsid w:val="00A67000"/>
    <w:rsid w:val="00A67BCB"/>
    <w:rsid w:val="00A7153C"/>
    <w:rsid w:val="00A71D95"/>
    <w:rsid w:val="00A728A3"/>
    <w:rsid w:val="00A72C30"/>
    <w:rsid w:val="00A72E62"/>
    <w:rsid w:val="00A732DF"/>
    <w:rsid w:val="00A73502"/>
    <w:rsid w:val="00A73C86"/>
    <w:rsid w:val="00A73D0B"/>
    <w:rsid w:val="00A74632"/>
    <w:rsid w:val="00A74D8E"/>
    <w:rsid w:val="00A7561D"/>
    <w:rsid w:val="00A75DA3"/>
    <w:rsid w:val="00A75F7B"/>
    <w:rsid w:val="00A77008"/>
    <w:rsid w:val="00A7719B"/>
    <w:rsid w:val="00A8016D"/>
    <w:rsid w:val="00A807D6"/>
    <w:rsid w:val="00A808B0"/>
    <w:rsid w:val="00A80AE8"/>
    <w:rsid w:val="00A80C16"/>
    <w:rsid w:val="00A81C27"/>
    <w:rsid w:val="00A82220"/>
    <w:rsid w:val="00A823C7"/>
    <w:rsid w:val="00A823D5"/>
    <w:rsid w:val="00A830F4"/>
    <w:rsid w:val="00A83415"/>
    <w:rsid w:val="00A83442"/>
    <w:rsid w:val="00A8365F"/>
    <w:rsid w:val="00A84D49"/>
    <w:rsid w:val="00A865DF"/>
    <w:rsid w:val="00A86777"/>
    <w:rsid w:val="00A86812"/>
    <w:rsid w:val="00A869E5"/>
    <w:rsid w:val="00A87F81"/>
    <w:rsid w:val="00A90154"/>
    <w:rsid w:val="00A909D5"/>
    <w:rsid w:val="00A90A99"/>
    <w:rsid w:val="00A916D4"/>
    <w:rsid w:val="00A93580"/>
    <w:rsid w:val="00A93940"/>
    <w:rsid w:val="00A940D4"/>
    <w:rsid w:val="00A94AC8"/>
    <w:rsid w:val="00A95E3F"/>
    <w:rsid w:val="00A96CED"/>
    <w:rsid w:val="00AA0307"/>
    <w:rsid w:val="00AA10B2"/>
    <w:rsid w:val="00AA1C94"/>
    <w:rsid w:val="00AA1F91"/>
    <w:rsid w:val="00AA2039"/>
    <w:rsid w:val="00AA204A"/>
    <w:rsid w:val="00AA28F8"/>
    <w:rsid w:val="00AA3E8F"/>
    <w:rsid w:val="00AA48B5"/>
    <w:rsid w:val="00AA53CB"/>
    <w:rsid w:val="00AA56F6"/>
    <w:rsid w:val="00AA5EB1"/>
    <w:rsid w:val="00AA5EDD"/>
    <w:rsid w:val="00AA62FC"/>
    <w:rsid w:val="00AA6A26"/>
    <w:rsid w:val="00AA7949"/>
    <w:rsid w:val="00AA7982"/>
    <w:rsid w:val="00AA7F08"/>
    <w:rsid w:val="00AB074D"/>
    <w:rsid w:val="00AB0933"/>
    <w:rsid w:val="00AB0DB3"/>
    <w:rsid w:val="00AB0F39"/>
    <w:rsid w:val="00AB13A9"/>
    <w:rsid w:val="00AB19E3"/>
    <w:rsid w:val="00AB2FF9"/>
    <w:rsid w:val="00AB3A4D"/>
    <w:rsid w:val="00AB4159"/>
    <w:rsid w:val="00AB4189"/>
    <w:rsid w:val="00AB4732"/>
    <w:rsid w:val="00AB7C55"/>
    <w:rsid w:val="00AC11E2"/>
    <w:rsid w:val="00AC271D"/>
    <w:rsid w:val="00AC280E"/>
    <w:rsid w:val="00AC2DC1"/>
    <w:rsid w:val="00AC2E1B"/>
    <w:rsid w:val="00AC3301"/>
    <w:rsid w:val="00AC4572"/>
    <w:rsid w:val="00AC4700"/>
    <w:rsid w:val="00AC4936"/>
    <w:rsid w:val="00AC4AEE"/>
    <w:rsid w:val="00AC4CBA"/>
    <w:rsid w:val="00AC5833"/>
    <w:rsid w:val="00AC6320"/>
    <w:rsid w:val="00AC6545"/>
    <w:rsid w:val="00AC68F5"/>
    <w:rsid w:val="00AC6983"/>
    <w:rsid w:val="00AC6A18"/>
    <w:rsid w:val="00AC74C3"/>
    <w:rsid w:val="00AC774E"/>
    <w:rsid w:val="00AC79AE"/>
    <w:rsid w:val="00AC7ED6"/>
    <w:rsid w:val="00AD05E9"/>
    <w:rsid w:val="00AD0B91"/>
    <w:rsid w:val="00AD1689"/>
    <w:rsid w:val="00AD1791"/>
    <w:rsid w:val="00AD2A58"/>
    <w:rsid w:val="00AD2EBE"/>
    <w:rsid w:val="00AD3C92"/>
    <w:rsid w:val="00AD3FD9"/>
    <w:rsid w:val="00AD48CD"/>
    <w:rsid w:val="00AD4D18"/>
    <w:rsid w:val="00AD5B8A"/>
    <w:rsid w:val="00AD5DBB"/>
    <w:rsid w:val="00AD6056"/>
    <w:rsid w:val="00AD60C7"/>
    <w:rsid w:val="00AD7C82"/>
    <w:rsid w:val="00AD7CB0"/>
    <w:rsid w:val="00AE03F8"/>
    <w:rsid w:val="00AE0975"/>
    <w:rsid w:val="00AE18E4"/>
    <w:rsid w:val="00AE1F4C"/>
    <w:rsid w:val="00AE22EE"/>
    <w:rsid w:val="00AE262E"/>
    <w:rsid w:val="00AE3699"/>
    <w:rsid w:val="00AE3884"/>
    <w:rsid w:val="00AE55F2"/>
    <w:rsid w:val="00AE5918"/>
    <w:rsid w:val="00AE5FD4"/>
    <w:rsid w:val="00AE664D"/>
    <w:rsid w:val="00AE6673"/>
    <w:rsid w:val="00AE6B0E"/>
    <w:rsid w:val="00AE6E8B"/>
    <w:rsid w:val="00AE7855"/>
    <w:rsid w:val="00AE78CF"/>
    <w:rsid w:val="00AF015A"/>
    <w:rsid w:val="00AF0255"/>
    <w:rsid w:val="00AF0A58"/>
    <w:rsid w:val="00AF0FD4"/>
    <w:rsid w:val="00AF12FB"/>
    <w:rsid w:val="00AF16C5"/>
    <w:rsid w:val="00AF1939"/>
    <w:rsid w:val="00AF1FA3"/>
    <w:rsid w:val="00AF22EF"/>
    <w:rsid w:val="00AF3441"/>
    <w:rsid w:val="00AF3BD2"/>
    <w:rsid w:val="00AF3CC4"/>
    <w:rsid w:val="00AF3ECF"/>
    <w:rsid w:val="00AF52F5"/>
    <w:rsid w:val="00AF5B6E"/>
    <w:rsid w:val="00AF5BEB"/>
    <w:rsid w:val="00AF694F"/>
    <w:rsid w:val="00AF71D0"/>
    <w:rsid w:val="00AF74F1"/>
    <w:rsid w:val="00AF7993"/>
    <w:rsid w:val="00AF79D5"/>
    <w:rsid w:val="00B0073C"/>
    <w:rsid w:val="00B03027"/>
    <w:rsid w:val="00B04E6F"/>
    <w:rsid w:val="00B0555D"/>
    <w:rsid w:val="00B05A37"/>
    <w:rsid w:val="00B071B9"/>
    <w:rsid w:val="00B07B2F"/>
    <w:rsid w:val="00B07C78"/>
    <w:rsid w:val="00B10400"/>
    <w:rsid w:val="00B10753"/>
    <w:rsid w:val="00B11232"/>
    <w:rsid w:val="00B11642"/>
    <w:rsid w:val="00B11711"/>
    <w:rsid w:val="00B119D2"/>
    <w:rsid w:val="00B12657"/>
    <w:rsid w:val="00B13781"/>
    <w:rsid w:val="00B13AAF"/>
    <w:rsid w:val="00B13BFF"/>
    <w:rsid w:val="00B14205"/>
    <w:rsid w:val="00B155E8"/>
    <w:rsid w:val="00B157AD"/>
    <w:rsid w:val="00B15899"/>
    <w:rsid w:val="00B1679E"/>
    <w:rsid w:val="00B16BC2"/>
    <w:rsid w:val="00B17CB2"/>
    <w:rsid w:val="00B20F2C"/>
    <w:rsid w:val="00B21CC6"/>
    <w:rsid w:val="00B22977"/>
    <w:rsid w:val="00B2362C"/>
    <w:rsid w:val="00B2466C"/>
    <w:rsid w:val="00B24F99"/>
    <w:rsid w:val="00B24FE8"/>
    <w:rsid w:val="00B250F4"/>
    <w:rsid w:val="00B262E2"/>
    <w:rsid w:val="00B2644C"/>
    <w:rsid w:val="00B26BCC"/>
    <w:rsid w:val="00B26ECF"/>
    <w:rsid w:val="00B278A7"/>
    <w:rsid w:val="00B30554"/>
    <w:rsid w:val="00B306C6"/>
    <w:rsid w:val="00B308C8"/>
    <w:rsid w:val="00B30ECA"/>
    <w:rsid w:val="00B31534"/>
    <w:rsid w:val="00B316AD"/>
    <w:rsid w:val="00B31CB9"/>
    <w:rsid w:val="00B31EED"/>
    <w:rsid w:val="00B3214D"/>
    <w:rsid w:val="00B32276"/>
    <w:rsid w:val="00B32340"/>
    <w:rsid w:val="00B32C8D"/>
    <w:rsid w:val="00B32FC1"/>
    <w:rsid w:val="00B33544"/>
    <w:rsid w:val="00B3355E"/>
    <w:rsid w:val="00B338FC"/>
    <w:rsid w:val="00B3399B"/>
    <w:rsid w:val="00B33CC8"/>
    <w:rsid w:val="00B340FC"/>
    <w:rsid w:val="00B34FD7"/>
    <w:rsid w:val="00B354AD"/>
    <w:rsid w:val="00B35561"/>
    <w:rsid w:val="00B355C0"/>
    <w:rsid w:val="00B3601A"/>
    <w:rsid w:val="00B3603F"/>
    <w:rsid w:val="00B3622E"/>
    <w:rsid w:val="00B36665"/>
    <w:rsid w:val="00B373AC"/>
    <w:rsid w:val="00B40146"/>
    <w:rsid w:val="00B408B6"/>
    <w:rsid w:val="00B40C98"/>
    <w:rsid w:val="00B4234E"/>
    <w:rsid w:val="00B4313D"/>
    <w:rsid w:val="00B43C5C"/>
    <w:rsid w:val="00B43D6C"/>
    <w:rsid w:val="00B44438"/>
    <w:rsid w:val="00B44A45"/>
    <w:rsid w:val="00B44D7A"/>
    <w:rsid w:val="00B44F54"/>
    <w:rsid w:val="00B4531C"/>
    <w:rsid w:val="00B46995"/>
    <w:rsid w:val="00B46C93"/>
    <w:rsid w:val="00B46CCB"/>
    <w:rsid w:val="00B4747B"/>
    <w:rsid w:val="00B47CCE"/>
    <w:rsid w:val="00B50332"/>
    <w:rsid w:val="00B5100C"/>
    <w:rsid w:val="00B5209E"/>
    <w:rsid w:val="00B5263F"/>
    <w:rsid w:val="00B52AFA"/>
    <w:rsid w:val="00B54B35"/>
    <w:rsid w:val="00B56130"/>
    <w:rsid w:val="00B568C8"/>
    <w:rsid w:val="00B60690"/>
    <w:rsid w:val="00B609B2"/>
    <w:rsid w:val="00B6157A"/>
    <w:rsid w:val="00B634C5"/>
    <w:rsid w:val="00B64314"/>
    <w:rsid w:val="00B65497"/>
    <w:rsid w:val="00B659EF"/>
    <w:rsid w:val="00B65E48"/>
    <w:rsid w:val="00B65E92"/>
    <w:rsid w:val="00B66049"/>
    <w:rsid w:val="00B66379"/>
    <w:rsid w:val="00B663AA"/>
    <w:rsid w:val="00B673D4"/>
    <w:rsid w:val="00B67E9A"/>
    <w:rsid w:val="00B706B6"/>
    <w:rsid w:val="00B70ADA"/>
    <w:rsid w:val="00B7104E"/>
    <w:rsid w:val="00B7148A"/>
    <w:rsid w:val="00B71DCE"/>
    <w:rsid w:val="00B71E65"/>
    <w:rsid w:val="00B720C3"/>
    <w:rsid w:val="00B72C21"/>
    <w:rsid w:val="00B7353D"/>
    <w:rsid w:val="00B746A0"/>
    <w:rsid w:val="00B765CE"/>
    <w:rsid w:val="00B766C0"/>
    <w:rsid w:val="00B76B43"/>
    <w:rsid w:val="00B77015"/>
    <w:rsid w:val="00B77458"/>
    <w:rsid w:val="00B7792A"/>
    <w:rsid w:val="00B8016E"/>
    <w:rsid w:val="00B805E3"/>
    <w:rsid w:val="00B80D0E"/>
    <w:rsid w:val="00B80E6D"/>
    <w:rsid w:val="00B80F76"/>
    <w:rsid w:val="00B811EA"/>
    <w:rsid w:val="00B813FA"/>
    <w:rsid w:val="00B83964"/>
    <w:rsid w:val="00B83C5F"/>
    <w:rsid w:val="00B840C7"/>
    <w:rsid w:val="00B84D73"/>
    <w:rsid w:val="00B85900"/>
    <w:rsid w:val="00B8595E"/>
    <w:rsid w:val="00B85CDD"/>
    <w:rsid w:val="00B874CD"/>
    <w:rsid w:val="00B87CD7"/>
    <w:rsid w:val="00B902F2"/>
    <w:rsid w:val="00B905C3"/>
    <w:rsid w:val="00B91BBD"/>
    <w:rsid w:val="00B9278D"/>
    <w:rsid w:val="00B92834"/>
    <w:rsid w:val="00B92908"/>
    <w:rsid w:val="00B92EE0"/>
    <w:rsid w:val="00B951C6"/>
    <w:rsid w:val="00B9598D"/>
    <w:rsid w:val="00B965B4"/>
    <w:rsid w:val="00B96728"/>
    <w:rsid w:val="00B9674B"/>
    <w:rsid w:val="00B967A9"/>
    <w:rsid w:val="00B96D21"/>
    <w:rsid w:val="00B96DDA"/>
    <w:rsid w:val="00B97125"/>
    <w:rsid w:val="00B97332"/>
    <w:rsid w:val="00B9799C"/>
    <w:rsid w:val="00B979BB"/>
    <w:rsid w:val="00BA01DF"/>
    <w:rsid w:val="00BA069E"/>
    <w:rsid w:val="00BA11DE"/>
    <w:rsid w:val="00BA1B51"/>
    <w:rsid w:val="00BA1C48"/>
    <w:rsid w:val="00BA22F8"/>
    <w:rsid w:val="00BA2C4F"/>
    <w:rsid w:val="00BA2F3A"/>
    <w:rsid w:val="00BA325F"/>
    <w:rsid w:val="00BA421A"/>
    <w:rsid w:val="00BA5F6D"/>
    <w:rsid w:val="00BA5FB9"/>
    <w:rsid w:val="00BA6B8A"/>
    <w:rsid w:val="00BA7127"/>
    <w:rsid w:val="00BB01DC"/>
    <w:rsid w:val="00BB0E8B"/>
    <w:rsid w:val="00BB1FF2"/>
    <w:rsid w:val="00BB254F"/>
    <w:rsid w:val="00BB30C2"/>
    <w:rsid w:val="00BB3A7E"/>
    <w:rsid w:val="00BB3B0B"/>
    <w:rsid w:val="00BB4248"/>
    <w:rsid w:val="00BB5909"/>
    <w:rsid w:val="00BB5963"/>
    <w:rsid w:val="00BB5AB2"/>
    <w:rsid w:val="00BB5B56"/>
    <w:rsid w:val="00BB6112"/>
    <w:rsid w:val="00BB642B"/>
    <w:rsid w:val="00BB6B58"/>
    <w:rsid w:val="00BB6F8F"/>
    <w:rsid w:val="00BB718F"/>
    <w:rsid w:val="00BB7202"/>
    <w:rsid w:val="00BB73F7"/>
    <w:rsid w:val="00BC1341"/>
    <w:rsid w:val="00BC201F"/>
    <w:rsid w:val="00BC24EE"/>
    <w:rsid w:val="00BC250E"/>
    <w:rsid w:val="00BC3030"/>
    <w:rsid w:val="00BC3B7E"/>
    <w:rsid w:val="00BC44F5"/>
    <w:rsid w:val="00BC4D65"/>
    <w:rsid w:val="00BC4ED0"/>
    <w:rsid w:val="00BC4FCA"/>
    <w:rsid w:val="00BC52BB"/>
    <w:rsid w:val="00BC7193"/>
    <w:rsid w:val="00BC7E27"/>
    <w:rsid w:val="00BD006B"/>
    <w:rsid w:val="00BD02B9"/>
    <w:rsid w:val="00BD047C"/>
    <w:rsid w:val="00BD1A09"/>
    <w:rsid w:val="00BD255C"/>
    <w:rsid w:val="00BD30E5"/>
    <w:rsid w:val="00BD323B"/>
    <w:rsid w:val="00BD36AC"/>
    <w:rsid w:val="00BD3868"/>
    <w:rsid w:val="00BD48B3"/>
    <w:rsid w:val="00BD4A6A"/>
    <w:rsid w:val="00BD4B36"/>
    <w:rsid w:val="00BD51B4"/>
    <w:rsid w:val="00BD561A"/>
    <w:rsid w:val="00BD57B6"/>
    <w:rsid w:val="00BD5ED5"/>
    <w:rsid w:val="00BD603B"/>
    <w:rsid w:val="00BD6185"/>
    <w:rsid w:val="00BD749F"/>
    <w:rsid w:val="00BD7F60"/>
    <w:rsid w:val="00BE0ABE"/>
    <w:rsid w:val="00BE0DEA"/>
    <w:rsid w:val="00BE14EF"/>
    <w:rsid w:val="00BE1805"/>
    <w:rsid w:val="00BE1C6E"/>
    <w:rsid w:val="00BE1CBD"/>
    <w:rsid w:val="00BE20D1"/>
    <w:rsid w:val="00BE2552"/>
    <w:rsid w:val="00BE2D83"/>
    <w:rsid w:val="00BE39E8"/>
    <w:rsid w:val="00BE4290"/>
    <w:rsid w:val="00BE4299"/>
    <w:rsid w:val="00BE4368"/>
    <w:rsid w:val="00BE4388"/>
    <w:rsid w:val="00BE6F9F"/>
    <w:rsid w:val="00BE71F5"/>
    <w:rsid w:val="00BE722A"/>
    <w:rsid w:val="00BE7441"/>
    <w:rsid w:val="00BE7D64"/>
    <w:rsid w:val="00BF07A3"/>
    <w:rsid w:val="00BF0ADF"/>
    <w:rsid w:val="00BF0BAD"/>
    <w:rsid w:val="00BF0C2E"/>
    <w:rsid w:val="00BF0D36"/>
    <w:rsid w:val="00BF0D3A"/>
    <w:rsid w:val="00BF10D9"/>
    <w:rsid w:val="00BF2387"/>
    <w:rsid w:val="00BF2630"/>
    <w:rsid w:val="00BF3209"/>
    <w:rsid w:val="00BF3260"/>
    <w:rsid w:val="00BF3A1D"/>
    <w:rsid w:val="00BF4CD6"/>
    <w:rsid w:val="00BF4D32"/>
    <w:rsid w:val="00BF5C60"/>
    <w:rsid w:val="00BF679A"/>
    <w:rsid w:val="00BF6C35"/>
    <w:rsid w:val="00C003F2"/>
    <w:rsid w:val="00C00664"/>
    <w:rsid w:val="00C0123D"/>
    <w:rsid w:val="00C014AF"/>
    <w:rsid w:val="00C02116"/>
    <w:rsid w:val="00C027BF"/>
    <w:rsid w:val="00C03458"/>
    <w:rsid w:val="00C037CB"/>
    <w:rsid w:val="00C04600"/>
    <w:rsid w:val="00C0517E"/>
    <w:rsid w:val="00C05257"/>
    <w:rsid w:val="00C05619"/>
    <w:rsid w:val="00C06030"/>
    <w:rsid w:val="00C06E94"/>
    <w:rsid w:val="00C06EC6"/>
    <w:rsid w:val="00C07721"/>
    <w:rsid w:val="00C10C19"/>
    <w:rsid w:val="00C11D4A"/>
    <w:rsid w:val="00C1222C"/>
    <w:rsid w:val="00C122A3"/>
    <w:rsid w:val="00C122AD"/>
    <w:rsid w:val="00C1238D"/>
    <w:rsid w:val="00C1243E"/>
    <w:rsid w:val="00C144B6"/>
    <w:rsid w:val="00C155A9"/>
    <w:rsid w:val="00C161F6"/>
    <w:rsid w:val="00C1631B"/>
    <w:rsid w:val="00C16EFB"/>
    <w:rsid w:val="00C17394"/>
    <w:rsid w:val="00C1748E"/>
    <w:rsid w:val="00C174C9"/>
    <w:rsid w:val="00C174F8"/>
    <w:rsid w:val="00C17B70"/>
    <w:rsid w:val="00C17DE6"/>
    <w:rsid w:val="00C2033B"/>
    <w:rsid w:val="00C20A58"/>
    <w:rsid w:val="00C20E06"/>
    <w:rsid w:val="00C20ED7"/>
    <w:rsid w:val="00C212FF"/>
    <w:rsid w:val="00C21380"/>
    <w:rsid w:val="00C22209"/>
    <w:rsid w:val="00C225D3"/>
    <w:rsid w:val="00C22CDF"/>
    <w:rsid w:val="00C237FE"/>
    <w:rsid w:val="00C240C9"/>
    <w:rsid w:val="00C247EF"/>
    <w:rsid w:val="00C254F3"/>
    <w:rsid w:val="00C2590F"/>
    <w:rsid w:val="00C261CE"/>
    <w:rsid w:val="00C264DF"/>
    <w:rsid w:val="00C27A32"/>
    <w:rsid w:val="00C300DB"/>
    <w:rsid w:val="00C3162D"/>
    <w:rsid w:val="00C3179D"/>
    <w:rsid w:val="00C3208A"/>
    <w:rsid w:val="00C32495"/>
    <w:rsid w:val="00C328E2"/>
    <w:rsid w:val="00C32BD5"/>
    <w:rsid w:val="00C33FA9"/>
    <w:rsid w:val="00C3556B"/>
    <w:rsid w:val="00C3570F"/>
    <w:rsid w:val="00C362E6"/>
    <w:rsid w:val="00C36404"/>
    <w:rsid w:val="00C37214"/>
    <w:rsid w:val="00C37333"/>
    <w:rsid w:val="00C37982"/>
    <w:rsid w:val="00C37D62"/>
    <w:rsid w:val="00C41FE5"/>
    <w:rsid w:val="00C423E8"/>
    <w:rsid w:val="00C428C5"/>
    <w:rsid w:val="00C43545"/>
    <w:rsid w:val="00C43B8B"/>
    <w:rsid w:val="00C44E70"/>
    <w:rsid w:val="00C4561B"/>
    <w:rsid w:val="00C464DD"/>
    <w:rsid w:val="00C4674D"/>
    <w:rsid w:val="00C467FA"/>
    <w:rsid w:val="00C500F4"/>
    <w:rsid w:val="00C50245"/>
    <w:rsid w:val="00C50319"/>
    <w:rsid w:val="00C503BC"/>
    <w:rsid w:val="00C507DC"/>
    <w:rsid w:val="00C5150E"/>
    <w:rsid w:val="00C51D5E"/>
    <w:rsid w:val="00C532E5"/>
    <w:rsid w:val="00C53B90"/>
    <w:rsid w:val="00C53DE4"/>
    <w:rsid w:val="00C54389"/>
    <w:rsid w:val="00C5482E"/>
    <w:rsid w:val="00C5584A"/>
    <w:rsid w:val="00C56657"/>
    <w:rsid w:val="00C569E9"/>
    <w:rsid w:val="00C56AE3"/>
    <w:rsid w:val="00C60082"/>
    <w:rsid w:val="00C61397"/>
    <w:rsid w:val="00C614E6"/>
    <w:rsid w:val="00C62511"/>
    <w:rsid w:val="00C62B8B"/>
    <w:rsid w:val="00C630E8"/>
    <w:rsid w:val="00C63449"/>
    <w:rsid w:val="00C63906"/>
    <w:rsid w:val="00C63E1C"/>
    <w:rsid w:val="00C6473E"/>
    <w:rsid w:val="00C64880"/>
    <w:rsid w:val="00C649BE"/>
    <w:rsid w:val="00C6548E"/>
    <w:rsid w:val="00C65A45"/>
    <w:rsid w:val="00C664BB"/>
    <w:rsid w:val="00C665A4"/>
    <w:rsid w:val="00C66618"/>
    <w:rsid w:val="00C6685A"/>
    <w:rsid w:val="00C67D92"/>
    <w:rsid w:val="00C7099A"/>
    <w:rsid w:val="00C71298"/>
    <w:rsid w:val="00C71EEC"/>
    <w:rsid w:val="00C72742"/>
    <w:rsid w:val="00C73D5E"/>
    <w:rsid w:val="00C74656"/>
    <w:rsid w:val="00C7511A"/>
    <w:rsid w:val="00C754A5"/>
    <w:rsid w:val="00C7583E"/>
    <w:rsid w:val="00C76618"/>
    <w:rsid w:val="00C77FCA"/>
    <w:rsid w:val="00C8069A"/>
    <w:rsid w:val="00C80C81"/>
    <w:rsid w:val="00C80FAB"/>
    <w:rsid w:val="00C8142C"/>
    <w:rsid w:val="00C819C7"/>
    <w:rsid w:val="00C81A4A"/>
    <w:rsid w:val="00C82C12"/>
    <w:rsid w:val="00C833F6"/>
    <w:rsid w:val="00C83C0A"/>
    <w:rsid w:val="00C85777"/>
    <w:rsid w:val="00C85BEE"/>
    <w:rsid w:val="00C86A6C"/>
    <w:rsid w:val="00C86F17"/>
    <w:rsid w:val="00C870CF"/>
    <w:rsid w:val="00C87577"/>
    <w:rsid w:val="00C878DE"/>
    <w:rsid w:val="00C9026F"/>
    <w:rsid w:val="00C9050A"/>
    <w:rsid w:val="00C90536"/>
    <w:rsid w:val="00C9076C"/>
    <w:rsid w:val="00C91096"/>
    <w:rsid w:val="00C911BF"/>
    <w:rsid w:val="00C91747"/>
    <w:rsid w:val="00C91BBB"/>
    <w:rsid w:val="00C922CD"/>
    <w:rsid w:val="00C92367"/>
    <w:rsid w:val="00C9271F"/>
    <w:rsid w:val="00C9292A"/>
    <w:rsid w:val="00C92ADD"/>
    <w:rsid w:val="00C93016"/>
    <w:rsid w:val="00C931CE"/>
    <w:rsid w:val="00C93997"/>
    <w:rsid w:val="00C939CC"/>
    <w:rsid w:val="00C93B51"/>
    <w:rsid w:val="00C947BE"/>
    <w:rsid w:val="00C94896"/>
    <w:rsid w:val="00C952E2"/>
    <w:rsid w:val="00C963C7"/>
    <w:rsid w:val="00C97495"/>
    <w:rsid w:val="00CA0A9C"/>
    <w:rsid w:val="00CA2023"/>
    <w:rsid w:val="00CA25C1"/>
    <w:rsid w:val="00CA2B8B"/>
    <w:rsid w:val="00CA2FF2"/>
    <w:rsid w:val="00CA31AF"/>
    <w:rsid w:val="00CA371C"/>
    <w:rsid w:val="00CA3842"/>
    <w:rsid w:val="00CA391B"/>
    <w:rsid w:val="00CA42F0"/>
    <w:rsid w:val="00CA5651"/>
    <w:rsid w:val="00CA5FCB"/>
    <w:rsid w:val="00CA645B"/>
    <w:rsid w:val="00CA6741"/>
    <w:rsid w:val="00CA68F9"/>
    <w:rsid w:val="00CA696C"/>
    <w:rsid w:val="00CA73B1"/>
    <w:rsid w:val="00CA76A1"/>
    <w:rsid w:val="00CB0CEA"/>
    <w:rsid w:val="00CB126A"/>
    <w:rsid w:val="00CB1C0F"/>
    <w:rsid w:val="00CB1DF8"/>
    <w:rsid w:val="00CB2535"/>
    <w:rsid w:val="00CB272F"/>
    <w:rsid w:val="00CB3399"/>
    <w:rsid w:val="00CB3B81"/>
    <w:rsid w:val="00CB469E"/>
    <w:rsid w:val="00CB492A"/>
    <w:rsid w:val="00CB4C35"/>
    <w:rsid w:val="00CB62C9"/>
    <w:rsid w:val="00CB79AC"/>
    <w:rsid w:val="00CC01B3"/>
    <w:rsid w:val="00CC0594"/>
    <w:rsid w:val="00CC0DD8"/>
    <w:rsid w:val="00CC141D"/>
    <w:rsid w:val="00CC18B7"/>
    <w:rsid w:val="00CC23BF"/>
    <w:rsid w:val="00CC2735"/>
    <w:rsid w:val="00CC3897"/>
    <w:rsid w:val="00CC4AEC"/>
    <w:rsid w:val="00CC4F82"/>
    <w:rsid w:val="00CC5445"/>
    <w:rsid w:val="00CC5BBC"/>
    <w:rsid w:val="00CC64D9"/>
    <w:rsid w:val="00CC67AB"/>
    <w:rsid w:val="00CC6A6C"/>
    <w:rsid w:val="00CC6F3C"/>
    <w:rsid w:val="00CC7294"/>
    <w:rsid w:val="00CC75E3"/>
    <w:rsid w:val="00CC7BA5"/>
    <w:rsid w:val="00CC7D67"/>
    <w:rsid w:val="00CC7E7C"/>
    <w:rsid w:val="00CD2C33"/>
    <w:rsid w:val="00CD39E3"/>
    <w:rsid w:val="00CD3C14"/>
    <w:rsid w:val="00CD40DF"/>
    <w:rsid w:val="00CD4698"/>
    <w:rsid w:val="00CD51D2"/>
    <w:rsid w:val="00CD5655"/>
    <w:rsid w:val="00CD58CE"/>
    <w:rsid w:val="00CD5DA3"/>
    <w:rsid w:val="00CD65C4"/>
    <w:rsid w:val="00CD66FD"/>
    <w:rsid w:val="00CD68A3"/>
    <w:rsid w:val="00CD6DAA"/>
    <w:rsid w:val="00CD6DBD"/>
    <w:rsid w:val="00CD7553"/>
    <w:rsid w:val="00CD7687"/>
    <w:rsid w:val="00CD7F94"/>
    <w:rsid w:val="00CE030A"/>
    <w:rsid w:val="00CE0E73"/>
    <w:rsid w:val="00CE15B9"/>
    <w:rsid w:val="00CE2794"/>
    <w:rsid w:val="00CE2A2C"/>
    <w:rsid w:val="00CE3889"/>
    <w:rsid w:val="00CE3B95"/>
    <w:rsid w:val="00CE4041"/>
    <w:rsid w:val="00CE49D0"/>
    <w:rsid w:val="00CE5842"/>
    <w:rsid w:val="00CE6807"/>
    <w:rsid w:val="00CE74A2"/>
    <w:rsid w:val="00CE762A"/>
    <w:rsid w:val="00CF000E"/>
    <w:rsid w:val="00CF031C"/>
    <w:rsid w:val="00CF09D2"/>
    <w:rsid w:val="00CF0CA4"/>
    <w:rsid w:val="00CF0E27"/>
    <w:rsid w:val="00CF10CC"/>
    <w:rsid w:val="00CF12CD"/>
    <w:rsid w:val="00CF1FB8"/>
    <w:rsid w:val="00CF239F"/>
    <w:rsid w:val="00CF2B72"/>
    <w:rsid w:val="00CF2C97"/>
    <w:rsid w:val="00CF3483"/>
    <w:rsid w:val="00CF359A"/>
    <w:rsid w:val="00CF3A5F"/>
    <w:rsid w:val="00CF3D73"/>
    <w:rsid w:val="00CF4977"/>
    <w:rsid w:val="00CF4B93"/>
    <w:rsid w:val="00CF6943"/>
    <w:rsid w:val="00CF6F69"/>
    <w:rsid w:val="00CF7F05"/>
    <w:rsid w:val="00D00C76"/>
    <w:rsid w:val="00D0189B"/>
    <w:rsid w:val="00D019DE"/>
    <w:rsid w:val="00D035EA"/>
    <w:rsid w:val="00D038C1"/>
    <w:rsid w:val="00D04CF7"/>
    <w:rsid w:val="00D0534A"/>
    <w:rsid w:val="00D056BE"/>
    <w:rsid w:val="00D05C70"/>
    <w:rsid w:val="00D05E9C"/>
    <w:rsid w:val="00D0613A"/>
    <w:rsid w:val="00D0753C"/>
    <w:rsid w:val="00D076BB"/>
    <w:rsid w:val="00D078CB"/>
    <w:rsid w:val="00D07ABD"/>
    <w:rsid w:val="00D1180B"/>
    <w:rsid w:val="00D11CF8"/>
    <w:rsid w:val="00D121DF"/>
    <w:rsid w:val="00D12479"/>
    <w:rsid w:val="00D1287A"/>
    <w:rsid w:val="00D1448C"/>
    <w:rsid w:val="00D1472B"/>
    <w:rsid w:val="00D154CC"/>
    <w:rsid w:val="00D166A7"/>
    <w:rsid w:val="00D16A4E"/>
    <w:rsid w:val="00D16E4E"/>
    <w:rsid w:val="00D17063"/>
    <w:rsid w:val="00D203AD"/>
    <w:rsid w:val="00D204A6"/>
    <w:rsid w:val="00D209CA"/>
    <w:rsid w:val="00D21303"/>
    <w:rsid w:val="00D2142C"/>
    <w:rsid w:val="00D21688"/>
    <w:rsid w:val="00D21798"/>
    <w:rsid w:val="00D21D68"/>
    <w:rsid w:val="00D22138"/>
    <w:rsid w:val="00D2225F"/>
    <w:rsid w:val="00D223F9"/>
    <w:rsid w:val="00D24514"/>
    <w:rsid w:val="00D24902"/>
    <w:rsid w:val="00D24B7D"/>
    <w:rsid w:val="00D25037"/>
    <w:rsid w:val="00D2510D"/>
    <w:rsid w:val="00D25ACC"/>
    <w:rsid w:val="00D26C2F"/>
    <w:rsid w:val="00D275BC"/>
    <w:rsid w:val="00D279E6"/>
    <w:rsid w:val="00D3015B"/>
    <w:rsid w:val="00D313A1"/>
    <w:rsid w:val="00D315EA"/>
    <w:rsid w:val="00D31B91"/>
    <w:rsid w:val="00D3229E"/>
    <w:rsid w:val="00D32FD9"/>
    <w:rsid w:val="00D35056"/>
    <w:rsid w:val="00D35768"/>
    <w:rsid w:val="00D35889"/>
    <w:rsid w:val="00D359B1"/>
    <w:rsid w:val="00D363ED"/>
    <w:rsid w:val="00D36673"/>
    <w:rsid w:val="00D36817"/>
    <w:rsid w:val="00D36E75"/>
    <w:rsid w:val="00D37E7C"/>
    <w:rsid w:val="00D40853"/>
    <w:rsid w:val="00D40D94"/>
    <w:rsid w:val="00D40D9D"/>
    <w:rsid w:val="00D41C40"/>
    <w:rsid w:val="00D42187"/>
    <w:rsid w:val="00D436DA"/>
    <w:rsid w:val="00D44675"/>
    <w:rsid w:val="00D44904"/>
    <w:rsid w:val="00D451CC"/>
    <w:rsid w:val="00D4665F"/>
    <w:rsid w:val="00D46B04"/>
    <w:rsid w:val="00D46B0A"/>
    <w:rsid w:val="00D46DD1"/>
    <w:rsid w:val="00D47810"/>
    <w:rsid w:val="00D501B9"/>
    <w:rsid w:val="00D50988"/>
    <w:rsid w:val="00D50F58"/>
    <w:rsid w:val="00D51654"/>
    <w:rsid w:val="00D51FCA"/>
    <w:rsid w:val="00D52080"/>
    <w:rsid w:val="00D52146"/>
    <w:rsid w:val="00D52290"/>
    <w:rsid w:val="00D53471"/>
    <w:rsid w:val="00D538DB"/>
    <w:rsid w:val="00D53F4D"/>
    <w:rsid w:val="00D54257"/>
    <w:rsid w:val="00D545EE"/>
    <w:rsid w:val="00D546DC"/>
    <w:rsid w:val="00D54984"/>
    <w:rsid w:val="00D54E79"/>
    <w:rsid w:val="00D55169"/>
    <w:rsid w:val="00D5518A"/>
    <w:rsid w:val="00D558BF"/>
    <w:rsid w:val="00D561F0"/>
    <w:rsid w:val="00D5674E"/>
    <w:rsid w:val="00D56892"/>
    <w:rsid w:val="00D56B00"/>
    <w:rsid w:val="00D56D96"/>
    <w:rsid w:val="00D574E9"/>
    <w:rsid w:val="00D605E3"/>
    <w:rsid w:val="00D6126E"/>
    <w:rsid w:val="00D61B1B"/>
    <w:rsid w:val="00D628E3"/>
    <w:rsid w:val="00D635A3"/>
    <w:rsid w:val="00D645FE"/>
    <w:rsid w:val="00D64665"/>
    <w:rsid w:val="00D656F2"/>
    <w:rsid w:val="00D65CB5"/>
    <w:rsid w:val="00D66165"/>
    <w:rsid w:val="00D66BAA"/>
    <w:rsid w:val="00D6796F"/>
    <w:rsid w:val="00D70422"/>
    <w:rsid w:val="00D71295"/>
    <w:rsid w:val="00D7350C"/>
    <w:rsid w:val="00D73792"/>
    <w:rsid w:val="00D746E5"/>
    <w:rsid w:val="00D748D8"/>
    <w:rsid w:val="00D74A9D"/>
    <w:rsid w:val="00D75714"/>
    <w:rsid w:val="00D75C1B"/>
    <w:rsid w:val="00D75CC2"/>
    <w:rsid w:val="00D75F8C"/>
    <w:rsid w:val="00D7620B"/>
    <w:rsid w:val="00D763BD"/>
    <w:rsid w:val="00D77118"/>
    <w:rsid w:val="00D77530"/>
    <w:rsid w:val="00D802B2"/>
    <w:rsid w:val="00D8032A"/>
    <w:rsid w:val="00D80E6A"/>
    <w:rsid w:val="00D80EBD"/>
    <w:rsid w:val="00D814D0"/>
    <w:rsid w:val="00D8177B"/>
    <w:rsid w:val="00D825A2"/>
    <w:rsid w:val="00D82C7C"/>
    <w:rsid w:val="00D8352D"/>
    <w:rsid w:val="00D8376C"/>
    <w:rsid w:val="00D837FD"/>
    <w:rsid w:val="00D85227"/>
    <w:rsid w:val="00D85812"/>
    <w:rsid w:val="00D85CE9"/>
    <w:rsid w:val="00D8622E"/>
    <w:rsid w:val="00D8675F"/>
    <w:rsid w:val="00D86829"/>
    <w:rsid w:val="00D86EC6"/>
    <w:rsid w:val="00D870E2"/>
    <w:rsid w:val="00D873DE"/>
    <w:rsid w:val="00D876BA"/>
    <w:rsid w:val="00D87861"/>
    <w:rsid w:val="00D904FE"/>
    <w:rsid w:val="00D909D0"/>
    <w:rsid w:val="00D915CD"/>
    <w:rsid w:val="00D91A3C"/>
    <w:rsid w:val="00D925C0"/>
    <w:rsid w:val="00D93002"/>
    <w:rsid w:val="00D934BB"/>
    <w:rsid w:val="00D94413"/>
    <w:rsid w:val="00D94654"/>
    <w:rsid w:val="00D9489E"/>
    <w:rsid w:val="00D94969"/>
    <w:rsid w:val="00D94DBB"/>
    <w:rsid w:val="00D96DDB"/>
    <w:rsid w:val="00D97569"/>
    <w:rsid w:val="00DA0925"/>
    <w:rsid w:val="00DA1BFE"/>
    <w:rsid w:val="00DA1D00"/>
    <w:rsid w:val="00DA22DA"/>
    <w:rsid w:val="00DA2AD0"/>
    <w:rsid w:val="00DA2FC5"/>
    <w:rsid w:val="00DA381E"/>
    <w:rsid w:val="00DA4EAF"/>
    <w:rsid w:val="00DA55A9"/>
    <w:rsid w:val="00DA582F"/>
    <w:rsid w:val="00DA5870"/>
    <w:rsid w:val="00DA66F4"/>
    <w:rsid w:val="00DA7149"/>
    <w:rsid w:val="00DB08B3"/>
    <w:rsid w:val="00DB0C2C"/>
    <w:rsid w:val="00DB0CAD"/>
    <w:rsid w:val="00DB1F3C"/>
    <w:rsid w:val="00DB360F"/>
    <w:rsid w:val="00DB462C"/>
    <w:rsid w:val="00DB470D"/>
    <w:rsid w:val="00DB4CDE"/>
    <w:rsid w:val="00DB62AA"/>
    <w:rsid w:val="00DB64F5"/>
    <w:rsid w:val="00DB6AE0"/>
    <w:rsid w:val="00DC09FD"/>
    <w:rsid w:val="00DC100A"/>
    <w:rsid w:val="00DC103F"/>
    <w:rsid w:val="00DC1740"/>
    <w:rsid w:val="00DC1B5A"/>
    <w:rsid w:val="00DC1B8D"/>
    <w:rsid w:val="00DC32A6"/>
    <w:rsid w:val="00DC3896"/>
    <w:rsid w:val="00DC3EE8"/>
    <w:rsid w:val="00DC41B2"/>
    <w:rsid w:val="00DC57B4"/>
    <w:rsid w:val="00DC5806"/>
    <w:rsid w:val="00DC5A1D"/>
    <w:rsid w:val="00DC6595"/>
    <w:rsid w:val="00DC6849"/>
    <w:rsid w:val="00DC7683"/>
    <w:rsid w:val="00DC7B1B"/>
    <w:rsid w:val="00DC7B27"/>
    <w:rsid w:val="00DD0D4E"/>
    <w:rsid w:val="00DD119F"/>
    <w:rsid w:val="00DD17ED"/>
    <w:rsid w:val="00DD1993"/>
    <w:rsid w:val="00DD2465"/>
    <w:rsid w:val="00DD2891"/>
    <w:rsid w:val="00DD2A0D"/>
    <w:rsid w:val="00DD2CDF"/>
    <w:rsid w:val="00DD5D8C"/>
    <w:rsid w:val="00DD642F"/>
    <w:rsid w:val="00DD67D1"/>
    <w:rsid w:val="00DD7801"/>
    <w:rsid w:val="00DE01A4"/>
    <w:rsid w:val="00DE0ED3"/>
    <w:rsid w:val="00DE1DC3"/>
    <w:rsid w:val="00DE218A"/>
    <w:rsid w:val="00DE3E29"/>
    <w:rsid w:val="00DE5739"/>
    <w:rsid w:val="00DE5877"/>
    <w:rsid w:val="00DE6551"/>
    <w:rsid w:val="00DE69F2"/>
    <w:rsid w:val="00DE6C50"/>
    <w:rsid w:val="00DE6D03"/>
    <w:rsid w:val="00DE7B69"/>
    <w:rsid w:val="00DE7CB5"/>
    <w:rsid w:val="00DF0718"/>
    <w:rsid w:val="00DF0A33"/>
    <w:rsid w:val="00DF0E81"/>
    <w:rsid w:val="00DF12D0"/>
    <w:rsid w:val="00DF14D6"/>
    <w:rsid w:val="00DF1A17"/>
    <w:rsid w:val="00DF1AD1"/>
    <w:rsid w:val="00DF2382"/>
    <w:rsid w:val="00DF2598"/>
    <w:rsid w:val="00DF30DB"/>
    <w:rsid w:val="00DF5614"/>
    <w:rsid w:val="00DF5DE9"/>
    <w:rsid w:val="00DF68F0"/>
    <w:rsid w:val="00DF6936"/>
    <w:rsid w:val="00DF6E0F"/>
    <w:rsid w:val="00DF72FD"/>
    <w:rsid w:val="00DF783F"/>
    <w:rsid w:val="00DF784C"/>
    <w:rsid w:val="00DF7C4E"/>
    <w:rsid w:val="00E00C70"/>
    <w:rsid w:val="00E030B1"/>
    <w:rsid w:val="00E03777"/>
    <w:rsid w:val="00E03E0C"/>
    <w:rsid w:val="00E0405F"/>
    <w:rsid w:val="00E04B80"/>
    <w:rsid w:val="00E04BA0"/>
    <w:rsid w:val="00E052C9"/>
    <w:rsid w:val="00E05E5F"/>
    <w:rsid w:val="00E07E08"/>
    <w:rsid w:val="00E07E49"/>
    <w:rsid w:val="00E10B6C"/>
    <w:rsid w:val="00E10CE9"/>
    <w:rsid w:val="00E10F4D"/>
    <w:rsid w:val="00E117B2"/>
    <w:rsid w:val="00E122B0"/>
    <w:rsid w:val="00E12408"/>
    <w:rsid w:val="00E12C0E"/>
    <w:rsid w:val="00E13566"/>
    <w:rsid w:val="00E136AA"/>
    <w:rsid w:val="00E139CF"/>
    <w:rsid w:val="00E13EBC"/>
    <w:rsid w:val="00E145C9"/>
    <w:rsid w:val="00E14E9F"/>
    <w:rsid w:val="00E1530F"/>
    <w:rsid w:val="00E1651B"/>
    <w:rsid w:val="00E165E0"/>
    <w:rsid w:val="00E16C2A"/>
    <w:rsid w:val="00E17FAA"/>
    <w:rsid w:val="00E203DD"/>
    <w:rsid w:val="00E20D69"/>
    <w:rsid w:val="00E22C3D"/>
    <w:rsid w:val="00E23113"/>
    <w:rsid w:val="00E2316C"/>
    <w:rsid w:val="00E231FE"/>
    <w:rsid w:val="00E24031"/>
    <w:rsid w:val="00E24F58"/>
    <w:rsid w:val="00E25CE6"/>
    <w:rsid w:val="00E263F6"/>
    <w:rsid w:val="00E26B39"/>
    <w:rsid w:val="00E2715B"/>
    <w:rsid w:val="00E272B8"/>
    <w:rsid w:val="00E30527"/>
    <w:rsid w:val="00E30990"/>
    <w:rsid w:val="00E3252F"/>
    <w:rsid w:val="00E32601"/>
    <w:rsid w:val="00E32A79"/>
    <w:rsid w:val="00E32C93"/>
    <w:rsid w:val="00E3332C"/>
    <w:rsid w:val="00E3457B"/>
    <w:rsid w:val="00E34753"/>
    <w:rsid w:val="00E35823"/>
    <w:rsid w:val="00E362E5"/>
    <w:rsid w:val="00E36790"/>
    <w:rsid w:val="00E36899"/>
    <w:rsid w:val="00E36D61"/>
    <w:rsid w:val="00E36DB9"/>
    <w:rsid w:val="00E40230"/>
    <w:rsid w:val="00E4060F"/>
    <w:rsid w:val="00E408AD"/>
    <w:rsid w:val="00E40B6B"/>
    <w:rsid w:val="00E40BB6"/>
    <w:rsid w:val="00E40E80"/>
    <w:rsid w:val="00E41501"/>
    <w:rsid w:val="00E41E34"/>
    <w:rsid w:val="00E41FED"/>
    <w:rsid w:val="00E42130"/>
    <w:rsid w:val="00E42FD3"/>
    <w:rsid w:val="00E46408"/>
    <w:rsid w:val="00E464BE"/>
    <w:rsid w:val="00E466D2"/>
    <w:rsid w:val="00E50231"/>
    <w:rsid w:val="00E51005"/>
    <w:rsid w:val="00E51872"/>
    <w:rsid w:val="00E52838"/>
    <w:rsid w:val="00E52A40"/>
    <w:rsid w:val="00E53230"/>
    <w:rsid w:val="00E534CC"/>
    <w:rsid w:val="00E53549"/>
    <w:rsid w:val="00E535EC"/>
    <w:rsid w:val="00E5521D"/>
    <w:rsid w:val="00E55A91"/>
    <w:rsid w:val="00E55B5C"/>
    <w:rsid w:val="00E55CC6"/>
    <w:rsid w:val="00E560B8"/>
    <w:rsid w:val="00E5620E"/>
    <w:rsid w:val="00E5735B"/>
    <w:rsid w:val="00E60512"/>
    <w:rsid w:val="00E60CA3"/>
    <w:rsid w:val="00E6195E"/>
    <w:rsid w:val="00E6245E"/>
    <w:rsid w:val="00E625A1"/>
    <w:rsid w:val="00E6324F"/>
    <w:rsid w:val="00E640A7"/>
    <w:rsid w:val="00E67A9E"/>
    <w:rsid w:val="00E702E5"/>
    <w:rsid w:val="00E70644"/>
    <w:rsid w:val="00E70AC3"/>
    <w:rsid w:val="00E716A6"/>
    <w:rsid w:val="00E72AB3"/>
    <w:rsid w:val="00E72E33"/>
    <w:rsid w:val="00E7335F"/>
    <w:rsid w:val="00E73691"/>
    <w:rsid w:val="00E7442A"/>
    <w:rsid w:val="00E745AE"/>
    <w:rsid w:val="00E74E72"/>
    <w:rsid w:val="00E76F90"/>
    <w:rsid w:val="00E770CB"/>
    <w:rsid w:val="00E80AD8"/>
    <w:rsid w:val="00E81424"/>
    <w:rsid w:val="00E81737"/>
    <w:rsid w:val="00E823A4"/>
    <w:rsid w:val="00E85128"/>
    <w:rsid w:val="00E85777"/>
    <w:rsid w:val="00E85A78"/>
    <w:rsid w:val="00E85B18"/>
    <w:rsid w:val="00E8615A"/>
    <w:rsid w:val="00E862AC"/>
    <w:rsid w:val="00E8697D"/>
    <w:rsid w:val="00E86A0C"/>
    <w:rsid w:val="00E86B4F"/>
    <w:rsid w:val="00E87A62"/>
    <w:rsid w:val="00E87AF6"/>
    <w:rsid w:val="00E9167E"/>
    <w:rsid w:val="00E91763"/>
    <w:rsid w:val="00E91C78"/>
    <w:rsid w:val="00E91D52"/>
    <w:rsid w:val="00E91F03"/>
    <w:rsid w:val="00E91F4B"/>
    <w:rsid w:val="00E920D6"/>
    <w:rsid w:val="00E92149"/>
    <w:rsid w:val="00E92162"/>
    <w:rsid w:val="00E922D3"/>
    <w:rsid w:val="00E9257C"/>
    <w:rsid w:val="00E92A76"/>
    <w:rsid w:val="00E9345B"/>
    <w:rsid w:val="00E937FC"/>
    <w:rsid w:val="00E93850"/>
    <w:rsid w:val="00E93FAE"/>
    <w:rsid w:val="00E948DB"/>
    <w:rsid w:val="00E952CE"/>
    <w:rsid w:val="00E954CC"/>
    <w:rsid w:val="00E96770"/>
    <w:rsid w:val="00E9693A"/>
    <w:rsid w:val="00E96AD4"/>
    <w:rsid w:val="00E96E6A"/>
    <w:rsid w:val="00E97795"/>
    <w:rsid w:val="00E9796F"/>
    <w:rsid w:val="00EA00AF"/>
    <w:rsid w:val="00EA0A6D"/>
    <w:rsid w:val="00EA0E41"/>
    <w:rsid w:val="00EA0F5B"/>
    <w:rsid w:val="00EA13FA"/>
    <w:rsid w:val="00EA19F3"/>
    <w:rsid w:val="00EA3A44"/>
    <w:rsid w:val="00EA417F"/>
    <w:rsid w:val="00EA4E6E"/>
    <w:rsid w:val="00EA5119"/>
    <w:rsid w:val="00EA5D11"/>
    <w:rsid w:val="00EA617A"/>
    <w:rsid w:val="00EA6D44"/>
    <w:rsid w:val="00EA77D0"/>
    <w:rsid w:val="00EB0122"/>
    <w:rsid w:val="00EB078E"/>
    <w:rsid w:val="00EB0FF4"/>
    <w:rsid w:val="00EB17DD"/>
    <w:rsid w:val="00EB1DA9"/>
    <w:rsid w:val="00EB2065"/>
    <w:rsid w:val="00EB2897"/>
    <w:rsid w:val="00EB358F"/>
    <w:rsid w:val="00EB3F03"/>
    <w:rsid w:val="00EB49EB"/>
    <w:rsid w:val="00EB5AE8"/>
    <w:rsid w:val="00EB5BBA"/>
    <w:rsid w:val="00EB5F63"/>
    <w:rsid w:val="00EB5F90"/>
    <w:rsid w:val="00EB7575"/>
    <w:rsid w:val="00EB78E4"/>
    <w:rsid w:val="00EB7B3A"/>
    <w:rsid w:val="00EB7BB9"/>
    <w:rsid w:val="00EB7CF3"/>
    <w:rsid w:val="00EC1611"/>
    <w:rsid w:val="00EC1A90"/>
    <w:rsid w:val="00EC21A2"/>
    <w:rsid w:val="00EC21A5"/>
    <w:rsid w:val="00EC2553"/>
    <w:rsid w:val="00EC29C0"/>
    <w:rsid w:val="00EC334F"/>
    <w:rsid w:val="00EC3D27"/>
    <w:rsid w:val="00EC3E37"/>
    <w:rsid w:val="00EC47F8"/>
    <w:rsid w:val="00EC4B64"/>
    <w:rsid w:val="00EC5417"/>
    <w:rsid w:val="00EC5B9F"/>
    <w:rsid w:val="00EC6425"/>
    <w:rsid w:val="00EC66A9"/>
    <w:rsid w:val="00EC66AB"/>
    <w:rsid w:val="00EC66FD"/>
    <w:rsid w:val="00EC7307"/>
    <w:rsid w:val="00EC7AA9"/>
    <w:rsid w:val="00EC7EF1"/>
    <w:rsid w:val="00ED20AF"/>
    <w:rsid w:val="00ED279A"/>
    <w:rsid w:val="00ED2993"/>
    <w:rsid w:val="00ED2D8E"/>
    <w:rsid w:val="00ED41EC"/>
    <w:rsid w:val="00ED45AC"/>
    <w:rsid w:val="00ED47E9"/>
    <w:rsid w:val="00ED5392"/>
    <w:rsid w:val="00ED5D0F"/>
    <w:rsid w:val="00ED6274"/>
    <w:rsid w:val="00ED656C"/>
    <w:rsid w:val="00ED65A1"/>
    <w:rsid w:val="00ED69A7"/>
    <w:rsid w:val="00ED7377"/>
    <w:rsid w:val="00ED73FF"/>
    <w:rsid w:val="00ED7595"/>
    <w:rsid w:val="00ED7AE8"/>
    <w:rsid w:val="00EE0772"/>
    <w:rsid w:val="00EE0B42"/>
    <w:rsid w:val="00EE1B93"/>
    <w:rsid w:val="00EE2226"/>
    <w:rsid w:val="00EE3232"/>
    <w:rsid w:val="00EE3EEA"/>
    <w:rsid w:val="00EE488F"/>
    <w:rsid w:val="00EE535C"/>
    <w:rsid w:val="00EE58FE"/>
    <w:rsid w:val="00EE592A"/>
    <w:rsid w:val="00EE6C82"/>
    <w:rsid w:val="00EE732C"/>
    <w:rsid w:val="00EF05A6"/>
    <w:rsid w:val="00EF0953"/>
    <w:rsid w:val="00EF0AE6"/>
    <w:rsid w:val="00EF12B9"/>
    <w:rsid w:val="00EF1434"/>
    <w:rsid w:val="00EF1C28"/>
    <w:rsid w:val="00EF1E47"/>
    <w:rsid w:val="00EF2D14"/>
    <w:rsid w:val="00EF36FB"/>
    <w:rsid w:val="00EF37B8"/>
    <w:rsid w:val="00EF3C47"/>
    <w:rsid w:val="00EF3E70"/>
    <w:rsid w:val="00EF516C"/>
    <w:rsid w:val="00EF66D9"/>
    <w:rsid w:val="00EF6930"/>
    <w:rsid w:val="00EF6ACE"/>
    <w:rsid w:val="00EF7206"/>
    <w:rsid w:val="00EF78DD"/>
    <w:rsid w:val="00EF78FE"/>
    <w:rsid w:val="00EF7A7D"/>
    <w:rsid w:val="00F0154F"/>
    <w:rsid w:val="00F031F8"/>
    <w:rsid w:val="00F0325F"/>
    <w:rsid w:val="00F03657"/>
    <w:rsid w:val="00F03676"/>
    <w:rsid w:val="00F03B04"/>
    <w:rsid w:val="00F045B5"/>
    <w:rsid w:val="00F0463D"/>
    <w:rsid w:val="00F0476B"/>
    <w:rsid w:val="00F047A7"/>
    <w:rsid w:val="00F04E7A"/>
    <w:rsid w:val="00F051E3"/>
    <w:rsid w:val="00F05229"/>
    <w:rsid w:val="00F05DB1"/>
    <w:rsid w:val="00F05E3C"/>
    <w:rsid w:val="00F05F3A"/>
    <w:rsid w:val="00F05FDE"/>
    <w:rsid w:val="00F06AA0"/>
    <w:rsid w:val="00F078D6"/>
    <w:rsid w:val="00F10CD6"/>
    <w:rsid w:val="00F11CD6"/>
    <w:rsid w:val="00F11D43"/>
    <w:rsid w:val="00F141F6"/>
    <w:rsid w:val="00F144B9"/>
    <w:rsid w:val="00F14FBB"/>
    <w:rsid w:val="00F1610A"/>
    <w:rsid w:val="00F16567"/>
    <w:rsid w:val="00F16A73"/>
    <w:rsid w:val="00F16F59"/>
    <w:rsid w:val="00F1717D"/>
    <w:rsid w:val="00F176A2"/>
    <w:rsid w:val="00F20FBF"/>
    <w:rsid w:val="00F2175C"/>
    <w:rsid w:val="00F2237E"/>
    <w:rsid w:val="00F229B9"/>
    <w:rsid w:val="00F23B54"/>
    <w:rsid w:val="00F23C59"/>
    <w:rsid w:val="00F23D22"/>
    <w:rsid w:val="00F2416B"/>
    <w:rsid w:val="00F24CA7"/>
    <w:rsid w:val="00F25180"/>
    <w:rsid w:val="00F25303"/>
    <w:rsid w:val="00F2759D"/>
    <w:rsid w:val="00F27E2C"/>
    <w:rsid w:val="00F3010E"/>
    <w:rsid w:val="00F3095D"/>
    <w:rsid w:val="00F30E2A"/>
    <w:rsid w:val="00F32A6E"/>
    <w:rsid w:val="00F32EC1"/>
    <w:rsid w:val="00F330BB"/>
    <w:rsid w:val="00F33600"/>
    <w:rsid w:val="00F35709"/>
    <w:rsid w:val="00F35945"/>
    <w:rsid w:val="00F36B91"/>
    <w:rsid w:val="00F37BBC"/>
    <w:rsid w:val="00F37E07"/>
    <w:rsid w:val="00F407E5"/>
    <w:rsid w:val="00F4134A"/>
    <w:rsid w:val="00F41CB5"/>
    <w:rsid w:val="00F41E6C"/>
    <w:rsid w:val="00F4266C"/>
    <w:rsid w:val="00F42904"/>
    <w:rsid w:val="00F42C21"/>
    <w:rsid w:val="00F42F58"/>
    <w:rsid w:val="00F43562"/>
    <w:rsid w:val="00F4387D"/>
    <w:rsid w:val="00F44056"/>
    <w:rsid w:val="00F4449D"/>
    <w:rsid w:val="00F44C42"/>
    <w:rsid w:val="00F44DA7"/>
    <w:rsid w:val="00F45246"/>
    <w:rsid w:val="00F46007"/>
    <w:rsid w:val="00F4600C"/>
    <w:rsid w:val="00F462EF"/>
    <w:rsid w:val="00F46759"/>
    <w:rsid w:val="00F46ADB"/>
    <w:rsid w:val="00F47521"/>
    <w:rsid w:val="00F4777B"/>
    <w:rsid w:val="00F47842"/>
    <w:rsid w:val="00F50118"/>
    <w:rsid w:val="00F50AD9"/>
    <w:rsid w:val="00F50E42"/>
    <w:rsid w:val="00F513FA"/>
    <w:rsid w:val="00F5299B"/>
    <w:rsid w:val="00F53A1C"/>
    <w:rsid w:val="00F53C06"/>
    <w:rsid w:val="00F53C3B"/>
    <w:rsid w:val="00F53D67"/>
    <w:rsid w:val="00F54480"/>
    <w:rsid w:val="00F54CFB"/>
    <w:rsid w:val="00F54D39"/>
    <w:rsid w:val="00F54EFD"/>
    <w:rsid w:val="00F54F38"/>
    <w:rsid w:val="00F54FDA"/>
    <w:rsid w:val="00F55F31"/>
    <w:rsid w:val="00F55FAF"/>
    <w:rsid w:val="00F5620C"/>
    <w:rsid w:val="00F56B34"/>
    <w:rsid w:val="00F56E69"/>
    <w:rsid w:val="00F56F50"/>
    <w:rsid w:val="00F57C71"/>
    <w:rsid w:val="00F57C88"/>
    <w:rsid w:val="00F60F84"/>
    <w:rsid w:val="00F620E3"/>
    <w:rsid w:val="00F62383"/>
    <w:rsid w:val="00F62DDE"/>
    <w:rsid w:val="00F63C98"/>
    <w:rsid w:val="00F640DA"/>
    <w:rsid w:val="00F65116"/>
    <w:rsid w:val="00F65799"/>
    <w:rsid w:val="00F65CCF"/>
    <w:rsid w:val="00F669AD"/>
    <w:rsid w:val="00F674AE"/>
    <w:rsid w:val="00F677C5"/>
    <w:rsid w:val="00F67BE6"/>
    <w:rsid w:val="00F70503"/>
    <w:rsid w:val="00F70D1A"/>
    <w:rsid w:val="00F70E3A"/>
    <w:rsid w:val="00F7198F"/>
    <w:rsid w:val="00F71F6C"/>
    <w:rsid w:val="00F72840"/>
    <w:rsid w:val="00F72937"/>
    <w:rsid w:val="00F734FC"/>
    <w:rsid w:val="00F7486B"/>
    <w:rsid w:val="00F759CC"/>
    <w:rsid w:val="00F75A1F"/>
    <w:rsid w:val="00F75DE1"/>
    <w:rsid w:val="00F761C9"/>
    <w:rsid w:val="00F7678A"/>
    <w:rsid w:val="00F76E69"/>
    <w:rsid w:val="00F76FCD"/>
    <w:rsid w:val="00F77371"/>
    <w:rsid w:val="00F77E4F"/>
    <w:rsid w:val="00F80136"/>
    <w:rsid w:val="00F817DF"/>
    <w:rsid w:val="00F81CCE"/>
    <w:rsid w:val="00F82691"/>
    <w:rsid w:val="00F82E05"/>
    <w:rsid w:val="00F83240"/>
    <w:rsid w:val="00F850AE"/>
    <w:rsid w:val="00F85BBA"/>
    <w:rsid w:val="00F85EB0"/>
    <w:rsid w:val="00F85F9A"/>
    <w:rsid w:val="00F863CD"/>
    <w:rsid w:val="00F86990"/>
    <w:rsid w:val="00F86C56"/>
    <w:rsid w:val="00F86E33"/>
    <w:rsid w:val="00F876E5"/>
    <w:rsid w:val="00F87DBF"/>
    <w:rsid w:val="00F90A12"/>
    <w:rsid w:val="00F90B31"/>
    <w:rsid w:val="00F913CF"/>
    <w:rsid w:val="00F91D77"/>
    <w:rsid w:val="00F9241B"/>
    <w:rsid w:val="00F9279A"/>
    <w:rsid w:val="00F92A80"/>
    <w:rsid w:val="00F934E5"/>
    <w:rsid w:val="00F9395A"/>
    <w:rsid w:val="00F941DA"/>
    <w:rsid w:val="00F94395"/>
    <w:rsid w:val="00F94565"/>
    <w:rsid w:val="00F946E8"/>
    <w:rsid w:val="00F94B64"/>
    <w:rsid w:val="00F95028"/>
    <w:rsid w:val="00F953AE"/>
    <w:rsid w:val="00F95608"/>
    <w:rsid w:val="00F95F23"/>
    <w:rsid w:val="00F9602E"/>
    <w:rsid w:val="00F97891"/>
    <w:rsid w:val="00FA07DE"/>
    <w:rsid w:val="00FA1194"/>
    <w:rsid w:val="00FA1CF4"/>
    <w:rsid w:val="00FA23C8"/>
    <w:rsid w:val="00FA2A53"/>
    <w:rsid w:val="00FA2E25"/>
    <w:rsid w:val="00FA2E60"/>
    <w:rsid w:val="00FA35EF"/>
    <w:rsid w:val="00FA38EE"/>
    <w:rsid w:val="00FA3DED"/>
    <w:rsid w:val="00FA4E2D"/>
    <w:rsid w:val="00FA59BA"/>
    <w:rsid w:val="00FA653B"/>
    <w:rsid w:val="00FA7D87"/>
    <w:rsid w:val="00FA7EAE"/>
    <w:rsid w:val="00FB0299"/>
    <w:rsid w:val="00FB23A2"/>
    <w:rsid w:val="00FB389E"/>
    <w:rsid w:val="00FB38D5"/>
    <w:rsid w:val="00FB3E16"/>
    <w:rsid w:val="00FB5496"/>
    <w:rsid w:val="00FB577B"/>
    <w:rsid w:val="00FB57A2"/>
    <w:rsid w:val="00FB595D"/>
    <w:rsid w:val="00FB5B66"/>
    <w:rsid w:val="00FB7783"/>
    <w:rsid w:val="00FB792C"/>
    <w:rsid w:val="00FB7A71"/>
    <w:rsid w:val="00FC0456"/>
    <w:rsid w:val="00FC0B2F"/>
    <w:rsid w:val="00FC209B"/>
    <w:rsid w:val="00FC21BB"/>
    <w:rsid w:val="00FC2628"/>
    <w:rsid w:val="00FC36F9"/>
    <w:rsid w:val="00FC3703"/>
    <w:rsid w:val="00FC409F"/>
    <w:rsid w:val="00FC52D9"/>
    <w:rsid w:val="00FC5AF5"/>
    <w:rsid w:val="00FC64AA"/>
    <w:rsid w:val="00FC7919"/>
    <w:rsid w:val="00FC7AEE"/>
    <w:rsid w:val="00FC7BBD"/>
    <w:rsid w:val="00FD0DD5"/>
    <w:rsid w:val="00FD0E7C"/>
    <w:rsid w:val="00FD1C79"/>
    <w:rsid w:val="00FD2496"/>
    <w:rsid w:val="00FD2BAF"/>
    <w:rsid w:val="00FD3669"/>
    <w:rsid w:val="00FD3D45"/>
    <w:rsid w:val="00FD3E5F"/>
    <w:rsid w:val="00FD3FB3"/>
    <w:rsid w:val="00FD448F"/>
    <w:rsid w:val="00FD4978"/>
    <w:rsid w:val="00FD5359"/>
    <w:rsid w:val="00FD6480"/>
    <w:rsid w:val="00FD64ED"/>
    <w:rsid w:val="00FD666D"/>
    <w:rsid w:val="00FD6CF9"/>
    <w:rsid w:val="00FD758F"/>
    <w:rsid w:val="00FD779D"/>
    <w:rsid w:val="00FD7D69"/>
    <w:rsid w:val="00FE068C"/>
    <w:rsid w:val="00FE1666"/>
    <w:rsid w:val="00FE18F9"/>
    <w:rsid w:val="00FE2135"/>
    <w:rsid w:val="00FE28C7"/>
    <w:rsid w:val="00FE2E87"/>
    <w:rsid w:val="00FE3E06"/>
    <w:rsid w:val="00FE3EDB"/>
    <w:rsid w:val="00FE4A25"/>
    <w:rsid w:val="00FE5640"/>
    <w:rsid w:val="00FE6583"/>
    <w:rsid w:val="00FE6EFE"/>
    <w:rsid w:val="00FE707D"/>
    <w:rsid w:val="00FE7300"/>
    <w:rsid w:val="00FE7C09"/>
    <w:rsid w:val="00FF05D1"/>
    <w:rsid w:val="00FF2BC5"/>
    <w:rsid w:val="00FF32A2"/>
    <w:rsid w:val="00FF3580"/>
    <w:rsid w:val="00FF4364"/>
    <w:rsid w:val="00FF45D2"/>
    <w:rsid w:val="00FF48D5"/>
    <w:rsid w:val="00FF4B21"/>
    <w:rsid w:val="00FF4D68"/>
    <w:rsid w:val="00FF4DAC"/>
    <w:rsid w:val="00FF58CC"/>
    <w:rsid w:val="00FF6566"/>
    <w:rsid w:val="00FF6989"/>
    <w:rsid w:val="00FF6CEA"/>
    <w:rsid w:val="00FF6E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13FC4121"/>
  <w15:docId w15:val="{BB02014E-1320-4BC1-B3B6-2BF5C0AF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Odsek zoznamu1"/>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uiPriority w:val="99"/>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Odsek zoznamu1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10"/>
      </w:numPr>
      <w:jc w:val="both"/>
    </w:pPr>
    <w:rPr>
      <w:sz w:val="24"/>
      <w:szCs w:val="24"/>
      <w:lang w:eastAsia="sk-SK"/>
    </w:rPr>
  </w:style>
  <w:style w:type="character" w:customStyle="1" w:styleId="apple-converted-space">
    <w:name w:val="apple-converted-space"/>
    <w:basedOn w:val="Predvolenpsmoodseku"/>
    <w:rsid w:val="004F1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24993897">
      <w:bodyDiv w:val="1"/>
      <w:marLeft w:val="0"/>
      <w:marRight w:val="0"/>
      <w:marTop w:val="0"/>
      <w:marBottom w:val="0"/>
      <w:divBdr>
        <w:top w:val="none" w:sz="0" w:space="0" w:color="auto"/>
        <w:left w:val="none" w:sz="0" w:space="0" w:color="auto"/>
        <w:bottom w:val="none" w:sz="0" w:space="0" w:color="auto"/>
        <w:right w:val="none" w:sz="0" w:space="0" w:color="auto"/>
      </w:divBdr>
      <w:divsChild>
        <w:div w:id="562763481">
          <w:marLeft w:val="0"/>
          <w:marRight w:val="0"/>
          <w:marTop w:val="0"/>
          <w:marBottom w:val="0"/>
          <w:divBdr>
            <w:top w:val="none" w:sz="0" w:space="0" w:color="auto"/>
            <w:left w:val="none" w:sz="0" w:space="0" w:color="auto"/>
            <w:bottom w:val="none" w:sz="0" w:space="0" w:color="auto"/>
            <w:right w:val="none" w:sz="0" w:space="0" w:color="auto"/>
          </w:divBdr>
        </w:div>
        <w:div w:id="339939190">
          <w:marLeft w:val="0"/>
          <w:marRight w:val="0"/>
          <w:marTop w:val="0"/>
          <w:marBottom w:val="0"/>
          <w:divBdr>
            <w:top w:val="none" w:sz="0" w:space="0" w:color="auto"/>
            <w:left w:val="none" w:sz="0" w:space="0" w:color="auto"/>
            <w:bottom w:val="none" w:sz="0" w:space="0" w:color="auto"/>
            <w:right w:val="none" w:sz="0" w:space="0" w:color="auto"/>
          </w:divBdr>
        </w:div>
        <w:div w:id="636878914">
          <w:marLeft w:val="0"/>
          <w:marRight w:val="0"/>
          <w:marTop w:val="0"/>
          <w:marBottom w:val="0"/>
          <w:divBdr>
            <w:top w:val="none" w:sz="0" w:space="0" w:color="auto"/>
            <w:left w:val="none" w:sz="0" w:space="0" w:color="auto"/>
            <w:bottom w:val="none" w:sz="0" w:space="0" w:color="auto"/>
            <w:right w:val="none" w:sz="0" w:space="0" w:color="auto"/>
          </w:divBdr>
        </w:div>
        <w:div w:id="1735197482">
          <w:marLeft w:val="0"/>
          <w:marRight w:val="0"/>
          <w:marTop w:val="0"/>
          <w:marBottom w:val="0"/>
          <w:divBdr>
            <w:top w:val="none" w:sz="0" w:space="0" w:color="auto"/>
            <w:left w:val="none" w:sz="0" w:space="0" w:color="auto"/>
            <w:bottom w:val="none" w:sz="0" w:space="0" w:color="auto"/>
            <w:right w:val="none" w:sz="0" w:space="0" w:color="auto"/>
          </w:divBdr>
        </w:div>
        <w:div w:id="1570573984">
          <w:marLeft w:val="0"/>
          <w:marRight w:val="0"/>
          <w:marTop w:val="0"/>
          <w:marBottom w:val="0"/>
          <w:divBdr>
            <w:top w:val="none" w:sz="0" w:space="0" w:color="auto"/>
            <w:left w:val="none" w:sz="0" w:space="0" w:color="auto"/>
            <w:bottom w:val="none" w:sz="0" w:space="0" w:color="auto"/>
            <w:right w:val="none" w:sz="0" w:space="0" w:color="auto"/>
          </w:divBdr>
        </w:div>
        <w:div w:id="315688956">
          <w:marLeft w:val="0"/>
          <w:marRight w:val="0"/>
          <w:marTop w:val="0"/>
          <w:marBottom w:val="0"/>
          <w:divBdr>
            <w:top w:val="none" w:sz="0" w:space="0" w:color="auto"/>
            <w:left w:val="none" w:sz="0" w:space="0" w:color="auto"/>
            <w:bottom w:val="none" w:sz="0" w:space="0" w:color="auto"/>
            <w:right w:val="none" w:sz="0" w:space="0" w:color="auto"/>
          </w:divBdr>
        </w:div>
        <w:div w:id="1227490990">
          <w:marLeft w:val="0"/>
          <w:marRight w:val="0"/>
          <w:marTop w:val="0"/>
          <w:marBottom w:val="0"/>
          <w:divBdr>
            <w:top w:val="none" w:sz="0" w:space="0" w:color="auto"/>
            <w:left w:val="none" w:sz="0" w:space="0" w:color="auto"/>
            <w:bottom w:val="none" w:sz="0" w:space="0" w:color="auto"/>
            <w:right w:val="none" w:sz="0" w:space="0" w:color="auto"/>
          </w:divBdr>
        </w:div>
        <w:div w:id="949774474">
          <w:marLeft w:val="0"/>
          <w:marRight w:val="0"/>
          <w:marTop w:val="0"/>
          <w:marBottom w:val="0"/>
          <w:divBdr>
            <w:top w:val="none" w:sz="0" w:space="0" w:color="auto"/>
            <w:left w:val="none" w:sz="0" w:space="0" w:color="auto"/>
            <w:bottom w:val="none" w:sz="0" w:space="0" w:color="auto"/>
            <w:right w:val="none" w:sz="0" w:space="0" w:color="auto"/>
          </w:divBdr>
        </w:div>
        <w:div w:id="504243913">
          <w:marLeft w:val="0"/>
          <w:marRight w:val="0"/>
          <w:marTop w:val="0"/>
          <w:marBottom w:val="0"/>
          <w:divBdr>
            <w:top w:val="none" w:sz="0" w:space="0" w:color="auto"/>
            <w:left w:val="none" w:sz="0" w:space="0" w:color="auto"/>
            <w:bottom w:val="none" w:sz="0" w:space="0" w:color="auto"/>
            <w:right w:val="none" w:sz="0" w:space="0" w:color="auto"/>
          </w:divBdr>
        </w:div>
      </w:divsChild>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19431645">
      <w:bodyDiv w:val="1"/>
      <w:marLeft w:val="0"/>
      <w:marRight w:val="0"/>
      <w:marTop w:val="0"/>
      <w:marBottom w:val="0"/>
      <w:divBdr>
        <w:top w:val="none" w:sz="0" w:space="0" w:color="auto"/>
        <w:left w:val="none" w:sz="0" w:space="0" w:color="auto"/>
        <w:bottom w:val="none" w:sz="0" w:space="0" w:color="auto"/>
        <w:right w:val="none" w:sz="0" w:space="0" w:color="auto"/>
      </w:divBdr>
    </w:div>
    <w:div w:id="1039353720">
      <w:bodyDiv w:val="1"/>
      <w:marLeft w:val="0"/>
      <w:marRight w:val="0"/>
      <w:marTop w:val="0"/>
      <w:marBottom w:val="0"/>
      <w:divBdr>
        <w:top w:val="none" w:sz="0" w:space="0" w:color="auto"/>
        <w:left w:val="none" w:sz="0" w:space="0" w:color="auto"/>
        <w:bottom w:val="none" w:sz="0" w:space="0" w:color="auto"/>
        <w:right w:val="none" w:sz="0" w:space="0" w:color="auto"/>
      </w:divBdr>
      <w:divsChild>
        <w:div w:id="2141268057">
          <w:marLeft w:val="0"/>
          <w:marRight w:val="0"/>
          <w:marTop w:val="0"/>
          <w:marBottom w:val="0"/>
          <w:divBdr>
            <w:top w:val="none" w:sz="0" w:space="0" w:color="auto"/>
            <w:left w:val="none" w:sz="0" w:space="0" w:color="auto"/>
            <w:bottom w:val="none" w:sz="0" w:space="0" w:color="auto"/>
            <w:right w:val="none" w:sz="0" w:space="0" w:color="auto"/>
          </w:divBdr>
        </w:div>
        <w:div w:id="2075616413">
          <w:marLeft w:val="0"/>
          <w:marRight w:val="0"/>
          <w:marTop w:val="0"/>
          <w:marBottom w:val="0"/>
          <w:divBdr>
            <w:top w:val="none" w:sz="0" w:space="0" w:color="auto"/>
            <w:left w:val="none" w:sz="0" w:space="0" w:color="auto"/>
            <w:bottom w:val="none" w:sz="0" w:space="0" w:color="auto"/>
            <w:right w:val="none" w:sz="0" w:space="0" w:color="auto"/>
          </w:divBdr>
        </w:div>
        <w:div w:id="232863240">
          <w:marLeft w:val="0"/>
          <w:marRight w:val="0"/>
          <w:marTop w:val="0"/>
          <w:marBottom w:val="0"/>
          <w:divBdr>
            <w:top w:val="none" w:sz="0" w:space="0" w:color="auto"/>
            <w:left w:val="none" w:sz="0" w:space="0" w:color="auto"/>
            <w:bottom w:val="none" w:sz="0" w:space="0" w:color="auto"/>
            <w:right w:val="none" w:sz="0" w:space="0" w:color="auto"/>
          </w:divBdr>
        </w:div>
        <w:div w:id="1601983762">
          <w:marLeft w:val="0"/>
          <w:marRight w:val="0"/>
          <w:marTop w:val="0"/>
          <w:marBottom w:val="0"/>
          <w:divBdr>
            <w:top w:val="none" w:sz="0" w:space="0" w:color="auto"/>
            <w:left w:val="none" w:sz="0" w:space="0" w:color="auto"/>
            <w:bottom w:val="none" w:sz="0" w:space="0" w:color="auto"/>
            <w:right w:val="none" w:sz="0" w:space="0" w:color="auto"/>
          </w:divBdr>
        </w:div>
        <w:div w:id="741372734">
          <w:marLeft w:val="0"/>
          <w:marRight w:val="0"/>
          <w:marTop w:val="0"/>
          <w:marBottom w:val="0"/>
          <w:divBdr>
            <w:top w:val="none" w:sz="0" w:space="0" w:color="auto"/>
            <w:left w:val="none" w:sz="0" w:space="0" w:color="auto"/>
            <w:bottom w:val="none" w:sz="0" w:space="0" w:color="auto"/>
            <w:right w:val="none" w:sz="0" w:space="0" w:color="auto"/>
          </w:divBdr>
        </w:div>
        <w:div w:id="1183124617">
          <w:marLeft w:val="0"/>
          <w:marRight w:val="0"/>
          <w:marTop w:val="0"/>
          <w:marBottom w:val="0"/>
          <w:divBdr>
            <w:top w:val="none" w:sz="0" w:space="0" w:color="auto"/>
            <w:left w:val="none" w:sz="0" w:space="0" w:color="auto"/>
            <w:bottom w:val="none" w:sz="0" w:space="0" w:color="auto"/>
            <w:right w:val="none" w:sz="0" w:space="0" w:color="auto"/>
          </w:divBdr>
        </w:div>
        <w:div w:id="2031028033">
          <w:marLeft w:val="0"/>
          <w:marRight w:val="0"/>
          <w:marTop w:val="0"/>
          <w:marBottom w:val="0"/>
          <w:divBdr>
            <w:top w:val="none" w:sz="0" w:space="0" w:color="auto"/>
            <w:left w:val="none" w:sz="0" w:space="0" w:color="auto"/>
            <w:bottom w:val="none" w:sz="0" w:space="0" w:color="auto"/>
            <w:right w:val="none" w:sz="0" w:space="0" w:color="auto"/>
          </w:divBdr>
        </w:div>
        <w:div w:id="1236089103">
          <w:marLeft w:val="0"/>
          <w:marRight w:val="0"/>
          <w:marTop w:val="0"/>
          <w:marBottom w:val="0"/>
          <w:divBdr>
            <w:top w:val="none" w:sz="0" w:space="0" w:color="auto"/>
            <w:left w:val="none" w:sz="0" w:space="0" w:color="auto"/>
            <w:bottom w:val="none" w:sz="0" w:space="0" w:color="auto"/>
            <w:right w:val="none" w:sz="0" w:space="0" w:color="auto"/>
          </w:divBdr>
        </w:div>
        <w:div w:id="49575425">
          <w:marLeft w:val="0"/>
          <w:marRight w:val="0"/>
          <w:marTop w:val="0"/>
          <w:marBottom w:val="0"/>
          <w:divBdr>
            <w:top w:val="none" w:sz="0" w:space="0" w:color="auto"/>
            <w:left w:val="none" w:sz="0" w:space="0" w:color="auto"/>
            <w:bottom w:val="none" w:sz="0" w:space="0" w:color="auto"/>
            <w:right w:val="none" w:sz="0" w:space="0" w:color="auto"/>
          </w:divBdr>
        </w:div>
        <w:div w:id="865413368">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510482419">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7658029">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vyzvy/aktualne-vyzvy/" TargetMode="External"/><Relationship Id="rId18" Type="http://schemas.openxmlformats.org/officeDocument/2006/relationships/hyperlink" Target="http://www.op-kzp.sk" TargetMode="External"/><Relationship Id="rId26" Type="http://schemas.openxmlformats.org/officeDocument/2006/relationships/hyperlink" Target="http://www.op-kzp.sk/wp-content/uploads/2015/07/Kriteria_na_vyber_projektov_OPKZP-verzia-2.0.pdf"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op-kzp.sk"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http://www.op-kzp.sk" TargetMode="External"/><Relationship Id="rId25" Type="http://schemas.openxmlformats.org/officeDocument/2006/relationships/hyperlink" Target="http://www.op-kzp.sk/obsah-dokumenty/prirucka-k-opravnenosti-vydavkov/" TargetMode="External"/><Relationship Id="rId33" Type="http://schemas.openxmlformats.org/officeDocument/2006/relationships/hyperlink" Target="http://www.op-kzp.s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ance.gov.sk/Default.aspx?CatID=11623" TargetMode="External"/><Relationship Id="rId20" Type="http://schemas.openxmlformats.org/officeDocument/2006/relationships/hyperlink" Target="http://www.op-kzp.sk/obsah-faq/" TargetMode="External"/><Relationship Id="rId29" Type="http://schemas.openxmlformats.org/officeDocument/2006/relationships/hyperlink" Target="http://www.op-kzp.sk/projekty/projekty-do-50-m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 TargetMode="External"/><Relationship Id="rId24" Type="http://schemas.openxmlformats.org/officeDocument/2006/relationships/hyperlink" Target="http://www.op-kzp.sk/obsah-dokumenty/instrukcia-k-urceniu-podniku-v-tazkostiach/" TargetMode="External"/><Relationship Id="rId32" Type="http://schemas.openxmlformats.org/officeDocument/2006/relationships/hyperlink" Target="http://www.op-kzp.sk"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p-kzp.sk" TargetMode="External"/><Relationship Id="rId23" Type="http://schemas.openxmlformats.org/officeDocument/2006/relationships/hyperlink" Target="http://www.op-kzp.sk" TargetMode="External"/><Relationship Id="rId28" Type="http://schemas.openxmlformats.org/officeDocument/2006/relationships/hyperlink" Target="http://www.op-kzp.sk/obsah-dokumenty/prirucka-k-opravnenosti-vydavkov/" TargetMode="External"/><Relationship Id="rId36" Type="http://schemas.openxmlformats.org/officeDocument/2006/relationships/footer" Target="footer1.xml"/><Relationship Id="rId10" Type="http://schemas.openxmlformats.org/officeDocument/2006/relationships/hyperlink" Target="http://www.finance.gov.sk/Default.aspx?CatID=11623" TargetMode="External"/><Relationship Id="rId19" Type="http://schemas.openxmlformats.org/officeDocument/2006/relationships/hyperlink" Target="mailto:vyzvy.opkzp@enviro.gov.sk" TargetMode="External"/><Relationship Id="rId31" Type="http://schemas.openxmlformats.org/officeDocument/2006/relationships/hyperlink" Target="http://www.op-kzp.sk" TargetMode="External"/><Relationship Id="rId4" Type="http://schemas.openxmlformats.org/officeDocument/2006/relationships/settings" Target="settings.xml"/><Relationship Id="rId9" Type="http://schemas.openxmlformats.org/officeDocument/2006/relationships/hyperlink" Target="http://www.op-kzp.sk" TargetMode="External"/><Relationship Id="rId14" Type="http://schemas.openxmlformats.org/officeDocument/2006/relationships/hyperlink" Target="http://www.op-kzp.sk" TargetMode="External"/><Relationship Id="rId22" Type="http://schemas.openxmlformats.org/officeDocument/2006/relationships/hyperlink" Target="http://www.op-kzp.sk"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www.op-kzp.sk"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385A2-BE56-4425-B168-786F1D70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6114</Words>
  <Characters>40134</Characters>
  <Application>Microsoft Office Word</Application>
  <DocSecurity>0</DocSecurity>
  <Lines>334</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MZP SR</dc:creator>
  <cp:lastModifiedBy>Mrázová Katarína</cp:lastModifiedBy>
  <cp:revision>2</cp:revision>
  <cp:lastPrinted>2018-02-19T12:18:00Z</cp:lastPrinted>
  <dcterms:created xsi:type="dcterms:W3CDTF">2018-04-30T08:04:00Z</dcterms:created>
  <dcterms:modified xsi:type="dcterms:W3CDTF">2018-04-30T08:04:00Z</dcterms:modified>
</cp:coreProperties>
</file>