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52A70" w14:textId="77777777" w:rsidR="002E2D9B" w:rsidRDefault="008424AF">
      <w:r>
        <w:t xml:space="preserve"> </w:t>
      </w:r>
      <w:r w:rsidR="00AD61A5">
        <w:rPr>
          <w:noProof/>
          <w:lang w:eastAsia="sk-SK"/>
        </w:rPr>
        <w:drawing>
          <wp:inline distT="0" distB="0" distL="0" distR="0" wp14:anchorId="19152ABC" wp14:editId="19152ABD">
            <wp:extent cx="5852795" cy="69469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79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152A71" w14:textId="77777777" w:rsidR="00DC7648" w:rsidRDefault="00AD61A5" w:rsidP="00AD61A5">
      <w:pPr>
        <w:jc w:val="center"/>
      </w:pPr>
      <w:r>
        <w:rPr>
          <w:noProof/>
          <w:lang w:eastAsia="sk-SK"/>
        </w:rPr>
        <w:drawing>
          <wp:inline distT="0" distB="0" distL="0" distR="0" wp14:anchorId="19152ABE" wp14:editId="19152ABF">
            <wp:extent cx="6218555" cy="2413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8555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152A72" w14:textId="77777777" w:rsidR="0044184B" w:rsidRDefault="0044184B" w:rsidP="0044184B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44184B">
        <w:rPr>
          <w:rFonts w:ascii="Times New Roman" w:hAnsi="Times New Roman" w:cs="Times New Roman"/>
          <w:sz w:val="36"/>
          <w:szCs w:val="36"/>
        </w:rPr>
        <w:t>Ministerstvo vnútra Slovenskej republiky</w:t>
      </w:r>
    </w:p>
    <w:p w14:paraId="19152A73" w14:textId="77777777" w:rsidR="0044184B" w:rsidRPr="0044184B" w:rsidRDefault="0044184B" w:rsidP="004418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84B">
        <w:rPr>
          <w:rFonts w:ascii="Times New Roman" w:hAnsi="Times New Roman" w:cs="Times New Roman"/>
          <w:sz w:val="28"/>
          <w:szCs w:val="28"/>
        </w:rPr>
        <w:t xml:space="preserve">ako sprostredkovateľský orgán </w:t>
      </w:r>
    </w:p>
    <w:p w14:paraId="19152A74" w14:textId="77777777" w:rsidR="0044184B" w:rsidRPr="0044184B" w:rsidRDefault="0044184B" w:rsidP="004418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84B">
        <w:rPr>
          <w:rFonts w:ascii="Times New Roman" w:hAnsi="Times New Roman" w:cs="Times New Roman"/>
          <w:sz w:val="28"/>
          <w:szCs w:val="28"/>
        </w:rPr>
        <w:t>pre Operačný program Kvalita životného prostredia</w:t>
      </w:r>
    </w:p>
    <w:p w14:paraId="19152A75" w14:textId="1BBFBC3A" w:rsidR="008D1234" w:rsidRPr="006A18E6" w:rsidRDefault="008D1234" w:rsidP="00DE7FC5">
      <w:pPr>
        <w:pStyle w:val="MPCKO2"/>
        <w:shd w:val="clear" w:color="auto" w:fill="7EA434"/>
        <w:ind w:right="-709"/>
        <w:jc w:val="center"/>
        <w:rPr>
          <w:sz w:val="36"/>
          <w:szCs w:val="36"/>
        </w:rPr>
      </w:pPr>
      <w:r w:rsidRPr="008219DA">
        <w:rPr>
          <w:sz w:val="44"/>
          <w:szCs w:val="44"/>
        </w:rPr>
        <w:t xml:space="preserve">  </w:t>
      </w:r>
      <w:r w:rsidRPr="006A18E6">
        <w:rPr>
          <w:color w:val="FFFFFF" w:themeColor="background1"/>
          <w:sz w:val="36"/>
          <w:szCs w:val="36"/>
        </w:rPr>
        <w:t>Osobitné podmienky oprávnenosti výdavkov</w:t>
      </w:r>
    </w:p>
    <w:p w14:paraId="19152A76" w14:textId="77777777" w:rsidR="008D1234" w:rsidRDefault="008D1234" w:rsidP="00DE7FC5">
      <w:pPr>
        <w:rPr>
          <w:sz w:val="20"/>
          <w:szCs w:val="20"/>
        </w:rPr>
      </w:pPr>
    </w:p>
    <w:tbl>
      <w:tblPr>
        <w:tblStyle w:val="Mriekatabuky1"/>
        <w:tblW w:w="9781" w:type="dxa"/>
        <w:tblInd w:w="10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81"/>
      </w:tblGrid>
      <w:tr w:rsidR="008219DA" w:rsidRPr="008D1234" w14:paraId="19152A78" w14:textId="77777777" w:rsidTr="0035404E">
        <w:trPr>
          <w:trHeight w:val="266"/>
        </w:trPr>
        <w:tc>
          <w:tcPr>
            <w:tcW w:w="5000" w:type="pct"/>
            <w:shd w:val="clear" w:color="auto" w:fill="C2D69B"/>
          </w:tcPr>
          <w:p w14:paraId="19152A77" w14:textId="77777777" w:rsidR="008219DA" w:rsidRPr="00DE7FC5" w:rsidRDefault="008219DA" w:rsidP="007B75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7FC5">
              <w:rPr>
                <w:rFonts w:ascii="Times New Roman" w:hAnsi="Times New Roman" w:cs="Times New Roman"/>
                <w:b/>
                <w:sz w:val="32"/>
                <w:szCs w:val="28"/>
              </w:rPr>
              <w:t>Zoznam oprávnených výdavkov projektu:</w:t>
            </w:r>
          </w:p>
        </w:tc>
      </w:tr>
      <w:tr w:rsidR="008D1234" w:rsidRPr="008D1234" w14:paraId="19152A7D" w14:textId="77777777" w:rsidTr="0035404E">
        <w:trPr>
          <w:trHeight w:val="1891"/>
        </w:trPr>
        <w:tc>
          <w:tcPr>
            <w:tcW w:w="5000" w:type="pct"/>
            <w:shd w:val="clear" w:color="auto" w:fill="FFFFFF" w:themeFill="background1"/>
          </w:tcPr>
          <w:p w14:paraId="19152A79" w14:textId="6113920F" w:rsidR="008D1234" w:rsidRPr="00D27408" w:rsidRDefault="008219DA" w:rsidP="007B7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408">
              <w:rPr>
                <w:rFonts w:ascii="Times New Roman" w:hAnsi="Times New Roman" w:cs="Times New Roman"/>
                <w:sz w:val="24"/>
                <w:szCs w:val="24"/>
              </w:rPr>
              <w:t xml:space="preserve">Poskytovateľ overuje vecnú oprávnenosť výdavkov projektu na základe posúdenia, či žiadané výdavky projektu vecne spadajú do rozsahu oprávnených výdavkov určených v zozname oprávnených výdavkov uvedenom v tomto dokumente. Zoznam oprávnených výdavkov obsahuje uzavretý zoznam tried a skupín oprávnených výdavkov a v rámci nich najčastejšie sa vyskytujúce typy oprávnených výdavkov v rámci tejto výzvy v súlade s </w:t>
            </w:r>
            <w:r w:rsidRPr="00D274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Číselníkom oprávnených výdavkov, </w:t>
            </w:r>
            <w:del w:id="0" w:author="MV SR" w:date="2020-01-15T09:03:00Z">
              <w:r w:rsidRPr="00D27408" w:rsidDel="00EA6A4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delText>verzia 1.</w:delText>
              </w:r>
              <w:r w:rsidR="000A5157" w:rsidDel="00EA6A4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delText>9</w:delText>
              </w:r>
            </w:del>
            <w:r w:rsidRPr="00D27408">
              <w:rPr>
                <w:rFonts w:ascii="Times New Roman" w:hAnsi="Times New Roman" w:cs="Times New Roman"/>
                <w:sz w:val="24"/>
                <w:szCs w:val="24"/>
              </w:rPr>
              <w:t xml:space="preserve">, ktorý tvorí </w:t>
            </w:r>
            <w:del w:id="1" w:author="MV SR" w:date="2020-01-15T09:03:00Z">
              <w:r w:rsidRPr="00D27408" w:rsidDel="00EA6A4D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prílohu č. 1 </w:delText>
              </w:r>
            </w:del>
            <w:ins w:id="2" w:author="MV SR" w:date="2020-01-15T09:03:00Z">
              <w:r w:rsidR="00EA6A4D">
                <w:rPr>
                  <w:rFonts w:ascii="Times New Roman" w:hAnsi="Times New Roman" w:cs="Times New Roman"/>
                  <w:sz w:val="24"/>
                  <w:szCs w:val="24"/>
                </w:rPr>
                <w:t xml:space="preserve">súčasť </w:t>
              </w:r>
            </w:ins>
            <w:r w:rsidRPr="001C25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Príručky k oprávnenosti výdavkov pre dopytovo orientované projekty OP KŽP, verzia </w:t>
            </w:r>
            <w:del w:id="3" w:author="MV SR" w:date="2020-01-15T09:02:00Z">
              <w:r w:rsidRPr="001C25AE" w:rsidDel="00EA6A4D">
                <w:rPr>
                  <w:rFonts w:ascii="Times New Roman" w:hAnsi="Times New Roman" w:cs="Times New Roman"/>
                  <w:b/>
                  <w:sz w:val="24"/>
                  <w:szCs w:val="24"/>
                </w:rPr>
                <w:delText>1</w:delText>
              </w:r>
            </w:del>
            <w:ins w:id="4" w:author="MV SR" w:date="2020-01-15T09:02:00Z">
              <w:r w:rsidR="00EA6A4D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</w:t>
              </w:r>
            </w:ins>
            <w:r w:rsidRPr="001C25A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del w:id="5" w:author="MV SR" w:date="2020-01-15T09:02:00Z">
              <w:r w:rsidR="000A5157" w:rsidDel="00EA6A4D">
                <w:rPr>
                  <w:rFonts w:ascii="Times New Roman" w:hAnsi="Times New Roman" w:cs="Times New Roman"/>
                  <w:b/>
                  <w:sz w:val="24"/>
                  <w:szCs w:val="24"/>
                </w:rPr>
                <w:delText>9</w:delText>
              </w:r>
              <w:r w:rsidRPr="00D27408" w:rsidDel="00EA6A4D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ins w:id="6" w:author="MV SR" w:date="2020-01-15T09:02:00Z">
              <w:r w:rsidR="00EA6A4D">
                <w:rPr>
                  <w:rFonts w:ascii="Times New Roman" w:hAnsi="Times New Roman" w:cs="Times New Roman"/>
                  <w:b/>
                  <w:sz w:val="24"/>
                  <w:szCs w:val="24"/>
                </w:rPr>
                <w:t>4</w:t>
              </w:r>
              <w:r w:rsidR="00EA6A4D" w:rsidRPr="00D27408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r w:rsidRPr="00D27408">
              <w:rPr>
                <w:rFonts w:ascii="Times New Roman" w:hAnsi="Times New Roman" w:cs="Times New Roman"/>
                <w:sz w:val="24"/>
                <w:szCs w:val="24"/>
              </w:rPr>
              <w:t xml:space="preserve">(ďalej len „Príručka k oprávnenosti výdavkov“). </w:t>
            </w:r>
            <w:del w:id="7" w:author="MV SR" w:date="2020-01-15T09:04:00Z">
              <w:r w:rsidRPr="00D27408" w:rsidDel="00EA6A4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delText>Všetky verzie</w:delText>
              </w:r>
              <w:r w:rsidRPr="00D27408" w:rsidDel="00EA6A4D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dokumentu Príručka k oprávnenosti výdavkov a jeho príloh, vrátane verzií zverejnených formou sledovania vykonaných zmien, sú dostupné na </w:delText>
              </w:r>
              <w:r w:rsidR="0085717E" w:rsidDel="00EA6A4D">
                <w:fldChar w:fldCharType="begin"/>
              </w:r>
              <w:r w:rsidR="0085717E" w:rsidDel="00EA6A4D">
                <w:delInstrText xml:space="preserve"> HYPERLINK "http://www.op-kzp.sk/obsah-dokumenty/prirucka-k-opravnenosti-vydavkov/" </w:delInstrText>
              </w:r>
              <w:r w:rsidR="0085717E" w:rsidDel="00EA6A4D">
                <w:fldChar w:fldCharType="separate"/>
              </w:r>
              <w:r w:rsidRPr="00D27408" w:rsidDel="00EA6A4D">
                <w:rPr>
                  <w:rStyle w:val="Hypertextovprepojenie"/>
                  <w:rFonts w:ascii="Times New Roman" w:hAnsi="Times New Roman" w:cs="Times New Roman"/>
                  <w:sz w:val="24"/>
                  <w:szCs w:val="24"/>
                </w:rPr>
                <w:delText>tomto mieste</w:delText>
              </w:r>
              <w:r w:rsidR="0085717E" w:rsidDel="00EA6A4D">
                <w:rPr>
                  <w:rStyle w:val="Hypertextovprepojenie"/>
                  <w:rFonts w:ascii="Times New Roman" w:hAnsi="Times New Roman" w:cs="Times New Roman"/>
                  <w:sz w:val="24"/>
                  <w:szCs w:val="24"/>
                </w:rPr>
                <w:fldChar w:fldCharType="end"/>
              </w:r>
              <w:r w:rsidRPr="00D27408" w:rsidDel="00EA6A4D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webového sídla OP KŽP.</w:delText>
              </w:r>
            </w:del>
          </w:p>
          <w:p w14:paraId="19152A7A" w14:textId="77777777" w:rsidR="00DE7FC5" w:rsidRDefault="00DE7FC5" w:rsidP="007B75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152A7B" w14:textId="77777777" w:rsidR="00DE7FC5" w:rsidRPr="00D27408" w:rsidRDefault="00DE7FC5" w:rsidP="00D27408">
            <w:pPr>
              <w:pStyle w:val="Odsekzoznamu"/>
              <w:numPr>
                <w:ilvl w:val="0"/>
                <w:numId w:val="1"/>
              </w:numPr>
              <w:shd w:val="clear" w:color="auto" w:fill="A6A6A6" w:themeFill="background1" w:themeFillShade="A6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408">
              <w:rPr>
                <w:rFonts w:ascii="Times New Roman" w:hAnsi="Times New Roman" w:cs="Times New Roman"/>
                <w:b/>
                <w:sz w:val="24"/>
                <w:szCs w:val="24"/>
              </w:rPr>
              <w:t>Upozornenie:</w:t>
            </w:r>
            <w:r w:rsidRPr="00D27408">
              <w:rPr>
                <w:rFonts w:ascii="Times New Roman" w:hAnsi="Times New Roman" w:cs="Times New Roman"/>
                <w:sz w:val="24"/>
                <w:szCs w:val="24"/>
              </w:rPr>
              <w:t xml:space="preserve"> Vzhľadom na možnosť využiť inštitút partnerstva v tejto výzve, všetky typy oprávnených výdavkov môžu v rovnakej miere využiť všetky subjekty podieľajúce sa na realizácii aktivít projektu, teda žiadateľ/prijímateľ i jeho partneri. </w:t>
            </w:r>
            <w:r w:rsidR="000869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D27408">
              <w:rPr>
                <w:rFonts w:ascii="Times New Roman" w:hAnsi="Times New Roman" w:cs="Times New Roman"/>
                <w:sz w:val="24"/>
                <w:szCs w:val="24"/>
              </w:rPr>
              <w:t>V prípade, že sa medzi príkladmi oprávnených výdavkov uvádzajú výdavky žiadateľa, resp. prijímateľa, myslia sa tým aj výdavky partnera.</w:t>
            </w:r>
          </w:p>
          <w:p w14:paraId="19152A7C" w14:textId="77777777" w:rsidR="00DE7FC5" w:rsidRPr="008219DA" w:rsidRDefault="00DE7FC5" w:rsidP="007B75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234" w:rsidRPr="008D1234" w14:paraId="19152A7F" w14:textId="77777777" w:rsidTr="0035404E">
        <w:trPr>
          <w:trHeight w:val="699"/>
        </w:trPr>
        <w:tc>
          <w:tcPr>
            <w:tcW w:w="5000" w:type="pct"/>
            <w:shd w:val="clear" w:color="auto" w:fill="C2D69B"/>
          </w:tcPr>
          <w:p w14:paraId="19152A7E" w14:textId="77777777" w:rsidR="008D1234" w:rsidRPr="00DE7FC5" w:rsidRDefault="00DE7FC5" w:rsidP="004A497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E7FC5">
              <w:rPr>
                <w:rFonts w:ascii="Times New Roman" w:hAnsi="Times New Roman" w:cs="Times New Roman"/>
                <w:b/>
                <w:sz w:val="32"/>
                <w:szCs w:val="32"/>
              </w:rPr>
              <w:t>Zoznam oprávnených výdavkov projektu v rámci výzvy s kódom OPKZP-PO3-SC311-2017-</w:t>
            </w:r>
            <w:r w:rsidR="004A4970">
              <w:rPr>
                <w:rFonts w:ascii="Times New Roman" w:hAnsi="Times New Roman" w:cs="Times New Roman"/>
                <w:b/>
                <w:sz w:val="32"/>
                <w:szCs w:val="32"/>
              </w:rPr>
              <w:t>27</w:t>
            </w:r>
          </w:p>
        </w:tc>
      </w:tr>
      <w:tr w:rsidR="00DE7FC5" w:rsidRPr="008D1234" w14:paraId="19152A81" w14:textId="77777777" w:rsidTr="0035404E">
        <w:trPr>
          <w:trHeight w:val="280"/>
        </w:trPr>
        <w:tc>
          <w:tcPr>
            <w:tcW w:w="5000" w:type="pct"/>
            <w:shd w:val="clear" w:color="auto" w:fill="BFBFBF" w:themeFill="background1" w:themeFillShade="BF"/>
          </w:tcPr>
          <w:p w14:paraId="19152A80" w14:textId="46D7351F" w:rsidR="00DE7FC5" w:rsidRPr="00592DDA" w:rsidRDefault="00592DDA" w:rsidP="007B75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2DD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Trieda</w:t>
            </w:r>
            <w:r w:rsidR="00D27408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 </w:t>
            </w:r>
            <w:ins w:id="8" w:author="MV SR" w:date="2020-01-15T09:04:00Z">
              <w:r w:rsidR="00EA6A4D">
                <w:rPr>
                  <w:rFonts w:ascii="Times New Roman" w:hAnsi="Times New Roman" w:cs="Times New Roman"/>
                  <w:b/>
                  <w:color w:val="FFFFFF" w:themeColor="background1"/>
                  <w:sz w:val="28"/>
                  <w:szCs w:val="28"/>
                </w:rPr>
                <w:t xml:space="preserve">výdavkov </w:t>
              </w:r>
            </w:ins>
            <w:r w:rsidR="00D27408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01 - Dlhodobý nehmotný majetok</w:t>
            </w:r>
            <w:r w:rsidR="00D27408">
              <w:rPr>
                <w:rStyle w:val="Odkaznapoznmkupodiarou"/>
                <w:rFonts w:ascii="Times New Roman" w:hAnsi="Times New Roman"/>
                <w:b/>
                <w:color w:val="FFFFFF" w:themeColor="background1"/>
                <w:sz w:val="28"/>
                <w:szCs w:val="28"/>
              </w:rPr>
              <w:footnoteReference w:id="2"/>
            </w:r>
          </w:p>
        </w:tc>
      </w:tr>
      <w:tr w:rsidR="00DE7FC5" w:rsidRPr="008D1234" w14:paraId="19152A83" w14:textId="77777777" w:rsidTr="0035404E">
        <w:trPr>
          <w:trHeight w:val="266"/>
        </w:trPr>
        <w:tc>
          <w:tcPr>
            <w:tcW w:w="5000" w:type="pct"/>
            <w:shd w:val="clear" w:color="auto" w:fill="D9D9D9" w:themeFill="background1" w:themeFillShade="D9"/>
          </w:tcPr>
          <w:p w14:paraId="19152A82" w14:textId="491DC0C6" w:rsidR="00DE7FC5" w:rsidRPr="00592DDA" w:rsidRDefault="00EA6A4D" w:rsidP="00E51B00">
            <w:pPr>
              <w:tabs>
                <w:tab w:val="center" w:pos="4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ins w:id="9" w:author="MV SR" w:date="2020-01-15T09:04:00Z"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Skupina výdavkov </w:t>
              </w:r>
            </w:ins>
            <w:r w:rsidR="007E6C4D">
              <w:rPr>
                <w:rFonts w:ascii="Times New Roman" w:hAnsi="Times New Roman" w:cs="Times New Roman"/>
                <w:sz w:val="28"/>
                <w:szCs w:val="28"/>
              </w:rPr>
              <w:t>013 - Softvér</w:t>
            </w:r>
            <w:r w:rsidR="00E51B0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B48E1" w:rsidRPr="008D1234" w14:paraId="19152A86" w14:textId="77777777" w:rsidTr="0035404E">
        <w:trPr>
          <w:trHeight w:val="266"/>
        </w:trPr>
        <w:tc>
          <w:tcPr>
            <w:tcW w:w="5000" w:type="pct"/>
            <w:shd w:val="clear" w:color="auto" w:fill="FFFFFF" w:themeFill="background1"/>
          </w:tcPr>
          <w:p w14:paraId="19152A84" w14:textId="752C1122" w:rsidR="007E6C4D" w:rsidRPr="007E6C4D" w:rsidRDefault="007E6C4D" w:rsidP="007E6C4D">
            <w:pPr>
              <w:pStyle w:val="Odsekzoznamu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C4D">
              <w:rPr>
                <w:rFonts w:ascii="Times New Roman" w:hAnsi="Times New Roman" w:cs="Times New Roman"/>
                <w:sz w:val="24"/>
                <w:szCs w:val="24"/>
              </w:rPr>
              <w:t>Nákup softvéru</w:t>
            </w:r>
            <w:r w:rsidR="00200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157" w:rsidRPr="00200157">
              <w:rPr>
                <w:rFonts w:ascii="Times New Roman" w:hAnsi="Times New Roman" w:cs="Times New Roman"/>
                <w:sz w:val="24"/>
                <w:szCs w:val="24"/>
              </w:rPr>
              <w:t>ak je zakúpený samostatne, tzn. že nie je súčasťou dodávky hardvéru a jeho ocenenia</w:t>
            </w:r>
            <w:r w:rsidR="002355AB">
              <w:rPr>
                <w:rFonts w:ascii="Times New Roman" w:hAnsi="Times New Roman" w:cs="Times New Roman"/>
                <w:sz w:val="24"/>
                <w:szCs w:val="24"/>
              </w:rPr>
              <w:t xml:space="preserve"> (vrátane výdavkov na obstaranie licencií súvisiacich s používaním softvéru)</w:t>
            </w:r>
          </w:p>
          <w:p w14:paraId="19152A85" w14:textId="24C0DEAA" w:rsidR="00FB48E1" w:rsidRPr="007E6C4D" w:rsidRDefault="007E6C4D" w:rsidP="00EA6A4D">
            <w:pPr>
              <w:pStyle w:val="Odsekzoznamu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del w:id="10" w:author="MV SR" w:date="2020-01-15T09:06:00Z">
              <w:r w:rsidRPr="007E6C4D" w:rsidDel="00EA6A4D">
                <w:rPr>
                  <w:rFonts w:ascii="Times New Roman" w:hAnsi="Times New Roman" w:cs="Times New Roman"/>
                  <w:sz w:val="24"/>
                  <w:szCs w:val="24"/>
                </w:rPr>
                <w:delText>Rekonštrukcia a m</w:delText>
              </w:r>
            </w:del>
            <w:ins w:id="11" w:author="MV SR" w:date="2020-01-15T09:06:00Z">
              <w:r w:rsidR="00EA6A4D">
                <w:rPr>
                  <w:rFonts w:ascii="Times New Roman" w:hAnsi="Times New Roman" w:cs="Times New Roman"/>
                  <w:sz w:val="24"/>
                  <w:szCs w:val="24"/>
                </w:rPr>
                <w:t>M</w:t>
              </w:r>
            </w:ins>
            <w:r w:rsidRPr="007E6C4D">
              <w:rPr>
                <w:rFonts w:ascii="Times New Roman" w:hAnsi="Times New Roman" w:cs="Times New Roman"/>
                <w:sz w:val="24"/>
                <w:szCs w:val="24"/>
              </w:rPr>
              <w:t>odernizácia softvéru</w:t>
            </w:r>
            <w:r w:rsidR="00200157">
              <w:rPr>
                <w:rFonts w:ascii="Times New Roman" w:hAnsi="Times New Roman" w:cs="Times New Roman"/>
                <w:sz w:val="24"/>
                <w:szCs w:val="24"/>
              </w:rPr>
              <w:t xml:space="preserve"> vo vlastníctve žiadateľa/partnera žiadateľa</w:t>
            </w:r>
            <w:r w:rsidR="004E299F" w:rsidRPr="007E6C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C4D">
              <w:rPr>
                <w:rFonts w:ascii="Times New Roman" w:hAnsi="Times New Roman" w:cs="Times New Roman"/>
                <w:sz w:val="24"/>
                <w:szCs w:val="24"/>
              </w:rPr>
              <w:t>(napr. upgrade – pridávanie nových funkcionalít zhodnocujúcich softvér)</w:t>
            </w:r>
            <w:r w:rsidR="002001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00157" w:rsidRPr="00200157">
              <w:rPr>
                <w:rFonts w:ascii="Times New Roman" w:hAnsi="Times New Roman" w:cs="Times New Roman"/>
                <w:sz w:val="24"/>
                <w:szCs w:val="24"/>
              </w:rPr>
              <w:t>ktorý žiadateľ plánuje v rámci pripravovanej ŽoNFP zhodnotiť a využívať pre realizáciu a dosiahnutie cieľov projektu.</w:t>
            </w:r>
          </w:p>
        </w:tc>
      </w:tr>
      <w:tr w:rsidR="00FB48E1" w:rsidRPr="008D1234" w14:paraId="19152A88" w14:textId="77777777" w:rsidTr="0035404E">
        <w:trPr>
          <w:trHeight w:val="266"/>
        </w:trPr>
        <w:tc>
          <w:tcPr>
            <w:tcW w:w="5000" w:type="pct"/>
            <w:shd w:val="clear" w:color="auto" w:fill="D9D9D9" w:themeFill="background1" w:themeFillShade="D9"/>
          </w:tcPr>
          <w:p w14:paraId="19152A87" w14:textId="05D02C53" w:rsidR="00FB48E1" w:rsidRPr="00E51B00" w:rsidRDefault="00EA6A4D" w:rsidP="00E51B00">
            <w:pPr>
              <w:tabs>
                <w:tab w:val="center" w:pos="4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ins w:id="12" w:author="MV SR" w:date="2020-01-15T09:04:00Z"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Skupina výdavkov </w:t>
              </w:r>
            </w:ins>
            <w:r w:rsidR="007E6C4D" w:rsidRPr="00E51B00">
              <w:rPr>
                <w:rFonts w:ascii="Times New Roman" w:hAnsi="Times New Roman" w:cs="Times New Roman"/>
                <w:sz w:val="28"/>
                <w:szCs w:val="28"/>
              </w:rPr>
              <w:t>014 - Oceniteľné práva</w:t>
            </w:r>
          </w:p>
        </w:tc>
      </w:tr>
      <w:tr w:rsidR="00592DDA" w:rsidRPr="008D1234" w14:paraId="19152A8C" w14:textId="77777777" w:rsidTr="008601F8">
        <w:trPr>
          <w:trHeight w:val="501"/>
        </w:trPr>
        <w:tc>
          <w:tcPr>
            <w:tcW w:w="5000" w:type="pct"/>
            <w:shd w:val="clear" w:color="auto" w:fill="auto"/>
          </w:tcPr>
          <w:p w14:paraId="19152A8A" w14:textId="162AD4BC" w:rsidR="002355AB" w:rsidRDefault="00E51B00" w:rsidP="008601F8">
            <w:pPr>
              <w:pStyle w:val="Odsekzoznamu"/>
              <w:numPr>
                <w:ilvl w:val="0"/>
                <w:numId w:val="2"/>
              </w:numPr>
              <w:ind w:left="318" w:firstLine="99"/>
            </w:pPr>
            <w:r w:rsidRPr="008601F8">
              <w:rPr>
                <w:rFonts w:ascii="Times New Roman" w:hAnsi="Times New Roman" w:cs="Times New Roman"/>
                <w:sz w:val="24"/>
                <w:szCs w:val="24"/>
              </w:rPr>
              <w:t>nákup licencií (výhradných, aj nevýhradných)</w:t>
            </w:r>
            <w:ins w:id="13" w:author="MV SR" w:date="2020-01-15T09:06:00Z">
              <w:r w:rsidR="00EA6A4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</w:ins>
            <w:del w:id="14" w:author="MV SR" w:date="2020-01-15T09:06:00Z">
              <w:r w:rsidR="008601F8" w:rsidDel="00EA6A4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delText>;</w:delText>
              </w:r>
            </w:del>
          </w:p>
          <w:p w14:paraId="19152A8B" w14:textId="77777777" w:rsidR="002355AB" w:rsidRPr="002355AB" w:rsidRDefault="002355AB" w:rsidP="002355AB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B00" w:rsidRPr="00592DDA" w14:paraId="19152A8E" w14:textId="77777777" w:rsidTr="0035404E">
        <w:trPr>
          <w:trHeight w:val="480"/>
        </w:trPr>
        <w:tc>
          <w:tcPr>
            <w:tcW w:w="5000" w:type="pct"/>
            <w:shd w:val="clear" w:color="auto" w:fill="BFBFBF" w:themeFill="background1" w:themeFillShade="BF"/>
          </w:tcPr>
          <w:p w14:paraId="19152A8D" w14:textId="66F5ADE3" w:rsidR="00E51B00" w:rsidRPr="00592DDA" w:rsidRDefault="00E51B00" w:rsidP="00E51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2DD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lastRenderedPageBreak/>
              <w:t>Trieda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 </w:t>
            </w:r>
            <w:ins w:id="15" w:author="MV SR" w:date="2020-01-15T09:05:00Z">
              <w:r w:rsidR="00EA6A4D">
                <w:rPr>
                  <w:rFonts w:ascii="Times New Roman" w:hAnsi="Times New Roman" w:cs="Times New Roman"/>
                  <w:b/>
                  <w:color w:val="FFFFFF" w:themeColor="background1"/>
                  <w:sz w:val="28"/>
                  <w:szCs w:val="28"/>
                </w:rPr>
                <w:t xml:space="preserve">výdavkov </w:t>
              </w:r>
            </w:ins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02 - Dlhodobý hmotný majetok</w:t>
            </w:r>
          </w:p>
        </w:tc>
      </w:tr>
      <w:tr w:rsidR="00E51B00" w:rsidRPr="00592DDA" w14:paraId="19152A90" w14:textId="77777777" w:rsidTr="0035404E">
        <w:trPr>
          <w:trHeight w:val="266"/>
        </w:trPr>
        <w:tc>
          <w:tcPr>
            <w:tcW w:w="5000" w:type="pct"/>
            <w:shd w:val="clear" w:color="auto" w:fill="D9D9D9" w:themeFill="background1" w:themeFillShade="D9"/>
          </w:tcPr>
          <w:p w14:paraId="19152A8F" w14:textId="1E411F1B" w:rsidR="00E51B00" w:rsidRPr="00592DDA" w:rsidRDefault="00EA6A4D" w:rsidP="007B7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ins w:id="16" w:author="MV SR" w:date="2020-01-15T09:04:00Z"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Skupina výdavkov </w:t>
              </w:r>
            </w:ins>
            <w:r w:rsidR="00E51B00" w:rsidRPr="00E51B00">
              <w:rPr>
                <w:rFonts w:ascii="Times New Roman" w:hAnsi="Times New Roman" w:cs="Times New Roman"/>
                <w:sz w:val="28"/>
                <w:szCs w:val="28"/>
              </w:rPr>
              <w:t>021 - Stavby</w:t>
            </w:r>
          </w:p>
        </w:tc>
      </w:tr>
      <w:tr w:rsidR="00E51B00" w:rsidRPr="00D27408" w14:paraId="19152A92" w14:textId="77777777" w:rsidTr="0035404E">
        <w:trPr>
          <w:trHeight w:val="266"/>
        </w:trPr>
        <w:tc>
          <w:tcPr>
            <w:tcW w:w="5000" w:type="pct"/>
            <w:shd w:val="clear" w:color="auto" w:fill="auto"/>
          </w:tcPr>
          <w:p w14:paraId="19152A91" w14:textId="66747FD3" w:rsidR="00E51B00" w:rsidRPr="00E51B00" w:rsidRDefault="00E51B00" w:rsidP="00200157">
            <w:pPr>
              <w:pStyle w:val="Odsekzoznamu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B00">
              <w:rPr>
                <w:rFonts w:ascii="Times New Roman" w:hAnsi="Times New Roman" w:cs="Times New Roman"/>
                <w:sz w:val="24"/>
                <w:szCs w:val="24"/>
              </w:rPr>
              <w:t>stavebné práce: realizácia nových stavieb, rekonštrukcia a modernizácia stavieb, prístavby, nadstavby, stavebné úpravy (stavebné objekty, prevádzkové súbory, zriadenie staveniska) podľa špecifikácie</w:t>
            </w:r>
            <w:ins w:id="17" w:author="MV SR" w:date="2020-01-15T09:06:00Z">
              <w:r w:rsidR="00EA6A4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ins>
            <w:del w:id="18" w:author="MV SR" w:date="2020-01-15T09:06:00Z">
              <w:r w:rsidRPr="00E51B00" w:rsidDel="00EA6A4D">
                <w:rPr>
                  <w:rFonts w:ascii="Times New Roman" w:hAnsi="Times New Roman" w:cs="Times New Roman"/>
                  <w:sz w:val="24"/>
                  <w:szCs w:val="24"/>
                </w:rPr>
                <w:delText>;</w:delText>
              </w:r>
            </w:del>
          </w:p>
        </w:tc>
      </w:tr>
      <w:tr w:rsidR="00FB1ABA" w:rsidRPr="008D1234" w14:paraId="19152A94" w14:textId="77777777" w:rsidTr="0035404E">
        <w:trPr>
          <w:trHeight w:val="266"/>
        </w:trPr>
        <w:tc>
          <w:tcPr>
            <w:tcW w:w="5000" w:type="pct"/>
            <w:shd w:val="clear" w:color="auto" w:fill="D9D9D9" w:themeFill="background1" w:themeFillShade="D9"/>
          </w:tcPr>
          <w:p w14:paraId="19152A93" w14:textId="43531611" w:rsidR="00FB1ABA" w:rsidRPr="00592DDA" w:rsidRDefault="00EA6A4D" w:rsidP="00FB1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ins w:id="19" w:author="MV SR" w:date="2020-01-15T09:04:00Z"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Skupina výdavkov </w:t>
              </w:r>
            </w:ins>
            <w:r w:rsidR="001E6837" w:rsidRPr="001E6837">
              <w:rPr>
                <w:rFonts w:ascii="Times New Roman" w:hAnsi="Times New Roman" w:cs="Times New Roman"/>
                <w:sz w:val="28"/>
                <w:szCs w:val="28"/>
              </w:rPr>
              <w:t>022 - Samostatné hnuteľné veci a súbory hnuteľných vecí</w:t>
            </w:r>
            <w:r w:rsidR="00432591">
              <w:rPr>
                <w:rStyle w:val="Odkaznapoznmkupodiarou"/>
                <w:rFonts w:ascii="Times New Roman" w:hAnsi="Times New Roman"/>
                <w:sz w:val="28"/>
                <w:szCs w:val="28"/>
              </w:rPr>
              <w:footnoteReference w:id="3"/>
            </w:r>
          </w:p>
        </w:tc>
      </w:tr>
      <w:tr w:rsidR="001E6837" w:rsidRPr="008D1234" w14:paraId="19152A96" w14:textId="77777777" w:rsidTr="0035404E">
        <w:trPr>
          <w:trHeight w:val="266"/>
        </w:trPr>
        <w:tc>
          <w:tcPr>
            <w:tcW w:w="5000" w:type="pct"/>
            <w:shd w:val="clear" w:color="auto" w:fill="auto"/>
          </w:tcPr>
          <w:p w14:paraId="19152A95" w14:textId="77777777" w:rsidR="001E6837" w:rsidRPr="001E6837" w:rsidRDefault="001E6837" w:rsidP="00E32FBC">
            <w:pPr>
              <w:pStyle w:val="Odsekzoznamu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837">
              <w:rPr>
                <w:rFonts w:ascii="Times New Roman" w:hAnsi="Times New Roman" w:cs="Times New Roman"/>
                <w:sz w:val="24"/>
                <w:szCs w:val="24"/>
              </w:rPr>
              <w:t>nákup výpočtovej techniky, vrátane príslušenstva</w:t>
            </w:r>
            <w:r w:rsidR="00336DBC">
              <w:rPr>
                <w:rStyle w:val="Odkaznapoznmkupodiarou"/>
                <w:rFonts w:ascii="Times New Roman" w:hAnsi="Times New Roman"/>
                <w:sz w:val="24"/>
                <w:szCs w:val="24"/>
              </w:rPr>
              <w:footnoteReference w:id="4"/>
            </w:r>
            <w:r w:rsidRPr="001E68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E6837" w:rsidRPr="008D1234" w14:paraId="19152A98" w14:textId="77777777" w:rsidTr="0035404E">
        <w:trPr>
          <w:trHeight w:val="266"/>
        </w:trPr>
        <w:tc>
          <w:tcPr>
            <w:tcW w:w="5000" w:type="pct"/>
            <w:shd w:val="clear" w:color="auto" w:fill="auto"/>
          </w:tcPr>
          <w:p w14:paraId="19152A97" w14:textId="77777777" w:rsidR="001E6837" w:rsidRPr="001E6837" w:rsidRDefault="00284C28" w:rsidP="001E6837">
            <w:pPr>
              <w:pStyle w:val="Odsekzoznamu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nákup telekomunikačnej techniky</w:t>
            </w:r>
            <w:r w:rsidR="00C319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vrátane príslušenstva;</w:t>
            </w:r>
          </w:p>
        </w:tc>
      </w:tr>
      <w:tr w:rsidR="00284C28" w:rsidRPr="008D1234" w14:paraId="19152A9A" w14:textId="77777777" w:rsidTr="0035404E">
        <w:trPr>
          <w:trHeight w:val="266"/>
        </w:trPr>
        <w:tc>
          <w:tcPr>
            <w:tcW w:w="5000" w:type="pct"/>
            <w:shd w:val="clear" w:color="auto" w:fill="auto"/>
          </w:tcPr>
          <w:p w14:paraId="19152A99" w14:textId="77777777" w:rsidR="00284C28" w:rsidRPr="001E6837" w:rsidRDefault="00284C28" w:rsidP="00284C28">
            <w:pPr>
              <w:pStyle w:val="Odsekzoznamu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837">
              <w:rPr>
                <w:rFonts w:ascii="Times New Roman" w:hAnsi="Times New Roman" w:cs="Times New Roman"/>
                <w:sz w:val="24"/>
                <w:szCs w:val="24"/>
              </w:rPr>
              <w:t xml:space="preserve">nákup špeciálnych strojov, prístrojov, zariadení, techniky a náradia (napr.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meracie, monitorovacie, signálno-bezpečnostné (vyrozumievacie,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varovacie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požiarna technika, materiál na ochranu života a zdravia policajtov, špeciálny materiál CO</w:t>
            </w:r>
            <w:r w:rsidRPr="001E6837">
              <w:rPr>
                <w:rFonts w:ascii="Times New Roman" w:hAnsi="Times New Roman" w:cs="Times New Roman"/>
                <w:sz w:val="24"/>
                <w:szCs w:val="24"/>
              </w:rPr>
              <w:t>), vrátane prvého zaškolenia obsluhy (ak relevantné) v prípade, že verejné obstarávanie tovarov (technologického a strojného zariadenia) sa uskutoční samostatne, t.</w:t>
            </w:r>
            <w:r w:rsidR="005F2A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837">
              <w:rPr>
                <w:rFonts w:ascii="Times New Roman" w:hAnsi="Times New Roman" w:cs="Times New Roman"/>
                <w:sz w:val="24"/>
                <w:szCs w:val="24"/>
              </w:rPr>
              <w:t xml:space="preserve">j.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mimo stavebných prác. </w:t>
            </w:r>
            <w:r w:rsidRPr="00284C28">
              <w:rPr>
                <w:rFonts w:ascii="Times New Roman" w:hAnsi="Times New Roman" w:cs="Times New Roman"/>
                <w:sz w:val="24"/>
                <w:szCs w:val="24"/>
              </w:rPr>
              <w:t>Z tejto podpoložky sa uhrádzajú aj výdavky na osobné ochranné pracovné prostriedky ak spĺňajú kritériá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nákupu z kapitálových výdavkov;</w:t>
            </w:r>
          </w:p>
        </w:tc>
      </w:tr>
      <w:tr w:rsidR="00284C28" w:rsidRPr="008D1234" w14:paraId="19152A9C" w14:textId="77777777" w:rsidTr="0035404E">
        <w:trPr>
          <w:trHeight w:val="266"/>
        </w:trPr>
        <w:tc>
          <w:tcPr>
            <w:tcW w:w="5000" w:type="pct"/>
            <w:shd w:val="clear" w:color="auto" w:fill="auto"/>
          </w:tcPr>
          <w:p w14:paraId="19152A9B" w14:textId="3EABF8CC" w:rsidR="00284C28" w:rsidRPr="001E6837" w:rsidRDefault="00284C28" w:rsidP="00EA6A4D">
            <w:pPr>
              <w:pStyle w:val="Odsekzoznamu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nákup komunikačnej infraštruktúry</w:t>
            </w:r>
            <w:r w:rsidR="00C319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vrátane príslušenstva</w:t>
            </w:r>
            <w:del w:id="20" w:author="MV SR" w:date="2020-01-15T09:06:00Z">
              <w:r w:rsidDel="00EA6A4D">
                <w:rPr>
                  <w:rFonts w:ascii="Times New Roman" w:hAnsi="Times New Roman" w:cs="Times New Roman"/>
                  <w:sz w:val="24"/>
                  <w:szCs w:val="24"/>
                </w:rPr>
                <w:delText>;</w:delText>
              </w:r>
            </w:del>
            <w:ins w:id="21" w:author="MV SR" w:date="2020-01-15T09:06:00Z">
              <w:r w:rsidR="00EA6A4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ins>
          </w:p>
        </w:tc>
      </w:tr>
      <w:tr w:rsidR="00C31918" w:rsidRPr="00592DDA" w14:paraId="19152A9E" w14:textId="77777777" w:rsidTr="0035404E">
        <w:trPr>
          <w:trHeight w:val="480"/>
        </w:trPr>
        <w:tc>
          <w:tcPr>
            <w:tcW w:w="5000" w:type="pct"/>
            <w:shd w:val="clear" w:color="auto" w:fill="BFBFBF" w:themeFill="background1" w:themeFillShade="BF"/>
          </w:tcPr>
          <w:p w14:paraId="19152A9D" w14:textId="7A1CBA26" w:rsidR="00C31918" w:rsidRPr="00592DDA" w:rsidRDefault="00C31918" w:rsidP="00C319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2DD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Trieda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 </w:t>
            </w:r>
            <w:ins w:id="22" w:author="MV SR" w:date="2020-01-15T09:05:00Z">
              <w:r w:rsidR="00EA6A4D">
                <w:rPr>
                  <w:rFonts w:ascii="Times New Roman" w:hAnsi="Times New Roman" w:cs="Times New Roman"/>
                  <w:b/>
                  <w:color w:val="FFFFFF" w:themeColor="background1"/>
                  <w:sz w:val="28"/>
                  <w:szCs w:val="28"/>
                </w:rPr>
                <w:t xml:space="preserve">výdavkov </w:t>
              </w:r>
            </w:ins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11 - Zásoby</w:t>
            </w:r>
            <w:r w:rsidR="000A15E2">
              <w:rPr>
                <w:rStyle w:val="Odkaznapoznmkupodiarou"/>
                <w:rFonts w:ascii="Times New Roman" w:hAnsi="Times New Roman"/>
                <w:b/>
                <w:color w:val="FFFFFF" w:themeColor="background1"/>
                <w:sz w:val="28"/>
                <w:szCs w:val="28"/>
              </w:rPr>
              <w:footnoteReference w:id="5"/>
            </w:r>
          </w:p>
        </w:tc>
      </w:tr>
      <w:tr w:rsidR="00C31918" w:rsidRPr="00592DDA" w14:paraId="19152AA0" w14:textId="77777777" w:rsidTr="0035404E">
        <w:trPr>
          <w:trHeight w:val="266"/>
        </w:trPr>
        <w:tc>
          <w:tcPr>
            <w:tcW w:w="5000" w:type="pct"/>
            <w:shd w:val="clear" w:color="auto" w:fill="D9D9D9" w:themeFill="background1" w:themeFillShade="D9"/>
          </w:tcPr>
          <w:p w14:paraId="19152A9F" w14:textId="65825A0C" w:rsidR="00C31918" w:rsidRPr="00592DDA" w:rsidRDefault="00EA6A4D" w:rsidP="00C319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ins w:id="29" w:author="MV SR" w:date="2020-01-15T09:04:00Z"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Skupina výdavkov </w:t>
              </w:r>
            </w:ins>
            <w:r w:rsidR="00C31918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  <w:r w:rsidR="00C31918" w:rsidRPr="00E51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191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31918" w:rsidRPr="00E51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1918">
              <w:rPr>
                <w:rFonts w:ascii="Times New Roman" w:hAnsi="Times New Roman" w:cs="Times New Roman"/>
                <w:sz w:val="28"/>
                <w:szCs w:val="28"/>
              </w:rPr>
              <w:t>Zásoby</w:t>
            </w:r>
          </w:p>
        </w:tc>
      </w:tr>
      <w:tr w:rsidR="00284C28" w:rsidRPr="008D1234" w14:paraId="19152AA2" w14:textId="77777777" w:rsidTr="0035404E">
        <w:trPr>
          <w:trHeight w:val="266"/>
        </w:trPr>
        <w:tc>
          <w:tcPr>
            <w:tcW w:w="5000" w:type="pct"/>
            <w:shd w:val="clear" w:color="auto" w:fill="auto"/>
          </w:tcPr>
          <w:p w14:paraId="19152AA1" w14:textId="77777777" w:rsidR="00284C28" w:rsidRPr="00877581" w:rsidRDefault="007B753C" w:rsidP="00877581">
            <w:pPr>
              <w:pStyle w:val="Odsekzoznamu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53C">
              <w:rPr>
                <w:rFonts w:ascii="Times New Roman" w:hAnsi="Times New Roman" w:cs="Times New Roman"/>
                <w:sz w:val="24"/>
                <w:szCs w:val="24"/>
              </w:rPr>
              <w:t>nákup výpočtovej techniky, vrátane príslušenstva;</w:t>
            </w:r>
          </w:p>
        </w:tc>
      </w:tr>
      <w:tr w:rsidR="00B62BAC" w:rsidRPr="008D1234" w14:paraId="19152AA4" w14:textId="77777777" w:rsidTr="0035404E">
        <w:trPr>
          <w:trHeight w:val="60"/>
        </w:trPr>
        <w:tc>
          <w:tcPr>
            <w:tcW w:w="5000" w:type="pct"/>
            <w:shd w:val="clear" w:color="auto" w:fill="auto"/>
          </w:tcPr>
          <w:p w14:paraId="19152AA3" w14:textId="1E58BA11" w:rsidR="00B62BAC" w:rsidRDefault="007B753C" w:rsidP="007B753C">
            <w:pPr>
              <w:pStyle w:val="Odsekzoznamu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7581">
              <w:rPr>
                <w:rFonts w:ascii="Times New Roman" w:hAnsi="Times New Roman" w:cs="Times New Roman"/>
                <w:sz w:val="24"/>
                <w:szCs w:val="24"/>
              </w:rPr>
              <w:t>nákup telekomunikačnej techniky, vrátane príslušenstva</w:t>
            </w:r>
            <w:r w:rsidR="00B62765">
              <w:rPr>
                <w:rStyle w:val="Odkaznapoznmkupodiarou"/>
                <w:rFonts w:ascii="Times New Roman" w:hAnsi="Times New Roman"/>
                <w:sz w:val="24"/>
                <w:szCs w:val="24"/>
              </w:rPr>
              <w:footnoteReference w:id="6"/>
            </w:r>
            <w:ins w:id="30" w:author="MV SR" w:date="2020-01-15T09:06:00Z">
              <w:r w:rsidR="00EA6A4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ins>
            <w:del w:id="31" w:author="MV SR" w:date="2020-01-15T09:06:00Z">
              <w:r w:rsidRPr="00877581" w:rsidDel="00EA6A4D">
                <w:rPr>
                  <w:rFonts w:ascii="Times New Roman" w:hAnsi="Times New Roman" w:cs="Times New Roman"/>
                  <w:sz w:val="24"/>
                  <w:szCs w:val="24"/>
                </w:rPr>
                <w:delText>;</w:delText>
              </w:r>
            </w:del>
          </w:p>
        </w:tc>
      </w:tr>
      <w:tr w:rsidR="00955C33" w:rsidRPr="00592DDA" w14:paraId="19152AA6" w14:textId="77777777" w:rsidTr="0035404E">
        <w:trPr>
          <w:trHeight w:val="480"/>
        </w:trPr>
        <w:tc>
          <w:tcPr>
            <w:tcW w:w="5000" w:type="pct"/>
            <w:shd w:val="clear" w:color="auto" w:fill="BFBFBF" w:themeFill="background1" w:themeFillShade="BF"/>
          </w:tcPr>
          <w:p w14:paraId="19152AA5" w14:textId="3B1E3818" w:rsidR="00955C33" w:rsidRPr="00592DDA" w:rsidRDefault="00955C33" w:rsidP="00955C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2DD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Trieda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 </w:t>
            </w:r>
            <w:ins w:id="32" w:author="MV SR" w:date="2020-01-15T09:05:00Z">
              <w:r w:rsidR="00EA6A4D">
                <w:rPr>
                  <w:rFonts w:ascii="Times New Roman" w:hAnsi="Times New Roman" w:cs="Times New Roman"/>
                  <w:b/>
                  <w:color w:val="FFFFFF" w:themeColor="background1"/>
                  <w:sz w:val="28"/>
                  <w:szCs w:val="28"/>
                </w:rPr>
                <w:t xml:space="preserve">výdavkov </w:t>
              </w:r>
            </w:ins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51 - Služby</w:t>
            </w:r>
          </w:p>
        </w:tc>
      </w:tr>
      <w:tr w:rsidR="00955C33" w:rsidRPr="00592DDA" w14:paraId="19152AA8" w14:textId="77777777" w:rsidTr="0035404E">
        <w:trPr>
          <w:trHeight w:val="266"/>
        </w:trPr>
        <w:tc>
          <w:tcPr>
            <w:tcW w:w="5000" w:type="pct"/>
            <w:shd w:val="clear" w:color="auto" w:fill="D9D9D9" w:themeFill="background1" w:themeFillShade="D9"/>
          </w:tcPr>
          <w:p w14:paraId="19152AA7" w14:textId="54C57053" w:rsidR="00955C33" w:rsidRPr="00592DDA" w:rsidRDefault="00EA6A4D" w:rsidP="00F72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ins w:id="33" w:author="MV SR" w:date="2020-01-15T09:04:00Z"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Skupina výdavkov </w:t>
              </w:r>
            </w:ins>
            <w:r w:rsidR="00F72433"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  <w:r w:rsidR="00955C33" w:rsidRPr="00E51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5C3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55C33" w:rsidRPr="00E51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433">
              <w:rPr>
                <w:rFonts w:ascii="Times New Roman" w:hAnsi="Times New Roman" w:cs="Times New Roman"/>
                <w:sz w:val="28"/>
                <w:szCs w:val="28"/>
              </w:rPr>
              <w:t>Cestovné náhrady</w:t>
            </w:r>
            <w:r w:rsidR="007648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62BAC" w:rsidRPr="008D1234" w14:paraId="19152AAA" w14:textId="77777777" w:rsidTr="0035404E">
        <w:trPr>
          <w:trHeight w:val="60"/>
        </w:trPr>
        <w:tc>
          <w:tcPr>
            <w:tcW w:w="5000" w:type="pct"/>
            <w:shd w:val="clear" w:color="auto" w:fill="auto"/>
          </w:tcPr>
          <w:p w14:paraId="19152AA9" w14:textId="4CE6CDAE" w:rsidR="00B62BAC" w:rsidRPr="00501644" w:rsidRDefault="00501644" w:rsidP="00200157">
            <w:pPr>
              <w:pStyle w:val="Odsekzoznamu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01644">
              <w:rPr>
                <w:rFonts w:ascii="Times New Roman" w:hAnsi="Times New Roman" w:cs="Times New Roman"/>
                <w:sz w:val="24"/>
                <w:szCs w:val="24"/>
              </w:rPr>
              <w:t>tuzemské</w:t>
            </w:r>
            <w:r w:rsidR="007B6BCA">
              <w:rPr>
                <w:rFonts w:ascii="Times New Roman" w:hAnsi="Times New Roman" w:cs="Times New Roman"/>
                <w:sz w:val="24"/>
                <w:szCs w:val="24"/>
              </w:rPr>
              <w:t xml:space="preserve"> a zahraničné</w:t>
            </w:r>
            <w:r w:rsidRPr="0050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157">
              <w:rPr>
                <w:rFonts w:ascii="Times New Roman" w:hAnsi="Times New Roman" w:cs="Times New Roman"/>
                <w:sz w:val="24"/>
                <w:szCs w:val="24"/>
              </w:rPr>
              <w:t xml:space="preserve">cestovné náhrady </w:t>
            </w:r>
            <w:r w:rsidR="00200157" w:rsidRPr="00200157">
              <w:rPr>
                <w:rFonts w:ascii="Times New Roman" w:hAnsi="Times New Roman" w:cs="Times New Roman"/>
                <w:sz w:val="24"/>
                <w:szCs w:val="24"/>
              </w:rPr>
              <w:t>bezprostredne súvisiace s realizáciou HAP (cestovné náhrady na ubytovanie sú oprávnené do výšky stanovených finančných limitov</w:t>
            </w:r>
            <w:r w:rsidR="00200157" w:rsidRPr="0008096A">
              <w:rPr>
                <w:rStyle w:val="Odkaznapoznmkupodiarou"/>
                <w:rFonts w:ascii="Arial Narrow" w:hAnsi="Arial Narrow"/>
              </w:rPr>
              <w:footnoteReference w:id="7"/>
            </w:r>
            <w:r w:rsidR="00200157" w:rsidRPr="0008096A">
              <w:rPr>
                <w:rFonts w:ascii="Arial Narrow" w:hAnsi="Arial Narrow" w:cs="Times New Roman"/>
              </w:rPr>
              <w:t>)</w:t>
            </w:r>
            <w:ins w:id="39" w:author="MV SR" w:date="2020-01-15T09:06:00Z">
              <w:r w:rsidR="00EA6A4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ins>
            <w:del w:id="40" w:author="MV SR" w:date="2020-01-15T09:06:00Z">
              <w:r w:rsidDel="00EA6A4D">
                <w:rPr>
                  <w:rFonts w:ascii="Times New Roman" w:hAnsi="Times New Roman" w:cs="Times New Roman"/>
                  <w:sz w:val="24"/>
                  <w:szCs w:val="24"/>
                </w:rPr>
                <w:delText>;</w:delText>
              </w:r>
            </w:del>
          </w:p>
        </w:tc>
      </w:tr>
      <w:tr w:rsidR="00337AE1" w:rsidRPr="008D1234" w14:paraId="19152AAC" w14:textId="77777777" w:rsidTr="0035404E">
        <w:trPr>
          <w:trHeight w:val="60"/>
        </w:trPr>
        <w:tc>
          <w:tcPr>
            <w:tcW w:w="5000" w:type="pct"/>
            <w:shd w:val="clear" w:color="auto" w:fill="D9D9D9" w:themeFill="background1" w:themeFillShade="D9"/>
          </w:tcPr>
          <w:p w14:paraId="19152AAB" w14:textId="3573048F" w:rsidR="00337AE1" w:rsidRPr="007B6BCA" w:rsidRDefault="00EA6A4D" w:rsidP="00337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ins w:id="41" w:author="MV SR" w:date="2020-01-15T09:04:00Z"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Skupina výdavkov </w:t>
              </w:r>
            </w:ins>
            <w:r w:rsidR="00337AE1">
              <w:rPr>
                <w:rFonts w:ascii="Times New Roman" w:hAnsi="Times New Roman" w:cs="Times New Roman"/>
                <w:sz w:val="28"/>
                <w:szCs w:val="28"/>
              </w:rPr>
              <w:t>518</w:t>
            </w:r>
            <w:r w:rsidR="00337AE1" w:rsidRPr="00E51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7AE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37AE1" w:rsidRPr="00E51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7AE1">
              <w:rPr>
                <w:rFonts w:ascii="Times New Roman" w:hAnsi="Times New Roman" w:cs="Times New Roman"/>
                <w:sz w:val="28"/>
                <w:szCs w:val="28"/>
              </w:rPr>
              <w:t xml:space="preserve">Ostatné služby </w:t>
            </w:r>
          </w:p>
        </w:tc>
      </w:tr>
      <w:tr w:rsidR="00B62BAC" w:rsidRPr="008D1234" w14:paraId="19152AAE" w14:textId="77777777" w:rsidTr="0035404E">
        <w:trPr>
          <w:trHeight w:val="60"/>
        </w:trPr>
        <w:tc>
          <w:tcPr>
            <w:tcW w:w="5000" w:type="pct"/>
            <w:shd w:val="clear" w:color="auto" w:fill="auto"/>
          </w:tcPr>
          <w:p w14:paraId="19152AAD" w14:textId="77777777" w:rsidR="00B62BAC" w:rsidRPr="00337AE1" w:rsidRDefault="004554E1" w:rsidP="0071308D">
            <w:pPr>
              <w:pStyle w:val="Odsekzoznamu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</w:t>
            </w:r>
            <w:r w:rsidRPr="004554E1">
              <w:rPr>
                <w:rFonts w:ascii="Times New Roman" w:hAnsi="Times New Roman" w:cs="Times New Roman"/>
                <w:sz w:val="24"/>
                <w:szCs w:val="24"/>
              </w:rPr>
              <w:t>kolenia, kurzy, semináre, porady, konferencie, sympóziá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62BAC" w:rsidRPr="008D1234" w14:paraId="19152AB0" w14:textId="77777777" w:rsidTr="0035404E">
        <w:trPr>
          <w:trHeight w:val="60"/>
        </w:trPr>
        <w:tc>
          <w:tcPr>
            <w:tcW w:w="5000" w:type="pct"/>
            <w:shd w:val="clear" w:color="auto" w:fill="auto"/>
          </w:tcPr>
          <w:p w14:paraId="19152AAF" w14:textId="77777777" w:rsidR="00B62BAC" w:rsidRPr="004554E1" w:rsidRDefault="004554E1" w:rsidP="0071308D">
            <w:pPr>
              <w:pStyle w:val="Odsekzoznamu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4554E1">
              <w:rPr>
                <w:rFonts w:ascii="Times New Roman" w:hAnsi="Times New Roman" w:cs="Times New Roman"/>
                <w:sz w:val="24"/>
                <w:szCs w:val="24"/>
              </w:rPr>
              <w:t>šeobecné služby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(napr. tlač brožúr a iných publikácií (aj distribúcia));</w:t>
            </w:r>
          </w:p>
        </w:tc>
      </w:tr>
      <w:tr w:rsidR="00B62BAC" w:rsidRPr="008D1234" w14:paraId="19152AB2" w14:textId="77777777" w:rsidTr="0035404E">
        <w:trPr>
          <w:trHeight w:val="60"/>
        </w:trPr>
        <w:tc>
          <w:tcPr>
            <w:tcW w:w="5000" w:type="pct"/>
            <w:shd w:val="clear" w:color="auto" w:fill="auto"/>
          </w:tcPr>
          <w:p w14:paraId="19152AB1" w14:textId="3D4C811B" w:rsidR="00E915DF" w:rsidRPr="008F3630" w:rsidRDefault="008F3630" w:rsidP="00E915DF">
            <w:pPr>
              <w:pStyle w:val="Odsekzoznamu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špeciálne služby (napr. </w:t>
            </w:r>
            <w:r w:rsidRPr="008F3630">
              <w:rPr>
                <w:rFonts w:ascii="Times New Roman" w:hAnsi="Times New Roman" w:cs="Times New Roman"/>
                <w:sz w:val="24"/>
                <w:szCs w:val="24"/>
              </w:rPr>
              <w:t>služby poskytnuté formou outsourcingu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F3630">
              <w:rPr>
                <w:rFonts w:ascii="Times New Roman" w:hAnsi="Times New Roman" w:cs="Times New Roman"/>
                <w:sz w:val="24"/>
                <w:szCs w:val="24"/>
              </w:rPr>
              <w:t>služby externého manažmentu na projekty pre čerpanie finančných prostriedkov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F3630">
              <w:rPr>
                <w:rFonts w:ascii="Times New Roman" w:hAnsi="Times New Roman" w:cs="Times New Roman"/>
                <w:sz w:val="24"/>
                <w:szCs w:val="24"/>
              </w:rPr>
              <w:t>EÚ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91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915DF" w:rsidRPr="008D1234" w14:paraId="2229EA95" w14:textId="77777777" w:rsidTr="0035404E">
        <w:trPr>
          <w:trHeight w:val="60"/>
        </w:trPr>
        <w:tc>
          <w:tcPr>
            <w:tcW w:w="5000" w:type="pct"/>
            <w:shd w:val="clear" w:color="auto" w:fill="auto"/>
          </w:tcPr>
          <w:p w14:paraId="4C6A396D" w14:textId="195E448B" w:rsidR="00E915DF" w:rsidRPr="00E915DF" w:rsidRDefault="00E915DF" w:rsidP="00E915DF">
            <w:pPr>
              <w:pStyle w:val="Odsekzoznamu"/>
              <w:numPr>
                <w:ilvl w:val="0"/>
                <w:numId w:val="5"/>
              </w:numPr>
              <w:spacing w:before="80" w:after="8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5DF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výroba a osadenie dočasného (veľkoplošného) pútača a stálej tabule </w:t>
            </w:r>
            <w:r w:rsidRPr="00E915DF">
              <w:rPr>
                <w:rFonts w:ascii="Times New Roman" w:hAnsi="Times New Roman" w:cs="Times New Roman"/>
                <w:sz w:val="24"/>
                <w:szCs w:val="24"/>
                <w:u w:val="single"/>
                <w:lang w:eastAsia="sk-SK"/>
              </w:rPr>
              <w:t>alebo</w:t>
            </w:r>
            <w:r w:rsidRPr="00E915DF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plagátu</w:t>
            </w:r>
            <w:r w:rsidRPr="00E915DF">
              <w:rPr>
                <w:rStyle w:val="Odkaznapoznmkupodiarou"/>
                <w:rFonts w:ascii="Times New Roman" w:hAnsi="Times New Roman"/>
                <w:sz w:val="24"/>
                <w:szCs w:val="24"/>
                <w:lang w:eastAsia="sk-SK"/>
              </w:rPr>
              <w:footnoteReference w:id="8"/>
            </w:r>
            <w:r w:rsidRPr="00E91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5DF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(nepriame výdavky)</w:t>
            </w:r>
            <w:r w:rsidRPr="00E915DF">
              <w:rPr>
                <w:rStyle w:val="Odkaznapoznmkupodiarou"/>
                <w:rFonts w:ascii="Times New Roman" w:hAnsi="Times New Roman"/>
                <w:sz w:val="24"/>
                <w:szCs w:val="24"/>
                <w:lang w:eastAsia="sk-SK"/>
              </w:rPr>
              <w:footnoteReference w:id="9"/>
            </w:r>
            <w:r w:rsidRPr="00E915DF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E915DF">
              <w:rPr>
                <w:rFonts w:ascii="Times New Roman" w:hAnsi="Times New Roman" w:cs="Times New Roman"/>
                <w:sz w:val="24"/>
                <w:szCs w:val="24"/>
              </w:rPr>
              <w:t>do výšky stanovených finančných limitov</w:t>
            </w:r>
            <w:r w:rsidRPr="00E915D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E915DF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;</w:t>
            </w:r>
          </w:p>
        </w:tc>
      </w:tr>
      <w:tr w:rsidR="00E915DF" w:rsidRPr="008D1234" w14:paraId="6255C7E8" w14:textId="77777777" w:rsidTr="0035404E">
        <w:trPr>
          <w:trHeight w:val="60"/>
        </w:trPr>
        <w:tc>
          <w:tcPr>
            <w:tcW w:w="5000" w:type="pct"/>
            <w:shd w:val="clear" w:color="auto" w:fill="auto"/>
          </w:tcPr>
          <w:p w14:paraId="35C1AEA5" w14:textId="6F1F6C75" w:rsidR="00E915DF" w:rsidRPr="00E915DF" w:rsidRDefault="00E915DF" w:rsidP="00EA6A4D">
            <w:pPr>
              <w:numPr>
                <w:ilvl w:val="0"/>
                <w:numId w:val="5"/>
              </w:num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výdavky na publikovanie článkov 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projekte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7</w:t>
            </w:r>
            <w:r w:rsidRPr="00E91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(nepriame výdavky) </w:t>
            </w:r>
            <w:r w:rsidRPr="00E915DF">
              <w:rPr>
                <w:rFonts w:ascii="Times New Roman" w:hAnsi="Times New Roman" w:cs="Times New Roman"/>
                <w:sz w:val="24"/>
                <w:szCs w:val="24"/>
              </w:rPr>
              <w:t>do výšky stanoveného finančného limitu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ins w:id="42" w:author="MV SR" w:date="2020-01-15T09:07:00Z">
              <w:r w:rsidR="00EA6A4D" w:rsidRPr="00E915DF"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t>.</w:t>
              </w:r>
            </w:ins>
          </w:p>
        </w:tc>
      </w:tr>
      <w:tr w:rsidR="00C97246" w:rsidRPr="00592DDA" w14:paraId="19152AB4" w14:textId="77777777" w:rsidTr="0035404E">
        <w:trPr>
          <w:trHeight w:val="480"/>
        </w:trPr>
        <w:tc>
          <w:tcPr>
            <w:tcW w:w="5000" w:type="pct"/>
            <w:shd w:val="clear" w:color="auto" w:fill="BFBFBF" w:themeFill="background1" w:themeFillShade="BF"/>
          </w:tcPr>
          <w:p w14:paraId="19152AB3" w14:textId="115AC6F7" w:rsidR="00C97246" w:rsidRPr="00592DDA" w:rsidRDefault="00C97246" w:rsidP="00C97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2DD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Trieda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 </w:t>
            </w:r>
            <w:ins w:id="43" w:author="MV SR" w:date="2020-01-15T09:05:00Z">
              <w:r w:rsidR="00EA6A4D">
                <w:rPr>
                  <w:rFonts w:ascii="Times New Roman" w:hAnsi="Times New Roman" w:cs="Times New Roman"/>
                  <w:b/>
                  <w:color w:val="FFFFFF" w:themeColor="background1"/>
                  <w:sz w:val="28"/>
                  <w:szCs w:val="28"/>
                </w:rPr>
                <w:t xml:space="preserve">výdavkov </w:t>
              </w:r>
            </w:ins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52 – Osobné výdavky</w:t>
            </w:r>
          </w:p>
        </w:tc>
      </w:tr>
      <w:tr w:rsidR="00C97246" w:rsidRPr="00592DDA" w14:paraId="19152AB6" w14:textId="77777777" w:rsidTr="0035404E">
        <w:trPr>
          <w:trHeight w:val="266"/>
        </w:trPr>
        <w:tc>
          <w:tcPr>
            <w:tcW w:w="5000" w:type="pct"/>
            <w:shd w:val="clear" w:color="auto" w:fill="D9D9D9" w:themeFill="background1" w:themeFillShade="D9"/>
          </w:tcPr>
          <w:p w14:paraId="19152AB5" w14:textId="1882A4B7" w:rsidR="00C97246" w:rsidRPr="00592DDA" w:rsidRDefault="00EA6A4D" w:rsidP="00C972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ins w:id="44" w:author="MV SR" w:date="2020-01-15T09:05:00Z"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Skupina výdavkov </w:t>
              </w:r>
            </w:ins>
            <w:r w:rsidR="00C97246">
              <w:rPr>
                <w:rFonts w:ascii="Times New Roman" w:hAnsi="Times New Roman" w:cs="Times New Roman"/>
                <w:sz w:val="28"/>
                <w:szCs w:val="28"/>
              </w:rPr>
              <w:t>521</w:t>
            </w:r>
            <w:r w:rsidR="00C97246" w:rsidRPr="00E51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724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97246" w:rsidRPr="00E51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7246">
              <w:rPr>
                <w:rFonts w:ascii="Times New Roman" w:hAnsi="Times New Roman" w:cs="Times New Roman"/>
                <w:sz w:val="28"/>
                <w:szCs w:val="28"/>
              </w:rPr>
              <w:t>Mzdové výdavky</w:t>
            </w:r>
            <w:r w:rsidR="00200157">
              <w:rPr>
                <w:rStyle w:val="Odkaznapoznmkupodiarou"/>
                <w:rFonts w:ascii="Times New Roman" w:hAnsi="Times New Roman"/>
                <w:sz w:val="28"/>
                <w:szCs w:val="28"/>
              </w:rPr>
              <w:footnoteReference w:id="10"/>
            </w:r>
            <w:r w:rsidR="00C972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0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62BAC" w:rsidRPr="008D1234" w14:paraId="19152ABA" w14:textId="77777777" w:rsidTr="0035404E">
        <w:trPr>
          <w:trHeight w:val="60"/>
        </w:trPr>
        <w:tc>
          <w:tcPr>
            <w:tcW w:w="5000" w:type="pct"/>
            <w:shd w:val="clear" w:color="auto" w:fill="auto"/>
          </w:tcPr>
          <w:p w14:paraId="2873BE37" w14:textId="2F85D0EC" w:rsidR="00A80AEC" w:rsidRPr="00A80AEC" w:rsidRDefault="00A80AEC" w:rsidP="00E915DF">
            <w:pPr>
              <w:numPr>
                <w:ilvl w:val="0"/>
                <w:numId w:val="6"/>
              </w:numPr>
              <w:spacing w:before="80" w:after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80AEC">
              <w:rPr>
                <w:rFonts w:ascii="Times New Roman" w:hAnsi="Times New Roman" w:cs="Times New Roman"/>
                <w:b/>
                <w:sz w:val="24"/>
                <w:szCs w:val="24"/>
              </w:rPr>
              <w:t>mzdové výdavky zamestnancov</w:t>
            </w:r>
            <w:r w:rsidRPr="00A80AEC">
              <w:rPr>
                <w:rFonts w:ascii="Times New Roman" w:hAnsi="Times New Roman" w:cs="Times New Roman"/>
                <w:sz w:val="24"/>
                <w:szCs w:val="24"/>
              </w:rPr>
              <w:t xml:space="preserve"> bezprostredne súvisiace </w:t>
            </w:r>
            <w:r w:rsidRPr="00A80A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 realizáciou HAP</w:t>
            </w:r>
            <w:r w:rsidRPr="00A80AEC">
              <w:rPr>
                <w:rFonts w:ascii="Times New Roman" w:hAnsi="Times New Roman" w:cs="Times New Roman"/>
                <w:sz w:val="24"/>
                <w:szCs w:val="24"/>
              </w:rPr>
              <w:t xml:space="preserve"> (priame výdavky) do výšky stanovených finančných limitov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A80A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9152AB8" w14:textId="5D08D18D" w:rsidR="008424AF" w:rsidRDefault="008424AF" w:rsidP="00E915DF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odmeny</w:t>
            </w:r>
            <w:r w:rsidR="00200157">
              <w:rPr>
                <w:rFonts w:ascii="Times New Roman" w:hAnsi="Times New Roman" w:cs="Times New Roman"/>
                <w:sz w:val="24"/>
                <w:szCs w:val="24"/>
              </w:rPr>
              <w:t xml:space="preserve"> za práce vykonané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mimo pracovného pomeru</w:t>
            </w:r>
            <w:r w:rsidR="00A80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AEC" w:rsidRPr="00DE2284">
              <w:rPr>
                <w:rFonts w:ascii="Times New Roman" w:hAnsi="Times New Roman" w:cs="Times New Roman"/>
                <w:sz w:val="24"/>
                <w:szCs w:val="24"/>
              </w:rPr>
              <w:t xml:space="preserve">bezprostredne súvisiace </w:t>
            </w:r>
            <w:r w:rsidR="00A80AEC" w:rsidRPr="00DE22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 realizáciou HAP</w:t>
            </w:r>
            <w:r w:rsidR="00A80AEC" w:rsidRPr="00DE2284">
              <w:rPr>
                <w:rFonts w:ascii="Times New Roman" w:hAnsi="Times New Roman" w:cs="Times New Roman"/>
                <w:sz w:val="24"/>
                <w:szCs w:val="24"/>
              </w:rPr>
              <w:t xml:space="preserve"> (priame výdavky) do výšky stanovených finančných limitov</w:t>
            </w:r>
            <w:r w:rsidR="00A80AE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25022E" w14:textId="025E22FD" w:rsidR="00E915DF" w:rsidRPr="00E915DF" w:rsidRDefault="00E915DF" w:rsidP="00E915DF">
            <w:pPr>
              <w:widowControl w:val="0"/>
              <w:numPr>
                <w:ilvl w:val="0"/>
                <w:numId w:val="6"/>
              </w:numPr>
              <w:spacing w:before="80" w:after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91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mzdové výdavky zamestnancov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prijímateľa bezprostredne súvisiace 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k-SK"/>
              </w:rPr>
              <w:t>s riadením projektu - interné</w:t>
            </w:r>
            <w:r>
              <w:rPr>
                <w:rStyle w:val="Odkaznapoznmkupodiarou"/>
                <w:rFonts w:ascii="Times New Roman" w:eastAsia="Times New Roman" w:hAnsi="Times New Roman"/>
                <w:sz w:val="24"/>
                <w:szCs w:val="24"/>
                <w:u w:val="single"/>
                <w:lang w:eastAsia="sk-SK"/>
              </w:rPr>
              <w:footnoteReference w:id="11"/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(nepriame výdavky) do výšky </w:t>
            </w:r>
            <w:r w:rsidRPr="00E915DF">
              <w:rPr>
                <w:rFonts w:ascii="Times New Roman" w:hAnsi="Times New Roman" w:cs="Times New Roman"/>
                <w:sz w:val="24"/>
                <w:szCs w:val="24"/>
              </w:rPr>
              <w:t>stanoveného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finančného limitu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6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;</w:t>
            </w:r>
          </w:p>
          <w:p w14:paraId="19152AB9" w14:textId="365C0582" w:rsidR="00B62BAC" w:rsidRPr="00C97246" w:rsidRDefault="00E915DF" w:rsidP="00F14E4F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odmeny za práce vykonané mimo pracovného pomeru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bezprostredne súvisiace 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k-SK"/>
              </w:rPr>
              <w:t xml:space="preserve">s riadením projektu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k-SK"/>
              </w:rPr>
              <w:t>–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k-SK"/>
              </w:rPr>
              <w:t xml:space="preserve"> interné</w:t>
            </w:r>
            <w:r w:rsidR="00F14E4F" w:rsidRPr="00F14E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sk-SK"/>
              </w:rPr>
              <w:t>10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(nepriame výdavky) do výšky </w:t>
            </w:r>
            <w:r w:rsidRPr="00E915DF">
              <w:rPr>
                <w:rFonts w:ascii="Times New Roman" w:hAnsi="Times New Roman" w:cs="Times New Roman"/>
                <w:sz w:val="24"/>
                <w:szCs w:val="24"/>
              </w:rPr>
              <w:t>stanoveného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finančného limitu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6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.</w:t>
            </w:r>
          </w:p>
        </w:tc>
      </w:tr>
    </w:tbl>
    <w:p w14:paraId="19152ABB" w14:textId="77777777" w:rsidR="008D1234" w:rsidRPr="00DC7648" w:rsidRDefault="008D1234" w:rsidP="00E915DF">
      <w:pPr>
        <w:tabs>
          <w:tab w:val="left" w:pos="2715"/>
        </w:tabs>
      </w:pPr>
    </w:p>
    <w:sectPr w:rsidR="008D1234" w:rsidRPr="00DC7648" w:rsidSect="0096691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E12DF" w14:textId="77777777" w:rsidR="00D24700" w:rsidRDefault="00D24700" w:rsidP="00AD61A5">
      <w:pPr>
        <w:spacing w:after="0" w:line="240" w:lineRule="auto"/>
      </w:pPr>
      <w:r>
        <w:separator/>
      </w:r>
    </w:p>
  </w:endnote>
  <w:endnote w:type="continuationSeparator" w:id="0">
    <w:p w14:paraId="48C88CDD" w14:textId="77777777" w:rsidR="00D24700" w:rsidRDefault="00D24700" w:rsidP="00AD61A5">
      <w:pPr>
        <w:spacing w:after="0" w:line="240" w:lineRule="auto"/>
      </w:pPr>
      <w:r>
        <w:continuationSeparator/>
      </w:r>
    </w:p>
  </w:endnote>
  <w:endnote w:type="continuationNotice" w:id="1">
    <w:p w14:paraId="73FC9D19" w14:textId="77777777" w:rsidR="00D24700" w:rsidRDefault="00D247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75709" w14:textId="77777777" w:rsidR="00D24700" w:rsidRDefault="00D24700" w:rsidP="00AD61A5">
      <w:pPr>
        <w:spacing w:after="0" w:line="240" w:lineRule="auto"/>
      </w:pPr>
      <w:r>
        <w:separator/>
      </w:r>
    </w:p>
  </w:footnote>
  <w:footnote w:type="continuationSeparator" w:id="0">
    <w:p w14:paraId="44E01C1D" w14:textId="77777777" w:rsidR="00D24700" w:rsidRDefault="00D24700" w:rsidP="00AD61A5">
      <w:pPr>
        <w:spacing w:after="0" w:line="240" w:lineRule="auto"/>
      </w:pPr>
      <w:r>
        <w:continuationSeparator/>
      </w:r>
    </w:p>
  </w:footnote>
  <w:footnote w:type="continuationNotice" w:id="1">
    <w:p w14:paraId="6D061C69" w14:textId="77777777" w:rsidR="00D24700" w:rsidRDefault="00D24700">
      <w:pPr>
        <w:spacing w:after="0" w:line="240" w:lineRule="auto"/>
      </w:pPr>
    </w:p>
  </w:footnote>
  <w:footnote w:id="2">
    <w:p w14:paraId="19152AC8" w14:textId="77777777" w:rsidR="005330B7" w:rsidRDefault="005330B7" w:rsidP="00D2740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27408">
        <w:t>Radia sa sem zložky nehmotného majetku, ktorých ocenenie je vyššie ako suma 2 400 EUR a doba použiteľnosti dlhšia ako jeden rok. Podľa rozhodnutia účtovnej jednotky/prijímateľa sem možno zaradiť aj dlhodobý nehmotný majetok, ktorého ocenenie sa rovná tejto sume alebo je nižšie, ak doba použiteľnosti tohto majetku je dlhšia ako jeden rok a účtovná jednotka postupuje v súlade so svojou internou smernicou k postupom účtovania.</w:t>
      </w:r>
    </w:p>
  </w:footnote>
  <w:footnote w:id="3">
    <w:p w14:paraId="19152AC9" w14:textId="6B4C5898" w:rsidR="00432591" w:rsidRDefault="00432591" w:rsidP="003F4CC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32591">
        <w:t xml:space="preserve">Radí sa sem hmotný majetok, ktorý má samostatné technicko-ekonomické určenie s dobou použiteľnosti dlhšou ako jeden rok a v ocenení vyššom ako je suma 1 700 EUR. Podľa rozhodnutia účtovnej jednotky/prijímateľa sem možno zaradiť aj dlhodobý hmotný majetok, ktorého ocenenie sa rovná tejto sume alebo je nižšie, ak doba použiteľnosti tohto majetku je dlhšia ako jeden rok a účtovná jednotka postupuje </w:t>
      </w:r>
      <w:r w:rsidR="000A5157">
        <w:t xml:space="preserve">                           </w:t>
      </w:r>
      <w:r w:rsidRPr="00432591">
        <w:t xml:space="preserve">v súlade so svojou internou smernicou k postupom účtovania.  </w:t>
      </w:r>
    </w:p>
  </w:footnote>
  <w:footnote w:id="4">
    <w:p w14:paraId="19152ACA" w14:textId="77777777" w:rsidR="005330B7" w:rsidRDefault="005330B7" w:rsidP="000A15E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Pri obstarávaní výpočtovej techniky sa pre potreby ekonomickej klasifikácie pod pojmom počítač rozumie monitor, hardvér, klávesnica a myš. Príslušenstvo k počítaču je všetko, čo sa priradí k hlavnej veci – počítaču súčasne alebo dodatočne, tvorí s hlavnou vecou jeden celok a je súčasťou jeho ocenenia (napr. tlačiareň, podávač k tlačiarni, modem, skener k počítaču). Pokiaľ príslušné predmety netvoria s hlavnou vecou jeden majetkový celok, ide o samostatné hnuteľné veci a kritérium pre zatriedenie výdavkov je obstarávacia cena. </w:t>
      </w:r>
    </w:p>
  </w:footnote>
  <w:footnote w:id="5">
    <w:p w14:paraId="19152ACB" w14:textId="1E8B40B6" w:rsidR="000A15E2" w:rsidRDefault="000A15E2" w:rsidP="000A15E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0A15E2">
        <w:t>V rámci triedy</w:t>
      </w:r>
      <w:ins w:id="23" w:author="MV SR" w:date="2020-01-15T09:32:00Z">
        <w:r w:rsidR="00602096">
          <w:t xml:space="preserve"> výdavkov</w:t>
        </w:r>
      </w:ins>
      <w:r w:rsidRPr="000A15E2">
        <w:t xml:space="preserve"> sa zaraďujú hnuteľné veci s dobou použiteľnosti najviac jeden rok bez ohľadu na obstarávaciu cenu. </w:t>
      </w:r>
      <w:r w:rsidRPr="000A15E2">
        <w:t xml:space="preserve">V danej triede </w:t>
      </w:r>
      <w:ins w:id="24" w:author="MV SR" w:date="2020-01-15T09:33:00Z">
        <w:r w:rsidR="00602096">
          <w:t xml:space="preserve">výdavkov </w:t>
        </w:r>
      </w:ins>
      <w:r w:rsidRPr="000A15E2">
        <w:t xml:space="preserve">sa vykazuje aj hmotný majetok, ktorý nie je definovaný ako dlhodobý hmotný majetok (trieda </w:t>
      </w:r>
      <w:ins w:id="25" w:author="MV SR" w:date="2020-01-15T09:33:00Z">
        <w:r w:rsidR="00602096">
          <w:t xml:space="preserve">výdavkov </w:t>
        </w:r>
      </w:ins>
      <w:r w:rsidRPr="000A15E2">
        <w:t>02)</w:t>
      </w:r>
      <w:ins w:id="26" w:author="MV SR" w:date="2020-01-15T10:29:00Z">
        <w:r w:rsidR="00FC18CD">
          <w:t>.</w:t>
        </w:r>
      </w:ins>
      <w:bookmarkStart w:id="27" w:name="_GoBack"/>
      <w:bookmarkEnd w:id="27"/>
      <w:del w:id="28" w:author="MV SR" w:date="2020-01-15T10:29:00Z">
        <w:r w:rsidRPr="000A15E2" w:rsidDel="00FC18CD">
          <w:delText xml:space="preserve"> </w:delText>
        </w:r>
      </w:del>
      <w:r w:rsidRPr="000A15E2">
        <w:t xml:space="preserve"> </w:t>
      </w:r>
    </w:p>
  </w:footnote>
  <w:footnote w:id="6">
    <w:p w14:paraId="19152ACC" w14:textId="77777777" w:rsidR="00B62765" w:rsidRDefault="00B62765" w:rsidP="000A15E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Vrátane špeciálneho spojovacieho a zabezpečovacieho materiálu a materiálu pre zabezpečenie zvukového a obrazového spojenia. Samostatné zariadenia na prenos informácií pripojené na rozvodné siete.</w:t>
      </w:r>
    </w:p>
  </w:footnote>
  <w:footnote w:id="7">
    <w:p w14:paraId="01A40DE0" w14:textId="55622E2D" w:rsidR="00200157" w:rsidRPr="0099352E" w:rsidRDefault="00200157" w:rsidP="00200157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99352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99352E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200157">
        <w:t xml:space="preserve">Limity pre tento oprávnený výdavok sú uvedené </w:t>
      </w:r>
      <w:ins w:id="34" w:author="MV SR" w:date="2020-01-15T09:02:00Z">
        <w:r w:rsidR="00EA6A4D">
          <w:t xml:space="preserve">v </w:t>
        </w:r>
      </w:ins>
      <w:del w:id="35" w:author="MV SR" w:date="2020-01-15T09:02:00Z">
        <w:r w:rsidRPr="00200157" w:rsidDel="00EA6A4D">
          <w:delText xml:space="preserve">v </w:delText>
        </w:r>
        <w:r w:rsidRPr="00200157" w:rsidDel="00EA6A4D">
          <w:rPr>
            <w:u w:val="single"/>
          </w:rPr>
          <w:delText>prílohe č. 2</w:delText>
        </w:r>
        <w:r w:rsidRPr="00200157" w:rsidDel="00EA6A4D">
          <w:delText xml:space="preserve"> </w:delText>
        </w:r>
      </w:del>
      <w:r w:rsidRPr="00200157">
        <w:rPr>
          <w:i/>
        </w:rPr>
        <w:t>Príručk</w:t>
      </w:r>
      <w:del w:id="36" w:author="MV SR" w:date="2020-01-15T09:02:00Z">
        <w:r w:rsidRPr="00200157" w:rsidDel="00EA6A4D">
          <w:rPr>
            <w:i/>
          </w:rPr>
          <w:delText>y</w:delText>
        </w:r>
      </w:del>
      <w:ins w:id="37" w:author="MV SR" w:date="2020-01-15T09:02:00Z">
        <w:r w:rsidR="00EA6A4D">
          <w:rPr>
            <w:i/>
          </w:rPr>
          <w:t>e</w:t>
        </w:r>
      </w:ins>
      <w:r w:rsidRPr="00200157">
        <w:rPr>
          <w:i/>
        </w:rPr>
        <w:t xml:space="preserve"> k oprávnenosti výdavkov</w:t>
      </w:r>
      <w:del w:id="38" w:author="MV SR" w:date="2020-01-15T09:02:00Z">
        <w:r w:rsidRPr="00200157" w:rsidDel="00EA6A4D">
          <w:delText xml:space="preserve"> - </w:delText>
        </w:r>
        <w:r w:rsidRPr="00200157" w:rsidDel="00EA6A4D">
          <w:rPr>
            <w:u w:val="single"/>
          </w:rPr>
          <w:delText>Finančné a percentuálne limity</w:delText>
        </w:r>
        <w:r w:rsidRPr="007F6D83" w:rsidDel="00EA6A4D">
          <w:delText>, verzia 1.9</w:delText>
        </w:r>
      </w:del>
      <w:r w:rsidRPr="007F6D83">
        <w:t>.</w:t>
      </w:r>
    </w:p>
  </w:footnote>
  <w:footnote w:id="8">
    <w:p w14:paraId="580088F6" w14:textId="32A5EAC8" w:rsidR="00E915DF" w:rsidRPr="007F6D83" w:rsidRDefault="00E915DF" w:rsidP="008601F8">
      <w:pPr>
        <w:pStyle w:val="Textpoznmkypodiarou"/>
        <w:tabs>
          <w:tab w:val="left" w:pos="284"/>
        </w:tabs>
        <w:jc w:val="both"/>
        <w:rPr>
          <w:sz w:val="18"/>
          <w:szCs w:val="18"/>
        </w:rPr>
      </w:pPr>
      <w:r w:rsidRPr="007F6D83">
        <w:rPr>
          <w:rStyle w:val="Odkaznapoznmkupodiarou"/>
          <w:sz w:val="18"/>
          <w:szCs w:val="18"/>
        </w:rPr>
        <w:footnoteRef/>
      </w:r>
      <w:r w:rsidR="008601F8">
        <w:rPr>
          <w:sz w:val="18"/>
          <w:szCs w:val="18"/>
        </w:rPr>
        <w:t xml:space="preserve"> </w:t>
      </w:r>
      <w:r w:rsidRPr="007F6D83">
        <w:rPr>
          <w:sz w:val="18"/>
          <w:szCs w:val="18"/>
        </w:rPr>
        <w:t>Výdavky, ktoré súvisia s informovaním verejnosti o podpore, ktorú projekt získal z európskych štrukturálnych a</w:t>
      </w:r>
      <w:r w:rsidR="008601F8">
        <w:rPr>
          <w:sz w:val="18"/>
          <w:szCs w:val="18"/>
        </w:rPr>
        <w:t> </w:t>
      </w:r>
      <w:r w:rsidRPr="007F6D83">
        <w:rPr>
          <w:sz w:val="18"/>
          <w:szCs w:val="18"/>
        </w:rPr>
        <w:t>investičných</w:t>
      </w:r>
      <w:r w:rsidR="008601F8">
        <w:rPr>
          <w:sz w:val="18"/>
          <w:szCs w:val="18"/>
        </w:rPr>
        <w:t xml:space="preserve">  </w:t>
      </w:r>
      <w:r w:rsidRPr="007F6D83">
        <w:rPr>
          <w:sz w:val="18"/>
          <w:szCs w:val="18"/>
        </w:rPr>
        <w:t xml:space="preserve"> fondov (ďalej len „EŠIF“) a štátneho rozpočtu SR (ďalej len „ŠR SR“) na jeho spolufinancovanie. Jednotlivé nástroje pre informovanie a komunikáciu (vrátane technických parametrov a minimálnych požiadaviek) sú bližšie špecifikované v platnej verzii </w:t>
      </w:r>
      <w:hyperlink r:id="rId1" w:history="1">
        <w:r w:rsidRPr="007F6D83">
          <w:rPr>
            <w:rStyle w:val="Hypertextovprepojenie"/>
            <w:i/>
            <w:color w:val="0000FF"/>
            <w:sz w:val="18"/>
            <w:szCs w:val="18"/>
          </w:rPr>
          <w:t>Manuálu pre informovanie a komunikáciu</w:t>
        </w:r>
        <w:r w:rsidRPr="007F6D83">
          <w:rPr>
            <w:rStyle w:val="Hypertextovprepojenie"/>
            <w:color w:val="0000FF"/>
            <w:sz w:val="18"/>
            <w:szCs w:val="18"/>
          </w:rPr>
          <w:t xml:space="preserve"> pre OP KŽP</w:t>
        </w:r>
      </w:hyperlink>
      <w:r w:rsidRPr="007F6D83">
        <w:rPr>
          <w:sz w:val="18"/>
          <w:szCs w:val="18"/>
        </w:rPr>
        <w:t>.</w:t>
      </w:r>
    </w:p>
  </w:footnote>
  <w:footnote w:id="9">
    <w:p w14:paraId="27932CD8" w14:textId="73ABCBBF" w:rsidR="00E915DF" w:rsidRPr="007F6D83" w:rsidRDefault="00E915DF" w:rsidP="008601F8">
      <w:pPr>
        <w:pStyle w:val="Textpoznmkypodiarou"/>
        <w:jc w:val="both"/>
        <w:rPr>
          <w:sz w:val="18"/>
          <w:szCs w:val="18"/>
        </w:rPr>
      </w:pPr>
      <w:r w:rsidRPr="007F6D83">
        <w:rPr>
          <w:rStyle w:val="Odkaznapoznmkupodiarou"/>
          <w:sz w:val="18"/>
          <w:szCs w:val="18"/>
        </w:rPr>
        <w:footnoteRef/>
      </w:r>
      <w:r w:rsidRPr="007F6D83">
        <w:rPr>
          <w:sz w:val="18"/>
          <w:szCs w:val="18"/>
        </w:rPr>
        <w:t xml:space="preserve"> Pre všetky </w:t>
      </w:r>
      <w:r w:rsidRPr="007F6D83">
        <w:rPr>
          <w:sz w:val="18"/>
          <w:szCs w:val="18"/>
          <w:u w:val="single"/>
        </w:rPr>
        <w:t>nepriame výdavky</w:t>
      </w:r>
      <w:r w:rsidRPr="007F6D83">
        <w:rPr>
          <w:sz w:val="18"/>
          <w:szCs w:val="18"/>
        </w:rPr>
        <w:t xml:space="preserve"> platí, že súhrnne nesmú prekročiť stanovený percentuálny limit pre nepriame výdavky, t.</w:t>
      </w:r>
      <w:r w:rsidR="008601F8">
        <w:rPr>
          <w:sz w:val="18"/>
          <w:szCs w:val="18"/>
        </w:rPr>
        <w:t xml:space="preserve"> </w:t>
      </w:r>
      <w:r w:rsidRPr="007F6D83">
        <w:rPr>
          <w:sz w:val="18"/>
          <w:szCs w:val="18"/>
        </w:rPr>
        <w:t>j. max. 3 % celkových oprávnených priamych výdavkov na projekt pri investičných projektoch, resp. 7 % pri neinvestičných projektoch (i</w:t>
      </w:r>
      <w:r w:rsidRPr="007F6D83">
        <w:rPr>
          <w:bCs/>
          <w:sz w:val="18"/>
          <w:szCs w:val="18"/>
        </w:rPr>
        <w:t xml:space="preserve">nvestičný projekt </w:t>
      </w:r>
      <w:r w:rsidRPr="007F6D83">
        <w:rPr>
          <w:sz w:val="18"/>
          <w:szCs w:val="18"/>
        </w:rPr>
        <w:t xml:space="preserve">- projekt zameraný predovšetkým na výstavbu a nákup nehnuteľností, technické zhodnotenie nehnuteľností, nákup strojov a technológií a pod., ktorého výsledkom je dlhodobý hmotný a/alebo nehmotný majetok </w:t>
      </w:r>
      <w:r w:rsidR="008601F8">
        <w:rPr>
          <w:sz w:val="18"/>
          <w:szCs w:val="18"/>
        </w:rPr>
        <w:t xml:space="preserve">                  </w:t>
      </w:r>
      <w:r w:rsidRPr="007F6D83">
        <w:rPr>
          <w:sz w:val="18"/>
          <w:szCs w:val="18"/>
        </w:rPr>
        <w:t xml:space="preserve">v zmysle zákona o účtovníctve a zákona o dani z príjmov, a v rámci ktorého výdavky na obstaranie dlhodobého hmotného </w:t>
      </w:r>
      <w:r w:rsidR="008601F8">
        <w:rPr>
          <w:sz w:val="18"/>
          <w:szCs w:val="18"/>
        </w:rPr>
        <w:t xml:space="preserve">              </w:t>
      </w:r>
      <w:r w:rsidRPr="007F6D83">
        <w:rPr>
          <w:sz w:val="18"/>
          <w:szCs w:val="18"/>
        </w:rPr>
        <w:t>a nehmotného majetku prekročia 40 % celkových oprávnených výdavkov na projekt).</w:t>
      </w:r>
    </w:p>
  </w:footnote>
  <w:footnote w:id="10">
    <w:p w14:paraId="3300DCA9" w14:textId="4A14F9D8" w:rsidR="00200157" w:rsidRPr="008601F8" w:rsidRDefault="00200157" w:rsidP="008601F8">
      <w:pPr>
        <w:pStyle w:val="Textpoznmkypodiarou"/>
        <w:jc w:val="both"/>
      </w:pPr>
      <w:r w:rsidRPr="008601F8">
        <w:rPr>
          <w:rStyle w:val="Odkaznapoznmkupodiarou"/>
        </w:rPr>
        <w:footnoteRef/>
      </w:r>
      <w:r w:rsidRPr="008601F8">
        <w:t xml:space="preserve"> </w:t>
      </w:r>
      <w:r w:rsidRPr="007F6D83">
        <w:rPr>
          <w:sz w:val="18"/>
          <w:szCs w:val="18"/>
        </w:rPr>
        <w:t xml:space="preserve">Základným oprávneným výdavkom v oblasti osobných výdavkov je </w:t>
      </w:r>
      <w:r w:rsidRPr="007F6D83">
        <w:rPr>
          <w:b/>
          <w:sz w:val="18"/>
          <w:szCs w:val="18"/>
        </w:rPr>
        <w:t>celková cena práce</w:t>
      </w:r>
      <w:r w:rsidRPr="007F6D83">
        <w:rPr>
          <w:sz w:val="18"/>
          <w:szCs w:val="18"/>
        </w:rPr>
        <w:t xml:space="preserve"> (t.</w:t>
      </w:r>
      <w:r w:rsidR="007F6D83">
        <w:rPr>
          <w:sz w:val="18"/>
          <w:szCs w:val="18"/>
        </w:rPr>
        <w:t xml:space="preserve"> </w:t>
      </w:r>
      <w:r w:rsidRPr="007F6D83">
        <w:rPr>
          <w:sz w:val="18"/>
          <w:szCs w:val="18"/>
        </w:rPr>
        <w:t xml:space="preserve">j. hrubá mzda, resp. odmena </w:t>
      </w:r>
      <w:r w:rsidR="008601F8">
        <w:rPr>
          <w:sz w:val="18"/>
          <w:szCs w:val="18"/>
        </w:rPr>
        <w:t xml:space="preserve">           </w:t>
      </w:r>
      <w:r w:rsidRPr="007F6D83">
        <w:rPr>
          <w:sz w:val="18"/>
          <w:szCs w:val="18"/>
        </w:rPr>
        <w:t>za vykonanú prácu a zákonné odvody zamestnávateľa). Zložky mzdy ako odmeny (</w:t>
      </w:r>
      <w:r w:rsidRPr="007F6D83">
        <w:rPr>
          <w:sz w:val="18"/>
          <w:szCs w:val="18"/>
          <w:u w:val="single"/>
        </w:rPr>
        <w:t>okrem</w:t>
      </w:r>
      <w:r w:rsidRPr="007F6D83">
        <w:rPr>
          <w:sz w:val="18"/>
          <w:szCs w:val="18"/>
        </w:rPr>
        <w:t xml:space="preserve"> odmien poskytnutých zamestnancovi, ktorý pracuje iba na projekte/-och spolufinancovanom/-</w:t>
      </w:r>
      <w:proofErr w:type="spellStart"/>
      <w:r w:rsidRPr="007F6D83">
        <w:rPr>
          <w:sz w:val="18"/>
          <w:szCs w:val="18"/>
        </w:rPr>
        <w:t>ých</w:t>
      </w:r>
      <w:proofErr w:type="spellEnd"/>
      <w:r w:rsidRPr="007F6D83">
        <w:rPr>
          <w:sz w:val="18"/>
          <w:szCs w:val="18"/>
        </w:rPr>
        <w:t xml:space="preserve"> z EŠIF a ŠR SR), odstupné, odchodné, preplatenie dovolenky pri odchode a dovolenka nad rámec alikvotnej časti za odpracované dni na projekte patria medzi </w:t>
      </w:r>
      <w:r w:rsidRPr="007F6D83">
        <w:rPr>
          <w:sz w:val="18"/>
          <w:szCs w:val="18"/>
          <w:u w:val="single"/>
        </w:rPr>
        <w:t>neoprávnené</w:t>
      </w:r>
      <w:r w:rsidRPr="007F6D83">
        <w:rPr>
          <w:sz w:val="18"/>
          <w:szCs w:val="18"/>
        </w:rPr>
        <w:t xml:space="preserve">. Medzi </w:t>
      </w:r>
      <w:r w:rsidRPr="007F6D83">
        <w:rPr>
          <w:sz w:val="18"/>
          <w:szCs w:val="18"/>
          <w:u w:val="single"/>
        </w:rPr>
        <w:t>neoprávnené</w:t>
      </w:r>
      <w:r w:rsidRPr="007F6D83">
        <w:rPr>
          <w:sz w:val="18"/>
          <w:szCs w:val="18"/>
        </w:rPr>
        <w:t xml:space="preserve"> položky, ktoré netvoria súčasť hrubej mzdy, patria daňový bonus, príspevky zamestnávateľa zo sociálneho fondu a na doplnkové dôchodkové sporenie (DDS).</w:t>
      </w:r>
    </w:p>
  </w:footnote>
  <w:footnote w:id="11">
    <w:p w14:paraId="7070E686" w14:textId="068B1009" w:rsidR="00E915DF" w:rsidRDefault="00E915DF" w:rsidP="008601F8">
      <w:pPr>
        <w:pStyle w:val="Textpoznmkypodiarou"/>
        <w:jc w:val="both"/>
      </w:pPr>
      <w:r w:rsidRPr="008601F8">
        <w:rPr>
          <w:rStyle w:val="Odkaznapoznmkupodiarou"/>
        </w:rPr>
        <w:footnoteRef/>
      </w:r>
      <w:r w:rsidRPr="008601F8">
        <w:t xml:space="preserve"> </w:t>
      </w:r>
      <w:r w:rsidRPr="007F6D83">
        <w:rPr>
          <w:sz w:val="18"/>
          <w:szCs w:val="18"/>
        </w:rPr>
        <w:t>Zahŕňa finančné riadenie projektu, monitorovanie projektu (sledovanie čiastkových a celkových výsledkov projektu), činnosti súvisiace s administráciou zmien v projekte, resp. v zmluve o poskytnutí NFP, činnosti súvisiace so zabezpečením pre projekt relevantných nástrojov v oblasti informovania a komunikácie, činnosti podporného charakteru súvisiace s realizáciou verejných obstarávaní pre účely projektu a pod.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52AC6" w14:textId="101435ED" w:rsidR="005330B7" w:rsidRPr="008601F8" w:rsidRDefault="00C6070E" w:rsidP="004A4970">
    <w:pPr>
      <w:pStyle w:val="Hlavika"/>
      <w:rPr>
        <w:rFonts w:ascii="Times New Roman" w:hAnsi="Times New Roman" w:cs="Times New Roman"/>
        <w:i/>
      </w:rPr>
    </w:pPr>
    <w:r>
      <w:rPr>
        <w:i/>
      </w:rPr>
      <w:tab/>
    </w:r>
    <w:r w:rsidRPr="008601F8">
      <w:rPr>
        <w:rFonts w:ascii="Times New Roman" w:hAnsi="Times New Roman" w:cs="Times New Roman"/>
        <w:i/>
      </w:rPr>
      <w:t xml:space="preserve">                                   </w:t>
    </w:r>
    <w:r w:rsidR="004A4970" w:rsidRPr="008601F8">
      <w:rPr>
        <w:rFonts w:ascii="Times New Roman" w:hAnsi="Times New Roman" w:cs="Times New Roman"/>
        <w:i/>
      </w:rPr>
      <w:t xml:space="preserve">         </w:t>
    </w:r>
    <w:r w:rsidR="005330B7" w:rsidRPr="008601F8">
      <w:rPr>
        <w:rFonts w:ascii="Times New Roman" w:hAnsi="Times New Roman" w:cs="Times New Roman"/>
        <w:i/>
      </w:rPr>
      <w:t xml:space="preserve">Príloha č.6a </w:t>
    </w:r>
    <w:r w:rsidR="004A4970" w:rsidRPr="008601F8">
      <w:rPr>
        <w:rFonts w:ascii="Times New Roman" w:hAnsi="Times New Roman" w:cs="Times New Roman"/>
        <w:i/>
      </w:rPr>
      <w:t xml:space="preserve">k Výzve č. 27: </w:t>
    </w:r>
    <w:r w:rsidR="005330B7" w:rsidRPr="008601F8">
      <w:rPr>
        <w:rFonts w:ascii="Times New Roman" w:hAnsi="Times New Roman" w:cs="Times New Roman"/>
        <w:i/>
      </w:rPr>
      <w:t xml:space="preserve"> </w:t>
    </w:r>
    <w:r w:rsidRPr="008601F8">
      <w:rPr>
        <w:rFonts w:ascii="Times New Roman" w:hAnsi="Times New Roman" w:cs="Times New Roman"/>
        <w:i/>
      </w:rPr>
      <w:t>Osobitné podmienky oprávnenosti výdavkov</w:t>
    </w:r>
  </w:p>
  <w:p w14:paraId="19152AC7" w14:textId="77777777" w:rsidR="005330B7" w:rsidRDefault="005330B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10894"/>
    <w:multiLevelType w:val="hybridMultilevel"/>
    <w:tmpl w:val="C6624C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D2D49"/>
    <w:multiLevelType w:val="hybridMultilevel"/>
    <w:tmpl w:val="F48AD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C14FD"/>
    <w:multiLevelType w:val="hybridMultilevel"/>
    <w:tmpl w:val="603EBF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DF0928"/>
    <w:multiLevelType w:val="hybridMultilevel"/>
    <w:tmpl w:val="2AAA49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2D376C"/>
    <w:multiLevelType w:val="hybridMultilevel"/>
    <w:tmpl w:val="B868237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7B3B8C"/>
    <w:multiLevelType w:val="hybridMultilevel"/>
    <w:tmpl w:val="55AE4E1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EAC0723"/>
    <w:multiLevelType w:val="hybridMultilevel"/>
    <w:tmpl w:val="02746D60"/>
    <w:lvl w:ilvl="0" w:tplc="041B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  <w:b/>
        <w:u w:val="none"/>
      </w:rPr>
    </w:lvl>
    <w:lvl w:ilvl="1" w:tplc="53A8CD98">
      <w:numFmt w:val="bullet"/>
      <w:lvlText w:val="•"/>
      <w:lvlJc w:val="left"/>
      <w:pPr>
        <w:ind w:left="2560" w:hanging="705"/>
      </w:pPr>
      <w:rPr>
        <w:rFonts w:ascii="Arial Narrow" w:eastAsia="Times New Roman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>
    <w:nsid w:val="7E282328"/>
    <w:multiLevelType w:val="hybridMultilevel"/>
    <w:tmpl w:val="E3A253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7"/>
  </w:num>
  <w:num w:numId="8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V SR">
    <w15:presenceInfo w15:providerId="None" w15:userId="MV S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AD61A5"/>
    <w:rsid w:val="00086910"/>
    <w:rsid w:val="000A15E2"/>
    <w:rsid w:val="000A5157"/>
    <w:rsid w:val="000C1241"/>
    <w:rsid w:val="00113BA0"/>
    <w:rsid w:val="001164B3"/>
    <w:rsid w:val="001856A9"/>
    <w:rsid w:val="001B048B"/>
    <w:rsid w:val="001C25AE"/>
    <w:rsid w:val="001E6837"/>
    <w:rsid w:val="00200157"/>
    <w:rsid w:val="0020688E"/>
    <w:rsid w:val="002350E9"/>
    <w:rsid w:val="002355AB"/>
    <w:rsid w:val="00246F10"/>
    <w:rsid w:val="00283702"/>
    <w:rsid w:val="00284C28"/>
    <w:rsid w:val="002E2D9B"/>
    <w:rsid w:val="00336DBC"/>
    <w:rsid w:val="00337AE1"/>
    <w:rsid w:val="0035404E"/>
    <w:rsid w:val="00357883"/>
    <w:rsid w:val="0037393B"/>
    <w:rsid w:val="003F4CCA"/>
    <w:rsid w:val="003F72A4"/>
    <w:rsid w:val="0043112F"/>
    <w:rsid w:val="00432591"/>
    <w:rsid w:val="0044184B"/>
    <w:rsid w:val="004554E1"/>
    <w:rsid w:val="00461710"/>
    <w:rsid w:val="004A4970"/>
    <w:rsid w:val="004E299F"/>
    <w:rsid w:val="00501644"/>
    <w:rsid w:val="005330B7"/>
    <w:rsid w:val="005544D3"/>
    <w:rsid w:val="00592DDA"/>
    <w:rsid w:val="005A5787"/>
    <w:rsid w:val="005B692E"/>
    <w:rsid w:val="005F2A9E"/>
    <w:rsid w:val="00602096"/>
    <w:rsid w:val="006A18E6"/>
    <w:rsid w:val="006C37DF"/>
    <w:rsid w:val="0071308D"/>
    <w:rsid w:val="00764886"/>
    <w:rsid w:val="0077759C"/>
    <w:rsid w:val="00791FE7"/>
    <w:rsid w:val="007B6BCA"/>
    <w:rsid w:val="007B753C"/>
    <w:rsid w:val="007E6C4D"/>
    <w:rsid w:val="007F6D83"/>
    <w:rsid w:val="008219DA"/>
    <w:rsid w:val="0083579E"/>
    <w:rsid w:val="008424AF"/>
    <w:rsid w:val="0085717E"/>
    <w:rsid w:val="008601F8"/>
    <w:rsid w:val="00877581"/>
    <w:rsid w:val="008D1234"/>
    <w:rsid w:val="008F3630"/>
    <w:rsid w:val="0092688E"/>
    <w:rsid w:val="00955C33"/>
    <w:rsid w:val="00966911"/>
    <w:rsid w:val="009B6513"/>
    <w:rsid w:val="00A23368"/>
    <w:rsid w:val="00A80AEC"/>
    <w:rsid w:val="00AD61A5"/>
    <w:rsid w:val="00AD6742"/>
    <w:rsid w:val="00B02009"/>
    <w:rsid w:val="00B0447A"/>
    <w:rsid w:val="00B0708C"/>
    <w:rsid w:val="00B62765"/>
    <w:rsid w:val="00B62BAC"/>
    <w:rsid w:val="00B804D7"/>
    <w:rsid w:val="00BD3710"/>
    <w:rsid w:val="00BE3885"/>
    <w:rsid w:val="00C128B4"/>
    <w:rsid w:val="00C31918"/>
    <w:rsid w:val="00C6070E"/>
    <w:rsid w:val="00C76065"/>
    <w:rsid w:val="00C97246"/>
    <w:rsid w:val="00CA11B0"/>
    <w:rsid w:val="00D0766A"/>
    <w:rsid w:val="00D24700"/>
    <w:rsid w:val="00D2665B"/>
    <w:rsid w:val="00D27408"/>
    <w:rsid w:val="00D40001"/>
    <w:rsid w:val="00D66FF0"/>
    <w:rsid w:val="00DB0B3A"/>
    <w:rsid w:val="00DC7648"/>
    <w:rsid w:val="00DE7FC5"/>
    <w:rsid w:val="00E32FBC"/>
    <w:rsid w:val="00E47FBB"/>
    <w:rsid w:val="00E51B00"/>
    <w:rsid w:val="00E520AA"/>
    <w:rsid w:val="00E56182"/>
    <w:rsid w:val="00E915DF"/>
    <w:rsid w:val="00EA6A4D"/>
    <w:rsid w:val="00F14E4F"/>
    <w:rsid w:val="00F50AEE"/>
    <w:rsid w:val="00F72433"/>
    <w:rsid w:val="00F816E2"/>
    <w:rsid w:val="00F8294C"/>
    <w:rsid w:val="00FB1ABA"/>
    <w:rsid w:val="00FB48E1"/>
    <w:rsid w:val="00FC18CD"/>
    <w:rsid w:val="00FE0211"/>
    <w:rsid w:val="00FF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152A70"/>
  <w15:docId w15:val="{96660A5E-CD74-4C23-98DA-39DC3CD32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6911"/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D12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D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D61A5"/>
  </w:style>
  <w:style w:type="paragraph" w:styleId="Pta">
    <w:name w:val="footer"/>
    <w:basedOn w:val="Normlny"/>
    <w:link w:val="PtaChar"/>
    <w:uiPriority w:val="99"/>
    <w:unhideWhenUsed/>
    <w:rsid w:val="00AD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D61A5"/>
  </w:style>
  <w:style w:type="paragraph" w:customStyle="1" w:styleId="MPCKO2">
    <w:name w:val="MP CKO 2"/>
    <w:basedOn w:val="Nadpis3"/>
    <w:qFormat/>
    <w:rsid w:val="008D1234"/>
    <w:pPr>
      <w:spacing w:before="200" w:line="240" w:lineRule="auto"/>
      <w:jc w:val="both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D12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unhideWhenUsed/>
    <w:rsid w:val="008D1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8D123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symbol,Footnote,Stinking Styles1,Footnote reference number,Times 10 Point,Exposant 3 Point,Ref,de nota al pie,note TESI,SUPERS"/>
    <w:basedOn w:val="Predvolenpsmoodseku"/>
    <w:link w:val="Char2"/>
    <w:uiPriority w:val="99"/>
    <w:rsid w:val="008D1234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59"/>
    <w:rsid w:val="008D12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2">
    <w:name w:val="Char2"/>
    <w:basedOn w:val="Normlny"/>
    <w:link w:val="Odkaznapoznmkupodiarou"/>
    <w:uiPriority w:val="99"/>
    <w:rsid w:val="008D1234"/>
    <w:pPr>
      <w:spacing w:line="240" w:lineRule="exact"/>
    </w:pPr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8D12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21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19DA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19DA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219DA"/>
    <w:rPr>
      <w:color w:val="954F72" w:themeColor="followedHyperlink"/>
      <w:u w:val="single"/>
    </w:rPr>
  </w:style>
  <w:style w:type="paragraph" w:styleId="Odsekzoznamu">
    <w:name w:val="List Paragraph"/>
    <w:aliases w:val="body,Odsek zoznamu2,Odsek zoznamu1"/>
    <w:basedOn w:val="Normlny"/>
    <w:link w:val="OdsekzoznamuChar"/>
    <w:uiPriority w:val="34"/>
    <w:qFormat/>
    <w:rsid w:val="00D2740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001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1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1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1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157"/>
    <w:rPr>
      <w:b/>
      <w:bCs/>
      <w:sz w:val="20"/>
      <w:szCs w:val="20"/>
    </w:rPr>
  </w:style>
  <w:style w:type="character" w:customStyle="1" w:styleId="OdsekzoznamuChar">
    <w:name w:val="Odsek zoznamu Char"/>
    <w:aliases w:val="body Char,Odsek zoznamu2 Char,Odsek zoznamu1 Char"/>
    <w:link w:val="Odsekzoznamu"/>
    <w:uiPriority w:val="34"/>
    <w:locked/>
    <w:rsid w:val="00E91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p-kzp.sk/obsah-informovanost-komunikacia/333-2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30C1E-2BDD-4B01-BA40-D702D83D17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53EA56-F04C-4E3E-98C0-744D4CE12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6AD2DC-1BBD-42B7-87A8-F89C052F8F83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D6D89E7-2F03-4FBD-A574-0572107A7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 SR</dc:creator>
  <cp:keywords/>
  <dc:description/>
  <cp:lastModifiedBy>MV SR</cp:lastModifiedBy>
  <cp:revision>22</cp:revision>
  <dcterms:created xsi:type="dcterms:W3CDTF">2017-09-18T08:19:00Z</dcterms:created>
  <dcterms:modified xsi:type="dcterms:W3CDTF">2020-01-15T09:29:00Z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