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82"/>
      </w:tblGrid>
      <w:tr w:rsidR="00302448" w:rsidRPr="00302448" w14:paraId="5F3003A6" w14:textId="77777777" w:rsidTr="00D9376E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2146C3D1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Žiadateľ: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2E1DF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16519B9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008D6C3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3E0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31385A3E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E98B887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C0995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59EAD071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21D789" w14:textId="77777777" w:rsidR="00302448" w:rsidRPr="00B00930" w:rsidRDefault="00F45085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B00930">
        <w:rPr>
          <w:rFonts w:ascii="Times New Roman" w:hAnsi="Times New Roman" w:cs="Times New Roman"/>
          <w:b/>
          <w:color w:val="FF0000"/>
        </w:rPr>
        <w:t xml:space="preserve">Ja, dolupodpísaný žiadateľ </w:t>
      </w:r>
      <w:r w:rsidRPr="00B00930">
        <w:rPr>
          <w:rFonts w:ascii="Times New Roman" w:hAnsi="Times New Roman" w:cs="Times New Roman"/>
          <w:b/>
          <w:color w:val="FF0000"/>
          <w:lang w:val="en-US"/>
        </w:rPr>
        <w:t>(</w:t>
      </w:r>
      <w:r w:rsidR="00302448" w:rsidRPr="00B00930">
        <w:rPr>
          <w:rFonts w:ascii="Times New Roman" w:hAnsi="Times New Roman" w:cs="Times New Roman"/>
          <w:b/>
          <w:color w:val="FF0000"/>
        </w:rPr>
        <w:t>štatutárny orgán žiadateľa</w:t>
      </w:r>
      <w:r w:rsidRPr="00B00930">
        <w:rPr>
          <w:rFonts w:ascii="Times New Roman" w:hAnsi="Times New Roman" w:cs="Times New Roman"/>
          <w:b/>
          <w:color w:val="FF0000"/>
        </w:rPr>
        <w:t>)</w:t>
      </w:r>
      <w:r w:rsidR="00302448" w:rsidRPr="00B00930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15565367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7"/>
      </w:tblGrid>
      <w:tr w:rsidR="00CC06AA" w:rsidRPr="00580B0E" w14:paraId="09D80F7F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2BCA4579" w14:textId="172F4B9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nie som dlžníkom na daniach, vedených miestne príslušným daňovým úradom, </w:t>
            </w:r>
            <w:r w:rsidRPr="00D9376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CC06AA" w:rsidRPr="00580B0E" w14:paraId="1C04191D" w14:textId="77777777" w:rsidTr="002F2C22">
        <w:trPr>
          <w:trHeight w:val="600"/>
        </w:trPr>
        <w:tc>
          <w:tcPr>
            <w:tcW w:w="9137" w:type="dxa"/>
            <w:shd w:val="clear" w:color="auto" w:fill="auto"/>
            <w:vAlign w:val="center"/>
            <w:hideMark/>
          </w:tcPr>
          <w:p w14:paraId="40D73B20" w14:textId="32113C9A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republike,</w:t>
            </w:r>
          </w:p>
        </w:tc>
      </w:tr>
      <w:tr w:rsidR="00CC06AA" w:rsidRPr="00580B0E" w14:paraId="24FB1E88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644422E2" w14:textId="164347D6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</w:p>
        </w:tc>
      </w:tr>
      <w:tr w:rsidR="00CC06AA" w:rsidRPr="00580B0E" w14:paraId="6166ED1E" w14:textId="77777777" w:rsidTr="00BE6492">
        <w:trPr>
          <w:trHeight w:val="1338"/>
        </w:trPr>
        <w:tc>
          <w:tcPr>
            <w:tcW w:w="9137" w:type="dxa"/>
            <w:shd w:val="clear" w:color="auto" w:fill="auto"/>
            <w:vAlign w:val="center"/>
            <w:hideMark/>
          </w:tcPr>
          <w:p w14:paraId="1F24CA05" w14:textId="1D9C4382" w:rsidR="00CC06AA" w:rsidRPr="00D9376E" w:rsidRDefault="00CC06AA" w:rsidP="00BE649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ani jeho štatutárny orgán, ani žiadny člen štatutárneho orgánu, ani prokurista/i, ani osoba </w:t>
            </w:r>
            <w:r w:rsidRPr="00BE649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splnomocnená zastupovať žiadateľa v konaní o ŽoNFP neboli právoplatne odsúdení za </w:t>
            </w:r>
            <w:r w:rsidR="00C8435E" w:rsidRPr="00BE649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 </w:t>
            </w:r>
          </w:p>
        </w:tc>
      </w:tr>
      <w:tr w:rsidR="00CC06AA" w:rsidRPr="00580B0E" w:rsidDel="00C15FF4" w14:paraId="5076ECFE" w14:textId="3E5A7E40" w:rsidTr="002F2C22">
        <w:trPr>
          <w:trHeight w:val="570"/>
          <w:del w:id="0" w:author="Džuganová Gabriela" w:date="2022-08-30T13:38:00Z"/>
        </w:trPr>
        <w:tc>
          <w:tcPr>
            <w:tcW w:w="9137" w:type="dxa"/>
            <w:shd w:val="clear" w:color="auto" w:fill="auto"/>
            <w:vAlign w:val="center"/>
            <w:hideMark/>
          </w:tcPr>
          <w:p w14:paraId="44A386CB" w14:textId="2E98FE24" w:rsidR="00CC06AA" w:rsidRPr="00D9376E" w:rsidDel="00C15FF4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del w:id="1" w:author="Džuganová Gabriela" w:date="2022-08-30T13:38:00Z"/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</w:t>
            </w:r>
            <w:r w:rsidR="00D9376E"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som evidovaný v Systéme včasného odhaľovania rizika a vylúčenia (EDES) ako vylúčená osoba alebo subjekt v zmysle článku 135 a nasledujúcich nariadenia č. 2018/1046,</w:t>
            </w:r>
          </w:p>
        </w:tc>
      </w:tr>
      <w:tr w:rsidR="00CC06AA" w:rsidRPr="00580B0E" w14:paraId="17C52546" w14:textId="77777777" w:rsidTr="007950FF">
        <w:trPr>
          <w:trHeight w:val="1348"/>
        </w:trPr>
        <w:tc>
          <w:tcPr>
            <w:tcW w:w="9137" w:type="dxa"/>
            <w:shd w:val="clear" w:color="auto" w:fill="auto"/>
            <w:vAlign w:val="center"/>
            <w:hideMark/>
          </w:tcPr>
          <w:p w14:paraId="7D6E9E8B" w14:textId="77777777" w:rsidR="00CC06AA" w:rsidRPr="00580B0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 vzťahu k vysporiadaniu majetkovo-právnych vzťahov sú predložené doklady relevantným právnym základom, ktorý ma oprávňuje na realizáciu všetkých relevantných aktivít predloženého projektu, tieto doklady sú v súlade s podmienkami definovanými výzvou a zároveň som si vedomý, že podmienky vysporiadania majetkovo-právnych vzťahov musím spĺňať počas celej realizácie projektu a minimálne 5 rokov po ukončení realizácie projektu,</w:t>
            </w:r>
          </w:p>
        </w:tc>
      </w:tr>
      <w:tr w:rsidR="00D9376E" w:rsidRPr="00D9376E" w14:paraId="2AE8A4C9" w14:textId="77777777" w:rsidTr="002F2C22">
        <w:trPr>
          <w:trHeight w:val="660"/>
        </w:trPr>
        <w:tc>
          <w:tcPr>
            <w:tcW w:w="9137" w:type="dxa"/>
            <w:shd w:val="clear" w:color="auto" w:fill="auto"/>
            <w:vAlign w:val="center"/>
            <w:hideMark/>
          </w:tcPr>
          <w:p w14:paraId="516BAD6A" w14:textId="7466191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4F58C0" w:rsidRPr="00D9376E" w14:paraId="16C16DB3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590B04BB" w14:textId="41E59A47" w:rsidR="004F58C0" w:rsidRPr="00D9376E" w:rsidRDefault="004F58C0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4F58C0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</w:t>
            </w:r>
            <w:r w:rsidR="000264F0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665C43" w:rsidRPr="00D9376E" w14:paraId="6EA60809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22D8B50A" w14:textId="4FAA85A8" w:rsidR="00665C43" w:rsidRPr="00665C43" w:rsidRDefault="00665C43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Calibri" w:hAnsi="Times New Roman" w:cs="Times New Roman"/>
              </w:rPr>
            </w:pPr>
            <w:r w:rsidRPr="00665C43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  <w:tr w:rsidR="00D9376E" w:rsidRPr="00D9376E" w14:paraId="23C4BA3B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  <w:hideMark/>
          </w:tcPr>
          <w:p w14:paraId="3A066E5D" w14:textId="51711F8B" w:rsidR="00CC06AA" w:rsidRPr="00D9376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del w:id="2" w:author="MV SR" w:date="2022-08-31T09:37:00Z">
              <w:r w:rsidRPr="00D9376E" w:rsidDel="00E57065">
                <w:rPr>
                  <w:rFonts w:ascii="Times New Roman" w:eastAsia="Times New Roman" w:hAnsi="Times New Roman" w:cs="Times New Roman"/>
                  <w:lang w:eastAsia="sk-SK"/>
                </w:rPr>
                <w:delText xml:space="preserve">predložená projektová dokumentácia je úplná, je totožná s projektovou dokumentáciou, ktorá bola </w:delText>
              </w:r>
              <w:r w:rsidR="00FD0BB3" w:rsidDel="00E57065">
                <w:rPr>
                  <w:rFonts w:ascii="Times New Roman" w:eastAsia="Times New Roman" w:hAnsi="Times New Roman" w:cs="Times New Roman"/>
                  <w:lang w:eastAsia="sk-SK"/>
                </w:rPr>
                <w:delText>predmetom povoľovacieho konania.</w:delText>
              </w:r>
            </w:del>
          </w:p>
        </w:tc>
      </w:tr>
      <w:tr w:rsidR="00665C43" w:rsidRPr="00D9376E" w14:paraId="3618ACD2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480D0229" w14:textId="426FEB3B" w:rsidR="00665C43" w:rsidRPr="00D9376E" w:rsidRDefault="00665C43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del w:id="3" w:author="MV SR" w:date="2022-08-31T09:43:00Z">
              <w:r w:rsidRPr="00580B0E" w:rsidDel="00043E5E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>kópia ŽoNFP je zhodná s predloženým originálom ŽoNFP a elektronická forma príloh zasielaná cez ITMS2014+ je zhodná s tlačenou formou príloh.</w:delText>
              </w:r>
            </w:del>
          </w:p>
        </w:tc>
      </w:tr>
    </w:tbl>
    <w:p w14:paraId="4D29381C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5A595F" w14:textId="77777777" w:rsidR="00302448" w:rsidRPr="00580B0E" w:rsidRDefault="00302448" w:rsidP="00507CD7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580B0E">
        <w:rPr>
          <w:rFonts w:ascii="Times New Roman" w:hAnsi="Times New Roman" w:cs="Times New Roman"/>
          <w:b/>
          <w:color w:val="FF0000"/>
        </w:rPr>
        <w:t>Žiadateľ je povinný v tejto časti vybrať a čestne vyhlásiť tie z uvádzaných skutočností, ktorého sa ho týkajú, t. j. žiadateľ nie je povinný vybrať a čestne vyhlásiť všetky skutočnosti. Pri výbere relevantných skutočností sa žiadateľ riadi inštrukciami uvedenými v zátvorkách.</w:t>
      </w:r>
    </w:p>
    <w:p w14:paraId="42236B20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2F2C22" w:rsidRPr="00580B0E" w14:paraId="79380ADD" w14:textId="77777777" w:rsidTr="00D9376E">
        <w:trPr>
          <w:trHeight w:val="585"/>
        </w:trPr>
        <w:tc>
          <w:tcPr>
            <w:tcW w:w="9142" w:type="dxa"/>
            <w:shd w:val="clear" w:color="auto" w:fill="auto"/>
            <w:vAlign w:val="center"/>
            <w:hideMark/>
          </w:tcPr>
          <w:p w14:paraId="63D18DC1" w14:textId="0BDCF035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voči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mojej osobe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nie je vedený výkon rozhodnutia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pre ministerstvá, ostatné ústredné orgány štátnej správy a ostatné štátne rozpočtové organizácie),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2F2C22" w:rsidRPr="00580B0E" w14:paraId="53CDA324" w14:textId="77777777" w:rsidTr="00D9376E">
        <w:trPr>
          <w:trHeight w:val="1260"/>
        </w:trPr>
        <w:tc>
          <w:tcPr>
            <w:tcW w:w="9142" w:type="dxa"/>
            <w:shd w:val="clear" w:color="auto" w:fill="auto"/>
            <w:vAlign w:val="center"/>
            <w:hideMark/>
          </w:tcPr>
          <w:p w14:paraId="7605B3BF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údaje uvedené v Prílohe č. 3 ŽoNFP sú totožné s údajmi uvedenými v účtovnej závierke k 31.12......;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rok)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zverejnenej v registri účtovných závierok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presný a funkčný link)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 prípadne v predloženej účtovnej závierke, ak žiadateľ nemá povinnosť zverejniť účtovnú závierku v zbierke účtovných závierok v zmysle § 23a ods. 2. zákona č. 431/2002 Z. z. o účtovníctve v znení neskorších predpisov,</w:t>
            </w:r>
          </w:p>
        </w:tc>
      </w:tr>
      <w:tr w:rsidR="002F2C22" w:rsidRPr="00580B0E" w14:paraId="634EAD55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12F8868E" w14:textId="35F7CFEF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finančné prostriedky na spolufinancovanie oprávnených výdavkov projektu ako aj všetkých neoprávnených výdavkov, ktoré vzniknú počas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organizácie),</w:t>
            </w:r>
          </w:p>
        </w:tc>
      </w:tr>
      <w:tr w:rsidR="00E57065" w:rsidRPr="00580B0E" w14:paraId="6C95B47E" w14:textId="77777777" w:rsidTr="00D9376E">
        <w:trPr>
          <w:trHeight w:val="825"/>
          <w:ins w:id="4" w:author="MV SR" w:date="2022-08-31T09:37:00Z"/>
        </w:trPr>
        <w:tc>
          <w:tcPr>
            <w:tcW w:w="9142" w:type="dxa"/>
            <w:shd w:val="clear" w:color="auto" w:fill="auto"/>
            <w:vAlign w:val="center"/>
          </w:tcPr>
          <w:p w14:paraId="4E6AA701" w14:textId="4AAE489F" w:rsidR="00E57065" w:rsidRPr="00580B0E" w:rsidRDefault="00E57065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ins w:id="5" w:author="MV SR" w:date="2022-08-31T09:37:00Z"/>
                <w:rFonts w:ascii="Times New Roman" w:eastAsia="Times New Roman" w:hAnsi="Times New Roman" w:cs="Times New Roman"/>
                <w:lang w:eastAsia="sk-SK"/>
              </w:rPr>
            </w:pPr>
            <w:ins w:id="6" w:author="MV SR" w:date="2022-08-31T09:37:00Z"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predložená projektová dokumentácia je úplná, je totožná s projektovou dokumentáciou, ktorá bola predmetom povoľovacieho konania</w:t>
              </w:r>
              <w:r w:rsidR="00A52D20">
                <w:rPr>
                  <w:rFonts w:ascii="Times New Roman" w:eastAsia="Times New Roman" w:hAnsi="Times New Roman" w:cs="Times New Roman"/>
                  <w:lang w:eastAsia="sk-SK"/>
                </w:rPr>
                <w:t>,</w:t>
              </w:r>
            </w:ins>
          </w:p>
        </w:tc>
      </w:tr>
      <w:tr w:rsidR="00E57065" w:rsidRPr="00580B0E" w14:paraId="185FACCC" w14:textId="77777777" w:rsidTr="00D9376E">
        <w:trPr>
          <w:trHeight w:val="825"/>
          <w:ins w:id="7" w:author="MV SR" w:date="2022-08-31T09:38:00Z"/>
        </w:trPr>
        <w:tc>
          <w:tcPr>
            <w:tcW w:w="9142" w:type="dxa"/>
            <w:shd w:val="clear" w:color="auto" w:fill="auto"/>
            <w:vAlign w:val="center"/>
          </w:tcPr>
          <w:p w14:paraId="0C544820" w14:textId="77C6B02F" w:rsidR="00E57065" w:rsidRPr="00E57065" w:rsidRDefault="00E57065" w:rsidP="00E57065">
            <w:pPr>
              <w:pStyle w:val="Odsekzoznamu"/>
              <w:numPr>
                <w:ilvl w:val="0"/>
                <w:numId w:val="4"/>
              </w:numPr>
              <w:spacing w:after="0"/>
              <w:ind w:left="351" w:hanging="284"/>
              <w:jc w:val="both"/>
              <w:rPr>
                <w:ins w:id="8" w:author="MV SR" w:date="2022-08-31T09:38:00Z"/>
                <w:rFonts w:ascii="Times New Roman" w:eastAsia="Times New Roman" w:hAnsi="Times New Roman" w:cs="Times New Roman"/>
                <w:lang w:eastAsia="sk-SK"/>
              </w:rPr>
            </w:pPr>
            <w:ins w:id="9" w:author="MV SR" w:date="2022-08-31T09:40:00Z">
              <w:r>
                <w:rPr>
                  <w:rFonts w:ascii="Times New Roman" w:eastAsia="Times New Roman" w:hAnsi="Times New Roman" w:cs="Times New Roman"/>
                  <w:lang w:eastAsia="sk-SK"/>
                </w:rPr>
                <w:t xml:space="preserve">ja, ako </w:t>
              </w:r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žiadateľ, ani žiaden z predchádzajúcich vlastníkov zariadenia nezískal pred predložením ŽoNFP príspevok z EŠIF na nákup daného použitého zariadenia</w:t>
              </w:r>
            </w:ins>
            <w:ins w:id="10" w:author="MV SR" w:date="2022-08-31T09:41:00Z">
              <w:r>
                <w:rPr>
                  <w:rFonts w:ascii="Times New Roman" w:eastAsia="Times New Roman" w:hAnsi="Times New Roman" w:cs="Times New Roman"/>
                  <w:lang w:eastAsia="sk-SK"/>
                </w:rPr>
                <w:t>,</w:t>
              </w:r>
            </w:ins>
            <w:ins w:id="11" w:author="MV SR" w:date="2022-08-31T09:40:00Z">
              <w:r>
                <w:rPr>
                  <w:rFonts w:ascii="Times New Roman" w:eastAsia="Times New Roman" w:hAnsi="Times New Roman" w:cs="Times New Roman"/>
                  <w:lang w:eastAsia="sk-SK"/>
                </w:rPr>
                <w:t xml:space="preserve"> </w:t>
              </w:r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čo by v prípade spolufinancovania nákupu z prostriedkov EŠIF viedlo k duplicitnému financovaniu, a tým k vzniku neoprávnených výdavkov.</w:t>
              </w:r>
            </w:ins>
            <w:ins w:id="12" w:author="MV SR" w:date="2022-08-31T09:41:00Z">
              <w:r>
                <w:rPr>
                  <w:rFonts w:ascii="Times New Roman" w:eastAsia="Times New Roman" w:hAnsi="Times New Roman" w:cs="Times New Roman"/>
                  <w:lang w:eastAsia="sk-SK"/>
                </w:rPr>
                <w:t xml:space="preserve"> </w:t>
              </w:r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Použité zariadenie vyhovuje platným normám a</w:t>
              </w:r>
            </w:ins>
            <w:ins w:id="13" w:author="MV SR" w:date="2022-09-02T08:07:00Z">
              <w:r w:rsidR="00A52D20">
                <w:rPr>
                  <w:rFonts w:ascii="Times New Roman" w:eastAsia="Times New Roman" w:hAnsi="Times New Roman" w:cs="Times New Roman"/>
                  <w:lang w:eastAsia="sk-SK"/>
                </w:rPr>
                <w:t> </w:t>
              </w:r>
            </w:ins>
            <w:ins w:id="14" w:author="MV SR" w:date="2022-08-31T09:41:00Z">
              <w:r w:rsidRPr="00E57065">
                <w:rPr>
                  <w:rFonts w:ascii="Times New Roman" w:eastAsia="Times New Roman" w:hAnsi="Times New Roman" w:cs="Times New Roman"/>
                  <w:lang w:eastAsia="sk-SK"/>
                </w:rPr>
                <w:t>štandardom</w:t>
              </w:r>
              <w:r w:rsidR="00A52D20">
                <w:rPr>
                  <w:rFonts w:ascii="Times New Roman" w:eastAsia="Times New Roman" w:hAnsi="Times New Roman" w:cs="Times New Roman"/>
                  <w:lang w:eastAsia="sk-SK"/>
                </w:rPr>
                <w:t>,</w:t>
              </w:r>
            </w:ins>
          </w:p>
        </w:tc>
      </w:tr>
      <w:tr w:rsidR="00E57065" w:rsidRPr="00580B0E" w14:paraId="20B47C14" w14:textId="77777777" w:rsidTr="00D9376E">
        <w:trPr>
          <w:trHeight w:val="825"/>
          <w:ins w:id="15" w:author="MV SR" w:date="2022-08-31T09:42:00Z"/>
        </w:trPr>
        <w:tc>
          <w:tcPr>
            <w:tcW w:w="9142" w:type="dxa"/>
            <w:shd w:val="clear" w:color="auto" w:fill="auto"/>
            <w:vAlign w:val="center"/>
          </w:tcPr>
          <w:p w14:paraId="23B638F9" w14:textId="7117701D" w:rsidR="00E57065" w:rsidRPr="00580B0E" w:rsidRDefault="00043E5E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ins w:id="16" w:author="MV SR" w:date="2022-08-31T09:42:00Z"/>
                <w:rFonts w:ascii="Times New Roman" w:eastAsia="Times New Roman" w:hAnsi="Times New Roman" w:cs="Times New Roman"/>
                <w:lang w:eastAsia="sk-SK"/>
              </w:rPr>
            </w:pPr>
            <w:ins w:id="17" w:author="MV SR" w:date="2022-08-31T09:43:00Z">
              <w:r w:rsidRPr="00043E5E">
                <w:rPr>
                  <w:rFonts w:ascii="Times New Roman" w:eastAsia="Times New Roman" w:hAnsi="Times New Roman" w:cs="Times New Roman"/>
                  <w:lang w:eastAsia="sk-SK"/>
                </w:rPr>
                <w:t>kópia ŽoNFP je zhodná s predloženým originálom ŽoNFP a elektronická forma príloh zasielaná cez ITMS2014+ je zhodná s tlačenou formou príloh</w:t>
              </w:r>
              <w:r w:rsidR="00A52D20">
                <w:rPr>
                  <w:rFonts w:ascii="Times New Roman" w:eastAsia="Times New Roman" w:hAnsi="Times New Roman" w:cs="Times New Roman"/>
                  <w:lang w:eastAsia="sk-SK"/>
                </w:rPr>
                <w:t>,</w:t>
              </w:r>
            </w:ins>
          </w:p>
        </w:tc>
      </w:tr>
      <w:tr w:rsidR="002F2C22" w:rsidRPr="00580B0E" w14:paraId="6205AE34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5C5C751D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2F2C22" w:rsidRPr="00580B0E" w14:paraId="7D61B8CA" w14:textId="77777777" w:rsidTr="00D9376E">
        <w:trPr>
          <w:trHeight w:val="758"/>
        </w:trPr>
        <w:tc>
          <w:tcPr>
            <w:tcW w:w="9142" w:type="dxa"/>
            <w:shd w:val="clear" w:color="auto" w:fill="auto"/>
            <w:vAlign w:val="center"/>
            <w:hideMark/>
          </w:tcPr>
          <w:p w14:paraId="0EF8E479" w14:textId="7EF0E3E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80B0E" w14:paraId="44CD53B0" w14:textId="77777777" w:rsidTr="00D9376E">
        <w:trPr>
          <w:trHeight w:val="839"/>
        </w:trPr>
        <w:tc>
          <w:tcPr>
            <w:tcW w:w="9142" w:type="dxa"/>
            <w:shd w:val="clear" w:color="auto" w:fill="auto"/>
            <w:vAlign w:val="center"/>
            <w:hideMark/>
          </w:tcPr>
          <w:p w14:paraId="28FB1E7C" w14:textId="7A6329B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štátna príspevková organizácia, na ktorú sa vzťahuje zákon č. 523/2004 Z. z. o rozpočtových pravidlách verejnej správy a o zmene a doplnení niektorých zákonov v znení neskorších predpisov, je v dobrej finančnej situácii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2F2C22" w:rsidRPr="00580B0E" w14:paraId="54F07B1E" w14:textId="77777777" w:rsidTr="00D9376E">
        <w:trPr>
          <w:trHeight w:val="2448"/>
        </w:trPr>
        <w:tc>
          <w:tcPr>
            <w:tcW w:w="9142" w:type="dxa"/>
            <w:shd w:val="clear" w:color="auto" w:fill="auto"/>
            <w:vAlign w:val="center"/>
            <w:hideMark/>
          </w:tcPr>
          <w:p w14:paraId="7ED538C9" w14:textId="49436E5A" w:rsidR="002F2C22" w:rsidRPr="00580B0E" w:rsidRDefault="002F2C22" w:rsidP="002F2C2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vyhlasujem, že predkladaná ŽoNFP nebola už SO pre OPKŽP schválená v inom konaní a zároveň neprebieha na SO pre OP KŽP schvaľovanie tej istej ŽoNFP s rovnakým predmetom projektu, ktoré by nebolo ku dňu predloženia tejto ŽoNFP ukončené právoplatným rozhodnutím o ŽoNFP alebo doručeným späťvzatím ŽoNFP na SO pre OP KŽP. V prípade, ak žiadateľovi bolo vydané rozhodnutie o neschválení ŽoNFP, ktoré nenadobudlo právoplatnosť a žiadateľ má záujem predložiť ŽoNFP opakovane v ďalšom kole, uvedie nasledujúce znenie vyhlásenia: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>"žiadateľ vyhlasuje, že predkladaná ŽoNFP nebola už SO pre OPKŽP schválená v inom konaní a vo vzťahu k ŽoNFP s kódom ITMS</w:t>
            </w:r>
            <w:r w:rsidR="0049439F">
              <w:rPr>
                <w:rFonts w:ascii="Times New Roman" w:eastAsia="Times New Roman" w:hAnsi="Times New Roman" w:cs="Times New Roman"/>
                <w:i/>
                <w:iCs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.......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kód ITMS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ŽoNFP, vo vzťahu ku ktorej bolo rozhodnuté o neschválení), 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voči ktorému sa vzdáva odvolania, o ktorej bolo rozhodnuté o jej neschválení, čím sa vzdáva práva na odvolanie a tým je splnená podmienka ukončenia konania o tejto ŽoNFP právoplatným rozhodnutím o ŽoNFP,</w:t>
            </w:r>
          </w:p>
        </w:tc>
      </w:tr>
      <w:tr w:rsidR="00043E5E" w:rsidRPr="00580B0E" w14:paraId="0297296E" w14:textId="77777777" w:rsidTr="007C39E1">
        <w:trPr>
          <w:trHeight w:val="431"/>
          <w:ins w:id="18" w:author="MV SR" w:date="2022-08-31T09:44:00Z"/>
        </w:trPr>
        <w:tc>
          <w:tcPr>
            <w:tcW w:w="9142" w:type="dxa"/>
            <w:shd w:val="clear" w:color="auto" w:fill="auto"/>
            <w:vAlign w:val="center"/>
          </w:tcPr>
          <w:p w14:paraId="486C6CCF" w14:textId="310A8B3C" w:rsidR="00043E5E" w:rsidRPr="00D9376E" w:rsidRDefault="00043E5E" w:rsidP="00D9376E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1" w:hanging="284"/>
              <w:jc w:val="both"/>
              <w:rPr>
                <w:ins w:id="19" w:author="MV SR" w:date="2022-08-31T09:44:00Z"/>
                <w:rFonts w:ascii="Times New Roman" w:eastAsia="Times New Roman" w:hAnsi="Times New Roman" w:cs="Times New Roman"/>
                <w:lang w:eastAsia="sk-SK"/>
              </w:rPr>
            </w:pPr>
            <w:ins w:id="20" w:author="MV SR" w:date="2022-08-31T09:44:00Z">
              <w:r w:rsidRPr="00580B0E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t xml:space="preserve">nie je voči mne vedené konkurzné konanie ani reštrukturalizačné konanie, nie som v konkurze. </w:t>
              </w:r>
            </w:ins>
          </w:p>
        </w:tc>
      </w:tr>
      <w:tr w:rsidR="002F2C22" w:rsidRPr="00580B0E" w14:paraId="057E9FD1" w14:textId="77777777" w:rsidTr="00D9376E">
        <w:trPr>
          <w:trHeight w:val="980"/>
        </w:trPr>
        <w:tc>
          <w:tcPr>
            <w:tcW w:w="9142" w:type="dxa"/>
            <w:shd w:val="clear" w:color="auto" w:fill="auto"/>
            <w:vAlign w:val="center"/>
            <w:hideMark/>
          </w:tcPr>
          <w:p w14:paraId="28B010BB" w14:textId="3AED40B2" w:rsidR="002F2C22" w:rsidRPr="00580B0E" w:rsidRDefault="002F2C22" w:rsidP="00D9376E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ja ako právnická osoba vyhlasujem, že nemám právoplatným rozsudkom uložený trest zákazu prijímať dotácie alebo subvencie, trest zákazu prijímať pomoc a podporu poskytovanú z fondov Európskej únie alebo trest zákazu účasti vo verejnom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obstarávaní podľa osobitného predpisu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</w:tbl>
    <w:p w14:paraId="54AC9F47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12" w:type="dxa"/>
        <w:tblInd w:w="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102"/>
      </w:tblGrid>
      <w:tr w:rsidR="00507CD7" w:rsidRPr="00507CD7" w14:paraId="43E39BB9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B4C1B" w14:textId="26984E47" w:rsidR="00507CD7" w:rsidRPr="00580B0E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del w:id="21" w:author="MV SR" w:date="2022-08-31T09:47:00Z">
              <w:r w:rsidRPr="00580B0E" w:rsidDel="007C39E1">
                <w:rPr>
                  <w:rFonts w:ascii="Times New Roman" w:eastAsia="Times New Roman" w:hAnsi="Times New Roman" w:cs="Times New Roman"/>
                  <w:b/>
                  <w:bCs/>
                  <w:color w:val="FF0000"/>
                  <w:lang w:eastAsia="sk-SK"/>
                </w:rPr>
                <w:delText xml:space="preserve">S ohľadom na podmienky poskytnutia príspevku zároveň čestne vyhlasujem, že: </w:delText>
              </w:r>
            </w:del>
          </w:p>
        </w:tc>
      </w:tr>
      <w:tr w:rsidR="00507CD7" w:rsidRPr="00507CD7" w14:paraId="7AC1B807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9E20D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580B0E" w14:paraId="33EC05E9" w14:textId="77777777" w:rsidTr="00FD0BB3">
        <w:trPr>
          <w:trHeight w:val="330"/>
        </w:trPr>
        <w:tc>
          <w:tcPr>
            <w:tcW w:w="9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DE44B" w14:textId="59BC551E" w:rsidR="002F2C22" w:rsidRPr="00580B0E" w:rsidRDefault="002F2C22" w:rsidP="002F2C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26" w:hanging="284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del w:id="22" w:author="MV SR" w:date="2022-08-31T09:44:00Z">
              <w:r w:rsidRPr="00580B0E" w:rsidDel="00043E5E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>nie je voči mne vedené konkurzné konanie ani reštrukturalizačné konanie, nie som v</w:delText>
              </w:r>
              <w:r w:rsidR="007950FF" w:rsidRPr="00580B0E" w:rsidDel="00043E5E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> </w:delText>
              </w:r>
              <w:r w:rsidRPr="00580B0E" w:rsidDel="00043E5E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>konkurze</w:delText>
              </w:r>
              <w:r w:rsidR="007950FF" w:rsidRPr="00580B0E" w:rsidDel="00043E5E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>.</w:delText>
              </w:r>
              <w:r w:rsidRPr="00580B0E" w:rsidDel="00043E5E">
                <w:rPr>
                  <w:rFonts w:ascii="Times New Roman" w:eastAsia="Times New Roman" w:hAnsi="Times New Roman" w:cs="Times New Roman"/>
                  <w:color w:val="000000"/>
                  <w:lang w:eastAsia="sk-SK"/>
                </w:rPr>
                <w:delText xml:space="preserve"> </w:delText>
              </w:r>
            </w:del>
            <w:bookmarkStart w:id="23" w:name="_GoBack"/>
            <w:bookmarkEnd w:id="23"/>
          </w:p>
        </w:tc>
      </w:tr>
      <w:tr w:rsidR="002F2C22" w:rsidRPr="00507CD7" w14:paraId="508453E0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B8E72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357E9F6D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29582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D2DA77" w14:textId="77777777" w:rsidTr="00FD0BB3">
        <w:trPr>
          <w:gridBefore w:val="1"/>
          <w:wBefore w:w="10" w:type="dxa"/>
          <w:trHeight w:val="193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6F489" w14:textId="77777777" w:rsidR="002F2C22" w:rsidRDefault="00507CD7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lastRenderedPageBreak/>
              <w:t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66D000BC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69C0E995" w14:textId="77777777" w:rsidR="00FD0BB3" w:rsidRDefault="00FD0BB3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54B92BC0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8CDD73E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  <w:p w14:paraId="5ED03D77" w14:textId="1B79D244" w:rsidR="00FD0BB3" w:rsidRPr="00507CD7" w:rsidRDefault="00FD0BB3" w:rsidP="00FD0BB3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                                                                                      Pečiatka a podpis štatutárneho orgánu žiadateľ</w:t>
            </w:r>
            <w:r w:rsidR="00CA5E99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a</w:t>
            </w:r>
          </w:p>
        </w:tc>
      </w:tr>
    </w:tbl>
    <w:p w14:paraId="062C75B0" w14:textId="77777777" w:rsidR="00507CD7" w:rsidRPr="00302448" w:rsidRDefault="00507CD7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sectPr w:rsidR="00507CD7" w:rsidRPr="00302448" w:rsidSect="002F2C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89424" w14:textId="77777777" w:rsidR="00065C1A" w:rsidRDefault="00065C1A" w:rsidP="00BE7F8D">
      <w:pPr>
        <w:spacing w:after="0" w:line="240" w:lineRule="auto"/>
      </w:pPr>
      <w:r>
        <w:separator/>
      </w:r>
    </w:p>
  </w:endnote>
  <w:endnote w:type="continuationSeparator" w:id="0">
    <w:p w14:paraId="56BFD08C" w14:textId="77777777" w:rsidR="00065C1A" w:rsidRDefault="00065C1A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972CD" w14:textId="77777777" w:rsidR="00C8435E" w:rsidRDefault="00C8435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BA7B34" w14:textId="289EF37D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F8154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F8154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153F58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6568C" w14:textId="77777777" w:rsidR="00C8435E" w:rsidRDefault="00C8435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32BA5" w14:textId="77777777" w:rsidR="00065C1A" w:rsidRDefault="00065C1A" w:rsidP="00BE7F8D">
      <w:pPr>
        <w:spacing w:after="0" w:line="240" w:lineRule="auto"/>
      </w:pPr>
      <w:r>
        <w:separator/>
      </w:r>
    </w:p>
  </w:footnote>
  <w:footnote w:type="continuationSeparator" w:id="0">
    <w:p w14:paraId="4334CAC6" w14:textId="77777777" w:rsidR="00065C1A" w:rsidRDefault="00065C1A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A4818" w14:textId="77777777" w:rsidR="00C8435E" w:rsidRDefault="00C8435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AE658" w14:textId="2BCE8AE5" w:rsidR="00670D92" w:rsidRDefault="00887E3F" w:rsidP="00887E3F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87E3F">
      <w:rPr>
        <w:rFonts w:ascii="Times New Roman" w:hAnsi="Times New Roman" w:cs="Times New Roman"/>
        <w:i/>
        <w:sz w:val="20"/>
        <w:szCs w:val="20"/>
      </w:rPr>
      <w:t xml:space="preserve">Príloha č.2a ŽoNFP </w:t>
    </w:r>
    <w:r w:rsidR="00C8435E">
      <w:rPr>
        <w:rFonts w:ascii="Times New Roman" w:hAnsi="Times New Roman" w:cs="Times New Roman"/>
        <w:i/>
        <w:sz w:val="20"/>
        <w:szCs w:val="20"/>
      </w:rPr>
      <w:t>–</w:t>
    </w:r>
    <w:r w:rsidRPr="00887E3F">
      <w:rPr>
        <w:rFonts w:ascii="Times New Roman" w:hAnsi="Times New Roman" w:cs="Times New Roman"/>
        <w:i/>
        <w:sz w:val="20"/>
        <w:szCs w:val="20"/>
      </w:rPr>
      <w:t xml:space="preserve"> Súhrnné čestné vyhlásenie žiadateľa</w:t>
    </w:r>
  </w:p>
  <w:p w14:paraId="1C339C88" w14:textId="77777777" w:rsidR="00887E3F" w:rsidRDefault="00887E3F" w:rsidP="00887E3F">
    <w:pPr>
      <w:pStyle w:val="Hlavika"/>
      <w:jc w:val="right"/>
      <w:rPr>
        <w:noProof/>
        <w:lang w:eastAsia="sk-SK"/>
      </w:rPr>
    </w:pPr>
  </w:p>
  <w:p w14:paraId="0308C9E1" w14:textId="7777777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0B2BC650" wp14:editId="2963965F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B1233" w14:textId="77777777" w:rsidR="00C8435E" w:rsidRDefault="00C8435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žuganová Gabriela">
    <w15:presenceInfo w15:providerId="AD" w15:userId="S-1-5-21-390540759-788030774-433219294-12250"/>
  </w15:person>
  <w15:person w15:author="MV SR">
    <w15:presenceInfo w15:providerId="None" w15:userId="MV S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264F0"/>
    <w:rsid w:val="000421F8"/>
    <w:rsid w:val="00043E5E"/>
    <w:rsid w:val="00051E0F"/>
    <w:rsid w:val="00056F04"/>
    <w:rsid w:val="00065C1A"/>
    <w:rsid w:val="000F4757"/>
    <w:rsid w:val="000F4D0F"/>
    <w:rsid w:val="001163A6"/>
    <w:rsid w:val="00117E8D"/>
    <w:rsid w:val="001C1D3F"/>
    <w:rsid w:val="001C7C20"/>
    <w:rsid w:val="001D20DC"/>
    <w:rsid w:val="001F1EF1"/>
    <w:rsid w:val="00212DBE"/>
    <w:rsid w:val="0022464D"/>
    <w:rsid w:val="00226592"/>
    <w:rsid w:val="00235565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60A83"/>
    <w:rsid w:val="00387931"/>
    <w:rsid w:val="003A4207"/>
    <w:rsid w:val="003C0316"/>
    <w:rsid w:val="003C2C0A"/>
    <w:rsid w:val="003D285B"/>
    <w:rsid w:val="003D603D"/>
    <w:rsid w:val="003F194D"/>
    <w:rsid w:val="00417725"/>
    <w:rsid w:val="004239D7"/>
    <w:rsid w:val="0043382B"/>
    <w:rsid w:val="0045760E"/>
    <w:rsid w:val="004740C3"/>
    <w:rsid w:val="004812B3"/>
    <w:rsid w:val="0049439F"/>
    <w:rsid w:val="004D7CA4"/>
    <w:rsid w:val="004F58C0"/>
    <w:rsid w:val="00507CD7"/>
    <w:rsid w:val="00550290"/>
    <w:rsid w:val="005600AB"/>
    <w:rsid w:val="005705B4"/>
    <w:rsid w:val="00580B0E"/>
    <w:rsid w:val="00583DD0"/>
    <w:rsid w:val="005A141C"/>
    <w:rsid w:val="005B2B4C"/>
    <w:rsid w:val="005E7412"/>
    <w:rsid w:val="005F5C89"/>
    <w:rsid w:val="0065091C"/>
    <w:rsid w:val="00664169"/>
    <w:rsid w:val="00665C43"/>
    <w:rsid w:val="00670D92"/>
    <w:rsid w:val="006800DB"/>
    <w:rsid w:val="006D1A9A"/>
    <w:rsid w:val="006E1023"/>
    <w:rsid w:val="00701D32"/>
    <w:rsid w:val="00713C7B"/>
    <w:rsid w:val="007204B7"/>
    <w:rsid w:val="0074795F"/>
    <w:rsid w:val="007562B1"/>
    <w:rsid w:val="00794CCF"/>
    <w:rsid w:val="00794F93"/>
    <w:rsid w:val="007950FF"/>
    <w:rsid w:val="007B1C24"/>
    <w:rsid w:val="007C39E1"/>
    <w:rsid w:val="00816C28"/>
    <w:rsid w:val="00845569"/>
    <w:rsid w:val="00851C9D"/>
    <w:rsid w:val="00887E3F"/>
    <w:rsid w:val="008C474B"/>
    <w:rsid w:val="008F64C2"/>
    <w:rsid w:val="008F7AF4"/>
    <w:rsid w:val="0092089E"/>
    <w:rsid w:val="00980500"/>
    <w:rsid w:val="00982F35"/>
    <w:rsid w:val="0099623F"/>
    <w:rsid w:val="009C05EA"/>
    <w:rsid w:val="009E2429"/>
    <w:rsid w:val="009F6D52"/>
    <w:rsid w:val="00A52D20"/>
    <w:rsid w:val="00A77A73"/>
    <w:rsid w:val="00AB0EF8"/>
    <w:rsid w:val="00AF431D"/>
    <w:rsid w:val="00B00930"/>
    <w:rsid w:val="00B01C4C"/>
    <w:rsid w:val="00B209B0"/>
    <w:rsid w:val="00B23E2C"/>
    <w:rsid w:val="00B43212"/>
    <w:rsid w:val="00BC24F7"/>
    <w:rsid w:val="00BC6BE5"/>
    <w:rsid w:val="00BC7D0E"/>
    <w:rsid w:val="00BE6268"/>
    <w:rsid w:val="00BE6492"/>
    <w:rsid w:val="00BE726D"/>
    <w:rsid w:val="00BE7F8D"/>
    <w:rsid w:val="00C01504"/>
    <w:rsid w:val="00C15FF4"/>
    <w:rsid w:val="00C244A5"/>
    <w:rsid w:val="00C361D8"/>
    <w:rsid w:val="00C54BDF"/>
    <w:rsid w:val="00C65CE3"/>
    <w:rsid w:val="00C761A6"/>
    <w:rsid w:val="00C76619"/>
    <w:rsid w:val="00C8435E"/>
    <w:rsid w:val="00CA3435"/>
    <w:rsid w:val="00CA5E99"/>
    <w:rsid w:val="00CB6D6B"/>
    <w:rsid w:val="00CC052E"/>
    <w:rsid w:val="00CC06AA"/>
    <w:rsid w:val="00CD6BC5"/>
    <w:rsid w:val="00D9376E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57065"/>
    <w:rsid w:val="00E64ACC"/>
    <w:rsid w:val="00EA222A"/>
    <w:rsid w:val="00EA7B3A"/>
    <w:rsid w:val="00EC33AD"/>
    <w:rsid w:val="00EF588E"/>
    <w:rsid w:val="00EF7CD8"/>
    <w:rsid w:val="00F00763"/>
    <w:rsid w:val="00F26416"/>
    <w:rsid w:val="00F45085"/>
    <w:rsid w:val="00F63914"/>
    <w:rsid w:val="00F70790"/>
    <w:rsid w:val="00F81543"/>
    <w:rsid w:val="00FB64DA"/>
    <w:rsid w:val="00FD0BB3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39D2E4"/>
  <w15:docId w15:val="{C1CDF0FE-CA8F-422C-852F-019547FE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726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596C2-A7D2-4EEB-B937-CEB45DE0B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9846D-35AD-4387-BDDF-5E979B15B9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48CEA-6896-4AD6-A3B1-F7CD3A0E5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MV SR</cp:lastModifiedBy>
  <cp:revision>8</cp:revision>
  <cp:lastPrinted>2020-04-03T16:13:00Z</cp:lastPrinted>
  <dcterms:created xsi:type="dcterms:W3CDTF">2022-08-30T11:42:00Z</dcterms:created>
  <dcterms:modified xsi:type="dcterms:W3CDTF">2022-09-05T12:32:00Z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