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17BEE84A" w:rsidR="00FE28FD" w:rsidRDefault="003840FF" w:rsidP="003840FF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77777777" w:rsidR="003840FF" w:rsidRDefault="003840FF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3C4A690D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del w:id="1" w:author="Autor" w:date="2019-11-04T12:54:00Z">
        <w:r>
          <w:rPr>
            <w:rFonts w:ascii="Times New Roman" w:hAnsi="Times New Roman" w:cs="Times New Roman"/>
            <w:b/>
            <w:smallCaps/>
            <w:sz w:val="28"/>
            <w:szCs w:val="28"/>
          </w:rPr>
          <w:delText>udele</w:delText>
        </w:r>
        <w:r w:rsidR="004239D7">
          <w:rPr>
            <w:rFonts w:ascii="Times New Roman" w:hAnsi="Times New Roman" w:cs="Times New Roman"/>
            <w:b/>
            <w:smallCaps/>
            <w:sz w:val="28"/>
            <w:szCs w:val="28"/>
          </w:rPr>
          <w:delText xml:space="preserve">nie súhlasu </w:delText>
        </w:r>
        <w:r>
          <w:rPr>
            <w:rFonts w:ascii="Times New Roman" w:hAnsi="Times New Roman" w:cs="Times New Roman"/>
            <w:b/>
            <w:smallCaps/>
            <w:sz w:val="28"/>
            <w:szCs w:val="28"/>
          </w:rPr>
          <w:delText xml:space="preserve">pre </w:delText>
        </w:r>
        <w:r w:rsidR="00387931">
          <w:rPr>
            <w:rFonts w:ascii="Times New Roman" w:hAnsi="Times New Roman" w:cs="Times New Roman"/>
            <w:b/>
            <w:smallCaps/>
            <w:sz w:val="28"/>
            <w:szCs w:val="28"/>
          </w:rPr>
          <w:delText>poskytnutie</w:delText>
        </w:r>
      </w:del>
      <w:ins w:id="2" w:author="Autor" w:date="2019-11-04T12:54:00Z">
        <w:r w:rsidR="00DD43E5">
          <w:rPr>
            <w:rFonts w:ascii="Times New Roman" w:hAnsi="Times New Roman" w:cs="Times New Roman"/>
            <w:b/>
            <w:smallCaps/>
            <w:sz w:val="28"/>
            <w:szCs w:val="28"/>
          </w:rPr>
          <w:t>údaje na vyžiadanie</w:t>
        </w:r>
      </w:ins>
      <w:r w:rsidR="00DD43E5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7AFD1634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ins w:id="3" w:author="Autor" w:date="2019-11-04T12:54:00Z">
        <w:r w:rsidR="00DD43E5">
          <w:rPr>
            <w:rFonts w:ascii="Times New Roman" w:hAnsi="Times New Roman" w:cs="Times New Roman"/>
            <w:sz w:val="20"/>
            <w:szCs w:val="20"/>
          </w:rPr>
          <w:t xml:space="preserve"> v znení neskorších predpisov</w:t>
        </w:r>
      </w:ins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54B21243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del w:id="4" w:author="Autor" w:date="2019-11-04T12:54:00Z">
        <w:r w:rsidRPr="00C65CE3">
          <w:rPr>
            <w:rFonts w:ascii="Times New Roman" w:hAnsi="Times New Roman" w:cs="Times New Roman"/>
          </w:rPr>
          <w:delText>Podpísaním</w:delText>
        </w:r>
        <w:r w:rsidR="00C761A6" w:rsidRPr="00C65CE3">
          <w:rPr>
            <w:rFonts w:ascii="Times New Roman" w:hAnsi="Times New Roman" w:cs="Times New Roman"/>
          </w:rPr>
          <w:delText xml:space="preserve"> </w:delText>
        </w:r>
        <w:r w:rsidR="00387931" w:rsidRPr="00C65CE3">
          <w:rPr>
            <w:rFonts w:ascii="Times New Roman" w:hAnsi="Times New Roman" w:cs="Times New Roman"/>
          </w:rPr>
          <w:delText>tohto súhlasu</w:delText>
        </w:r>
        <w:r w:rsidRPr="00C65CE3">
          <w:rPr>
            <w:rFonts w:ascii="Times New Roman" w:hAnsi="Times New Roman" w:cs="Times New Roman"/>
          </w:rPr>
          <w:delText xml:space="preserve"> </w:delText>
        </w:r>
        <w:r w:rsidR="003C2C0A" w:rsidRPr="00C65CE3">
          <w:rPr>
            <w:rFonts w:ascii="Times New Roman" w:hAnsi="Times New Roman" w:cs="Times New Roman"/>
          </w:rPr>
          <w:delText>ja</w:delText>
        </w:r>
      </w:del>
      <w:ins w:id="5" w:author="Autor" w:date="2019-11-04T12:54:00Z">
        <w:r w:rsidR="00DD43E5">
          <w:rPr>
            <w:rFonts w:ascii="Times New Roman" w:hAnsi="Times New Roman" w:cs="Times New Roman"/>
          </w:rPr>
          <w:t>J</w:t>
        </w:r>
        <w:r w:rsidR="003C2C0A" w:rsidRPr="00C65CE3">
          <w:rPr>
            <w:rFonts w:ascii="Times New Roman" w:hAnsi="Times New Roman" w:cs="Times New Roman"/>
          </w:rPr>
          <w:t>a</w:t>
        </w:r>
        <w:r w:rsidR="00491E04">
          <w:rPr>
            <w:rFonts w:ascii="Times New Roman" w:hAnsi="Times New Roman" w:cs="Times New Roman"/>
          </w:rPr>
          <w:t>,</w:t>
        </w:r>
      </w:ins>
      <w:r w:rsidR="003C2C0A" w:rsidRPr="00C65CE3">
        <w:rPr>
          <w:rFonts w:ascii="Times New Roman" w:hAnsi="Times New Roman" w:cs="Times New Roman"/>
        </w:rPr>
        <w:t xml:space="preserve">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del w:id="6" w:author="Autor" w:date="2019-11-04T12:54:00Z">
        <w:r w:rsidR="00235565">
          <w:rPr>
            <w:rFonts w:ascii="Times New Roman" w:hAnsi="Times New Roman" w:cs="Times New Roman"/>
          </w:rPr>
          <w:delText>/partnera</w:delText>
        </w:r>
      </w:del>
      <w:r w:rsidR="00235565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del w:id="7" w:author="Autor" w:date="2019-11-04T12:54:00Z">
        <w:r w:rsidR="00F63914" w:rsidRPr="00C65CE3">
          <w:rPr>
            <w:rFonts w:ascii="Times New Roman" w:hAnsi="Times New Roman" w:cs="Times New Roman"/>
            <w:b/>
          </w:rPr>
          <w:delText>udeľujem</w:delText>
        </w:r>
        <w:r w:rsidR="00F63914" w:rsidRPr="00C65CE3" w:rsidDel="00387931">
          <w:rPr>
            <w:rFonts w:ascii="Times New Roman" w:hAnsi="Times New Roman" w:cs="Times New Roman"/>
            <w:b/>
          </w:rPr>
          <w:delText xml:space="preserve"> </w:delText>
        </w:r>
        <w:r w:rsidRPr="00C65CE3">
          <w:rPr>
            <w:rFonts w:ascii="Times New Roman" w:hAnsi="Times New Roman" w:cs="Times New Roman"/>
            <w:b/>
          </w:rPr>
          <w:delText>súhlas</w:delText>
        </w:r>
      </w:del>
      <w:ins w:id="8" w:author="Autor" w:date="2019-11-04T12:54:00Z">
        <w:r w:rsidR="00DD43E5" w:rsidRPr="00491E04">
          <w:rPr>
            <w:rFonts w:ascii="Times New Roman" w:hAnsi="Times New Roman" w:cs="Times New Roman"/>
            <w:b/>
          </w:rPr>
          <w:t>poskytujem</w:t>
        </w:r>
      </w:ins>
      <w:r w:rsidR="00DD43E5" w:rsidRPr="00491E04">
        <w:rPr>
          <w:rFonts w:ascii="Times New Roman" w:hAnsi="Times New Roman"/>
          <w:b/>
          <w:rPrChange w:id="9" w:author="Autor" w:date="2019-11-04T12:54:00Z">
            <w:rPr>
              <w:rFonts w:ascii="Times New Roman" w:hAnsi="Times New Roman"/>
            </w:rPr>
          </w:rPrChange>
        </w:rPr>
        <w:t xml:space="preserve"> </w:t>
      </w:r>
      <w:r w:rsidR="00DD43E5" w:rsidRPr="00491E04">
        <w:rPr>
          <w:rFonts w:ascii="Times New Roman" w:hAnsi="Times New Roman" w:cs="Times New Roman"/>
          <w:b/>
        </w:rPr>
        <w:t>oprávneným subjektom</w:t>
      </w:r>
      <w:r w:rsidR="00DD43E5">
        <w:rPr>
          <w:rFonts w:ascii="Times New Roman" w:hAnsi="Times New Roman" w:cs="Times New Roman"/>
        </w:rPr>
        <w:t xml:space="preserve"> </w:t>
      </w:r>
      <w:r w:rsidR="00DD43E5">
        <w:rPr>
          <w:rFonts w:ascii="Times New Roman" w:hAnsi="Times New Roman" w:cs="Times New Roman"/>
          <w:b/>
        </w:rPr>
        <w:t xml:space="preserve">na </w:t>
      </w:r>
      <w:del w:id="10" w:author="Autor" w:date="2019-11-04T12:54:00Z">
        <w:r w:rsidRPr="00C65CE3">
          <w:rPr>
            <w:rFonts w:ascii="Times New Roman" w:hAnsi="Times New Roman" w:cs="Times New Roman"/>
            <w:b/>
          </w:rPr>
          <w:delText>žiadanie</w:delText>
        </w:r>
      </w:del>
      <w:ins w:id="11" w:author="Autor" w:date="2019-11-04T12:54:00Z">
        <w:r w:rsidR="00DD43E5">
          <w:rPr>
            <w:rFonts w:ascii="Times New Roman" w:hAnsi="Times New Roman" w:cs="Times New Roman"/>
            <w:b/>
          </w:rPr>
          <w:t>účel preukázania bezúhonnosti údaje potrebné na vyžiadanie</w:t>
        </w:r>
      </w:ins>
      <w:r w:rsidR="00DD43E5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del w:id="12" w:author="Autor" w:date="2019-11-04T12:54:00Z">
        <w:r w:rsidR="00387931" w:rsidRPr="00C65CE3">
          <w:rPr>
            <w:rFonts w:ascii="Times New Roman" w:hAnsi="Times New Roman" w:cs="Times New Roman"/>
          </w:rPr>
          <w:delText xml:space="preserve">Tento súhlas </w:delText>
        </w:r>
        <w:r w:rsidR="003C2C0A" w:rsidRPr="00C65CE3">
          <w:rPr>
            <w:rFonts w:ascii="Times New Roman" w:hAnsi="Times New Roman" w:cs="Times New Roman"/>
          </w:rPr>
          <w:delText>je platný</w:delText>
        </w:r>
      </w:del>
      <w:ins w:id="13" w:author="Autor" w:date="2019-11-04T12:54:00Z">
        <w:r w:rsidR="00DD43E5">
          <w:rPr>
            <w:rFonts w:ascii="Times New Roman" w:hAnsi="Times New Roman" w:cs="Times New Roman"/>
          </w:rPr>
          <w:t>Tieto údaje poskytujem oprávneným subjektom na účel preukázania bezúhonnosti</w:t>
        </w:r>
      </w:ins>
      <w:r w:rsidR="00DD43E5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>až do odvolania a</w:t>
      </w:r>
      <w:r w:rsidR="00DD43E5">
        <w:rPr>
          <w:rFonts w:ascii="Times New Roman" w:hAnsi="Times New Roman" w:cs="Times New Roman"/>
        </w:rPr>
        <w:t> </w:t>
      </w:r>
      <w:ins w:id="14" w:author="Autor" w:date="2019-11-04T12:54:00Z">
        <w:r w:rsidR="00DD43E5">
          <w:rPr>
            <w:rFonts w:ascii="Times New Roman" w:hAnsi="Times New Roman" w:cs="Times New Roman"/>
          </w:rPr>
          <w:t xml:space="preserve">poskytnutie týchto údajov sa </w:t>
        </w:r>
      </w:ins>
      <w:r w:rsidR="00ED27F6">
        <w:rPr>
          <w:rFonts w:ascii="Times New Roman" w:hAnsi="Times New Roman" w:cs="Times New Roman"/>
        </w:rPr>
        <w:t>vzťahuje</w:t>
      </w:r>
      <w:del w:id="15" w:author="Autor" w:date="2019-11-04T12:54:00Z">
        <w:r w:rsidR="003C2C0A" w:rsidRPr="00C65CE3">
          <w:rPr>
            <w:rFonts w:ascii="Times New Roman" w:hAnsi="Times New Roman" w:cs="Times New Roman"/>
          </w:rPr>
          <w:delText xml:space="preserve"> sa</w:delText>
        </w:r>
      </w:del>
      <w:r w:rsidR="00ED27F6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>na všetky úkony oprávnených subjektov vykonaných v rámci zákona.</w:t>
      </w:r>
    </w:p>
    <w:p w14:paraId="59C5E2ED" w14:textId="77777777" w:rsidR="009416A8" w:rsidRDefault="009416A8" w:rsidP="00CC052E">
      <w:pPr>
        <w:rPr>
          <w:rFonts w:ascii="Times New Roman" w:hAnsi="Times New Roman" w:cs="Times New Roman"/>
          <w:b/>
        </w:rPr>
      </w:pPr>
    </w:p>
    <w:p w14:paraId="0DDDE5BC" w14:textId="4E7372D3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 xml:space="preserve">e </w:t>
      </w:r>
      <w:del w:id="16" w:author="Autor" w:date="2019-11-04T12:54:00Z">
        <w:r w:rsidR="003C2C0A" w:rsidRPr="003C2C0A">
          <w:rPr>
            <w:rFonts w:ascii="Times New Roman" w:hAnsi="Times New Roman" w:cs="Times New Roman"/>
            <w:b/>
          </w:rPr>
          <w:delText>udeľujúcej súhlas</w:delText>
        </w:r>
      </w:del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346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1CEF0962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ins w:id="17" w:author="Autor" w:date="2019-11-04T12:54:00Z">
              <w:r w:rsidR="001E5135">
                <w:rPr>
                  <w:rFonts w:ascii="Times New Roman" w:hAnsi="Times New Roman" w:cs="Times New Roman"/>
                </w:rPr>
                <w:t xml:space="preserve">meno alebo </w:t>
              </w:r>
            </w:ins>
            <w:r w:rsidRPr="00C65CE3">
              <w:rPr>
                <w:rFonts w:ascii="Times New Roman" w:hAnsi="Times New Roman" w:cs="Times New Roman"/>
              </w:rPr>
              <w:t>priezvisko</w:t>
            </w:r>
            <w:ins w:id="18" w:author="Autor" w:date="2019-11-04T12:54:00Z">
              <w:r w:rsidR="00DD43E5">
                <w:rPr>
                  <w:rStyle w:val="Odkaznapoznmkupodiarou"/>
                  <w:rFonts w:ascii="Times New Roman" w:hAnsi="Times New Roman" w:cs="Times New Roman"/>
                </w:rPr>
                <w:footnoteReference w:id="2"/>
              </w:r>
            </w:ins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3E08E45D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del w:id="23" w:author="Autor" w:date="2019-11-04T12:54:00Z">
              <w:r w:rsidRPr="00C65CE3">
                <w:rPr>
                  <w:rFonts w:ascii="Times New Roman" w:hAnsi="Times New Roman" w:cs="Times New Roman"/>
                </w:rPr>
                <w:delText>Číslo občianskeho preukazu:</w:delText>
              </w:r>
            </w:del>
            <w:ins w:id="24" w:author="Autor" w:date="2019-11-04T12:54:00Z">
              <w:r w:rsidR="00DD43E5">
                <w:rPr>
                  <w:rFonts w:ascii="Times New Roman" w:hAnsi="Times New Roman" w:cs="Times New Roman"/>
                </w:rPr>
                <w:t>Štát narodenia</w:t>
              </w:r>
              <w:r w:rsidR="00DD43E5">
                <w:rPr>
                  <w:rStyle w:val="Odkaznapoznmkupodiarou"/>
                  <w:rFonts w:ascii="Times New Roman" w:hAnsi="Times New Roman" w:cs="Times New Roman"/>
                </w:rPr>
                <w:footnoteReference w:id="3"/>
              </w:r>
              <w:r w:rsidR="00DD43E5" w:rsidRPr="00C65CE3">
                <w:rPr>
                  <w:rFonts w:ascii="Times New Roman" w:hAnsi="Times New Roman" w:cs="Times New Roman"/>
                </w:rPr>
                <w:t>:</w:t>
              </w:r>
            </w:ins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62DAA36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del w:id="27" w:author="Autor" w:date="2019-11-04T12:54:00Z">
              <w:r w:rsidRPr="00C65CE3">
                <w:rPr>
                  <w:rFonts w:ascii="Times New Roman" w:hAnsi="Times New Roman" w:cs="Times New Roman"/>
                </w:rPr>
                <w:delText>Štát</w:delText>
              </w:r>
            </w:del>
            <w:ins w:id="28" w:author="Autor" w:date="2019-11-04T12:54:00Z">
              <w:r w:rsidR="00DD43E5" w:rsidRPr="00C65CE3">
                <w:rPr>
                  <w:rFonts w:ascii="Times New Roman" w:hAnsi="Times New Roman" w:cs="Times New Roman"/>
                </w:rPr>
                <w:t>Okres</w:t>
              </w:r>
            </w:ins>
            <w:r w:rsidR="00DD43E5" w:rsidRPr="00C65CE3">
              <w:rPr>
                <w:rFonts w:ascii="Times New Roman" w:hAnsi="Times New Roman" w:cs="Times New Roman"/>
              </w:rPr>
              <w:t xml:space="preserve">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50E7BF12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del w:id="29" w:author="Autor" w:date="2019-11-04T12:54:00Z">
              <w:r w:rsidRPr="00C65CE3">
                <w:rPr>
                  <w:rFonts w:ascii="Times New Roman" w:hAnsi="Times New Roman" w:cs="Times New Roman"/>
                </w:rPr>
                <w:delText>:</w:delText>
              </w:r>
            </w:del>
            <w:ins w:id="30" w:author="Autor" w:date="2019-11-04T12:54:00Z">
              <w:r w:rsidR="00DD43E5">
                <w:rPr>
                  <w:rFonts w:ascii="Times New Roman" w:hAnsi="Times New Roman" w:cs="Times New Roman"/>
                </w:rPr>
                <w:t>*</w:t>
              </w:r>
              <w:r w:rsidRPr="00C65CE3">
                <w:rPr>
                  <w:rFonts w:ascii="Times New Roman" w:hAnsi="Times New Roman" w:cs="Times New Roman"/>
                </w:rPr>
                <w:t>:</w:t>
              </w:r>
            </w:ins>
            <w:r w:rsidRPr="00C65CE3">
              <w:rPr>
                <w:rFonts w:ascii="Times New Roman" w:hAnsi="Times New Roman" w:cs="Times New Roman"/>
              </w:rPr>
              <w:t xml:space="preserve"> Ulica, číslo:</w:t>
            </w:r>
          </w:p>
        </w:tc>
        <w:tc>
          <w:tcPr>
            <w:tcW w:w="4394" w:type="dxa"/>
            <w:vAlign w:val="center"/>
          </w:tcPr>
          <w:p w14:paraId="6E22E63E" w14:textId="6599ED4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del w:id="31" w:author="Autor" w:date="2019-11-04T12:54:00Z">
              <w:r w:rsidRPr="00C65CE3">
                <w:rPr>
                  <w:rFonts w:ascii="Times New Roman" w:hAnsi="Times New Roman" w:cs="Times New Roman"/>
                </w:rPr>
                <w:delText>Okres</w:delText>
              </w:r>
            </w:del>
            <w:ins w:id="32" w:author="Autor" w:date="2019-11-04T12:54:00Z">
              <w:r w:rsidR="00DD43E5">
                <w:rPr>
                  <w:rFonts w:ascii="Times New Roman" w:hAnsi="Times New Roman" w:cs="Times New Roman"/>
                </w:rPr>
                <w:t>Miesto</w:t>
              </w:r>
            </w:ins>
            <w:r w:rsidR="00DD43E5" w:rsidRPr="00C65CE3">
              <w:rPr>
                <w:rFonts w:ascii="Times New Roman" w:hAnsi="Times New Roman" w:cs="Times New Roman"/>
              </w:rPr>
              <w:t xml:space="preserve">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D30B18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</w:t>
            </w:r>
            <w:r w:rsidR="00ED27F6">
              <w:rPr>
                <w:rFonts w:ascii="Times New Roman" w:hAnsi="Times New Roman" w:cs="Times New Roman"/>
              </w:rPr>
              <w:t xml:space="preserve"> </w:t>
            </w:r>
            <w:ins w:id="33" w:author="Autor" w:date="2019-11-04T12:54:00Z">
              <w:r w:rsidR="00ED27F6">
                <w:rPr>
                  <w:rFonts w:ascii="Times New Roman" w:hAnsi="Times New Roman" w:cs="Times New Roman"/>
                </w:rPr>
                <w:t xml:space="preserve"> </w:t>
              </w:r>
              <w:r w:rsidRPr="00C65CE3">
                <w:rPr>
                  <w:rFonts w:ascii="Times New Roman" w:hAnsi="Times New Roman" w:cs="Times New Roman"/>
                </w:rPr>
                <w:t xml:space="preserve"> </w:t>
              </w:r>
            </w:ins>
            <w:r w:rsidRPr="00C65CE3">
              <w:rPr>
                <w:rFonts w:ascii="Times New Roman" w:hAnsi="Times New Roman" w:cs="Times New Roman"/>
              </w:rPr>
              <w:t>Obec</w:t>
            </w:r>
            <w:del w:id="34" w:author="Autor" w:date="2019-11-04T12:54:00Z">
              <w:r w:rsidRPr="00C65CE3">
                <w:rPr>
                  <w:rFonts w:ascii="Times New Roman" w:hAnsi="Times New Roman" w:cs="Times New Roman"/>
                </w:rPr>
                <w:delText>*:</w:delText>
              </w:r>
            </w:del>
            <w:ins w:id="35" w:author="Autor" w:date="2019-11-04T12:54:00Z">
              <w:r w:rsidRPr="00C65CE3">
                <w:rPr>
                  <w:rFonts w:ascii="Times New Roman" w:hAnsi="Times New Roman" w:cs="Times New Roman"/>
                </w:rPr>
                <w:t>:</w:t>
              </w:r>
            </w:ins>
          </w:p>
        </w:tc>
        <w:tc>
          <w:tcPr>
            <w:tcW w:w="4394" w:type="dxa"/>
            <w:vAlign w:val="center"/>
          </w:tcPr>
          <w:p w14:paraId="3D19D6BC" w14:textId="30178819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del w:id="36" w:author="Autor" w:date="2019-11-04T12:54:00Z">
              <w:r w:rsidRPr="00C65CE3">
                <w:rPr>
                  <w:rFonts w:ascii="Times New Roman" w:hAnsi="Times New Roman" w:cs="Times New Roman"/>
                </w:rPr>
                <w:delText>Obec narodenia</w:delText>
              </w:r>
            </w:del>
            <w:ins w:id="37" w:author="Autor" w:date="2019-11-04T12:54:00Z">
              <w:r w:rsidR="00DD43E5" w:rsidRPr="00C65CE3">
                <w:rPr>
                  <w:rFonts w:ascii="Times New Roman" w:hAnsi="Times New Roman" w:cs="Times New Roman"/>
                </w:rPr>
                <w:t>Štátne občianstvo</w:t>
              </w:r>
            </w:ins>
            <w:r w:rsidR="00DD43E5" w:rsidRPr="00C65CE3">
              <w:rPr>
                <w:rFonts w:ascii="Times New Roman" w:hAnsi="Times New Roman" w:cs="Times New Roman"/>
              </w:rPr>
              <w:t>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34F9061D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</w:t>
            </w:r>
            <w:ins w:id="38" w:author="Autor" w:date="2019-11-04T12:54:00Z">
              <w:r w:rsidR="00ED27F6">
                <w:rPr>
                  <w:rFonts w:ascii="Times New Roman" w:hAnsi="Times New Roman" w:cs="Times New Roman"/>
                </w:rPr>
                <w:t xml:space="preserve"> </w:t>
              </w:r>
            </w:ins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11CCEAD2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del w:id="39" w:author="Autor" w:date="2019-11-04T12:54:00Z">
              <w:r w:rsidRPr="00C65CE3">
                <w:rPr>
                  <w:rFonts w:ascii="Times New Roman" w:hAnsi="Times New Roman" w:cs="Times New Roman"/>
                </w:rPr>
                <w:delText>Štátne občianstvo*:</w:delText>
              </w:r>
            </w:del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28F74829" w:rsidR="00CC052E" w:rsidRDefault="00EC5C16" w:rsidP="00AE228D">
            <w:pPr>
              <w:rPr>
                <w:rFonts w:ascii="Times New Roman" w:hAnsi="Times New Roman" w:cs="Times New Roman"/>
              </w:rPr>
            </w:pPr>
            <w:ins w:id="40" w:author="Autor" w:date="2019-11-04T12:54:00Z">
              <w:r>
                <w:rPr>
                  <w:rFonts w:ascii="Times New Roman" w:hAnsi="Times New Roman" w:cs="Times New Roman"/>
                </w:rPr>
                <w:t>Rodné priezvisko*:</w:t>
              </w:r>
            </w:ins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7D59358E" w14:textId="77777777" w:rsidR="00CC052E" w:rsidRPr="00EF7CD8" w:rsidRDefault="00CC052E" w:rsidP="00CC052E">
      <w:pPr>
        <w:rPr>
          <w:del w:id="41" w:author="Autor" w:date="2019-11-04T12:54:00Z"/>
          <w:rFonts w:ascii="Times New Roman" w:hAnsi="Times New Roman" w:cs="Times New Roman"/>
          <w:sz w:val="20"/>
          <w:szCs w:val="20"/>
        </w:rPr>
      </w:pPr>
      <w:del w:id="42" w:author="Autor" w:date="2019-11-04T12:54:00Z">
        <w:r w:rsidRPr="00EF7CD8">
          <w:rPr>
            <w:rFonts w:ascii="Times New Roman" w:hAnsi="Times New Roman" w:cs="Times New Roman"/>
            <w:sz w:val="20"/>
            <w:szCs w:val="20"/>
          </w:rPr>
          <w:delText xml:space="preserve">* </w:delText>
        </w:r>
        <w:r>
          <w:rPr>
            <w:rFonts w:ascii="Times New Roman" w:hAnsi="Times New Roman" w:cs="Times New Roman"/>
            <w:sz w:val="20"/>
            <w:szCs w:val="20"/>
          </w:rPr>
          <w:delText xml:space="preserve">Údaje </w:delText>
        </w:r>
        <w:r w:rsidR="00C761A6">
          <w:rPr>
            <w:rFonts w:ascii="Times New Roman" w:hAnsi="Times New Roman" w:cs="Times New Roman"/>
            <w:sz w:val="20"/>
            <w:szCs w:val="20"/>
          </w:rPr>
          <w:delText xml:space="preserve">označené symbolom (*) sú nevyhnutne </w:delText>
        </w:r>
        <w:r>
          <w:rPr>
            <w:rFonts w:ascii="Times New Roman" w:hAnsi="Times New Roman" w:cs="Times New Roman"/>
            <w:sz w:val="20"/>
            <w:szCs w:val="20"/>
          </w:rPr>
          <w:delText>potrebné na</w:delText>
        </w:r>
        <w:r w:rsidR="00C761A6">
          <w:rPr>
            <w:rFonts w:ascii="Times New Roman" w:hAnsi="Times New Roman" w:cs="Times New Roman"/>
            <w:sz w:val="20"/>
            <w:szCs w:val="20"/>
          </w:rPr>
          <w:delText xml:space="preserve"> vyžiadanie výpisu z registra trestov prostredníctvom</w:delText>
        </w:r>
        <w:r>
          <w:rPr>
            <w:rFonts w:ascii="Times New Roman" w:hAnsi="Times New Roman" w:cs="Times New Roman"/>
            <w:sz w:val="20"/>
            <w:szCs w:val="20"/>
          </w:rPr>
          <w:delText xml:space="preserve"> systém</w:delText>
        </w:r>
        <w:r w:rsidR="00C761A6">
          <w:rPr>
            <w:rFonts w:ascii="Times New Roman" w:hAnsi="Times New Roman" w:cs="Times New Roman"/>
            <w:sz w:val="20"/>
            <w:szCs w:val="20"/>
          </w:rPr>
          <w:delText>u</w:delText>
        </w:r>
        <w:r>
          <w:rPr>
            <w:rFonts w:ascii="Times New Roman" w:hAnsi="Times New Roman" w:cs="Times New Roman"/>
            <w:sz w:val="20"/>
            <w:szCs w:val="20"/>
          </w:rPr>
          <w:delText xml:space="preserve"> I</w:delText>
        </w:r>
        <w:r w:rsidRPr="00EF7CD8">
          <w:rPr>
            <w:rFonts w:ascii="Times New Roman" w:hAnsi="Times New Roman" w:cs="Times New Roman"/>
            <w:sz w:val="20"/>
            <w:szCs w:val="20"/>
          </w:rPr>
          <w:delText>TMS2014+</w:delText>
        </w:r>
        <w:r>
          <w:rPr>
            <w:rFonts w:ascii="Times New Roman" w:hAnsi="Times New Roman" w:cs="Times New Roman"/>
            <w:sz w:val="20"/>
            <w:szCs w:val="20"/>
          </w:rPr>
          <w:delText>.</w:delText>
        </w:r>
      </w:del>
    </w:p>
    <w:p w14:paraId="62687C6C" w14:textId="77777777" w:rsidR="003C2C0A" w:rsidRDefault="003C2C0A" w:rsidP="003F194D">
      <w:pPr>
        <w:rPr>
          <w:del w:id="43" w:author="Autor" w:date="2019-11-04T12:54:00Z"/>
          <w:rFonts w:ascii="Times New Roman" w:hAnsi="Times New Roman" w:cs="Times New Roman"/>
          <w:sz w:val="20"/>
          <w:szCs w:val="20"/>
        </w:rPr>
      </w:pPr>
    </w:p>
    <w:p w14:paraId="5D7A348B" w14:textId="77777777" w:rsidR="008C474B" w:rsidRDefault="008C474B" w:rsidP="003F194D">
      <w:pPr>
        <w:rPr>
          <w:del w:id="44" w:author="Autor" w:date="2019-11-04T12:54:00Z"/>
          <w:rFonts w:ascii="Times New Roman" w:hAnsi="Times New Roman" w:cs="Times New Roman"/>
          <w:sz w:val="20"/>
          <w:szCs w:val="20"/>
        </w:rPr>
      </w:pPr>
    </w:p>
    <w:p w14:paraId="343E9542" w14:textId="77777777" w:rsidR="0043382B" w:rsidRDefault="0043382B" w:rsidP="003F194D">
      <w:pPr>
        <w:rPr>
          <w:del w:id="45" w:author="Autor" w:date="2019-11-04T12:54:00Z"/>
          <w:rFonts w:ascii="Times New Roman" w:hAnsi="Times New Roman" w:cs="Times New Roman"/>
          <w:b/>
        </w:rPr>
      </w:pPr>
      <w:del w:id="46" w:author="Autor" w:date="2019-11-04T12:54:00Z">
        <w:r>
          <w:rPr>
            <w:rFonts w:ascii="Times New Roman" w:hAnsi="Times New Roman" w:cs="Times New Roman"/>
            <w:b/>
          </w:rPr>
          <w:delText>Oprávnené subjekty</w:delText>
        </w:r>
        <w:r w:rsidR="003C2C0A">
          <w:rPr>
            <w:rFonts w:ascii="Times New Roman" w:hAnsi="Times New Roman" w:cs="Times New Roman"/>
            <w:b/>
          </w:rPr>
          <w:delText xml:space="preserve"> disponujúce súhlasom</w:delText>
        </w:r>
        <w:r>
          <w:rPr>
            <w:rFonts w:ascii="Times New Roman" w:hAnsi="Times New Roman" w:cs="Times New Roman"/>
            <w:b/>
          </w:rPr>
          <w:delText>:</w:delText>
        </w:r>
      </w:del>
    </w:p>
    <w:p w14:paraId="5FF0D9DE" w14:textId="77777777" w:rsidR="003C2C0A" w:rsidRPr="00C65CE3" w:rsidRDefault="0043382B" w:rsidP="00C65CE3">
      <w:pPr>
        <w:pStyle w:val="Odsekzoznamu"/>
        <w:numPr>
          <w:ilvl w:val="0"/>
          <w:numId w:val="2"/>
        </w:numPr>
        <w:rPr>
          <w:del w:id="47" w:author="Autor" w:date="2019-11-04T12:54:00Z"/>
          <w:rFonts w:ascii="Times New Roman" w:hAnsi="Times New Roman" w:cs="Times New Roman"/>
        </w:rPr>
      </w:pPr>
      <w:del w:id="48" w:author="Autor" w:date="2019-11-04T12:54:00Z">
        <w:r w:rsidRPr="00C65CE3">
          <w:rPr>
            <w:rFonts w:ascii="Times New Roman" w:hAnsi="Times New Roman" w:cs="Times New Roman"/>
            <w:b/>
          </w:rPr>
          <w:delText>Úrad vlády Slovenskej republiky</w:delText>
        </w:r>
        <w:r w:rsidRPr="00C65CE3">
          <w:rPr>
            <w:rFonts w:ascii="Times New Roman" w:hAnsi="Times New Roman" w:cs="Times New Roman"/>
          </w:rPr>
          <w:delText xml:space="preserve"> ako </w:delText>
        </w:r>
        <w:r w:rsidR="00C361D8">
          <w:rPr>
            <w:rFonts w:ascii="Times New Roman" w:hAnsi="Times New Roman" w:cs="Times New Roman"/>
          </w:rPr>
          <w:delText>o</w:delText>
        </w:r>
        <w:r w:rsidRPr="00C65CE3">
          <w:rPr>
            <w:rFonts w:ascii="Times New Roman" w:hAnsi="Times New Roman" w:cs="Times New Roman"/>
          </w:rPr>
          <w:delText>rgán zabezpečujúci ochranu finančných záujmov Európskej únie podľa § 5</w:delText>
        </w:r>
        <w:r w:rsidR="003C2C0A" w:rsidRPr="00C65CE3">
          <w:rPr>
            <w:rFonts w:ascii="Times New Roman" w:hAnsi="Times New Roman" w:cs="Times New Roman"/>
          </w:rPr>
          <w:delText xml:space="preserve"> zákona </w:delText>
        </w:r>
      </w:del>
    </w:p>
    <w:p w14:paraId="35E31222" w14:textId="77777777" w:rsidR="0043382B" w:rsidRDefault="00A77A73" w:rsidP="00C65CE3">
      <w:pPr>
        <w:pStyle w:val="Odsekzoznamu"/>
        <w:rPr>
          <w:del w:id="49" w:author="Autor" w:date="2019-11-04T12:54:00Z"/>
          <w:rFonts w:ascii="Times New Roman" w:hAnsi="Times New Roman" w:cs="Times New Roman"/>
        </w:rPr>
      </w:pPr>
      <w:del w:id="50" w:author="Autor" w:date="2019-11-04T12:54:00Z">
        <w:r>
          <w:rPr>
            <w:rFonts w:ascii="Times New Roman" w:hAnsi="Times New Roman" w:cs="Times New Roman"/>
          </w:rPr>
          <w:delText>Sídlo:</w:delText>
        </w:r>
        <w:r w:rsidR="00BE7F8D" w:rsidRPr="00BE7F8D"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>Námestie slobody 1</w:delText>
        </w:r>
        <w:r w:rsidR="00BE7F8D">
          <w:rPr>
            <w:rFonts w:ascii="Times New Roman" w:hAnsi="Times New Roman" w:cs="Times New Roman"/>
          </w:rPr>
          <w:delText>,</w:delText>
        </w:r>
        <w:r w:rsidR="00BE7F8D" w:rsidRPr="00BE7F8D">
          <w:rPr>
            <w:rFonts w:ascii="Times New Roman" w:hAnsi="Times New Roman" w:cs="Times New Roman"/>
          </w:rPr>
          <w:delText xml:space="preserve"> 813 70 Bratislava</w:delText>
        </w:r>
      </w:del>
    </w:p>
    <w:p w14:paraId="633B7F30" w14:textId="77777777" w:rsidR="00A77A73" w:rsidRDefault="00A77A73" w:rsidP="00C65CE3">
      <w:pPr>
        <w:pStyle w:val="Odsekzoznamu"/>
        <w:rPr>
          <w:del w:id="51" w:author="Autor" w:date="2019-11-04T12:54:00Z"/>
          <w:rFonts w:ascii="Times New Roman" w:hAnsi="Times New Roman" w:cs="Times New Roman"/>
        </w:rPr>
      </w:pPr>
      <w:del w:id="52" w:author="Autor" w:date="2019-11-04T12:54:00Z">
        <w:r>
          <w:rPr>
            <w:rFonts w:ascii="Times New Roman" w:hAnsi="Times New Roman" w:cs="Times New Roman"/>
          </w:rPr>
          <w:delText>IČO</w:delText>
        </w:r>
        <w:r w:rsidRPr="007204B7">
          <w:rPr>
            <w:rFonts w:ascii="Times New Roman" w:hAnsi="Times New Roman" w:cs="Times New Roman"/>
          </w:rPr>
          <w:delText>:</w:delText>
        </w:r>
        <w:r w:rsidR="00BE7F8D" w:rsidRPr="00BE7F8D"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>00</w:delText>
        </w:r>
        <w:r w:rsidR="00BE7F8D">
          <w:rPr>
            <w:rFonts w:ascii="Times New Roman" w:hAnsi="Times New Roman" w:cs="Times New Roman"/>
          </w:rPr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>151</w:delText>
        </w:r>
        <w:r w:rsidR="00BE7F8D">
          <w:rPr>
            <w:rFonts w:ascii="Times New Roman" w:hAnsi="Times New Roman" w:cs="Times New Roman"/>
          </w:rPr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>513</w:delText>
        </w:r>
      </w:del>
    </w:p>
    <w:p w14:paraId="7C8B304C" w14:textId="77777777" w:rsidR="00A77A73" w:rsidRPr="00C65CE3" w:rsidRDefault="00A77A73" w:rsidP="00C65CE3">
      <w:pPr>
        <w:pStyle w:val="Odsekzoznamu"/>
        <w:rPr>
          <w:del w:id="53" w:author="Autor" w:date="2019-11-04T12:54:00Z"/>
          <w:rFonts w:ascii="Times New Roman" w:hAnsi="Times New Roman" w:cs="Times New Roman"/>
          <w:b/>
        </w:rPr>
      </w:pPr>
    </w:p>
    <w:p w14:paraId="02C8C7FA" w14:textId="77777777" w:rsidR="003C2C0A" w:rsidRPr="00C65CE3" w:rsidRDefault="004239D7" w:rsidP="003C2C0A">
      <w:pPr>
        <w:pStyle w:val="Odsekzoznamu"/>
        <w:numPr>
          <w:ilvl w:val="0"/>
          <w:numId w:val="2"/>
        </w:numPr>
        <w:rPr>
          <w:del w:id="54" w:author="Autor" w:date="2019-11-04T12:54:00Z"/>
          <w:rFonts w:ascii="Times New Roman" w:hAnsi="Times New Roman" w:cs="Times New Roman"/>
        </w:rPr>
      </w:pPr>
      <w:del w:id="55" w:author="Autor" w:date="2019-11-04T12:54:00Z">
        <w:r w:rsidRPr="004239D7">
          <w:rPr>
            <w:rFonts w:ascii="Times New Roman" w:hAnsi="Times New Roman" w:cs="Times New Roman"/>
            <w:b/>
          </w:rPr>
          <w:delText>Úrad podpredsedu vlády SR pre investície a</w:delText>
        </w:r>
        <w:r>
          <w:rPr>
            <w:rFonts w:ascii="Times New Roman" w:hAnsi="Times New Roman" w:cs="Times New Roman"/>
            <w:b/>
          </w:rPr>
          <w:delText> </w:delText>
        </w:r>
        <w:r w:rsidRPr="004239D7">
          <w:rPr>
            <w:rFonts w:ascii="Times New Roman" w:hAnsi="Times New Roman" w:cs="Times New Roman"/>
            <w:b/>
          </w:rPr>
          <w:delText>informatizáciu</w:delText>
        </w:r>
        <w:r>
          <w:rPr>
            <w:rFonts w:ascii="Times New Roman" w:hAnsi="Times New Roman" w:cs="Times New Roman"/>
            <w:b/>
          </w:rPr>
          <w:delText xml:space="preserve"> </w:delText>
        </w:r>
        <w:r w:rsidRPr="00C65CE3">
          <w:rPr>
            <w:rFonts w:ascii="Times New Roman" w:hAnsi="Times New Roman" w:cs="Times New Roman"/>
          </w:rPr>
          <w:delText xml:space="preserve">ako </w:delText>
        </w:r>
        <w:r w:rsidR="00C361D8">
          <w:rPr>
            <w:rFonts w:ascii="Times New Roman" w:hAnsi="Times New Roman" w:cs="Times New Roman"/>
          </w:rPr>
          <w:delText>c</w:delText>
        </w:r>
        <w:r w:rsidR="0043382B" w:rsidRPr="00C65CE3">
          <w:rPr>
            <w:rFonts w:ascii="Times New Roman" w:hAnsi="Times New Roman" w:cs="Times New Roman"/>
          </w:rPr>
          <w:delText xml:space="preserve">entrálny koordinačný orgán  </w:delText>
        </w:r>
        <w:r w:rsidR="003C2C0A" w:rsidRPr="00C65CE3">
          <w:rPr>
            <w:rFonts w:ascii="Times New Roman" w:hAnsi="Times New Roman" w:cs="Times New Roman"/>
          </w:rPr>
          <w:delText>podľa § 6 zákona</w:delText>
        </w:r>
      </w:del>
    </w:p>
    <w:p w14:paraId="6BAC78BE" w14:textId="77777777" w:rsidR="00A77A73" w:rsidRDefault="00A77A73" w:rsidP="00C65CE3">
      <w:pPr>
        <w:pStyle w:val="Odsekzoznamu"/>
        <w:rPr>
          <w:del w:id="56" w:author="Autor" w:date="2019-11-04T12:54:00Z"/>
          <w:rFonts w:ascii="Times New Roman" w:hAnsi="Times New Roman" w:cs="Times New Roman"/>
        </w:rPr>
      </w:pPr>
      <w:del w:id="57" w:author="Autor" w:date="2019-11-04T12:54:00Z">
        <w:r>
          <w:rPr>
            <w:rFonts w:ascii="Times New Roman" w:hAnsi="Times New Roman" w:cs="Times New Roman"/>
          </w:rPr>
          <w:delText>Sídlo:</w:delText>
        </w:r>
        <w:r w:rsidR="00BE7F8D" w:rsidRPr="00BE7F8D"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 xml:space="preserve">Štefánikova </w:delText>
        </w:r>
        <w:r w:rsidR="00BE7F8D">
          <w:rPr>
            <w:rFonts w:ascii="Times New Roman" w:hAnsi="Times New Roman" w:cs="Times New Roman"/>
          </w:rPr>
          <w:delText>882/</w:delText>
        </w:r>
        <w:r w:rsidR="00BE7F8D" w:rsidRPr="00BE7F8D">
          <w:rPr>
            <w:rFonts w:ascii="Times New Roman" w:hAnsi="Times New Roman" w:cs="Times New Roman"/>
          </w:rPr>
          <w:delText>15</w:delText>
        </w:r>
        <w:r w:rsidR="00BE7F8D">
          <w:rPr>
            <w:rFonts w:ascii="Times New Roman" w:hAnsi="Times New Roman" w:cs="Times New Roman"/>
          </w:rPr>
          <w:delText xml:space="preserve">, </w:delText>
        </w:r>
        <w:r w:rsidR="00BE7F8D" w:rsidRPr="00BE7F8D">
          <w:rPr>
            <w:rFonts w:ascii="Times New Roman" w:hAnsi="Times New Roman" w:cs="Times New Roman"/>
          </w:rPr>
          <w:delText>811 05 Bratislava</w:delText>
        </w:r>
      </w:del>
    </w:p>
    <w:p w14:paraId="52A0F055" w14:textId="77777777" w:rsidR="00A77A73" w:rsidRDefault="00A77A73" w:rsidP="00C65CE3">
      <w:pPr>
        <w:pStyle w:val="Odsekzoznamu"/>
        <w:rPr>
          <w:del w:id="58" w:author="Autor" w:date="2019-11-04T12:54:00Z"/>
          <w:rFonts w:ascii="Times New Roman" w:hAnsi="Times New Roman" w:cs="Times New Roman"/>
        </w:rPr>
      </w:pPr>
      <w:del w:id="59" w:author="Autor" w:date="2019-11-04T12:54:00Z">
        <w:r>
          <w:rPr>
            <w:rFonts w:ascii="Times New Roman" w:hAnsi="Times New Roman" w:cs="Times New Roman"/>
          </w:rPr>
          <w:delText>IČO</w:delText>
        </w:r>
        <w:r w:rsidRPr="007204B7">
          <w:rPr>
            <w:rFonts w:ascii="Times New Roman" w:hAnsi="Times New Roman" w:cs="Times New Roman"/>
          </w:rPr>
          <w:delText>:</w:delText>
        </w:r>
        <w:r w:rsidR="00BE7F8D" w:rsidRPr="00BE7F8D">
          <w:delText xml:space="preserve"> </w:delText>
        </w:r>
        <w:r w:rsidR="00BE7F8D" w:rsidRPr="00BE7F8D">
          <w:rPr>
            <w:rFonts w:ascii="Times New Roman" w:hAnsi="Times New Roman" w:cs="Times New Roman"/>
          </w:rPr>
          <w:delText>50 349 287</w:delText>
        </w:r>
      </w:del>
    </w:p>
    <w:p w14:paraId="0330DF99" w14:textId="77777777" w:rsidR="00A77A73" w:rsidRPr="00C65CE3" w:rsidRDefault="00A77A73" w:rsidP="00C65CE3">
      <w:pPr>
        <w:pStyle w:val="Odsekzoznamu"/>
        <w:rPr>
          <w:del w:id="60" w:author="Autor" w:date="2019-11-04T12:54:00Z"/>
          <w:rFonts w:ascii="Times New Roman" w:hAnsi="Times New Roman" w:cs="Times New Roman"/>
          <w:b/>
        </w:rPr>
      </w:pPr>
    </w:p>
    <w:p w14:paraId="04FEA795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del w:id="61" w:author="Autor" w:date="2019-11-04T12:54:00Z"/>
          <w:rFonts w:ascii="Times New Roman" w:hAnsi="Times New Roman" w:cs="Times New Roman"/>
          <w:b/>
        </w:rPr>
      </w:pPr>
      <w:del w:id="62" w:author="Autor" w:date="2019-11-04T12:54:00Z">
        <w:r w:rsidRPr="00C65CE3">
          <w:rPr>
            <w:rFonts w:ascii="Times New Roman" w:hAnsi="Times New Roman" w:cs="Times New Roman"/>
            <w:b/>
          </w:rPr>
          <w:delText>Ministers</w:delText>
        </w:r>
        <w:r w:rsidR="00A77A73">
          <w:rPr>
            <w:rFonts w:ascii="Times New Roman" w:hAnsi="Times New Roman" w:cs="Times New Roman"/>
            <w:b/>
          </w:rPr>
          <w:delText xml:space="preserve">tvo financií SR </w:delText>
        </w:r>
        <w:r w:rsidR="00A77A73" w:rsidRPr="00C65CE3">
          <w:rPr>
            <w:rFonts w:ascii="Times New Roman" w:hAnsi="Times New Roman" w:cs="Times New Roman"/>
          </w:rPr>
          <w:delText xml:space="preserve">ako </w:delText>
        </w:r>
        <w:r w:rsidRPr="00C65CE3">
          <w:rPr>
            <w:rFonts w:ascii="Times New Roman" w:hAnsi="Times New Roman" w:cs="Times New Roman"/>
          </w:rPr>
          <w:delText>certifikačn</w:delText>
        </w:r>
        <w:r w:rsidR="00A77A73" w:rsidRPr="00C65CE3">
          <w:rPr>
            <w:rFonts w:ascii="Times New Roman" w:hAnsi="Times New Roman" w:cs="Times New Roman"/>
          </w:rPr>
          <w:delText>ý</w:delText>
        </w:r>
        <w:r w:rsidRPr="00C65CE3">
          <w:rPr>
            <w:rFonts w:ascii="Times New Roman" w:hAnsi="Times New Roman" w:cs="Times New Roman"/>
          </w:rPr>
          <w:delText xml:space="preserve"> orgán</w:delText>
        </w:r>
        <w:r w:rsidR="00A77A73" w:rsidRPr="00C65CE3">
          <w:rPr>
            <w:rFonts w:ascii="Times New Roman" w:hAnsi="Times New Roman" w:cs="Times New Roman"/>
          </w:rPr>
          <w:delText xml:space="preserve"> podľa § 9 zákona </w:delText>
        </w:r>
        <w:r w:rsidRPr="00C65CE3">
          <w:rPr>
            <w:rFonts w:ascii="Times New Roman" w:hAnsi="Times New Roman" w:cs="Times New Roman"/>
          </w:rPr>
          <w:delText>a</w:delText>
        </w:r>
        <w:r w:rsidR="00A77A73" w:rsidRPr="00C65CE3">
          <w:rPr>
            <w:rFonts w:ascii="Times New Roman" w:hAnsi="Times New Roman" w:cs="Times New Roman"/>
          </w:rPr>
          <w:delText xml:space="preserve">  ako </w:delText>
        </w:r>
      </w:del>
    </w:p>
    <w:p w14:paraId="386FBF0C" w14:textId="77777777" w:rsidR="00A77A73" w:rsidRPr="00C65CE3" w:rsidRDefault="00A77A73" w:rsidP="00C361D8">
      <w:pPr>
        <w:pStyle w:val="Odsekzoznamu"/>
        <w:rPr>
          <w:del w:id="63" w:author="Autor" w:date="2019-11-04T12:54:00Z"/>
          <w:rFonts w:ascii="Times New Roman" w:hAnsi="Times New Roman" w:cs="Times New Roman"/>
          <w:b/>
        </w:rPr>
      </w:pPr>
      <w:del w:id="64" w:author="Autor" w:date="2019-11-04T12:54:00Z">
        <w:r w:rsidRPr="00C65CE3">
          <w:rPr>
            <w:rFonts w:ascii="Times New Roman" w:hAnsi="Times New Roman" w:cs="Times New Roman"/>
          </w:rPr>
          <w:delText>orgán auditu podľa § 10 zákona</w:delText>
        </w:r>
      </w:del>
    </w:p>
    <w:p w14:paraId="3200F782" w14:textId="77777777" w:rsidR="00A77A73" w:rsidRDefault="00A77A73" w:rsidP="00C65CE3">
      <w:pPr>
        <w:pStyle w:val="Odsekzoznamu"/>
        <w:rPr>
          <w:del w:id="65" w:author="Autor" w:date="2019-11-04T12:54:00Z"/>
          <w:rFonts w:ascii="Times New Roman" w:hAnsi="Times New Roman" w:cs="Times New Roman"/>
        </w:rPr>
      </w:pPr>
      <w:del w:id="66" w:author="Autor" w:date="2019-11-04T12:54:00Z">
        <w:r>
          <w:rPr>
            <w:rFonts w:ascii="Times New Roman" w:hAnsi="Times New Roman" w:cs="Times New Roman"/>
          </w:rPr>
          <w:delText>Sídlo:</w:delText>
        </w:r>
        <w:r w:rsidR="002C704D" w:rsidRPr="002C704D">
          <w:delText xml:space="preserve"> </w:delText>
        </w:r>
        <w:r w:rsidR="002C704D" w:rsidRPr="002C704D">
          <w:rPr>
            <w:rFonts w:ascii="Times New Roman" w:hAnsi="Times New Roman" w:cs="Times New Roman"/>
          </w:rPr>
          <w:delText>Štefanovičova 5</w:delText>
        </w:r>
        <w:r w:rsidR="002C704D">
          <w:rPr>
            <w:rFonts w:ascii="Times New Roman" w:hAnsi="Times New Roman" w:cs="Times New Roman"/>
          </w:rPr>
          <w:delText>,</w:delText>
        </w:r>
        <w:r w:rsidR="002C704D" w:rsidRPr="002C704D">
          <w:rPr>
            <w:rFonts w:ascii="Times New Roman" w:hAnsi="Times New Roman" w:cs="Times New Roman"/>
          </w:rPr>
          <w:delText>817 82 B</w:delText>
        </w:r>
        <w:r w:rsidR="002C704D">
          <w:rPr>
            <w:rFonts w:ascii="Times New Roman" w:hAnsi="Times New Roman" w:cs="Times New Roman"/>
          </w:rPr>
          <w:delText>ratislava</w:delText>
        </w:r>
      </w:del>
    </w:p>
    <w:p w14:paraId="6A23FDB5" w14:textId="77777777" w:rsidR="0043382B" w:rsidRDefault="00A77A73" w:rsidP="00C65CE3">
      <w:pPr>
        <w:pStyle w:val="Odsekzoznamu"/>
        <w:rPr>
          <w:del w:id="67" w:author="Autor" w:date="2019-11-04T12:54:00Z"/>
          <w:rFonts w:ascii="Times New Roman" w:hAnsi="Times New Roman" w:cs="Times New Roman"/>
          <w:b/>
        </w:rPr>
      </w:pPr>
      <w:del w:id="68" w:author="Autor" w:date="2019-11-04T12:54:00Z">
        <w:r>
          <w:rPr>
            <w:rFonts w:ascii="Times New Roman" w:hAnsi="Times New Roman" w:cs="Times New Roman"/>
          </w:rPr>
          <w:delText>IČO</w:delText>
        </w:r>
        <w:r w:rsidRPr="007204B7">
          <w:rPr>
            <w:rFonts w:ascii="Times New Roman" w:hAnsi="Times New Roman" w:cs="Times New Roman"/>
          </w:rPr>
          <w:delText>:</w:delText>
        </w:r>
        <w:r w:rsidRPr="00C65CE3">
          <w:rPr>
            <w:rFonts w:ascii="Times New Roman" w:hAnsi="Times New Roman" w:cs="Times New Roman"/>
          </w:rPr>
          <w:delText xml:space="preserve"> </w:delText>
        </w:r>
        <w:r w:rsidR="002C704D" w:rsidRPr="002C704D">
          <w:rPr>
            <w:rFonts w:ascii="Times New Roman" w:hAnsi="Times New Roman" w:cs="Times New Roman"/>
          </w:rPr>
          <w:delText>00</w:delText>
        </w:r>
        <w:r w:rsidR="002C704D">
          <w:rPr>
            <w:rFonts w:ascii="Times New Roman" w:hAnsi="Times New Roman" w:cs="Times New Roman"/>
          </w:rPr>
          <w:delText> </w:delText>
        </w:r>
        <w:r w:rsidR="002C704D" w:rsidRPr="002C704D">
          <w:rPr>
            <w:rFonts w:ascii="Times New Roman" w:hAnsi="Times New Roman" w:cs="Times New Roman"/>
          </w:rPr>
          <w:delText>151</w:delText>
        </w:r>
        <w:r w:rsidR="002C704D">
          <w:rPr>
            <w:rFonts w:ascii="Times New Roman" w:hAnsi="Times New Roman" w:cs="Times New Roman"/>
          </w:rPr>
          <w:delText xml:space="preserve"> </w:delText>
        </w:r>
        <w:r w:rsidR="002C704D" w:rsidRPr="002C704D">
          <w:rPr>
            <w:rFonts w:ascii="Times New Roman" w:hAnsi="Times New Roman" w:cs="Times New Roman"/>
          </w:rPr>
          <w:delText>742</w:delText>
        </w:r>
      </w:del>
    </w:p>
    <w:p w14:paraId="01C8ED89" w14:textId="77777777" w:rsidR="00A77A73" w:rsidRPr="00C65CE3" w:rsidRDefault="00A77A73" w:rsidP="00C65CE3">
      <w:pPr>
        <w:pStyle w:val="Odsekzoznamu"/>
        <w:rPr>
          <w:del w:id="69" w:author="Autor" w:date="2019-11-04T12:54:00Z"/>
          <w:rFonts w:ascii="Times New Roman" w:hAnsi="Times New Roman" w:cs="Times New Roman"/>
          <w:b/>
        </w:rPr>
      </w:pPr>
    </w:p>
    <w:p w14:paraId="144D6003" w14:textId="77777777" w:rsidR="0043382B" w:rsidRDefault="00A577DD" w:rsidP="00A577DD">
      <w:pPr>
        <w:pStyle w:val="Odsekzoznamu"/>
        <w:numPr>
          <w:ilvl w:val="0"/>
          <w:numId w:val="2"/>
        </w:numPr>
        <w:rPr>
          <w:del w:id="70" w:author="Autor" w:date="2019-11-04T12:54:00Z"/>
          <w:rFonts w:ascii="Times New Roman" w:hAnsi="Times New Roman" w:cs="Times New Roman"/>
          <w:b/>
        </w:rPr>
      </w:pPr>
      <w:del w:id="71" w:author="Autor" w:date="2019-11-04T12:54:00Z">
        <w:r w:rsidRPr="00A577DD">
          <w:rPr>
            <w:rFonts w:ascii="Times New Roman" w:hAnsi="Times New Roman" w:cs="Times New Roman"/>
            <w:b/>
          </w:rPr>
          <w:delText>Ministerstvo životného prostredia Slovenskej republiky</w:delText>
        </w:r>
        <w:r>
          <w:rPr>
            <w:rFonts w:ascii="Times New Roman" w:hAnsi="Times New Roman" w:cs="Times New Roman"/>
            <w:b/>
          </w:rPr>
          <w:delText xml:space="preserve"> </w:delText>
        </w:r>
        <w:r w:rsidR="0043382B" w:rsidRPr="00C361D8">
          <w:rPr>
            <w:rFonts w:ascii="Times New Roman" w:hAnsi="Times New Roman" w:cs="Times New Roman"/>
          </w:rPr>
          <w:delText xml:space="preserve">ako </w:delText>
        </w:r>
        <w:r w:rsidR="00C361D8">
          <w:rPr>
            <w:rFonts w:ascii="Times New Roman" w:hAnsi="Times New Roman" w:cs="Times New Roman"/>
          </w:rPr>
          <w:delText>r</w:delText>
        </w:r>
        <w:r w:rsidR="0043382B" w:rsidRPr="00C361D8">
          <w:rPr>
            <w:rFonts w:ascii="Times New Roman" w:hAnsi="Times New Roman" w:cs="Times New Roman"/>
          </w:rPr>
          <w:delText>iadiaci orgán podľa §</w:delText>
        </w:r>
        <w:r w:rsidR="00A77A73" w:rsidRPr="00C361D8">
          <w:rPr>
            <w:rFonts w:ascii="Times New Roman" w:hAnsi="Times New Roman" w:cs="Times New Roman"/>
          </w:rPr>
          <w:delText xml:space="preserve"> 7</w:delText>
        </w:r>
        <w:r w:rsidR="0043382B" w:rsidRPr="00C361D8">
          <w:rPr>
            <w:rFonts w:ascii="Times New Roman" w:hAnsi="Times New Roman" w:cs="Times New Roman"/>
          </w:rPr>
          <w:delText xml:space="preserve"> </w:delText>
        </w:r>
        <w:r w:rsidR="00A77A73" w:rsidRPr="00C361D8">
          <w:rPr>
            <w:rFonts w:ascii="Times New Roman" w:hAnsi="Times New Roman" w:cs="Times New Roman"/>
          </w:rPr>
          <w:delText>zákona</w:delText>
        </w:r>
      </w:del>
    </w:p>
    <w:p w14:paraId="77691241" w14:textId="77777777" w:rsidR="00A77A73" w:rsidRDefault="00A77A73" w:rsidP="00C65CE3">
      <w:pPr>
        <w:pStyle w:val="Odsekzoznamu"/>
        <w:rPr>
          <w:del w:id="72" w:author="Autor" w:date="2019-11-04T12:54:00Z"/>
          <w:rFonts w:ascii="Times New Roman" w:hAnsi="Times New Roman" w:cs="Times New Roman"/>
        </w:rPr>
      </w:pPr>
      <w:del w:id="73" w:author="Autor" w:date="2019-11-04T12:54:00Z">
        <w:r>
          <w:rPr>
            <w:rFonts w:ascii="Times New Roman" w:hAnsi="Times New Roman" w:cs="Times New Roman"/>
          </w:rPr>
          <w:delText>Sídlo:</w:delText>
        </w:r>
        <w:r w:rsidR="00A577DD">
          <w:rPr>
            <w:rFonts w:ascii="Times New Roman" w:hAnsi="Times New Roman" w:cs="Times New Roman"/>
          </w:rPr>
          <w:delText xml:space="preserve"> </w:delText>
        </w:r>
        <w:r w:rsidR="00A577DD" w:rsidRPr="00A577DD">
          <w:rPr>
            <w:rFonts w:ascii="Times New Roman" w:hAnsi="Times New Roman" w:cs="Times New Roman"/>
          </w:rPr>
          <w:delText>Námestie Ľudovíta Štúra 1, 812 35 Bratislava</w:delText>
        </w:r>
      </w:del>
    </w:p>
    <w:p w14:paraId="14EE3D2E" w14:textId="77777777" w:rsidR="00A77A73" w:rsidRDefault="00A77A73" w:rsidP="00C65CE3">
      <w:pPr>
        <w:pStyle w:val="Odsekzoznamu"/>
        <w:rPr>
          <w:del w:id="74" w:author="Autor" w:date="2019-11-04T12:54:00Z"/>
          <w:rFonts w:ascii="Times New Roman" w:hAnsi="Times New Roman" w:cs="Times New Roman"/>
        </w:rPr>
      </w:pPr>
      <w:del w:id="75" w:author="Autor" w:date="2019-11-04T12:54:00Z">
        <w:r>
          <w:rPr>
            <w:rFonts w:ascii="Times New Roman" w:hAnsi="Times New Roman" w:cs="Times New Roman"/>
          </w:rPr>
          <w:delText>IČO</w:delText>
        </w:r>
        <w:r w:rsidRPr="007204B7">
          <w:rPr>
            <w:rFonts w:ascii="Times New Roman" w:hAnsi="Times New Roman" w:cs="Times New Roman"/>
          </w:rPr>
          <w:delText>:</w:delText>
        </w:r>
        <w:r w:rsidR="00A577DD">
          <w:rPr>
            <w:rFonts w:ascii="Times New Roman" w:hAnsi="Times New Roman" w:cs="Times New Roman"/>
          </w:rPr>
          <w:delText xml:space="preserve"> </w:delText>
        </w:r>
        <w:r w:rsidR="00A577DD" w:rsidRPr="00A577DD">
          <w:rPr>
            <w:rFonts w:ascii="Times New Roman" w:hAnsi="Times New Roman" w:cs="Times New Roman"/>
          </w:rPr>
          <w:delText>42181810</w:delText>
        </w:r>
      </w:del>
    </w:p>
    <w:p w14:paraId="12ADC10A" w14:textId="77777777" w:rsidR="009416A8" w:rsidRPr="00C65CE3" w:rsidRDefault="009416A8" w:rsidP="00C65CE3">
      <w:pPr>
        <w:pStyle w:val="Odsekzoznamu"/>
        <w:rPr>
          <w:del w:id="76" w:author="Autor" w:date="2019-11-04T12:54:00Z"/>
          <w:rFonts w:ascii="Times New Roman" w:hAnsi="Times New Roman" w:cs="Times New Roman"/>
          <w:b/>
        </w:rPr>
      </w:pPr>
    </w:p>
    <w:p w14:paraId="2ED3605F" w14:textId="77777777" w:rsidR="00A77A73" w:rsidRPr="00C361D8" w:rsidRDefault="00A577DD" w:rsidP="00A77A73">
      <w:pPr>
        <w:pStyle w:val="Odsekzoznamu"/>
        <w:numPr>
          <w:ilvl w:val="0"/>
          <w:numId w:val="2"/>
        </w:numPr>
        <w:rPr>
          <w:del w:id="77" w:author="Autor" w:date="2019-11-04T12:54:00Z"/>
          <w:rFonts w:ascii="Times New Roman" w:hAnsi="Times New Roman" w:cs="Times New Roman"/>
        </w:rPr>
      </w:pPr>
      <w:del w:id="78" w:author="Autor" w:date="2019-11-04T12:54:00Z">
        <w:r>
          <w:rPr>
            <w:rFonts w:ascii="Times New Roman" w:hAnsi="Times New Roman" w:cs="Times New Roman"/>
            <w:b/>
          </w:rPr>
          <w:delText>Slovenská inovačná a energetická agentúra</w:delText>
        </w:r>
        <w:r w:rsidR="00A77A73" w:rsidRPr="00D56C07">
          <w:rPr>
            <w:rFonts w:ascii="Times New Roman" w:hAnsi="Times New Roman" w:cs="Times New Roman"/>
            <w:b/>
          </w:rPr>
          <w:delText xml:space="preserve"> </w:delText>
        </w:r>
        <w:r w:rsidR="00A77A73" w:rsidRPr="00C361D8">
          <w:rPr>
            <w:rFonts w:ascii="Times New Roman" w:hAnsi="Times New Roman" w:cs="Times New Roman"/>
          </w:rPr>
          <w:delText xml:space="preserve">ako </w:delText>
        </w:r>
        <w:r w:rsidR="00C361D8">
          <w:rPr>
            <w:rFonts w:ascii="Times New Roman" w:hAnsi="Times New Roman" w:cs="Times New Roman"/>
          </w:rPr>
          <w:delText>s</w:delText>
        </w:r>
        <w:r w:rsidR="00C361D8" w:rsidRPr="00C361D8">
          <w:rPr>
            <w:rFonts w:ascii="Times New Roman" w:hAnsi="Times New Roman" w:cs="Times New Roman"/>
          </w:rPr>
          <w:delText xml:space="preserve">prostredkovateľský </w:delText>
        </w:r>
        <w:r w:rsidR="00A77A73" w:rsidRPr="00C361D8">
          <w:rPr>
            <w:rFonts w:ascii="Times New Roman" w:hAnsi="Times New Roman" w:cs="Times New Roman"/>
          </w:rPr>
          <w:delText>orgán</w:delText>
        </w:r>
        <w:r w:rsidR="00A77A73" w:rsidRPr="00D56C07">
          <w:rPr>
            <w:rFonts w:ascii="Times New Roman" w:hAnsi="Times New Roman" w:cs="Times New Roman"/>
            <w:b/>
          </w:rPr>
          <w:delText xml:space="preserve"> </w:delText>
        </w:r>
        <w:r w:rsidR="00A77A73" w:rsidRPr="00C361D8">
          <w:rPr>
            <w:rFonts w:ascii="Times New Roman" w:hAnsi="Times New Roman" w:cs="Times New Roman"/>
          </w:rPr>
          <w:delText>podľa § 8 zákona</w:delText>
        </w:r>
      </w:del>
    </w:p>
    <w:p w14:paraId="7E24D7C7" w14:textId="77777777" w:rsidR="00A77A73" w:rsidRDefault="00A77A73" w:rsidP="00C65CE3">
      <w:pPr>
        <w:pStyle w:val="Odsekzoznamu"/>
        <w:rPr>
          <w:del w:id="79" w:author="Autor" w:date="2019-11-04T12:54:00Z"/>
          <w:rFonts w:ascii="Times New Roman" w:hAnsi="Times New Roman" w:cs="Times New Roman"/>
        </w:rPr>
      </w:pPr>
      <w:del w:id="80" w:author="Autor" w:date="2019-11-04T12:54:00Z">
        <w:r>
          <w:rPr>
            <w:rFonts w:ascii="Times New Roman" w:hAnsi="Times New Roman" w:cs="Times New Roman"/>
          </w:rPr>
          <w:delText>Sídlo:</w:delText>
        </w:r>
        <w:r w:rsidR="00A577DD">
          <w:rPr>
            <w:rFonts w:ascii="Times New Roman" w:hAnsi="Times New Roman" w:cs="Times New Roman"/>
          </w:rPr>
          <w:delText xml:space="preserve"> </w:delText>
        </w:r>
        <w:r w:rsidR="00A577DD" w:rsidRPr="00A577DD">
          <w:rPr>
            <w:rFonts w:ascii="Times New Roman" w:hAnsi="Times New Roman" w:cs="Times New Roman"/>
          </w:rPr>
          <w:delText>Bajkalská 27, 827 99 Bratislava</w:delText>
        </w:r>
      </w:del>
    </w:p>
    <w:p w14:paraId="3ADA3D69" w14:textId="6676E121" w:rsidR="00CC052E" w:rsidRPr="00EF7CD8" w:rsidRDefault="00A77A73" w:rsidP="00CC052E">
      <w:pPr>
        <w:rPr>
          <w:ins w:id="81" w:author="Autor" w:date="2019-11-04T12:54:00Z"/>
          <w:rFonts w:ascii="Times New Roman" w:hAnsi="Times New Roman" w:cs="Times New Roman"/>
          <w:sz w:val="20"/>
          <w:szCs w:val="20"/>
        </w:rPr>
      </w:pPr>
      <w:del w:id="82" w:author="Autor" w:date="2019-11-04T12:54:00Z">
        <w:r>
          <w:rPr>
            <w:rFonts w:ascii="Times New Roman" w:hAnsi="Times New Roman" w:cs="Times New Roman"/>
          </w:rPr>
          <w:delText>IČO</w:delText>
        </w:r>
        <w:r w:rsidRPr="007204B7">
          <w:rPr>
            <w:rFonts w:ascii="Times New Roman" w:hAnsi="Times New Roman" w:cs="Times New Roman"/>
          </w:rPr>
          <w:delText>:</w:delText>
        </w:r>
        <w:r w:rsidR="00A577DD">
          <w:rPr>
            <w:rFonts w:ascii="Times New Roman" w:hAnsi="Times New Roman" w:cs="Times New Roman"/>
          </w:rPr>
          <w:delText xml:space="preserve"> </w:delText>
        </w:r>
        <w:r w:rsidR="00A577DD" w:rsidRPr="00A577DD">
          <w:rPr>
            <w:rFonts w:ascii="Times New Roman" w:hAnsi="Times New Roman" w:cs="Times New Roman"/>
          </w:rPr>
          <w:delText>00002801</w:delText>
        </w:r>
      </w:del>
    </w:p>
    <w:p w14:paraId="64D03E43" w14:textId="77777777" w:rsidR="008C474B" w:rsidRDefault="008C474B" w:rsidP="003F194D">
      <w:pPr>
        <w:rPr>
          <w:rFonts w:ascii="Times New Roman" w:hAnsi="Times New Roman"/>
          <w:sz w:val="20"/>
          <w:rPrChange w:id="83" w:author="Autor" w:date="2019-11-04T12:54:00Z">
            <w:rPr>
              <w:rFonts w:ascii="Times New Roman" w:hAnsi="Times New Roman"/>
            </w:rPr>
          </w:rPrChange>
        </w:rPr>
        <w:pPrChange w:id="84" w:author="Autor" w:date="2019-11-04T12:54:00Z">
          <w:pPr>
            <w:pStyle w:val="Odsekzoznamu"/>
          </w:pPr>
        </w:pPrChange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79A7A84B" w14:textId="77777777" w:rsidR="003C2C0A" w:rsidRPr="003C2C0A" w:rsidRDefault="008C474B" w:rsidP="003840FF">
      <w:pPr>
        <w:spacing w:after="120"/>
        <w:jc w:val="both"/>
        <w:rPr>
          <w:del w:id="85" w:author="Autor" w:date="2019-11-04T12:54:00Z"/>
          <w:rFonts w:ascii="Times New Roman" w:hAnsi="Times New Roman" w:cs="Times New Roman"/>
        </w:rPr>
      </w:pPr>
      <w:del w:id="86" w:author="Autor" w:date="2019-11-04T12:54:00Z">
        <w:r>
          <w:rPr>
            <w:rFonts w:ascii="Times New Roman" w:hAnsi="Times New Roman" w:cs="Times New Roman"/>
          </w:rPr>
          <w:delText>Fyzická osoba vykonávajúca funkciu štatutárneho orgánu udeľuje súhlas pre oprávnené subjekty konajúce v zmysle zákona, aby bolo možné zo strany oprávnených subjektov žiadať o  poskytnutie výpisu</w:delText>
        </w:r>
        <w:r w:rsidR="003C2C0A" w:rsidRPr="003C2C0A">
          <w:rPr>
            <w:rFonts w:ascii="Times New Roman" w:hAnsi="Times New Roman" w:cs="Times New Roman"/>
          </w:rPr>
          <w:delText xml:space="preserve"> z registra trestov</w:delText>
        </w:r>
        <w:r>
          <w:rPr>
            <w:rFonts w:ascii="Times New Roman" w:hAnsi="Times New Roman" w:cs="Times New Roman"/>
          </w:rPr>
          <w:delText xml:space="preserve"> za účelom overenia splnenia podmienky poskytnutia</w:delText>
        </w:r>
        <w:r w:rsidRPr="008C474B">
          <w:delText xml:space="preserve"> </w:delText>
        </w:r>
        <w:r w:rsidRPr="008C474B">
          <w:rPr>
            <w:rFonts w:ascii="Times New Roman" w:hAnsi="Times New Roman" w:cs="Times New Roman"/>
          </w:rPr>
          <w:delText>nenávratného finančného  príspevku z európskych štrukturálnych a investičných fondov  v programovom období 2014-2020</w:delText>
        </w:r>
        <w:r>
          <w:rPr>
            <w:rFonts w:ascii="Times New Roman" w:hAnsi="Times New Roman" w:cs="Times New Roman"/>
          </w:rPr>
          <w:delText xml:space="preserve"> prostredníctvom informačného systému.</w:delText>
        </w:r>
        <w:r w:rsidR="003C2C0A" w:rsidRPr="003C2C0A">
          <w:rPr>
            <w:rFonts w:ascii="Times New Roman" w:hAnsi="Times New Roman" w:cs="Times New Roman"/>
          </w:rPr>
          <w:delText xml:space="preserve"> </w:delText>
        </w:r>
      </w:del>
    </w:p>
    <w:p w14:paraId="0AFC6DC2" w14:textId="394DDCA5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Osoba </w:t>
      </w:r>
      <w:del w:id="87" w:author="Autor" w:date="2019-11-04T12:54:00Z">
        <w:r>
          <w:rPr>
            <w:rFonts w:ascii="Times New Roman" w:hAnsi="Times New Roman" w:cs="Times New Roman"/>
          </w:rPr>
          <w:delText>udeľujúca súhlas</w:delText>
        </w:r>
      </w:del>
      <w:ins w:id="88" w:author="Autor" w:date="2019-11-04T12:54:00Z">
        <w:r w:rsidR="00EC5C16">
          <w:rPr>
            <w:rFonts w:ascii="Times New Roman" w:hAnsi="Times New Roman" w:cs="Times New Roman"/>
          </w:rPr>
          <w:t>poskytujúca údaje</w:t>
        </w:r>
      </w:ins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del w:id="89" w:author="Autor" w:date="2019-11-04T12:54:00Z">
        <w:r>
          <w:rPr>
            <w:rFonts w:ascii="Times New Roman" w:hAnsi="Times New Roman" w:cs="Times New Roman"/>
          </w:rPr>
          <w:delText>udelenie súhlasu nebude</w:delText>
        </w:r>
      </w:del>
      <w:ins w:id="90" w:author="Autor" w:date="2019-11-04T12:54:00Z">
        <w:r w:rsidR="00EC5C16">
          <w:rPr>
            <w:rFonts w:ascii="Times New Roman" w:hAnsi="Times New Roman" w:cs="Times New Roman"/>
          </w:rPr>
          <w:t>údaje</w:t>
        </w:r>
        <w:r>
          <w:rPr>
            <w:rFonts w:ascii="Times New Roman" w:hAnsi="Times New Roman" w:cs="Times New Roman"/>
          </w:rPr>
          <w:t xml:space="preserve"> nebud</w:t>
        </w:r>
        <w:r w:rsidR="00EC5C16">
          <w:rPr>
            <w:rFonts w:ascii="Times New Roman" w:hAnsi="Times New Roman" w:cs="Times New Roman"/>
          </w:rPr>
          <w:t>ú</w:t>
        </w:r>
      </w:ins>
      <w:r>
        <w:rPr>
          <w:rFonts w:ascii="Times New Roman" w:hAnsi="Times New Roman" w:cs="Times New Roman"/>
        </w:rPr>
        <w:t xml:space="preserve"> vyplnené úplne a</w:t>
      </w:r>
      <w:del w:id="91" w:author="Autor" w:date="2019-11-04T12:54:00Z">
        <w:r>
          <w:rPr>
            <w:rFonts w:ascii="Times New Roman" w:hAnsi="Times New Roman" w:cs="Times New Roman"/>
          </w:rPr>
          <w:delText xml:space="preserve"> </w:delText>
        </w:r>
      </w:del>
      <w:ins w:id="92" w:author="Autor" w:date="2019-11-04T12:54:00Z">
        <w:r w:rsidR="00EC5C16">
          <w:rPr>
            <w:rFonts w:ascii="Times New Roman" w:hAnsi="Times New Roman" w:cs="Times New Roman"/>
          </w:rPr>
          <w:t> </w:t>
        </w:r>
      </w:ins>
      <w:r>
        <w:rPr>
          <w:rFonts w:ascii="Times New Roman" w:hAnsi="Times New Roman" w:cs="Times New Roman"/>
        </w:rPr>
        <w:t>správne</w:t>
      </w:r>
      <w:ins w:id="93" w:author="Autor" w:date="2019-11-04T12:54:00Z">
        <w:r w:rsidR="00EC5C16">
          <w:rPr>
            <w:rFonts w:ascii="Times New Roman" w:hAnsi="Times New Roman" w:cs="Times New Roman"/>
          </w:rPr>
          <w:t>,</w:t>
        </w:r>
      </w:ins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7B167A88" w:rsid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 xml:space="preserve">Pokiaľ dôjde k odvolaniu </w:t>
      </w:r>
      <w:del w:id="94" w:author="Autor" w:date="2019-11-04T12:54:00Z">
        <w:r w:rsidRPr="003C2C0A">
          <w:rPr>
            <w:rFonts w:ascii="Times New Roman" w:hAnsi="Times New Roman" w:cs="Times New Roman"/>
          </w:rPr>
          <w:delText>t</w:delText>
        </w:r>
        <w:r w:rsidR="008C474B">
          <w:rPr>
            <w:rFonts w:ascii="Times New Roman" w:hAnsi="Times New Roman" w:cs="Times New Roman"/>
          </w:rPr>
          <w:delText xml:space="preserve">ohto súhlasu </w:delText>
        </w:r>
      </w:del>
      <w:ins w:id="95" w:author="Autor" w:date="2019-11-04T12:54:00Z">
        <w:r w:rsidR="00EC5C16">
          <w:rPr>
            <w:rFonts w:ascii="Times New Roman" w:hAnsi="Times New Roman" w:cs="Times New Roman"/>
          </w:rPr>
          <w:t>poskytnutia týchto údajov,</w:t>
        </w:r>
      </w:ins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104C00B4" w14:textId="77777777" w:rsidR="00EC5C16" w:rsidRDefault="00EC5C16" w:rsidP="00BE7F8D">
      <w:pPr>
        <w:rPr>
          <w:ins w:id="96" w:author="Autor" w:date="2019-11-04T12:54:00Z"/>
          <w:rFonts w:ascii="Times New Roman" w:hAnsi="Times New Roman" w:cs="Times New Roman"/>
          <w:b/>
        </w:rPr>
      </w:pPr>
    </w:p>
    <w:p w14:paraId="4EC3C2AB" w14:textId="77777777" w:rsidR="00EC5C16" w:rsidRDefault="00EC5C16" w:rsidP="00BE7F8D">
      <w:pPr>
        <w:rPr>
          <w:ins w:id="97" w:author="Autor" w:date="2019-11-04T12:54:00Z"/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2867B662" w:rsidR="00C01504" w:rsidRPr="007204B7" w:rsidRDefault="00A075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</w:t>
      </w:r>
      <w:del w:id="98" w:author="Autor" w:date="2019-11-04T12:54:00Z">
        <w:r w:rsidR="003C2C0A">
          <w:rPr>
            <w:rFonts w:ascii="Times New Roman" w:hAnsi="Times New Roman" w:cs="Times New Roman"/>
          </w:rPr>
          <w:delText xml:space="preserve"> udeľujúcej súhlas</w:delText>
        </w:r>
        <w:r w:rsidR="004740C3" w:rsidRPr="007204B7">
          <w:rPr>
            <w:rFonts w:ascii="Times New Roman" w:hAnsi="Times New Roman" w:cs="Times New Roman"/>
          </w:rPr>
          <w:delText>:</w:delText>
        </w:r>
      </w:del>
      <w:ins w:id="99" w:author="Autor" w:date="2019-11-04T12:54:00Z">
        <w:r w:rsidR="00EC5C16">
          <w:rPr>
            <w:rFonts w:ascii="Times New Roman" w:hAnsi="Times New Roman" w:cs="Times New Roman"/>
          </w:rPr>
          <w:t>, ktorá poskytuje údaje</w:t>
        </w:r>
      </w:ins>
    </w:p>
    <w:sectPr w:rsidR="00C01504" w:rsidRPr="007204B7" w:rsidSect="003840FF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CCC25" w14:textId="77777777" w:rsidR="006257D5" w:rsidRDefault="006257D5" w:rsidP="00BE7F8D">
      <w:pPr>
        <w:spacing w:after="0" w:line="240" w:lineRule="auto"/>
      </w:pPr>
      <w:r>
        <w:separator/>
      </w:r>
    </w:p>
  </w:endnote>
  <w:endnote w:type="continuationSeparator" w:id="0">
    <w:p w14:paraId="695BF20B" w14:textId="77777777" w:rsidR="006257D5" w:rsidRDefault="006257D5" w:rsidP="00BE7F8D">
      <w:pPr>
        <w:spacing w:after="0" w:line="240" w:lineRule="auto"/>
      </w:pPr>
      <w:r>
        <w:continuationSeparator/>
      </w:r>
    </w:p>
  </w:endnote>
  <w:endnote w:type="continuationNotice" w:id="1">
    <w:p w14:paraId="4486EA78" w14:textId="77777777" w:rsidR="006257D5" w:rsidRDefault="006257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947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68682469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BB18B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BB18B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5A363" w14:textId="77777777" w:rsidR="006257D5" w:rsidRDefault="006257D5" w:rsidP="00BE7F8D">
      <w:pPr>
        <w:spacing w:after="0" w:line="240" w:lineRule="auto"/>
      </w:pPr>
      <w:r>
        <w:separator/>
      </w:r>
    </w:p>
  </w:footnote>
  <w:footnote w:type="continuationSeparator" w:id="0">
    <w:p w14:paraId="4D83E359" w14:textId="77777777" w:rsidR="006257D5" w:rsidRDefault="006257D5" w:rsidP="00BE7F8D">
      <w:pPr>
        <w:spacing w:after="0" w:line="240" w:lineRule="auto"/>
      </w:pPr>
      <w:r>
        <w:continuationSeparator/>
      </w:r>
    </w:p>
  </w:footnote>
  <w:footnote w:type="continuationNotice" w:id="1">
    <w:p w14:paraId="71537834" w14:textId="77777777" w:rsidR="006257D5" w:rsidRDefault="006257D5">
      <w:pPr>
        <w:spacing w:after="0" w:line="240" w:lineRule="auto"/>
      </w:pPr>
    </w:p>
  </w:footnote>
  <w:footnote w:id="2">
    <w:p w14:paraId="319815BA" w14:textId="06AAC363" w:rsidR="00EC5C16" w:rsidRPr="00491E04" w:rsidRDefault="00EC5C16" w:rsidP="00491E04">
      <w:pPr>
        <w:pStyle w:val="Textpoznmkypodiarou"/>
        <w:tabs>
          <w:tab w:val="left" w:pos="284"/>
        </w:tabs>
        <w:ind w:left="284" w:right="-426" w:hanging="284"/>
        <w:rPr>
          <w:ins w:id="19" w:author="Autor" w:date="2019-11-04T12:54:00Z"/>
          <w:rFonts w:ascii="Times New Roman" w:hAnsi="Times New Roman" w:cs="Times New Roman"/>
        </w:rPr>
      </w:pPr>
      <w:ins w:id="20" w:author="Autor" w:date="2019-11-04T12:54:00Z">
        <w:r w:rsidRPr="00491E04">
          <w:rPr>
            <w:rFonts w:ascii="Times New Roman" w:hAnsi="Times New Roman" w:cs="Times New Roman"/>
          </w:rPr>
          <w:t xml:space="preserve">*    </w:t>
        </w:r>
        <w:r w:rsidRPr="00473179">
          <w:rPr>
            <w:rFonts w:ascii="Times New Roman" w:hAnsi="Times New Roman" w:cs="Times New Roman"/>
          </w:rPr>
          <w:t>Údaj nevyhnutne potrebný na vyžiadanie výpisu z registra trestov prostredníctvom systému ITMS201</w:t>
        </w:r>
        <w:r>
          <w:rPr>
            <w:rFonts w:ascii="Times New Roman" w:hAnsi="Times New Roman" w:cs="Times New Roman"/>
          </w:rPr>
          <w:t>4+</w:t>
        </w:r>
        <w:r w:rsidRPr="00491E04">
          <w:rPr>
            <w:rFonts w:ascii="Times New Roman" w:hAnsi="Times New Roman" w:cs="Times New Roman"/>
          </w:rPr>
          <w:tab/>
          <w:t xml:space="preserve"> </w:t>
        </w:r>
      </w:ins>
    </w:p>
    <w:p w14:paraId="4BDC688B" w14:textId="6D145357" w:rsidR="00DD43E5" w:rsidRPr="00491E04" w:rsidRDefault="00DD43E5">
      <w:pPr>
        <w:pStyle w:val="Textpoznmkypodiarou"/>
        <w:rPr>
          <w:ins w:id="21" w:author="Autor" w:date="2019-11-04T12:54:00Z"/>
          <w:rFonts w:ascii="Times New Roman" w:hAnsi="Times New Roman" w:cs="Times New Roman"/>
        </w:rPr>
      </w:pPr>
      <w:ins w:id="22" w:author="Autor" w:date="2019-11-04T12:54:00Z">
        <w:r w:rsidRPr="00491E04">
          <w:rPr>
            <w:rStyle w:val="Odkaznapoznmkupodiarou"/>
            <w:rFonts w:ascii="Times New Roman" w:hAnsi="Times New Roman" w:cs="Times New Roman"/>
          </w:rPr>
          <w:footnoteRef/>
        </w:r>
        <w:r w:rsidRPr="00491E04">
          <w:rPr>
            <w:rFonts w:ascii="Times New Roman" w:hAnsi="Times New Roman" w:cs="Times New Roman"/>
          </w:rPr>
          <w:t xml:space="preserve"> </w:t>
        </w:r>
        <w:r w:rsidR="00EC5C16" w:rsidRPr="00491E04">
          <w:rPr>
            <w:rFonts w:ascii="Times New Roman" w:hAnsi="Times New Roman" w:cs="Times New Roman"/>
          </w:rPr>
          <w:t xml:space="preserve">    </w:t>
        </w:r>
        <w:r w:rsidR="00EC5C16" w:rsidRPr="00473179">
          <w:rPr>
            <w:rFonts w:ascii="Times New Roman" w:hAnsi="Times New Roman" w:cs="Times New Roman"/>
          </w:rPr>
          <w:t>Vypĺňa sa len v prípade, ak došlo k zmene mena alebo zmene priezviska</w:t>
        </w:r>
      </w:ins>
    </w:p>
  </w:footnote>
  <w:footnote w:id="3">
    <w:p w14:paraId="74B6B246" w14:textId="5DF976CE" w:rsidR="00DD43E5" w:rsidRDefault="00DD43E5">
      <w:pPr>
        <w:pStyle w:val="Textpoznmkypodiarou"/>
        <w:rPr>
          <w:ins w:id="25" w:author="Autor" w:date="2019-11-04T12:54:00Z"/>
        </w:rPr>
      </w:pPr>
      <w:ins w:id="26" w:author="Autor" w:date="2019-11-04T12:54:00Z">
        <w:r w:rsidRPr="00491E04">
          <w:rPr>
            <w:rStyle w:val="Odkaznapoznmkupodiarou"/>
            <w:rFonts w:ascii="Times New Roman" w:hAnsi="Times New Roman" w:cs="Times New Roman"/>
          </w:rPr>
          <w:footnoteRef/>
        </w:r>
        <w:r w:rsidR="00EC5C16" w:rsidRPr="00491E04">
          <w:rPr>
            <w:rFonts w:ascii="Times New Roman" w:hAnsi="Times New Roman" w:cs="Times New Roman"/>
          </w:rPr>
          <w:t xml:space="preserve">     </w:t>
        </w:r>
        <w:r w:rsidR="00EC5C16" w:rsidRPr="00473179">
          <w:rPr>
            <w:rFonts w:ascii="Times New Roman" w:hAnsi="Times New Roman" w:cs="Times New Roman"/>
          </w:rPr>
          <w:t>Vypĺňa sa len v prípade osôb, ktoré sa narodili v cudzine</w:t>
        </w:r>
        <w:r>
          <w:t xml:space="preserve"> 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9277D" w14:textId="52DE3570" w:rsidR="00664169" w:rsidRPr="003840FF" w:rsidRDefault="003840FF" w:rsidP="003840FF">
    <w:pPr>
      <w:pStyle w:val="Hlavika"/>
      <w:jc w:val="right"/>
      <w:rPr>
        <w:rFonts w:ascii="Times New Roman" w:hAnsi="Times New Roman" w:cs="Times New Roman"/>
        <w:i/>
        <w:szCs w:val="20"/>
      </w:rPr>
    </w:pPr>
    <w:r>
      <w:rPr>
        <w:rFonts w:ascii="Times New Roman" w:hAnsi="Times New Roman" w:cs="Times New Roman"/>
        <w:i/>
        <w:szCs w:val="20"/>
      </w:rPr>
      <w:t xml:space="preserve">Príloha č. </w:t>
    </w:r>
    <w:r w:rsidR="00E641E8">
      <w:rPr>
        <w:rFonts w:ascii="Times New Roman" w:hAnsi="Times New Roman" w:cs="Times New Roman"/>
        <w:i/>
        <w:szCs w:val="20"/>
      </w:rPr>
      <w:t>4</w:t>
    </w:r>
    <w:r w:rsidRPr="003840FF">
      <w:rPr>
        <w:rFonts w:ascii="Times New Roman" w:hAnsi="Times New Roman" w:cs="Times New Roman"/>
        <w:i/>
        <w:szCs w:val="20"/>
      </w:rPr>
      <w:t xml:space="preserve"> ŽoNFP –</w:t>
    </w:r>
    <w:del w:id="100" w:author="Autor" w:date="2019-11-04T12:54:00Z">
      <w:r w:rsidRPr="003840FF">
        <w:rPr>
          <w:rFonts w:ascii="Times New Roman" w:hAnsi="Times New Roman" w:cs="Times New Roman"/>
          <w:i/>
          <w:szCs w:val="20"/>
        </w:rPr>
        <w:delText xml:space="preserve"> Udelenie s</w:delText>
      </w:r>
      <w:r>
        <w:rPr>
          <w:rFonts w:ascii="Times New Roman" w:hAnsi="Times New Roman" w:cs="Times New Roman"/>
          <w:i/>
          <w:szCs w:val="20"/>
        </w:rPr>
        <w:delText xml:space="preserve">úhlasu </w:delText>
      </w:r>
      <w:r w:rsidR="00800BF8">
        <w:rPr>
          <w:rFonts w:ascii="Times New Roman" w:hAnsi="Times New Roman" w:cs="Times New Roman"/>
          <w:i/>
          <w:szCs w:val="20"/>
        </w:rPr>
        <w:delText>pre poskytnutie</w:delText>
      </w:r>
    </w:del>
    <w:ins w:id="101" w:author="Autor" w:date="2019-11-04T12:54:00Z">
      <w:r w:rsidR="00EC5C16">
        <w:rPr>
          <w:rFonts w:ascii="Times New Roman" w:hAnsi="Times New Roman" w:cs="Times New Roman"/>
          <w:i/>
          <w:szCs w:val="20"/>
        </w:rPr>
        <w:t>Údaje na vyžiadanie</w:t>
      </w:r>
    </w:ins>
    <w:r w:rsidR="00EC5C16">
      <w:rPr>
        <w:rFonts w:ascii="Times New Roman" w:hAnsi="Times New Roman" w:cs="Times New Roman"/>
        <w:i/>
        <w:szCs w:val="20"/>
      </w:rPr>
      <w:t xml:space="preserve"> </w:t>
    </w:r>
    <w:r>
      <w:rPr>
        <w:rFonts w:ascii="Times New Roman" w:hAnsi="Times New Roman" w:cs="Times New Roman"/>
        <w:i/>
        <w:szCs w:val="20"/>
      </w:rPr>
      <w:t>výpisu z registra trestov</w:t>
    </w:r>
  </w:p>
  <w:p w14:paraId="4F5BB0D3" w14:textId="698A0A1D" w:rsidR="00664169" w:rsidRDefault="003840F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D67173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5F754B" id="Skupina 13" o:spid="_x0000_s1026" style="position:absolute;margin-left:0;margin-top:14.45pt;width:425.55pt;height:29pt;z-index:251660288;mso-position-horizontal:center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53ADA"/>
    <w:rsid w:val="001C7C20"/>
    <w:rsid w:val="001E5135"/>
    <w:rsid w:val="00226592"/>
    <w:rsid w:val="00233986"/>
    <w:rsid w:val="00235565"/>
    <w:rsid w:val="00261B71"/>
    <w:rsid w:val="002822CD"/>
    <w:rsid w:val="002A42D6"/>
    <w:rsid w:val="002C704D"/>
    <w:rsid w:val="002D331B"/>
    <w:rsid w:val="002F6A41"/>
    <w:rsid w:val="00333E80"/>
    <w:rsid w:val="003840FF"/>
    <w:rsid w:val="00387931"/>
    <w:rsid w:val="003A4207"/>
    <w:rsid w:val="003B5628"/>
    <w:rsid w:val="003C0316"/>
    <w:rsid w:val="003C2C0A"/>
    <w:rsid w:val="003D285B"/>
    <w:rsid w:val="003F194D"/>
    <w:rsid w:val="004239D7"/>
    <w:rsid w:val="0043382B"/>
    <w:rsid w:val="00443F0F"/>
    <w:rsid w:val="00473179"/>
    <w:rsid w:val="004740C3"/>
    <w:rsid w:val="00491E04"/>
    <w:rsid w:val="004D7CA4"/>
    <w:rsid w:val="004E3A73"/>
    <w:rsid w:val="00541706"/>
    <w:rsid w:val="005600AB"/>
    <w:rsid w:val="005705B4"/>
    <w:rsid w:val="005A141C"/>
    <w:rsid w:val="00623459"/>
    <w:rsid w:val="006257D5"/>
    <w:rsid w:val="0065091C"/>
    <w:rsid w:val="00664169"/>
    <w:rsid w:val="006800DB"/>
    <w:rsid w:val="006D1A9A"/>
    <w:rsid w:val="006E1023"/>
    <w:rsid w:val="00713C7B"/>
    <w:rsid w:val="007204B7"/>
    <w:rsid w:val="00794CCF"/>
    <w:rsid w:val="00794F93"/>
    <w:rsid w:val="007B7C68"/>
    <w:rsid w:val="00800BF8"/>
    <w:rsid w:val="008164C8"/>
    <w:rsid w:val="00845569"/>
    <w:rsid w:val="008C474B"/>
    <w:rsid w:val="0092089E"/>
    <w:rsid w:val="009416A8"/>
    <w:rsid w:val="00980500"/>
    <w:rsid w:val="00982F35"/>
    <w:rsid w:val="009C0F79"/>
    <w:rsid w:val="00A0751E"/>
    <w:rsid w:val="00A577DD"/>
    <w:rsid w:val="00A77A73"/>
    <w:rsid w:val="00B01C4C"/>
    <w:rsid w:val="00B23E2C"/>
    <w:rsid w:val="00BB18B9"/>
    <w:rsid w:val="00BC1733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7C71"/>
    <w:rsid w:val="00D94A7D"/>
    <w:rsid w:val="00DA48F3"/>
    <w:rsid w:val="00DA52EF"/>
    <w:rsid w:val="00DD43E5"/>
    <w:rsid w:val="00E02AB0"/>
    <w:rsid w:val="00E07429"/>
    <w:rsid w:val="00E641E8"/>
    <w:rsid w:val="00E64ACC"/>
    <w:rsid w:val="00EC33AD"/>
    <w:rsid w:val="00EC5C16"/>
    <w:rsid w:val="00ED27F6"/>
    <w:rsid w:val="00EF7CD8"/>
    <w:rsid w:val="00F00763"/>
    <w:rsid w:val="00F176EE"/>
    <w:rsid w:val="00F26416"/>
    <w:rsid w:val="00F63914"/>
    <w:rsid w:val="00F70790"/>
    <w:rsid w:val="00FB272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nhideWhenUsed/>
    <w:rsid w:val="00DD43E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D43E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D4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11D8F-4E44-4D75-8F54-8ED1A61E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1</cp:revision>
  <dcterms:created xsi:type="dcterms:W3CDTF">2019-10-31T14:23:00Z</dcterms:created>
  <dcterms:modified xsi:type="dcterms:W3CDTF">2019-11-04T11:55:00Z</dcterms:modified>
</cp:coreProperties>
</file>