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5D149" w14:textId="50884959" w:rsidR="00EC3654" w:rsidRPr="00722798" w:rsidRDefault="003347AF" w:rsidP="00510348">
      <w:pPr>
        <w:spacing w:after="240"/>
        <w:jc w:val="both"/>
        <w:rPr>
          <w:rFonts w:ascii="Arial Narrow" w:hAnsi="Arial Narrow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8FED8B" wp14:editId="2E997773">
                <wp:simplePos x="0" y="0"/>
                <wp:positionH relativeFrom="column">
                  <wp:posOffset>-64135</wp:posOffset>
                </wp:positionH>
                <wp:positionV relativeFrom="paragraph">
                  <wp:posOffset>-170815</wp:posOffset>
                </wp:positionV>
                <wp:extent cx="5834380" cy="388620"/>
                <wp:effectExtent l="0" t="0" r="0" b="0"/>
                <wp:wrapSquare wrapText="bothSides"/>
                <wp:docPr id="60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61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3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4F9BE" id="Skupina 5" o:spid="_x0000_s1026" style="position:absolute;margin-left:-5.05pt;margin-top:-13.45pt;width:459.4pt;height:30.6pt;z-index:251662336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Z5YDBAAAA2wAAAA8AAABkcnMvZG93bnJldi54bWxEj0GLwjAUhO8L/ofwBG9r2kWLVKOoIKxH&#10;ux48PppnW2xeShLb+u/NwsIeh5n5htnsRtOKnpxvLCtI5wkI4tLqhisF15/T5wqED8gaW8uk4EUe&#10;dtvJxwZzbQe+UF+ESkQI+xwV1CF0uZS+rMmgn9uOOHp36wyGKF0ltcMhwk0rv5IkkwYbjgs1dnSs&#10;qXwUT6NgdR36sLhh5eXpvDy+suKQukKp2XTcr0EEGsN/+K/9rRVkKfx+iT9Ab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/Z5YDBAAAA2w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g4EfCAAAA2wAAAA8AAABkcnMvZG93bnJldi54bWxEj0GLwjAUhO+C/yE8wZumKohbm4qKCx72&#10;sLr+gEfybKvNS2mytv77jSDscZiZb5hs09taPKj1lWMFs2kCglg7U3Gh4PLzOVmB8AHZYO2YFDzJ&#10;wyYfDjJMjev4RI9zKESEsE9RQRlCk0rpdUkW/dQ1xNG7utZiiLItpGmxi3Bby3mSLKXFiuNCiQ3t&#10;S9L3869V8LXYSzzsVvqQVMXteur85ftDKzUe9ds1iEB9+A+/20ejYDmH15f4A2T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4OBHwgAAANs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5O1LDAAAA2wAAAA8AAABkcnMvZG93bnJldi54bWxEj0FrwkAUhO+C/2F5Qm9mo0Ep0VWqYPEk&#10;NZb2+sg+N6HZtyG7mvTfd4WCx2FmvmHW28E24k6drx0rmCUpCOLS6ZqNgs/LYfoKwgdkjY1jUvBL&#10;Hrab8WiNuXY9n+leBCMihH2OCqoQ2lxKX1Zk0SeuJY7e1XUWQ5SdkbrDPsJtI+dpupQWa44LFba0&#10;r6j8KW5WQbbYN9/9rtCHmcl2ZnH6+jjyu1Ivk+FtBSLQEJ7h//ZRK1hm8PgSf4D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Pk7UsMAAADbAAAADwAAAAAAAAAAAAAAAACf&#10;AgAAZHJzL2Rvd25yZXYueG1sUEsFBgAAAAAEAAQA9wAAAI8DAAAAAA=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zDt/EAAAA2wAAAA8AAABkcnMvZG93bnJldi54bWxEj81qwzAQhO+BvoPYQm+J3DQJwY0c3EKg&#10;aU75OeS4sdaWqbUykpq4b18VCjkOM/MNs1oPthNX8qF1rOB5koEgrpxuuVFwOm7GSxAhImvsHJOC&#10;HwqwLh5GK8y1u/GerofYiAThkKMCE2OfSxkqQxbDxPXEyaudtxiT9I3UHm8Jbjs5zbKFtNhyWjDY&#10;07uh6uvwbRWU1aeeknnbdPW+fNmFy/ZMfq7U0+NQvoKINMR7+L/9oRUsZvD3Jf0AWf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+zDt/EAAAA2wAAAA8AAAAAAAAAAAAAAAAA&#10;nwIAAGRycy9kb3ducmV2LnhtbFBLBQYAAAAABAAEAPcAAACQAwAAAAA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14C916FF" w14:textId="77777777" w:rsidR="008A46CF" w:rsidRDefault="00AF5565" w:rsidP="00F0202F">
      <w:pPr>
        <w:shd w:val="clear" w:color="auto" w:fill="17365D" w:themeFill="text2" w:themeFillShade="BF"/>
        <w:spacing w:before="60" w:after="6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722798">
        <w:rPr>
          <w:rFonts w:ascii="Arial Narrow" w:hAnsi="Arial Narrow"/>
          <w:b/>
          <w:sz w:val="36"/>
          <w:szCs w:val="36"/>
        </w:rPr>
        <w:t xml:space="preserve">Osobitné podmienky oprávnenosti výdavkov </w:t>
      </w:r>
    </w:p>
    <w:p w14:paraId="2B844F1D" w14:textId="17E429A1" w:rsidR="00AF5565" w:rsidRDefault="008A46CF" w:rsidP="00510348">
      <w:pPr>
        <w:shd w:val="clear" w:color="auto" w:fill="17365D" w:themeFill="text2" w:themeFillShade="BF"/>
        <w:spacing w:before="60"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D5D31">
        <w:rPr>
          <w:rFonts w:ascii="Arial Narrow" w:hAnsi="Arial Narrow"/>
          <w:b/>
          <w:sz w:val="24"/>
          <w:szCs w:val="24"/>
        </w:rPr>
        <w:t>v</w:t>
      </w:r>
      <w:ins w:id="0" w:author="Author">
        <w:r w:rsidR="00785F3F">
          <w:rPr>
            <w:rFonts w:ascii="Arial Narrow" w:hAnsi="Arial Narrow"/>
            <w:b/>
            <w:sz w:val="24"/>
            <w:szCs w:val="24"/>
          </w:rPr>
          <w:t xml:space="preserve"> </w:t>
        </w:r>
      </w:ins>
      <w:del w:id="1" w:author="Author">
        <w:r w:rsidRPr="001D5D31" w:rsidDel="00785F3F">
          <w:rPr>
            <w:rFonts w:ascii="Arial Narrow" w:hAnsi="Arial Narrow"/>
            <w:b/>
            <w:sz w:val="24"/>
            <w:szCs w:val="24"/>
          </w:rPr>
          <w:delText xml:space="preserve"> </w:delText>
        </w:r>
      </w:del>
      <w:r w:rsidRPr="001D5D31">
        <w:rPr>
          <w:rFonts w:ascii="Arial Narrow" w:hAnsi="Arial Narrow"/>
          <w:b/>
          <w:sz w:val="24"/>
          <w:szCs w:val="24"/>
        </w:rPr>
        <w:t>rámci výzvy s kódom OPKZP-PO4-SC441-201</w:t>
      </w:r>
      <w:r w:rsidR="00D7601A" w:rsidRPr="001D5D31">
        <w:rPr>
          <w:rFonts w:ascii="Arial Narrow" w:hAnsi="Arial Narrow"/>
          <w:b/>
          <w:sz w:val="24"/>
          <w:szCs w:val="24"/>
        </w:rPr>
        <w:t>9</w:t>
      </w:r>
      <w:r w:rsidRPr="001D5D31">
        <w:rPr>
          <w:rFonts w:ascii="Arial Narrow" w:hAnsi="Arial Narrow"/>
          <w:b/>
          <w:sz w:val="24"/>
          <w:szCs w:val="24"/>
        </w:rPr>
        <w:t>-</w:t>
      </w:r>
      <w:r w:rsidR="00801156">
        <w:rPr>
          <w:rFonts w:ascii="Arial Narrow" w:hAnsi="Arial Narrow"/>
          <w:b/>
          <w:sz w:val="24"/>
          <w:szCs w:val="24"/>
        </w:rPr>
        <w:t>53</w:t>
      </w:r>
      <w:ins w:id="2" w:author="Author">
        <w:r w:rsidR="00785F3F">
          <w:rPr>
            <w:rFonts w:ascii="Arial Narrow" w:hAnsi="Arial Narrow"/>
            <w:b/>
            <w:sz w:val="24"/>
            <w:szCs w:val="24"/>
          </w:rPr>
          <w:t xml:space="preserve"> v znení usmernenia č. 1</w:t>
        </w:r>
      </w:ins>
    </w:p>
    <w:p w14:paraId="23551CC0" w14:textId="77777777" w:rsidR="008B604D" w:rsidRDefault="008B604D" w:rsidP="00051976">
      <w:pPr>
        <w:spacing w:after="0" w:line="240" w:lineRule="auto"/>
        <w:jc w:val="center"/>
        <w:rPr>
          <w:rFonts w:ascii="Arial Narrow" w:hAnsi="Arial Narrow"/>
          <w:b/>
        </w:rPr>
      </w:pPr>
      <w:bookmarkStart w:id="3" w:name="_Toc493171231"/>
    </w:p>
    <w:p w14:paraId="2D2B80C9" w14:textId="77777777" w:rsidR="008B604D" w:rsidRPr="00051976" w:rsidRDefault="008B604D" w:rsidP="00051976">
      <w:pPr>
        <w:spacing w:after="0" w:line="240" w:lineRule="auto"/>
        <w:jc w:val="center"/>
        <w:rPr>
          <w:rFonts w:ascii="Arial Narrow" w:hAnsi="Arial Narrow"/>
          <w:b/>
        </w:rPr>
      </w:pPr>
    </w:p>
    <w:p w14:paraId="22CD0096" w14:textId="60FD36D1" w:rsidR="00050F50" w:rsidRPr="00CA7B92" w:rsidRDefault="00050F50" w:rsidP="00051976">
      <w:pPr>
        <w:shd w:val="clear" w:color="auto" w:fill="92D050"/>
        <w:spacing w:before="120" w:after="240" w:line="240" w:lineRule="auto"/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Reálne</w:t>
      </w:r>
      <w:r w:rsidRPr="00CA7B92">
        <w:rPr>
          <w:rFonts w:ascii="Arial Narrow" w:hAnsi="Arial Narrow"/>
          <w:b/>
          <w:sz w:val="32"/>
          <w:szCs w:val="32"/>
        </w:rPr>
        <w:t xml:space="preserve"> a zjednodušené vykazovanie oprávnených výdavkov</w:t>
      </w:r>
      <w:bookmarkEnd w:id="3"/>
    </w:p>
    <w:p w14:paraId="13FAD441" w14:textId="5C4ACD92" w:rsidR="00D217C0" w:rsidRDefault="00D217C0" w:rsidP="00051976">
      <w:pPr>
        <w:spacing w:before="120" w:after="120" w:line="240" w:lineRule="auto"/>
        <w:jc w:val="both"/>
        <w:rPr>
          <w:rFonts w:ascii="Arial Narrow" w:hAnsi="Arial Narrow"/>
        </w:rPr>
      </w:pPr>
      <w:r w:rsidRPr="00325696">
        <w:rPr>
          <w:rFonts w:ascii="Arial Narrow" w:hAnsi="Arial Narrow"/>
        </w:rPr>
        <w:t xml:space="preserve">V rámci tejto výzvy sa </w:t>
      </w:r>
      <w:r>
        <w:rPr>
          <w:rFonts w:ascii="Arial Narrow" w:hAnsi="Arial Narrow"/>
        </w:rPr>
        <w:t xml:space="preserve">uplatňuje </w:t>
      </w:r>
      <w:r w:rsidRPr="00D217C0">
        <w:rPr>
          <w:rFonts w:ascii="Arial Narrow" w:hAnsi="Arial Narrow"/>
          <w:b/>
        </w:rPr>
        <w:t>reálne vykazovanie oprávnených výdavkov</w:t>
      </w:r>
      <w:r>
        <w:rPr>
          <w:rFonts w:ascii="Arial Narrow" w:hAnsi="Arial Narrow"/>
        </w:rPr>
        <w:t xml:space="preserve"> a</w:t>
      </w:r>
      <w:r w:rsidR="008B604D">
        <w:rPr>
          <w:rFonts w:ascii="Arial Narrow" w:hAnsi="Arial Narrow"/>
        </w:rPr>
        <w:t xml:space="preserve"> </w:t>
      </w:r>
      <w:r w:rsidRPr="00D217C0">
        <w:rPr>
          <w:rFonts w:ascii="Arial Narrow" w:hAnsi="Arial Narrow"/>
          <w:b/>
        </w:rPr>
        <w:t>zjednodušené vykazovanie výdavkov</w:t>
      </w:r>
      <w:r>
        <w:rPr>
          <w:rFonts w:ascii="Arial Narrow" w:hAnsi="Arial Narrow"/>
        </w:rPr>
        <w:t xml:space="preserve"> </w:t>
      </w:r>
      <w:r w:rsidRPr="00325696">
        <w:rPr>
          <w:rFonts w:ascii="Arial Narrow" w:hAnsi="Arial Narrow"/>
        </w:rPr>
        <w:t>(ďalej len „ZVV“)</w:t>
      </w:r>
      <w:r>
        <w:rPr>
          <w:rFonts w:ascii="Arial Narrow" w:hAnsi="Arial Narrow"/>
        </w:rPr>
        <w:t>.</w:t>
      </w:r>
    </w:p>
    <w:p w14:paraId="2C434A5B" w14:textId="04070DC0" w:rsidR="00D217C0" w:rsidRPr="00F91BBE" w:rsidRDefault="00D217C0" w:rsidP="00051976">
      <w:pPr>
        <w:spacing w:before="360" w:after="0" w:line="240" w:lineRule="auto"/>
        <w:jc w:val="both"/>
        <w:rPr>
          <w:rFonts w:ascii="Arial Narrow" w:hAnsi="Arial Narrow"/>
          <w:b/>
          <w:u w:val="single"/>
        </w:rPr>
      </w:pPr>
      <w:r w:rsidRPr="00F91BBE">
        <w:rPr>
          <w:rFonts w:ascii="Arial Narrow" w:hAnsi="Arial Narrow"/>
          <w:b/>
          <w:u w:val="single"/>
        </w:rPr>
        <w:t>Reálne vykazovanie výdavkov</w:t>
      </w:r>
    </w:p>
    <w:p w14:paraId="2C884D37" w14:textId="1EC82A9C" w:rsidR="00D217C0" w:rsidRDefault="00D217C0" w:rsidP="00D217C0">
      <w:pPr>
        <w:spacing w:before="120"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Pri reálnom vykazovaní výdavkov sa v</w:t>
      </w:r>
      <w:r w:rsidRPr="00D217C0">
        <w:rPr>
          <w:rFonts w:ascii="Arial Narrow" w:hAnsi="Arial Narrow"/>
        </w:rPr>
        <w:t>ýdavky projektu podľa vzťahu k aktivitám projektu členia na priame a nepriame výdavky.</w:t>
      </w:r>
    </w:p>
    <w:p w14:paraId="001777F2" w14:textId="6E9FC8A5" w:rsidR="00343B00" w:rsidRDefault="00343B00" w:rsidP="00D217C0">
      <w:pPr>
        <w:spacing w:before="120" w:after="0" w:line="240" w:lineRule="auto"/>
        <w:jc w:val="both"/>
        <w:rPr>
          <w:rFonts w:ascii="Arial Narrow" w:hAnsi="Arial Narrow"/>
        </w:rPr>
      </w:pPr>
      <w:r w:rsidRPr="00343B00">
        <w:rPr>
          <w:rFonts w:ascii="Arial Narrow" w:hAnsi="Arial Narrow"/>
          <w:b/>
        </w:rPr>
        <w:t>Priame výdavky</w:t>
      </w:r>
      <w:r w:rsidRPr="00343B00">
        <w:rPr>
          <w:rFonts w:ascii="Arial Narrow" w:hAnsi="Arial Narrow"/>
        </w:rPr>
        <w:t xml:space="preserve"> sú výdavky na uskutočnenie činností preukázateľne priamo súvisiacich s</w:t>
      </w:r>
      <w:r>
        <w:rPr>
          <w:rFonts w:ascii="Arial Narrow" w:hAnsi="Arial Narrow"/>
        </w:rPr>
        <w:t> </w:t>
      </w:r>
      <w:r w:rsidRPr="00343B00">
        <w:rPr>
          <w:rFonts w:ascii="Arial Narrow" w:hAnsi="Arial Narrow"/>
        </w:rPr>
        <w:t>konkrétnou</w:t>
      </w:r>
      <w:r>
        <w:rPr>
          <w:rFonts w:ascii="Arial Narrow" w:hAnsi="Arial Narrow"/>
        </w:rPr>
        <w:t xml:space="preserve"> hlavnou aktivitou projektu (napr. výdavky na spracovanie účelového energetického auditu, výdavky na prípravu projektu GES, </w:t>
      </w:r>
      <w:r w:rsidRPr="00343B00">
        <w:rPr>
          <w:rFonts w:ascii="Arial Narrow" w:hAnsi="Arial Narrow"/>
        </w:rPr>
        <w:t>mzdové výdavky zamestnancov prijímateľa bezprostredne súvisiace s realizáciou hlavnej aktivity projektu</w:t>
      </w:r>
      <w:r>
        <w:rPr>
          <w:rFonts w:ascii="Arial Narrow" w:hAnsi="Arial Narrow"/>
        </w:rPr>
        <w:t>)</w:t>
      </w:r>
      <w:r w:rsidR="008B604D">
        <w:rPr>
          <w:rFonts w:ascii="Arial Narrow" w:hAnsi="Arial Narrow"/>
        </w:rPr>
        <w:t>.</w:t>
      </w:r>
      <w:r w:rsidRPr="00343B00">
        <w:rPr>
          <w:rFonts w:ascii="Arial Narrow" w:hAnsi="Arial Narrow"/>
        </w:rPr>
        <w:t xml:space="preserve"> </w:t>
      </w:r>
    </w:p>
    <w:p w14:paraId="1F612727" w14:textId="3CBD3381" w:rsidR="00343B00" w:rsidRDefault="00343B00" w:rsidP="00D217C0">
      <w:pPr>
        <w:spacing w:before="120" w:after="0" w:line="240" w:lineRule="auto"/>
        <w:jc w:val="both"/>
        <w:rPr>
          <w:rFonts w:ascii="Arial Narrow" w:hAnsi="Arial Narrow"/>
        </w:rPr>
      </w:pPr>
      <w:r w:rsidRPr="00343B00">
        <w:rPr>
          <w:rFonts w:ascii="Arial Narrow" w:hAnsi="Arial Narrow"/>
          <w:b/>
        </w:rPr>
        <w:t>Nepriame výdavky</w:t>
      </w:r>
      <w:r w:rsidRPr="00343B00">
        <w:rPr>
          <w:rFonts w:ascii="Arial Narrow" w:hAnsi="Arial Narrow"/>
        </w:rPr>
        <w:t xml:space="preserve"> majú charakter bežných výdavkov a slúžia na financovan</w:t>
      </w:r>
      <w:r>
        <w:rPr>
          <w:rFonts w:ascii="Arial Narrow" w:hAnsi="Arial Narrow"/>
        </w:rPr>
        <w:t>ie podporných aktivít projektu ( napr. výdavky na plagát, výdavky na publikovanie článkov o</w:t>
      </w:r>
      <w:r w:rsidR="008B604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projekte, </w:t>
      </w:r>
      <w:r w:rsidRPr="00343B00">
        <w:rPr>
          <w:rFonts w:ascii="Arial Narrow" w:hAnsi="Arial Narrow"/>
        </w:rPr>
        <w:t>mzdové výdavky zamestnancov prijímateľa bezprostredne súvisiace s riadením projektu – interné</w:t>
      </w:r>
      <w:r>
        <w:rPr>
          <w:rFonts w:ascii="Arial Narrow" w:hAnsi="Arial Narrow"/>
        </w:rPr>
        <w:t>)</w:t>
      </w:r>
      <w:r w:rsidR="008B604D">
        <w:rPr>
          <w:rFonts w:ascii="Arial Narrow" w:hAnsi="Arial Narrow"/>
        </w:rPr>
        <w:t>.</w:t>
      </w:r>
    </w:p>
    <w:p w14:paraId="6D27CB66" w14:textId="416DB10F" w:rsidR="00343B00" w:rsidRDefault="00343B00" w:rsidP="00D217C0">
      <w:pPr>
        <w:spacing w:before="120" w:after="0" w:line="240" w:lineRule="auto"/>
        <w:jc w:val="both"/>
        <w:rPr>
          <w:rFonts w:ascii="Arial Narrow" w:hAnsi="Arial Narrow"/>
        </w:rPr>
      </w:pPr>
      <w:r w:rsidRPr="00343B00">
        <w:rPr>
          <w:rFonts w:ascii="Arial Narrow" w:hAnsi="Arial Narrow"/>
        </w:rPr>
        <w:t>Pri reálnom vykazovaní nepriamych výdavkov nesmú nepriame výdavky súhrnne prekročiť</w:t>
      </w:r>
      <w:r w:rsidR="00DF1450">
        <w:rPr>
          <w:rFonts w:ascii="Arial Narrow" w:hAnsi="Arial Narrow"/>
        </w:rPr>
        <w:t xml:space="preserve"> percentuálny limit stanovený </w:t>
      </w:r>
      <w:r w:rsidR="00DF1450" w:rsidRPr="00DF1450">
        <w:rPr>
          <w:rFonts w:ascii="Arial Narrow" w:hAnsi="Arial Narrow"/>
        </w:rPr>
        <w:t xml:space="preserve">v </w:t>
      </w:r>
      <w:hyperlink r:id="rId16" w:history="1">
        <w:r w:rsidR="00DF1450">
          <w:rPr>
            <w:rStyle w:val="Hyperlink"/>
            <w:rFonts w:ascii="Arial Narrow" w:hAnsi="Arial Narrow"/>
            <w:b/>
            <w:i/>
            <w:color w:val="0000FF"/>
          </w:rPr>
          <w:t>Príručke</w:t>
        </w:r>
        <w:r w:rsidR="00DF1450" w:rsidRPr="00B21132">
          <w:rPr>
            <w:rStyle w:val="Hyperlink"/>
            <w:rFonts w:ascii="Arial Narrow" w:hAnsi="Arial Narrow"/>
            <w:b/>
            <w:i/>
            <w:color w:val="0000FF"/>
          </w:rPr>
          <w:t xml:space="preserve"> k oprávnenosti výdavkov pre dopytovo orientované projekty </w:t>
        </w:r>
        <w:r w:rsidR="00DF1450" w:rsidRPr="00B21132">
          <w:rPr>
            <w:rStyle w:val="Hyperlink"/>
            <w:rFonts w:ascii="Arial Narrow" w:hAnsi="Arial Narrow"/>
            <w:b/>
            <w:color w:val="0000FF"/>
          </w:rPr>
          <w:t>OP KŽP</w:t>
        </w:r>
      </w:hyperlink>
      <w:r w:rsidR="00DF1450" w:rsidRPr="003F2247">
        <w:rPr>
          <w:rFonts w:ascii="Arial Narrow" w:hAnsi="Arial Narrow"/>
          <w:b/>
        </w:rPr>
        <w:t xml:space="preserve">, verzia </w:t>
      </w:r>
      <w:r w:rsidR="00DF1450">
        <w:rPr>
          <w:rFonts w:ascii="Arial Narrow" w:hAnsi="Arial Narrow"/>
          <w:b/>
        </w:rPr>
        <w:t xml:space="preserve">2.2 </w:t>
      </w:r>
      <w:r w:rsidR="00DF1450" w:rsidRPr="007011CC">
        <w:rPr>
          <w:rFonts w:ascii="Arial Narrow" w:hAnsi="Arial Narrow"/>
        </w:rPr>
        <w:t>(ďalej len „</w:t>
      </w:r>
      <w:r w:rsidR="00DF1450" w:rsidRPr="00F7604D">
        <w:rPr>
          <w:rFonts w:ascii="Arial Narrow" w:hAnsi="Arial Narrow"/>
          <w:i/>
        </w:rPr>
        <w:t xml:space="preserve">Príručka </w:t>
      </w:r>
      <w:r w:rsidR="00DF1450">
        <w:rPr>
          <w:rFonts w:ascii="Arial Narrow" w:hAnsi="Arial Narrow"/>
          <w:i/>
        </w:rPr>
        <w:t>k OV</w:t>
      </w:r>
      <w:r w:rsidR="00DF1450" w:rsidRPr="007011CC">
        <w:rPr>
          <w:rFonts w:ascii="Arial Narrow" w:hAnsi="Arial Narrow"/>
        </w:rPr>
        <w:t>“).</w:t>
      </w:r>
    </w:p>
    <w:p w14:paraId="2AB2F36E" w14:textId="25A5F296" w:rsidR="00343B00" w:rsidRPr="00F91BBE" w:rsidRDefault="00DF1450" w:rsidP="00051976">
      <w:pPr>
        <w:spacing w:before="360" w:after="0" w:line="240" w:lineRule="auto"/>
        <w:jc w:val="both"/>
        <w:rPr>
          <w:rFonts w:ascii="Arial Narrow" w:hAnsi="Arial Narrow"/>
          <w:b/>
          <w:u w:val="single"/>
        </w:rPr>
      </w:pPr>
      <w:r w:rsidRPr="00F91BBE">
        <w:rPr>
          <w:rFonts w:ascii="Arial Narrow" w:hAnsi="Arial Narrow"/>
          <w:b/>
          <w:u w:val="single"/>
        </w:rPr>
        <w:t>Zjednodušené vykazovanie výdavkov</w:t>
      </w:r>
    </w:p>
    <w:p w14:paraId="7B8FDCDF" w14:textId="39FB53B2" w:rsidR="00D217C0" w:rsidRDefault="00A370CB" w:rsidP="00051976">
      <w:pPr>
        <w:spacing w:before="120" w:after="6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rámci tejto výzvy je žiadateľ </w:t>
      </w:r>
      <w:r w:rsidR="00D217C0">
        <w:rPr>
          <w:rFonts w:ascii="Arial Narrow" w:hAnsi="Arial Narrow"/>
        </w:rPr>
        <w:t xml:space="preserve">povinný </w:t>
      </w:r>
      <w:r>
        <w:rPr>
          <w:rFonts w:ascii="Arial Narrow" w:hAnsi="Arial Narrow"/>
        </w:rPr>
        <w:t xml:space="preserve">a zároveň oprávnený </w:t>
      </w:r>
      <w:r w:rsidR="00D217C0">
        <w:rPr>
          <w:rFonts w:ascii="Arial Narrow" w:hAnsi="Arial Narrow"/>
        </w:rPr>
        <w:t>uplatniť</w:t>
      </w:r>
      <w:r w:rsidR="00DC793E">
        <w:rPr>
          <w:rFonts w:ascii="Arial Narrow" w:hAnsi="Arial Narrow"/>
        </w:rPr>
        <w:t xml:space="preserve"> ZVV</w:t>
      </w:r>
      <w:r w:rsidR="00D217C0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iba </w:t>
      </w:r>
      <w:r w:rsidR="00D217C0">
        <w:rPr>
          <w:rFonts w:ascii="Arial Narrow" w:hAnsi="Arial Narrow"/>
        </w:rPr>
        <w:t>ak:</w:t>
      </w:r>
    </w:p>
    <w:p w14:paraId="1AEAE2D8" w14:textId="79C69D2A" w:rsidR="00D217C0" w:rsidRDefault="00D217C0">
      <w:pPr>
        <w:widowControl w:val="0"/>
        <w:numPr>
          <w:ilvl w:val="0"/>
          <w:numId w:val="47"/>
        </w:numPr>
        <w:spacing w:after="60" w:line="240" w:lineRule="auto"/>
        <w:ind w:left="318" w:hanging="284"/>
        <w:jc w:val="both"/>
        <w:rPr>
          <w:rFonts w:ascii="Arial Narrow" w:hAnsi="Arial Narrow" w:cs="Arial"/>
          <w:color w:val="000000"/>
          <w:lang w:eastAsia="en-AU"/>
        </w:rPr>
      </w:pPr>
      <w:r w:rsidRPr="0039514C">
        <w:rPr>
          <w:rFonts w:ascii="Arial Narrow" w:hAnsi="Arial Narrow" w:cs="Arial"/>
          <w:color w:val="000000"/>
          <w:lang w:eastAsia="en-AU"/>
        </w:rPr>
        <w:t>výdavky nebudú realizované výlučne prostredníctvom VO (teda budú zahŕňať aj osobné výda</w:t>
      </w:r>
      <w:r w:rsidRPr="00F71BC8">
        <w:rPr>
          <w:rFonts w:ascii="Arial Narrow" w:hAnsi="Arial Narrow" w:cs="Arial"/>
          <w:color w:val="000000"/>
          <w:lang w:eastAsia="en-AU"/>
        </w:rPr>
        <w:t>vky)</w:t>
      </w:r>
      <w:r w:rsidR="00F71BC8" w:rsidRPr="00051976">
        <w:rPr>
          <w:rStyle w:val="FootnoteReference"/>
          <w:rFonts w:ascii="Arial Narrow" w:hAnsi="Arial Narrow"/>
          <w:color w:val="000000"/>
          <w:lang w:eastAsia="en-AU"/>
        </w:rPr>
        <w:footnoteReference w:id="1"/>
      </w:r>
      <w:r w:rsidRPr="00F71BC8">
        <w:rPr>
          <w:rFonts w:ascii="Arial Narrow" w:hAnsi="Arial Narrow" w:cs="Arial"/>
          <w:color w:val="000000"/>
          <w:lang w:eastAsia="en-AU"/>
        </w:rPr>
        <w:t xml:space="preserve"> a z</w:t>
      </w:r>
      <w:r w:rsidRPr="0039514C">
        <w:rPr>
          <w:rFonts w:ascii="Arial Narrow" w:hAnsi="Arial Narrow" w:cs="Arial"/>
          <w:color w:val="000000"/>
          <w:lang w:eastAsia="en-AU"/>
        </w:rPr>
        <w:t>ároveň</w:t>
      </w:r>
    </w:p>
    <w:p w14:paraId="243D374B" w14:textId="6DEBC3E4" w:rsidR="00D217C0" w:rsidRDefault="00D217C0" w:rsidP="00051976">
      <w:pPr>
        <w:widowControl w:val="0"/>
        <w:numPr>
          <w:ilvl w:val="0"/>
          <w:numId w:val="47"/>
        </w:numPr>
        <w:spacing w:after="120" w:line="240" w:lineRule="auto"/>
        <w:ind w:left="318" w:hanging="284"/>
        <w:jc w:val="both"/>
        <w:rPr>
          <w:rFonts w:ascii="Arial Narrow" w:hAnsi="Arial Narrow" w:cs="Arial"/>
          <w:color w:val="000000"/>
          <w:lang w:eastAsia="en-AU"/>
        </w:rPr>
      </w:pPr>
      <w:r w:rsidRPr="0039514C">
        <w:rPr>
          <w:rFonts w:ascii="Arial Narrow" w:hAnsi="Arial Narrow" w:cs="Arial"/>
          <w:color w:val="000000"/>
          <w:lang w:eastAsia="en-AU"/>
        </w:rPr>
        <w:t>výška žiadaného NFP nepresiahne 100 000 EUR.</w:t>
      </w:r>
    </w:p>
    <w:p w14:paraId="530FB267" w14:textId="6BBBC3FB" w:rsidR="00D217C0" w:rsidRPr="00D217C0" w:rsidRDefault="00D217C0" w:rsidP="00051976">
      <w:pPr>
        <w:widowControl w:val="0"/>
        <w:spacing w:before="240" w:after="120" w:line="240" w:lineRule="auto"/>
        <w:jc w:val="both"/>
        <w:rPr>
          <w:rFonts w:ascii="Arial Narrow" w:hAnsi="Arial Narrow" w:cs="Arial"/>
          <w:color w:val="000000"/>
          <w:lang w:eastAsia="en-AU"/>
        </w:rPr>
      </w:pPr>
      <w:r w:rsidRPr="00D217C0">
        <w:rPr>
          <w:rFonts w:ascii="Arial Narrow" w:hAnsi="Arial Narrow"/>
        </w:rPr>
        <w:t xml:space="preserve">V tejto výzve sa aplikuje ZVV </w:t>
      </w:r>
      <w:r w:rsidRPr="00D217C0">
        <w:rPr>
          <w:rFonts w:ascii="Arial Narrow" w:hAnsi="Arial Narrow"/>
          <w:b/>
        </w:rPr>
        <w:t xml:space="preserve">formou </w:t>
      </w:r>
      <w:r w:rsidRPr="00D217C0">
        <w:rPr>
          <w:rFonts w:ascii="Arial Narrow" w:hAnsi="Arial Narrow"/>
          <w:b/>
          <w:u w:val="single"/>
        </w:rPr>
        <w:t>paušálnej sadzby</w:t>
      </w:r>
      <w:r w:rsidRPr="00D217C0">
        <w:rPr>
          <w:rFonts w:ascii="Arial Narrow" w:hAnsi="Arial Narrow"/>
        </w:rPr>
        <w:t xml:space="preserve"> (ďalej aj „PS“) </w:t>
      </w:r>
      <w:r w:rsidRPr="00D217C0">
        <w:rPr>
          <w:rFonts w:ascii="Arial Narrow" w:hAnsi="Arial Narrow"/>
          <w:b/>
        </w:rPr>
        <w:t>na výdavky na zamestnancov</w:t>
      </w:r>
      <w:r w:rsidRPr="00D217C0">
        <w:rPr>
          <w:rFonts w:ascii="Arial Narrow" w:hAnsi="Arial Narrow"/>
        </w:rPr>
        <w:t xml:space="preserve"> (čl. 68a ods. 1 všeobecného nariadenia</w:t>
      </w:r>
      <w:r>
        <w:rPr>
          <w:rStyle w:val="FootnoteReference"/>
          <w:rFonts w:ascii="Arial Narrow" w:hAnsi="Arial Narrow"/>
        </w:rPr>
        <w:footnoteReference w:id="2"/>
      </w:r>
      <w:r w:rsidRPr="00D217C0">
        <w:rPr>
          <w:rFonts w:ascii="Arial Narrow" w:hAnsi="Arial Narrow"/>
        </w:rPr>
        <w:t>)</w:t>
      </w:r>
      <w:r w:rsidR="003421BC">
        <w:rPr>
          <w:rFonts w:ascii="Arial Narrow" w:hAnsi="Arial Narrow"/>
        </w:rPr>
        <w:t>.</w:t>
      </w:r>
      <w:r w:rsidRPr="00D217C0">
        <w:rPr>
          <w:rFonts w:ascii="Arial Narrow" w:hAnsi="Arial Narrow"/>
        </w:rPr>
        <w:t xml:space="preserve"> </w:t>
      </w:r>
    </w:p>
    <w:p w14:paraId="5D86C752" w14:textId="0EE57DF8" w:rsidR="00F91BBE" w:rsidRDefault="00D217C0" w:rsidP="00051976">
      <w:pPr>
        <w:widowControl w:val="0"/>
        <w:spacing w:before="120" w:after="0" w:line="240" w:lineRule="auto"/>
        <w:jc w:val="both"/>
        <w:rPr>
          <w:rFonts w:ascii="Arial Narrow" w:hAnsi="Arial Narrow"/>
        </w:rPr>
      </w:pPr>
      <w:r w:rsidRPr="00843875">
        <w:rPr>
          <w:rFonts w:ascii="Arial Narrow" w:hAnsi="Arial Narrow"/>
          <w:b/>
        </w:rPr>
        <w:t xml:space="preserve">PS na výdavky na zamestnancov je stanovená </w:t>
      </w:r>
      <w:r w:rsidR="005E4F27">
        <w:rPr>
          <w:rFonts w:ascii="Arial Narrow" w:hAnsi="Arial Narrow"/>
          <w:b/>
        </w:rPr>
        <w:t>do</w:t>
      </w:r>
      <w:r w:rsidR="005E4F27" w:rsidRPr="00843875">
        <w:rPr>
          <w:rFonts w:ascii="Arial Narrow" w:hAnsi="Arial Narrow"/>
          <w:b/>
        </w:rPr>
        <w:t xml:space="preserve"> </w:t>
      </w:r>
      <w:r w:rsidRPr="00843875">
        <w:rPr>
          <w:rFonts w:ascii="Arial Narrow" w:hAnsi="Arial Narrow"/>
          <w:b/>
        </w:rPr>
        <w:t>výšk</w:t>
      </w:r>
      <w:r w:rsidR="005E4F27">
        <w:rPr>
          <w:rFonts w:ascii="Arial Narrow" w:hAnsi="Arial Narrow"/>
          <w:b/>
        </w:rPr>
        <w:t>y</w:t>
      </w:r>
      <w:r w:rsidRPr="00843875">
        <w:rPr>
          <w:rFonts w:ascii="Arial Narrow" w:hAnsi="Arial Narrow"/>
          <w:b/>
        </w:rPr>
        <w:t xml:space="preserve"> 20 % ostatných priamych výdavkov projektu</w:t>
      </w:r>
      <w:r>
        <w:rPr>
          <w:rFonts w:ascii="Arial Narrow" w:hAnsi="Arial Narrow"/>
          <w:b/>
        </w:rPr>
        <w:t>.</w:t>
      </w:r>
      <w:r>
        <w:rPr>
          <w:rFonts w:ascii="Arial Narrow" w:hAnsi="Arial Narrow"/>
        </w:rPr>
        <w:t xml:space="preserve"> </w:t>
      </w:r>
      <w:r w:rsidRPr="00843875">
        <w:rPr>
          <w:rFonts w:ascii="Arial Narrow" w:hAnsi="Arial Narrow"/>
          <w:u w:val="single"/>
        </w:rPr>
        <w:t>Priame výdavky na zamestnancov</w:t>
      </w:r>
      <w:r>
        <w:rPr>
          <w:rFonts w:ascii="Arial Narrow" w:hAnsi="Arial Narrow"/>
        </w:rPr>
        <w:t xml:space="preserve"> </w:t>
      </w:r>
      <w:r w:rsidRPr="00877E8B">
        <w:rPr>
          <w:rFonts w:ascii="Arial Narrow" w:hAnsi="Arial Narrow"/>
        </w:rPr>
        <w:t xml:space="preserve">teda </w:t>
      </w:r>
      <w:r>
        <w:rPr>
          <w:rFonts w:ascii="Arial Narrow" w:hAnsi="Arial Narrow"/>
        </w:rPr>
        <w:t>n</w:t>
      </w:r>
      <w:r w:rsidRPr="00791440">
        <w:rPr>
          <w:rFonts w:ascii="Arial Narrow" w:hAnsi="Arial Narrow"/>
        </w:rPr>
        <w:t xml:space="preserve">esmú </w:t>
      </w:r>
      <w:r w:rsidRPr="00877E8B">
        <w:rPr>
          <w:rFonts w:ascii="Arial Narrow" w:hAnsi="Arial Narrow"/>
        </w:rPr>
        <w:t>prekročiť limit</w:t>
      </w:r>
      <w:r>
        <w:rPr>
          <w:rFonts w:ascii="Arial Narrow" w:hAnsi="Arial Narrow"/>
        </w:rPr>
        <w:t xml:space="preserve"> </w:t>
      </w:r>
      <w:r w:rsidRPr="00843875">
        <w:rPr>
          <w:rFonts w:ascii="Arial Narrow" w:hAnsi="Arial Narrow"/>
        </w:rPr>
        <w:t xml:space="preserve">20 % </w:t>
      </w:r>
      <w:r w:rsidRPr="00F91D3E">
        <w:rPr>
          <w:rFonts w:ascii="Arial Narrow" w:hAnsi="Arial Narrow"/>
        </w:rPr>
        <w:t>celkových</w:t>
      </w:r>
      <w:r w:rsidRPr="00843875">
        <w:rPr>
          <w:rFonts w:ascii="Arial Narrow" w:hAnsi="Arial Narrow"/>
        </w:rPr>
        <w:t xml:space="preserve"> ostatných priamych výdavkov projektu</w:t>
      </w:r>
      <w:r>
        <w:rPr>
          <w:rFonts w:ascii="Arial Narrow" w:hAnsi="Arial Narrow"/>
        </w:rPr>
        <w:t xml:space="preserve">. </w:t>
      </w:r>
      <w:r w:rsidR="00F91BBE" w:rsidRPr="00F91BBE">
        <w:rPr>
          <w:rFonts w:ascii="Arial Narrow" w:hAnsi="Arial Narrow"/>
        </w:rPr>
        <w:t xml:space="preserve">Pri aplikácii ZVV formou PS podľa čl. 68a ods. 1 všeobecného nariadenia sa výdavky na riadenie projektu (interné) </w:t>
      </w:r>
      <w:r w:rsidR="003421BC">
        <w:rPr>
          <w:rFonts w:ascii="Arial Narrow" w:hAnsi="Arial Narrow"/>
        </w:rPr>
        <w:t>zaraďujú</w:t>
      </w:r>
      <w:r w:rsidR="00F91BBE" w:rsidRPr="00F91BBE">
        <w:rPr>
          <w:rFonts w:ascii="Arial Narrow" w:hAnsi="Arial Narrow"/>
        </w:rPr>
        <w:t xml:space="preserve"> medzi priame výdavky</w:t>
      </w:r>
      <w:r w:rsidR="003421BC">
        <w:rPr>
          <w:rFonts w:ascii="Arial Narrow" w:hAnsi="Arial Narrow"/>
        </w:rPr>
        <w:t>.</w:t>
      </w:r>
    </w:p>
    <w:p w14:paraId="68853DBB" w14:textId="1A3149DA" w:rsidR="00D217C0" w:rsidRDefault="00D217C0" w:rsidP="00051976">
      <w:pPr>
        <w:widowControl w:val="0"/>
        <w:spacing w:before="120"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Všetky ostatné výdavky projektu, ktoré </w:t>
      </w:r>
      <w:r w:rsidRPr="00013567">
        <w:rPr>
          <w:rFonts w:ascii="Arial Narrow" w:hAnsi="Arial Narrow"/>
          <w:u w:val="single"/>
        </w:rPr>
        <w:t>nespadajú</w:t>
      </w:r>
      <w:r>
        <w:rPr>
          <w:rFonts w:ascii="Arial Narrow" w:hAnsi="Arial Narrow"/>
        </w:rPr>
        <w:t xml:space="preserve"> pod ZVV (t. j. nespadajú do skupiny výdavkov 904), budú </w:t>
      </w:r>
      <w:r w:rsidRPr="00013567">
        <w:rPr>
          <w:rFonts w:ascii="Arial Narrow" w:hAnsi="Arial Narrow"/>
          <w:u w:val="single"/>
        </w:rPr>
        <w:t>reálne vykázané</w:t>
      </w:r>
      <w:r>
        <w:rPr>
          <w:rFonts w:ascii="Arial Narrow" w:hAnsi="Arial Narrow"/>
        </w:rPr>
        <w:t>, t. j. p</w:t>
      </w:r>
      <w:r w:rsidRPr="00B77BDD">
        <w:rPr>
          <w:rFonts w:ascii="Arial Narrow" w:hAnsi="Arial Narrow"/>
        </w:rPr>
        <w:t>reuk</w:t>
      </w:r>
      <w:r>
        <w:rPr>
          <w:rFonts w:ascii="Arial Narrow" w:hAnsi="Arial Narrow"/>
        </w:rPr>
        <w:t xml:space="preserve">ázané </w:t>
      </w:r>
      <w:r w:rsidRPr="00B77BDD">
        <w:rPr>
          <w:rFonts w:ascii="Arial Narrow" w:hAnsi="Arial Narrow"/>
        </w:rPr>
        <w:t xml:space="preserve">faktúrami alebo </w:t>
      </w:r>
      <w:r>
        <w:rPr>
          <w:rFonts w:ascii="Arial Narrow" w:hAnsi="Arial Narrow"/>
        </w:rPr>
        <w:t xml:space="preserve">inými </w:t>
      </w:r>
      <w:r w:rsidRPr="00B77BDD">
        <w:rPr>
          <w:rFonts w:ascii="Arial Narrow" w:hAnsi="Arial Narrow"/>
        </w:rPr>
        <w:t>účtovnými dokladmi rovnocennej preukaznej hodnoty</w:t>
      </w:r>
      <w:r>
        <w:rPr>
          <w:rFonts w:ascii="Arial Narrow" w:hAnsi="Arial Narrow"/>
        </w:rPr>
        <w:t>.</w:t>
      </w:r>
      <w:r w:rsidRPr="000C7DE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 praxi to znamená, že </w:t>
      </w:r>
      <w:r w:rsidRPr="002E18CA">
        <w:rPr>
          <w:rFonts w:ascii="Arial Narrow" w:hAnsi="Arial Narrow"/>
          <w:b/>
          <w:u w:val="single"/>
        </w:rPr>
        <w:t>na reálne vykázané</w:t>
      </w:r>
      <w:r w:rsidRPr="002E18CA">
        <w:rPr>
          <w:rFonts w:ascii="Arial Narrow" w:hAnsi="Arial Narrow"/>
          <w:u w:val="single"/>
        </w:rPr>
        <w:t xml:space="preserve"> ostatné priame výdavky projektu</w:t>
      </w:r>
      <w:r>
        <w:rPr>
          <w:rFonts w:ascii="Arial Narrow" w:hAnsi="Arial Narrow"/>
        </w:rPr>
        <w:t xml:space="preserve"> sa aplikuje </w:t>
      </w:r>
      <w:r w:rsidRPr="00586A3C">
        <w:rPr>
          <w:rFonts w:ascii="Arial Narrow" w:hAnsi="Arial Narrow"/>
          <w:b/>
        </w:rPr>
        <w:t>20 %</w:t>
      </w:r>
      <w:r>
        <w:rPr>
          <w:rFonts w:ascii="Arial Narrow" w:hAnsi="Arial Narrow"/>
        </w:rPr>
        <w:t xml:space="preserve"> </w:t>
      </w:r>
      <w:r w:rsidRPr="00843875">
        <w:rPr>
          <w:rFonts w:ascii="Arial Narrow" w:hAnsi="Arial Narrow"/>
          <w:b/>
        </w:rPr>
        <w:t xml:space="preserve">PS </w:t>
      </w:r>
      <w:r>
        <w:rPr>
          <w:rFonts w:ascii="Arial Narrow" w:hAnsi="Arial Narrow"/>
          <w:b/>
        </w:rPr>
        <w:br/>
      </w:r>
      <w:r w:rsidRPr="00843875">
        <w:rPr>
          <w:rFonts w:ascii="Arial Narrow" w:hAnsi="Arial Narrow"/>
          <w:b/>
        </w:rPr>
        <w:t>na výdavky na zamestnancov</w:t>
      </w:r>
      <w:r w:rsidR="00DF1450">
        <w:rPr>
          <w:rFonts w:ascii="Arial Narrow" w:hAnsi="Arial Narrow"/>
          <w:b/>
        </w:rPr>
        <w:t>.</w:t>
      </w:r>
    </w:p>
    <w:p w14:paraId="2DE5254E" w14:textId="77777777" w:rsidR="00F71BC8" w:rsidRDefault="00F71BC8" w:rsidP="00F71BC8">
      <w:pPr>
        <w:spacing w:before="120" w:after="0" w:line="240" w:lineRule="auto"/>
        <w:jc w:val="both"/>
        <w:rPr>
          <w:rFonts w:ascii="Arial Narrow" w:hAnsi="Arial Narrow"/>
        </w:rPr>
      </w:pPr>
      <w:r w:rsidRPr="003D5CB1">
        <w:rPr>
          <w:rFonts w:ascii="Arial Narrow" w:hAnsi="Arial Narrow"/>
        </w:rPr>
        <w:lastRenderedPageBreak/>
        <w:t>Metodika ZVV</w:t>
      </w:r>
      <w:r>
        <w:rPr>
          <w:rFonts w:ascii="Arial Narrow" w:hAnsi="Arial Narrow"/>
        </w:rPr>
        <w:t xml:space="preserve"> pre vyššie uvedenú PS</w:t>
      </w:r>
      <w:r w:rsidRPr="003D5CB1">
        <w:rPr>
          <w:rFonts w:ascii="Arial Narrow" w:hAnsi="Arial Narrow"/>
        </w:rPr>
        <w:t xml:space="preserve">, ktorá obsahuje </w:t>
      </w:r>
      <w:r>
        <w:rPr>
          <w:rFonts w:ascii="Arial Narrow" w:hAnsi="Arial Narrow"/>
        </w:rPr>
        <w:t>p</w:t>
      </w:r>
      <w:r w:rsidRPr="00877E8B">
        <w:rPr>
          <w:rFonts w:ascii="Arial Narrow" w:hAnsi="Arial Narrow"/>
        </w:rPr>
        <w:t>odmienky uplatnenia</w:t>
      </w:r>
      <w:r>
        <w:rPr>
          <w:rFonts w:ascii="Arial Narrow" w:hAnsi="Arial Narrow"/>
        </w:rPr>
        <w:t xml:space="preserve"> </w:t>
      </w:r>
      <w:r w:rsidRPr="00877E8B">
        <w:rPr>
          <w:rFonts w:ascii="Arial Narrow" w:hAnsi="Arial Narrow"/>
        </w:rPr>
        <w:t>ZVV, vrátane ustanovenia podmienok oprávnenosti výdavkov, metodik</w:t>
      </w:r>
      <w:r>
        <w:rPr>
          <w:rFonts w:ascii="Arial Narrow" w:hAnsi="Arial Narrow"/>
        </w:rPr>
        <w:t>u</w:t>
      </w:r>
      <w:r w:rsidRPr="00877E8B">
        <w:rPr>
          <w:rFonts w:ascii="Arial Narrow" w:hAnsi="Arial Narrow"/>
        </w:rPr>
        <w:t xml:space="preserve"> ustanovenia výšky oprávnených výdavkov, ako aj spôsob výkonu kontroly</w:t>
      </w:r>
      <w:r>
        <w:rPr>
          <w:rFonts w:ascii="Arial Narrow" w:hAnsi="Arial Narrow"/>
        </w:rPr>
        <w:t>,</w:t>
      </w:r>
      <w:r w:rsidRPr="00877E8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je </w:t>
      </w:r>
      <w:r w:rsidRPr="00877E8B">
        <w:rPr>
          <w:rFonts w:ascii="Arial Narrow" w:hAnsi="Arial Narrow"/>
        </w:rPr>
        <w:t>vymedzen</w:t>
      </w:r>
      <w:r>
        <w:rPr>
          <w:rFonts w:ascii="Arial Narrow" w:hAnsi="Arial Narrow"/>
        </w:rPr>
        <w:t>á</w:t>
      </w:r>
      <w:r w:rsidRPr="00877E8B">
        <w:rPr>
          <w:rFonts w:ascii="Arial Narrow" w:hAnsi="Arial Narrow"/>
        </w:rPr>
        <w:t xml:space="preserve"> </w:t>
      </w:r>
      <w:r w:rsidRPr="00DA1862">
        <w:rPr>
          <w:rFonts w:ascii="Arial Narrow" w:hAnsi="Arial Narrow"/>
          <w:u w:val="single"/>
        </w:rPr>
        <w:t xml:space="preserve">v kapitole 5.4 </w:t>
      </w:r>
      <w:r w:rsidRPr="00DF1450">
        <w:rPr>
          <w:rFonts w:ascii="Arial Narrow" w:hAnsi="Arial Narrow"/>
        </w:rPr>
        <w:t>Príručky k</w:t>
      </w:r>
      <w:r>
        <w:rPr>
          <w:rFonts w:ascii="Arial Narrow" w:hAnsi="Arial Narrow"/>
        </w:rPr>
        <w:t> </w:t>
      </w:r>
      <w:r w:rsidRPr="00DF1450">
        <w:rPr>
          <w:rFonts w:ascii="Arial Narrow" w:hAnsi="Arial Narrow"/>
        </w:rPr>
        <w:t>OV</w:t>
      </w:r>
      <w:r>
        <w:rPr>
          <w:rFonts w:ascii="Arial Narrow" w:hAnsi="Arial Narrow"/>
        </w:rPr>
        <w:t>.</w:t>
      </w:r>
    </w:p>
    <w:p w14:paraId="0F4DDA19" w14:textId="77777777" w:rsidR="0073205E" w:rsidRDefault="0073205E" w:rsidP="00DC793E">
      <w:pPr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4D1DE74D" w14:textId="77777777" w:rsidR="00D217C0" w:rsidRDefault="00D217C0" w:rsidP="00DC793E">
      <w:pPr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0DDBC635" w14:textId="273EE92C" w:rsidR="00746FA2" w:rsidRPr="00957FAA" w:rsidRDefault="00746FA2" w:rsidP="00510348">
      <w:pPr>
        <w:shd w:val="clear" w:color="auto" w:fill="92D050"/>
        <w:spacing w:before="120" w:after="24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957FAA">
        <w:rPr>
          <w:rFonts w:ascii="Arial Narrow" w:hAnsi="Arial Narrow"/>
          <w:b/>
          <w:sz w:val="32"/>
          <w:szCs w:val="32"/>
        </w:rPr>
        <w:t>Zoznam oprávnených výdavkov</w:t>
      </w:r>
    </w:p>
    <w:p w14:paraId="434F9B59" w14:textId="224E323B" w:rsidR="0076433C" w:rsidRDefault="0076433C" w:rsidP="00510348">
      <w:pPr>
        <w:pStyle w:val="Default"/>
        <w:spacing w:before="120" w:after="200"/>
        <w:jc w:val="both"/>
        <w:rPr>
          <w:rStyle w:val="Hyperlink"/>
          <w:rFonts w:ascii="Arial Narrow" w:hAnsi="Arial Narrow" w:cs="Arial"/>
          <w:sz w:val="22"/>
          <w:szCs w:val="22"/>
        </w:rPr>
      </w:pPr>
      <w:r w:rsidRPr="00957FAA">
        <w:rPr>
          <w:rFonts w:ascii="Arial Narrow" w:hAnsi="Arial Narrow"/>
          <w:sz w:val="22"/>
          <w:szCs w:val="22"/>
        </w:rPr>
        <w:t>Poskytovateľ overuje vecnú oprávnenosť výdavkov projektu na zákl</w:t>
      </w:r>
      <w:r w:rsidR="008642AD" w:rsidRPr="00957FAA">
        <w:rPr>
          <w:rFonts w:ascii="Arial Narrow" w:hAnsi="Arial Narrow"/>
          <w:sz w:val="22"/>
          <w:szCs w:val="22"/>
        </w:rPr>
        <w:t>a</w:t>
      </w:r>
      <w:r w:rsidRPr="00957FAA">
        <w:rPr>
          <w:rFonts w:ascii="Arial Narrow" w:hAnsi="Arial Narrow"/>
          <w:sz w:val="22"/>
          <w:szCs w:val="22"/>
        </w:rPr>
        <w:t>de posúdenia, či</w:t>
      </w:r>
      <w:r w:rsidR="00466263" w:rsidRPr="00957FAA">
        <w:rPr>
          <w:rFonts w:ascii="Arial Narrow" w:hAnsi="Arial Narrow"/>
          <w:sz w:val="22"/>
          <w:szCs w:val="22"/>
        </w:rPr>
        <w:t xml:space="preserve"> žiadané</w:t>
      </w:r>
      <w:r w:rsidRPr="00957FAA">
        <w:rPr>
          <w:rFonts w:ascii="Arial Narrow" w:hAnsi="Arial Narrow"/>
          <w:sz w:val="22"/>
          <w:szCs w:val="22"/>
        </w:rPr>
        <w:t xml:space="preserve"> výdavky projektu vecne spadajú do rozsahu oprávnených výdavkov určených v zozname oprávnených výdavkov, uveden</w:t>
      </w:r>
      <w:r w:rsidR="00A829F1" w:rsidRPr="00957FAA">
        <w:rPr>
          <w:rFonts w:ascii="Arial Narrow" w:hAnsi="Arial Narrow"/>
          <w:sz w:val="22"/>
          <w:szCs w:val="22"/>
        </w:rPr>
        <w:t>om</w:t>
      </w:r>
      <w:r w:rsidRPr="00957FAA">
        <w:rPr>
          <w:rFonts w:ascii="Arial Narrow" w:hAnsi="Arial Narrow"/>
          <w:sz w:val="22"/>
          <w:szCs w:val="22"/>
        </w:rPr>
        <w:t xml:space="preserve"> </w:t>
      </w:r>
      <w:r w:rsidR="004E1C00" w:rsidRPr="00957FAA">
        <w:rPr>
          <w:rFonts w:ascii="Arial Narrow" w:hAnsi="Arial Narrow"/>
          <w:sz w:val="22"/>
          <w:szCs w:val="22"/>
        </w:rPr>
        <w:t xml:space="preserve">v tomto dokumente. Zoznam oprávnených výdavkov obsahuje </w:t>
      </w:r>
      <w:r w:rsidR="00E85D1D" w:rsidRPr="00957FAA">
        <w:rPr>
          <w:rFonts w:ascii="Arial Narrow" w:hAnsi="Arial Narrow"/>
          <w:sz w:val="22"/>
          <w:szCs w:val="22"/>
        </w:rPr>
        <w:t xml:space="preserve">uzavretý </w:t>
      </w:r>
      <w:r w:rsidR="006E4A98" w:rsidRPr="00957FAA">
        <w:rPr>
          <w:rFonts w:ascii="Arial Narrow" w:hAnsi="Arial Narrow"/>
          <w:sz w:val="22"/>
          <w:szCs w:val="22"/>
        </w:rPr>
        <w:t>zoznam</w:t>
      </w:r>
      <w:r w:rsidR="00A829F1" w:rsidRPr="00957FAA">
        <w:rPr>
          <w:rFonts w:ascii="Arial Narrow" w:hAnsi="Arial Narrow"/>
          <w:sz w:val="22"/>
          <w:szCs w:val="22"/>
        </w:rPr>
        <w:t xml:space="preserve"> </w:t>
      </w:r>
      <w:r w:rsidR="00E85D1D" w:rsidRPr="00957FAA">
        <w:rPr>
          <w:rFonts w:ascii="Arial Narrow" w:hAnsi="Arial Narrow"/>
          <w:sz w:val="22"/>
          <w:szCs w:val="22"/>
        </w:rPr>
        <w:t xml:space="preserve">tried a skupín oprávnených výdavkov a v rámci nich </w:t>
      </w:r>
      <w:r w:rsidR="004E1C00" w:rsidRPr="00957FAA">
        <w:rPr>
          <w:rFonts w:ascii="Arial Narrow" w:hAnsi="Arial Narrow"/>
          <w:sz w:val="22"/>
          <w:szCs w:val="22"/>
        </w:rPr>
        <w:t>najčastejšie sa vyskytujúce typy</w:t>
      </w:r>
      <w:r w:rsidR="00A829F1" w:rsidRPr="00957FAA">
        <w:rPr>
          <w:rFonts w:ascii="Arial Narrow" w:hAnsi="Arial Narrow"/>
          <w:sz w:val="22"/>
          <w:szCs w:val="22"/>
        </w:rPr>
        <w:t xml:space="preserve"> </w:t>
      </w:r>
      <w:r w:rsidR="004E1C00" w:rsidRPr="00957FAA">
        <w:rPr>
          <w:rFonts w:ascii="Arial Narrow" w:hAnsi="Arial Narrow"/>
          <w:sz w:val="22"/>
          <w:szCs w:val="22"/>
        </w:rPr>
        <w:t>oprávnených výdavkov v rámci tejto výzvy v súlade s </w:t>
      </w:r>
      <w:r w:rsidR="00D7601A" w:rsidRPr="001D5D31">
        <w:rPr>
          <w:rFonts w:ascii="Arial Narrow" w:hAnsi="Arial Narrow"/>
          <w:sz w:val="22"/>
          <w:szCs w:val="22"/>
        </w:rPr>
        <w:t>Číselníkom oprávnených výdavkov, ktorý tvorí súčasť</w:t>
      </w:r>
      <w:r w:rsidR="0040557B" w:rsidRPr="00957FAA">
        <w:rPr>
          <w:rFonts w:ascii="Arial Narrow" w:hAnsi="Arial Narrow"/>
          <w:sz w:val="22"/>
          <w:szCs w:val="22"/>
        </w:rPr>
        <w:t xml:space="preserve"> </w:t>
      </w:r>
      <w:r w:rsidR="00D7601A" w:rsidRPr="00957FAA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Príručky </w:t>
      </w:r>
      <w:r w:rsidR="004E1C00" w:rsidRPr="00957FAA">
        <w:rPr>
          <w:rFonts w:ascii="Arial Narrow" w:hAnsi="Arial Narrow" w:cs="Arial"/>
          <w:b/>
          <w:bCs/>
          <w:i/>
          <w:iCs/>
          <w:sz w:val="22"/>
          <w:szCs w:val="22"/>
        </w:rPr>
        <w:t>k oprávnenosti výdavkov pre dopytovo orientované projekty Operačného programu Kvalita životného prostredia</w:t>
      </w:r>
      <w:r w:rsidR="005F2C0B" w:rsidRPr="00957FAA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, verzia </w:t>
      </w:r>
      <w:r w:rsidR="00F66C38" w:rsidRPr="00957FAA">
        <w:rPr>
          <w:rFonts w:ascii="Arial Narrow" w:hAnsi="Arial Narrow" w:cs="Arial"/>
          <w:b/>
          <w:bCs/>
          <w:i/>
          <w:iCs/>
          <w:sz w:val="22"/>
          <w:szCs w:val="22"/>
        </w:rPr>
        <w:t>2.</w:t>
      </w:r>
      <w:r w:rsidR="00AE6555">
        <w:rPr>
          <w:rFonts w:ascii="Arial Narrow" w:hAnsi="Arial Narrow" w:cs="Arial"/>
          <w:b/>
          <w:bCs/>
          <w:i/>
          <w:iCs/>
          <w:sz w:val="22"/>
          <w:szCs w:val="22"/>
        </w:rPr>
        <w:t>2</w:t>
      </w:r>
      <w:r w:rsidR="008F33A2" w:rsidRPr="00957FAA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, </w:t>
      </w:r>
      <w:r w:rsidR="004E1C00" w:rsidRPr="00957FAA">
        <w:rPr>
          <w:rFonts w:ascii="Arial Narrow" w:hAnsi="Arial Narrow" w:cs="Arial"/>
          <w:sz w:val="22"/>
          <w:szCs w:val="22"/>
        </w:rPr>
        <w:t>(ďalej len „</w:t>
      </w:r>
      <w:r w:rsidR="00825488" w:rsidRPr="00957FAA">
        <w:rPr>
          <w:rFonts w:ascii="Arial Narrow" w:hAnsi="Arial Narrow"/>
          <w:i/>
          <w:sz w:val="22"/>
          <w:szCs w:val="22"/>
        </w:rPr>
        <w:t>Príručka k</w:t>
      </w:r>
      <w:r w:rsidR="0078254B" w:rsidRPr="00957FAA">
        <w:rPr>
          <w:rFonts w:ascii="Arial Narrow" w:hAnsi="Arial Narrow"/>
          <w:i/>
          <w:sz w:val="22"/>
          <w:szCs w:val="22"/>
        </w:rPr>
        <w:t> OV pre DOP</w:t>
      </w:r>
      <w:r w:rsidR="004E1C00" w:rsidRPr="00957FAA">
        <w:rPr>
          <w:rFonts w:ascii="Arial Narrow" w:hAnsi="Arial Narrow" w:cs="Arial"/>
          <w:sz w:val="22"/>
          <w:szCs w:val="22"/>
        </w:rPr>
        <w:t xml:space="preserve">“) zverejnenej na webovom sídle </w:t>
      </w:r>
      <w:hyperlink r:id="rId17" w:history="1">
        <w:r w:rsidR="004E1C00" w:rsidRPr="00957FAA">
          <w:rPr>
            <w:rStyle w:val="Hyperlink"/>
            <w:rFonts w:ascii="Arial Narrow" w:hAnsi="Arial Narrow" w:cs="Arial"/>
            <w:sz w:val="22"/>
            <w:szCs w:val="22"/>
          </w:rPr>
          <w:t>www.op-kzp.sk.</w:t>
        </w:r>
      </w:hyperlink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3505E3" w14:paraId="2E3A8C2E" w14:textId="77777777" w:rsidTr="001D5D31">
        <w:tc>
          <w:tcPr>
            <w:tcW w:w="9072" w:type="dxa"/>
            <w:shd w:val="clear" w:color="auto" w:fill="D9D9D9" w:themeFill="background1" w:themeFillShade="D9"/>
          </w:tcPr>
          <w:p w14:paraId="2A767C89" w14:textId="77777777" w:rsidR="003505E3" w:rsidRPr="001D5D31" w:rsidRDefault="003505E3" w:rsidP="001D5D31">
            <w:pPr>
              <w:pStyle w:val="Default"/>
              <w:spacing w:before="60" w:after="60"/>
              <w:jc w:val="both"/>
              <w:rPr>
                <w:rStyle w:val="Hyperlink"/>
                <w:rFonts w:ascii="Arial Narrow" w:hAnsi="Arial Narrow" w:cs="Arial"/>
                <w:b/>
                <w:color w:val="auto"/>
                <w:sz w:val="22"/>
                <w:szCs w:val="22"/>
                <w:u w:val="none"/>
              </w:rPr>
            </w:pPr>
            <w:r w:rsidRPr="001D5D31">
              <w:rPr>
                <w:rStyle w:val="Hyperlink"/>
                <w:rFonts w:ascii="Arial Narrow" w:hAnsi="Arial Narrow" w:cs="Arial"/>
                <w:b/>
                <w:color w:val="auto"/>
                <w:sz w:val="22"/>
                <w:szCs w:val="22"/>
                <w:u w:val="none"/>
              </w:rPr>
              <w:t xml:space="preserve">Upozornenie: </w:t>
            </w:r>
          </w:p>
          <w:p w14:paraId="1E946F7C" w14:textId="77777777" w:rsidR="003505E3" w:rsidRPr="001D5D31" w:rsidRDefault="003505E3" w:rsidP="001D5D31">
            <w:pPr>
              <w:pStyle w:val="Default"/>
              <w:spacing w:before="120" w:after="120"/>
              <w:jc w:val="both"/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</w:pPr>
            <w:r w:rsidRPr="001D5D31"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  <w:t xml:space="preserve">Všetky typy (a príklady) oprávnených výdavkov uvedené nižšie, musia mať priamu väzbu na vypracovanie účelových energetických auditov a prípravu projektu realizovaného poskytnutím GES. </w:t>
            </w:r>
          </w:p>
          <w:p w14:paraId="50819E3B" w14:textId="77777777" w:rsidR="003505E3" w:rsidRDefault="003505E3" w:rsidP="001D5D31">
            <w:pPr>
              <w:pStyle w:val="Default"/>
              <w:spacing w:before="120" w:after="120"/>
              <w:jc w:val="both"/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</w:pPr>
            <w:r w:rsidRPr="001D5D31"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  <w:t xml:space="preserve">Oprávnené sú iba tie výdavky, ktoré sú </w:t>
            </w:r>
            <w:r w:rsidRPr="001D5D31">
              <w:rPr>
                <w:rStyle w:val="Hyperlink"/>
                <w:rFonts w:ascii="Arial Narrow" w:hAnsi="Arial Narrow" w:cs="Arial"/>
                <w:b/>
                <w:color w:val="auto"/>
                <w:sz w:val="22"/>
                <w:szCs w:val="22"/>
                <w:u w:val="none"/>
              </w:rPr>
              <w:t>nevyhnutné</w:t>
            </w:r>
            <w:r w:rsidRPr="001D5D31"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  <w:t xml:space="preserve"> pre realizáciu a dosiahnutie cieľov projektu.</w:t>
            </w:r>
          </w:p>
          <w:p w14:paraId="26C35257" w14:textId="2CE9D1D5" w:rsidR="00CE7E51" w:rsidRDefault="00CE7E51" w:rsidP="00CE7E51">
            <w:pPr>
              <w:pStyle w:val="Default"/>
              <w:spacing w:before="120" w:after="120"/>
              <w:jc w:val="both"/>
              <w:rPr>
                <w:rStyle w:val="Hyperlink"/>
                <w:rFonts w:ascii="Arial Narrow" w:eastAsiaTheme="minorEastAsia" w:hAnsi="Arial Narrow" w:cs="Arial"/>
                <w:sz w:val="22"/>
                <w:szCs w:val="22"/>
              </w:rPr>
            </w:pPr>
            <w:r w:rsidRPr="00CE7E51">
              <w:rPr>
                <w:rStyle w:val="Hyperlink"/>
                <w:rFonts w:ascii="Arial Narrow" w:hAnsi="Arial Narrow" w:cs="Arial"/>
                <w:b/>
                <w:color w:val="auto"/>
                <w:sz w:val="22"/>
                <w:szCs w:val="22"/>
                <w:u w:val="none"/>
              </w:rPr>
              <w:t>Oprávnené sú výdavky, ktoré vznikli najskôr dňa 01.0</w:t>
            </w:r>
            <w:r w:rsidR="00AE6555">
              <w:rPr>
                <w:rStyle w:val="Hyperlink"/>
                <w:rFonts w:ascii="Arial Narrow" w:hAnsi="Arial Narrow" w:cs="Arial"/>
                <w:b/>
                <w:color w:val="auto"/>
                <w:sz w:val="22"/>
                <w:szCs w:val="22"/>
                <w:u w:val="none"/>
              </w:rPr>
              <w:t>2</w:t>
            </w:r>
            <w:r w:rsidRPr="00CE7E51">
              <w:rPr>
                <w:rStyle w:val="Hyperlink"/>
                <w:rFonts w:ascii="Arial Narrow" w:hAnsi="Arial Narrow" w:cs="Arial"/>
                <w:b/>
                <w:color w:val="auto"/>
                <w:sz w:val="22"/>
                <w:szCs w:val="22"/>
                <w:u w:val="none"/>
              </w:rPr>
              <w:t>.2019</w:t>
            </w:r>
            <w:r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  <w:t xml:space="preserve"> s výnimkou výdavkov </w:t>
            </w:r>
            <w:r w:rsidRPr="00CE7E51"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  <w:t>na riadenie projektu</w:t>
            </w:r>
            <w:r>
              <w:rPr>
                <w:rStyle w:val="Hyperlink"/>
                <w:rFonts w:ascii="Arial Narrow" w:hAnsi="Arial Narrow" w:cs="Arial"/>
                <w:color w:val="auto"/>
                <w:sz w:val="22"/>
                <w:szCs w:val="22"/>
                <w:u w:val="none"/>
              </w:rPr>
              <w:t xml:space="preserve">, ktoré sú oprávnené po uzavretí Zmluvy o poskytnutí NFP. </w:t>
            </w:r>
          </w:p>
        </w:tc>
      </w:tr>
    </w:tbl>
    <w:p w14:paraId="4E0DD7CD" w14:textId="77777777" w:rsidR="00F0202F" w:rsidRDefault="00F0202F">
      <w:pPr>
        <w:pStyle w:val="Default"/>
        <w:jc w:val="both"/>
        <w:rPr>
          <w:rStyle w:val="Hyperlink"/>
          <w:rFonts w:ascii="Arial Narrow" w:hAnsi="Arial Narrow" w:cs="Arial"/>
          <w:sz w:val="22"/>
          <w:szCs w:val="22"/>
        </w:rPr>
      </w:pPr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9072"/>
      </w:tblGrid>
      <w:tr w:rsidR="0010194B" w:rsidRPr="00957FAA" w14:paraId="43F6436A" w14:textId="77777777" w:rsidTr="00510348">
        <w:trPr>
          <w:trHeight w:val="397"/>
          <w:jc w:val="center"/>
        </w:trPr>
        <w:tc>
          <w:tcPr>
            <w:tcW w:w="9072" w:type="dxa"/>
            <w:shd w:val="clear" w:color="auto" w:fill="244061" w:themeFill="accent1" w:themeFillShade="80"/>
            <w:vAlign w:val="center"/>
          </w:tcPr>
          <w:p w14:paraId="46624B79" w14:textId="00C38DD1" w:rsidR="0010194B" w:rsidRPr="001D5D31" w:rsidRDefault="0010194B">
            <w:pPr>
              <w:jc w:val="both"/>
              <w:rPr>
                <w:rFonts w:ascii="Arial Narrow" w:hAnsi="Arial Narrow"/>
                <w:b/>
              </w:rPr>
            </w:pPr>
            <w:r w:rsidRPr="001D5D31">
              <w:rPr>
                <w:rFonts w:ascii="Arial Narrow" w:hAnsi="Arial Narrow"/>
                <w:b/>
                <w:color w:val="FFFFFF" w:themeColor="background1"/>
                <w:sz w:val="24"/>
              </w:rPr>
              <w:t>Trieda 51 – Služby</w:t>
            </w:r>
          </w:p>
        </w:tc>
      </w:tr>
      <w:tr w:rsidR="00181308" w:rsidRPr="00957FAA" w14:paraId="12C0991F" w14:textId="77777777" w:rsidTr="00510348">
        <w:trPr>
          <w:trHeight w:val="340"/>
          <w:jc w:val="center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38C25841" w14:textId="63CDDECE" w:rsidR="00181308" w:rsidRPr="00957FAA" w:rsidRDefault="0018130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57FAA">
              <w:rPr>
                <w:rFonts w:ascii="Arial Narrow" w:hAnsi="Arial Narrow"/>
              </w:rPr>
              <w:t>Skupina 518</w:t>
            </w:r>
            <w:r w:rsidR="002D1E02" w:rsidRPr="00957FAA">
              <w:rPr>
                <w:rFonts w:ascii="Arial Narrow" w:hAnsi="Arial Narrow"/>
              </w:rPr>
              <w:t xml:space="preserve"> </w:t>
            </w:r>
            <w:r w:rsidR="00434505" w:rsidRPr="00957FAA">
              <w:rPr>
                <w:rFonts w:ascii="Arial Narrow" w:hAnsi="Arial Narrow"/>
              </w:rPr>
              <w:t>–</w:t>
            </w:r>
            <w:r w:rsidRPr="00957FAA">
              <w:rPr>
                <w:rFonts w:ascii="Arial Narrow" w:hAnsi="Arial Narrow"/>
                <w:b/>
              </w:rPr>
              <w:t xml:space="preserve"> Ostatné služby</w:t>
            </w:r>
            <w:r w:rsidR="004717C5" w:rsidRPr="00957FAA">
              <w:rPr>
                <w:rStyle w:val="FootnoteReference"/>
                <w:rFonts w:ascii="Arial Narrow" w:hAnsi="Arial Narrow"/>
                <w:noProof/>
              </w:rPr>
              <w:footnoteReference w:id="3"/>
            </w:r>
          </w:p>
        </w:tc>
      </w:tr>
      <w:tr w:rsidR="00181308" w:rsidRPr="00957FAA" w14:paraId="2B525D4B" w14:textId="77777777" w:rsidTr="00510348">
        <w:trPr>
          <w:trHeight w:val="242"/>
          <w:jc w:val="center"/>
        </w:trPr>
        <w:tc>
          <w:tcPr>
            <w:tcW w:w="9072" w:type="dxa"/>
            <w:shd w:val="clear" w:color="auto" w:fill="auto"/>
            <w:vAlign w:val="center"/>
          </w:tcPr>
          <w:p w14:paraId="0FBC9C83" w14:textId="5E53DBBE" w:rsidR="003D0EF7" w:rsidRPr="006F7037" w:rsidRDefault="003505E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5D31">
              <w:rPr>
                <w:rFonts w:ascii="Arial Narrow" w:hAnsi="Arial Narrow"/>
                <w:b/>
                <w:sz w:val="22"/>
              </w:rPr>
              <w:t xml:space="preserve">výdavky na </w:t>
            </w:r>
            <w:r w:rsidR="00007F9C">
              <w:rPr>
                <w:rFonts w:ascii="Arial Narrow" w:hAnsi="Arial Narrow"/>
                <w:b/>
                <w:sz w:val="22"/>
              </w:rPr>
              <w:t>spracovanie</w:t>
            </w:r>
            <w:r w:rsidR="00007F9C" w:rsidRPr="001D5D31">
              <w:rPr>
                <w:rFonts w:ascii="Arial Narrow" w:hAnsi="Arial Narrow"/>
                <w:b/>
                <w:sz w:val="22"/>
              </w:rPr>
              <w:t xml:space="preserve"> </w:t>
            </w:r>
            <w:r w:rsidR="006F5370">
              <w:rPr>
                <w:rFonts w:ascii="Arial Narrow" w:hAnsi="Arial Narrow"/>
                <w:b/>
                <w:sz w:val="22"/>
              </w:rPr>
              <w:t xml:space="preserve">účelového </w:t>
            </w:r>
            <w:r w:rsidR="003D0EF7" w:rsidRPr="001D5D31">
              <w:rPr>
                <w:rFonts w:ascii="Arial Narrow" w:hAnsi="Arial Narrow"/>
                <w:b/>
                <w:sz w:val="22"/>
              </w:rPr>
              <w:t>energetického auditu</w:t>
            </w:r>
            <w:r w:rsidR="00AC4842">
              <w:rPr>
                <w:rFonts w:ascii="Arial Narrow" w:hAnsi="Arial Narrow"/>
                <w:b/>
                <w:sz w:val="22"/>
              </w:rPr>
              <w:t xml:space="preserve"> </w:t>
            </w:r>
            <w:r w:rsidR="00AC4842" w:rsidRPr="00957FAA">
              <w:rPr>
                <w:rFonts w:ascii="Arial Narrow" w:hAnsi="Arial Narrow"/>
                <w:sz w:val="22"/>
              </w:rPr>
              <w:t>(priame výdavky)</w:t>
            </w:r>
            <w:r w:rsidR="003D0EF7" w:rsidRPr="00957FAA">
              <w:rPr>
                <w:rFonts w:ascii="Arial Narrow" w:hAnsi="Arial Narrow"/>
                <w:sz w:val="22"/>
              </w:rPr>
              <w:t xml:space="preserve">; </w:t>
            </w:r>
          </w:p>
          <w:p w14:paraId="5512CDFE" w14:textId="0C753A0C" w:rsidR="003505E3" w:rsidRPr="006F7037" w:rsidRDefault="003505E3" w:rsidP="00C06588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výdavky na prípravu projektu</w:t>
            </w:r>
            <w:r w:rsidR="00623D9C">
              <w:rPr>
                <w:rFonts w:ascii="Arial Narrow" w:hAnsi="Arial Narrow"/>
                <w:b/>
                <w:sz w:val="22"/>
                <w:szCs w:val="22"/>
              </w:rPr>
              <w:t xml:space="preserve"> GES </w:t>
            </w:r>
            <w:r w:rsidR="00AC4842" w:rsidRPr="00C06588">
              <w:rPr>
                <w:rFonts w:ascii="Arial Narrow" w:hAnsi="Arial Narrow"/>
                <w:sz w:val="22"/>
              </w:rPr>
              <w:t>(priame výdavky)</w:t>
            </w:r>
            <w:r w:rsidRPr="00C06588">
              <w:rPr>
                <w:rFonts w:ascii="Arial Narrow" w:hAnsi="Arial Narrow"/>
                <w:sz w:val="22"/>
              </w:rPr>
              <w:t>;</w:t>
            </w:r>
          </w:p>
          <w:p w14:paraId="1D5DC9EF" w14:textId="5692F7FF" w:rsidR="003505E3" w:rsidRPr="00957FAA" w:rsidRDefault="003505E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výdavky na realizáciu verejného obstarávania na výber poskytovateľa GES</w:t>
            </w:r>
            <w:r w:rsidR="00AC484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AC4842" w:rsidRPr="00957FAA">
              <w:rPr>
                <w:rFonts w:ascii="Arial Narrow" w:hAnsi="Arial Narrow"/>
                <w:sz w:val="22"/>
              </w:rPr>
              <w:t>(priame výdavky)</w:t>
            </w:r>
            <w:r w:rsidRPr="001D5D31">
              <w:rPr>
                <w:rFonts w:ascii="Arial Narrow" w:hAnsi="Arial Narrow"/>
                <w:sz w:val="22"/>
              </w:rPr>
              <w:t>;</w:t>
            </w:r>
          </w:p>
          <w:p w14:paraId="41107673" w14:textId="152E3025" w:rsidR="003D0EF7" w:rsidRPr="00957FAA" w:rsidRDefault="003D0EF7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18" w:hanging="284"/>
              <w:contextualSpacing w:val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57FAA">
              <w:rPr>
                <w:rFonts w:ascii="Arial Narrow" w:hAnsi="Arial Narrow"/>
                <w:b/>
                <w:sz w:val="22"/>
              </w:rPr>
              <w:t>výdavky na plagát</w:t>
            </w:r>
            <w:r w:rsidRPr="00957FAA">
              <w:rPr>
                <w:rFonts w:ascii="Arial Narrow" w:hAnsi="Arial Narrow"/>
                <w:sz w:val="22"/>
              </w:rPr>
              <w:t xml:space="preserve"> </w:t>
            </w:r>
            <w:r w:rsidR="00AC4842" w:rsidRPr="00957FAA">
              <w:rPr>
                <w:rFonts w:ascii="Arial Narrow" w:hAnsi="Arial Narrow"/>
                <w:sz w:val="22"/>
              </w:rPr>
              <w:t>(nepriame výdavky)</w:t>
            </w:r>
            <w:r w:rsidR="00AC484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do výšky stanovených finančných limitov</w:t>
            </w:r>
            <w:bookmarkStart w:id="4" w:name="_Ref483190569"/>
            <w:r w:rsidRPr="001D5D31">
              <w:rPr>
                <w:rStyle w:val="FootnoteReference"/>
                <w:rFonts w:ascii="Arial Narrow" w:hAnsi="Arial Narrow"/>
                <w:sz w:val="22"/>
              </w:rPr>
              <w:footnoteReference w:id="4"/>
            </w:r>
            <w:bookmarkEnd w:id="4"/>
            <w:r w:rsidRPr="00957FAA">
              <w:rPr>
                <w:rFonts w:ascii="Arial Narrow" w:hAnsi="Arial Narrow"/>
                <w:sz w:val="22"/>
                <w:vertAlign w:val="superscript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v  počte maximálne 1 kus;</w:t>
            </w:r>
          </w:p>
          <w:p w14:paraId="5A813EC8" w14:textId="083E7F5E" w:rsidR="00F37956" w:rsidRPr="00F37956" w:rsidRDefault="006C34A3" w:rsidP="00510348">
            <w:pPr>
              <w:pStyle w:val="ListParagraph"/>
              <w:numPr>
                <w:ilvl w:val="0"/>
                <w:numId w:val="16"/>
              </w:numPr>
              <w:spacing w:before="120" w:after="240"/>
              <w:ind w:left="318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b/>
                <w:sz w:val="22"/>
              </w:rPr>
              <w:t>výdavky na publikovanie článkov o</w:t>
            </w:r>
            <w:r w:rsidR="00D6622F" w:rsidRPr="00957FAA">
              <w:rPr>
                <w:rFonts w:ascii="Arial Narrow" w:hAnsi="Arial Narrow"/>
                <w:b/>
                <w:sz w:val="22"/>
              </w:rPr>
              <w:t> </w:t>
            </w:r>
            <w:r w:rsidRPr="00957FAA">
              <w:rPr>
                <w:rFonts w:ascii="Arial Narrow" w:hAnsi="Arial Narrow"/>
                <w:b/>
                <w:sz w:val="22"/>
              </w:rPr>
              <w:t>projekt</w:t>
            </w:r>
            <w:r w:rsidR="005E660E">
              <w:rPr>
                <w:rFonts w:ascii="Arial Narrow" w:hAnsi="Arial Narrow"/>
                <w:b/>
                <w:sz w:val="22"/>
              </w:rPr>
              <w:t>e</w:t>
            </w:r>
            <w:r w:rsidR="00896425" w:rsidRPr="00957FAA">
              <w:rPr>
                <w:rStyle w:val="FootnoteReference"/>
                <w:rFonts w:ascii="Arial Narrow" w:hAnsi="Arial Narrow"/>
                <w:b/>
                <w:sz w:val="22"/>
              </w:rPr>
              <w:footnoteReference w:id="5"/>
            </w:r>
            <w:r w:rsidR="007B386D" w:rsidRPr="00957FAA">
              <w:rPr>
                <w:rFonts w:ascii="Arial Narrow" w:hAnsi="Arial Narrow"/>
                <w:b/>
                <w:sz w:val="22"/>
              </w:rPr>
              <w:t xml:space="preserve"> </w:t>
            </w:r>
            <w:r w:rsidR="00EF6147" w:rsidRPr="00957FAA">
              <w:rPr>
                <w:rFonts w:ascii="Arial Narrow" w:hAnsi="Arial Narrow"/>
                <w:sz w:val="22"/>
              </w:rPr>
              <w:t xml:space="preserve">(nepriame výdavky) </w:t>
            </w:r>
            <w:r w:rsidR="0081653B" w:rsidRPr="00957FAA">
              <w:rPr>
                <w:rFonts w:ascii="Arial Narrow" w:hAnsi="Arial Narrow"/>
                <w:sz w:val="22"/>
              </w:rPr>
              <w:t>do výšky stanoven</w:t>
            </w:r>
            <w:r w:rsidR="00EF6147" w:rsidRPr="00957FAA">
              <w:rPr>
                <w:rFonts w:ascii="Arial Narrow" w:hAnsi="Arial Narrow"/>
                <w:sz w:val="22"/>
              </w:rPr>
              <w:t>ého</w:t>
            </w:r>
            <w:r w:rsidR="0081653B" w:rsidRPr="00957FAA">
              <w:rPr>
                <w:rFonts w:ascii="Arial Narrow" w:hAnsi="Arial Narrow"/>
                <w:sz w:val="22"/>
              </w:rPr>
              <w:t xml:space="preserve"> finančn</w:t>
            </w:r>
            <w:r w:rsidR="00EF6147" w:rsidRPr="00957FAA">
              <w:rPr>
                <w:rFonts w:ascii="Arial Narrow" w:hAnsi="Arial Narrow"/>
                <w:sz w:val="22"/>
              </w:rPr>
              <w:t>ého</w:t>
            </w:r>
            <w:r w:rsidR="0081653B" w:rsidRPr="00957FAA">
              <w:rPr>
                <w:rFonts w:ascii="Arial Narrow" w:hAnsi="Arial Narrow"/>
                <w:sz w:val="22"/>
              </w:rPr>
              <w:t xml:space="preserve"> limit</w:t>
            </w:r>
            <w:r w:rsidR="00EF6147" w:rsidRPr="00957FAA">
              <w:rPr>
                <w:rFonts w:ascii="Arial Narrow" w:hAnsi="Arial Narrow"/>
                <w:sz w:val="22"/>
              </w:rPr>
              <w:t>u</w:t>
            </w:r>
            <w:r w:rsidR="00DC283F" w:rsidRPr="00957FAA">
              <w:rPr>
                <w:rStyle w:val="FootnoteReference"/>
                <w:rFonts w:ascii="Arial Narrow" w:hAnsi="Arial Narrow"/>
                <w:sz w:val="22"/>
              </w:rPr>
              <w:footnoteReference w:id="6"/>
            </w:r>
            <w:r w:rsidR="00EA47AE" w:rsidRPr="00957FAA">
              <w:rPr>
                <w:rFonts w:ascii="Arial Narrow" w:hAnsi="Arial Narrow"/>
                <w:sz w:val="22"/>
              </w:rPr>
              <w:t>.</w:t>
            </w:r>
          </w:p>
        </w:tc>
      </w:tr>
      <w:tr w:rsidR="006835D2" w:rsidRPr="00957FAA" w14:paraId="382D4498" w14:textId="77777777" w:rsidTr="00510348">
        <w:trPr>
          <w:trHeight w:val="397"/>
          <w:jc w:val="center"/>
        </w:trPr>
        <w:tc>
          <w:tcPr>
            <w:tcW w:w="9072" w:type="dxa"/>
            <w:shd w:val="clear" w:color="auto" w:fill="244061" w:themeFill="accent1" w:themeFillShade="80"/>
            <w:vAlign w:val="center"/>
          </w:tcPr>
          <w:p w14:paraId="11D1C989" w14:textId="3C1E5B55" w:rsidR="006835D2" w:rsidRPr="00312386" w:rsidRDefault="006835D2">
            <w:pPr>
              <w:jc w:val="both"/>
              <w:rPr>
                <w:rFonts w:ascii="Arial Narrow" w:hAnsi="Arial Narrow"/>
              </w:rPr>
            </w:pPr>
            <w:r w:rsidRPr="00312386">
              <w:rPr>
                <w:rFonts w:ascii="Arial Narrow" w:hAnsi="Arial Narrow"/>
                <w:color w:val="FFFFFF" w:themeColor="background1"/>
                <w:sz w:val="24"/>
              </w:rPr>
              <w:t xml:space="preserve">Trieda 52 </w:t>
            </w:r>
            <w:r w:rsidR="00444FB1" w:rsidRPr="00312386">
              <w:rPr>
                <w:rFonts w:ascii="Arial Narrow" w:hAnsi="Arial Narrow"/>
                <w:color w:val="FFFFFF" w:themeColor="background1"/>
                <w:sz w:val="24"/>
              </w:rPr>
              <w:t>–</w:t>
            </w:r>
            <w:r w:rsidRPr="00312386">
              <w:rPr>
                <w:rFonts w:ascii="Arial Narrow" w:hAnsi="Arial Narrow"/>
                <w:b/>
                <w:color w:val="FFFFFF" w:themeColor="background1"/>
                <w:sz w:val="24"/>
              </w:rPr>
              <w:t xml:space="preserve"> </w:t>
            </w:r>
            <w:r w:rsidRPr="00312386">
              <w:rPr>
                <w:rFonts w:ascii="Arial Narrow" w:hAnsi="Arial Narrow"/>
                <w:b/>
                <w:bCs/>
                <w:color w:val="FFFFFF" w:themeColor="background1"/>
                <w:sz w:val="24"/>
              </w:rPr>
              <w:t>Osobné výdavky</w:t>
            </w:r>
          </w:p>
        </w:tc>
      </w:tr>
      <w:tr w:rsidR="006835D2" w:rsidRPr="00957FAA" w14:paraId="7FBF7EFE" w14:textId="77777777" w:rsidTr="00510348">
        <w:trPr>
          <w:trHeight w:val="340"/>
          <w:jc w:val="center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3BAD3B0F" w14:textId="477863AA" w:rsidR="006835D2" w:rsidRPr="00957FAA" w:rsidRDefault="006835D2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57FAA">
              <w:rPr>
                <w:rFonts w:ascii="Arial Narrow" w:hAnsi="Arial Narrow"/>
              </w:rPr>
              <w:t>Skupina 521</w:t>
            </w:r>
            <w:r w:rsidR="007C25B0" w:rsidRPr="00957FAA">
              <w:rPr>
                <w:rFonts w:ascii="Arial Narrow" w:hAnsi="Arial Narrow"/>
              </w:rPr>
              <w:t xml:space="preserve"> </w:t>
            </w:r>
            <w:r w:rsidR="0057656B" w:rsidRPr="00957FAA">
              <w:rPr>
                <w:rFonts w:ascii="Arial Narrow" w:hAnsi="Arial Narrow"/>
              </w:rPr>
              <w:t>–</w:t>
            </w:r>
            <w:r w:rsidRPr="00957FAA">
              <w:rPr>
                <w:rFonts w:ascii="Arial Narrow" w:hAnsi="Arial Narrow"/>
                <w:b/>
              </w:rPr>
              <w:t xml:space="preserve"> Mzdové výdavky</w:t>
            </w:r>
            <w:r w:rsidR="00CA4187" w:rsidRPr="00957FAA">
              <w:rPr>
                <w:rStyle w:val="FootnoteReference"/>
                <w:rFonts w:ascii="Arial Narrow" w:hAnsi="Arial Narrow"/>
                <w:noProof/>
              </w:rPr>
              <w:footnoteReference w:id="7"/>
            </w:r>
          </w:p>
        </w:tc>
      </w:tr>
      <w:tr w:rsidR="006835D2" w:rsidRPr="00957FAA" w14:paraId="2B719BB8" w14:textId="77777777" w:rsidTr="00510348">
        <w:trPr>
          <w:trHeight w:val="242"/>
          <w:jc w:val="center"/>
        </w:trPr>
        <w:tc>
          <w:tcPr>
            <w:tcW w:w="9072" w:type="dxa"/>
            <w:shd w:val="clear" w:color="auto" w:fill="auto"/>
            <w:vAlign w:val="center"/>
          </w:tcPr>
          <w:p w14:paraId="40EEB508" w14:textId="3009D391" w:rsidR="007D257F" w:rsidRPr="00957FAA" w:rsidRDefault="007D257F">
            <w:pPr>
              <w:pStyle w:val="ListParagraph"/>
              <w:numPr>
                <w:ilvl w:val="0"/>
                <w:numId w:val="23"/>
              </w:numPr>
              <w:spacing w:before="120" w:after="12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b/>
                <w:sz w:val="22"/>
              </w:rPr>
              <w:lastRenderedPageBreak/>
              <w:t>mzdové výdavky zamestnancov prijímateľa</w:t>
            </w:r>
            <w:r w:rsidR="00835AD1" w:rsidRPr="00957FAA">
              <w:rPr>
                <w:rFonts w:ascii="Arial Narrow" w:hAnsi="Arial Narrow"/>
                <w:b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 xml:space="preserve">bezprostredne súvisiace </w:t>
            </w:r>
            <w:r w:rsidR="00674F5F" w:rsidRPr="00957FAA">
              <w:rPr>
                <w:rFonts w:ascii="Arial Narrow" w:hAnsi="Arial Narrow"/>
                <w:sz w:val="22"/>
              </w:rPr>
              <w:t>s</w:t>
            </w:r>
            <w:r w:rsidR="004B7E5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74F5F" w:rsidRPr="001D5D31">
              <w:rPr>
                <w:rFonts w:ascii="Arial Narrow" w:hAnsi="Arial Narrow"/>
                <w:sz w:val="22"/>
                <w:u w:val="single"/>
              </w:rPr>
              <w:t>realizáciou hlavnej aktivity projektu</w:t>
            </w:r>
            <w:r w:rsidR="00674F5F" w:rsidRPr="00957FAA">
              <w:rPr>
                <w:rFonts w:ascii="Arial Narrow" w:hAnsi="Arial Narrow"/>
                <w:sz w:val="22"/>
              </w:rPr>
              <w:t xml:space="preserve"> (priame výdavky)</w:t>
            </w:r>
            <w:r w:rsidR="002A5C5F" w:rsidRPr="00957FAA">
              <w:rPr>
                <w:rFonts w:ascii="Arial Narrow" w:hAnsi="Arial Narrow"/>
                <w:sz w:val="22"/>
              </w:rPr>
              <w:t xml:space="preserve"> do výšky stanoven</w:t>
            </w:r>
            <w:r w:rsidR="00674F5F" w:rsidRPr="00957FAA">
              <w:rPr>
                <w:rFonts w:ascii="Arial Narrow" w:hAnsi="Arial Narrow"/>
                <w:sz w:val="22"/>
              </w:rPr>
              <w:t>ého</w:t>
            </w:r>
            <w:r w:rsidR="002A5C5F" w:rsidRPr="00957FAA">
              <w:rPr>
                <w:rFonts w:ascii="Arial Narrow" w:hAnsi="Arial Narrow"/>
                <w:sz w:val="22"/>
              </w:rPr>
              <w:t xml:space="preserve"> finančn</w:t>
            </w:r>
            <w:r w:rsidR="00674F5F" w:rsidRPr="00957FAA">
              <w:rPr>
                <w:rFonts w:ascii="Arial Narrow" w:hAnsi="Arial Narrow"/>
                <w:sz w:val="22"/>
              </w:rPr>
              <w:t>ého</w:t>
            </w:r>
            <w:r w:rsidR="002A5C5F" w:rsidRPr="00957FAA">
              <w:rPr>
                <w:rFonts w:ascii="Arial Narrow" w:hAnsi="Arial Narrow"/>
                <w:sz w:val="22"/>
              </w:rPr>
              <w:t xml:space="preserve"> limit</w:t>
            </w:r>
            <w:r w:rsidR="00674F5F" w:rsidRPr="00957FAA">
              <w:rPr>
                <w:rFonts w:ascii="Arial Narrow" w:hAnsi="Arial Narrow"/>
                <w:sz w:val="22"/>
              </w:rPr>
              <w:t>u</w:t>
            </w:r>
            <w:r w:rsidR="000E19E3" w:rsidRPr="00957FAA">
              <w:rPr>
                <w:rFonts w:ascii="Arial Narrow" w:hAnsi="Arial Narrow"/>
                <w:sz w:val="22"/>
              </w:rPr>
              <w:t xml:space="preserve"> (</w:t>
            </w:r>
            <w:r w:rsidR="004B7E5A">
              <w:rPr>
                <w:rFonts w:ascii="Arial Narrow" w:hAnsi="Arial Narrow"/>
                <w:sz w:val="22"/>
                <w:szCs w:val="22"/>
              </w:rPr>
              <w:t xml:space="preserve">výdavky na </w:t>
            </w:r>
            <w:r w:rsidR="000E19E3" w:rsidRPr="00957FAA">
              <w:rPr>
                <w:rFonts w:ascii="Arial Narrow" w:hAnsi="Arial Narrow"/>
                <w:sz w:val="22"/>
              </w:rPr>
              <w:t xml:space="preserve">vypracovanie </w:t>
            </w:r>
            <w:r w:rsidR="00600A48">
              <w:rPr>
                <w:rFonts w:ascii="Arial Narrow" w:hAnsi="Arial Narrow"/>
                <w:sz w:val="22"/>
              </w:rPr>
              <w:t xml:space="preserve">účelových energetických auditov, </w:t>
            </w:r>
            <w:r w:rsidR="004B7E5A">
              <w:rPr>
                <w:rFonts w:ascii="Arial Narrow" w:hAnsi="Arial Narrow"/>
                <w:sz w:val="22"/>
                <w:szCs w:val="22"/>
              </w:rPr>
              <w:t>na prípravu projektu</w:t>
            </w:r>
            <w:r w:rsidR="004D04EB">
              <w:rPr>
                <w:rFonts w:ascii="Arial Narrow" w:hAnsi="Arial Narrow"/>
                <w:sz w:val="22"/>
                <w:szCs w:val="22"/>
              </w:rPr>
              <w:t xml:space="preserve"> GES</w:t>
            </w:r>
            <w:r w:rsidR="00600A48">
              <w:rPr>
                <w:rFonts w:ascii="Arial Narrow" w:hAnsi="Arial Narrow"/>
                <w:sz w:val="22"/>
                <w:szCs w:val="22"/>
              </w:rPr>
              <w:t xml:space="preserve"> (technická dokumentácia, právne služby) a realizáciu jedného VO na poskytovateľa GES</w:t>
            </w:r>
            <w:r w:rsidR="000E19E3" w:rsidRPr="00957FAA">
              <w:rPr>
                <w:rFonts w:ascii="Arial Narrow" w:hAnsi="Arial Narrow"/>
                <w:sz w:val="22"/>
              </w:rPr>
              <w:t>);</w:t>
            </w:r>
            <w:r w:rsidR="002A5C5F" w:rsidRPr="00957FAA">
              <w:rPr>
                <w:rFonts w:ascii="Arial Narrow" w:hAnsi="Arial Narrow"/>
                <w:sz w:val="22"/>
              </w:rPr>
              <w:t xml:space="preserve"> </w:t>
            </w:r>
          </w:p>
          <w:p w14:paraId="15942DCF" w14:textId="44652C9D" w:rsidR="0060072E" w:rsidRPr="00957FAA" w:rsidRDefault="0060072E">
            <w:pPr>
              <w:pStyle w:val="ListParagraph"/>
              <w:numPr>
                <w:ilvl w:val="0"/>
                <w:numId w:val="23"/>
              </w:numPr>
              <w:spacing w:before="120" w:after="12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b/>
                <w:sz w:val="22"/>
              </w:rPr>
              <w:t>odmeny za práce vykonané mimo pracovného pomeru</w:t>
            </w:r>
            <w:r w:rsidR="00095946" w:rsidRPr="001D5D31">
              <w:rPr>
                <w:rStyle w:val="FootnoteReference"/>
                <w:rFonts w:ascii="Arial Narrow" w:hAnsi="Arial Narrow"/>
                <w:b/>
                <w:sz w:val="22"/>
              </w:rPr>
              <w:footnoteReference w:id="8"/>
            </w:r>
            <w:r w:rsidR="00835AD1" w:rsidRPr="00957FAA">
              <w:rPr>
                <w:rFonts w:ascii="Arial Narrow" w:hAnsi="Arial Narrow"/>
                <w:b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 xml:space="preserve">bezprostredne súvisiace </w:t>
            </w:r>
            <w:r w:rsidR="00674F5F" w:rsidRPr="00957FAA">
              <w:rPr>
                <w:rFonts w:ascii="Arial Narrow" w:hAnsi="Arial Narrow"/>
                <w:sz w:val="22"/>
                <w:u w:val="single"/>
              </w:rPr>
              <w:t>s realizáciou hlavnej aktivity projektu</w:t>
            </w:r>
            <w:r w:rsidR="00674F5F" w:rsidRPr="00957FAA">
              <w:rPr>
                <w:rFonts w:ascii="Arial Narrow" w:hAnsi="Arial Narrow"/>
                <w:sz w:val="22"/>
              </w:rPr>
              <w:t xml:space="preserve"> (priame výdavky)</w:t>
            </w:r>
            <w:r w:rsidRPr="00957FAA">
              <w:rPr>
                <w:rFonts w:ascii="Arial Narrow" w:hAnsi="Arial Narrow"/>
                <w:sz w:val="22"/>
              </w:rPr>
              <w:t xml:space="preserve"> do výšky stanoven</w:t>
            </w:r>
            <w:r w:rsidR="00674F5F" w:rsidRPr="00957FAA">
              <w:rPr>
                <w:rFonts w:ascii="Arial Narrow" w:hAnsi="Arial Narrow"/>
                <w:sz w:val="22"/>
              </w:rPr>
              <w:t>ého</w:t>
            </w:r>
            <w:r w:rsidRPr="00957FAA">
              <w:rPr>
                <w:rFonts w:ascii="Arial Narrow" w:hAnsi="Arial Narrow"/>
                <w:sz w:val="22"/>
              </w:rPr>
              <w:t xml:space="preserve"> finančn</w:t>
            </w:r>
            <w:r w:rsidR="00674F5F" w:rsidRPr="00957FAA">
              <w:rPr>
                <w:rFonts w:ascii="Arial Narrow" w:hAnsi="Arial Narrow"/>
                <w:sz w:val="22"/>
              </w:rPr>
              <w:t>ého</w:t>
            </w:r>
            <w:r w:rsidRPr="00957FAA">
              <w:rPr>
                <w:rFonts w:ascii="Arial Narrow" w:hAnsi="Arial Narrow"/>
                <w:sz w:val="22"/>
              </w:rPr>
              <w:t xml:space="preserve"> limit</w:t>
            </w:r>
            <w:r w:rsidR="00674F5F" w:rsidRPr="00957FAA">
              <w:rPr>
                <w:rFonts w:ascii="Arial Narrow" w:hAnsi="Arial Narrow"/>
                <w:sz w:val="22"/>
              </w:rPr>
              <w:t>u</w:t>
            </w:r>
            <w:r w:rsidR="000E19E3" w:rsidRPr="00957FAA">
              <w:rPr>
                <w:rFonts w:ascii="Arial Narrow" w:hAnsi="Arial Narrow"/>
                <w:sz w:val="22"/>
              </w:rPr>
              <w:t xml:space="preserve"> </w:t>
            </w:r>
            <w:r w:rsidR="00600A48" w:rsidRPr="00957FAA">
              <w:rPr>
                <w:rFonts w:ascii="Arial Narrow" w:hAnsi="Arial Narrow"/>
                <w:sz w:val="22"/>
              </w:rPr>
              <w:t>(</w:t>
            </w:r>
            <w:r w:rsidR="00600A48">
              <w:rPr>
                <w:rFonts w:ascii="Arial Narrow" w:hAnsi="Arial Narrow"/>
                <w:sz w:val="22"/>
                <w:szCs w:val="22"/>
              </w:rPr>
              <w:t xml:space="preserve">výdavky na </w:t>
            </w:r>
            <w:r w:rsidR="00600A48" w:rsidRPr="00957FAA">
              <w:rPr>
                <w:rFonts w:ascii="Arial Narrow" w:hAnsi="Arial Narrow"/>
                <w:sz w:val="22"/>
              </w:rPr>
              <w:t xml:space="preserve">vypracovanie </w:t>
            </w:r>
            <w:r w:rsidR="00600A48">
              <w:rPr>
                <w:rFonts w:ascii="Arial Narrow" w:hAnsi="Arial Narrow"/>
                <w:sz w:val="22"/>
              </w:rPr>
              <w:t xml:space="preserve">účelových energetických auditov, </w:t>
            </w:r>
            <w:r w:rsidR="00600A48">
              <w:rPr>
                <w:rFonts w:ascii="Arial Narrow" w:hAnsi="Arial Narrow"/>
                <w:sz w:val="22"/>
                <w:szCs w:val="22"/>
              </w:rPr>
              <w:t>na prípravu projektu GES (technická dokumentácia, právne služby) a realizáciu jedného VO na poskytovateľa GES</w:t>
            </w:r>
            <w:r w:rsidR="00600A48" w:rsidRPr="00957FAA">
              <w:rPr>
                <w:rFonts w:ascii="Arial Narrow" w:hAnsi="Arial Narrow"/>
                <w:sz w:val="22"/>
              </w:rPr>
              <w:t>);</w:t>
            </w:r>
            <w:r w:rsidRPr="00957FAA">
              <w:rPr>
                <w:rFonts w:ascii="Arial Narrow" w:hAnsi="Arial Narrow"/>
                <w:sz w:val="22"/>
              </w:rPr>
              <w:t xml:space="preserve"> </w:t>
            </w:r>
          </w:p>
          <w:p w14:paraId="7077E097" w14:textId="16D8ABD1" w:rsidR="00A92AB6" w:rsidRPr="007D741E" w:rsidRDefault="001178C9">
            <w:pPr>
              <w:pStyle w:val="ListParagraph"/>
              <w:numPr>
                <w:ilvl w:val="0"/>
                <w:numId w:val="23"/>
              </w:numPr>
              <w:spacing w:before="120" w:after="12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b/>
                <w:sz w:val="22"/>
              </w:rPr>
              <w:t>mzdové výdavky zamestnancov</w:t>
            </w:r>
            <w:r w:rsidRPr="00957FAA">
              <w:rPr>
                <w:rFonts w:ascii="Arial Narrow" w:hAnsi="Arial Narrow"/>
                <w:sz w:val="22"/>
              </w:rPr>
              <w:t xml:space="preserve"> </w:t>
            </w:r>
            <w:r w:rsidR="00A112DA" w:rsidRPr="00957FAA">
              <w:rPr>
                <w:rFonts w:ascii="Arial Narrow" w:hAnsi="Arial Narrow"/>
                <w:sz w:val="22"/>
              </w:rPr>
              <w:t xml:space="preserve">prijímateľa </w:t>
            </w:r>
            <w:r w:rsidR="007C25B0" w:rsidRPr="00957FAA">
              <w:rPr>
                <w:rFonts w:ascii="Arial Narrow" w:hAnsi="Arial Narrow"/>
                <w:sz w:val="22"/>
              </w:rPr>
              <w:t xml:space="preserve">bezprostredne súvisiace </w:t>
            </w:r>
            <w:r w:rsidR="007C25B0" w:rsidRPr="00957FAA">
              <w:rPr>
                <w:rFonts w:ascii="Arial Narrow" w:hAnsi="Arial Narrow"/>
                <w:sz w:val="22"/>
                <w:u w:val="single"/>
              </w:rPr>
              <w:t xml:space="preserve">s riadením projektu </w:t>
            </w:r>
            <w:r w:rsidR="0057656B" w:rsidRPr="00957FAA">
              <w:rPr>
                <w:rFonts w:ascii="Arial Narrow" w:hAnsi="Arial Narrow"/>
                <w:sz w:val="22"/>
                <w:u w:val="single"/>
              </w:rPr>
              <w:t>–</w:t>
            </w:r>
            <w:r w:rsidR="007C25B0" w:rsidRPr="00957FAA">
              <w:rPr>
                <w:rFonts w:ascii="Arial Narrow" w:hAnsi="Arial Narrow"/>
                <w:sz w:val="22"/>
                <w:u w:val="single"/>
              </w:rPr>
              <w:t xml:space="preserve"> interné</w:t>
            </w:r>
            <w:r w:rsidR="007C25B0" w:rsidRPr="00957FAA">
              <w:rPr>
                <w:rFonts w:ascii="Arial Narrow" w:hAnsi="Arial Narrow"/>
                <w:sz w:val="22"/>
                <w:vertAlign w:val="superscript"/>
              </w:rPr>
              <w:footnoteReference w:id="9"/>
            </w:r>
            <w:r w:rsidR="007C25B0" w:rsidRPr="00957FAA">
              <w:rPr>
                <w:rFonts w:ascii="Arial Narrow" w:hAnsi="Arial Narrow"/>
                <w:sz w:val="22"/>
              </w:rPr>
              <w:t xml:space="preserve"> (nepriame výdavky) do výšky stanoveného finančnéh</w:t>
            </w:r>
            <w:r w:rsidR="007C25B0" w:rsidRPr="00BD2C8C">
              <w:rPr>
                <w:rFonts w:ascii="Arial Narrow" w:hAnsi="Arial Narrow"/>
                <w:sz w:val="22"/>
                <w:szCs w:val="22"/>
              </w:rPr>
              <w:t xml:space="preserve">o </w:t>
            </w:r>
            <w:r w:rsidR="007C25B0" w:rsidRPr="007D741E">
              <w:rPr>
                <w:rFonts w:ascii="Arial Narrow" w:hAnsi="Arial Narrow"/>
                <w:sz w:val="22"/>
              </w:rPr>
              <w:t>limitu</w:t>
            </w:r>
            <w:r w:rsidR="007D741E" w:rsidRPr="00510348">
              <w:rPr>
                <w:rStyle w:val="FootnoteReference"/>
                <w:rFonts w:ascii="Arial Narrow" w:hAnsi="Arial Narrow"/>
                <w:sz w:val="22"/>
              </w:rPr>
              <w:footnoteReference w:id="10"/>
            </w:r>
            <w:r w:rsidR="007C25B0" w:rsidRPr="007D741E">
              <w:rPr>
                <w:rFonts w:ascii="Arial Narrow" w:hAnsi="Arial Narrow"/>
                <w:sz w:val="22"/>
              </w:rPr>
              <w:t>;</w:t>
            </w:r>
          </w:p>
          <w:p w14:paraId="41EFE6AF" w14:textId="52488E0B" w:rsidR="008821AA" w:rsidRPr="00957FAA" w:rsidRDefault="007C25B0" w:rsidP="00510348">
            <w:pPr>
              <w:pStyle w:val="ListParagraph"/>
              <w:numPr>
                <w:ilvl w:val="0"/>
                <w:numId w:val="23"/>
              </w:numPr>
              <w:spacing w:before="120" w:after="24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741E">
              <w:rPr>
                <w:rFonts w:ascii="Arial Narrow" w:hAnsi="Arial Narrow"/>
                <w:b/>
                <w:sz w:val="22"/>
              </w:rPr>
              <w:t>odmeny za práce vykonávané mimo pracovného pomeru</w:t>
            </w:r>
            <w:r w:rsidR="00475A45" w:rsidRPr="007D741E">
              <w:rPr>
                <w:rFonts w:ascii="Arial Narrow" w:hAnsi="Arial Narrow"/>
                <w:b/>
                <w:sz w:val="22"/>
                <w:vertAlign w:val="superscript"/>
              </w:rPr>
              <w:t>6</w:t>
            </w:r>
            <w:r w:rsidRPr="007D741E">
              <w:rPr>
                <w:rFonts w:ascii="Arial Narrow" w:hAnsi="Arial Narrow"/>
                <w:sz w:val="22"/>
              </w:rPr>
              <w:t xml:space="preserve"> bezprostredne súvisiace </w:t>
            </w:r>
            <w:r w:rsidRPr="007D741E">
              <w:rPr>
                <w:rFonts w:ascii="Arial Narrow" w:hAnsi="Arial Narrow"/>
                <w:sz w:val="22"/>
                <w:u w:val="single"/>
              </w:rPr>
              <w:t xml:space="preserve">s riadením projektu </w:t>
            </w:r>
            <w:r w:rsidR="0057656B" w:rsidRPr="007D741E">
              <w:rPr>
                <w:rFonts w:ascii="Arial Narrow" w:hAnsi="Arial Narrow"/>
                <w:sz w:val="22"/>
                <w:u w:val="single"/>
              </w:rPr>
              <w:t>–</w:t>
            </w:r>
            <w:r w:rsidRPr="007D741E">
              <w:rPr>
                <w:rFonts w:ascii="Arial Narrow" w:hAnsi="Arial Narrow"/>
                <w:sz w:val="22"/>
                <w:u w:val="single"/>
              </w:rPr>
              <w:t xml:space="preserve"> interné</w:t>
            </w:r>
            <w:r w:rsidR="00F24159" w:rsidRPr="00F24159">
              <w:rPr>
                <w:rFonts w:ascii="Arial Narrow" w:hAnsi="Arial Narrow"/>
                <w:sz w:val="22"/>
                <w:vertAlign w:val="superscript"/>
              </w:rPr>
              <w:t>7</w:t>
            </w:r>
            <w:r w:rsidRPr="007D741E">
              <w:rPr>
                <w:rFonts w:ascii="Arial Narrow" w:hAnsi="Arial Narrow"/>
                <w:sz w:val="22"/>
              </w:rPr>
              <w:t xml:space="preserve"> (nepriame výdavky) do výšky stanoveného finančného limitu</w:t>
            </w:r>
            <w:r w:rsidR="007D741E" w:rsidRPr="00510348">
              <w:rPr>
                <w:rStyle w:val="FootnoteReference"/>
                <w:rFonts w:ascii="Arial Narrow" w:hAnsi="Arial Narrow"/>
                <w:sz w:val="22"/>
              </w:rPr>
              <w:footnoteReference w:id="11"/>
            </w:r>
            <w:r w:rsidRPr="007D741E">
              <w:rPr>
                <w:rFonts w:ascii="Arial Narrow" w:hAnsi="Arial Narrow"/>
                <w:sz w:val="22"/>
              </w:rPr>
              <w:t>.</w:t>
            </w:r>
          </w:p>
        </w:tc>
      </w:tr>
      <w:tr w:rsidR="00600A48" w:rsidRPr="001D5D31" w14:paraId="6F85ED35" w14:textId="77777777" w:rsidTr="00CA712C">
        <w:trPr>
          <w:trHeight w:val="397"/>
          <w:jc w:val="center"/>
        </w:trPr>
        <w:tc>
          <w:tcPr>
            <w:tcW w:w="9072" w:type="dxa"/>
            <w:shd w:val="clear" w:color="auto" w:fill="244061" w:themeFill="accent1" w:themeFillShade="80"/>
            <w:vAlign w:val="center"/>
          </w:tcPr>
          <w:p w14:paraId="5412C7C0" w14:textId="7AE156AD" w:rsidR="00600A48" w:rsidRPr="001D5D31" w:rsidRDefault="00600A48" w:rsidP="00D7718D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4"/>
              </w:rPr>
              <w:t>Trieda 90 – Zjednodušené vykazovanie výdavkov a rezerva</w:t>
            </w:r>
            <w:r w:rsidR="00BD2C8C" w:rsidRPr="00A367FB">
              <w:rPr>
                <w:rStyle w:val="FootnoteReference"/>
                <w:rFonts w:ascii="Arial Narrow" w:hAnsi="Arial Narrow"/>
                <w:b/>
                <w:color w:val="FFFFFF" w:themeColor="background1"/>
                <w:sz w:val="24"/>
              </w:rPr>
              <w:footnoteReference w:id="12"/>
            </w:r>
          </w:p>
        </w:tc>
      </w:tr>
      <w:tr w:rsidR="00600A48" w:rsidRPr="00957FAA" w14:paraId="5174B2AE" w14:textId="77777777" w:rsidTr="00CA712C">
        <w:trPr>
          <w:trHeight w:val="340"/>
          <w:jc w:val="center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7FEA0FFF" w14:textId="00A3EF5A" w:rsidR="00600A48" w:rsidRPr="00957FAA" w:rsidRDefault="00BD2C8C" w:rsidP="00E94C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Skupina 904</w:t>
            </w:r>
            <w:r w:rsidR="00600A48" w:rsidRPr="00957FAA">
              <w:rPr>
                <w:rFonts w:ascii="Arial Narrow" w:hAnsi="Arial Narrow"/>
              </w:rPr>
              <w:t xml:space="preserve"> –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BD2C8C">
              <w:rPr>
                <w:rFonts w:ascii="Arial Narrow" w:hAnsi="Arial Narrow"/>
                <w:b/>
              </w:rPr>
              <w:t>Paušálna sadzba na výdavky na zamestnancov (nariadenie 1303/2013</w:t>
            </w:r>
            <w:r w:rsidR="003E7A4D">
              <w:rPr>
                <w:rFonts w:ascii="Arial Narrow" w:hAnsi="Arial Narrow"/>
                <w:b/>
              </w:rPr>
              <w:t>,</w:t>
            </w:r>
            <w:r w:rsidRPr="00BD2C8C">
              <w:rPr>
                <w:rFonts w:ascii="Arial Narrow" w:hAnsi="Arial Narrow"/>
                <w:b/>
              </w:rPr>
              <w:t xml:space="preserve"> čl. 68a ods. 1)</w:t>
            </w:r>
            <w:r w:rsidR="004E47F0" w:rsidRPr="00A367FB">
              <w:rPr>
                <w:rStyle w:val="FootnoteReference"/>
                <w:rFonts w:ascii="Arial Narrow" w:hAnsi="Arial Narrow"/>
                <w:b/>
              </w:rPr>
              <w:footnoteReference w:id="13"/>
            </w:r>
          </w:p>
        </w:tc>
      </w:tr>
      <w:tr w:rsidR="00600A48" w:rsidRPr="00F37956" w14:paraId="7EE02372" w14:textId="77777777" w:rsidTr="00CA712C">
        <w:trPr>
          <w:trHeight w:val="242"/>
          <w:jc w:val="center"/>
        </w:trPr>
        <w:tc>
          <w:tcPr>
            <w:tcW w:w="9072" w:type="dxa"/>
            <w:shd w:val="clear" w:color="auto" w:fill="auto"/>
            <w:vAlign w:val="center"/>
          </w:tcPr>
          <w:p w14:paraId="39EB7FF8" w14:textId="50A99800" w:rsidR="003E7A4D" w:rsidRPr="00F438F5" w:rsidRDefault="003E7A4D" w:rsidP="00510348">
            <w:pPr>
              <w:pStyle w:val="ListParagraph"/>
              <w:numPr>
                <w:ilvl w:val="0"/>
                <w:numId w:val="16"/>
              </w:numPr>
              <w:spacing w:before="120" w:after="12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b/>
                <w:sz w:val="22"/>
              </w:rPr>
              <w:t xml:space="preserve">mzdové výdavky zamestnancov </w:t>
            </w:r>
            <w:r w:rsidRPr="00F438F5">
              <w:rPr>
                <w:rFonts w:ascii="Arial Narrow" w:hAnsi="Arial Narrow"/>
                <w:b/>
                <w:sz w:val="22"/>
              </w:rPr>
              <w:t xml:space="preserve">prijímateľa </w:t>
            </w:r>
            <w:r w:rsidRPr="00F438F5">
              <w:rPr>
                <w:rFonts w:ascii="Arial Narrow" w:hAnsi="Arial Narrow"/>
                <w:sz w:val="22"/>
              </w:rPr>
              <w:t xml:space="preserve">bezprostredne súvisiace s </w:t>
            </w:r>
            <w:r w:rsidRPr="00F438F5">
              <w:rPr>
                <w:rFonts w:ascii="Arial Narrow" w:hAnsi="Arial Narrow"/>
                <w:sz w:val="22"/>
                <w:u w:val="single"/>
              </w:rPr>
              <w:t>realizáciou hlavnej aktivity projektu</w:t>
            </w:r>
            <w:r w:rsidRPr="00F438F5">
              <w:rPr>
                <w:rFonts w:ascii="Arial Narrow" w:hAnsi="Arial Narrow"/>
                <w:sz w:val="22"/>
              </w:rPr>
              <w:t xml:space="preserve"> (priame výdavky) do výšky stanoveného finančného limitu (výdavky na vypracovanie účelových energetických auditov, na prípravu projektu GES (technická dokumentácia, právne služby) a realizáciu jedného VO na poskytovateľa GES); </w:t>
            </w:r>
          </w:p>
          <w:p w14:paraId="4FB80D10" w14:textId="6EF78FB2" w:rsidR="00FE6439" w:rsidRPr="00510348" w:rsidRDefault="00FE6439" w:rsidP="00510348">
            <w:pPr>
              <w:pStyle w:val="ListParagraph"/>
              <w:numPr>
                <w:ilvl w:val="0"/>
                <w:numId w:val="16"/>
              </w:numPr>
              <w:spacing w:before="120" w:after="12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10348">
              <w:rPr>
                <w:rFonts w:ascii="Arial Narrow" w:hAnsi="Arial Narrow"/>
                <w:b/>
                <w:sz w:val="22"/>
              </w:rPr>
              <w:t>odmeny za práce vykonané mimo pracovného pomeru</w:t>
            </w:r>
            <w:r w:rsidR="00A367FB" w:rsidRPr="00A367FB">
              <w:rPr>
                <w:rFonts w:ascii="Arial Narrow" w:hAnsi="Arial Narrow"/>
                <w:b/>
                <w:sz w:val="22"/>
                <w:vertAlign w:val="superscript"/>
              </w:rPr>
              <w:t>6</w:t>
            </w:r>
            <w:r w:rsidRPr="00510348">
              <w:rPr>
                <w:rFonts w:ascii="Arial Narrow" w:hAnsi="Arial Narrow"/>
                <w:b/>
                <w:sz w:val="22"/>
              </w:rPr>
              <w:t xml:space="preserve"> </w:t>
            </w:r>
            <w:r w:rsidRPr="00510348">
              <w:rPr>
                <w:rFonts w:ascii="Arial Narrow" w:hAnsi="Arial Narrow"/>
                <w:sz w:val="22"/>
              </w:rPr>
              <w:t xml:space="preserve">bezprostredne súvisiace </w:t>
            </w:r>
            <w:r w:rsidRPr="00510348">
              <w:rPr>
                <w:rFonts w:ascii="Arial Narrow" w:hAnsi="Arial Narrow"/>
                <w:sz w:val="22"/>
                <w:u w:val="single"/>
              </w:rPr>
              <w:t>s realizáciou hlavnej aktivity projektu</w:t>
            </w:r>
            <w:r w:rsidRPr="00510348">
              <w:rPr>
                <w:rFonts w:ascii="Arial Narrow" w:hAnsi="Arial Narrow"/>
                <w:sz w:val="22"/>
              </w:rPr>
              <w:t xml:space="preserve"> (priame výdavky) do výšky stanoveného finančného limitu (výdavky na vypracovanie účelových energetických auditov, na prípravu projektu GES (technická dokumentácia, právne služby) a realizáciu jedného VO na poskytovateľa GES);</w:t>
            </w:r>
          </w:p>
          <w:p w14:paraId="4B4C7ECF" w14:textId="10023793" w:rsidR="00FE6439" w:rsidRPr="007D741E" w:rsidRDefault="003E7A4D" w:rsidP="00510348">
            <w:pPr>
              <w:pStyle w:val="ListParagraph"/>
              <w:widowControl w:val="0"/>
              <w:numPr>
                <w:ilvl w:val="0"/>
                <w:numId w:val="16"/>
              </w:numPr>
              <w:spacing w:before="120" w:after="12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38F5">
              <w:rPr>
                <w:rFonts w:ascii="Arial Narrow" w:hAnsi="Arial Narrow"/>
                <w:b/>
                <w:sz w:val="22"/>
              </w:rPr>
              <w:t>mzdové výdavky zamestnancov</w:t>
            </w:r>
            <w:r w:rsidRPr="00F438F5">
              <w:rPr>
                <w:rFonts w:ascii="Arial Narrow" w:hAnsi="Arial Narrow"/>
                <w:sz w:val="22"/>
              </w:rPr>
              <w:t xml:space="preserve"> prijímateľa </w:t>
            </w:r>
            <w:r w:rsidRPr="007D741E">
              <w:rPr>
                <w:rFonts w:ascii="Arial Narrow" w:hAnsi="Arial Narrow"/>
                <w:sz w:val="22"/>
              </w:rPr>
              <w:t xml:space="preserve">bezprostredne súvisiace </w:t>
            </w:r>
            <w:r w:rsidRPr="007D741E">
              <w:rPr>
                <w:rFonts w:ascii="Arial Narrow" w:hAnsi="Arial Narrow"/>
                <w:sz w:val="22"/>
                <w:u w:val="single"/>
              </w:rPr>
              <w:t>s riadením projektu – interné</w:t>
            </w:r>
            <w:r w:rsidR="002406E9">
              <w:rPr>
                <w:rFonts w:ascii="Arial Narrow" w:hAnsi="Arial Narrow"/>
                <w:sz w:val="22"/>
                <w:vertAlign w:val="superscript"/>
              </w:rPr>
              <w:t>9</w:t>
            </w:r>
            <w:r w:rsidRPr="007D741E">
              <w:rPr>
                <w:rFonts w:ascii="Arial Narrow" w:hAnsi="Arial Narrow"/>
                <w:sz w:val="22"/>
              </w:rPr>
              <w:t xml:space="preserve"> (priame výdavky) do výšky stanoveného finančného limitu</w:t>
            </w:r>
            <w:r w:rsidR="002406E9">
              <w:rPr>
                <w:rFonts w:ascii="Arial Narrow" w:hAnsi="Arial Narrow"/>
                <w:sz w:val="22"/>
                <w:vertAlign w:val="superscript"/>
              </w:rPr>
              <w:t>10</w:t>
            </w:r>
            <w:r w:rsidR="00FE6439" w:rsidRPr="007D741E">
              <w:rPr>
                <w:rFonts w:ascii="Arial Narrow" w:hAnsi="Arial Narrow"/>
                <w:sz w:val="22"/>
              </w:rPr>
              <w:t>;</w:t>
            </w:r>
          </w:p>
          <w:p w14:paraId="5FFCC360" w14:textId="123CFBE9" w:rsidR="00600A48" w:rsidRPr="00F37956" w:rsidRDefault="00FE6439">
            <w:pPr>
              <w:pStyle w:val="ListParagraph"/>
              <w:widowControl w:val="0"/>
              <w:numPr>
                <w:ilvl w:val="0"/>
                <w:numId w:val="16"/>
              </w:numPr>
              <w:spacing w:before="120" w:after="240" w:line="264" w:lineRule="auto"/>
              <w:ind w:left="346" w:hanging="346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94C73">
              <w:rPr>
                <w:rFonts w:ascii="Arial Narrow" w:hAnsi="Arial Narrow"/>
                <w:b/>
                <w:sz w:val="22"/>
                <w:szCs w:val="22"/>
              </w:rPr>
              <w:t xml:space="preserve">odmeny za práce vykonávané mimo pracovného </w:t>
            </w:r>
            <w:r w:rsidR="002406E9" w:rsidRPr="00E94C73">
              <w:rPr>
                <w:rFonts w:ascii="Arial Narrow" w:hAnsi="Arial Narrow"/>
                <w:b/>
                <w:sz w:val="22"/>
                <w:szCs w:val="22"/>
              </w:rPr>
              <w:t>pomeru</w:t>
            </w:r>
            <w:r w:rsidR="002406E9">
              <w:rPr>
                <w:rFonts w:ascii="Arial Narrow" w:hAnsi="Arial Narrow"/>
                <w:b/>
                <w:sz w:val="22"/>
                <w:szCs w:val="22"/>
                <w:vertAlign w:val="superscript"/>
              </w:rPr>
              <w:t>8</w:t>
            </w:r>
            <w:r w:rsidR="002406E9" w:rsidRPr="00CA712C">
              <w:rPr>
                <w:rFonts w:ascii="Arial Narrow" w:hAnsi="Arial Narrow"/>
                <w:sz w:val="22"/>
              </w:rPr>
              <w:t xml:space="preserve"> </w:t>
            </w:r>
            <w:r w:rsidRPr="00CA712C">
              <w:rPr>
                <w:rFonts w:ascii="Arial Narrow" w:hAnsi="Arial Narrow"/>
                <w:sz w:val="22"/>
              </w:rPr>
              <w:t xml:space="preserve">bezprostredne súvisiace </w:t>
            </w:r>
            <w:r w:rsidRPr="00CA712C">
              <w:rPr>
                <w:rFonts w:ascii="Arial Narrow" w:hAnsi="Arial Narrow"/>
                <w:sz w:val="22"/>
                <w:u w:val="single"/>
              </w:rPr>
              <w:t>s riadením projektu – interné</w:t>
            </w:r>
            <w:r w:rsidR="00074305" w:rsidRPr="00074305">
              <w:rPr>
                <w:rFonts w:ascii="Arial Narrow" w:hAnsi="Arial Narrow"/>
                <w:sz w:val="22"/>
                <w:vertAlign w:val="superscript"/>
              </w:rPr>
              <w:t>7</w:t>
            </w:r>
            <w:r>
              <w:rPr>
                <w:rFonts w:ascii="Arial Narrow" w:hAnsi="Arial Narrow"/>
                <w:sz w:val="22"/>
              </w:rPr>
              <w:t xml:space="preserve"> (</w:t>
            </w:r>
            <w:r w:rsidRPr="00CA712C">
              <w:rPr>
                <w:rFonts w:ascii="Arial Narrow" w:hAnsi="Arial Narrow"/>
                <w:sz w:val="22"/>
              </w:rPr>
              <w:t xml:space="preserve">priame výdavky) do výšky stanoveného </w:t>
            </w:r>
            <w:r w:rsidRPr="007D741E">
              <w:rPr>
                <w:rFonts w:ascii="Arial Narrow" w:hAnsi="Arial Narrow"/>
                <w:sz w:val="22"/>
              </w:rPr>
              <w:t>finančného limitu</w:t>
            </w:r>
            <w:r w:rsidR="002406E9">
              <w:rPr>
                <w:rFonts w:ascii="Arial Narrow" w:hAnsi="Arial Narrow"/>
                <w:sz w:val="22"/>
                <w:vertAlign w:val="superscript"/>
              </w:rPr>
              <w:t>11</w:t>
            </w:r>
            <w:r w:rsidRPr="007D741E">
              <w:rPr>
                <w:rFonts w:ascii="Arial Narrow" w:hAnsi="Arial Narrow"/>
                <w:sz w:val="22"/>
              </w:rPr>
              <w:t>.</w:t>
            </w:r>
          </w:p>
        </w:tc>
      </w:tr>
    </w:tbl>
    <w:p w14:paraId="760D981F" w14:textId="77777777" w:rsidR="00C06770" w:rsidRDefault="00C06770" w:rsidP="00510348">
      <w:pPr>
        <w:widowControl w:val="0"/>
        <w:spacing w:after="0"/>
        <w:jc w:val="both"/>
        <w:rPr>
          <w:rFonts w:ascii="Arial Narrow" w:hAnsi="Arial Narrow"/>
          <w:bCs/>
        </w:rPr>
      </w:pPr>
    </w:p>
    <w:p w14:paraId="5845884A" w14:textId="5A085ABF" w:rsidR="0064345D" w:rsidRDefault="00394929" w:rsidP="00510348">
      <w:pPr>
        <w:widowControl w:val="0"/>
        <w:spacing w:after="0"/>
        <w:jc w:val="both"/>
        <w:rPr>
          <w:rFonts w:ascii="Arial Narrow" w:hAnsi="Arial Narrow"/>
          <w:bCs/>
        </w:rPr>
      </w:pPr>
      <w:r w:rsidRPr="00957FAA">
        <w:rPr>
          <w:rFonts w:ascii="Arial Narrow" w:hAnsi="Arial Narrow"/>
          <w:bCs/>
        </w:rPr>
        <w:t>V prípade identifikácie neoprávnených výdavkov projektu z dôvodu vecnej neoprávnenosti</w:t>
      </w:r>
      <w:r w:rsidR="001354F4" w:rsidRPr="00957FAA">
        <w:rPr>
          <w:rFonts w:ascii="Arial Narrow" w:hAnsi="Arial Narrow"/>
          <w:bCs/>
        </w:rPr>
        <w:t>,</w:t>
      </w:r>
      <w:r w:rsidRPr="00957FAA">
        <w:rPr>
          <w:rFonts w:ascii="Arial Narrow" w:hAnsi="Arial Narrow"/>
          <w:bCs/>
        </w:rPr>
        <w:t xml:space="preserve"> neúčelnosti </w:t>
      </w:r>
      <w:r w:rsidR="001354F4" w:rsidRPr="00957FAA">
        <w:rPr>
          <w:rFonts w:ascii="Arial Narrow" w:hAnsi="Arial Narrow"/>
          <w:bCs/>
        </w:rPr>
        <w:t xml:space="preserve">alebo nehospodárnosti </w:t>
      </w:r>
      <w:r w:rsidRPr="00957FAA">
        <w:rPr>
          <w:rFonts w:ascii="Arial Narrow" w:hAnsi="Arial Narrow"/>
          <w:bCs/>
        </w:rPr>
        <w:t xml:space="preserve">poskytovateľ v procese </w:t>
      </w:r>
      <w:r w:rsidR="006C15E3" w:rsidRPr="00957FAA">
        <w:rPr>
          <w:rFonts w:ascii="Arial Narrow" w:hAnsi="Arial Narrow"/>
          <w:bCs/>
        </w:rPr>
        <w:t>konania o</w:t>
      </w:r>
      <w:r w:rsidR="004B7E5A">
        <w:rPr>
          <w:rFonts w:ascii="Arial Narrow" w:hAnsi="Arial Narrow"/>
          <w:bCs/>
        </w:rPr>
        <w:t> </w:t>
      </w:r>
      <w:r w:rsidR="008A46CF" w:rsidRPr="00957FAA">
        <w:rPr>
          <w:rFonts w:ascii="Arial Narrow" w:hAnsi="Arial Narrow"/>
          <w:bCs/>
        </w:rPr>
        <w:t>ŽoNFP</w:t>
      </w:r>
      <w:r w:rsidR="004B7E5A">
        <w:rPr>
          <w:rFonts w:ascii="Arial Narrow" w:hAnsi="Arial Narrow"/>
          <w:bCs/>
        </w:rPr>
        <w:t xml:space="preserve"> </w:t>
      </w:r>
      <w:r w:rsidR="006C15E3" w:rsidRPr="00957FAA">
        <w:rPr>
          <w:rFonts w:ascii="Arial Narrow" w:hAnsi="Arial Narrow"/>
          <w:bCs/>
        </w:rPr>
        <w:t>(</w:t>
      </w:r>
      <w:r w:rsidRPr="00957FAA">
        <w:rPr>
          <w:rFonts w:ascii="Arial Narrow" w:hAnsi="Arial Narrow"/>
          <w:bCs/>
        </w:rPr>
        <w:t>odborného hodnotenia</w:t>
      </w:r>
      <w:r w:rsidR="006C15E3" w:rsidRPr="00957FAA">
        <w:rPr>
          <w:rFonts w:ascii="Arial Narrow" w:hAnsi="Arial Narrow"/>
          <w:bCs/>
        </w:rPr>
        <w:t>)</w:t>
      </w:r>
      <w:r w:rsidRPr="00957FAA">
        <w:rPr>
          <w:rFonts w:ascii="Arial Narrow" w:hAnsi="Arial Narrow"/>
          <w:bCs/>
        </w:rPr>
        <w:t xml:space="preserve"> zníži výšku</w:t>
      </w:r>
      <w:r w:rsidR="00141BEF" w:rsidRPr="00957FAA">
        <w:rPr>
          <w:rFonts w:ascii="Arial Narrow" w:hAnsi="Arial Narrow"/>
          <w:bCs/>
        </w:rPr>
        <w:t xml:space="preserve"> žiadaných COV</w:t>
      </w:r>
      <w:r w:rsidRPr="00957FAA">
        <w:rPr>
          <w:rFonts w:ascii="Arial Narrow" w:hAnsi="Arial Narrow"/>
          <w:bCs/>
        </w:rPr>
        <w:t xml:space="preserve"> projektu o identifikované neoprávnené výdavky, ktoré nebudú z OP KŽP financované.</w:t>
      </w:r>
      <w:r w:rsidR="004B7E5A">
        <w:rPr>
          <w:rFonts w:ascii="Arial Narrow" w:hAnsi="Arial Narrow"/>
          <w:bCs/>
        </w:rPr>
        <w:t xml:space="preserve"> A</w:t>
      </w:r>
      <w:r w:rsidRPr="00957FAA">
        <w:rPr>
          <w:rFonts w:ascii="Arial Narrow" w:hAnsi="Arial Narrow"/>
          <w:bCs/>
        </w:rPr>
        <w:t>k poskytovateľ</w:t>
      </w:r>
      <w:r w:rsidR="0064345D" w:rsidRPr="00957FAA">
        <w:rPr>
          <w:rFonts w:ascii="Arial Narrow" w:hAnsi="Arial Narrow"/>
          <w:bCs/>
        </w:rPr>
        <w:t xml:space="preserve"> </w:t>
      </w:r>
      <w:r w:rsidRPr="00957FAA">
        <w:rPr>
          <w:rFonts w:ascii="Arial Narrow" w:hAnsi="Arial Narrow"/>
          <w:bCs/>
        </w:rPr>
        <w:t xml:space="preserve">identifikuje </w:t>
      </w:r>
      <w:r w:rsidRPr="00957FAA">
        <w:rPr>
          <w:rFonts w:ascii="Arial Narrow" w:hAnsi="Arial Narrow"/>
          <w:b/>
          <w:bCs/>
        </w:rPr>
        <w:t>viac ako 25</w:t>
      </w:r>
      <w:r w:rsidR="008819E7" w:rsidRPr="00957FAA">
        <w:rPr>
          <w:rFonts w:ascii="Arial Narrow" w:hAnsi="Arial Narrow"/>
          <w:b/>
          <w:bCs/>
        </w:rPr>
        <w:t> </w:t>
      </w:r>
      <w:r w:rsidRPr="00957FAA">
        <w:rPr>
          <w:rFonts w:ascii="Arial Narrow" w:hAnsi="Arial Narrow"/>
          <w:b/>
          <w:bCs/>
        </w:rPr>
        <w:t>%</w:t>
      </w:r>
      <w:r w:rsidRPr="00957FAA">
        <w:rPr>
          <w:rFonts w:ascii="Arial Narrow" w:hAnsi="Arial Narrow"/>
          <w:bCs/>
        </w:rPr>
        <w:t xml:space="preserve"> finančnej hodnoty žiadateľom </w:t>
      </w:r>
      <w:r w:rsidR="008A46CF" w:rsidRPr="00957FAA">
        <w:rPr>
          <w:rFonts w:ascii="Arial Narrow" w:hAnsi="Arial Narrow"/>
          <w:bCs/>
        </w:rPr>
        <w:t>požadovaných COV</w:t>
      </w:r>
      <w:r w:rsidRPr="00957FAA">
        <w:rPr>
          <w:rFonts w:ascii="Arial Narrow" w:hAnsi="Arial Narrow"/>
          <w:bCs/>
        </w:rPr>
        <w:t xml:space="preserve"> projektu ako </w:t>
      </w:r>
      <w:r w:rsidRPr="00957FAA">
        <w:rPr>
          <w:rFonts w:ascii="Arial Narrow" w:hAnsi="Arial Narrow"/>
          <w:b/>
          <w:bCs/>
        </w:rPr>
        <w:t>vecne neoprávnených a/alebo neúčelných</w:t>
      </w:r>
      <w:r w:rsidR="0064345D" w:rsidRPr="00957FAA">
        <w:rPr>
          <w:rFonts w:ascii="Arial Narrow" w:hAnsi="Arial Narrow"/>
          <w:b/>
          <w:bCs/>
        </w:rPr>
        <w:t>,</w:t>
      </w:r>
      <w:r w:rsidR="001354F4" w:rsidRPr="00957FAA">
        <w:rPr>
          <w:rFonts w:ascii="Arial Narrow" w:hAnsi="Arial Narrow"/>
          <w:b/>
          <w:bCs/>
        </w:rPr>
        <w:t xml:space="preserve"> </w:t>
      </w:r>
      <w:r w:rsidRPr="00957FAA">
        <w:rPr>
          <w:rFonts w:ascii="Arial Narrow" w:hAnsi="Arial Narrow"/>
          <w:b/>
          <w:bCs/>
        </w:rPr>
        <w:t xml:space="preserve">poskytovateľ vydá </w:t>
      </w:r>
      <w:r w:rsidR="008A46CF" w:rsidRPr="00957FAA">
        <w:rPr>
          <w:rFonts w:ascii="Arial Narrow" w:hAnsi="Arial Narrow"/>
          <w:b/>
          <w:bCs/>
        </w:rPr>
        <w:t xml:space="preserve">rozhodnutie </w:t>
      </w:r>
      <w:r w:rsidRPr="00957FAA">
        <w:rPr>
          <w:rFonts w:ascii="Arial Narrow" w:hAnsi="Arial Narrow"/>
          <w:b/>
          <w:bCs/>
        </w:rPr>
        <w:t>o neschválení ŽoNFP.</w:t>
      </w:r>
      <w:r w:rsidR="00ED690A" w:rsidRPr="00957FAA">
        <w:rPr>
          <w:rFonts w:ascii="Arial Narrow" w:hAnsi="Arial Narrow"/>
          <w:bCs/>
        </w:rPr>
        <w:t xml:space="preserve"> </w:t>
      </w:r>
    </w:p>
    <w:p w14:paraId="365172CB" w14:textId="77777777" w:rsidR="00B24CC6" w:rsidRDefault="00B24CC6" w:rsidP="00051976">
      <w:pPr>
        <w:widowControl w:val="0"/>
        <w:spacing w:after="0" w:line="240" w:lineRule="auto"/>
        <w:jc w:val="both"/>
        <w:rPr>
          <w:rFonts w:ascii="Arial Narrow" w:hAnsi="Arial Narrow"/>
          <w:bCs/>
        </w:rPr>
      </w:pPr>
    </w:p>
    <w:p w14:paraId="3E1BB77B" w14:textId="77777777" w:rsidR="00B24CC6" w:rsidRPr="00957FAA" w:rsidRDefault="00B24CC6" w:rsidP="00051976">
      <w:pPr>
        <w:widowControl w:val="0"/>
        <w:spacing w:after="0" w:line="240" w:lineRule="auto"/>
        <w:jc w:val="both"/>
        <w:rPr>
          <w:rFonts w:ascii="Arial Narrow" w:hAnsi="Arial Narrow"/>
          <w:bCs/>
        </w:rPr>
      </w:pPr>
    </w:p>
    <w:p w14:paraId="1E68ECA3" w14:textId="656EFCE7" w:rsidR="0076590F" w:rsidRPr="00957FAA" w:rsidRDefault="0076590F" w:rsidP="001D5D31">
      <w:pPr>
        <w:shd w:val="clear" w:color="auto" w:fill="92D050"/>
        <w:spacing w:after="24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957FAA">
        <w:rPr>
          <w:rFonts w:ascii="Arial Narrow" w:hAnsi="Arial Narrow"/>
          <w:b/>
          <w:sz w:val="32"/>
          <w:szCs w:val="32"/>
        </w:rPr>
        <w:lastRenderedPageBreak/>
        <w:t xml:space="preserve">Zoznam neoprávnených výdavkov </w:t>
      </w:r>
    </w:p>
    <w:p w14:paraId="67F821D4" w14:textId="3524099A" w:rsidR="00F210BD" w:rsidRPr="00957FAA" w:rsidRDefault="00F210BD" w:rsidP="00371C73">
      <w:pPr>
        <w:spacing w:after="120"/>
        <w:jc w:val="both"/>
        <w:rPr>
          <w:rFonts w:ascii="Arial Narrow" w:hAnsi="Arial Narrow"/>
          <w:b/>
        </w:rPr>
      </w:pPr>
      <w:r w:rsidRPr="00957FAA">
        <w:rPr>
          <w:rFonts w:ascii="Arial Narrow" w:hAnsi="Arial Narrow"/>
        </w:rPr>
        <w:t xml:space="preserve">Neoprávnené výdavky pre dopytovo orientované projekty OP KŽP sú uvedené </w:t>
      </w:r>
      <w:r w:rsidRPr="00957FAA">
        <w:rPr>
          <w:rFonts w:ascii="Arial Narrow" w:hAnsi="Arial Narrow"/>
          <w:u w:val="single"/>
        </w:rPr>
        <w:t xml:space="preserve">v kapitole </w:t>
      </w:r>
      <w:r w:rsidR="008D1669">
        <w:rPr>
          <w:rFonts w:ascii="Arial Narrow" w:hAnsi="Arial Narrow"/>
          <w:u w:val="single"/>
        </w:rPr>
        <w:t>8</w:t>
      </w:r>
      <w:r w:rsidR="00D7601A" w:rsidRPr="00957FAA">
        <w:rPr>
          <w:rFonts w:ascii="Arial Narrow" w:hAnsi="Arial Narrow"/>
        </w:rPr>
        <w:t xml:space="preserve"> </w:t>
      </w:r>
      <w:r w:rsidRPr="00957FAA">
        <w:rPr>
          <w:rFonts w:ascii="Arial Narrow" w:hAnsi="Arial Narrow"/>
          <w:i/>
        </w:rPr>
        <w:t xml:space="preserve">Príručky </w:t>
      </w:r>
      <w:r w:rsidR="008C7E83" w:rsidRPr="00957FAA">
        <w:rPr>
          <w:rFonts w:ascii="Arial Narrow" w:hAnsi="Arial Narrow"/>
          <w:i/>
        </w:rPr>
        <w:t>k </w:t>
      </w:r>
      <w:r w:rsidR="0078254B" w:rsidRPr="00957FAA">
        <w:rPr>
          <w:rFonts w:ascii="Arial Narrow" w:hAnsi="Arial Narrow"/>
          <w:i/>
        </w:rPr>
        <w:t>OV pre DOP</w:t>
      </w:r>
      <w:r w:rsidRPr="00957FAA">
        <w:rPr>
          <w:rFonts w:ascii="Arial Narrow" w:hAnsi="Arial Narrow"/>
        </w:rPr>
        <w:t xml:space="preserve">. Nad rámec </w:t>
      </w:r>
      <w:r w:rsidR="008A46CF" w:rsidRPr="00957FAA">
        <w:rPr>
          <w:rFonts w:ascii="Arial Narrow" w:hAnsi="Arial Narrow"/>
        </w:rPr>
        <w:t xml:space="preserve">tam </w:t>
      </w:r>
      <w:r w:rsidRPr="00957FAA">
        <w:rPr>
          <w:rFonts w:ascii="Arial Narrow" w:hAnsi="Arial Narrow"/>
        </w:rPr>
        <w:t xml:space="preserve">uvedených neoprávnených výdavkov sú stanovené nasledovné špecifické výdavky, ktoré sú v </w:t>
      </w:r>
      <w:r w:rsidR="0076590F" w:rsidRPr="00957FAA">
        <w:rPr>
          <w:rFonts w:ascii="Arial Narrow" w:hAnsi="Arial Narrow"/>
        </w:rPr>
        <w:t>rámci</w:t>
      </w:r>
      <w:r w:rsidRPr="00957FAA">
        <w:rPr>
          <w:rFonts w:ascii="Arial Narrow" w:hAnsi="Arial Narrow"/>
        </w:rPr>
        <w:t xml:space="preserve"> </w:t>
      </w:r>
      <w:r w:rsidR="0076590F" w:rsidRPr="00957FAA">
        <w:rPr>
          <w:rFonts w:ascii="Arial Narrow" w:hAnsi="Arial Narrow"/>
        </w:rPr>
        <w:t xml:space="preserve">predmetnej </w:t>
      </w:r>
      <w:r w:rsidRPr="00957FAA">
        <w:rPr>
          <w:rFonts w:ascii="Arial Narrow" w:hAnsi="Arial Narrow"/>
        </w:rPr>
        <w:t>výzv</w:t>
      </w:r>
      <w:r w:rsidR="0076590F" w:rsidRPr="00957FAA">
        <w:rPr>
          <w:rFonts w:ascii="Arial Narrow" w:hAnsi="Arial Narrow"/>
        </w:rPr>
        <w:t>y</w:t>
      </w:r>
      <w:r w:rsidRPr="00957FAA">
        <w:rPr>
          <w:rFonts w:ascii="Arial Narrow" w:hAnsi="Arial Narrow"/>
        </w:rPr>
        <w:t xml:space="preserve"> </w:t>
      </w:r>
      <w:r w:rsidR="008A46CF" w:rsidRPr="00957FAA">
        <w:rPr>
          <w:rFonts w:ascii="Arial Narrow" w:hAnsi="Arial Narrow"/>
        </w:rPr>
        <w:t xml:space="preserve">taktiež </w:t>
      </w:r>
      <w:r w:rsidRPr="00957FAA">
        <w:rPr>
          <w:rFonts w:ascii="Arial Narrow" w:hAnsi="Arial Narrow"/>
          <w:b/>
        </w:rPr>
        <w:t>neoprávnené</w:t>
      </w:r>
      <w:r w:rsidR="006529E0" w:rsidRPr="00957FAA">
        <w:rPr>
          <w:rFonts w:ascii="Arial Narrow" w:hAnsi="Arial Narrow"/>
          <w:b/>
        </w:rPr>
        <w:t>: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557698" w:rsidRPr="00957FAA" w14:paraId="2CD5DE9A" w14:textId="77777777" w:rsidTr="001D5D31">
        <w:tc>
          <w:tcPr>
            <w:tcW w:w="9072" w:type="dxa"/>
            <w:shd w:val="clear" w:color="auto" w:fill="BFBFBF" w:themeFill="background1" w:themeFillShade="BF"/>
          </w:tcPr>
          <w:p w14:paraId="0EA38897" w14:textId="32586429" w:rsidR="00C71F57" w:rsidRPr="00CA712C" w:rsidRDefault="00557698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4"/>
              </w:rPr>
            </w:pPr>
            <w:r w:rsidRPr="00957FAA">
              <w:rPr>
                <w:rFonts w:ascii="Arial Narrow" w:hAnsi="Arial Narrow"/>
                <w:sz w:val="22"/>
                <w:szCs w:val="24"/>
              </w:rPr>
              <w:t>v</w:t>
            </w:r>
            <w:r w:rsidR="00C71F57" w:rsidRPr="00CA712C">
              <w:rPr>
                <w:rFonts w:ascii="Arial Narrow" w:hAnsi="Arial Narrow"/>
                <w:sz w:val="22"/>
                <w:szCs w:val="24"/>
              </w:rPr>
              <w:t>ýdavky, ktoré vznikli mimo termínu realizácie projektu, t.j. pred začiatkom realizácie projektu alebo po ukončení realizácie projektu;</w:t>
            </w:r>
          </w:p>
          <w:p w14:paraId="7BBB0C9B" w14:textId="37F0F8EE" w:rsidR="00557698" w:rsidRPr="00957FAA" w:rsidRDefault="00557698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4"/>
              </w:rPr>
            </w:pPr>
            <w:r w:rsidRPr="00957FAA">
              <w:rPr>
                <w:rFonts w:ascii="Arial Narrow" w:hAnsi="Arial Narrow"/>
                <w:sz w:val="22"/>
                <w:szCs w:val="24"/>
              </w:rPr>
              <w:t xml:space="preserve">hotovostné platby zahŕňajúce výdavky na </w:t>
            </w:r>
            <w:r w:rsidR="0060072E" w:rsidRPr="00957FAA">
              <w:rPr>
                <w:rFonts w:ascii="Arial Narrow" w:hAnsi="Arial Narrow"/>
                <w:sz w:val="22"/>
                <w:szCs w:val="24"/>
              </w:rPr>
              <w:t xml:space="preserve">nákup </w:t>
            </w:r>
            <w:r w:rsidRPr="00957FAA">
              <w:rPr>
                <w:rFonts w:ascii="Arial Narrow" w:hAnsi="Arial Narrow"/>
                <w:sz w:val="22"/>
                <w:szCs w:val="24"/>
              </w:rPr>
              <w:t>dlhodobého hmotného a nehmotného majetku;</w:t>
            </w:r>
          </w:p>
          <w:p w14:paraId="51DF9C0E" w14:textId="328A92B6" w:rsidR="00557698" w:rsidRPr="00957FAA" w:rsidRDefault="00557698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4"/>
              </w:rPr>
            </w:pPr>
            <w:r w:rsidRPr="00957FAA">
              <w:rPr>
                <w:rFonts w:ascii="Arial Narrow" w:hAnsi="Arial Narrow"/>
                <w:sz w:val="22"/>
                <w:szCs w:val="24"/>
              </w:rPr>
              <w:t xml:space="preserve">výdavky na </w:t>
            </w:r>
            <w:r w:rsidR="0060072E" w:rsidRPr="00957FAA">
              <w:rPr>
                <w:rFonts w:ascii="Arial Narrow" w:hAnsi="Arial Narrow"/>
                <w:sz w:val="22"/>
                <w:szCs w:val="24"/>
              </w:rPr>
              <w:t xml:space="preserve">nákup a nájom </w:t>
            </w:r>
            <w:r w:rsidRPr="00957FAA">
              <w:rPr>
                <w:rFonts w:ascii="Arial Narrow" w:hAnsi="Arial Narrow"/>
                <w:sz w:val="22"/>
                <w:szCs w:val="24"/>
              </w:rPr>
              <w:t>dopravných prostriedkov a dopravných zariadení;</w:t>
            </w:r>
          </w:p>
          <w:p w14:paraId="0A72A7C5" w14:textId="554C2C53" w:rsidR="00557698" w:rsidRPr="00957FAA" w:rsidRDefault="00557698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4"/>
              </w:rPr>
            </w:pPr>
            <w:r w:rsidRPr="00957FAA">
              <w:rPr>
                <w:rFonts w:ascii="Arial Narrow" w:hAnsi="Arial Narrow"/>
                <w:sz w:val="22"/>
                <w:szCs w:val="24"/>
              </w:rPr>
              <w:t xml:space="preserve">výdavky na </w:t>
            </w:r>
            <w:r w:rsidR="0060072E" w:rsidRPr="00957FAA">
              <w:rPr>
                <w:rFonts w:ascii="Arial Narrow" w:hAnsi="Arial Narrow"/>
                <w:sz w:val="22"/>
                <w:szCs w:val="24"/>
              </w:rPr>
              <w:t xml:space="preserve">nákup a nájom </w:t>
            </w:r>
            <w:r w:rsidRPr="00957FAA">
              <w:rPr>
                <w:rFonts w:ascii="Arial Narrow" w:hAnsi="Arial Narrow"/>
                <w:sz w:val="22"/>
                <w:szCs w:val="24"/>
              </w:rPr>
              <w:t>nehnuteľností</w:t>
            </w:r>
            <w:r w:rsidR="0060072E" w:rsidRPr="00957FAA">
              <w:rPr>
                <w:rFonts w:ascii="Arial Narrow" w:hAnsi="Arial Narrow"/>
                <w:sz w:val="22"/>
                <w:szCs w:val="24"/>
              </w:rPr>
              <w:t xml:space="preserve"> (pozemkov a stavieb)</w:t>
            </w:r>
            <w:r w:rsidRPr="00957FAA">
              <w:rPr>
                <w:rFonts w:ascii="Arial Narrow" w:hAnsi="Arial Narrow"/>
                <w:sz w:val="22"/>
                <w:szCs w:val="24"/>
              </w:rPr>
              <w:t>;</w:t>
            </w:r>
          </w:p>
          <w:p w14:paraId="3517763B" w14:textId="77777777" w:rsidR="00A21805" w:rsidRPr="00957FAA" w:rsidRDefault="00A21805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príprava žiadosti o poskytnutie NFP;</w:t>
            </w:r>
          </w:p>
          <w:p w14:paraId="5EDB181F" w14:textId="55D8C218" w:rsidR="00D03342" w:rsidRPr="00957FAA" w:rsidRDefault="00D03342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výdavky p</w:t>
            </w:r>
            <w:r w:rsidR="00544D82" w:rsidRPr="00957FAA">
              <w:rPr>
                <w:rFonts w:ascii="Arial Narrow" w:hAnsi="Arial Narrow"/>
                <w:sz w:val="22"/>
              </w:rPr>
              <w:t>a</w:t>
            </w:r>
            <w:r w:rsidRPr="00957FAA">
              <w:rPr>
                <w:rFonts w:ascii="Arial Narrow" w:hAnsi="Arial Narrow"/>
                <w:sz w:val="22"/>
              </w:rPr>
              <w:t>rtnerov;</w:t>
            </w:r>
          </w:p>
          <w:p w14:paraId="6E1917D0" w14:textId="4D63909C" w:rsidR="00086086" w:rsidRPr="00957FAA" w:rsidRDefault="00653BCA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 xml:space="preserve">výdavky, ktoré </w:t>
            </w:r>
            <w:r w:rsidR="0060072E" w:rsidRPr="00957FAA">
              <w:rPr>
                <w:rFonts w:ascii="Arial Narrow" w:hAnsi="Arial Narrow"/>
                <w:sz w:val="22"/>
              </w:rPr>
              <w:t>nesúvisia</w:t>
            </w:r>
            <w:r w:rsidRPr="00957FAA">
              <w:rPr>
                <w:rFonts w:ascii="Arial Narrow" w:hAnsi="Arial Narrow"/>
                <w:sz w:val="22"/>
              </w:rPr>
              <w:t xml:space="preserve"> </w:t>
            </w:r>
            <w:r w:rsidR="00086086" w:rsidRPr="00957FAA">
              <w:rPr>
                <w:rFonts w:ascii="Arial Narrow" w:hAnsi="Arial Narrow"/>
                <w:sz w:val="22"/>
              </w:rPr>
              <w:t>s rozvojom energetických služieb na regionálnej a miestnej úrovni</w:t>
            </w:r>
            <w:r w:rsidR="00AC4842">
              <w:rPr>
                <w:rFonts w:ascii="Arial Narrow" w:hAnsi="Arial Narrow"/>
                <w:sz w:val="22"/>
              </w:rPr>
              <w:t>;</w:t>
            </w:r>
          </w:p>
          <w:p w14:paraId="5C4AA4DD" w14:textId="7FAF96CC" w:rsidR="00E41BCC" w:rsidRPr="00957FAA" w:rsidRDefault="00E41BCC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riadenie projektu – externé  (manažment projektu zo strany prijímateľa vykonávaný externým subjektom, vybraným v súlade so zákonom č. 343/2015 Z. z. o verejnom obstarávaní a o zmene a doplnení niektorých zákonov v znení neskorších predpisov, s ktorým žiadateľ/prijímateľ uzatvoril zmluvu o poskytnutí služby)</w:t>
            </w:r>
            <w:r w:rsidR="00AC4842">
              <w:rPr>
                <w:rFonts w:ascii="Arial Narrow" w:hAnsi="Arial Narrow"/>
                <w:sz w:val="22"/>
              </w:rPr>
              <w:t>;</w:t>
            </w:r>
          </w:p>
          <w:p w14:paraId="3AF8CAED" w14:textId="4A217B3E" w:rsidR="00703FB0" w:rsidRPr="001D5D31" w:rsidRDefault="00703FB0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vr</w:t>
            </w:r>
            <w:r w:rsidRPr="00475A45">
              <w:rPr>
                <w:rFonts w:ascii="Arial Narrow" w:hAnsi="Arial Narrow"/>
                <w:sz w:val="22"/>
              </w:rPr>
              <w:t>atná daň z pridanej hodnoty (DPH);</w:t>
            </w:r>
          </w:p>
          <w:p w14:paraId="112AA8B5" w14:textId="77777777" w:rsidR="00F86A9B" w:rsidRPr="001D5D31" w:rsidRDefault="00F86A9B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75A45">
              <w:rPr>
                <w:rFonts w:ascii="Arial Narrow" w:hAnsi="Arial Narrow"/>
                <w:sz w:val="22"/>
              </w:rPr>
              <w:t>rezerva na nepredvídané výdavky;</w:t>
            </w:r>
          </w:p>
          <w:p w14:paraId="1FBCE625" w14:textId="0ED4EFF3" w:rsidR="00557698" w:rsidRPr="00957FAA" w:rsidRDefault="00F86A9B" w:rsidP="001D5D31">
            <w:pPr>
              <w:pStyle w:val="ListParagraph"/>
              <w:numPr>
                <w:ilvl w:val="0"/>
                <w:numId w:val="16"/>
              </w:numPr>
              <w:spacing w:before="80" w:after="80"/>
              <w:ind w:left="459" w:hanging="397"/>
              <w:contextualSpacing w:val="0"/>
              <w:jc w:val="both"/>
              <w:rPr>
                <w:rFonts w:ascii="Arial Narrow" w:hAnsi="Arial Narrow"/>
                <w:szCs w:val="24"/>
              </w:rPr>
            </w:pPr>
            <w:r w:rsidRPr="001D5D31">
              <w:rPr>
                <w:rFonts w:ascii="Arial Narrow" w:hAnsi="Arial Narrow"/>
                <w:sz w:val="22"/>
              </w:rPr>
              <w:t xml:space="preserve">akákoľvek časť výdavkov, ktorou by sa prekročila maximálna intenzita pomoci, alebo stanovené finančné limity. </w:t>
            </w:r>
          </w:p>
        </w:tc>
      </w:tr>
    </w:tbl>
    <w:p w14:paraId="153804BB" w14:textId="77777777" w:rsidR="00F67358" w:rsidRPr="00957FAA" w:rsidRDefault="00F67358" w:rsidP="001D5D31">
      <w:pPr>
        <w:spacing w:after="0"/>
        <w:jc w:val="both"/>
        <w:rPr>
          <w:rFonts w:ascii="Arial Narrow" w:hAnsi="Arial Narrow"/>
        </w:rPr>
      </w:pPr>
    </w:p>
    <w:p w14:paraId="5333AFB8" w14:textId="77777777" w:rsidR="00DF4A4E" w:rsidRPr="00957FAA" w:rsidRDefault="00DF4A4E" w:rsidP="001D5D31">
      <w:pPr>
        <w:spacing w:after="0"/>
        <w:jc w:val="both"/>
        <w:rPr>
          <w:rFonts w:ascii="Arial Narrow" w:hAnsi="Arial Narrow"/>
        </w:rPr>
      </w:pPr>
    </w:p>
    <w:p w14:paraId="1AB18017" w14:textId="65A5EC16" w:rsidR="003D49DA" w:rsidRPr="00957FAA" w:rsidRDefault="007D59B5" w:rsidP="001D5D31">
      <w:pPr>
        <w:shd w:val="clear" w:color="auto" w:fill="92D050"/>
        <w:spacing w:after="24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Finančné </w:t>
      </w:r>
      <w:r w:rsidR="00A3692C">
        <w:rPr>
          <w:rFonts w:ascii="Arial Narrow" w:hAnsi="Arial Narrow"/>
          <w:b/>
          <w:sz w:val="32"/>
          <w:szCs w:val="32"/>
        </w:rPr>
        <w:t xml:space="preserve">a percentuálne </w:t>
      </w:r>
      <w:r>
        <w:rPr>
          <w:rFonts w:ascii="Arial Narrow" w:hAnsi="Arial Narrow"/>
          <w:b/>
          <w:sz w:val="32"/>
          <w:szCs w:val="32"/>
        </w:rPr>
        <w:t>limity</w:t>
      </w:r>
      <w:r w:rsidR="00E703F7">
        <w:rPr>
          <w:rFonts w:ascii="Arial Narrow" w:hAnsi="Arial Narrow"/>
          <w:b/>
          <w:sz w:val="32"/>
          <w:szCs w:val="32"/>
        </w:rPr>
        <w:t xml:space="preserve"> </w:t>
      </w:r>
      <w:r w:rsidR="003D49DA" w:rsidRPr="00957FAA">
        <w:rPr>
          <w:rFonts w:ascii="Arial Narrow" w:hAnsi="Arial Narrow"/>
          <w:b/>
          <w:sz w:val="32"/>
          <w:szCs w:val="32"/>
        </w:rPr>
        <w:t>pre vybrané výdavky projektu</w:t>
      </w:r>
    </w:p>
    <w:p w14:paraId="268BC275" w14:textId="4A54F18F" w:rsidR="003D49DA" w:rsidRDefault="003D49DA" w:rsidP="001D5D31">
      <w:pPr>
        <w:spacing w:before="240" w:after="240"/>
        <w:jc w:val="both"/>
        <w:rPr>
          <w:rFonts w:ascii="Arial Narrow" w:hAnsi="Arial Narrow" w:cs="Times New Roman"/>
        </w:rPr>
      </w:pPr>
      <w:r w:rsidRPr="00957FAA">
        <w:rPr>
          <w:rFonts w:ascii="Arial Narrow" w:hAnsi="Arial Narrow" w:cs="Times New Roman"/>
        </w:rPr>
        <w:t xml:space="preserve">Všeobecne platné zásady a podmienky pre uplatňovanie </w:t>
      </w:r>
      <w:r w:rsidR="007D59B5">
        <w:rPr>
          <w:rFonts w:ascii="Arial Narrow" w:hAnsi="Arial Narrow" w:cs="Times New Roman"/>
        </w:rPr>
        <w:t>finančných limitov</w:t>
      </w:r>
      <w:r w:rsidR="008D1669">
        <w:rPr>
          <w:rFonts w:ascii="Arial Narrow" w:hAnsi="Arial Narrow" w:cs="Times New Roman"/>
        </w:rPr>
        <w:t xml:space="preserve"> </w:t>
      </w:r>
      <w:r w:rsidRPr="00957FAA">
        <w:rPr>
          <w:rFonts w:ascii="Arial Narrow" w:hAnsi="Arial Narrow" w:cs="Times New Roman"/>
        </w:rPr>
        <w:t>pre vybrané výdavky projektu, ako jedného z nástrojov na overenie hospodárnosti a efektívnosti výdavkov projektu, sú uvedené v</w:t>
      </w:r>
      <w:r w:rsidR="00C903BE">
        <w:rPr>
          <w:rFonts w:ascii="Arial Narrow" w:hAnsi="Arial Narrow" w:cs="Times New Roman"/>
        </w:rPr>
        <w:t xml:space="preserve"> </w:t>
      </w:r>
      <w:r w:rsidRPr="00957FAA">
        <w:rPr>
          <w:rFonts w:ascii="Arial Narrow" w:hAnsi="Arial Narrow" w:cs="Times New Roman"/>
        </w:rPr>
        <w:t xml:space="preserve">kapitole </w:t>
      </w:r>
      <w:r w:rsidR="00A176F0" w:rsidRPr="00957FAA">
        <w:rPr>
          <w:rFonts w:ascii="Arial Narrow" w:hAnsi="Arial Narrow" w:cs="Times New Roman"/>
        </w:rPr>
        <w:t>9</w:t>
      </w:r>
      <w:r w:rsidRPr="00957FAA">
        <w:rPr>
          <w:rFonts w:ascii="Arial Narrow" w:hAnsi="Arial Narrow" w:cs="Times New Roman"/>
        </w:rPr>
        <w:t xml:space="preserve">. </w:t>
      </w:r>
      <w:r w:rsidRPr="00957FAA">
        <w:rPr>
          <w:rFonts w:ascii="Arial Narrow" w:hAnsi="Arial Narrow" w:cs="Times New Roman"/>
          <w:i/>
        </w:rPr>
        <w:t>Príručky k OV pre DOP</w:t>
      </w:r>
      <w:r w:rsidRPr="00957FAA">
        <w:rPr>
          <w:rFonts w:ascii="Arial Narrow" w:hAnsi="Arial Narrow" w:cs="Times New Roman"/>
        </w:rPr>
        <w:t xml:space="preserve">. </w:t>
      </w:r>
      <w:r w:rsidR="007D59B5">
        <w:rPr>
          <w:rFonts w:ascii="Arial Narrow" w:hAnsi="Arial Narrow" w:cs="Times New Roman"/>
        </w:rPr>
        <w:t>Finančné limity</w:t>
      </w:r>
      <w:r w:rsidRPr="00957FAA">
        <w:rPr>
          <w:rFonts w:ascii="Arial Narrow" w:hAnsi="Arial Narrow" w:cs="Times New Roman"/>
        </w:rPr>
        <w:t xml:space="preserve"> pre vybrané výdavky projektu predstavujú prostriedky, resp. opatrenia, ktoré pomáhajú získať primerané uistenie o tom, že výdavky na realizované projekty (resp. výdavky uvádzané v ŽoNFP) sú vynaložené hospodárne.</w:t>
      </w:r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3369"/>
        <w:gridCol w:w="3152"/>
        <w:gridCol w:w="2551"/>
      </w:tblGrid>
      <w:tr w:rsidR="007D59B5" w:rsidRPr="00957FAA" w14:paraId="6A2EA4F7" w14:textId="77777777" w:rsidTr="001D5D31">
        <w:trPr>
          <w:trHeight w:val="340"/>
          <w:jc w:val="center"/>
        </w:trPr>
        <w:tc>
          <w:tcPr>
            <w:tcW w:w="9072" w:type="dxa"/>
            <w:gridSpan w:val="3"/>
            <w:shd w:val="clear" w:color="auto" w:fill="244061" w:themeFill="accent1" w:themeFillShade="80"/>
            <w:vAlign w:val="center"/>
          </w:tcPr>
          <w:p w14:paraId="1A7A8AE1" w14:textId="6459F787" w:rsidR="007D59B5" w:rsidRPr="00957FAA" w:rsidRDefault="006F5370" w:rsidP="006F5370">
            <w:pPr>
              <w:pStyle w:val="ListParagraph"/>
              <w:spacing w:before="80" w:after="80"/>
              <w:ind w:left="0"/>
              <w:contextualSpacing w:val="0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Spracovanie účelových </w:t>
            </w:r>
            <w:r w:rsidR="007D59B5">
              <w:rPr>
                <w:rFonts w:ascii="Arial Narrow" w:hAnsi="Arial Narrow"/>
                <w:b/>
                <w:color w:val="FFFFFF" w:themeColor="background1"/>
                <w:sz w:val="22"/>
              </w:rPr>
              <w:t>energetických audito</w:t>
            </w:r>
            <w:r w:rsidR="007D59B5" w:rsidRPr="00D817D6">
              <w:rPr>
                <w:rFonts w:ascii="Arial Narrow" w:hAnsi="Arial Narrow"/>
                <w:b/>
                <w:color w:val="FFFFFF" w:themeColor="background1"/>
                <w:sz w:val="22"/>
              </w:rPr>
              <w:t>v</w:t>
            </w:r>
            <w:bookmarkStart w:id="5" w:name="_Ref7725841"/>
            <w:r w:rsidR="002C4E0D" w:rsidRPr="006F7037">
              <w:rPr>
                <w:rStyle w:val="FootnoteReference"/>
                <w:rFonts w:ascii="Arial Narrow" w:hAnsi="Arial Narrow"/>
                <w:b/>
                <w:color w:val="FFFFFF" w:themeColor="background1"/>
                <w:sz w:val="22"/>
              </w:rPr>
              <w:footnoteReference w:id="14"/>
            </w:r>
            <w:bookmarkEnd w:id="5"/>
            <w:r w:rsidR="00C04DA3"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D96F39" w:rsidRPr="00957FAA" w14:paraId="63420BFD" w14:textId="77777777" w:rsidTr="001D5D31">
        <w:trPr>
          <w:jc w:val="center"/>
        </w:trPr>
        <w:tc>
          <w:tcPr>
            <w:tcW w:w="9072" w:type="dxa"/>
            <w:gridSpan w:val="3"/>
            <w:shd w:val="clear" w:color="auto" w:fill="B8CCE4" w:themeFill="accent1" w:themeFillTint="66"/>
            <w:vAlign w:val="center"/>
          </w:tcPr>
          <w:p w14:paraId="5B6C428D" w14:textId="10731F38" w:rsidR="00D96F39" w:rsidRPr="001D5D31" w:rsidRDefault="00D96F39" w:rsidP="001D5D31">
            <w:pPr>
              <w:spacing w:before="80" w:after="80"/>
              <w:rPr>
                <w:rFonts w:ascii="Arial Narrow" w:hAnsi="Arial Narrow"/>
                <w:b/>
                <w:color w:val="FFFFFF" w:themeColor="background1"/>
                <w:sz w:val="22"/>
                <w:szCs w:val="22"/>
              </w:rPr>
            </w:pPr>
            <w:r w:rsidRPr="001D5D31">
              <w:rPr>
                <w:rFonts w:ascii="Arial Narrow" w:eastAsiaTheme="minorEastAsia" w:hAnsi="Arial Narrow" w:cstheme="minorBidi"/>
              </w:rPr>
              <w:t>Skupina 518 –</w:t>
            </w:r>
            <w:r w:rsidRPr="001D5D31">
              <w:rPr>
                <w:rFonts w:ascii="Arial Narrow" w:eastAsiaTheme="minorEastAsia" w:hAnsi="Arial Narrow" w:cstheme="minorBidi"/>
                <w:sz w:val="22"/>
              </w:rPr>
              <w:t xml:space="preserve"> </w:t>
            </w:r>
            <w:r w:rsidRPr="001D5D31">
              <w:rPr>
                <w:rFonts w:ascii="Arial Narrow" w:eastAsiaTheme="minorEastAsia" w:hAnsi="Arial Narrow" w:cstheme="minorBidi"/>
                <w:b/>
                <w:sz w:val="22"/>
              </w:rPr>
              <w:t>Ostatné služby</w:t>
            </w:r>
          </w:p>
        </w:tc>
      </w:tr>
      <w:tr w:rsidR="004D04EB" w:rsidRPr="00957FAA" w14:paraId="15978C2D" w14:textId="77777777" w:rsidTr="006F7037">
        <w:trPr>
          <w:jc w:val="center"/>
        </w:trPr>
        <w:tc>
          <w:tcPr>
            <w:tcW w:w="9072" w:type="dxa"/>
            <w:gridSpan w:val="3"/>
            <w:shd w:val="clear" w:color="auto" w:fill="BFBFBF" w:themeFill="background1" w:themeFillShade="BF"/>
            <w:vAlign w:val="center"/>
          </w:tcPr>
          <w:p w14:paraId="53A254AE" w14:textId="71E96293" w:rsidR="004D04EB" w:rsidRPr="006F7037" w:rsidRDefault="004D04EB" w:rsidP="001D5D31">
            <w:pPr>
              <w:spacing w:before="80" w:after="80"/>
              <w:rPr>
                <w:rFonts w:ascii="Arial Narrow" w:hAnsi="Arial Narrow"/>
                <w:b/>
              </w:rPr>
            </w:pPr>
            <w:r w:rsidRPr="006F7037">
              <w:rPr>
                <w:rFonts w:ascii="Arial Narrow" w:hAnsi="Arial Narrow"/>
                <w:b/>
              </w:rPr>
              <w:t>Budovy</w:t>
            </w:r>
          </w:p>
        </w:tc>
      </w:tr>
      <w:tr w:rsidR="000E19E3" w:rsidRPr="00957FAA" w14:paraId="2B79FB1F" w14:textId="77777777" w:rsidTr="001D5D31">
        <w:trPr>
          <w:jc w:val="center"/>
        </w:trPr>
        <w:tc>
          <w:tcPr>
            <w:tcW w:w="3369" w:type="dxa"/>
            <w:shd w:val="clear" w:color="auto" w:fill="DBE5F1" w:themeFill="accent1" w:themeFillTint="33"/>
            <w:vAlign w:val="center"/>
          </w:tcPr>
          <w:p w14:paraId="6592CF80" w14:textId="2F24163E" w:rsidR="000E19E3" w:rsidRPr="001D5D31" w:rsidRDefault="00D96F39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D5D31">
              <w:rPr>
                <w:rFonts w:ascii="Arial Narrow" w:hAnsi="Arial Narrow"/>
                <w:b/>
                <w:sz w:val="22"/>
              </w:rPr>
              <w:t>C</w:t>
            </w:r>
            <w:r w:rsidR="000E19E3" w:rsidRPr="001D5D31">
              <w:rPr>
                <w:rFonts w:ascii="Arial Narrow" w:hAnsi="Arial Narrow"/>
                <w:b/>
                <w:sz w:val="22"/>
              </w:rPr>
              <w:t>elková podlahová ploc</w:t>
            </w:r>
            <w:r w:rsidR="000E19E3" w:rsidRPr="00A367FB">
              <w:rPr>
                <w:rFonts w:ascii="Arial Narrow" w:hAnsi="Arial Narrow"/>
                <w:b/>
                <w:sz w:val="22"/>
              </w:rPr>
              <w:t>ha</w:t>
            </w:r>
            <w:r w:rsidR="001E78C2" w:rsidRPr="00A367FB">
              <w:rPr>
                <w:rStyle w:val="FootnoteReference"/>
                <w:rFonts w:ascii="Arial Narrow" w:hAnsi="Arial Narrow"/>
                <w:b/>
                <w:sz w:val="22"/>
              </w:rPr>
              <w:footnoteReference w:id="15"/>
            </w:r>
            <w:r w:rsidR="000E19E3" w:rsidRPr="00A367FB">
              <w:rPr>
                <w:rFonts w:ascii="Arial Narrow" w:hAnsi="Arial Narrow"/>
                <w:b/>
                <w:sz w:val="22"/>
              </w:rPr>
              <w:t xml:space="preserve"> </w:t>
            </w:r>
            <w:r w:rsidR="00112808" w:rsidRPr="00A367FB">
              <w:rPr>
                <w:rFonts w:ascii="Arial Narrow" w:hAnsi="Arial Narrow"/>
                <w:b/>
                <w:sz w:val="22"/>
              </w:rPr>
              <w:t xml:space="preserve">jednej </w:t>
            </w:r>
            <w:r w:rsidR="000E19E3" w:rsidRPr="00A367FB">
              <w:rPr>
                <w:rFonts w:ascii="Arial Narrow" w:hAnsi="Arial Narrow"/>
                <w:b/>
                <w:sz w:val="22"/>
              </w:rPr>
              <w:t xml:space="preserve">budovy </w:t>
            </w:r>
            <w:r w:rsidR="000E19E3" w:rsidRPr="00A367FB">
              <w:rPr>
                <w:rFonts w:ascii="Arial Narrow" w:hAnsi="Arial Narrow"/>
                <w:sz w:val="22"/>
              </w:rPr>
              <w:t xml:space="preserve">do </w:t>
            </w:r>
            <w:r w:rsidR="000944F5" w:rsidRPr="00A367FB">
              <w:rPr>
                <w:rFonts w:ascii="Arial Narrow" w:hAnsi="Arial Narrow"/>
                <w:sz w:val="22"/>
              </w:rPr>
              <w:t>(</w:t>
            </w:r>
            <w:r w:rsidR="000E19E3" w:rsidRPr="00A367FB">
              <w:rPr>
                <w:rFonts w:ascii="Arial Narrow" w:hAnsi="Arial Narrow"/>
                <w:sz w:val="22"/>
              </w:rPr>
              <w:t>m</w:t>
            </w:r>
            <w:r w:rsidR="000E19E3" w:rsidRPr="00A367FB">
              <w:rPr>
                <w:rFonts w:ascii="Arial Narrow" w:hAnsi="Arial Narrow"/>
                <w:sz w:val="22"/>
                <w:vertAlign w:val="superscript"/>
              </w:rPr>
              <w:t>2</w:t>
            </w:r>
            <w:r w:rsidR="000944F5" w:rsidRPr="00A367FB">
              <w:rPr>
                <w:rFonts w:ascii="Arial Narrow" w:hAnsi="Arial Narrow"/>
                <w:sz w:val="22"/>
              </w:rPr>
              <w:t>)</w:t>
            </w:r>
            <w:r w:rsidR="00FD52CB" w:rsidRPr="00A367FB">
              <w:rPr>
                <w:rStyle w:val="FootnoteReference"/>
                <w:rFonts w:ascii="Arial Narrow" w:hAnsi="Arial Narrow"/>
                <w:sz w:val="22"/>
              </w:rPr>
              <w:footnoteReference w:id="16"/>
            </w:r>
          </w:p>
        </w:tc>
        <w:tc>
          <w:tcPr>
            <w:tcW w:w="5703" w:type="dxa"/>
            <w:gridSpan w:val="2"/>
            <w:shd w:val="clear" w:color="auto" w:fill="DBE5F1" w:themeFill="accent1" w:themeFillTint="33"/>
            <w:vAlign w:val="center"/>
          </w:tcPr>
          <w:p w14:paraId="4CB9369F" w14:textId="4C1F74A3" w:rsidR="000E19E3" w:rsidRPr="001D5D31" w:rsidRDefault="00D96F39" w:rsidP="0094051B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D5D31">
              <w:rPr>
                <w:rFonts w:ascii="Arial Narrow" w:hAnsi="Arial Narrow"/>
                <w:b/>
                <w:sz w:val="22"/>
              </w:rPr>
              <w:t>F</w:t>
            </w:r>
            <w:r w:rsidR="000E19E3" w:rsidRPr="001D5D31">
              <w:rPr>
                <w:rFonts w:ascii="Arial Narrow" w:hAnsi="Arial Narrow"/>
                <w:b/>
                <w:sz w:val="22"/>
              </w:rPr>
              <w:t xml:space="preserve">inančný limit na </w:t>
            </w:r>
            <w:r w:rsidR="00511D9A">
              <w:rPr>
                <w:rFonts w:ascii="Arial Narrow" w:hAnsi="Arial Narrow"/>
                <w:b/>
                <w:sz w:val="22"/>
              </w:rPr>
              <w:t xml:space="preserve">obstaranie </w:t>
            </w:r>
            <w:r w:rsidR="000E19E3" w:rsidRPr="001D5D31">
              <w:rPr>
                <w:rFonts w:ascii="Arial Narrow" w:hAnsi="Arial Narrow"/>
                <w:b/>
                <w:sz w:val="22"/>
              </w:rPr>
              <w:t>energetick</w:t>
            </w:r>
            <w:r w:rsidR="00511D9A">
              <w:rPr>
                <w:rFonts w:ascii="Arial Narrow" w:hAnsi="Arial Narrow"/>
                <w:b/>
                <w:sz w:val="22"/>
              </w:rPr>
              <w:t>ého</w:t>
            </w:r>
            <w:r w:rsidR="000E19E3" w:rsidRPr="001D5D31">
              <w:rPr>
                <w:rFonts w:ascii="Arial Narrow" w:hAnsi="Arial Narrow"/>
                <w:b/>
                <w:sz w:val="22"/>
              </w:rPr>
              <w:t xml:space="preserve"> audit</w:t>
            </w:r>
            <w:r w:rsidR="00511D9A">
              <w:rPr>
                <w:rFonts w:ascii="Arial Narrow" w:hAnsi="Arial Narrow"/>
                <w:b/>
                <w:sz w:val="22"/>
              </w:rPr>
              <w:t>u</w:t>
            </w:r>
            <w:r w:rsidR="000E19E3" w:rsidRPr="001D5D31">
              <w:rPr>
                <w:rFonts w:ascii="Arial Narrow" w:hAnsi="Arial Narrow"/>
                <w:b/>
                <w:sz w:val="22"/>
              </w:rPr>
              <w:t xml:space="preserve"> </w:t>
            </w:r>
            <w:r w:rsidR="00112808">
              <w:rPr>
                <w:rFonts w:ascii="Arial Narrow" w:hAnsi="Arial Narrow"/>
                <w:b/>
                <w:sz w:val="22"/>
              </w:rPr>
              <w:t xml:space="preserve">               </w:t>
            </w:r>
            <w:r w:rsidR="00112808" w:rsidRPr="006F7037">
              <w:rPr>
                <w:rFonts w:ascii="Arial Narrow" w:hAnsi="Arial Narrow"/>
                <w:sz w:val="22"/>
              </w:rPr>
              <w:t>(EUR bez DPH)</w:t>
            </w:r>
          </w:p>
        </w:tc>
      </w:tr>
      <w:tr w:rsidR="000E19E3" w:rsidRPr="00957FAA" w14:paraId="236F1A59" w14:textId="77777777" w:rsidTr="001D5D31">
        <w:trPr>
          <w:jc w:val="center"/>
        </w:trPr>
        <w:tc>
          <w:tcPr>
            <w:tcW w:w="3369" w:type="dxa"/>
            <w:vAlign w:val="center"/>
          </w:tcPr>
          <w:p w14:paraId="54F57B5D" w14:textId="344FED01" w:rsidR="000E19E3" w:rsidRPr="00957FAA" w:rsidRDefault="000E19E3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1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688A7B78" w14:textId="04073B49" w:rsidR="000E19E3" w:rsidRPr="00957FAA" w:rsidRDefault="001E78C2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2 5</w:t>
            </w:r>
            <w:r w:rsidR="000E19E3" w:rsidRPr="00957FAA">
              <w:rPr>
                <w:rFonts w:ascii="Arial Narrow" w:hAnsi="Arial Narrow"/>
                <w:sz w:val="22"/>
              </w:rPr>
              <w:t>00</w:t>
            </w:r>
            <w:r w:rsidR="00C04DB4" w:rsidRPr="00957FAA">
              <w:rPr>
                <w:rFonts w:ascii="Arial Narrow" w:hAnsi="Arial Narrow"/>
                <w:sz w:val="22"/>
              </w:rPr>
              <w:t>,-</w:t>
            </w:r>
          </w:p>
        </w:tc>
      </w:tr>
      <w:tr w:rsidR="000E19E3" w:rsidRPr="00957FAA" w14:paraId="5392359C" w14:textId="77777777" w:rsidTr="001D5D31">
        <w:trPr>
          <w:jc w:val="center"/>
        </w:trPr>
        <w:tc>
          <w:tcPr>
            <w:tcW w:w="3369" w:type="dxa"/>
            <w:vAlign w:val="center"/>
          </w:tcPr>
          <w:p w14:paraId="78527E6D" w14:textId="7944008C" w:rsidR="000E19E3" w:rsidRPr="00957FAA" w:rsidRDefault="000E19E3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2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0FC92159" w14:textId="247A1073" w:rsidR="000E19E3" w:rsidRPr="00957FAA" w:rsidRDefault="001E78C2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4 0</w:t>
            </w:r>
            <w:r w:rsidR="000E19E3" w:rsidRPr="00957FAA">
              <w:rPr>
                <w:rFonts w:ascii="Arial Narrow" w:hAnsi="Arial Narrow"/>
                <w:sz w:val="22"/>
              </w:rPr>
              <w:t>00</w:t>
            </w:r>
            <w:r w:rsidR="00C04DB4" w:rsidRPr="00957FAA">
              <w:rPr>
                <w:rFonts w:ascii="Arial Narrow" w:hAnsi="Arial Narrow"/>
                <w:sz w:val="22"/>
              </w:rPr>
              <w:t>,-</w:t>
            </w:r>
          </w:p>
        </w:tc>
      </w:tr>
      <w:tr w:rsidR="000E19E3" w:rsidRPr="00957FAA" w14:paraId="16C0E257" w14:textId="77777777" w:rsidTr="001D5D31">
        <w:trPr>
          <w:jc w:val="center"/>
        </w:trPr>
        <w:tc>
          <w:tcPr>
            <w:tcW w:w="3369" w:type="dxa"/>
            <w:vAlign w:val="center"/>
          </w:tcPr>
          <w:p w14:paraId="28EA52B0" w14:textId="40D5FC1C" w:rsidR="000E19E3" w:rsidRPr="00957FAA" w:rsidRDefault="000E19E3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lastRenderedPageBreak/>
              <w:t>5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4072FF82" w14:textId="79D5D6B4" w:rsidR="000E19E3" w:rsidRPr="00957FAA" w:rsidRDefault="000E19E3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6</w:t>
            </w:r>
            <w:r w:rsidR="001E78C2">
              <w:rPr>
                <w:rFonts w:ascii="Arial Narrow" w:hAnsi="Arial Narrow"/>
                <w:sz w:val="22"/>
              </w:rPr>
              <w:t xml:space="preserve"> 6</w:t>
            </w:r>
            <w:r w:rsidRPr="00957FAA">
              <w:rPr>
                <w:rFonts w:ascii="Arial Narrow" w:hAnsi="Arial Narrow"/>
                <w:sz w:val="22"/>
              </w:rPr>
              <w:t>00</w:t>
            </w:r>
            <w:r w:rsidR="00C04DB4" w:rsidRPr="00957FAA">
              <w:rPr>
                <w:rFonts w:ascii="Arial Narrow" w:hAnsi="Arial Narrow"/>
                <w:sz w:val="22"/>
              </w:rPr>
              <w:t>,-</w:t>
            </w:r>
          </w:p>
        </w:tc>
      </w:tr>
      <w:tr w:rsidR="000E19E3" w:rsidRPr="00957FAA" w14:paraId="0F4F8122" w14:textId="77777777" w:rsidTr="001D5D31">
        <w:trPr>
          <w:jc w:val="center"/>
        </w:trPr>
        <w:tc>
          <w:tcPr>
            <w:tcW w:w="3369" w:type="dxa"/>
            <w:vAlign w:val="center"/>
          </w:tcPr>
          <w:p w14:paraId="00B7DB5B" w14:textId="1B9AA9CF" w:rsidR="000E19E3" w:rsidRPr="00957FAA" w:rsidRDefault="000E19E3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1</w:t>
            </w:r>
            <w:r w:rsidR="001E78C2">
              <w:rPr>
                <w:rFonts w:ascii="Arial Narrow" w:hAnsi="Arial Narrow"/>
                <w:sz w:val="22"/>
              </w:rPr>
              <w:t xml:space="preserve">0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2866EAEE" w14:textId="17712BC4" w:rsidR="000E19E3" w:rsidRPr="00957FAA" w:rsidRDefault="000E19E3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8</w:t>
            </w:r>
            <w:r w:rsidR="001E78C2">
              <w:rPr>
                <w:rFonts w:ascii="Arial Narrow" w:hAnsi="Arial Narrow"/>
                <w:sz w:val="22"/>
              </w:rPr>
              <w:t xml:space="preserve"> 6</w:t>
            </w:r>
            <w:r w:rsidRPr="00957FAA">
              <w:rPr>
                <w:rFonts w:ascii="Arial Narrow" w:hAnsi="Arial Narrow"/>
                <w:sz w:val="22"/>
              </w:rPr>
              <w:t>00</w:t>
            </w:r>
            <w:r w:rsidR="00C04DB4" w:rsidRPr="00957FAA">
              <w:rPr>
                <w:rFonts w:ascii="Arial Narrow" w:hAnsi="Arial Narrow"/>
                <w:sz w:val="22"/>
              </w:rPr>
              <w:t>,-</w:t>
            </w:r>
          </w:p>
        </w:tc>
      </w:tr>
      <w:tr w:rsidR="000E19E3" w:rsidRPr="00957FAA" w14:paraId="4CC4E35E" w14:textId="77777777" w:rsidTr="001D5D31">
        <w:trPr>
          <w:jc w:val="center"/>
        </w:trPr>
        <w:tc>
          <w:tcPr>
            <w:tcW w:w="3369" w:type="dxa"/>
            <w:vAlign w:val="center"/>
          </w:tcPr>
          <w:p w14:paraId="7819BE11" w14:textId="6BA8AF34" w:rsidR="000E19E3" w:rsidRPr="00957FAA" w:rsidRDefault="000E19E3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nad 1</w:t>
            </w:r>
            <w:r w:rsidR="001E78C2">
              <w:rPr>
                <w:rFonts w:ascii="Arial Narrow" w:hAnsi="Arial Narrow"/>
                <w:sz w:val="22"/>
              </w:rPr>
              <w:t>0</w:t>
            </w:r>
            <w:r w:rsidRPr="00957FAA">
              <w:rPr>
                <w:rFonts w:ascii="Arial Narrow" w:hAnsi="Arial Narrow"/>
                <w:sz w:val="22"/>
              </w:rPr>
              <w:t xml:space="preserve"> 000</w:t>
            </w:r>
          </w:p>
        </w:tc>
        <w:tc>
          <w:tcPr>
            <w:tcW w:w="5703" w:type="dxa"/>
            <w:gridSpan w:val="2"/>
            <w:vAlign w:val="center"/>
          </w:tcPr>
          <w:p w14:paraId="0E9D8A07" w14:textId="41565627" w:rsidR="000E19E3" w:rsidRPr="00957FAA" w:rsidRDefault="001E78C2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 xml:space="preserve">9 </w:t>
            </w:r>
            <w:r w:rsidR="000E19E3" w:rsidRPr="00957FAA">
              <w:rPr>
                <w:rFonts w:ascii="Arial Narrow" w:hAnsi="Arial Narrow"/>
                <w:sz w:val="22"/>
              </w:rPr>
              <w:t>000</w:t>
            </w:r>
            <w:r w:rsidR="00C04DB4" w:rsidRPr="00957FAA">
              <w:rPr>
                <w:rFonts w:ascii="Arial Narrow" w:hAnsi="Arial Narrow"/>
                <w:sz w:val="22"/>
              </w:rPr>
              <w:t>,-</w:t>
            </w:r>
          </w:p>
        </w:tc>
      </w:tr>
      <w:tr w:rsidR="004D04EB" w:rsidRPr="00957FAA" w14:paraId="79DCAAB4" w14:textId="77777777" w:rsidTr="006F7037">
        <w:trPr>
          <w:jc w:val="center"/>
        </w:trPr>
        <w:tc>
          <w:tcPr>
            <w:tcW w:w="9072" w:type="dxa"/>
            <w:gridSpan w:val="3"/>
            <w:shd w:val="clear" w:color="auto" w:fill="BFBFBF" w:themeFill="background1" w:themeFillShade="BF"/>
            <w:vAlign w:val="center"/>
          </w:tcPr>
          <w:p w14:paraId="044C3011" w14:textId="53BC955A" w:rsidR="004D04EB" w:rsidRPr="006F7037" w:rsidRDefault="00B31F5C" w:rsidP="006F7037">
            <w:pPr>
              <w:pStyle w:val="ListParagraph"/>
              <w:spacing w:before="80" w:after="80"/>
              <w:ind w:left="0"/>
              <w:contextualSpacing w:val="0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 xml:space="preserve">Iné </w:t>
            </w:r>
            <w:r w:rsidR="004D04EB" w:rsidRPr="006F7037">
              <w:rPr>
                <w:rFonts w:ascii="Arial Narrow" w:hAnsi="Arial Narrow"/>
                <w:b/>
                <w:sz w:val="22"/>
              </w:rPr>
              <w:t>zariadenia</w:t>
            </w:r>
            <w:r>
              <w:rPr>
                <w:rFonts w:ascii="Arial Narrow" w:hAnsi="Arial Narrow"/>
                <w:b/>
                <w:sz w:val="22"/>
              </w:rPr>
              <w:t>, ktoré spotreb</w:t>
            </w:r>
            <w:r w:rsidR="009D2563">
              <w:rPr>
                <w:rFonts w:ascii="Arial Narrow" w:hAnsi="Arial Narrow"/>
                <w:b/>
                <w:sz w:val="22"/>
              </w:rPr>
              <w:t>ú</w:t>
            </w:r>
            <w:r>
              <w:rPr>
                <w:rFonts w:ascii="Arial Narrow" w:hAnsi="Arial Narrow"/>
                <w:b/>
                <w:sz w:val="22"/>
              </w:rPr>
              <w:t xml:space="preserve">vajú </w:t>
            </w:r>
            <w:r w:rsidRPr="00A91191">
              <w:rPr>
                <w:rFonts w:ascii="Arial Narrow" w:hAnsi="Arial Narrow"/>
                <w:b/>
                <w:sz w:val="22"/>
              </w:rPr>
              <w:t>energiu</w:t>
            </w:r>
            <w:bookmarkStart w:id="6" w:name="_Ref7786005"/>
            <w:r w:rsidRPr="00A91191">
              <w:rPr>
                <w:rStyle w:val="FootnoteReference"/>
                <w:rFonts w:ascii="Arial Narrow" w:hAnsi="Arial Narrow"/>
                <w:b/>
                <w:sz w:val="22"/>
              </w:rPr>
              <w:footnoteReference w:id="17"/>
            </w:r>
            <w:bookmarkEnd w:id="6"/>
          </w:p>
        </w:tc>
      </w:tr>
      <w:tr w:rsidR="00AE0EBB" w:rsidRPr="00957FAA" w14:paraId="5FCDF6C9" w14:textId="77777777" w:rsidTr="008971CC">
        <w:trPr>
          <w:jc w:val="center"/>
        </w:trPr>
        <w:tc>
          <w:tcPr>
            <w:tcW w:w="9072" w:type="dxa"/>
            <w:gridSpan w:val="3"/>
            <w:vAlign w:val="center"/>
          </w:tcPr>
          <w:p w14:paraId="231460B0" w14:textId="3A5C4A27" w:rsidR="00AE0EBB" w:rsidRDefault="00AE0EBB" w:rsidP="00A91191">
            <w:pPr>
              <w:pStyle w:val="ListParagraph"/>
              <w:spacing w:before="80" w:after="80"/>
              <w:ind w:left="0" w:right="-103"/>
              <w:contextualSpacing w:val="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Percentuálny limit vo výške</w:t>
            </w:r>
            <w:r w:rsidRPr="00AE0EBB">
              <w:rPr>
                <w:rFonts w:ascii="Arial Narrow" w:hAnsi="Arial Narrow"/>
                <w:sz w:val="22"/>
              </w:rPr>
              <w:t xml:space="preserve"> max. 10% z nákladov na energiu </w:t>
            </w:r>
            <w:r w:rsidRPr="00A91191">
              <w:rPr>
                <w:rFonts w:ascii="Arial Narrow" w:hAnsi="Arial Narrow"/>
                <w:sz w:val="22"/>
              </w:rPr>
              <w:t>za kalendárny rok</w:t>
            </w:r>
            <w:bookmarkStart w:id="7" w:name="_Ref7725762"/>
            <w:r w:rsidR="00B31F5C" w:rsidRPr="00A91191">
              <w:rPr>
                <w:rStyle w:val="FootnoteReference"/>
                <w:rFonts w:ascii="Arial Narrow" w:hAnsi="Arial Narrow"/>
                <w:sz w:val="22"/>
              </w:rPr>
              <w:footnoteReference w:id="18"/>
            </w:r>
            <w:bookmarkEnd w:id="7"/>
            <w:r w:rsidRPr="00AE0EBB">
              <w:rPr>
                <w:rFonts w:ascii="Arial Narrow" w:hAnsi="Arial Narrow"/>
                <w:sz w:val="22"/>
              </w:rPr>
              <w:t xml:space="preserve"> pred podaním žiadosti </w:t>
            </w:r>
            <w:r w:rsidR="009D2563">
              <w:rPr>
                <w:rFonts w:ascii="Arial Narrow" w:hAnsi="Arial Narrow"/>
                <w:sz w:val="22"/>
              </w:rPr>
              <w:t>o</w:t>
            </w:r>
            <w:r>
              <w:rPr>
                <w:rFonts w:ascii="Arial Narrow" w:hAnsi="Arial Narrow"/>
                <w:sz w:val="22"/>
              </w:rPr>
              <w:t> </w:t>
            </w:r>
            <w:r w:rsidRPr="00AE0EBB">
              <w:rPr>
                <w:rFonts w:ascii="Arial Narrow" w:hAnsi="Arial Narrow"/>
                <w:sz w:val="22"/>
              </w:rPr>
              <w:t>NFP</w:t>
            </w:r>
            <w:r>
              <w:rPr>
                <w:rFonts w:ascii="Arial Narrow" w:hAnsi="Arial Narrow"/>
                <w:sz w:val="22"/>
              </w:rPr>
              <w:t>.</w:t>
            </w:r>
          </w:p>
        </w:tc>
      </w:tr>
      <w:tr w:rsidR="000944F5" w:rsidRPr="00957FAA" w14:paraId="28111D99" w14:textId="77777777" w:rsidTr="001D5D31">
        <w:trPr>
          <w:trHeight w:val="144"/>
          <w:jc w:val="center"/>
        </w:trPr>
        <w:tc>
          <w:tcPr>
            <w:tcW w:w="9072" w:type="dxa"/>
            <w:gridSpan w:val="3"/>
            <w:shd w:val="clear" w:color="auto" w:fill="B8CCE4" w:themeFill="accent1" w:themeFillTint="66"/>
            <w:vAlign w:val="center"/>
          </w:tcPr>
          <w:p w14:paraId="0E95E8D0" w14:textId="2755D18E" w:rsidR="000944F5" w:rsidRPr="001D5D31" w:rsidRDefault="000944F5">
            <w:pPr>
              <w:spacing w:before="80" w:after="80"/>
              <w:rPr>
                <w:rFonts w:ascii="Arial Narrow" w:hAnsi="Arial Narrow"/>
                <w:sz w:val="22"/>
                <w:szCs w:val="22"/>
              </w:rPr>
            </w:pPr>
            <w:r w:rsidRPr="001D5D31">
              <w:rPr>
                <w:rFonts w:ascii="Arial Narrow" w:eastAsiaTheme="minorEastAsia" w:hAnsi="Arial Narrow" w:cstheme="minorBidi"/>
                <w:sz w:val="22"/>
              </w:rPr>
              <w:t xml:space="preserve">Skupina 521 – </w:t>
            </w:r>
            <w:r w:rsidRPr="001D5D31">
              <w:rPr>
                <w:rFonts w:ascii="Arial Narrow" w:eastAsiaTheme="minorEastAsia" w:hAnsi="Arial Narrow" w:cstheme="minorBidi"/>
                <w:b/>
                <w:sz w:val="22"/>
              </w:rPr>
              <w:t>Mzdové výdavky</w:t>
            </w:r>
            <w:r w:rsidR="00AE0EBB" w:rsidRPr="006F7037">
              <w:rPr>
                <w:rStyle w:val="FootnoteReference"/>
                <w:rFonts w:ascii="Arial Narrow" w:hAnsi="Arial Narrow"/>
                <w:b/>
              </w:rPr>
              <w:footnoteReference w:id="19"/>
            </w:r>
            <w:r w:rsidRPr="000478DC">
              <w:rPr>
                <w:rFonts w:ascii="Arial Narrow" w:eastAsiaTheme="minorEastAsia" w:hAnsi="Arial Narrow" w:cstheme="minorBidi"/>
                <w:b/>
                <w:sz w:val="22"/>
              </w:rPr>
              <w:t xml:space="preserve"> </w:t>
            </w:r>
          </w:p>
        </w:tc>
      </w:tr>
      <w:tr w:rsidR="000944F5" w:rsidRPr="00957FAA" w14:paraId="29172CB7" w14:textId="77777777" w:rsidTr="001D5D31">
        <w:trPr>
          <w:trHeight w:val="144"/>
          <w:jc w:val="center"/>
        </w:trPr>
        <w:tc>
          <w:tcPr>
            <w:tcW w:w="3369" w:type="dxa"/>
            <w:vAlign w:val="center"/>
          </w:tcPr>
          <w:p w14:paraId="77BA736C" w14:textId="77777777" w:rsidR="000944F5" w:rsidRPr="004F5815" w:rsidRDefault="000944F5" w:rsidP="001D5D31">
            <w:pPr>
              <w:spacing w:before="80" w:after="8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F5815">
              <w:rPr>
                <w:rFonts w:ascii="Arial Narrow" w:hAnsi="Arial Narrow" w:cstheme="minorBidi"/>
                <w:b/>
                <w:sz w:val="22"/>
                <w:szCs w:val="22"/>
              </w:rPr>
              <w:t>Pracovná pozícia</w:t>
            </w:r>
          </w:p>
          <w:p w14:paraId="277F2CA9" w14:textId="46EADED6" w:rsidR="000944F5" w:rsidRPr="001D5D31" w:rsidRDefault="000944F5" w:rsidP="001D5D31">
            <w:pPr>
              <w:spacing w:before="80" w:after="8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5D31">
              <w:rPr>
                <w:rFonts w:ascii="Arial Narrow" w:eastAsiaTheme="minorEastAsia" w:hAnsi="Arial Narrow" w:cstheme="minorBidi"/>
                <w:sz w:val="22"/>
              </w:rPr>
              <w:t>(názov výdavku)</w:t>
            </w:r>
          </w:p>
        </w:tc>
        <w:tc>
          <w:tcPr>
            <w:tcW w:w="3152" w:type="dxa"/>
            <w:vAlign w:val="center"/>
          </w:tcPr>
          <w:p w14:paraId="54E10A83" w14:textId="48FD7666" w:rsidR="000944F5" w:rsidRPr="00957FAA" w:rsidRDefault="000944F5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</w:rPr>
            </w:pP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Finančný limit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04DA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pre hrubú </w:t>
            </w: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mzdu </w:t>
            </w:r>
            <w:r w:rsidRPr="000E6BCF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(EUR/mesiac) max.</w:t>
            </w:r>
          </w:p>
        </w:tc>
        <w:tc>
          <w:tcPr>
            <w:tcW w:w="2551" w:type="dxa"/>
            <w:vAlign w:val="center"/>
          </w:tcPr>
          <w:p w14:paraId="64303968" w14:textId="131C09EF" w:rsidR="000944F5" w:rsidRPr="00957FAA" w:rsidRDefault="000944F5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</w:rPr>
            </w:pP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Finančný limit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pre odmenu</w:t>
            </w:r>
            <w:r w:rsidR="002609FC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/odplatu</w:t>
            </w:r>
            <w:r w:rsidR="002609FC" w:rsidRPr="006F7037">
              <w:rPr>
                <w:rStyle w:val="FootnoteReference"/>
                <w:rFonts w:ascii="Arial Narrow" w:hAnsi="Arial Narrow"/>
                <w:b/>
                <w:bCs/>
                <w:color w:val="000000"/>
                <w:sz w:val="22"/>
              </w:rPr>
              <w:footnoteReference w:id="20"/>
            </w:r>
            <w:r w:rsidRPr="000E6BCF">
              <w:rPr>
                <w:rStyle w:val="FootnoteReference"/>
                <w:rFonts w:ascii="Arial Narrow" w:hAnsi="Arial Narrow"/>
                <w:sz w:val="22"/>
                <w:szCs w:val="22"/>
                <w:vertAlign w:val="baseline"/>
              </w:rPr>
              <w:t xml:space="preserve"> </w:t>
            </w:r>
            <w:r w:rsidRPr="000E6BCF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(EUR/hodina) max.</w:t>
            </w:r>
          </w:p>
        </w:tc>
      </w:tr>
      <w:tr w:rsidR="000944F5" w:rsidRPr="00957FAA" w14:paraId="7E1949D9" w14:textId="77777777" w:rsidTr="001D5D31">
        <w:trPr>
          <w:trHeight w:val="144"/>
          <w:jc w:val="center"/>
        </w:trPr>
        <w:tc>
          <w:tcPr>
            <w:tcW w:w="3369" w:type="dxa"/>
            <w:vAlign w:val="center"/>
          </w:tcPr>
          <w:p w14:paraId="56A7A89A" w14:textId="5C3043BD" w:rsidR="000944F5" w:rsidRPr="000E6BCF" w:rsidRDefault="000944F5">
            <w:pPr>
              <w:pStyle w:val="BodyText"/>
              <w:spacing w:before="80" w:after="80"/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špecialista</w:t>
            </w:r>
            <w:bookmarkStart w:id="8" w:name="_Ref7777788"/>
            <w:r w:rsidR="002609FC" w:rsidRPr="006F7037">
              <w:rPr>
                <w:rStyle w:val="FootnoteReference"/>
                <w:rFonts w:ascii="Arial Narrow" w:hAnsi="Arial Narrow"/>
                <w:b/>
                <w:bCs/>
                <w:color w:val="000000"/>
              </w:rPr>
              <w:footnoteReference w:id="21"/>
            </w:r>
            <w:bookmarkEnd w:id="8"/>
          </w:p>
        </w:tc>
        <w:tc>
          <w:tcPr>
            <w:tcW w:w="3152" w:type="dxa"/>
            <w:vAlign w:val="center"/>
          </w:tcPr>
          <w:p w14:paraId="78FC0DC2" w14:textId="2833DE2D" w:rsidR="000944F5" w:rsidRPr="000E6BCF" w:rsidRDefault="000A27F7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1 7</w:t>
            </w:r>
            <w:r w:rsidR="00FC2D5D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  <w:r w:rsidR="000944F5" w:rsidRPr="000E6BCF">
              <w:rPr>
                <w:rFonts w:ascii="Arial Narrow" w:hAnsi="Arial Narrow" w:cs="Calibri"/>
                <w:color w:val="000000"/>
                <w:sz w:val="22"/>
                <w:szCs w:val="22"/>
              </w:rPr>
              <w:t>,-</w:t>
            </w:r>
          </w:p>
        </w:tc>
        <w:tc>
          <w:tcPr>
            <w:tcW w:w="2551" w:type="dxa"/>
            <w:vAlign w:val="center"/>
          </w:tcPr>
          <w:p w14:paraId="78A8C84E" w14:textId="68DF2D2D" w:rsidR="000944F5" w:rsidRPr="000E6BCF" w:rsidRDefault="000A27F7" w:rsidP="001D5D31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9,</w:t>
            </w:r>
            <w:r w:rsidR="00FC2D5D">
              <w:rPr>
                <w:rFonts w:ascii="Arial Narrow" w:hAnsi="Arial Narrow" w:cs="Calibri"/>
                <w:color w:val="000000"/>
                <w:sz w:val="22"/>
                <w:szCs w:val="22"/>
              </w:rPr>
              <w:t>84</w:t>
            </w:r>
          </w:p>
        </w:tc>
      </w:tr>
    </w:tbl>
    <w:p w14:paraId="4FAAC4E5" w14:textId="77777777" w:rsidR="004F5815" w:rsidRDefault="004F5815" w:rsidP="00510348">
      <w:pPr>
        <w:pStyle w:val="ListParagraph"/>
        <w:spacing w:before="120" w:after="120"/>
        <w:ind w:left="0"/>
        <w:contextualSpacing w:val="0"/>
        <w:jc w:val="both"/>
        <w:rPr>
          <w:rFonts w:ascii="Arial Narrow" w:hAnsi="Arial Narrow"/>
          <w:szCs w:val="24"/>
        </w:rPr>
      </w:pPr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3369"/>
        <w:gridCol w:w="3152"/>
        <w:gridCol w:w="2551"/>
      </w:tblGrid>
      <w:tr w:rsidR="000A27F7" w:rsidRPr="00957FAA" w14:paraId="66D86FB8" w14:textId="77777777" w:rsidTr="00792285">
        <w:trPr>
          <w:trHeight w:val="340"/>
          <w:jc w:val="center"/>
        </w:trPr>
        <w:tc>
          <w:tcPr>
            <w:tcW w:w="9072" w:type="dxa"/>
            <w:gridSpan w:val="3"/>
            <w:shd w:val="clear" w:color="auto" w:fill="244061" w:themeFill="accent1" w:themeFillShade="80"/>
            <w:vAlign w:val="center"/>
          </w:tcPr>
          <w:p w14:paraId="60EC5DD4" w14:textId="0784F351" w:rsidR="000A27F7" w:rsidRPr="00957FAA" w:rsidRDefault="000A27F7" w:rsidP="00AF5776">
            <w:pPr>
              <w:pStyle w:val="ListParagraph"/>
              <w:spacing w:before="80" w:after="80"/>
              <w:ind w:left="0"/>
              <w:contextualSpacing w:val="0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Príprava </w:t>
            </w:r>
            <w:r w:rsidR="001715E7">
              <w:rPr>
                <w:rFonts w:ascii="Arial Narrow" w:hAnsi="Arial Narrow"/>
                <w:b/>
                <w:color w:val="FFFFFF" w:themeColor="background1"/>
                <w:sz w:val="22"/>
                <w:szCs w:val="22"/>
              </w:rPr>
              <w:t>projektu garantovanej energetickej služby</w:t>
            </w:r>
            <w:r w:rsidR="00074305">
              <w:rPr>
                <w:rFonts w:ascii="Arial Narrow" w:hAnsi="Arial Narrow"/>
                <w:b/>
                <w:color w:val="FFFFFF" w:themeColor="background1"/>
                <w:sz w:val="22"/>
                <w:szCs w:val="22"/>
                <w:vertAlign w:val="superscript"/>
              </w:rPr>
              <w:t>1</w:t>
            </w:r>
            <w:r w:rsidR="002406E9">
              <w:rPr>
                <w:rFonts w:ascii="Arial Narrow" w:hAnsi="Arial Narrow"/>
                <w:b/>
                <w:color w:val="FFFFFF" w:themeColor="background1"/>
                <w:sz w:val="22"/>
                <w:szCs w:val="22"/>
                <w:vertAlign w:val="superscript"/>
              </w:rPr>
              <w:t>4</w:t>
            </w:r>
          </w:p>
        </w:tc>
      </w:tr>
      <w:tr w:rsidR="000A27F7" w:rsidRPr="00957FAA" w14:paraId="58B13557" w14:textId="77777777" w:rsidTr="00792285">
        <w:trPr>
          <w:jc w:val="center"/>
        </w:trPr>
        <w:tc>
          <w:tcPr>
            <w:tcW w:w="9072" w:type="dxa"/>
            <w:gridSpan w:val="3"/>
            <w:shd w:val="clear" w:color="auto" w:fill="B8CCE4" w:themeFill="accent1" w:themeFillTint="66"/>
            <w:vAlign w:val="center"/>
          </w:tcPr>
          <w:p w14:paraId="1842E0A7" w14:textId="77777777" w:rsidR="000A27F7" w:rsidRPr="00E8128B" w:rsidRDefault="000A27F7" w:rsidP="00792285">
            <w:pPr>
              <w:spacing w:before="80" w:after="80"/>
              <w:rPr>
                <w:rFonts w:ascii="Arial Narrow" w:hAnsi="Arial Narrow"/>
                <w:b/>
                <w:color w:val="FFFFFF" w:themeColor="background1"/>
                <w:sz w:val="22"/>
                <w:szCs w:val="22"/>
              </w:rPr>
            </w:pPr>
            <w:r w:rsidRPr="00E8128B">
              <w:rPr>
                <w:rFonts w:ascii="Arial Narrow" w:eastAsiaTheme="minorEastAsia" w:hAnsi="Arial Narrow" w:cstheme="minorBidi"/>
                <w:sz w:val="22"/>
                <w:szCs w:val="22"/>
              </w:rPr>
              <w:t xml:space="preserve">Skupina 518 – </w:t>
            </w:r>
            <w:r w:rsidRPr="00E8128B">
              <w:rPr>
                <w:rFonts w:ascii="Arial Narrow" w:eastAsiaTheme="minorEastAsia" w:hAnsi="Arial Narrow" w:cstheme="minorBidi"/>
                <w:b/>
                <w:sz w:val="22"/>
                <w:szCs w:val="22"/>
              </w:rPr>
              <w:t>Ostatné služby</w:t>
            </w:r>
          </w:p>
        </w:tc>
      </w:tr>
      <w:tr w:rsidR="000A27F7" w:rsidRPr="00957FAA" w14:paraId="63C45FED" w14:textId="77777777" w:rsidTr="00792285">
        <w:trPr>
          <w:jc w:val="center"/>
        </w:trPr>
        <w:tc>
          <w:tcPr>
            <w:tcW w:w="3369" w:type="dxa"/>
            <w:shd w:val="clear" w:color="auto" w:fill="DBE5F1" w:themeFill="accent1" w:themeFillTint="33"/>
            <w:vAlign w:val="center"/>
          </w:tcPr>
          <w:p w14:paraId="2158402C" w14:textId="12770E9F" w:rsidR="000A27F7" w:rsidRPr="0094051B" w:rsidRDefault="000A27F7" w:rsidP="00FE3063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b/>
                <w:sz w:val="22"/>
              </w:rPr>
            </w:pPr>
            <w:r w:rsidRPr="001D5D31">
              <w:rPr>
                <w:rFonts w:ascii="Arial Narrow" w:hAnsi="Arial Narrow"/>
                <w:b/>
                <w:sz w:val="22"/>
              </w:rPr>
              <w:t>Celková podlahová plocha</w:t>
            </w:r>
            <w:r w:rsidR="00074305">
              <w:rPr>
                <w:rFonts w:ascii="Arial Narrow" w:hAnsi="Arial Narrow"/>
                <w:b/>
                <w:sz w:val="22"/>
                <w:vertAlign w:val="superscript"/>
              </w:rPr>
              <w:t>1</w:t>
            </w:r>
            <w:r w:rsidR="002406E9">
              <w:rPr>
                <w:rFonts w:ascii="Arial Narrow" w:hAnsi="Arial Narrow"/>
                <w:b/>
                <w:sz w:val="22"/>
                <w:vertAlign w:val="superscript"/>
              </w:rPr>
              <w:t>5</w:t>
            </w:r>
            <w:r w:rsidRPr="001D5D31">
              <w:rPr>
                <w:rFonts w:ascii="Arial Narrow" w:hAnsi="Arial Narrow"/>
                <w:b/>
                <w:sz w:val="22"/>
              </w:rPr>
              <w:t xml:space="preserve"> </w:t>
            </w:r>
            <w:r w:rsidR="00112808">
              <w:rPr>
                <w:rFonts w:ascii="Arial Narrow" w:hAnsi="Arial Narrow"/>
                <w:b/>
                <w:sz w:val="22"/>
              </w:rPr>
              <w:t>všetkých budov</w:t>
            </w:r>
            <w:r w:rsidR="00B3046F">
              <w:rPr>
                <w:rFonts w:ascii="Arial Narrow" w:hAnsi="Arial Narrow"/>
                <w:b/>
                <w:sz w:val="22"/>
              </w:rPr>
              <w:t>, pre ktoré sa pripravuje projekt GES</w:t>
            </w:r>
            <w:r w:rsidR="00B3046F" w:rsidRPr="00DD2A6B">
              <w:rPr>
                <w:rStyle w:val="FootnoteReference"/>
                <w:rFonts w:ascii="Arial Narrow" w:hAnsi="Arial Narrow"/>
                <w:b/>
                <w:sz w:val="22"/>
              </w:rPr>
              <w:footnoteReference w:id="22"/>
            </w:r>
            <w:r w:rsidR="00DD2A6B">
              <w:rPr>
                <w:rFonts w:ascii="Arial Narrow" w:hAnsi="Arial Narrow"/>
                <w:b/>
                <w:sz w:val="22"/>
              </w:rPr>
              <w:t xml:space="preserve">                                    </w:t>
            </w:r>
            <w:r w:rsidRPr="001D5D31">
              <w:rPr>
                <w:rFonts w:ascii="Arial Narrow" w:hAnsi="Arial Narrow"/>
                <w:sz w:val="22"/>
              </w:rPr>
              <w:t>do (m</w:t>
            </w:r>
            <w:r w:rsidRPr="001D5D31">
              <w:rPr>
                <w:rFonts w:ascii="Arial Narrow" w:hAnsi="Arial Narrow"/>
                <w:sz w:val="22"/>
                <w:vertAlign w:val="superscript"/>
              </w:rPr>
              <w:t>2</w:t>
            </w:r>
            <w:r w:rsidRPr="001D5D31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5703" w:type="dxa"/>
            <w:gridSpan w:val="2"/>
            <w:shd w:val="clear" w:color="auto" w:fill="DBE5F1" w:themeFill="accent1" w:themeFillTint="33"/>
            <w:vAlign w:val="center"/>
          </w:tcPr>
          <w:p w14:paraId="022427B1" w14:textId="358548D9" w:rsidR="00112808" w:rsidRDefault="00112808" w:rsidP="006F7037">
            <w:pPr>
              <w:pStyle w:val="ListParagraph"/>
              <w:spacing w:before="80"/>
              <w:ind w:left="1480" w:hanging="567"/>
              <w:contextualSpacing w:val="0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Spoločný f</w:t>
            </w:r>
            <w:r w:rsidR="000A27F7" w:rsidRPr="001D5D31">
              <w:rPr>
                <w:rFonts w:ascii="Arial Narrow" w:hAnsi="Arial Narrow"/>
                <w:b/>
                <w:sz w:val="22"/>
              </w:rPr>
              <w:t>inančný limit</w:t>
            </w:r>
            <w:r w:rsidR="002C4E0D" w:rsidRPr="009935B4">
              <w:rPr>
                <w:rStyle w:val="FootnoteReference"/>
                <w:rFonts w:ascii="Arial Narrow" w:hAnsi="Arial Narrow"/>
                <w:b/>
                <w:sz w:val="22"/>
              </w:rPr>
              <w:footnoteReference w:id="23"/>
            </w:r>
            <w:r w:rsidR="000A27F7" w:rsidRPr="009935B4">
              <w:rPr>
                <w:rFonts w:ascii="Arial Narrow" w:hAnsi="Arial Narrow"/>
                <w:b/>
                <w:sz w:val="22"/>
              </w:rPr>
              <w:t xml:space="preserve"> </w:t>
            </w:r>
            <w:r w:rsidR="000A27F7" w:rsidRPr="001D5D31">
              <w:rPr>
                <w:rFonts w:ascii="Arial Narrow" w:hAnsi="Arial Narrow"/>
                <w:b/>
                <w:sz w:val="22"/>
              </w:rPr>
              <w:t>na</w:t>
            </w:r>
            <w:r>
              <w:rPr>
                <w:rFonts w:ascii="Arial Narrow" w:hAnsi="Arial Narrow"/>
                <w:b/>
                <w:sz w:val="22"/>
              </w:rPr>
              <w:t>:</w:t>
            </w:r>
          </w:p>
          <w:p w14:paraId="1753AA0A" w14:textId="2D8745EC" w:rsidR="00112808" w:rsidRPr="0094051B" w:rsidRDefault="001715E7" w:rsidP="006F7037">
            <w:pPr>
              <w:pStyle w:val="ListParagraph"/>
              <w:numPr>
                <w:ilvl w:val="0"/>
                <w:numId w:val="44"/>
              </w:numPr>
              <w:ind w:left="1480" w:hanging="283"/>
              <w:contextualSpacing w:val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</w:rPr>
              <w:t>technickú podporu</w:t>
            </w:r>
            <w:r w:rsidR="00112808">
              <w:rPr>
                <w:rFonts w:ascii="Arial Narrow" w:hAnsi="Arial Narrow"/>
                <w:b/>
                <w:sz w:val="22"/>
              </w:rPr>
              <w:t>;</w:t>
            </w:r>
          </w:p>
          <w:p w14:paraId="3BAE0C04" w14:textId="77777777" w:rsidR="0094051B" w:rsidRPr="0094051B" w:rsidRDefault="0094051B" w:rsidP="006F7037">
            <w:pPr>
              <w:pStyle w:val="ListParagraph"/>
              <w:numPr>
                <w:ilvl w:val="0"/>
                <w:numId w:val="44"/>
              </w:numPr>
              <w:ind w:left="1480" w:hanging="283"/>
              <w:contextualSpacing w:val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</w:rPr>
              <w:t>právne služby;</w:t>
            </w:r>
          </w:p>
          <w:p w14:paraId="14E97976" w14:textId="39923CF6" w:rsidR="0094051B" w:rsidRPr="0094051B" w:rsidRDefault="0094051B" w:rsidP="006F7037">
            <w:pPr>
              <w:pStyle w:val="ListParagraph"/>
              <w:numPr>
                <w:ilvl w:val="0"/>
                <w:numId w:val="44"/>
              </w:numPr>
              <w:ind w:left="1480" w:hanging="283"/>
              <w:contextualSpacing w:val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</w:rPr>
              <w:t>realizáciu VO na výber poskytovateľa GES.</w:t>
            </w:r>
            <w:r w:rsidR="001715E7">
              <w:rPr>
                <w:rFonts w:ascii="Arial Narrow" w:hAnsi="Arial Narrow"/>
                <w:b/>
                <w:sz w:val="22"/>
              </w:rPr>
              <w:t xml:space="preserve"> </w:t>
            </w:r>
          </w:p>
          <w:p w14:paraId="51A28B3C" w14:textId="1CDEFD04" w:rsidR="000A27F7" w:rsidRPr="006F7037" w:rsidRDefault="000A27F7" w:rsidP="006F7037">
            <w:pPr>
              <w:spacing w:after="80"/>
              <w:ind w:left="1196"/>
              <w:rPr>
                <w:rFonts w:ascii="Arial Narrow" w:hAnsi="Arial Narrow"/>
                <w:b/>
                <w:sz w:val="22"/>
              </w:rPr>
            </w:pPr>
            <w:r w:rsidRPr="006F7037">
              <w:rPr>
                <w:rFonts w:ascii="Arial Narrow" w:eastAsiaTheme="minorEastAsia" w:hAnsi="Arial Narrow" w:cstheme="minorBidi"/>
                <w:sz w:val="22"/>
              </w:rPr>
              <w:t>(EUR bez DPH)</w:t>
            </w:r>
          </w:p>
        </w:tc>
      </w:tr>
      <w:tr w:rsidR="000A27F7" w:rsidRPr="00957FAA" w14:paraId="786C5184" w14:textId="77777777" w:rsidTr="00792285">
        <w:trPr>
          <w:jc w:val="center"/>
        </w:trPr>
        <w:tc>
          <w:tcPr>
            <w:tcW w:w="3369" w:type="dxa"/>
            <w:vAlign w:val="center"/>
          </w:tcPr>
          <w:p w14:paraId="3645D066" w14:textId="4AE0A8D8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1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2F58B033" w14:textId="77C923DC" w:rsidR="000A27F7" w:rsidRPr="00957FAA" w:rsidRDefault="001E78C2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 xml:space="preserve">2 </w:t>
            </w:r>
            <w:r w:rsidR="00F91035">
              <w:rPr>
                <w:rFonts w:ascii="Arial Narrow" w:hAnsi="Arial Narrow"/>
                <w:sz w:val="22"/>
              </w:rPr>
              <w:t>9</w:t>
            </w:r>
            <w:r w:rsidR="000A27F7" w:rsidRPr="00957FAA">
              <w:rPr>
                <w:rFonts w:ascii="Arial Narrow" w:hAnsi="Arial Narrow"/>
                <w:sz w:val="22"/>
              </w:rPr>
              <w:t>00,-</w:t>
            </w:r>
          </w:p>
        </w:tc>
      </w:tr>
      <w:tr w:rsidR="000A27F7" w:rsidRPr="00957FAA" w14:paraId="503D1551" w14:textId="77777777" w:rsidTr="00792285">
        <w:trPr>
          <w:jc w:val="center"/>
        </w:trPr>
        <w:tc>
          <w:tcPr>
            <w:tcW w:w="3369" w:type="dxa"/>
            <w:vAlign w:val="center"/>
          </w:tcPr>
          <w:p w14:paraId="6E802F9C" w14:textId="27BA4DA6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2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46AF5AD9" w14:textId="774F653F" w:rsidR="000A27F7" w:rsidRPr="00957FAA" w:rsidRDefault="001E78C2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 xml:space="preserve">4 </w:t>
            </w:r>
            <w:r w:rsidR="00F91035">
              <w:rPr>
                <w:rFonts w:ascii="Arial Narrow" w:hAnsi="Arial Narrow"/>
                <w:sz w:val="22"/>
              </w:rPr>
              <w:t>35</w:t>
            </w:r>
            <w:r w:rsidR="000A27F7" w:rsidRPr="00957FAA">
              <w:rPr>
                <w:rFonts w:ascii="Arial Narrow" w:hAnsi="Arial Narrow"/>
                <w:sz w:val="22"/>
              </w:rPr>
              <w:t>0,-</w:t>
            </w:r>
          </w:p>
        </w:tc>
      </w:tr>
      <w:tr w:rsidR="000A27F7" w:rsidRPr="00957FAA" w14:paraId="36A45B88" w14:textId="77777777" w:rsidTr="00792285">
        <w:trPr>
          <w:jc w:val="center"/>
        </w:trPr>
        <w:tc>
          <w:tcPr>
            <w:tcW w:w="3369" w:type="dxa"/>
            <w:vAlign w:val="center"/>
          </w:tcPr>
          <w:p w14:paraId="5267A023" w14:textId="3141915A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5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6C774524" w14:textId="6C82E27F" w:rsidR="000A27F7" w:rsidRPr="00957FAA" w:rsidRDefault="00F91035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8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0</w:t>
            </w:r>
            <w:r w:rsidR="000A27F7" w:rsidRPr="00957FAA">
              <w:rPr>
                <w:rFonts w:ascii="Arial Narrow" w:hAnsi="Arial Narrow"/>
                <w:sz w:val="22"/>
              </w:rPr>
              <w:t>00,-</w:t>
            </w:r>
          </w:p>
        </w:tc>
      </w:tr>
      <w:tr w:rsidR="000A27F7" w:rsidRPr="00957FAA" w14:paraId="0444C667" w14:textId="77777777" w:rsidTr="00792285">
        <w:trPr>
          <w:jc w:val="center"/>
        </w:trPr>
        <w:tc>
          <w:tcPr>
            <w:tcW w:w="3369" w:type="dxa"/>
            <w:vAlign w:val="center"/>
          </w:tcPr>
          <w:p w14:paraId="5A584825" w14:textId="27A673AF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1</w:t>
            </w:r>
            <w:r w:rsidR="001E78C2">
              <w:rPr>
                <w:rFonts w:ascii="Arial Narrow" w:hAnsi="Arial Narrow"/>
                <w:sz w:val="22"/>
              </w:rPr>
              <w:t xml:space="preserve">0 </w:t>
            </w:r>
            <w:r w:rsidRPr="00957FAA">
              <w:rPr>
                <w:rFonts w:ascii="Arial Narrow" w:hAnsi="Arial Narrow"/>
                <w:sz w:val="22"/>
              </w:rPr>
              <w:t>000</w:t>
            </w:r>
          </w:p>
        </w:tc>
        <w:tc>
          <w:tcPr>
            <w:tcW w:w="5703" w:type="dxa"/>
            <w:gridSpan w:val="2"/>
            <w:vAlign w:val="center"/>
          </w:tcPr>
          <w:p w14:paraId="07D4A82F" w14:textId="2784A10C" w:rsidR="000A27F7" w:rsidRPr="00957FAA" w:rsidRDefault="00F91035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10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7</w:t>
            </w:r>
            <w:r w:rsidR="000A27F7" w:rsidRPr="00957FAA">
              <w:rPr>
                <w:rFonts w:ascii="Arial Narrow" w:hAnsi="Arial Narrow"/>
                <w:sz w:val="22"/>
              </w:rPr>
              <w:t>00,-</w:t>
            </w:r>
          </w:p>
        </w:tc>
      </w:tr>
      <w:tr w:rsidR="000A27F7" w:rsidRPr="00957FAA" w14:paraId="6241A3F2" w14:textId="77777777" w:rsidTr="00792285">
        <w:trPr>
          <w:jc w:val="center"/>
        </w:trPr>
        <w:tc>
          <w:tcPr>
            <w:tcW w:w="3369" w:type="dxa"/>
            <w:vAlign w:val="center"/>
          </w:tcPr>
          <w:p w14:paraId="5D7C2127" w14:textId="118AC1CD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7FAA">
              <w:rPr>
                <w:rFonts w:ascii="Arial Narrow" w:hAnsi="Arial Narrow"/>
                <w:sz w:val="22"/>
              </w:rPr>
              <w:t>nad 1</w:t>
            </w:r>
            <w:r w:rsidR="001E78C2">
              <w:rPr>
                <w:rFonts w:ascii="Arial Narrow" w:hAnsi="Arial Narrow"/>
                <w:sz w:val="22"/>
              </w:rPr>
              <w:t>0</w:t>
            </w:r>
            <w:r w:rsidRPr="00957FAA">
              <w:rPr>
                <w:rFonts w:ascii="Arial Narrow" w:hAnsi="Arial Narrow"/>
                <w:sz w:val="22"/>
              </w:rPr>
              <w:t xml:space="preserve"> 000</w:t>
            </w:r>
          </w:p>
        </w:tc>
        <w:tc>
          <w:tcPr>
            <w:tcW w:w="5703" w:type="dxa"/>
            <w:gridSpan w:val="2"/>
            <w:vAlign w:val="center"/>
          </w:tcPr>
          <w:p w14:paraId="7E10B6CC" w14:textId="26231A35" w:rsidR="000A27F7" w:rsidRPr="00957FAA" w:rsidRDefault="00F91035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12</w:t>
            </w:r>
            <w:r w:rsidR="001E78C2">
              <w:rPr>
                <w:rFonts w:ascii="Arial Narrow" w:hAnsi="Arial Narrow"/>
                <w:sz w:val="22"/>
              </w:rPr>
              <w:t xml:space="preserve"> </w:t>
            </w:r>
            <w:r w:rsidR="000A27F7" w:rsidRPr="00957FAA">
              <w:rPr>
                <w:rFonts w:ascii="Arial Narrow" w:hAnsi="Arial Narrow"/>
                <w:sz w:val="22"/>
              </w:rPr>
              <w:t>000,-</w:t>
            </w:r>
          </w:p>
        </w:tc>
      </w:tr>
      <w:tr w:rsidR="0094051B" w:rsidRPr="00BE476A" w14:paraId="3CF15F77" w14:textId="77777777" w:rsidTr="005E660E">
        <w:trPr>
          <w:jc w:val="center"/>
        </w:trPr>
        <w:tc>
          <w:tcPr>
            <w:tcW w:w="9072" w:type="dxa"/>
            <w:gridSpan w:val="3"/>
            <w:shd w:val="clear" w:color="auto" w:fill="BFBFBF" w:themeFill="background1" w:themeFillShade="BF"/>
            <w:vAlign w:val="center"/>
          </w:tcPr>
          <w:p w14:paraId="4ADA8A1D" w14:textId="7C7892F8" w:rsidR="0094051B" w:rsidRPr="00BE476A" w:rsidRDefault="00B3046F" w:rsidP="00FE3063">
            <w:pPr>
              <w:pStyle w:val="ListParagraph"/>
              <w:spacing w:before="80" w:after="80"/>
              <w:ind w:left="0"/>
              <w:contextualSpacing w:val="0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 xml:space="preserve">Iné </w:t>
            </w:r>
            <w:r w:rsidRPr="006F7037">
              <w:rPr>
                <w:rFonts w:ascii="Arial Narrow" w:hAnsi="Arial Narrow"/>
                <w:b/>
                <w:sz w:val="22"/>
              </w:rPr>
              <w:t>zariadenia</w:t>
            </w:r>
            <w:r>
              <w:rPr>
                <w:rFonts w:ascii="Arial Narrow" w:hAnsi="Arial Narrow"/>
                <w:b/>
                <w:sz w:val="22"/>
              </w:rPr>
              <w:t>, ktoré spotrebávajú energiu</w:t>
            </w:r>
            <w:r w:rsidR="00074305">
              <w:rPr>
                <w:rFonts w:ascii="Arial Narrow" w:hAnsi="Arial Narrow"/>
                <w:b/>
                <w:sz w:val="22"/>
                <w:vertAlign w:val="superscript"/>
              </w:rPr>
              <w:t>1</w:t>
            </w:r>
            <w:r w:rsidR="002406E9">
              <w:rPr>
                <w:rFonts w:ascii="Arial Narrow" w:hAnsi="Arial Narrow"/>
                <w:b/>
                <w:sz w:val="22"/>
                <w:vertAlign w:val="superscript"/>
              </w:rPr>
              <w:t>7</w:t>
            </w:r>
          </w:p>
        </w:tc>
      </w:tr>
      <w:tr w:rsidR="0094051B" w14:paraId="6EEFE410" w14:textId="77777777" w:rsidTr="00BE476A">
        <w:trPr>
          <w:jc w:val="center"/>
        </w:trPr>
        <w:tc>
          <w:tcPr>
            <w:tcW w:w="9072" w:type="dxa"/>
            <w:gridSpan w:val="3"/>
            <w:vAlign w:val="center"/>
          </w:tcPr>
          <w:p w14:paraId="12E82569" w14:textId="38AB308D" w:rsidR="0094051B" w:rsidRDefault="0094051B">
            <w:pPr>
              <w:pStyle w:val="ListParagraph"/>
              <w:spacing w:before="80" w:after="80"/>
              <w:ind w:left="0" w:right="-103"/>
              <w:contextualSpacing w:val="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Percentuálny limit vo výške</w:t>
            </w:r>
            <w:r w:rsidRPr="00AE0EBB">
              <w:rPr>
                <w:rFonts w:ascii="Arial Narrow" w:hAnsi="Arial Narrow"/>
                <w:sz w:val="22"/>
              </w:rPr>
              <w:t xml:space="preserve"> max. 1</w:t>
            </w:r>
            <w:r w:rsidR="00F91035">
              <w:rPr>
                <w:rFonts w:ascii="Arial Narrow" w:hAnsi="Arial Narrow"/>
                <w:sz w:val="22"/>
              </w:rPr>
              <w:t>2,5</w:t>
            </w:r>
            <w:r w:rsidRPr="00AE0EBB">
              <w:rPr>
                <w:rFonts w:ascii="Arial Narrow" w:hAnsi="Arial Narrow"/>
                <w:sz w:val="22"/>
              </w:rPr>
              <w:t>% z nákladov na energiu za kalendárny rok</w:t>
            </w:r>
            <w:r w:rsidR="00074305">
              <w:rPr>
                <w:rFonts w:ascii="Arial Narrow" w:hAnsi="Arial Narrow"/>
                <w:sz w:val="22"/>
                <w:vertAlign w:val="superscript"/>
              </w:rPr>
              <w:t>1</w:t>
            </w:r>
            <w:r w:rsidR="002406E9">
              <w:rPr>
                <w:rFonts w:ascii="Arial Narrow" w:hAnsi="Arial Narrow"/>
                <w:sz w:val="22"/>
                <w:vertAlign w:val="superscript"/>
              </w:rPr>
              <w:t>8</w:t>
            </w:r>
            <w:r w:rsidRPr="00AE0EBB">
              <w:rPr>
                <w:rFonts w:ascii="Arial Narrow" w:hAnsi="Arial Narrow"/>
                <w:sz w:val="22"/>
              </w:rPr>
              <w:t xml:space="preserve"> pred podaním žiadosti o</w:t>
            </w:r>
            <w:r>
              <w:rPr>
                <w:rFonts w:ascii="Arial Narrow" w:hAnsi="Arial Narrow"/>
                <w:sz w:val="22"/>
              </w:rPr>
              <w:t> </w:t>
            </w:r>
            <w:r w:rsidRPr="00AE0EBB">
              <w:rPr>
                <w:rFonts w:ascii="Arial Narrow" w:hAnsi="Arial Narrow"/>
                <w:sz w:val="22"/>
              </w:rPr>
              <w:t>NFP</w:t>
            </w:r>
            <w:r>
              <w:rPr>
                <w:rFonts w:ascii="Arial Narrow" w:hAnsi="Arial Narrow"/>
                <w:sz w:val="22"/>
              </w:rPr>
              <w:t>.</w:t>
            </w:r>
          </w:p>
        </w:tc>
      </w:tr>
      <w:tr w:rsidR="000A27F7" w:rsidRPr="00957FAA" w14:paraId="02E68B79" w14:textId="77777777" w:rsidTr="00792285">
        <w:trPr>
          <w:trHeight w:val="144"/>
          <w:jc w:val="center"/>
        </w:trPr>
        <w:tc>
          <w:tcPr>
            <w:tcW w:w="9072" w:type="dxa"/>
            <w:gridSpan w:val="3"/>
            <w:shd w:val="clear" w:color="auto" w:fill="B8CCE4" w:themeFill="accent1" w:themeFillTint="66"/>
            <w:vAlign w:val="center"/>
          </w:tcPr>
          <w:p w14:paraId="0B3B743A" w14:textId="585A6769" w:rsidR="000A27F7" w:rsidRPr="001D5D31" w:rsidRDefault="000A27F7" w:rsidP="00FE3063">
            <w:pPr>
              <w:spacing w:before="80" w:after="80"/>
              <w:rPr>
                <w:rFonts w:ascii="Arial Narrow" w:hAnsi="Arial Narrow"/>
                <w:sz w:val="22"/>
                <w:szCs w:val="22"/>
              </w:rPr>
            </w:pPr>
            <w:r w:rsidRPr="001D5D31">
              <w:rPr>
                <w:rFonts w:ascii="Arial Narrow" w:eastAsiaTheme="minorEastAsia" w:hAnsi="Arial Narrow" w:cstheme="minorBidi"/>
                <w:sz w:val="22"/>
              </w:rPr>
              <w:lastRenderedPageBreak/>
              <w:t xml:space="preserve">Skupina 521 – </w:t>
            </w:r>
            <w:r w:rsidRPr="001D5D31">
              <w:rPr>
                <w:rFonts w:ascii="Arial Narrow" w:eastAsiaTheme="minorEastAsia" w:hAnsi="Arial Narrow" w:cstheme="minorBidi"/>
                <w:b/>
                <w:sz w:val="22"/>
              </w:rPr>
              <w:t>Mzdové výdavk</w:t>
            </w:r>
            <w:r w:rsidRPr="00FE3063">
              <w:rPr>
                <w:rFonts w:ascii="Arial Narrow" w:eastAsiaTheme="minorEastAsia" w:hAnsi="Arial Narrow" w:cstheme="minorBidi"/>
                <w:b/>
                <w:sz w:val="22"/>
                <w:szCs w:val="22"/>
              </w:rPr>
              <w:t>y</w:t>
            </w:r>
            <w:r w:rsidR="00FE3063" w:rsidRPr="00FE3063">
              <w:rPr>
                <w:rStyle w:val="FootnoteReference"/>
                <w:rFonts w:ascii="Arial Narrow" w:hAnsi="Arial Narrow"/>
                <w:b/>
                <w:sz w:val="22"/>
                <w:szCs w:val="22"/>
              </w:rPr>
              <w:footnoteReference w:id="24"/>
            </w:r>
          </w:p>
        </w:tc>
      </w:tr>
      <w:tr w:rsidR="000A27F7" w:rsidRPr="00957FAA" w14:paraId="7A3C5C65" w14:textId="77777777" w:rsidTr="00792285">
        <w:trPr>
          <w:trHeight w:val="144"/>
          <w:jc w:val="center"/>
        </w:trPr>
        <w:tc>
          <w:tcPr>
            <w:tcW w:w="3369" w:type="dxa"/>
            <w:vAlign w:val="center"/>
          </w:tcPr>
          <w:p w14:paraId="61814F7C" w14:textId="77777777" w:rsidR="000A27F7" w:rsidRPr="00FE3063" w:rsidRDefault="000A27F7" w:rsidP="00792285">
            <w:pPr>
              <w:spacing w:before="80" w:after="8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3063">
              <w:rPr>
                <w:rFonts w:ascii="Arial Narrow" w:hAnsi="Arial Narrow" w:cstheme="minorBidi"/>
                <w:b/>
                <w:sz w:val="22"/>
                <w:szCs w:val="22"/>
              </w:rPr>
              <w:t>Pracovná pozícia</w:t>
            </w:r>
          </w:p>
          <w:p w14:paraId="38D34089" w14:textId="77777777" w:rsidR="000A27F7" w:rsidRPr="001D5D31" w:rsidRDefault="000A27F7" w:rsidP="00792285">
            <w:pPr>
              <w:spacing w:before="80" w:after="8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5D31">
              <w:rPr>
                <w:rFonts w:ascii="Arial Narrow" w:eastAsiaTheme="minorEastAsia" w:hAnsi="Arial Narrow" w:cstheme="minorBidi"/>
                <w:sz w:val="22"/>
              </w:rPr>
              <w:t>(názov výdavku)</w:t>
            </w:r>
          </w:p>
        </w:tc>
        <w:tc>
          <w:tcPr>
            <w:tcW w:w="3152" w:type="dxa"/>
            <w:vAlign w:val="center"/>
          </w:tcPr>
          <w:p w14:paraId="1B5F953F" w14:textId="77777777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</w:rPr>
            </w:pP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Finančný limit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pre hrubú </w:t>
            </w: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mzdu </w:t>
            </w:r>
            <w:r w:rsidRPr="000E6BCF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(EUR/mesiac) max.</w:t>
            </w:r>
          </w:p>
        </w:tc>
        <w:tc>
          <w:tcPr>
            <w:tcW w:w="2551" w:type="dxa"/>
            <w:vAlign w:val="center"/>
          </w:tcPr>
          <w:p w14:paraId="3CED64AF" w14:textId="1A725FD3" w:rsidR="000A27F7" w:rsidRPr="00957FAA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/>
                <w:sz w:val="22"/>
              </w:rPr>
            </w:pP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Finančný limit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E6BCF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pre odmenu</w:t>
            </w:r>
            <w:r w:rsidR="00D817D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/odplatu</w:t>
            </w:r>
            <w:r w:rsidR="002406E9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vertAlign w:val="superscript"/>
              </w:rPr>
              <w:t>20</w:t>
            </w:r>
            <w:r w:rsidRPr="009935B4">
              <w:rPr>
                <w:rStyle w:val="FootnoteReference"/>
                <w:rFonts w:ascii="Arial Narrow" w:hAnsi="Arial Narrow"/>
                <w:sz w:val="22"/>
                <w:szCs w:val="22"/>
              </w:rPr>
              <w:t xml:space="preserve"> </w:t>
            </w:r>
            <w:r w:rsidRPr="000E6BCF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(EUR/hodina) max.</w:t>
            </w:r>
          </w:p>
        </w:tc>
      </w:tr>
      <w:tr w:rsidR="000A27F7" w:rsidRPr="00957FAA" w14:paraId="6B6E00C1" w14:textId="77777777" w:rsidTr="00792285">
        <w:trPr>
          <w:trHeight w:val="144"/>
          <w:jc w:val="center"/>
        </w:trPr>
        <w:tc>
          <w:tcPr>
            <w:tcW w:w="3369" w:type="dxa"/>
            <w:vAlign w:val="center"/>
          </w:tcPr>
          <w:p w14:paraId="78B19230" w14:textId="30D2E9E2" w:rsidR="000A27F7" w:rsidRPr="00A91191" w:rsidRDefault="00A94ACA" w:rsidP="00A94ACA">
            <w:pPr>
              <w:pStyle w:val="BodyText"/>
              <w:spacing w:before="80" w:after="80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A9119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Š</w:t>
            </w:r>
            <w:r w:rsidR="000A27F7" w:rsidRPr="00A9119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pecialist</w:t>
            </w:r>
            <w:r w:rsidR="000A27F7" w:rsidRPr="00A94ACA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a</w:t>
            </w:r>
            <w:r w:rsidR="002406E9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vertAlign w:val="superscript"/>
              </w:rPr>
              <w:t>21</w:t>
            </w:r>
            <w:r w:rsidR="009D2563" w:rsidRPr="00A94ACA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, </w:t>
            </w:r>
            <w:r w:rsidR="000B43FA" w:rsidRPr="00A91191">
              <w:rPr>
                <w:rStyle w:val="FootnoteReference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25"/>
            </w:r>
          </w:p>
        </w:tc>
        <w:tc>
          <w:tcPr>
            <w:tcW w:w="3152" w:type="dxa"/>
            <w:vAlign w:val="center"/>
          </w:tcPr>
          <w:p w14:paraId="4F42333F" w14:textId="2435E232" w:rsidR="000A27F7" w:rsidRPr="000E6BCF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1 7</w:t>
            </w:r>
            <w:r w:rsidR="00FC2D5D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  <w:r w:rsidRPr="000E6BCF">
              <w:rPr>
                <w:rFonts w:ascii="Arial Narrow" w:hAnsi="Arial Narrow" w:cs="Calibri"/>
                <w:color w:val="000000"/>
                <w:sz w:val="22"/>
                <w:szCs w:val="22"/>
              </w:rPr>
              <w:t>,-</w:t>
            </w:r>
          </w:p>
        </w:tc>
        <w:tc>
          <w:tcPr>
            <w:tcW w:w="2551" w:type="dxa"/>
            <w:vAlign w:val="center"/>
          </w:tcPr>
          <w:p w14:paraId="39B4E2CF" w14:textId="42337021" w:rsidR="000A27F7" w:rsidRPr="000E6BCF" w:rsidRDefault="000A27F7" w:rsidP="00792285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9,</w:t>
            </w:r>
            <w:r w:rsidR="00FC2D5D">
              <w:rPr>
                <w:rFonts w:ascii="Arial Narrow" w:hAnsi="Arial Narrow" w:cs="Calibri"/>
                <w:color w:val="000000"/>
                <w:sz w:val="22"/>
                <w:szCs w:val="22"/>
              </w:rPr>
              <w:t>84</w:t>
            </w:r>
          </w:p>
        </w:tc>
      </w:tr>
    </w:tbl>
    <w:p w14:paraId="5CC65F69" w14:textId="77777777" w:rsidR="000A27F7" w:rsidRDefault="000A27F7" w:rsidP="004F5815">
      <w:pPr>
        <w:pStyle w:val="ListParagraph"/>
        <w:spacing w:after="0"/>
        <w:ind w:left="0"/>
        <w:contextualSpacing w:val="0"/>
        <w:jc w:val="both"/>
        <w:rPr>
          <w:rFonts w:ascii="Arial Narrow" w:hAnsi="Arial Narrow"/>
          <w:szCs w:val="24"/>
        </w:rPr>
      </w:pPr>
    </w:p>
    <w:p w14:paraId="58DD77CB" w14:textId="77777777" w:rsidR="00A91191" w:rsidRDefault="00A91191" w:rsidP="004F5815">
      <w:pPr>
        <w:pStyle w:val="ListParagraph"/>
        <w:spacing w:after="0"/>
        <w:ind w:left="0"/>
        <w:contextualSpacing w:val="0"/>
        <w:jc w:val="both"/>
        <w:rPr>
          <w:rFonts w:ascii="Arial Narrow" w:hAnsi="Arial Narrow"/>
          <w:szCs w:val="24"/>
        </w:rPr>
      </w:pPr>
    </w:p>
    <w:p w14:paraId="4E8B593A" w14:textId="77777777" w:rsidR="00C25338" w:rsidRPr="00957FAA" w:rsidRDefault="00C25338" w:rsidP="00A91191">
      <w:pPr>
        <w:pStyle w:val="BodyText"/>
        <w:spacing w:before="120" w:after="120"/>
        <w:rPr>
          <w:rFonts w:ascii="Arial Narrow" w:hAnsi="Arial Narrow"/>
        </w:rPr>
      </w:pPr>
    </w:p>
    <w:sectPr w:rsidR="00C25338" w:rsidRPr="00957FAA" w:rsidSect="00D81F2D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1ECB9" w14:textId="77777777" w:rsidR="00F74814" w:rsidRDefault="00F74814" w:rsidP="00A04205">
      <w:pPr>
        <w:spacing w:after="0" w:line="240" w:lineRule="auto"/>
      </w:pPr>
      <w:r>
        <w:separator/>
      </w:r>
    </w:p>
  </w:endnote>
  <w:endnote w:type="continuationSeparator" w:id="0">
    <w:p w14:paraId="2998A3EA" w14:textId="77777777" w:rsidR="00F74814" w:rsidRDefault="00F74814" w:rsidP="00A0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  <w:szCs w:val="20"/>
      </w:rPr>
      <w:id w:val="-1934579152"/>
      <w:docPartObj>
        <w:docPartGallery w:val="Page Numbers (Bottom of Page)"/>
        <w:docPartUnique/>
      </w:docPartObj>
    </w:sdtPr>
    <w:sdtEndPr/>
    <w:sdtContent>
      <w:p w14:paraId="7AC6B6FB" w14:textId="6121B9E3" w:rsidR="004313E9" w:rsidRPr="00510348" w:rsidRDefault="004313E9">
        <w:pPr>
          <w:pStyle w:val="Footer"/>
          <w:jc w:val="right"/>
          <w:rPr>
            <w:rFonts w:ascii="Arial Narrow" w:hAnsi="Arial Narrow"/>
            <w:sz w:val="20"/>
            <w:szCs w:val="20"/>
          </w:rPr>
        </w:pPr>
        <w:r w:rsidRPr="00510348">
          <w:rPr>
            <w:rFonts w:ascii="Arial Narrow" w:hAnsi="Arial Narrow"/>
            <w:sz w:val="20"/>
            <w:szCs w:val="20"/>
          </w:rPr>
          <w:fldChar w:fldCharType="begin"/>
        </w:r>
        <w:r w:rsidRPr="00510348">
          <w:rPr>
            <w:rFonts w:ascii="Arial Narrow" w:hAnsi="Arial Narrow"/>
            <w:sz w:val="20"/>
            <w:szCs w:val="20"/>
          </w:rPr>
          <w:instrText>PAGE   \* MERGEFORMAT</w:instrText>
        </w:r>
        <w:r w:rsidRPr="00510348">
          <w:rPr>
            <w:rFonts w:ascii="Arial Narrow" w:hAnsi="Arial Narrow"/>
            <w:sz w:val="20"/>
            <w:szCs w:val="20"/>
          </w:rPr>
          <w:fldChar w:fldCharType="separate"/>
        </w:r>
        <w:r w:rsidR="00785F3F">
          <w:rPr>
            <w:rFonts w:ascii="Arial Narrow" w:hAnsi="Arial Narrow"/>
            <w:noProof/>
            <w:sz w:val="20"/>
            <w:szCs w:val="20"/>
          </w:rPr>
          <w:t>5</w:t>
        </w:r>
        <w:r w:rsidRPr="00510348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227E863B" w14:textId="77777777" w:rsidR="004313E9" w:rsidRDefault="00431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C824E" w14:textId="77777777" w:rsidR="00F74814" w:rsidRDefault="00F74814" w:rsidP="00A04205">
      <w:pPr>
        <w:spacing w:after="0" w:line="240" w:lineRule="auto"/>
      </w:pPr>
      <w:r>
        <w:separator/>
      </w:r>
    </w:p>
  </w:footnote>
  <w:footnote w:type="continuationSeparator" w:id="0">
    <w:p w14:paraId="37D4C543" w14:textId="77777777" w:rsidR="00F74814" w:rsidRDefault="00F74814" w:rsidP="00A04205">
      <w:pPr>
        <w:spacing w:after="0" w:line="240" w:lineRule="auto"/>
      </w:pPr>
      <w:r>
        <w:continuationSeparator/>
      </w:r>
    </w:p>
  </w:footnote>
  <w:footnote w:id="1">
    <w:p w14:paraId="20228397" w14:textId="49733409" w:rsidR="00F71BC8" w:rsidRPr="00051976" w:rsidRDefault="00F71BC8" w:rsidP="00051976">
      <w:pPr>
        <w:pStyle w:val="FootnoteText"/>
        <w:ind w:left="227" w:hanging="227"/>
        <w:jc w:val="both"/>
        <w:rPr>
          <w:rFonts w:ascii="Arial Narrow" w:hAnsi="Arial Narrow"/>
        </w:rPr>
      </w:pPr>
      <w:r w:rsidRPr="00051976">
        <w:rPr>
          <w:rStyle w:val="FootnoteReference"/>
          <w:rFonts w:ascii="Arial Narrow" w:hAnsi="Arial Narrow"/>
        </w:rPr>
        <w:footnoteRef/>
      </w:r>
      <w:r w:rsidRPr="0005197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051976">
        <w:rPr>
          <w:rFonts w:ascii="Arial Narrow" w:hAnsi="Arial Narrow"/>
        </w:rPr>
        <w:t>Ak budú predmetom projektu iba osobné výdavky a výška žiadaného NFP</w:t>
      </w:r>
      <w:r>
        <w:rPr>
          <w:rFonts w:ascii="Arial Narrow" w:hAnsi="Arial Narrow"/>
        </w:rPr>
        <w:t xml:space="preserve"> </w:t>
      </w:r>
      <w:r w:rsidRPr="00051976">
        <w:rPr>
          <w:rFonts w:ascii="Arial Narrow" w:hAnsi="Arial Narrow"/>
        </w:rPr>
        <w:t xml:space="preserve">nepresiahne 100 000 EUR, </w:t>
      </w:r>
      <w:r>
        <w:rPr>
          <w:rFonts w:ascii="Arial Narrow" w:hAnsi="Arial Narrow"/>
        </w:rPr>
        <w:t>ZVV</w:t>
      </w:r>
      <w:r w:rsidRPr="00051976">
        <w:rPr>
          <w:rFonts w:ascii="Arial Narrow" w:hAnsi="Arial Narrow"/>
        </w:rPr>
        <w:t xml:space="preserve"> nebude možné uplatniť a všetky výdavky budú musieť byť reálne vykázané.</w:t>
      </w:r>
    </w:p>
  </w:footnote>
  <w:footnote w:id="2">
    <w:p w14:paraId="5A9E2638" w14:textId="77777777" w:rsidR="00D217C0" w:rsidRPr="00EB34DC" w:rsidRDefault="00D217C0" w:rsidP="00051976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F71BC8">
        <w:rPr>
          <w:rStyle w:val="FootnoteReference"/>
          <w:rFonts w:ascii="Arial Narrow" w:hAnsi="Arial Narrow"/>
          <w:szCs w:val="18"/>
        </w:rPr>
        <w:footnoteRef/>
      </w:r>
      <w:r w:rsidRPr="00F71BC8">
        <w:rPr>
          <w:rFonts w:ascii="Arial Narrow" w:hAnsi="Arial Narrow"/>
          <w:szCs w:val="18"/>
        </w:rPr>
        <w:t xml:space="preserve"> </w:t>
      </w:r>
      <w:r w:rsidRPr="00F71BC8">
        <w:rPr>
          <w:rFonts w:ascii="Arial Narrow" w:hAnsi="Arial Narrow"/>
          <w:szCs w:val="18"/>
        </w:rPr>
        <w:tab/>
        <w:t xml:space="preserve">Nariadenie Európskeho parlamentu a Rady (EÚ) č. 1303/2013 zo 17. </w:t>
      </w:r>
      <w:r w:rsidRPr="00EB34DC">
        <w:rPr>
          <w:rFonts w:ascii="Arial Narrow" w:hAnsi="Arial Narrow"/>
          <w:szCs w:val="18"/>
        </w:rPr>
        <w:t>decembra 2013, ktorým sa stanovujú spoločné ustanovenia o</w:t>
      </w:r>
      <w:r>
        <w:rPr>
          <w:rFonts w:ascii="Arial Narrow" w:hAnsi="Arial Narrow"/>
          <w:szCs w:val="18"/>
        </w:rPr>
        <w:t> </w:t>
      </w:r>
      <w:r w:rsidRPr="00EB34DC">
        <w:rPr>
          <w:rFonts w:ascii="Arial Narrow" w:hAnsi="Arial Narrow"/>
          <w:szCs w:val="18"/>
        </w:rPr>
        <w:t xml:space="preserve">Európskom fonde regionálneho rozvoja, Európskom sociálnom fonde, Kohéznom fonde, Európskom poľnohospodárskom fonde </w:t>
      </w:r>
      <w:r>
        <w:rPr>
          <w:rFonts w:ascii="Arial Narrow" w:hAnsi="Arial Narrow"/>
          <w:szCs w:val="18"/>
        </w:rPr>
        <w:br/>
      </w:r>
      <w:r w:rsidRPr="00EB34DC">
        <w:rPr>
          <w:rFonts w:ascii="Arial Narrow" w:hAnsi="Arial Narrow"/>
          <w:szCs w:val="18"/>
        </w:rPr>
        <w:t>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v platnom znení</w:t>
      </w:r>
      <w:r>
        <w:rPr>
          <w:rFonts w:ascii="Arial Narrow" w:hAnsi="Arial Narrow"/>
          <w:szCs w:val="18"/>
        </w:rPr>
        <w:t>.</w:t>
      </w:r>
    </w:p>
  </w:footnote>
  <w:footnote w:id="3">
    <w:p w14:paraId="6BE96AF6" w14:textId="786C4E35" w:rsidR="004717C5" w:rsidRPr="001D5D31" w:rsidRDefault="004717C5" w:rsidP="001D5D3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A367FB">
        <w:rPr>
          <w:rStyle w:val="FootnoteReference"/>
          <w:rFonts w:ascii="Arial Narrow" w:hAnsi="Arial Narrow"/>
          <w:szCs w:val="18"/>
        </w:rPr>
        <w:footnoteRef/>
      </w:r>
      <w:r w:rsidRPr="00A367FB">
        <w:rPr>
          <w:rFonts w:ascii="Arial Narrow" w:hAnsi="Arial Narrow"/>
          <w:szCs w:val="18"/>
        </w:rPr>
        <w:t xml:space="preserve"> </w:t>
      </w:r>
      <w:r w:rsidR="00CA4187" w:rsidRPr="000A6C4F">
        <w:rPr>
          <w:rFonts w:ascii="Arial Narrow" w:hAnsi="Arial Narrow"/>
          <w:sz w:val="16"/>
          <w:szCs w:val="16"/>
        </w:rPr>
        <w:tab/>
      </w:r>
      <w:r w:rsidRPr="001D5D31">
        <w:rPr>
          <w:rFonts w:ascii="Arial Narrow" w:hAnsi="Arial Narrow"/>
          <w:szCs w:val="18"/>
        </w:rPr>
        <w:t>Všetky typy (a príklady) oprávnených výdavkov, uvedené v </w:t>
      </w:r>
      <w:r w:rsidRPr="001D5D31">
        <w:rPr>
          <w:rFonts w:ascii="Arial Narrow" w:eastAsia="Times New Roman" w:hAnsi="Arial Narrow"/>
          <w:szCs w:val="18"/>
        </w:rPr>
        <w:t xml:space="preserve">skupine výdavkov </w:t>
      </w:r>
      <w:r w:rsidRPr="001D5D31">
        <w:rPr>
          <w:rFonts w:ascii="Arial Narrow" w:eastAsia="Times New Roman" w:hAnsi="Arial Narrow"/>
          <w:i/>
          <w:szCs w:val="18"/>
        </w:rPr>
        <w:t>518 - Ostatné služby</w:t>
      </w:r>
      <w:r w:rsidRPr="001D5D31">
        <w:rPr>
          <w:rFonts w:ascii="Arial Narrow" w:eastAsia="Times New Roman" w:hAnsi="Arial Narrow"/>
          <w:szCs w:val="18"/>
        </w:rPr>
        <w:t xml:space="preserve">, </w:t>
      </w:r>
      <w:r w:rsidRPr="001D5D31">
        <w:rPr>
          <w:rFonts w:ascii="Arial Narrow" w:eastAsia="Times New Roman" w:hAnsi="Arial Narrow"/>
          <w:szCs w:val="18"/>
          <w:u w:val="single"/>
        </w:rPr>
        <w:t>sú zabezpečované dodávateľsky/externe</w:t>
      </w:r>
      <w:r w:rsidRPr="001D5D31">
        <w:rPr>
          <w:rFonts w:ascii="Arial Narrow" w:eastAsia="Times New Roman" w:hAnsi="Arial Narrow"/>
          <w:szCs w:val="18"/>
        </w:rPr>
        <w:t xml:space="preserve">. </w:t>
      </w:r>
      <w:r w:rsidRPr="001D5D31">
        <w:rPr>
          <w:rFonts w:ascii="Arial Narrow" w:hAnsi="Arial Narrow"/>
          <w:szCs w:val="18"/>
        </w:rPr>
        <w:t>Práca zabezpečená vo vlastnej réžii (t.</w:t>
      </w:r>
      <w:r w:rsidR="00E23B65" w:rsidRPr="001D5D31">
        <w:rPr>
          <w:rFonts w:ascii="Arial Narrow" w:hAnsi="Arial Narrow"/>
          <w:szCs w:val="18"/>
        </w:rPr>
        <w:t xml:space="preserve"> </w:t>
      </w:r>
      <w:r w:rsidRPr="001D5D31">
        <w:rPr>
          <w:rFonts w:ascii="Arial Narrow" w:hAnsi="Arial Narrow"/>
          <w:szCs w:val="18"/>
        </w:rPr>
        <w:t>j. internými kapacitami) prijímateľa sa kategorizuje v</w:t>
      </w:r>
      <w:r w:rsidR="00E23B65" w:rsidRPr="001D5D31">
        <w:rPr>
          <w:rFonts w:ascii="Arial Narrow" w:hAnsi="Arial Narrow"/>
          <w:szCs w:val="18"/>
        </w:rPr>
        <w:t xml:space="preserve"> </w:t>
      </w:r>
      <w:r w:rsidRPr="001D5D31">
        <w:rPr>
          <w:rFonts w:ascii="Arial Narrow" w:hAnsi="Arial Narrow"/>
          <w:szCs w:val="18"/>
        </w:rPr>
        <w:t xml:space="preserve">skupine </w:t>
      </w:r>
      <w:r w:rsidRPr="001D5D31">
        <w:rPr>
          <w:rFonts w:ascii="Arial Narrow" w:eastAsia="Times New Roman" w:hAnsi="Arial Narrow"/>
          <w:szCs w:val="18"/>
        </w:rPr>
        <w:t>výdavkov</w:t>
      </w:r>
      <w:r w:rsidRPr="001D5D31">
        <w:rPr>
          <w:rFonts w:ascii="Arial Narrow" w:hAnsi="Arial Narrow"/>
          <w:i/>
          <w:szCs w:val="18"/>
        </w:rPr>
        <w:t xml:space="preserve"> 521 - Mzdové výdavky</w:t>
      </w:r>
      <w:r w:rsidRPr="001D5D31">
        <w:rPr>
          <w:rFonts w:ascii="Arial Narrow" w:hAnsi="Arial Narrow"/>
          <w:szCs w:val="18"/>
        </w:rPr>
        <w:t>.</w:t>
      </w:r>
    </w:p>
  </w:footnote>
  <w:footnote w:id="4">
    <w:p w14:paraId="56635427" w14:textId="695056CE" w:rsidR="003D0EF7" w:rsidRPr="001D5D31" w:rsidRDefault="003D0EF7" w:rsidP="001D5D3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Pr="001D5D31">
        <w:rPr>
          <w:rFonts w:ascii="Arial Narrow" w:hAnsi="Arial Narrow"/>
          <w:szCs w:val="18"/>
        </w:rPr>
        <w:t xml:space="preserve"> </w:t>
      </w:r>
      <w:r w:rsidR="00AC4842">
        <w:rPr>
          <w:rFonts w:ascii="Arial Narrow" w:hAnsi="Arial Narrow"/>
          <w:szCs w:val="18"/>
        </w:rPr>
        <w:tab/>
      </w:r>
      <w:r w:rsidRPr="00475A45">
        <w:rPr>
          <w:rFonts w:ascii="Arial Narrow" w:hAnsi="Arial Narrow"/>
          <w:szCs w:val="18"/>
        </w:rPr>
        <w:t xml:space="preserve">Limity pre tento oprávnený výdavok sú </w:t>
      </w:r>
      <w:r w:rsidRPr="00A367FB">
        <w:rPr>
          <w:rFonts w:ascii="Arial Narrow" w:hAnsi="Arial Narrow"/>
          <w:szCs w:val="18"/>
        </w:rPr>
        <w:t xml:space="preserve">uvedené v </w:t>
      </w:r>
      <w:r w:rsidR="0040557B" w:rsidRPr="00A367FB">
        <w:rPr>
          <w:rFonts w:ascii="Arial Narrow" w:hAnsi="Arial Narrow"/>
          <w:szCs w:val="18"/>
        </w:rPr>
        <w:t xml:space="preserve">Príručke </w:t>
      </w:r>
      <w:r w:rsidRPr="00A367FB">
        <w:rPr>
          <w:rFonts w:ascii="Arial Narrow" w:hAnsi="Arial Narrow"/>
          <w:szCs w:val="18"/>
        </w:rPr>
        <w:t>k </w:t>
      </w:r>
      <w:r w:rsidR="00A367FB" w:rsidRPr="001D5D31">
        <w:rPr>
          <w:rFonts w:ascii="Arial Narrow" w:hAnsi="Arial Narrow"/>
          <w:szCs w:val="18"/>
        </w:rPr>
        <w:t>OV pre DOP</w:t>
      </w:r>
      <w:r w:rsidRPr="00475A45">
        <w:rPr>
          <w:rFonts w:ascii="Arial Narrow" w:hAnsi="Arial Narrow"/>
          <w:i/>
          <w:szCs w:val="18"/>
        </w:rPr>
        <w:t xml:space="preserve">, verzia </w:t>
      </w:r>
      <w:r w:rsidR="00A63128" w:rsidRPr="00475A45">
        <w:rPr>
          <w:rFonts w:ascii="Arial Narrow" w:hAnsi="Arial Narrow"/>
          <w:i/>
          <w:szCs w:val="18"/>
        </w:rPr>
        <w:t>2.</w:t>
      </w:r>
      <w:r w:rsidR="00AE6555">
        <w:rPr>
          <w:rFonts w:ascii="Arial Narrow" w:hAnsi="Arial Narrow"/>
          <w:i/>
          <w:szCs w:val="18"/>
        </w:rPr>
        <w:t>2</w:t>
      </w:r>
      <w:r w:rsidRPr="00475A45">
        <w:rPr>
          <w:rFonts w:ascii="Arial Narrow" w:hAnsi="Arial Narrow"/>
          <w:szCs w:val="18"/>
        </w:rPr>
        <w:t xml:space="preserve"> – </w:t>
      </w:r>
      <w:hyperlink r:id="rId1" w:history="1">
        <w:r w:rsidRPr="00475A45">
          <w:rPr>
            <w:rStyle w:val="Hyperlink"/>
            <w:rFonts w:ascii="Arial Narrow" w:hAnsi="Arial Narrow"/>
            <w:i/>
            <w:szCs w:val="18"/>
          </w:rPr>
          <w:t>Finančné a percentuálne limity</w:t>
        </w:r>
      </w:hyperlink>
      <w:r w:rsidRPr="00475A45">
        <w:rPr>
          <w:rFonts w:ascii="Arial Narrow" w:hAnsi="Arial Narrow"/>
          <w:szCs w:val="18"/>
        </w:rPr>
        <w:t>.</w:t>
      </w:r>
    </w:p>
  </w:footnote>
  <w:footnote w:id="5">
    <w:p w14:paraId="11D015B7" w14:textId="414296BC" w:rsidR="00896425" w:rsidRPr="001D5D31" w:rsidRDefault="00896425" w:rsidP="001D5D3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="00D24CCA" w:rsidRPr="001D5D31">
        <w:rPr>
          <w:rFonts w:ascii="Arial Narrow" w:hAnsi="Arial Narrow"/>
          <w:szCs w:val="18"/>
        </w:rPr>
        <w:t xml:space="preserve">  </w:t>
      </w:r>
      <w:r w:rsidR="00AC4842">
        <w:rPr>
          <w:rFonts w:ascii="Arial Narrow" w:hAnsi="Arial Narrow"/>
          <w:szCs w:val="18"/>
        </w:rPr>
        <w:tab/>
      </w:r>
      <w:r w:rsidRPr="001D5D31">
        <w:rPr>
          <w:rFonts w:ascii="Arial Narrow" w:hAnsi="Arial Narrow"/>
          <w:szCs w:val="18"/>
        </w:rPr>
        <w:t xml:space="preserve">Výdavky, ktoré súvisia s informovaním verejnosti o podpore, ktorú projekt získal z európskych štrukturálnych a investičných fondov (ďalej len „EŠIF“) a štátneho rozpočtu SR (ďalej len „ŠR SR“) na jeho spolufinancovanie. Jednotlivé nástroje pre informovanie a komunikáciu (vrátane technických parametrov a minimálnych požiadaviek) sú bližšie špecifikované v platnej verzii </w:t>
      </w:r>
      <w:hyperlink r:id="rId2" w:history="1">
        <w:r w:rsidRPr="001D5D31">
          <w:rPr>
            <w:rStyle w:val="Hyperlink"/>
            <w:rFonts w:ascii="Arial Narrow" w:hAnsi="Arial Narrow"/>
            <w:szCs w:val="18"/>
            <w:u w:val="none"/>
          </w:rPr>
          <w:t>Manuálu pre informovanie a komunikáciu pre OP KŽP</w:t>
        </w:r>
      </w:hyperlink>
      <w:r w:rsidRPr="001D5D31">
        <w:rPr>
          <w:rFonts w:ascii="Arial Narrow" w:hAnsi="Arial Narrow"/>
          <w:szCs w:val="18"/>
        </w:rPr>
        <w:t>.</w:t>
      </w:r>
    </w:p>
  </w:footnote>
  <w:footnote w:id="6">
    <w:p w14:paraId="1BD35C90" w14:textId="29E25F31" w:rsidR="00DC283F" w:rsidRPr="001D5D31" w:rsidRDefault="00DC283F" w:rsidP="001D5D3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Pr="001D5D31">
        <w:rPr>
          <w:rFonts w:ascii="Arial Narrow" w:hAnsi="Arial Narrow"/>
          <w:szCs w:val="18"/>
        </w:rPr>
        <w:t xml:space="preserve"> </w:t>
      </w:r>
      <w:r w:rsidR="00E91433" w:rsidRPr="001D5D31">
        <w:rPr>
          <w:rFonts w:ascii="Arial Narrow" w:hAnsi="Arial Narrow"/>
          <w:szCs w:val="18"/>
        </w:rPr>
        <w:tab/>
      </w:r>
      <w:r w:rsidRPr="001D5D31">
        <w:rPr>
          <w:rFonts w:ascii="Arial Narrow" w:hAnsi="Arial Narrow"/>
          <w:szCs w:val="18"/>
        </w:rPr>
        <w:t xml:space="preserve">Limity pre tento oprávnený výdavok sú uvedené v </w:t>
      </w:r>
      <w:r w:rsidR="0040557B" w:rsidRPr="001D5D31">
        <w:rPr>
          <w:rFonts w:ascii="Arial Narrow" w:hAnsi="Arial Narrow"/>
          <w:szCs w:val="18"/>
        </w:rPr>
        <w:t xml:space="preserve">Príručke </w:t>
      </w:r>
      <w:r w:rsidRPr="001D5D31">
        <w:rPr>
          <w:rFonts w:ascii="Arial Narrow" w:hAnsi="Arial Narrow"/>
          <w:szCs w:val="18"/>
        </w:rPr>
        <w:t>k OV pre DOP</w:t>
      </w:r>
      <w:r w:rsidR="009229FE">
        <w:rPr>
          <w:rFonts w:ascii="Arial Narrow" w:hAnsi="Arial Narrow"/>
          <w:szCs w:val="18"/>
        </w:rPr>
        <w:t>, verzia 2.2</w:t>
      </w:r>
      <w:r w:rsidRPr="001D5D31">
        <w:rPr>
          <w:rFonts w:ascii="Arial Narrow" w:hAnsi="Arial Narrow"/>
          <w:szCs w:val="18"/>
        </w:rPr>
        <w:t xml:space="preserve"> - </w:t>
      </w:r>
      <w:hyperlink r:id="rId3" w:history="1">
        <w:r w:rsidRPr="009229FE">
          <w:rPr>
            <w:rStyle w:val="Hyperlink"/>
            <w:rFonts w:ascii="Arial Narrow" w:hAnsi="Arial Narrow"/>
            <w:szCs w:val="18"/>
          </w:rPr>
          <w:t>Finančné a percentuálne limity</w:t>
        </w:r>
      </w:hyperlink>
      <w:r w:rsidRPr="001D5D31">
        <w:rPr>
          <w:rFonts w:ascii="Arial Narrow" w:hAnsi="Arial Narrow"/>
          <w:szCs w:val="18"/>
          <w:u w:val="single"/>
        </w:rPr>
        <w:t>.</w:t>
      </w:r>
    </w:p>
  </w:footnote>
  <w:footnote w:id="7">
    <w:p w14:paraId="7094426D" w14:textId="4000C519" w:rsidR="00CA4187" w:rsidRPr="001D5D31" w:rsidRDefault="00CA4187" w:rsidP="001D5D3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Pr="001D5D31">
        <w:rPr>
          <w:rFonts w:ascii="Arial Narrow" w:hAnsi="Arial Narrow"/>
          <w:szCs w:val="18"/>
        </w:rPr>
        <w:t xml:space="preserve"> </w:t>
      </w:r>
      <w:r w:rsidRPr="001D5D31">
        <w:rPr>
          <w:rFonts w:ascii="Arial Narrow" w:hAnsi="Arial Narrow"/>
          <w:szCs w:val="18"/>
        </w:rPr>
        <w:tab/>
        <w:t xml:space="preserve">Základným oprávneným výdavkom v oblasti osobných výdavkov je </w:t>
      </w:r>
      <w:r w:rsidRPr="001D5D31">
        <w:rPr>
          <w:rFonts w:ascii="Arial Narrow" w:hAnsi="Arial Narrow"/>
          <w:b/>
          <w:szCs w:val="18"/>
        </w:rPr>
        <w:t>celková cena práce</w:t>
      </w:r>
      <w:r w:rsidRPr="001D5D31">
        <w:rPr>
          <w:rFonts w:ascii="Arial Narrow" w:hAnsi="Arial Narrow"/>
          <w:szCs w:val="18"/>
        </w:rPr>
        <w:t xml:space="preserve"> (t.</w:t>
      </w:r>
      <w:r w:rsidR="00AC4842" w:rsidRPr="001D5D31">
        <w:rPr>
          <w:rFonts w:ascii="Arial Narrow" w:hAnsi="Arial Narrow"/>
          <w:szCs w:val="18"/>
        </w:rPr>
        <w:t xml:space="preserve"> </w:t>
      </w:r>
      <w:r w:rsidRPr="001D5D31">
        <w:rPr>
          <w:rFonts w:ascii="Arial Narrow" w:hAnsi="Arial Narrow"/>
          <w:szCs w:val="18"/>
        </w:rPr>
        <w:t>j. hrubá mzda, resp. odmena za vykonanú prácu a zákonné odvody zamestnávateľa). Zložky mzdy ako odmeny (</w:t>
      </w:r>
      <w:r w:rsidRPr="001D5D31">
        <w:rPr>
          <w:rFonts w:ascii="Arial Narrow" w:hAnsi="Arial Narrow"/>
          <w:szCs w:val="18"/>
          <w:u w:val="single"/>
        </w:rPr>
        <w:t>okrem</w:t>
      </w:r>
      <w:r w:rsidRPr="001D5D31">
        <w:rPr>
          <w:rFonts w:ascii="Arial Narrow" w:hAnsi="Arial Narrow"/>
          <w:szCs w:val="18"/>
        </w:rPr>
        <w:t xml:space="preserve"> odmien poskytnutých zamestnancovi, ktorý pracuje iba </w:t>
      </w:r>
      <w:r w:rsidRPr="001D5D31">
        <w:rPr>
          <w:rFonts w:ascii="Arial Narrow" w:hAnsi="Arial Narrow"/>
          <w:szCs w:val="18"/>
        </w:rPr>
        <w:br/>
        <w:t xml:space="preserve">na projekte/-och spolufinancovanom/-ých z EŠIF a ŠR SR), odstupné, odchodné, preplatenie dovolenky pri odchode a dovolenka </w:t>
      </w:r>
      <w:r w:rsidRPr="001D5D31">
        <w:rPr>
          <w:rFonts w:ascii="Arial Narrow" w:hAnsi="Arial Narrow"/>
          <w:szCs w:val="18"/>
        </w:rPr>
        <w:br/>
        <w:t xml:space="preserve">nad rámec alikvotnej časti za odpracované dni na projekte patria medzi </w:t>
      </w:r>
      <w:r w:rsidRPr="001D5D31">
        <w:rPr>
          <w:rFonts w:ascii="Arial Narrow" w:hAnsi="Arial Narrow"/>
          <w:szCs w:val="18"/>
          <w:u w:val="single"/>
        </w:rPr>
        <w:t>neoprávnené</w:t>
      </w:r>
      <w:r w:rsidRPr="001D5D31">
        <w:rPr>
          <w:rFonts w:ascii="Arial Narrow" w:hAnsi="Arial Narrow"/>
          <w:szCs w:val="18"/>
        </w:rPr>
        <w:t xml:space="preserve">. Medzi </w:t>
      </w:r>
      <w:r w:rsidRPr="001D5D31">
        <w:rPr>
          <w:rFonts w:ascii="Arial Narrow" w:hAnsi="Arial Narrow"/>
          <w:szCs w:val="18"/>
          <w:u w:val="single"/>
        </w:rPr>
        <w:t>neoprávnené</w:t>
      </w:r>
      <w:r w:rsidRPr="001D5D31">
        <w:rPr>
          <w:rFonts w:ascii="Arial Narrow" w:hAnsi="Arial Narrow"/>
          <w:szCs w:val="18"/>
        </w:rPr>
        <w:t xml:space="preserve"> položky, ktoré netvoria súčasť hrubej mzdy, patria daňový bonus, príspevky zamestnávateľa zo sociálneho fondu a na doplnkové dôchodkové sporenie (DDS).</w:t>
      </w:r>
    </w:p>
  </w:footnote>
  <w:footnote w:id="8">
    <w:p w14:paraId="6493CBCA" w14:textId="4A8E99A1" w:rsidR="00095946" w:rsidRPr="001D5D31" w:rsidRDefault="00095946" w:rsidP="001D5D3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Pr="001D5D31">
        <w:rPr>
          <w:rStyle w:val="FootnoteReference"/>
          <w:rFonts w:ascii="Arial Narrow" w:hAnsi="Arial Narrow"/>
          <w:szCs w:val="18"/>
        </w:rPr>
        <w:t xml:space="preserve"> </w:t>
      </w:r>
      <w:r w:rsidR="00475A45">
        <w:rPr>
          <w:rFonts w:ascii="Arial Narrow" w:hAnsi="Arial Narrow"/>
          <w:szCs w:val="18"/>
        </w:rPr>
        <w:tab/>
      </w:r>
      <w:r w:rsidRPr="001D5D31">
        <w:rPr>
          <w:rStyle w:val="FootnoteReference"/>
          <w:rFonts w:ascii="Arial Narrow" w:hAnsi="Arial Narrow"/>
          <w:szCs w:val="18"/>
          <w:vertAlign w:val="baseline"/>
        </w:rPr>
        <w:t>Mimo pracovným pomerom sa rozumejú vzťahy uzatvorené v zmysle ustanovení § 223 až 228</w:t>
      </w:r>
      <w:r w:rsidR="00C77C5D">
        <w:rPr>
          <w:rFonts w:ascii="Arial Narrow" w:hAnsi="Arial Narrow"/>
          <w:szCs w:val="18"/>
        </w:rPr>
        <w:t>a</w:t>
      </w:r>
      <w:r w:rsidRPr="001D5D31">
        <w:rPr>
          <w:rStyle w:val="FootnoteReference"/>
          <w:rFonts w:ascii="Arial Narrow" w:hAnsi="Arial Narrow"/>
          <w:szCs w:val="18"/>
          <w:vertAlign w:val="baseline"/>
        </w:rPr>
        <w:t xml:space="preserve"> zákona č. 311/2001 Z. z. Zákonníka práce v znení neskorších predpisov (t. j. dohoda o vykonaní práce, ak ide o prácu, ktorá je vymedzená výsledkom; dohoda o pracovnej činnosti, resp. dohoda o brigádnickej práci študentov, ak ide o príležitostnú činnosť vymedzenú druhom práce).</w:t>
      </w:r>
    </w:p>
  </w:footnote>
  <w:footnote w:id="9">
    <w:p w14:paraId="77B8A792" w14:textId="74AFEF0A" w:rsidR="00D311E9" w:rsidRPr="007D741E" w:rsidRDefault="00D311E9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Pr="001D5D31">
        <w:rPr>
          <w:rFonts w:ascii="Arial Narrow" w:hAnsi="Arial Narrow"/>
          <w:szCs w:val="18"/>
        </w:rPr>
        <w:t xml:space="preserve"> </w:t>
      </w:r>
      <w:r w:rsidR="00475A45">
        <w:rPr>
          <w:rFonts w:ascii="Arial Narrow" w:hAnsi="Arial Narrow"/>
          <w:szCs w:val="18"/>
        </w:rPr>
        <w:tab/>
      </w:r>
      <w:r w:rsidRPr="001D5D31">
        <w:rPr>
          <w:rFonts w:ascii="Arial Narrow" w:hAnsi="Arial Narrow"/>
          <w:szCs w:val="18"/>
        </w:rPr>
        <w:t>Zahŕňa finančné riadenie projektu, monitorovanie projektu (sledovanie čiastkových a celkových výsledkov projektu),</w:t>
      </w:r>
      <w:r w:rsidR="00674F5F" w:rsidRPr="001D5D31">
        <w:rPr>
          <w:rFonts w:ascii="Arial Narrow" w:hAnsi="Arial Narrow"/>
          <w:szCs w:val="18"/>
        </w:rPr>
        <w:t xml:space="preserve"> činnosti súvisiace s administráciou</w:t>
      </w:r>
      <w:r w:rsidRPr="001D5D31">
        <w:rPr>
          <w:rFonts w:ascii="Arial Narrow" w:hAnsi="Arial Narrow"/>
          <w:szCs w:val="18"/>
        </w:rPr>
        <w:t xml:space="preserve"> zmien v projekte</w:t>
      </w:r>
      <w:r w:rsidR="00371D64" w:rsidRPr="001D5D31">
        <w:rPr>
          <w:rFonts w:ascii="Arial Narrow" w:hAnsi="Arial Narrow"/>
          <w:szCs w:val="18"/>
        </w:rPr>
        <w:t>, resp. v zmluve o poskytnutí NFP</w:t>
      </w:r>
      <w:r w:rsidRPr="001D5D31">
        <w:rPr>
          <w:rFonts w:ascii="Arial Narrow" w:hAnsi="Arial Narrow"/>
          <w:szCs w:val="18"/>
        </w:rPr>
        <w:t xml:space="preserve">, </w:t>
      </w:r>
      <w:r w:rsidR="00371D64" w:rsidRPr="001D5D31">
        <w:rPr>
          <w:rFonts w:ascii="Arial Narrow" w:hAnsi="Arial Narrow"/>
          <w:szCs w:val="18"/>
        </w:rPr>
        <w:t>činnosti súvisiace so zabezpečením pre projekt relevantných nástrojov</w:t>
      </w:r>
      <w:r w:rsidRPr="001D5D31">
        <w:rPr>
          <w:rFonts w:ascii="Arial Narrow" w:hAnsi="Arial Narrow"/>
          <w:szCs w:val="18"/>
        </w:rPr>
        <w:t xml:space="preserve"> v oblasti informovania a komunikácie, </w:t>
      </w:r>
      <w:r w:rsidR="00371D64" w:rsidRPr="001D5D31">
        <w:rPr>
          <w:rFonts w:ascii="Arial Narrow" w:hAnsi="Arial Narrow"/>
          <w:szCs w:val="18"/>
        </w:rPr>
        <w:t xml:space="preserve">činnosti podporného charakteru súvisiace s realizáciou verejných obstarávaní pre účely </w:t>
      </w:r>
      <w:r w:rsidR="00371D64" w:rsidRPr="007D741E">
        <w:rPr>
          <w:rFonts w:ascii="Arial Narrow" w:hAnsi="Arial Narrow"/>
          <w:szCs w:val="18"/>
        </w:rPr>
        <w:t xml:space="preserve">projektu </w:t>
      </w:r>
      <w:r w:rsidRPr="007D741E">
        <w:rPr>
          <w:rFonts w:ascii="Arial Narrow" w:hAnsi="Arial Narrow"/>
          <w:szCs w:val="18"/>
        </w:rPr>
        <w:t>a pod.</w:t>
      </w:r>
    </w:p>
  </w:footnote>
  <w:footnote w:id="10">
    <w:p w14:paraId="7A29593C" w14:textId="1FC9D3E4" w:rsidR="007D741E" w:rsidRPr="00510348" w:rsidRDefault="007D741E" w:rsidP="00510348">
      <w:pPr>
        <w:pStyle w:val="FootnoteText"/>
        <w:ind w:left="227" w:hanging="227"/>
        <w:rPr>
          <w:rFonts w:ascii="Arial Narrow" w:hAnsi="Arial Narrow"/>
        </w:rPr>
      </w:pPr>
      <w:r w:rsidRPr="00510348">
        <w:rPr>
          <w:rStyle w:val="FootnoteReference"/>
          <w:rFonts w:ascii="Arial Narrow" w:hAnsi="Arial Narrow"/>
        </w:rPr>
        <w:footnoteRef/>
      </w:r>
      <w:r w:rsidRPr="0051034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7D741E">
        <w:rPr>
          <w:rFonts w:ascii="Arial Narrow" w:hAnsi="Arial Narrow"/>
          <w:szCs w:val="18"/>
        </w:rPr>
        <w:t xml:space="preserve">Limity pre tento oprávnený výdavok sú uvedené v Príručke k OV pre DOP, verzia 2.2 - </w:t>
      </w:r>
      <w:hyperlink r:id="rId4" w:history="1">
        <w:r w:rsidRPr="007D741E">
          <w:rPr>
            <w:rStyle w:val="Hyperlink"/>
            <w:rFonts w:ascii="Arial Narrow" w:hAnsi="Arial Narrow"/>
            <w:szCs w:val="18"/>
          </w:rPr>
          <w:t>Finančné a percentuálne limity</w:t>
        </w:r>
      </w:hyperlink>
      <w:r w:rsidRPr="007D741E">
        <w:rPr>
          <w:rFonts w:ascii="Arial Narrow" w:hAnsi="Arial Narrow"/>
          <w:szCs w:val="18"/>
          <w:u w:val="single"/>
        </w:rPr>
        <w:t>.</w:t>
      </w:r>
    </w:p>
  </w:footnote>
  <w:footnote w:id="11">
    <w:p w14:paraId="43672456" w14:textId="1CD28635" w:rsidR="007D741E" w:rsidRPr="00510348" w:rsidRDefault="007D741E" w:rsidP="00510348">
      <w:pPr>
        <w:pStyle w:val="FootnoteText"/>
        <w:ind w:left="227" w:hanging="227"/>
        <w:rPr>
          <w:rFonts w:ascii="Arial Narrow" w:hAnsi="Arial Narrow"/>
        </w:rPr>
      </w:pPr>
      <w:r w:rsidRPr="00510348">
        <w:rPr>
          <w:rStyle w:val="FootnoteReference"/>
          <w:rFonts w:ascii="Arial Narrow" w:hAnsi="Arial Narrow"/>
        </w:rPr>
        <w:footnoteRef/>
      </w:r>
      <w:r w:rsidRPr="0051034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7D741E">
        <w:rPr>
          <w:rFonts w:ascii="Arial Narrow" w:hAnsi="Arial Narrow"/>
          <w:szCs w:val="18"/>
        </w:rPr>
        <w:t xml:space="preserve">Limity pre tento oprávnený výdavok sú uvedené v Príručke k OV pre DOP, verzia 2.2 - </w:t>
      </w:r>
      <w:hyperlink r:id="rId5" w:history="1">
        <w:r w:rsidRPr="007D741E">
          <w:rPr>
            <w:rStyle w:val="Hyperlink"/>
            <w:rFonts w:ascii="Arial Narrow" w:hAnsi="Arial Narrow"/>
            <w:szCs w:val="18"/>
          </w:rPr>
          <w:t>Finančné a percentuálne limity</w:t>
        </w:r>
      </w:hyperlink>
      <w:r w:rsidRPr="007D741E">
        <w:rPr>
          <w:rFonts w:ascii="Arial Narrow" w:hAnsi="Arial Narrow"/>
          <w:szCs w:val="18"/>
          <w:u w:val="single"/>
        </w:rPr>
        <w:t>.</w:t>
      </w:r>
    </w:p>
  </w:footnote>
  <w:footnote w:id="12">
    <w:p w14:paraId="31C71326" w14:textId="568AF392" w:rsidR="00BD2C8C" w:rsidRPr="00510348" w:rsidRDefault="00BD2C8C" w:rsidP="00510348">
      <w:pPr>
        <w:pStyle w:val="FootnoteText"/>
        <w:ind w:left="227" w:hanging="227"/>
        <w:jc w:val="both"/>
        <w:rPr>
          <w:rFonts w:ascii="Arial Narrow" w:hAnsi="Arial Narrow"/>
        </w:rPr>
      </w:pPr>
      <w:r w:rsidRPr="00510348">
        <w:rPr>
          <w:rStyle w:val="FootnoteReference"/>
          <w:rFonts w:ascii="Arial Narrow" w:hAnsi="Arial Narrow"/>
        </w:rPr>
        <w:footnoteRef/>
      </w:r>
      <w:r w:rsidRPr="00510348">
        <w:rPr>
          <w:rFonts w:ascii="Arial Narrow" w:hAnsi="Arial Narrow"/>
        </w:rPr>
        <w:t xml:space="preserve"> </w:t>
      </w:r>
      <w:r w:rsidR="003E7A4D" w:rsidRPr="007D741E">
        <w:rPr>
          <w:rFonts w:ascii="Arial Narrow" w:hAnsi="Arial Narrow"/>
        </w:rPr>
        <w:tab/>
      </w:r>
      <w:r w:rsidRPr="00510348">
        <w:rPr>
          <w:rFonts w:ascii="Arial Narrow" w:hAnsi="Arial Narrow"/>
        </w:rPr>
        <w:t xml:space="preserve">Zjednodušené vykazovanie výdavkov vo forme paušálnej sadzby na zamestnancov podľa čl. 68a ods. 1 Nariadenia EP a Rady č. 1303/2013 v platnom znení </w:t>
      </w:r>
      <w:r w:rsidR="003E7A4D" w:rsidRPr="00510348">
        <w:rPr>
          <w:rFonts w:ascii="Arial Narrow" w:hAnsi="Arial Narrow"/>
          <w:b/>
        </w:rPr>
        <w:t>uplatňuje</w:t>
      </w:r>
      <w:r w:rsidRPr="00510348">
        <w:rPr>
          <w:rFonts w:ascii="Arial Narrow" w:hAnsi="Arial Narrow"/>
          <w:b/>
        </w:rPr>
        <w:t xml:space="preserve"> žiadateľ iba v prípade,</w:t>
      </w:r>
      <w:r w:rsidR="003E7A4D" w:rsidRPr="00510348">
        <w:rPr>
          <w:rFonts w:ascii="Arial Narrow" w:hAnsi="Arial Narrow"/>
          <w:b/>
        </w:rPr>
        <w:t xml:space="preserve"> ak výška žiadaného NFP nepresiahne 100 000 EUR</w:t>
      </w:r>
      <w:r w:rsidR="003E7A4D" w:rsidRPr="00510348">
        <w:rPr>
          <w:rFonts w:ascii="Arial Narrow" w:hAnsi="Arial Narrow"/>
        </w:rPr>
        <w:t>.</w:t>
      </w:r>
      <w:r w:rsidRPr="00510348">
        <w:rPr>
          <w:rFonts w:ascii="Arial Narrow" w:hAnsi="Arial Narrow"/>
        </w:rPr>
        <w:t xml:space="preserve"> </w:t>
      </w:r>
    </w:p>
  </w:footnote>
  <w:footnote w:id="13">
    <w:p w14:paraId="2C220798" w14:textId="71509310" w:rsidR="004E47F0" w:rsidRPr="00510348" w:rsidRDefault="004E47F0" w:rsidP="00510348">
      <w:pPr>
        <w:pStyle w:val="FootnoteText"/>
        <w:ind w:left="227" w:hanging="227"/>
        <w:jc w:val="both"/>
        <w:rPr>
          <w:rFonts w:ascii="Arial Narrow" w:hAnsi="Arial Narrow"/>
        </w:rPr>
      </w:pPr>
      <w:r w:rsidRPr="00510348">
        <w:rPr>
          <w:rStyle w:val="FootnoteReference"/>
          <w:rFonts w:ascii="Arial Narrow" w:hAnsi="Arial Narrow"/>
        </w:rPr>
        <w:footnoteRef/>
      </w:r>
      <w:r w:rsidRPr="0051034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510348">
        <w:rPr>
          <w:rFonts w:ascii="Arial Narrow" w:hAnsi="Arial Narrow"/>
          <w:b/>
        </w:rPr>
        <w:t>Priame výdavky na zamestnancov nesmú presiahnuť 20 % ostatných priamych výdavkov projektu.</w:t>
      </w:r>
    </w:p>
  </w:footnote>
  <w:footnote w:id="14">
    <w:p w14:paraId="452694A8" w14:textId="2E7346C0" w:rsidR="002C4E0D" w:rsidRDefault="002C4E0D">
      <w:pPr>
        <w:pStyle w:val="FootnoteText"/>
        <w:ind w:left="227" w:hanging="227"/>
        <w:jc w:val="both"/>
      </w:pPr>
      <w:r w:rsidRPr="007D741E">
        <w:rPr>
          <w:rStyle w:val="FootnoteReference"/>
          <w:rFonts w:ascii="Arial Narrow" w:hAnsi="Arial Narrow"/>
        </w:rPr>
        <w:footnoteRef/>
      </w:r>
      <w:r w:rsidRPr="007D741E">
        <w:rPr>
          <w:rFonts w:ascii="Arial Narrow" w:hAnsi="Arial Narrow"/>
        </w:rPr>
        <w:t xml:space="preserve"> </w:t>
      </w:r>
      <w:r w:rsidRPr="007D741E">
        <w:rPr>
          <w:rFonts w:ascii="Arial Narrow" w:hAnsi="Arial Narrow"/>
        </w:rPr>
        <w:tab/>
        <w:t>Kumulácia interného a externého financovania v rámci jedného, konkrétneho výdavku nie je povolená.</w:t>
      </w:r>
    </w:p>
  </w:footnote>
  <w:footnote w:id="15">
    <w:p w14:paraId="1676249D" w14:textId="4AD46A36" w:rsidR="001E78C2" w:rsidRPr="00510348" w:rsidRDefault="001E78C2" w:rsidP="00510348">
      <w:pPr>
        <w:pStyle w:val="FootnoteText"/>
        <w:ind w:left="227" w:hanging="227"/>
        <w:jc w:val="both"/>
        <w:rPr>
          <w:rFonts w:ascii="Arial Narrow" w:hAnsi="Arial Narrow"/>
        </w:rPr>
      </w:pPr>
      <w:r w:rsidRPr="00510348">
        <w:rPr>
          <w:rStyle w:val="FootnoteReference"/>
          <w:rFonts w:ascii="Arial Narrow" w:hAnsi="Arial Narrow"/>
        </w:rPr>
        <w:footnoteRef/>
      </w:r>
      <w:r w:rsidRPr="00510348">
        <w:rPr>
          <w:rFonts w:ascii="Arial Narrow" w:hAnsi="Arial Narrow"/>
        </w:rPr>
        <w:t xml:space="preserve"> </w:t>
      </w:r>
      <w:r w:rsidRPr="0093415B">
        <w:rPr>
          <w:rFonts w:ascii="Arial Narrow" w:hAnsi="Arial Narrow"/>
        </w:rPr>
        <w:tab/>
      </w:r>
      <w:r w:rsidR="0093415B" w:rsidRPr="000C6C29">
        <w:rPr>
          <w:rFonts w:ascii="Arial Narrow" w:hAnsi="Arial Narrow"/>
          <w:szCs w:val="18"/>
        </w:rPr>
        <w:t>Celková podlahová plocha sa určí odborným odhadom</w:t>
      </w:r>
      <w:r w:rsidR="0093415B">
        <w:rPr>
          <w:rFonts w:ascii="Arial Narrow" w:hAnsi="Arial Narrow"/>
          <w:szCs w:val="18"/>
        </w:rPr>
        <w:t>,</w:t>
      </w:r>
      <w:r w:rsidR="0093415B" w:rsidRPr="000C6C29">
        <w:rPr>
          <w:rFonts w:ascii="Arial Narrow" w:hAnsi="Arial Narrow"/>
          <w:szCs w:val="18"/>
        </w:rPr>
        <w:t xml:space="preserve"> a to ako vonkajší rozmer budovy (m</w:t>
      </w:r>
      <w:r w:rsidR="0093415B" w:rsidRPr="000C6C29">
        <w:rPr>
          <w:rFonts w:ascii="Arial Narrow" w:hAnsi="Arial Narrow"/>
          <w:szCs w:val="18"/>
          <w:vertAlign w:val="superscript"/>
        </w:rPr>
        <w:t>2</w:t>
      </w:r>
      <w:r w:rsidR="0093415B" w:rsidRPr="000C6C29">
        <w:rPr>
          <w:rFonts w:ascii="Arial Narrow" w:hAnsi="Arial Narrow"/>
          <w:szCs w:val="18"/>
        </w:rPr>
        <w:t>) vynásobený počtom vykurovaných podlaží. Akceptovateľná odchýlka medzi údajom o</w:t>
      </w:r>
      <w:r w:rsidR="0093415B">
        <w:rPr>
          <w:rFonts w:ascii="Arial Narrow" w:hAnsi="Arial Narrow"/>
          <w:szCs w:val="18"/>
        </w:rPr>
        <w:t xml:space="preserve"> ploche uvedenej v </w:t>
      </w:r>
      <w:r w:rsidR="0093415B" w:rsidRPr="000C6C29">
        <w:rPr>
          <w:rFonts w:ascii="Arial Narrow" w:hAnsi="Arial Narrow"/>
          <w:szCs w:val="18"/>
        </w:rPr>
        <w:t xml:space="preserve">ŽoNFP a v energetickom audite </w:t>
      </w:r>
      <w:r w:rsidR="0093415B">
        <w:rPr>
          <w:rFonts w:ascii="Arial Narrow" w:hAnsi="Arial Narrow"/>
          <w:szCs w:val="18"/>
        </w:rPr>
        <w:t>je</w:t>
      </w:r>
      <w:r w:rsidR="00710F30" w:rsidRPr="000C6C29">
        <w:rPr>
          <w:rFonts w:ascii="Arial Narrow" w:hAnsi="Arial Narrow"/>
          <w:szCs w:val="18"/>
        </w:rPr>
        <w:t xml:space="preserve"> </w:t>
      </w:r>
      <w:r w:rsidR="00710F30">
        <w:rPr>
          <w:rFonts w:ascii="Arial Narrow" w:hAnsi="Arial Narrow"/>
          <w:szCs w:val="18"/>
        </w:rPr>
        <w:t xml:space="preserve">pri prekročení kategórie finančného limitu maximálne </w:t>
      </w:r>
      <w:r w:rsidR="00710F30" w:rsidRPr="000C6C29">
        <w:rPr>
          <w:rFonts w:ascii="Arial Narrow" w:hAnsi="Arial Narrow"/>
          <w:szCs w:val="18"/>
        </w:rPr>
        <w:t>20%.</w:t>
      </w:r>
      <w:r w:rsidR="00710F30">
        <w:rPr>
          <w:rFonts w:ascii="Arial Narrow" w:hAnsi="Arial Narrow"/>
          <w:szCs w:val="18"/>
        </w:rPr>
        <w:t xml:space="preserve"> </w:t>
      </w:r>
      <w:r w:rsidR="0093415B" w:rsidRPr="000C6C29">
        <w:rPr>
          <w:rFonts w:ascii="Arial Narrow" w:hAnsi="Arial Narrow"/>
          <w:szCs w:val="18"/>
        </w:rPr>
        <w:t>Upozorňujeme žiadateľov, že</w:t>
      </w:r>
      <w:r w:rsidR="001339B3">
        <w:rPr>
          <w:rFonts w:ascii="Arial Narrow" w:hAnsi="Arial Narrow"/>
          <w:szCs w:val="18"/>
        </w:rPr>
        <w:t xml:space="preserve"> </w:t>
      </w:r>
      <w:r w:rsidR="004A42A3">
        <w:rPr>
          <w:rFonts w:ascii="Arial Narrow" w:hAnsi="Arial Narrow"/>
          <w:szCs w:val="18"/>
        </w:rPr>
        <w:t>najneskôr</w:t>
      </w:r>
      <w:r w:rsidR="001339B3">
        <w:rPr>
          <w:rFonts w:ascii="Arial Narrow" w:hAnsi="Arial Narrow"/>
          <w:szCs w:val="18"/>
        </w:rPr>
        <w:t xml:space="preserve"> </w:t>
      </w:r>
      <w:r w:rsidR="0093415B" w:rsidRPr="000C6C29">
        <w:rPr>
          <w:rFonts w:ascii="Arial Narrow" w:hAnsi="Arial Narrow"/>
          <w:szCs w:val="18"/>
        </w:rPr>
        <w:t>pri</w:t>
      </w:r>
      <w:r w:rsidR="0093415B">
        <w:rPr>
          <w:rFonts w:ascii="Arial Narrow" w:hAnsi="Arial Narrow"/>
          <w:szCs w:val="18"/>
        </w:rPr>
        <w:t xml:space="preserve"> záverečnej žiadosti o platbu, bude údaj o ploche uvedený v ŽoNFP porovnaný s </w:t>
      </w:r>
      <w:r w:rsidR="0093415B" w:rsidRPr="000C6C29">
        <w:rPr>
          <w:rFonts w:ascii="Arial Narrow" w:hAnsi="Arial Narrow"/>
          <w:szCs w:val="18"/>
        </w:rPr>
        <w:t>údajom v energetickom audite. Ak bude odchýlka väčšia ako 20%, prijímateľovi budú nárokované výdavky znížené na úroveň finančného limitu</w:t>
      </w:r>
      <w:r w:rsidR="0093415B">
        <w:rPr>
          <w:rFonts w:ascii="Arial Narrow" w:hAnsi="Arial Narrow"/>
          <w:szCs w:val="18"/>
        </w:rPr>
        <w:t>.</w:t>
      </w:r>
    </w:p>
  </w:footnote>
  <w:footnote w:id="16">
    <w:p w14:paraId="6610C920" w14:textId="40B75AA6" w:rsidR="00FD52CB" w:rsidRPr="009D2563" w:rsidRDefault="00FD52CB" w:rsidP="009D2563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1D5D31">
        <w:rPr>
          <w:rStyle w:val="FootnoteReference"/>
          <w:rFonts w:ascii="Arial Narrow" w:hAnsi="Arial Narrow"/>
          <w:szCs w:val="18"/>
        </w:rPr>
        <w:footnoteRef/>
      </w:r>
      <w:r w:rsidRPr="001D5D31">
        <w:rPr>
          <w:rFonts w:ascii="Arial Narrow" w:hAnsi="Arial Narrow"/>
          <w:szCs w:val="18"/>
        </w:rPr>
        <w:t xml:space="preserve"> </w:t>
      </w:r>
      <w:r w:rsidR="00475A45" w:rsidRPr="00D817D6">
        <w:rPr>
          <w:rFonts w:ascii="Arial Narrow" w:hAnsi="Arial Narrow"/>
          <w:szCs w:val="18"/>
        </w:rPr>
        <w:tab/>
      </w:r>
      <w:r w:rsidRPr="006F7037">
        <w:rPr>
          <w:rFonts w:ascii="Arial Narrow" w:hAnsi="Arial Narrow"/>
          <w:b/>
          <w:szCs w:val="18"/>
        </w:rPr>
        <w:t>Finančný limit pre energetický audit</w:t>
      </w:r>
      <w:r w:rsidRPr="00D817D6">
        <w:rPr>
          <w:rFonts w:ascii="Arial Narrow" w:hAnsi="Arial Narrow"/>
          <w:szCs w:val="18"/>
        </w:rPr>
        <w:t xml:space="preserve">, ktorý zahŕňa viac budov sa určí ako </w:t>
      </w:r>
      <w:r w:rsidRPr="006F7037">
        <w:rPr>
          <w:rFonts w:ascii="Arial Narrow" w:hAnsi="Arial Narrow"/>
          <w:b/>
          <w:szCs w:val="18"/>
        </w:rPr>
        <w:t>súčet finančných limitov jednotlivých budov</w:t>
      </w:r>
      <w:r w:rsidRPr="00D817D6">
        <w:rPr>
          <w:rFonts w:ascii="Arial Narrow" w:hAnsi="Arial Narrow"/>
          <w:szCs w:val="18"/>
        </w:rPr>
        <w:t xml:space="preserve"> (v zmysle </w:t>
      </w:r>
      <w:r w:rsidR="00511D9A" w:rsidRPr="00D817D6">
        <w:rPr>
          <w:rFonts w:ascii="Arial Narrow" w:hAnsi="Arial Narrow"/>
          <w:szCs w:val="18"/>
        </w:rPr>
        <w:t xml:space="preserve">celkovej </w:t>
      </w:r>
      <w:r w:rsidRPr="009D2563">
        <w:rPr>
          <w:rFonts w:ascii="Arial Narrow" w:hAnsi="Arial Narrow"/>
          <w:szCs w:val="18"/>
        </w:rPr>
        <w:t>podlahovej plochy) zahrnutých v rámci predmetného auditu.</w:t>
      </w:r>
    </w:p>
  </w:footnote>
  <w:footnote w:id="17">
    <w:p w14:paraId="179CE35F" w14:textId="5C76D32F" w:rsidR="00B31F5C" w:rsidRPr="00A91191" w:rsidRDefault="00B31F5C" w:rsidP="00A91191">
      <w:pPr>
        <w:pStyle w:val="FootnoteText"/>
        <w:ind w:left="227" w:hanging="227"/>
        <w:jc w:val="both"/>
        <w:rPr>
          <w:rFonts w:ascii="Arial Narrow" w:hAnsi="Arial Narrow"/>
        </w:rPr>
      </w:pPr>
      <w:r w:rsidRPr="00A91191">
        <w:rPr>
          <w:rStyle w:val="FootnoteReference"/>
          <w:rFonts w:ascii="Arial Narrow" w:hAnsi="Arial Narrow"/>
        </w:rPr>
        <w:footnoteRef/>
      </w:r>
      <w:r w:rsidRPr="00A91191">
        <w:rPr>
          <w:rFonts w:ascii="Arial Narrow" w:hAnsi="Arial Narrow"/>
        </w:rPr>
        <w:t xml:space="preserve"> </w:t>
      </w:r>
      <w:r w:rsidR="009D2563">
        <w:rPr>
          <w:rFonts w:ascii="Arial Narrow" w:hAnsi="Arial Narrow"/>
        </w:rPr>
        <w:tab/>
      </w:r>
      <w:r w:rsidRPr="00A91191">
        <w:rPr>
          <w:rFonts w:ascii="Arial Narrow" w:hAnsi="Arial Narrow"/>
        </w:rPr>
        <w:t>Napr. verejné osvetlenie, čistička odpadových vôd a pod.</w:t>
      </w:r>
    </w:p>
  </w:footnote>
  <w:footnote w:id="18">
    <w:p w14:paraId="2B9CF9E5" w14:textId="55908D30" w:rsidR="00B31F5C" w:rsidRDefault="00B31F5C" w:rsidP="00A91191">
      <w:pPr>
        <w:pStyle w:val="FootnoteText"/>
        <w:ind w:left="227" w:hanging="227"/>
        <w:jc w:val="both"/>
      </w:pPr>
      <w:r w:rsidRPr="00A91191">
        <w:rPr>
          <w:rStyle w:val="FootnoteReference"/>
          <w:rFonts w:ascii="Arial Narrow" w:hAnsi="Arial Narrow"/>
        </w:rPr>
        <w:footnoteRef/>
      </w:r>
      <w:r w:rsidRPr="00A91191">
        <w:rPr>
          <w:rFonts w:ascii="Arial Narrow" w:hAnsi="Arial Narrow"/>
        </w:rPr>
        <w:t xml:space="preserve"> </w:t>
      </w:r>
      <w:r w:rsidR="009D2563">
        <w:rPr>
          <w:rFonts w:ascii="Arial Narrow" w:hAnsi="Arial Narrow"/>
        </w:rPr>
        <w:tab/>
      </w:r>
      <w:r w:rsidRPr="00A91191">
        <w:rPr>
          <w:rFonts w:ascii="Arial Narrow" w:hAnsi="Arial Narrow"/>
        </w:rPr>
        <w:t>Posledný kalendárny rok pred podaním žiadosti, za ktorý má žiadateľ k dispozícii zúčtovanie na dodávku energie.</w:t>
      </w:r>
    </w:p>
  </w:footnote>
  <w:footnote w:id="19">
    <w:p w14:paraId="6B540DDC" w14:textId="1C724D85" w:rsidR="00AE0EBB" w:rsidRPr="006F7037" w:rsidRDefault="00AE0EBB" w:rsidP="00A91191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6F7037">
        <w:rPr>
          <w:rStyle w:val="FootnoteReference"/>
          <w:rFonts w:ascii="Arial Narrow" w:hAnsi="Arial Narrow"/>
          <w:szCs w:val="18"/>
        </w:rPr>
        <w:footnoteRef/>
      </w:r>
      <w:r w:rsidRPr="006F7037">
        <w:rPr>
          <w:rFonts w:ascii="Arial Narrow" w:hAnsi="Arial Narrow"/>
          <w:szCs w:val="18"/>
        </w:rPr>
        <w:t xml:space="preserve"> </w:t>
      </w:r>
      <w:r w:rsidRPr="00D817D6">
        <w:rPr>
          <w:rFonts w:ascii="Arial Narrow" w:hAnsi="Arial Narrow"/>
          <w:szCs w:val="18"/>
        </w:rPr>
        <w:tab/>
      </w:r>
      <w:r w:rsidR="006F5370" w:rsidRPr="00D817D6">
        <w:rPr>
          <w:rFonts w:ascii="Arial Narrow" w:hAnsi="Arial Narrow"/>
          <w:szCs w:val="18"/>
        </w:rPr>
        <w:t>Kumulatívny finančný limit mzdových výdavkov nesmie prekročiť finančný limit ustanovený pre externé/</w:t>
      </w:r>
      <w:r w:rsidR="00D817D6" w:rsidRPr="00D817D6">
        <w:rPr>
          <w:rFonts w:ascii="Arial Narrow" w:hAnsi="Arial Narrow"/>
          <w:szCs w:val="18"/>
        </w:rPr>
        <w:t>dodávateľské</w:t>
      </w:r>
      <w:r w:rsidR="006F5370" w:rsidRPr="00D817D6">
        <w:rPr>
          <w:rFonts w:ascii="Arial Narrow" w:hAnsi="Arial Narrow"/>
          <w:szCs w:val="18"/>
        </w:rPr>
        <w:t xml:space="preserve"> spracovanie energetických auditov.</w:t>
      </w:r>
    </w:p>
  </w:footnote>
  <w:footnote w:id="20">
    <w:p w14:paraId="35B5E493" w14:textId="1FEDD400" w:rsidR="002609FC" w:rsidRPr="006F7037" w:rsidRDefault="002609FC" w:rsidP="006F7037">
      <w:pPr>
        <w:pStyle w:val="FootnoteText"/>
        <w:ind w:left="227" w:hanging="227"/>
        <w:jc w:val="both"/>
        <w:rPr>
          <w:rFonts w:ascii="Arial Narrow" w:hAnsi="Arial Narrow"/>
          <w:szCs w:val="18"/>
        </w:rPr>
      </w:pPr>
      <w:r w:rsidRPr="006F7037">
        <w:rPr>
          <w:rStyle w:val="FootnoteReference"/>
          <w:rFonts w:ascii="Arial Narrow" w:hAnsi="Arial Narrow"/>
          <w:szCs w:val="18"/>
        </w:rPr>
        <w:footnoteRef/>
      </w:r>
      <w:r w:rsidRPr="006F7037">
        <w:rPr>
          <w:rFonts w:ascii="Arial Narrow" w:hAnsi="Arial Narrow"/>
          <w:szCs w:val="18"/>
        </w:rPr>
        <w:t xml:space="preserve"> </w:t>
      </w:r>
      <w:r w:rsidR="002C4E0D">
        <w:rPr>
          <w:rFonts w:ascii="Arial Narrow" w:hAnsi="Arial Narrow"/>
          <w:szCs w:val="18"/>
        </w:rPr>
        <w:tab/>
      </w:r>
      <w:r w:rsidRPr="006F7037">
        <w:rPr>
          <w:rFonts w:ascii="Arial Narrow" w:hAnsi="Arial Narrow"/>
          <w:szCs w:val="18"/>
        </w:rPr>
        <w:t>V prípade osoby, ktorá pracuje na projekte na základe dohody o práci vykoná</w:t>
      </w:r>
      <w:r w:rsidR="00A367FB">
        <w:rPr>
          <w:rFonts w:ascii="Arial Narrow" w:hAnsi="Arial Narrow"/>
          <w:szCs w:val="18"/>
        </w:rPr>
        <w:t>vanej mimo pracovného pomeru (§</w:t>
      </w:r>
      <w:r w:rsidRPr="006F7037">
        <w:rPr>
          <w:rFonts w:ascii="Arial Narrow" w:hAnsi="Arial Narrow"/>
          <w:szCs w:val="18"/>
        </w:rPr>
        <w:t xml:space="preserve"> 223 až 228a Zákonníka práce) je oprávneným výdavkom celková cena práce, t. j. hrubá hodinová odmena, ohraničená uvedeným finančným limitom, a jej zodpovedajúce (do tejto sumy nezapočítané) zákonné odvody zamestnávateľa. Do stanoveného finančného limitu spadá aj prípadné mzdové zvýhodnenie za každú hodinu: práce v sobotu, v nedeľu, príp. nočnej práce (ak relevantné) v zmysle Zákonníka práce.</w:t>
      </w:r>
    </w:p>
  </w:footnote>
  <w:footnote w:id="21">
    <w:p w14:paraId="42A395DB" w14:textId="0E4F0255" w:rsidR="002609FC" w:rsidRPr="00A91191" w:rsidRDefault="002609FC" w:rsidP="00A91191">
      <w:pPr>
        <w:pStyle w:val="FootnoteText"/>
        <w:ind w:left="227" w:hanging="227"/>
        <w:jc w:val="both"/>
        <w:rPr>
          <w:rFonts w:ascii="Arial Narrow" w:hAnsi="Arial Narrow"/>
        </w:rPr>
      </w:pPr>
      <w:r w:rsidRPr="006F7037">
        <w:rPr>
          <w:rStyle w:val="FootnoteReference"/>
          <w:rFonts w:ascii="Arial Narrow" w:hAnsi="Arial Narrow"/>
          <w:szCs w:val="18"/>
        </w:rPr>
        <w:footnoteRef/>
      </w:r>
      <w:r w:rsidRPr="006F7037">
        <w:rPr>
          <w:rFonts w:ascii="Arial Narrow" w:hAnsi="Arial Narrow"/>
          <w:szCs w:val="18"/>
        </w:rPr>
        <w:t xml:space="preserve"> </w:t>
      </w:r>
      <w:r w:rsidR="002C4E0D">
        <w:rPr>
          <w:rFonts w:ascii="Arial Narrow" w:hAnsi="Arial Narrow"/>
          <w:szCs w:val="18"/>
        </w:rPr>
        <w:tab/>
      </w:r>
      <w:r w:rsidRPr="006F7037">
        <w:rPr>
          <w:rStyle w:val="FootnoteReference"/>
          <w:rFonts w:ascii="Arial Narrow" w:hAnsi="Arial Narrow"/>
          <w:szCs w:val="18"/>
          <w:vertAlign w:val="baseline"/>
        </w:rPr>
        <w:t>Pracovník žiadateľa/prijímateľa, ktorý vykonáva úlohy spojené s vykonaním energetického auditu, vypracovaní</w:t>
      </w:r>
      <w:r w:rsidR="003453E8">
        <w:rPr>
          <w:rStyle w:val="FootnoteReference"/>
          <w:rFonts w:ascii="Arial Narrow" w:hAnsi="Arial Narrow"/>
          <w:szCs w:val="18"/>
          <w:vertAlign w:val="baseline"/>
        </w:rPr>
        <w:t>m správy z energetického auditu.</w:t>
      </w:r>
      <w:r w:rsidRPr="006F7037">
        <w:rPr>
          <w:rStyle w:val="FootnoteReference"/>
          <w:rFonts w:ascii="Arial Narrow" w:hAnsi="Arial Narrow"/>
          <w:szCs w:val="18"/>
          <w:vertAlign w:val="baseline"/>
        </w:rPr>
        <w:t xml:space="preserve"> Požadovaný stupeň dosiahnutého vzdelania</w:t>
      </w:r>
      <w:r w:rsidRPr="006F7037">
        <w:rPr>
          <w:rFonts w:ascii="Arial Narrow" w:hAnsi="Arial Narrow"/>
          <w:szCs w:val="18"/>
        </w:rPr>
        <w:t>:</w:t>
      </w:r>
      <w:r w:rsidRPr="006F7037">
        <w:rPr>
          <w:rStyle w:val="FootnoteReference"/>
          <w:rFonts w:ascii="Arial Narrow" w:hAnsi="Arial Narrow"/>
          <w:szCs w:val="18"/>
          <w:vertAlign w:val="baseline"/>
        </w:rPr>
        <w:t xml:space="preserve"> </w:t>
      </w:r>
      <w:r w:rsidRPr="006F7037">
        <w:rPr>
          <w:rFonts w:ascii="Arial Narrow" w:hAnsi="Arial Narrow"/>
          <w:szCs w:val="18"/>
        </w:rPr>
        <w:t>minimálne vysokoškolské vzdelanie II. stupňa (kód 766, 767 a 768 podľa ISCED 2011)</w:t>
      </w:r>
      <w:r w:rsidR="00B31F5C">
        <w:rPr>
          <w:rFonts w:ascii="Arial Narrow" w:hAnsi="Arial Narrow"/>
          <w:szCs w:val="18"/>
        </w:rPr>
        <w:t xml:space="preserve">, </w:t>
      </w:r>
      <w:r w:rsidRPr="006F7037">
        <w:rPr>
          <w:rFonts w:ascii="Arial Narrow" w:hAnsi="Arial Narrow"/>
          <w:szCs w:val="18"/>
        </w:rPr>
        <w:t>prax v</w:t>
      </w:r>
      <w:r w:rsidR="002C4E0D">
        <w:rPr>
          <w:rFonts w:ascii="Arial Narrow" w:hAnsi="Arial Narrow"/>
          <w:szCs w:val="18"/>
        </w:rPr>
        <w:t> </w:t>
      </w:r>
      <w:r w:rsidRPr="006F7037">
        <w:rPr>
          <w:rFonts w:ascii="Arial Narrow" w:hAnsi="Arial Narrow"/>
          <w:szCs w:val="18"/>
        </w:rPr>
        <w:t>odbore</w:t>
      </w:r>
      <w:r w:rsidR="002C4E0D">
        <w:rPr>
          <w:rFonts w:ascii="Arial Narrow" w:hAnsi="Arial Narrow"/>
          <w:szCs w:val="18"/>
        </w:rPr>
        <w:t xml:space="preserve"> </w:t>
      </w:r>
      <w:r w:rsidRPr="006F7037">
        <w:rPr>
          <w:rFonts w:ascii="Arial Narrow" w:hAnsi="Arial Narrow"/>
          <w:szCs w:val="18"/>
        </w:rPr>
        <w:t>min. 1 rok</w:t>
      </w:r>
      <w:r w:rsidR="00B31F5C">
        <w:rPr>
          <w:rFonts w:ascii="Arial Narrow" w:hAnsi="Arial Narrow"/>
          <w:szCs w:val="18"/>
        </w:rPr>
        <w:t xml:space="preserve"> a odbornú </w:t>
      </w:r>
      <w:r w:rsidR="00B31F5C" w:rsidRPr="00A91191">
        <w:rPr>
          <w:rFonts w:ascii="Arial Narrow" w:hAnsi="Arial Narrow"/>
          <w:szCs w:val="18"/>
        </w:rPr>
        <w:t>spôsobilosť podľa § 12 ods. 1 zákona č. 321/2014 Z. z.</w:t>
      </w:r>
      <w:r w:rsidR="00A91191" w:rsidRPr="00A91191">
        <w:rPr>
          <w:rFonts w:ascii="Arial Narrow" w:hAnsi="Arial Narrow"/>
          <w:szCs w:val="18"/>
        </w:rPr>
        <w:t xml:space="preserve"> o energetickej efektívnosti a o zmene a doplnení niektorých zákonov v znení neskorších predpisov.</w:t>
      </w:r>
    </w:p>
  </w:footnote>
  <w:footnote w:id="22">
    <w:p w14:paraId="661BA3FA" w14:textId="5ABBB2D6" w:rsidR="00B3046F" w:rsidRPr="00A91191" w:rsidRDefault="00B3046F" w:rsidP="00A91191">
      <w:pPr>
        <w:pStyle w:val="FootnoteText"/>
        <w:ind w:left="227" w:hanging="227"/>
        <w:jc w:val="both"/>
        <w:rPr>
          <w:rFonts w:ascii="Arial Narrow" w:hAnsi="Arial Narrow"/>
        </w:rPr>
      </w:pPr>
      <w:r w:rsidRPr="00A91191">
        <w:rPr>
          <w:rStyle w:val="FootnoteReference"/>
          <w:rFonts w:ascii="Arial Narrow" w:hAnsi="Arial Narrow"/>
        </w:rPr>
        <w:footnoteRef/>
      </w:r>
      <w:r w:rsidRPr="00A91191">
        <w:rPr>
          <w:rFonts w:ascii="Arial Narrow" w:hAnsi="Arial Narrow"/>
        </w:rPr>
        <w:t xml:space="preserve"> </w:t>
      </w:r>
      <w:r w:rsidR="00A91191">
        <w:rPr>
          <w:rFonts w:ascii="Arial Narrow" w:hAnsi="Arial Narrow"/>
        </w:rPr>
        <w:tab/>
      </w:r>
      <w:r w:rsidRPr="00A91191">
        <w:rPr>
          <w:rFonts w:ascii="Arial Narrow" w:hAnsi="Arial Narrow"/>
        </w:rPr>
        <w:t>Príklad: Ak sa v rámci podaktivity C1 spracoval energetický audit pre 2 budovy, pričom jedna má celkovú podlahovú plochu 500 m</w:t>
      </w:r>
      <w:r w:rsidRPr="00A91191">
        <w:rPr>
          <w:rFonts w:ascii="Arial Narrow" w:hAnsi="Arial Narrow"/>
          <w:vertAlign w:val="superscript"/>
        </w:rPr>
        <w:t>2</w:t>
      </w:r>
      <w:r w:rsidRPr="00A91191">
        <w:rPr>
          <w:rFonts w:ascii="Arial Narrow" w:hAnsi="Arial Narrow"/>
        </w:rPr>
        <w:t xml:space="preserve"> a druhá 2000 m</w:t>
      </w:r>
      <w:r w:rsidRPr="00A91191">
        <w:rPr>
          <w:rFonts w:ascii="Arial Narrow" w:hAnsi="Arial Narrow"/>
          <w:vertAlign w:val="superscript"/>
        </w:rPr>
        <w:t>2</w:t>
      </w:r>
      <w:r w:rsidRPr="00A91191">
        <w:rPr>
          <w:rFonts w:ascii="Arial Narrow" w:hAnsi="Arial Narrow"/>
        </w:rPr>
        <w:t xml:space="preserve"> a podaktivita C2 sa uplatňuje len pre druhú budovu, finanč</w:t>
      </w:r>
      <w:r w:rsidR="00FE3063">
        <w:rPr>
          <w:rFonts w:ascii="Arial Narrow" w:hAnsi="Arial Narrow"/>
        </w:rPr>
        <w:t xml:space="preserve">ný limit na podaktivitu C2 je </w:t>
      </w:r>
      <w:ins w:id="9" w:author="Author">
        <w:r w:rsidR="00785F3F">
          <w:rPr>
            <w:rFonts w:ascii="Arial Narrow" w:hAnsi="Arial Narrow"/>
          </w:rPr>
          <w:t>4 350 EUR bez DPH.</w:t>
        </w:r>
      </w:ins>
      <w:del w:id="10" w:author="Author">
        <w:r w:rsidR="00FE3063" w:rsidDel="00785F3F">
          <w:rPr>
            <w:rFonts w:ascii="Arial Narrow" w:hAnsi="Arial Narrow"/>
          </w:rPr>
          <w:delText>4 0</w:delText>
        </w:r>
        <w:r w:rsidRPr="00A91191" w:rsidDel="00785F3F">
          <w:rPr>
            <w:rFonts w:ascii="Arial Narrow" w:hAnsi="Arial Narrow"/>
          </w:rPr>
          <w:delText>00 EUR.</w:delText>
        </w:r>
      </w:del>
      <w:bookmarkStart w:id="11" w:name="_GoBack"/>
      <w:bookmarkEnd w:id="11"/>
    </w:p>
  </w:footnote>
  <w:footnote w:id="23">
    <w:p w14:paraId="6899BAD8" w14:textId="41C600E8" w:rsidR="002C4E0D" w:rsidRPr="00A91191" w:rsidRDefault="002C4E0D" w:rsidP="00A91191">
      <w:pPr>
        <w:pStyle w:val="FootnoteText"/>
        <w:ind w:left="227" w:hanging="227"/>
        <w:jc w:val="both"/>
        <w:rPr>
          <w:rFonts w:ascii="Arial Narrow" w:hAnsi="Arial Narrow"/>
        </w:rPr>
      </w:pPr>
      <w:r w:rsidRPr="00A91191">
        <w:rPr>
          <w:rStyle w:val="FootnoteReference"/>
          <w:rFonts w:ascii="Arial Narrow" w:hAnsi="Arial Narrow"/>
        </w:rPr>
        <w:footnoteRef/>
      </w:r>
      <w:r w:rsidRPr="00A91191">
        <w:rPr>
          <w:rFonts w:ascii="Arial Narrow" w:hAnsi="Arial Narrow"/>
        </w:rPr>
        <w:t xml:space="preserve"> </w:t>
      </w:r>
      <w:r w:rsidR="00D817D6" w:rsidRPr="00A91191">
        <w:rPr>
          <w:rFonts w:ascii="Arial Narrow" w:hAnsi="Arial Narrow"/>
        </w:rPr>
        <w:tab/>
      </w:r>
      <w:r w:rsidRPr="00A91191">
        <w:rPr>
          <w:rFonts w:ascii="Arial Narrow" w:hAnsi="Arial Narrow"/>
        </w:rPr>
        <w:t>Tec</w:t>
      </w:r>
      <w:r w:rsidR="00A367FB">
        <w:rPr>
          <w:rFonts w:ascii="Arial Narrow" w:hAnsi="Arial Narrow"/>
        </w:rPr>
        <w:t xml:space="preserve">hnická podpora, právne služby a </w:t>
      </w:r>
      <w:r w:rsidRPr="00A91191">
        <w:rPr>
          <w:rFonts w:ascii="Arial Narrow" w:hAnsi="Arial Narrow"/>
        </w:rPr>
        <w:t xml:space="preserve">realizácia VO na poskytovateľa GES </w:t>
      </w:r>
      <w:r w:rsidR="00D817D6" w:rsidRPr="00A91191">
        <w:rPr>
          <w:rFonts w:ascii="Arial Narrow" w:hAnsi="Arial Narrow"/>
        </w:rPr>
        <w:t>môžu</w:t>
      </w:r>
      <w:r w:rsidRPr="00A91191">
        <w:rPr>
          <w:rFonts w:ascii="Arial Narrow" w:hAnsi="Arial Narrow"/>
        </w:rPr>
        <w:t xml:space="preserve"> byť obstarané samostatne, avšak iba do výšky stanoveného </w:t>
      </w:r>
      <w:r w:rsidR="00D817D6" w:rsidRPr="00A91191">
        <w:rPr>
          <w:rFonts w:ascii="Arial Narrow" w:hAnsi="Arial Narrow"/>
        </w:rPr>
        <w:t>finančného</w:t>
      </w:r>
      <w:r w:rsidRPr="00A91191">
        <w:rPr>
          <w:rFonts w:ascii="Arial Narrow" w:hAnsi="Arial Narrow"/>
        </w:rPr>
        <w:t xml:space="preserve"> limitu, </w:t>
      </w:r>
      <w:r w:rsidR="00D817D6" w:rsidRPr="00A91191">
        <w:rPr>
          <w:rFonts w:ascii="Arial Narrow" w:hAnsi="Arial Narrow"/>
        </w:rPr>
        <w:t>uplatňovaného</w:t>
      </w:r>
      <w:r w:rsidRPr="00A91191">
        <w:rPr>
          <w:rFonts w:ascii="Arial Narrow" w:hAnsi="Arial Narrow"/>
        </w:rPr>
        <w:t xml:space="preserve"> kumulatívne na všetky 3 </w:t>
      </w:r>
      <w:r w:rsidR="00D817D6" w:rsidRPr="00A91191">
        <w:rPr>
          <w:rFonts w:ascii="Arial Narrow" w:hAnsi="Arial Narrow"/>
        </w:rPr>
        <w:t>činnosti.</w:t>
      </w:r>
    </w:p>
  </w:footnote>
  <w:footnote w:id="24">
    <w:p w14:paraId="369135D0" w14:textId="5093FCE9" w:rsidR="00FE3063" w:rsidRPr="00FE3063" w:rsidRDefault="00FE3063" w:rsidP="00FE3063">
      <w:pPr>
        <w:pStyle w:val="FootnoteText"/>
        <w:ind w:left="227" w:hanging="227"/>
        <w:jc w:val="both"/>
        <w:rPr>
          <w:rFonts w:ascii="Arial Narrow" w:hAnsi="Arial Narrow"/>
        </w:rPr>
      </w:pPr>
      <w:r w:rsidRPr="00FE3063">
        <w:rPr>
          <w:rStyle w:val="FootnoteReference"/>
          <w:rFonts w:ascii="Arial Narrow" w:hAnsi="Arial Narrow"/>
        </w:rPr>
        <w:footnoteRef/>
      </w:r>
      <w:r w:rsidRPr="00FE306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E3063">
        <w:rPr>
          <w:rFonts w:ascii="Arial Narrow" w:hAnsi="Arial Narrow"/>
          <w:szCs w:val="18"/>
        </w:rPr>
        <w:t>Kumulatívny finančný limit mzdových výdavkov nesmie prekročiť finančný limit ustanovený pre externú/dodávateľskú prípravu projektu garantovanej energetickej služby.</w:t>
      </w:r>
    </w:p>
  </w:footnote>
  <w:footnote w:id="25">
    <w:p w14:paraId="0256B219" w14:textId="0CBD273F" w:rsidR="0059109C" w:rsidRPr="00A91191" w:rsidRDefault="000B43FA" w:rsidP="00A91191">
      <w:pPr>
        <w:pStyle w:val="FootnoteText"/>
        <w:ind w:left="227" w:hanging="227"/>
        <w:jc w:val="both"/>
        <w:rPr>
          <w:rFonts w:ascii="Arial Narrow" w:hAnsi="Arial Narrow"/>
        </w:rPr>
      </w:pPr>
      <w:r w:rsidRPr="00A91191">
        <w:rPr>
          <w:rStyle w:val="FootnoteReference"/>
          <w:rFonts w:ascii="Arial Narrow" w:hAnsi="Arial Narrow"/>
        </w:rPr>
        <w:footnoteRef/>
      </w:r>
      <w:r w:rsidRPr="00A91191">
        <w:rPr>
          <w:rFonts w:ascii="Arial Narrow" w:hAnsi="Arial Narrow"/>
        </w:rPr>
        <w:t xml:space="preserve"> </w:t>
      </w:r>
      <w:r w:rsidR="00A91191">
        <w:rPr>
          <w:rFonts w:ascii="Arial Narrow" w:hAnsi="Arial Narrow"/>
        </w:rPr>
        <w:tab/>
      </w:r>
      <w:r w:rsidRPr="00A91191">
        <w:rPr>
          <w:rStyle w:val="FootnoteReference"/>
          <w:rFonts w:ascii="Arial Narrow" w:hAnsi="Arial Narrow"/>
          <w:szCs w:val="18"/>
          <w:vertAlign w:val="baseline"/>
        </w:rPr>
        <w:t>Pracovník žiadateľa/prijímateľa, ktorý vykonáva úlohy spojené s</w:t>
      </w:r>
      <w:r w:rsidR="0059109C" w:rsidRPr="00A91191">
        <w:rPr>
          <w:rFonts w:ascii="Arial Narrow" w:hAnsi="Arial Narrow"/>
          <w:szCs w:val="18"/>
        </w:rPr>
        <w:t> prípravou projektu GES.</w:t>
      </w:r>
      <w:r w:rsidR="00A91191" w:rsidRPr="00A91191">
        <w:rPr>
          <w:rFonts w:ascii="Arial Narrow" w:hAnsi="Arial Narrow"/>
          <w:szCs w:val="18"/>
        </w:rPr>
        <w:t xml:space="preserve"> </w:t>
      </w:r>
      <w:r w:rsidRPr="00A91191">
        <w:rPr>
          <w:rStyle w:val="FootnoteReference"/>
          <w:rFonts w:ascii="Arial Narrow" w:hAnsi="Arial Narrow"/>
          <w:szCs w:val="18"/>
          <w:vertAlign w:val="baseline"/>
        </w:rPr>
        <w:t>Požadovaný stupeň dosiahnutého vzdelania</w:t>
      </w:r>
      <w:r w:rsidRPr="00A91191">
        <w:rPr>
          <w:rFonts w:ascii="Arial Narrow" w:hAnsi="Arial Narrow"/>
          <w:szCs w:val="18"/>
        </w:rPr>
        <w:t>:</w:t>
      </w:r>
      <w:r w:rsidRPr="00A91191">
        <w:rPr>
          <w:rStyle w:val="FootnoteReference"/>
          <w:rFonts w:ascii="Arial Narrow" w:hAnsi="Arial Narrow"/>
          <w:szCs w:val="18"/>
          <w:vertAlign w:val="baseline"/>
        </w:rPr>
        <w:t xml:space="preserve"> </w:t>
      </w:r>
      <w:r w:rsidRPr="00A91191">
        <w:rPr>
          <w:rFonts w:ascii="Arial Narrow" w:hAnsi="Arial Narrow"/>
          <w:szCs w:val="18"/>
        </w:rPr>
        <w:t>minimálne vysokoškolské vzdelanie II. stupňa (kód 766, 767 a 768 podľa ISCED 2011), prax v odbore min. 1 rok.</w:t>
      </w:r>
      <w:r w:rsidR="0059109C" w:rsidRPr="00A91191">
        <w:rPr>
          <w:rFonts w:ascii="Arial Narrow" w:hAnsi="Arial Narrow"/>
          <w:szCs w:val="18"/>
        </w:rPr>
        <w:t xml:space="preserve"> Pre technickú </w:t>
      </w:r>
      <w:r w:rsidR="00A91191" w:rsidRPr="00A91191">
        <w:rPr>
          <w:rFonts w:ascii="Arial Narrow" w:hAnsi="Arial Narrow"/>
          <w:szCs w:val="18"/>
        </w:rPr>
        <w:t>podporu sa navyše vyžaduje odborná</w:t>
      </w:r>
      <w:r w:rsidR="0059109C" w:rsidRPr="00A91191">
        <w:rPr>
          <w:rFonts w:ascii="Arial Narrow" w:hAnsi="Arial Narrow"/>
          <w:szCs w:val="18"/>
        </w:rPr>
        <w:t xml:space="preserve"> spôsobilosť podľa § 12 ods. 1 </w:t>
      </w:r>
      <w:r w:rsidR="00A91191" w:rsidRPr="00A91191">
        <w:rPr>
          <w:rFonts w:ascii="Arial Narrow" w:hAnsi="Arial Narrow"/>
          <w:szCs w:val="18"/>
        </w:rPr>
        <w:t xml:space="preserve">alebo § 19 ods. 1 </w:t>
      </w:r>
      <w:r w:rsidR="0059109C" w:rsidRPr="00A91191">
        <w:rPr>
          <w:rFonts w:ascii="Arial Narrow" w:hAnsi="Arial Narrow"/>
          <w:szCs w:val="18"/>
        </w:rPr>
        <w:t>zákona č. 321/2014 Z. z o energetickej efektívnosti a o zmene a doplnení niektorých zákonov v znení neskorších predpisov.</w:t>
      </w:r>
    </w:p>
    <w:p w14:paraId="5C0B74A2" w14:textId="786CD5E5" w:rsidR="000B43FA" w:rsidRPr="00A91191" w:rsidRDefault="000B43FA" w:rsidP="00A91191">
      <w:pPr>
        <w:pStyle w:val="FootnoteText"/>
        <w:ind w:left="227" w:hanging="227"/>
        <w:jc w:val="both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F0564" w14:textId="71786A35" w:rsidR="00D311E9" w:rsidRPr="00FC40E8" w:rsidRDefault="00D311E9" w:rsidP="00A04205">
    <w:pPr>
      <w:pStyle w:val="Header"/>
      <w:jc w:val="right"/>
      <w:rPr>
        <w:rFonts w:ascii="Arial Narrow" w:hAnsi="Arial Narrow"/>
      </w:rPr>
    </w:pPr>
    <w:r w:rsidRPr="00FC40E8">
      <w:rPr>
        <w:rFonts w:ascii="Arial Narrow" w:hAnsi="Arial Narrow"/>
        <w:i/>
        <w:iCs/>
        <w:sz w:val="20"/>
        <w:szCs w:val="20"/>
      </w:rPr>
      <w:t xml:space="preserve">Príloha </w:t>
    </w:r>
    <w:r w:rsidR="0078254B">
      <w:rPr>
        <w:rFonts w:ascii="Arial Narrow" w:hAnsi="Arial Narrow"/>
        <w:i/>
        <w:iCs/>
        <w:sz w:val="20"/>
        <w:szCs w:val="20"/>
      </w:rPr>
      <w:t>č.</w:t>
    </w:r>
    <w:r w:rsidR="001E78C2">
      <w:rPr>
        <w:rFonts w:ascii="Arial Narrow" w:hAnsi="Arial Narrow"/>
        <w:i/>
        <w:iCs/>
        <w:sz w:val="20"/>
        <w:szCs w:val="20"/>
      </w:rPr>
      <w:t xml:space="preserve"> </w:t>
    </w:r>
    <w:r w:rsidR="0078254B">
      <w:rPr>
        <w:rFonts w:ascii="Arial Narrow" w:hAnsi="Arial Narrow"/>
        <w:i/>
        <w:iCs/>
        <w:sz w:val="20"/>
        <w:szCs w:val="20"/>
      </w:rPr>
      <w:t xml:space="preserve">4 </w:t>
    </w:r>
    <w:r w:rsidRPr="00FC40E8">
      <w:rPr>
        <w:rFonts w:ascii="Arial Narrow" w:hAnsi="Arial Narrow"/>
        <w:i/>
        <w:iCs/>
        <w:sz w:val="20"/>
        <w:szCs w:val="20"/>
      </w:rPr>
      <w:t xml:space="preserve">výzvy </w:t>
    </w:r>
    <w:r w:rsidR="00AE1598" w:rsidRPr="00A94771">
      <w:rPr>
        <w:rFonts w:ascii="Arial Narrow" w:hAnsi="Arial Narrow"/>
        <w:i/>
      </w:rPr>
      <w:t>–</w:t>
    </w:r>
    <w:r w:rsidR="00AE1598">
      <w:rPr>
        <w:rFonts w:ascii="Arial Narrow" w:hAnsi="Arial Narrow"/>
        <w:i/>
      </w:rPr>
      <w:t xml:space="preserve"> </w:t>
    </w:r>
    <w:r w:rsidRPr="00FC40E8">
      <w:rPr>
        <w:rFonts w:ascii="Arial Narrow" w:hAnsi="Arial Narrow"/>
        <w:i/>
        <w:iCs/>
        <w:sz w:val="20"/>
        <w:szCs w:val="20"/>
      </w:rPr>
      <w:t xml:space="preserve">Osobitné podmienky oprávnenosti výdavkov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52EF7"/>
    <w:multiLevelType w:val="hybridMultilevel"/>
    <w:tmpl w:val="D558410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003A1"/>
    <w:multiLevelType w:val="hybridMultilevel"/>
    <w:tmpl w:val="E2EC250A"/>
    <w:lvl w:ilvl="0" w:tplc="8E7A706A">
      <w:start w:val="1"/>
      <w:numFmt w:val="bullet"/>
      <w:suff w:val="nothing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419DE"/>
    <w:multiLevelType w:val="hybridMultilevel"/>
    <w:tmpl w:val="3B64FF00"/>
    <w:lvl w:ilvl="0" w:tplc="041B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3">
    <w:nsid w:val="091769A0"/>
    <w:multiLevelType w:val="hybridMultilevel"/>
    <w:tmpl w:val="FFA6090C"/>
    <w:lvl w:ilvl="0" w:tplc="5C9E78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82B12"/>
    <w:multiLevelType w:val="hybridMultilevel"/>
    <w:tmpl w:val="306E34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63AA5"/>
    <w:multiLevelType w:val="hybridMultilevel"/>
    <w:tmpl w:val="F4DAD2D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87511F"/>
    <w:multiLevelType w:val="hybridMultilevel"/>
    <w:tmpl w:val="138AF358"/>
    <w:lvl w:ilvl="0" w:tplc="23DE57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1C60DFC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7262D8"/>
    <w:multiLevelType w:val="hybridMultilevel"/>
    <w:tmpl w:val="7604D51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57D5F"/>
    <w:multiLevelType w:val="hybridMultilevel"/>
    <w:tmpl w:val="AAC009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B817C4"/>
    <w:multiLevelType w:val="hybridMultilevel"/>
    <w:tmpl w:val="8EACF4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967915"/>
    <w:multiLevelType w:val="hybridMultilevel"/>
    <w:tmpl w:val="C12087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124C2"/>
    <w:multiLevelType w:val="hybridMultilevel"/>
    <w:tmpl w:val="A2480E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5B0C4A"/>
    <w:multiLevelType w:val="hybridMultilevel"/>
    <w:tmpl w:val="66C88644"/>
    <w:lvl w:ilvl="0" w:tplc="0876EBA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0CE3896"/>
    <w:multiLevelType w:val="hybridMultilevel"/>
    <w:tmpl w:val="04488E4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1700D7B"/>
    <w:multiLevelType w:val="hybridMultilevel"/>
    <w:tmpl w:val="A41402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2A5D5E"/>
    <w:multiLevelType w:val="hybridMultilevel"/>
    <w:tmpl w:val="2EE8FC8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A0CC1"/>
    <w:multiLevelType w:val="hybridMultilevel"/>
    <w:tmpl w:val="14429FE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233D20"/>
    <w:multiLevelType w:val="hybridMultilevel"/>
    <w:tmpl w:val="857C666A"/>
    <w:lvl w:ilvl="0" w:tplc="041B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2BB69BB"/>
    <w:multiLevelType w:val="hybridMultilevel"/>
    <w:tmpl w:val="0C44093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4664EB"/>
    <w:multiLevelType w:val="hybridMultilevel"/>
    <w:tmpl w:val="A3D6C5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801B69"/>
    <w:multiLevelType w:val="hybridMultilevel"/>
    <w:tmpl w:val="9C68EF24"/>
    <w:lvl w:ilvl="0" w:tplc="041B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1">
    <w:nsid w:val="45256E4B"/>
    <w:multiLevelType w:val="hybridMultilevel"/>
    <w:tmpl w:val="14CADF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B3293"/>
    <w:multiLevelType w:val="hybridMultilevel"/>
    <w:tmpl w:val="9BC0AFDC"/>
    <w:lvl w:ilvl="0" w:tplc="A594CC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013956"/>
    <w:multiLevelType w:val="hybridMultilevel"/>
    <w:tmpl w:val="BCC2FC62"/>
    <w:lvl w:ilvl="0" w:tplc="38821F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65109"/>
    <w:multiLevelType w:val="hybridMultilevel"/>
    <w:tmpl w:val="F9AA87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41DBC"/>
    <w:multiLevelType w:val="hybridMultilevel"/>
    <w:tmpl w:val="F2DA54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400E9"/>
    <w:multiLevelType w:val="hybridMultilevel"/>
    <w:tmpl w:val="496E80DA"/>
    <w:lvl w:ilvl="0" w:tplc="041B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7">
    <w:nsid w:val="58E80F8E"/>
    <w:multiLevelType w:val="hybridMultilevel"/>
    <w:tmpl w:val="91DC2DD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A926EE8"/>
    <w:multiLevelType w:val="hybridMultilevel"/>
    <w:tmpl w:val="04384A82"/>
    <w:lvl w:ilvl="0" w:tplc="AFE2EA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D4428"/>
    <w:multiLevelType w:val="hybridMultilevel"/>
    <w:tmpl w:val="60A65536"/>
    <w:lvl w:ilvl="0" w:tplc="AFE2EA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27806"/>
    <w:multiLevelType w:val="hybridMultilevel"/>
    <w:tmpl w:val="0D5CC0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E1305"/>
    <w:multiLevelType w:val="hybridMultilevel"/>
    <w:tmpl w:val="3DCAE40A"/>
    <w:lvl w:ilvl="0" w:tplc="AC5E2AE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261559"/>
    <w:multiLevelType w:val="hybridMultilevel"/>
    <w:tmpl w:val="35E883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EB4D6A"/>
    <w:multiLevelType w:val="hybridMultilevel"/>
    <w:tmpl w:val="5B041880"/>
    <w:lvl w:ilvl="0" w:tplc="041B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4">
    <w:nsid w:val="65360F22"/>
    <w:multiLevelType w:val="hybridMultilevel"/>
    <w:tmpl w:val="A37C6E74"/>
    <w:lvl w:ilvl="0" w:tplc="0B1A61F2">
      <w:start w:val="1"/>
      <w:numFmt w:val="bullet"/>
      <w:lvlText w:val="―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67771F2A"/>
    <w:multiLevelType w:val="hybridMultilevel"/>
    <w:tmpl w:val="A8AA27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D6B58"/>
    <w:multiLevelType w:val="hybridMultilevel"/>
    <w:tmpl w:val="C9487D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BF18D4"/>
    <w:multiLevelType w:val="hybridMultilevel"/>
    <w:tmpl w:val="C4686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514D43"/>
    <w:multiLevelType w:val="hybridMultilevel"/>
    <w:tmpl w:val="70FE18BE"/>
    <w:lvl w:ilvl="0" w:tplc="E82EB9D6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E02AB2"/>
    <w:multiLevelType w:val="hybridMultilevel"/>
    <w:tmpl w:val="39C6F380"/>
    <w:lvl w:ilvl="0" w:tplc="041B0011">
      <w:start w:val="1"/>
      <w:numFmt w:val="decimal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960" w:hanging="360"/>
      </w:pPr>
    </w:lvl>
    <w:lvl w:ilvl="2" w:tplc="041B001B">
      <w:start w:val="1"/>
      <w:numFmt w:val="lowerRoman"/>
      <w:lvlText w:val="%3."/>
      <w:lvlJc w:val="right"/>
      <w:pPr>
        <w:ind w:left="4680" w:hanging="180"/>
      </w:pPr>
    </w:lvl>
    <w:lvl w:ilvl="3" w:tplc="041B000F">
      <w:start w:val="1"/>
      <w:numFmt w:val="decimal"/>
      <w:lvlText w:val="%4."/>
      <w:lvlJc w:val="left"/>
      <w:pPr>
        <w:ind w:left="5400" w:hanging="360"/>
      </w:pPr>
    </w:lvl>
    <w:lvl w:ilvl="4" w:tplc="041B0019">
      <w:start w:val="1"/>
      <w:numFmt w:val="lowerLetter"/>
      <w:lvlText w:val="%5."/>
      <w:lvlJc w:val="left"/>
      <w:pPr>
        <w:ind w:left="6120" w:hanging="360"/>
      </w:pPr>
    </w:lvl>
    <w:lvl w:ilvl="5" w:tplc="041B001B">
      <w:start w:val="1"/>
      <w:numFmt w:val="lowerRoman"/>
      <w:lvlText w:val="%6."/>
      <w:lvlJc w:val="right"/>
      <w:pPr>
        <w:ind w:left="6840" w:hanging="180"/>
      </w:pPr>
    </w:lvl>
    <w:lvl w:ilvl="6" w:tplc="041B000F">
      <w:start w:val="1"/>
      <w:numFmt w:val="decimal"/>
      <w:lvlText w:val="%7."/>
      <w:lvlJc w:val="left"/>
      <w:pPr>
        <w:ind w:left="7560" w:hanging="360"/>
      </w:pPr>
    </w:lvl>
    <w:lvl w:ilvl="7" w:tplc="041B0019">
      <w:start w:val="1"/>
      <w:numFmt w:val="lowerLetter"/>
      <w:lvlText w:val="%8."/>
      <w:lvlJc w:val="left"/>
      <w:pPr>
        <w:ind w:left="8280" w:hanging="360"/>
      </w:pPr>
    </w:lvl>
    <w:lvl w:ilvl="8" w:tplc="041B001B">
      <w:start w:val="1"/>
      <w:numFmt w:val="lowerRoman"/>
      <w:lvlText w:val="%9."/>
      <w:lvlJc w:val="right"/>
      <w:pPr>
        <w:ind w:left="9000" w:hanging="180"/>
      </w:pPr>
    </w:lvl>
  </w:abstractNum>
  <w:abstractNum w:abstractNumId="40">
    <w:nsid w:val="772F0C16"/>
    <w:multiLevelType w:val="hybridMultilevel"/>
    <w:tmpl w:val="A4606B1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09E9688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E63BBC"/>
    <w:multiLevelType w:val="hybridMultilevel"/>
    <w:tmpl w:val="2D78D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A44419"/>
    <w:multiLevelType w:val="hybridMultilevel"/>
    <w:tmpl w:val="23864D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9"/>
  </w:num>
  <w:num w:numId="6">
    <w:abstractNumId w:val="13"/>
  </w:num>
  <w:num w:numId="7">
    <w:abstractNumId w:val="34"/>
  </w:num>
  <w:num w:numId="8">
    <w:abstractNumId w:val="27"/>
  </w:num>
  <w:num w:numId="9">
    <w:abstractNumId w:val="8"/>
  </w:num>
  <w:num w:numId="10">
    <w:abstractNumId w:val="29"/>
  </w:num>
  <w:num w:numId="11">
    <w:abstractNumId w:val="28"/>
  </w:num>
  <w:num w:numId="12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2"/>
  </w:num>
  <w:num w:numId="16">
    <w:abstractNumId w:val="9"/>
  </w:num>
  <w:num w:numId="17">
    <w:abstractNumId w:val="24"/>
  </w:num>
  <w:num w:numId="18">
    <w:abstractNumId w:val="0"/>
  </w:num>
  <w:num w:numId="19">
    <w:abstractNumId w:val="21"/>
  </w:num>
  <w:num w:numId="20">
    <w:abstractNumId w:val="25"/>
  </w:num>
  <w:num w:numId="21">
    <w:abstractNumId w:val="15"/>
  </w:num>
  <w:num w:numId="22">
    <w:abstractNumId w:val="19"/>
  </w:num>
  <w:num w:numId="23">
    <w:abstractNumId w:val="4"/>
  </w:num>
  <w:num w:numId="24">
    <w:abstractNumId w:val="18"/>
  </w:num>
  <w:num w:numId="25">
    <w:abstractNumId w:val="14"/>
  </w:num>
  <w:num w:numId="26">
    <w:abstractNumId w:val="40"/>
  </w:num>
  <w:num w:numId="27">
    <w:abstractNumId w:val="7"/>
  </w:num>
  <w:num w:numId="28">
    <w:abstractNumId w:val="23"/>
  </w:num>
  <w:num w:numId="29">
    <w:abstractNumId w:val="38"/>
  </w:num>
  <w:num w:numId="30">
    <w:abstractNumId w:val="1"/>
  </w:num>
  <w:num w:numId="31">
    <w:abstractNumId w:val="3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6"/>
  </w:num>
  <w:num w:numId="35">
    <w:abstractNumId w:val="37"/>
  </w:num>
  <w:num w:numId="36">
    <w:abstractNumId w:val="32"/>
  </w:num>
  <w:num w:numId="37">
    <w:abstractNumId w:val="31"/>
  </w:num>
  <w:num w:numId="38">
    <w:abstractNumId w:val="17"/>
  </w:num>
  <w:num w:numId="39">
    <w:abstractNumId w:val="22"/>
  </w:num>
  <w:num w:numId="40">
    <w:abstractNumId w:val="5"/>
  </w:num>
  <w:num w:numId="41">
    <w:abstractNumId w:val="2"/>
  </w:num>
  <w:num w:numId="42">
    <w:abstractNumId w:val="26"/>
  </w:num>
  <w:num w:numId="43">
    <w:abstractNumId w:val="35"/>
  </w:num>
  <w:num w:numId="44">
    <w:abstractNumId w:val="20"/>
  </w:num>
  <w:num w:numId="45">
    <w:abstractNumId w:val="43"/>
  </w:num>
  <w:num w:numId="46">
    <w:abstractNumId w:val="16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05"/>
    <w:rsid w:val="0000198D"/>
    <w:rsid w:val="00001D45"/>
    <w:rsid w:val="0000298E"/>
    <w:rsid w:val="00005EFB"/>
    <w:rsid w:val="00007F9C"/>
    <w:rsid w:val="000104F2"/>
    <w:rsid w:val="00014596"/>
    <w:rsid w:val="0001553D"/>
    <w:rsid w:val="0002190D"/>
    <w:rsid w:val="00021A42"/>
    <w:rsid w:val="00021C42"/>
    <w:rsid w:val="00026392"/>
    <w:rsid w:val="0003054F"/>
    <w:rsid w:val="00030708"/>
    <w:rsid w:val="000358E9"/>
    <w:rsid w:val="00040EFA"/>
    <w:rsid w:val="000469E2"/>
    <w:rsid w:val="000478DC"/>
    <w:rsid w:val="00050F50"/>
    <w:rsid w:val="00051976"/>
    <w:rsid w:val="000633C3"/>
    <w:rsid w:val="00063616"/>
    <w:rsid w:val="000729DA"/>
    <w:rsid w:val="00074305"/>
    <w:rsid w:val="000812D2"/>
    <w:rsid w:val="00085ED0"/>
    <w:rsid w:val="00086086"/>
    <w:rsid w:val="00093FAB"/>
    <w:rsid w:val="000944F5"/>
    <w:rsid w:val="00095946"/>
    <w:rsid w:val="00095E10"/>
    <w:rsid w:val="000A27F7"/>
    <w:rsid w:val="000A4790"/>
    <w:rsid w:val="000A510F"/>
    <w:rsid w:val="000A6C4F"/>
    <w:rsid w:val="000B43FA"/>
    <w:rsid w:val="000C01A6"/>
    <w:rsid w:val="000C31DB"/>
    <w:rsid w:val="000C33F2"/>
    <w:rsid w:val="000C3A15"/>
    <w:rsid w:val="000C4F41"/>
    <w:rsid w:val="000C57DD"/>
    <w:rsid w:val="000C7639"/>
    <w:rsid w:val="000D0CDF"/>
    <w:rsid w:val="000D2B03"/>
    <w:rsid w:val="000D3E92"/>
    <w:rsid w:val="000D5024"/>
    <w:rsid w:val="000D6E7B"/>
    <w:rsid w:val="000E19E3"/>
    <w:rsid w:val="000E19F0"/>
    <w:rsid w:val="000F411B"/>
    <w:rsid w:val="0010194B"/>
    <w:rsid w:val="001038F1"/>
    <w:rsid w:val="0010413B"/>
    <w:rsid w:val="00105EB7"/>
    <w:rsid w:val="00111414"/>
    <w:rsid w:val="00112808"/>
    <w:rsid w:val="00112A19"/>
    <w:rsid w:val="00113DB4"/>
    <w:rsid w:val="00113EAF"/>
    <w:rsid w:val="001178C9"/>
    <w:rsid w:val="001210F7"/>
    <w:rsid w:val="00123004"/>
    <w:rsid w:val="0013118D"/>
    <w:rsid w:val="00133156"/>
    <w:rsid w:val="001339B3"/>
    <w:rsid w:val="001354F4"/>
    <w:rsid w:val="00136B66"/>
    <w:rsid w:val="00136C54"/>
    <w:rsid w:val="001402CF"/>
    <w:rsid w:val="00140325"/>
    <w:rsid w:val="00141BEF"/>
    <w:rsid w:val="0014414B"/>
    <w:rsid w:val="00150FCB"/>
    <w:rsid w:val="001515AD"/>
    <w:rsid w:val="0015783E"/>
    <w:rsid w:val="001707CA"/>
    <w:rsid w:val="001715E7"/>
    <w:rsid w:val="00177993"/>
    <w:rsid w:val="001812C1"/>
    <w:rsid w:val="00181308"/>
    <w:rsid w:val="001832FF"/>
    <w:rsid w:val="00184E70"/>
    <w:rsid w:val="00185069"/>
    <w:rsid w:val="00185F8D"/>
    <w:rsid w:val="001865EA"/>
    <w:rsid w:val="001904BF"/>
    <w:rsid w:val="00191598"/>
    <w:rsid w:val="00194BBC"/>
    <w:rsid w:val="001953ED"/>
    <w:rsid w:val="001A0A54"/>
    <w:rsid w:val="001A2C4B"/>
    <w:rsid w:val="001A2D40"/>
    <w:rsid w:val="001A557E"/>
    <w:rsid w:val="001A5BDC"/>
    <w:rsid w:val="001A6770"/>
    <w:rsid w:val="001B1963"/>
    <w:rsid w:val="001B4F76"/>
    <w:rsid w:val="001B578B"/>
    <w:rsid w:val="001B6962"/>
    <w:rsid w:val="001C2ED3"/>
    <w:rsid w:val="001C7480"/>
    <w:rsid w:val="001C74B0"/>
    <w:rsid w:val="001C77F2"/>
    <w:rsid w:val="001D35A9"/>
    <w:rsid w:val="001D4879"/>
    <w:rsid w:val="001D5860"/>
    <w:rsid w:val="001D5D31"/>
    <w:rsid w:val="001D7000"/>
    <w:rsid w:val="001D7EEC"/>
    <w:rsid w:val="001E2582"/>
    <w:rsid w:val="001E3328"/>
    <w:rsid w:val="001E4F5A"/>
    <w:rsid w:val="001E5DEB"/>
    <w:rsid w:val="001E78C2"/>
    <w:rsid w:val="001E7CCA"/>
    <w:rsid w:val="001F225F"/>
    <w:rsid w:val="001F2E10"/>
    <w:rsid w:val="001F45B9"/>
    <w:rsid w:val="001F5681"/>
    <w:rsid w:val="0020207D"/>
    <w:rsid w:val="00210B65"/>
    <w:rsid w:val="00216307"/>
    <w:rsid w:val="00220074"/>
    <w:rsid w:val="0022102D"/>
    <w:rsid w:val="00222595"/>
    <w:rsid w:val="00235408"/>
    <w:rsid w:val="002406E9"/>
    <w:rsid w:val="00240782"/>
    <w:rsid w:val="00241C84"/>
    <w:rsid w:val="00247AFD"/>
    <w:rsid w:val="00250783"/>
    <w:rsid w:val="002609FC"/>
    <w:rsid w:val="00260B7D"/>
    <w:rsid w:val="002669C2"/>
    <w:rsid w:val="0026773E"/>
    <w:rsid w:val="002678D9"/>
    <w:rsid w:val="0027489C"/>
    <w:rsid w:val="002753CF"/>
    <w:rsid w:val="00280E5D"/>
    <w:rsid w:val="00283CC9"/>
    <w:rsid w:val="0028503A"/>
    <w:rsid w:val="0028537C"/>
    <w:rsid w:val="002855FA"/>
    <w:rsid w:val="002869E3"/>
    <w:rsid w:val="00291EF1"/>
    <w:rsid w:val="00292E5E"/>
    <w:rsid w:val="002943BE"/>
    <w:rsid w:val="0029638C"/>
    <w:rsid w:val="002A0574"/>
    <w:rsid w:val="002A3EB7"/>
    <w:rsid w:val="002A5C5F"/>
    <w:rsid w:val="002B27EF"/>
    <w:rsid w:val="002C1B56"/>
    <w:rsid w:val="002C26D1"/>
    <w:rsid w:val="002C3D0B"/>
    <w:rsid w:val="002C3DD1"/>
    <w:rsid w:val="002C45DD"/>
    <w:rsid w:val="002C4E0D"/>
    <w:rsid w:val="002C7A21"/>
    <w:rsid w:val="002D1E02"/>
    <w:rsid w:val="002D3969"/>
    <w:rsid w:val="002D5B59"/>
    <w:rsid w:val="002E2809"/>
    <w:rsid w:val="002E4924"/>
    <w:rsid w:val="002F026D"/>
    <w:rsid w:val="002F0C31"/>
    <w:rsid w:val="002F3C86"/>
    <w:rsid w:val="002F4DD4"/>
    <w:rsid w:val="002F7120"/>
    <w:rsid w:val="003001DA"/>
    <w:rsid w:val="0030237B"/>
    <w:rsid w:val="00303784"/>
    <w:rsid w:val="00305FD3"/>
    <w:rsid w:val="00312386"/>
    <w:rsid w:val="00312B5F"/>
    <w:rsid w:val="00313CCE"/>
    <w:rsid w:val="003222AF"/>
    <w:rsid w:val="003318B7"/>
    <w:rsid w:val="00332051"/>
    <w:rsid w:val="00332C5F"/>
    <w:rsid w:val="003347AF"/>
    <w:rsid w:val="003406FD"/>
    <w:rsid w:val="003421BC"/>
    <w:rsid w:val="00343B00"/>
    <w:rsid w:val="003453E8"/>
    <w:rsid w:val="00345737"/>
    <w:rsid w:val="0034763B"/>
    <w:rsid w:val="003505E3"/>
    <w:rsid w:val="003513FA"/>
    <w:rsid w:val="00352148"/>
    <w:rsid w:val="003537F5"/>
    <w:rsid w:val="0035517C"/>
    <w:rsid w:val="003608D3"/>
    <w:rsid w:val="00361136"/>
    <w:rsid w:val="00363D48"/>
    <w:rsid w:val="003657FD"/>
    <w:rsid w:val="00365D76"/>
    <w:rsid w:val="00366A6C"/>
    <w:rsid w:val="00371C73"/>
    <w:rsid w:val="00371D64"/>
    <w:rsid w:val="00375285"/>
    <w:rsid w:val="00375353"/>
    <w:rsid w:val="003760D2"/>
    <w:rsid w:val="00377CB6"/>
    <w:rsid w:val="00383344"/>
    <w:rsid w:val="003877C2"/>
    <w:rsid w:val="00391B55"/>
    <w:rsid w:val="00394929"/>
    <w:rsid w:val="00394C86"/>
    <w:rsid w:val="00396C1B"/>
    <w:rsid w:val="00397144"/>
    <w:rsid w:val="003A5F0F"/>
    <w:rsid w:val="003A6A37"/>
    <w:rsid w:val="003B2A69"/>
    <w:rsid w:val="003B327E"/>
    <w:rsid w:val="003B3D5E"/>
    <w:rsid w:val="003B52AD"/>
    <w:rsid w:val="003B79FD"/>
    <w:rsid w:val="003C1459"/>
    <w:rsid w:val="003C53C4"/>
    <w:rsid w:val="003D0EF7"/>
    <w:rsid w:val="003D3E99"/>
    <w:rsid w:val="003D49DA"/>
    <w:rsid w:val="003D67FD"/>
    <w:rsid w:val="003D778E"/>
    <w:rsid w:val="003E1516"/>
    <w:rsid w:val="003E2A62"/>
    <w:rsid w:val="003E2FBE"/>
    <w:rsid w:val="003E370E"/>
    <w:rsid w:val="003E420A"/>
    <w:rsid w:val="003E6457"/>
    <w:rsid w:val="003E7288"/>
    <w:rsid w:val="003E77EF"/>
    <w:rsid w:val="003E7A4D"/>
    <w:rsid w:val="003F4520"/>
    <w:rsid w:val="003F7C15"/>
    <w:rsid w:val="00400CBF"/>
    <w:rsid w:val="00403C41"/>
    <w:rsid w:val="0040557B"/>
    <w:rsid w:val="00413315"/>
    <w:rsid w:val="00413A93"/>
    <w:rsid w:val="00424A1B"/>
    <w:rsid w:val="00425307"/>
    <w:rsid w:val="00427A35"/>
    <w:rsid w:val="004308AE"/>
    <w:rsid w:val="004313E9"/>
    <w:rsid w:val="00431F17"/>
    <w:rsid w:val="00434505"/>
    <w:rsid w:val="0044127D"/>
    <w:rsid w:val="00442282"/>
    <w:rsid w:val="00444FB1"/>
    <w:rsid w:val="0045282E"/>
    <w:rsid w:val="0045576B"/>
    <w:rsid w:val="004600DC"/>
    <w:rsid w:val="00461D7F"/>
    <w:rsid w:val="004637C7"/>
    <w:rsid w:val="00463ED8"/>
    <w:rsid w:val="0046543E"/>
    <w:rsid w:val="00466263"/>
    <w:rsid w:val="00466B94"/>
    <w:rsid w:val="004717C5"/>
    <w:rsid w:val="00474785"/>
    <w:rsid w:val="00475195"/>
    <w:rsid w:val="00475A45"/>
    <w:rsid w:val="00476468"/>
    <w:rsid w:val="00477C57"/>
    <w:rsid w:val="00480CF5"/>
    <w:rsid w:val="004831B2"/>
    <w:rsid w:val="00483EE9"/>
    <w:rsid w:val="00490F6C"/>
    <w:rsid w:val="004928AB"/>
    <w:rsid w:val="004A1535"/>
    <w:rsid w:val="004A3B8F"/>
    <w:rsid w:val="004A42A3"/>
    <w:rsid w:val="004A4D9C"/>
    <w:rsid w:val="004A6E5F"/>
    <w:rsid w:val="004B0C26"/>
    <w:rsid w:val="004B333C"/>
    <w:rsid w:val="004B4324"/>
    <w:rsid w:val="004B567C"/>
    <w:rsid w:val="004B7E5A"/>
    <w:rsid w:val="004C051F"/>
    <w:rsid w:val="004C11FD"/>
    <w:rsid w:val="004C28B8"/>
    <w:rsid w:val="004C55D7"/>
    <w:rsid w:val="004C6239"/>
    <w:rsid w:val="004C7A9F"/>
    <w:rsid w:val="004D04EB"/>
    <w:rsid w:val="004D76A0"/>
    <w:rsid w:val="004E1491"/>
    <w:rsid w:val="004E1C00"/>
    <w:rsid w:val="004E46E0"/>
    <w:rsid w:val="004E47F0"/>
    <w:rsid w:val="004E75A9"/>
    <w:rsid w:val="004E7FBC"/>
    <w:rsid w:val="004F0B2F"/>
    <w:rsid w:val="004F4829"/>
    <w:rsid w:val="004F5815"/>
    <w:rsid w:val="004F7A23"/>
    <w:rsid w:val="00503BBB"/>
    <w:rsid w:val="00505274"/>
    <w:rsid w:val="00510348"/>
    <w:rsid w:val="00511D9A"/>
    <w:rsid w:val="0051467F"/>
    <w:rsid w:val="00515305"/>
    <w:rsid w:val="005175B0"/>
    <w:rsid w:val="00517B61"/>
    <w:rsid w:val="00520738"/>
    <w:rsid w:val="00525BB3"/>
    <w:rsid w:val="0052738F"/>
    <w:rsid w:val="00527CD5"/>
    <w:rsid w:val="005318B8"/>
    <w:rsid w:val="00540325"/>
    <w:rsid w:val="00540C48"/>
    <w:rsid w:val="00540FB4"/>
    <w:rsid w:val="00541556"/>
    <w:rsid w:val="005423B4"/>
    <w:rsid w:val="0054314D"/>
    <w:rsid w:val="00544AA9"/>
    <w:rsid w:val="00544D82"/>
    <w:rsid w:val="0054518A"/>
    <w:rsid w:val="00550E0D"/>
    <w:rsid w:val="005548F4"/>
    <w:rsid w:val="00554A74"/>
    <w:rsid w:val="00557698"/>
    <w:rsid w:val="0056780E"/>
    <w:rsid w:val="005715D5"/>
    <w:rsid w:val="00574124"/>
    <w:rsid w:val="00575309"/>
    <w:rsid w:val="00576484"/>
    <w:rsid w:val="0057656B"/>
    <w:rsid w:val="00583D5C"/>
    <w:rsid w:val="0058507B"/>
    <w:rsid w:val="0059109C"/>
    <w:rsid w:val="00591D11"/>
    <w:rsid w:val="00593DB0"/>
    <w:rsid w:val="00593F03"/>
    <w:rsid w:val="00596C54"/>
    <w:rsid w:val="0059741A"/>
    <w:rsid w:val="005A03BC"/>
    <w:rsid w:val="005B4200"/>
    <w:rsid w:val="005B6B2E"/>
    <w:rsid w:val="005C580F"/>
    <w:rsid w:val="005C6091"/>
    <w:rsid w:val="005D3AE0"/>
    <w:rsid w:val="005D70B0"/>
    <w:rsid w:val="005E4F27"/>
    <w:rsid w:val="005E5B9A"/>
    <w:rsid w:val="005E660E"/>
    <w:rsid w:val="005E67B6"/>
    <w:rsid w:val="005F0D57"/>
    <w:rsid w:val="005F15BB"/>
    <w:rsid w:val="005F2C0B"/>
    <w:rsid w:val="005F3996"/>
    <w:rsid w:val="005F5260"/>
    <w:rsid w:val="005F5C3B"/>
    <w:rsid w:val="0060072E"/>
    <w:rsid w:val="00600A48"/>
    <w:rsid w:val="0061473A"/>
    <w:rsid w:val="00622831"/>
    <w:rsid w:val="00623D9C"/>
    <w:rsid w:val="0062724B"/>
    <w:rsid w:val="00627593"/>
    <w:rsid w:val="00636E3B"/>
    <w:rsid w:val="00637B85"/>
    <w:rsid w:val="00640778"/>
    <w:rsid w:val="0064096A"/>
    <w:rsid w:val="00640FE9"/>
    <w:rsid w:val="00642CE5"/>
    <w:rsid w:val="0064345D"/>
    <w:rsid w:val="00643641"/>
    <w:rsid w:val="00645906"/>
    <w:rsid w:val="006510D2"/>
    <w:rsid w:val="006529E0"/>
    <w:rsid w:val="00653BCA"/>
    <w:rsid w:val="00663045"/>
    <w:rsid w:val="00671D5C"/>
    <w:rsid w:val="00674F5F"/>
    <w:rsid w:val="0067592C"/>
    <w:rsid w:val="006771DB"/>
    <w:rsid w:val="00681982"/>
    <w:rsid w:val="006822BE"/>
    <w:rsid w:val="00682D30"/>
    <w:rsid w:val="006835D2"/>
    <w:rsid w:val="0068516B"/>
    <w:rsid w:val="00685174"/>
    <w:rsid w:val="00686C8F"/>
    <w:rsid w:val="00691829"/>
    <w:rsid w:val="00691B26"/>
    <w:rsid w:val="0069225C"/>
    <w:rsid w:val="00692BEA"/>
    <w:rsid w:val="0069434E"/>
    <w:rsid w:val="006978F1"/>
    <w:rsid w:val="006A0709"/>
    <w:rsid w:val="006A3783"/>
    <w:rsid w:val="006A4013"/>
    <w:rsid w:val="006A5940"/>
    <w:rsid w:val="006A5B5D"/>
    <w:rsid w:val="006B5DD0"/>
    <w:rsid w:val="006B6794"/>
    <w:rsid w:val="006C019A"/>
    <w:rsid w:val="006C15E3"/>
    <w:rsid w:val="006C34A3"/>
    <w:rsid w:val="006C385A"/>
    <w:rsid w:val="006C4637"/>
    <w:rsid w:val="006C5EA3"/>
    <w:rsid w:val="006D1332"/>
    <w:rsid w:val="006D4C5A"/>
    <w:rsid w:val="006D6C3E"/>
    <w:rsid w:val="006E4A98"/>
    <w:rsid w:val="006E5BB6"/>
    <w:rsid w:val="006F0A19"/>
    <w:rsid w:val="006F2726"/>
    <w:rsid w:val="006F5370"/>
    <w:rsid w:val="006F7037"/>
    <w:rsid w:val="0070139A"/>
    <w:rsid w:val="00703FB0"/>
    <w:rsid w:val="007055D8"/>
    <w:rsid w:val="00710F30"/>
    <w:rsid w:val="007127B9"/>
    <w:rsid w:val="007155BF"/>
    <w:rsid w:val="0071688C"/>
    <w:rsid w:val="00722798"/>
    <w:rsid w:val="00724177"/>
    <w:rsid w:val="00725C48"/>
    <w:rsid w:val="00731BBC"/>
    <w:rsid w:val="0073205E"/>
    <w:rsid w:val="00734321"/>
    <w:rsid w:val="007345E6"/>
    <w:rsid w:val="00744769"/>
    <w:rsid w:val="007459BA"/>
    <w:rsid w:val="00746352"/>
    <w:rsid w:val="00746FA2"/>
    <w:rsid w:val="00747F1C"/>
    <w:rsid w:val="00761128"/>
    <w:rsid w:val="00763AD6"/>
    <w:rsid w:val="0076433C"/>
    <w:rsid w:val="00764F0C"/>
    <w:rsid w:val="007657DF"/>
    <w:rsid w:val="0076590F"/>
    <w:rsid w:val="00771CC8"/>
    <w:rsid w:val="00772A37"/>
    <w:rsid w:val="007749A0"/>
    <w:rsid w:val="0078254B"/>
    <w:rsid w:val="00785F3F"/>
    <w:rsid w:val="0078675E"/>
    <w:rsid w:val="00790169"/>
    <w:rsid w:val="007907B0"/>
    <w:rsid w:val="007919FE"/>
    <w:rsid w:val="007939B7"/>
    <w:rsid w:val="00795EC2"/>
    <w:rsid w:val="007A0410"/>
    <w:rsid w:val="007A09E1"/>
    <w:rsid w:val="007A3E97"/>
    <w:rsid w:val="007A4A1C"/>
    <w:rsid w:val="007B1BAC"/>
    <w:rsid w:val="007B386D"/>
    <w:rsid w:val="007B3BA1"/>
    <w:rsid w:val="007C25B0"/>
    <w:rsid w:val="007C4860"/>
    <w:rsid w:val="007D0C51"/>
    <w:rsid w:val="007D104F"/>
    <w:rsid w:val="007D1A04"/>
    <w:rsid w:val="007D2556"/>
    <w:rsid w:val="007D257F"/>
    <w:rsid w:val="007D59B5"/>
    <w:rsid w:val="007D5DAB"/>
    <w:rsid w:val="007D6434"/>
    <w:rsid w:val="007D6DB2"/>
    <w:rsid w:val="007D6EC3"/>
    <w:rsid w:val="007D741E"/>
    <w:rsid w:val="007D753B"/>
    <w:rsid w:val="007E0327"/>
    <w:rsid w:val="007E10B4"/>
    <w:rsid w:val="007E70CF"/>
    <w:rsid w:val="007F1DF1"/>
    <w:rsid w:val="007F215A"/>
    <w:rsid w:val="007F674E"/>
    <w:rsid w:val="00801156"/>
    <w:rsid w:val="00801AE9"/>
    <w:rsid w:val="00802FFB"/>
    <w:rsid w:val="00804173"/>
    <w:rsid w:val="00805496"/>
    <w:rsid w:val="0080591A"/>
    <w:rsid w:val="008061CD"/>
    <w:rsid w:val="0081653B"/>
    <w:rsid w:val="00821DCB"/>
    <w:rsid w:val="00822C1C"/>
    <w:rsid w:val="00825488"/>
    <w:rsid w:val="008279DD"/>
    <w:rsid w:val="00830370"/>
    <w:rsid w:val="00833058"/>
    <w:rsid w:val="00833DB9"/>
    <w:rsid w:val="00833E0A"/>
    <w:rsid w:val="0083471E"/>
    <w:rsid w:val="00834DCE"/>
    <w:rsid w:val="00835AD1"/>
    <w:rsid w:val="00840261"/>
    <w:rsid w:val="0084550B"/>
    <w:rsid w:val="00857E4E"/>
    <w:rsid w:val="008642AD"/>
    <w:rsid w:val="008653A5"/>
    <w:rsid w:val="008702A2"/>
    <w:rsid w:val="0087187C"/>
    <w:rsid w:val="00875476"/>
    <w:rsid w:val="00881324"/>
    <w:rsid w:val="0088149D"/>
    <w:rsid w:val="008819E7"/>
    <w:rsid w:val="008821AA"/>
    <w:rsid w:val="00883FF0"/>
    <w:rsid w:val="00884DF8"/>
    <w:rsid w:val="0088534D"/>
    <w:rsid w:val="0088646D"/>
    <w:rsid w:val="008877B7"/>
    <w:rsid w:val="008917F1"/>
    <w:rsid w:val="00895241"/>
    <w:rsid w:val="00896425"/>
    <w:rsid w:val="00897963"/>
    <w:rsid w:val="008A46CF"/>
    <w:rsid w:val="008A5A48"/>
    <w:rsid w:val="008B0A86"/>
    <w:rsid w:val="008B604D"/>
    <w:rsid w:val="008C3D21"/>
    <w:rsid w:val="008C5184"/>
    <w:rsid w:val="008C7D72"/>
    <w:rsid w:val="008C7E83"/>
    <w:rsid w:val="008D06B4"/>
    <w:rsid w:val="008D1669"/>
    <w:rsid w:val="008D4B8D"/>
    <w:rsid w:val="008D7CC3"/>
    <w:rsid w:val="008E538C"/>
    <w:rsid w:val="008F33A2"/>
    <w:rsid w:val="008F46E6"/>
    <w:rsid w:val="00902B29"/>
    <w:rsid w:val="009055CC"/>
    <w:rsid w:val="0090636C"/>
    <w:rsid w:val="00906826"/>
    <w:rsid w:val="0091171E"/>
    <w:rsid w:val="00914B90"/>
    <w:rsid w:val="00915A35"/>
    <w:rsid w:val="0091684A"/>
    <w:rsid w:val="00917A8E"/>
    <w:rsid w:val="00921005"/>
    <w:rsid w:val="0092131A"/>
    <w:rsid w:val="00921729"/>
    <w:rsid w:val="00921E2B"/>
    <w:rsid w:val="009229FE"/>
    <w:rsid w:val="0092313F"/>
    <w:rsid w:val="0092501B"/>
    <w:rsid w:val="0093415B"/>
    <w:rsid w:val="00934818"/>
    <w:rsid w:val="0093649E"/>
    <w:rsid w:val="0094051B"/>
    <w:rsid w:val="00943BE9"/>
    <w:rsid w:val="0094454F"/>
    <w:rsid w:val="00954C09"/>
    <w:rsid w:val="00957333"/>
    <w:rsid w:val="00957FAA"/>
    <w:rsid w:val="0096227E"/>
    <w:rsid w:val="00962627"/>
    <w:rsid w:val="00962A64"/>
    <w:rsid w:val="00964BFC"/>
    <w:rsid w:val="00966796"/>
    <w:rsid w:val="009706BA"/>
    <w:rsid w:val="00973933"/>
    <w:rsid w:val="0097438A"/>
    <w:rsid w:val="00975A32"/>
    <w:rsid w:val="00976595"/>
    <w:rsid w:val="00980EAC"/>
    <w:rsid w:val="00983617"/>
    <w:rsid w:val="0098487A"/>
    <w:rsid w:val="00992F41"/>
    <w:rsid w:val="009933F0"/>
    <w:rsid w:val="009935B4"/>
    <w:rsid w:val="009961D7"/>
    <w:rsid w:val="009B191D"/>
    <w:rsid w:val="009B7120"/>
    <w:rsid w:val="009C0324"/>
    <w:rsid w:val="009C4FDC"/>
    <w:rsid w:val="009C53B4"/>
    <w:rsid w:val="009C5E0D"/>
    <w:rsid w:val="009C6FEF"/>
    <w:rsid w:val="009D186E"/>
    <w:rsid w:val="009D2563"/>
    <w:rsid w:val="009D3476"/>
    <w:rsid w:val="009D7855"/>
    <w:rsid w:val="009D7E43"/>
    <w:rsid w:val="009E657C"/>
    <w:rsid w:val="009E741B"/>
    <w:rsid w:val="009E74D9"/>
    <w:rsid w:val="009F2A19"/>
    <w:rsid w:val="009F3CF0"/>
    <w:rsid w:val="00A01D8E"/>
    <w:rsid w:val="00A02DE3"/>
    <w:rsid w:val="00A04205"/>
    <w:rsid w:val="00A05803"/>
    <w:rsid w:val="00A07832"/>
    <w:rsid w:val="00A1013A"/>
    <w:rsid w:val="00A112DA"/>
    <w:rsid w:val="00A11896"/>
    <w:rsid w:val="00A131BB"/>
    <w:rsid w:val="00A13D09"/>
    <w:rsid w:val="00A16636"/>
    <w:rsid w:val="00A176F0"/>
    <w:rsid w:val="00A17D6C"/>
    <w:rsid w:val="00A20414"/>
    <w:rsid w:val="00A21805"/>
    <w:rsid w:val="00A247FD"/>
    <w:rsid w:val="00A2516F"/>
    <w:rsid w:val="00A25279"/>
    <w:rsid w:val="00A30BD4"/>
    <w:rsid w:val="00A344B7"/>
    <w:rsid w:val="00A367FB"/>
    <w:rsid w:val="00A3692C"/>
    <w:rsid w:val="00A370CB"/>
    <w:rsid w:val="00A37CA0"/>
    <w:rsid w:val="00A422D6"/>
    <w:rsid w:val="00A43246"/>
    <w:rsid w:val="00A44BAC"/>
    <w:rsid w:val="00A459AF"/>
    <w:rsid w:val="00A45F07"/>
    <w:rsid w:val="00A4721F"/>
    <w:rsid w:val="00A4741B"/>
    <w:rsid w:val="00A50E06"/>
    <w:rsid w:val="00A55A45"/>
    <w:rsid w:val="00A56D50"/>
    <w:rsid w:val="00A57100"/>
    <w:rsid w:val="00A616EE"/>
    <w:rsid w:val="00A63128"/>
    <w:rsid w:val="00A6646F"/>
    <w:rsid w:val="00A67C67"/>
    <w:rsid w:val="00A724D0"/>
    <w:rsid w:val="00A72DF9"/>
    <w:rsid w:val="00A748F5"/>
    <w:rsid w:val="00A7612B"/>
    <w:rsid w:val="00A7721B"/>
    <w:rsid w:val="00A77801"/>
    <w:rsid w:val="00A82335"/>
    <w:rsid w:val="00A829F1"/>
    <w:rsid w:val="00A905B8"/>
    <w:rsid w:val="00A905FD"/>
    <w:rsid w:val="00A91191"/>
    <w:rsid w:val="00A92AB6"/>
    <w:rsid w:val="00A93069"/>
    <w:rsid w:val="00A94393"/>
    <w:rsid w:val="00A94ACA"/>
    <w:rsid w:val="00AB182E"/>
    <w:rsid w:val="00AC199C"/>
    <w:rsid w:val="00AC37C4"/>
    <w:rsid w:val="00AC4842"/>
    <w:rsid w:val="00AC6537"/>
    <w:rsid w:val="00AC7917"/>
    <w:rsid w:val="00AD0AA1"/>
    <w:rsid w:val="00AD2178"/>
    <w:rsid w:val="00AD51D3"/>
    <w:rsid w:val="00AD5B63"/>
    <w:rsid w:val="00AD5BAA"/>
    <w:rsid w:val="00AD7D60"/>
    <w:rsid w:val="00AE0EBB"/>
    <w:rsid w:val="00AE1598"/>
    <w:rsid w:val="00AE1F48"/>
    <w:rsid w:val="00AE3EDF"/>
    <w:rsid w:val="00AE6518"/>
    <w:rsid w:val="00AE6555"/>
    <w:rsid w:val="00AE67D6"/>
    <w:rsid w:val="00AE6ABD"/>
    <w:rsid w:val="00AE7168"/>
    <w:rsid w:val="00AE7319"/>
    <w:rsid w:val="00AF376E"/>
    <w:rsid w:val="00AF3FE3"/>
    <w:rsid w:val="00AF5565"/>
    <w:rsid w:val="00AF5776"/>
    <w:rsid w:val="00AF57FA"/>
    <w:rsid w:val="00AF5D37"/>
    <w:rsid w:val="00AF7BAF"/>
    <w:rsid w:val="00AF7F7F"/>
    <w:rsid w:val="00B00E54"/>
    <w:rsid w:val="00B027B5"/>
    <w:rsid w:val="00B02988"/>
    <w:rsid w:val="00B04054"/>
    <w:rsid w:val="00B0694F"/>
    <w:rsid w:val="00B116BF"/>
    <w:rsid w:val="00B12F8B"/>
    <w:rsid w:val="00B215B1"/>
    <w:rsid w:val="00B21794"/>
    <w:rsid w:val="00B22B45"/>
    <w:rsid w:val="00B239E6"/>
    <w:rsid w:val="00B24CC6"/>
    <w:rsid w:val="00B30251"/>
    <w:rsid w:val="00B3046F"/>
    <w:rsid w:val="00B3149C"/>
    <w:rsid w:val="00B3191E"/>
    <w:rsid w:val="00B31C2E"/>
    <w:rsid w:val="00B31F5C"/>
    <w:rsid w:val="00B32194"/>
    <w:rsid w:val="00B350D9"/>
    <w:rsid w:val="00B42EC6"/>
    <w:rsid w:val="00B46429"/>
    <w:rsid w:val="00B47434"/>
    <w:rsid w:val="00B5105F"/>
    <w:rsid w:val="00B520BE"/>
    <w:rsid w:val="00B54ADA"/>
    <w:rsid w:val="00B55625"/>
    <w:rsid w:val="00B56180"/>
    <w:rsid w:val="00B674F8"/>
    <w:rsid w:val="00B718F7"/>
    <w:rsid w:val="00B71CEA"/>
    <w:rsid w:val="00B72AE2"/>
    <w:rsid w:val="00B74C71"/>
    <w:rsid w:val="00B768FE"/>
    <w:rsid w:val="00B83521"/>
    <w:rsid w:val="00B85BF7"/>
    <w:rsid w:val="00B869F0"/>
    <w:rsid w:val="00B86BDF"/>
    <w:rsid w:val="00B90D3B"/>
    <w:rsid w:val="00B9547E"/>
    <w:rsid w:val="00B954A3"/>
    <w:rsid w:val="00B955A2"/>
    <w:rsid w:val="00B9567E"/>
    <w:rsid w:val="00B9799E"/>
    <w:rsid w:val="00BA0ABC"/>
    <w:rsid w:val="00BA1AB5"/>
    <w:rsid w:val="00BA1D08"/>
    <w:rsid w:val="00BB0C53"/>
    <w:rsid w:val="00BB1B39"/>
    <w:rsid w:val="00BB5080"/>
    <w:rsid w:val="00BC0E69"/>
    <w:rsid w:val="00BC1456"/>
    <w:rsid w:val="00BC239D"/>
    <w:rsid w:val="00BC7F2B"/>
    <w:rsid w:val="00BD123C"/>
    <w:rsid w:val="00BD2C8C"/>
    <w:rsid w:val="00BD33F3"/>
    <w:rsid w:val="00BD375D"/>
    <w:rsid w:val="00BD38C7"/>
    <w:rsid w:val="00BD5958"/>
    <w:rsid w:val="00BD64CD"/>
    <w:rsid w:val="00BD6B7C"/>
    <w:rsid w:val="00BE1976"/>
    <w:rsid w:val="00BE1B6C"/>
    <w:rsid w:val="00BE37E8"/>
    <w:rsid w:val="00BF0E5E"/>
    <w:rsid w:val="00BF1B40"/>
    <w:rsid w:val="00BF3827"/>
    <w:rsid w:val="00C03352"/>
    <w:rsid w:val="00C04DA3"/>
    <w:rsid w:val="00C04DB4"/>
    <w:rsid w:val="00C05050"/>
    <w:rsid w:val="00C06588"/>
    <w:rsid w:val="00C06770"/>
    <w:rsid w:val="00C10E4D"/>
    <w:rsid w:val="00C10F5F"/>
    <w:rsid w:val="00C16766"/>
    <w:rsid w:val="00C168EC"/>
    <w:rsid w:val="00C16FFA"/>
    <w:rsid w:val="00C173F7"/>
    <w:rsid w:val="00C23A3B"/>
    <w:rsid w:val="00C246DB"/>
    <w:rsid w:val="00C25338"/>
    <w:rsid w:val="00C27A2E"/>
    <w:rsid w:val="00C301DD"/>
    <w:rsid w:val="00C30612"/>
    <w:rsid w:val="00C37754"/>
    <w:rsid w:val="00C448AF"/>
    <w:rsid w:val="00C52714"/>
    <w:rsid w:val="00C529ED"/>
    <w:rsid w:val="00C60CBF"/>
    <w:rsid w:val="00C6147A"/>
    <w:rsid w:val="00C62F82"/>
    <w:rsid w:val="00C6331E"/>
    <w:rsid w:val="00C65576"/>
    <w:rsid w:val="00C71327"/>
    <w:rsid w:val="00C71669"/>
    <w:rsid w:val="00C71F57"/>
    <w:rsid w:val="00C73871"/>
    <w:rsid w:val="00C750EC"/>
    <w:rsid w:val="00C77854"/>
    <w:rsid w:val="00C77C5D"/>
    <w:rsid w:val="00C802A5"/>
    <w:rsid w:val="00C820C2"/>
    <w:rsid w:val="00C82988"/>
    <w:rsid w:val="00C8337C"/>
    <w:rsid w:val="00C903BE"/>
    <w:rsid w:val="00C92608"/>
    <w:rsid w:val="00C953D0"/>
    <w:rsid w:val="00C958E3"/>
    <w:rsid w:val="00C95D9C"/>
    <w:rsid w:val="00C977E3"/>
    <w:rsid w:val="00CA22A2"/>
    <w:rsid w:val="00CA4187"/>
    <w:rsid w:val="00CA6076"/>
    <w:rsid w:val="00CA712C"/>
    <w:rsid w:val="00CB4816"/>
    <w:rsid w:val="00CC1689"/>
    <w:rsid w:val="00CC24B1"/>
    <w:rsid w:val="00CC2F27"/>
    <w:rsid w:val="00CC3F16"/>
    <w:rsid w:val="00CC5ABA"/>
    <w:rsid w:val="00CC79D5"/>
    <w:rsid w:val="00CD11C9"/>
    <w:rsid w:val="00CD18A8"/>
    <w:rsid w:val="00CD4194"/>
    <w:rsid w:val="00CD45B4"/>
    <w:rsid w:val="00CD4622"/>
    <w:rsid w:val="00CD68E4"/>
    <w:rsid w:val="00CD707C"/>
    <w:rsid w:val="00CD7130"/>
    <w:rsid w:val="00CE0CC5"/>
    <w:rsid w:val="00CE0EFA"/>
    <w:rsid w:val="00CE23D0"/>
    <w:rsid w:val="00CE4E39"/>
    <w:rsid w:val="00CE60E5"/>
    <w:rsid w:val="00CE7E51"/>
    <w:rsid w:val="00CF0E53"/>
    <w:rsid w:val="00CF22B5"/>
    <w:rsid w:val="00CF2DA2"/>
    <w:rsid w:val="00CF4035"/>
    <w:rsid w:val="00CF43B4"/>
    <w:rsid w:val="00D0028C"/>
    <w:rsid w:val="00D003F4"/>
    <w:rsid w:val="00D03342"/>
    <w:rsid w:val="00D0362B"/>
    <w:rsid w:val="00D03893"/>
    <w:rsid w:val="00D13A48"/>
    <w:rsid w:val="00D14661"/>
    <w:rsid w:val="00D217C0"/>
    <w:rsid w:val="00D23442"/>
    <w:rsid w:val="00D24CCA"/>
    <w:rsid w:val="00D311E9"/>
    <w:rsid w:val="00D35BE1"/>
    <w:rsid w:val="00D36B9C"/>
    <w:rsid w:val="00D37DD6"/>
    <w:rsid w:val="00D552D0"/>
    <w:rsid w:val="00D62BD9"/>
    <w:rsid w:val="00D62DD5"/>
    <w:rsid w:val="00D6622F"/>
    <w:rsid w:val="00D663BC"/>
    <w:rsid w:val="00D666C2"/>
    <w:rsid w:val="00D67DDA"/>
    <w:rsid w:val="00D73C07"/>
    <w:rsid w:val="00D74641"/>
    <w:rsid w:val="00D74B45"/>
    <w:rsid w:val="00D74EBE"/>
    <w:rsid w:val="00D7601A"/>
    <w:rsid w:val="00D817D6"/>
    <w:rsid w:val="00D81F2D"/>
    <w:rsid w:val="00D84D2A"/>
    <w:rsid w:val="00D85D1E"/>
    <w:rsid w:val="00D949BB"/>
    <w:rsid w:val="00D96F39"/>
    <w:rsid w:val="00DA2440"/>
    <w:rsid w:val="00DA3190"/>
    <w:rsid w:val="00DA50DA"/>
    <w:rsid w:val="00DA54DC"/>
    <w:rsid w:val="00DA5D62"/>
    <w:rsid w:val="00DB25FC"/>
    <w:rsid w:val="00DB4B64"/>
    <w:rsid w:val="00DB7FB0"/>
    <w:rsid w:val="00DC0FEF"/>
    <w:rsid w:val="00DC283F"/>
    <w:rsid w:val="00DC5C0B"/>
    <w:rsid w:val="00DC6213"/>
    <w:rsid w:val="00DC72A9"/>
    <w:rsid w:val="00DC793E"/>
    <w:rsid w:val="00DC7E02"/>
    <w:rsid w:val="00DD14BE"/>
    <w:rsid w:val="00DD2A6B"/>
    <w:rsid w:val="00DD39CD"/>
    <w:rsid w:val="00DD40F7"/>
    <w:rsid w:val="00DD4784"/>
    <w:rsid w:val="00DD578B"/>
    <w:rsid w:val="00DD720C"/>
    <w:rsid w:val="00DD7767"/>
    <w:rsid w:val="00DD7A12"/>
    <w:rsid w:val="00DE0785"/>
    <w:rsid w:val="00DE1DBC"/>
    <w:rsid w:val="00DE34B0"/>
    <w:rsid w:val="00DE5D9A"/>
    <w:rsid w:val="00DE7237"/>
    <w:rsid w:val="00DE7C6A"/>
    <w:rsid w:val="00DF1450"/>
    <w:rsid w:val="00DF215D"/>
    <w:rsid w:val="00DF317F"/>
    <w:rsid w:val="00DF4A4E"/>
    <w:rsid w:val="00E00A05"/>
    <w:rsid w:val="00E062C8"/>
    <w:rsid w:val="00E079B3"/>
    <w:rsid w:val="00E12043"/>
    <w:rsid w:val="00E13B60"/>
    <w:rsid w:val="00E15B61"/>
    <w:rsid w:val="00E167D8"/>
    <w:rsid w:val="00E16BA6"/>
    <w:rsid w:val="00E20376"/>
    <w:rsid w:val="00E214C8"/>
    <w:rsid w:val="00E21EDB"/>
    <w:rsid w:val="00E22DE7"/>
    <w:rsid w:val="00E23B65"/>
    <w:rsid w:val="00E26644"/>
    <w:rsid w:val="00E269C9"/>
    <w:rsid w:val="00E30D7D"/>
    <w:rsid w:val="00E35672"/>
    <w:rsid w:val="00E3790F"/>
    <w:rsid w:val="00E41BCC"/>
    <w:rsid w:val="00E42128"/>
    <w:rsid w:val="00E511DC"/>
    <w:rsid w:val="00E54BB9"/>
    <w:rsid w:val="00E56DC4"/>
    <w:rsid w:val="00E570EC"/>
    <w:rsid w:val="00E635E5"/>
    <w:rsid w:val="00E656AF"/>
    <w:rsid w:val="00E703F7"/>
    <w:rsid w:val="00E707B2"/>
    <w:rsid w:val="00E75787"/>
    <w:rsid w:val="00E761E7"/>
    <w:rsid w:val="00E77D5A"/>
    <w:rsid w:val="00E8128B"/>
    <w:rsid w:val="00E8162D"/>
    <w:rsid w:val="00E81C62"/>
    <w:rsid w:val="00E85D1D"/>
    <w:rsid w:val="00E91433"/>
    <w:rsid w:val="00E930C9"/>
    <w:rsid w:val="00E93C67"/>
    <w:rsid w:val="00E94C73"/>
    <w:rsid w:val="00E96B4B"/>
    <w:rsid w:val="00EA0666"/>
    <w:rsid w:val="00EA47AE"/>
    <w:rsid w:val="00EA5D42"/>
    <w:rsid w:val="00EB35AD"/>
    <w:rsid w:val="00EB4C6C"/>
    <w:rsid w:val="00EB57BC"/>
    <w:rsid w:val="00EB7EA5"/>
    <w:rsid w:val="00EC1B4F"/>
    <w:rsid w:val="00EC3654"/>
    <w:rsid w:val="00EC588C"/>
    <w:rsid w:val="00EC589D"/>
    <w:rsid w:val="00ED44C8"/>
    <w:rsid w:val="00ED573F"/>
    <w:rsid w:val="00ED690A"/>
    <w:rsid w:val="00EE17AD"/>
    <w:rsid w:val="00EE1AC6"/>
    <w:rsid w:val="00EE4390"/>
    <w:rsid w:val="00EE4B75"/>
    <w:rsid w:val="00EF4344"/>
    <w:rsid w:val="00EF6147"/>
    <w:rsid w:val="00EF69C1"/>
    <w:rsid w:val="00F0202F"/>
    <w:rsid w:val="00F020B8"/>
    <w:rsid w:val="00F03BE7"/>
    <w:rsid w:val="00F10DEB"/>
    <w:rsid w:val="00F12124"/>
    <w:rsid w:val="00F12331"/>
    <w:rsid w:val="00F12E5E"/>
    <w:rsid w:val="00F160FF"/>
    <w:rsid w:val="00F210BD"/>
    <w:rsid w:val="00F24159"/>
    <w:rsid w:val="00F26583"/>
    <w:rsid w:val="00F34EF5"/>
    <w:rsid w:val="00F37956"/>
    <w:rsid w:val="00F40BD5"/>
    <w:rsid w:val="00F42B31"/>
    <w:rsid w:val="00F438F5"/>
    <w:rsid w:val="00F4436D"/>
    <w:rsid w:val="00F4530F"/>
    <w:rsid w:val="00F50FAF"/>
    <w:rsid w:val="00F51016"/>
    <w:rsid w:val="00F519CE"/>
    <w:rsid w:val="00F51FBC"/>
    <w:rsid w:val="00F53A7A"/>
    <w:rsid w:val="00F61FC4"/>
    <w:rsid w:val="00F62282"/>
    <w:rsid w:val="00F65314"/>
    <w:rsid w:val="00F66C38"/>
    <w:rsid w:val="00F67358"/>
    <w:rsid w:val="00F71BC8"/>
    <w:rsid w:val="00F725E7"/>
    <w:rsid w:val="00F74814"/>
    <w:rsid w:val="00F76535"/>
    <w:rsid w:val="00F82CD9"/>
    <w:rsid w:val="00F8390F"/>
    <w:rsid w:val="00F86A9B"/>
    <w:rsid w:val="00F91035"/>
    <w:rsid w:val="00F91BBE"/>
    <w:rsid w:val="00F95C2A"/>
    <w:rsid w:val="00FA08A2"/>
    <w:rsid w:val="00FA4AEE"/>
    <w:rsid w:val="00FA5203"/>
    <w:rsid w:val="00FB1FB9"/>
    <w:rsid w:val="00FB240D"/>
    <w:rsid w:val="00FB3012"/>
    <w:rsid w:val="00FB3A25"/>
    <w:rsid w:val="00FB4F0D"/>
    <w:rsid w:val="00FB6195"/>
    <w:rsid w:val="00FC0A23"/>
    <w:rsid w:val="00FC2D5D"/>
    <w:rsid w:val="00FC40E8"/>
    <w:rsid w:val="00FC4F2A"/>
    <w:rsid w:val="00FC7D82"/>
    <w:rsid w:val="00FD1072"/>
    <w:rsid w:val="00FD2296"/>
    <w:rsid w:val="00FD52CB"/>
    <w:rsid w:val="00FD5CB0"/>
    <w:rsid w:val="00FD5CE9"/>
    <w:rsid w:val="00FD61DB"/>
    <w:rsid w:val="00FD7F5D"/>
    <w:rsid w:val="00FE00A3"/>
    <w:rsid w:val="00FE05A6"/>
    <w:rsid w:val="00FE3063"/>
    <w:rsid w:val="00FE4343"/>
    <w:rsid w:val="00FE582B"/>
    <w:rsid w:val="00FE6439"/>
    <w:rsid w:val="00FE7773"/>
    <w:rsid w:val="00FF03F1"/>
    <w:rsid w:val="00FF1055"/>
    <w:rsid w:val="00FF199B"/>
    <w:rsid w:val="00FF6022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5E56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420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205"/>
  </w:style>
  <w:style w:type="paragraph" w:styleId="Footer">
    <w:name w:val="footer"/>
    <w:basedOn w:val="Normal"/>
    <w:link w:val="FooterChar"/>
    <w:uiPriority w:val="99"/>
    <w:unhideWhenUsed/>
    <w:rsid w:val="00A0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205"/>
  </w:style>
  <w:style w:type="paragraph" w:styleId="CommentText">
    <w:name w:val="annotation text"/>
    <w:basedOn w:val="Normal"/>
    <w:link w:val="CommentTextChar"/>
    <w:uiPriority w:val="99"/>
    <w:unhideWhenUsed/>
    <w:rsid w:val="00A72DF9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2DF9"/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body Char,Odsek zoznamu2 Char,Odsek zoznamu1 Char"/>
    <w:link w:val="ListParagraph"/>
    <w:uiPriority w:val="34"/>
    <w:locked/>
    <w:rsid w:val="00A72DF9"/>
    <w:rPr>
      <w:rFonts w:ascii="Times New Roman" w:eastAsia="Times New Roman" w:hAnsi="Times New Roman" w:cs="Times New Roman"/>
      <w:noProof/>
      <w:sz w:val="24"/>
    </w:rPr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A72DF9"/>
    <w:pPr>
      <w:spacing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</w:rPr>
  </w:style>
  <w:style w:type="paragraph" w:customStyle="1" w:styleId="Default">
    <w:name w:val="Default"/>
    <w:rsid w:val="00A72D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72DF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DF9"/>
    <w:rPr>
      <w:rFonts w:ascii="Tahoma" w:hAnsi="Tahoma" w:cs="Tahoma"/>
      <w:sz w:val="16"/>
      <w:szCs w:val="16"/>
    </w:rPr>
  </w:style>
  <w:style w:type="character" w:customStyle="1" w:styleId="FootnoteTextChar1">
    <w:name w:val="Footnote Text Char1"/>
    <w:aliases w:val="Footnote Text Char Char,Znak Char,Text poznámky pod čiarou 007 Char,Text pozn. pod čarou Char Char,Schriftart: 8 pt Char,Text pozn. pod čarou Char1 Char,Text pozn. pod čarou Char2 Char Char,Text pozn. pod čarou Char Char1 Char Char"/>
    <w:basedOn w:val="DefaultParagraphFont"/>
    <w:link w:val="FootnoteText"/>
    <w:uiPriority w:val="99"/>
    <w:locked/>
    <w:rsid w:val="004E46E0"/>
    <w:rPr>
      <w:rFonts w:ascii="Times New Roman" w:hAnsi="Times New Roman" w:cs="Times New Roman"/>
      <w:sz w:val="18"/>
    </w:rPr>
  </w:style>
  <w:style w:type="paragraph" w:styleId="FootnoteText">
    <w:name w:val="footnote text"/>
    <w:aliases w:val="Footnote Text Char,Znak,Text poznámky pod čiarou 007,Text pozn. pod čarou Char,Schriftart: 8 pt,Text pozn. pod čarou Char1,Text pozn. pod čarou Char2 Char,Text pozn. pod čarou Char Char1 Char,Text pozn. pod čarou Char1 Char Char"/>
    <w:basedOn w:val="Normal"/>
    <w:link w:val="FootnoteTextChar1"/>
    <w:uiPriority w:val="99"/>
    <w:unhideWhenUsed/>
    <w:qFormat/>
    <w:rsid w:val="004E46E0"/>
    <w:pPr>
      <w:spacing w:after="0" w:line="240" w:lineRule="auto"/>
    </w:pPr>
    <w:rPr>
      <w:rFonts w:ascii="Times New Roman" w:hAnsi="Times New Roman" w:cs="Times New Roman"/>
      <w:sz w:val="18"/>
    </w:rPr>
  </w:style>
  <w:style w:type="character" w:customStyle="1" w:styleId="TextpoznmkypodiarouChar1">
    <w:name w:val="Text poznámky pod čiarou Char1"/>
    <w:basedOn w:val="DefaultParagraphFont"/>
    <w:uiPriority w:val="99"/>
    <w:semiHidden/>
    <w:rsid w:val="004E46E0"/>
    <w:rPr>
      <w:sz w:val="20"/>
      <w:szCs w:val="20"/>
    </w:rPr>
  </w:style>
  <w:style w:type="character" w:styleId="FootnoteReference">
    <w:name w:val="footnote reference"/>
    <w:aliases w:val="BVI fnr,(Footnote Reference),Footnote symbol,Footnotes refss,Footnote Reference Superscript,SUPERS,Footnote,Footnote reference number,note TESI,EN Footnote Reference,Voetnootverwijzing,Times 10 Point,Exposant 3 Point,number"/>
    <w:link w:val="Char2"/>
    <w:uiPriority w:val="99"/>
    <w:unhideWhenUsed/>
    <w:rsid w:val="004E46E0"/>
    <w:rPr>
      <w:rFonts w:ascii="Times New Roman" w:hAnsi="Times New Roman" w:cs="Times New Roman" w:hint="default"/>
      <w:vertAlign w:val="superscript"/>
    </w:rPr>
  </w:style>
  <w:style w:type="character" w:customStyle="1" w:styleId="BodyTextChar">
    <w:name w:val="Body Text Char"/>
    <w:aliases w:val="b Char,Základný text1 Char"/>
    <w:basedOn w:val="DefaultParagraphFont"/>
    <w:link w:val="BodyText"/>
    <w:locked/>
    <w:rsid w:val="004E46E0"/>
    <w:rPr>
      <w:rFonts w:ascii="Times New Roman" w:hAnsi="Times New Roman" w:cs="Times New Roman"/>
    </w:rPr>
  </w:style>
  <w:style w:type="paragraph" w:styleId="BodyText">
    <w:name w:val="Body Text"/>
    <w:aliases w:val="b,Základný text1"/>
    <w:basedOn w:val="Normal"/>
    <w:link w:val="BodyTextChar"/>
    <w:unhideWhenUsed/>
    <w:qFormat/>
    <w:rsid w:val="004E46E0"/>
    <w:pPr>
      <w:spacing w:before="130" w:after="130" w:line="240" w:lineRule="auto"/>
      <w:jc w:val="both"/>
    </w:pPr>
    <w:rPr>
      <w:rFonts w:ascii="Times New Roman" w:hAnsi="Times New Roman" w:cs="Times New Roman"/>
    </w:rPr>
  </w:style>
  <w:style w:type="character" w:customStyle="1" w:styleId="ZkladntextChar1">
    <w:name w:val="Základný text Char1"/>
    <w:basedOn w:val="DefaultParagraphFont"/>
    <w:uiPriority w:val="99"/>
    <w:semiHidden/>
    <w:rsid w:val="004E46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4D9"/>
    <w:pPr>
      <w:spacing w:after="20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4D9"/>
    <w:rPr>
      <w:rFonts w:ascii="Times New Roman" w:eastAsia="Calibri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2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3B327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B327E"/>
    <w:rPr>
      <w:rFonts w:ascii="Times New Roman" w:eastAsia="Calibri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D311E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F03F1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DE723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DE7237"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C019A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8D7CC3"/>
    <w:pPr>
      <w:spacing w:after="160" w:line="240" w:lineRule="exact"/>
    </w:pPr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op-kzp.sk/obsah-dokumenty/prirucka-k-opravnenosti-vydavk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p-kzp.sk/obsah-dokumenty/prirucka-k-opravnenosti-vydavkov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p-kzp.sk/obsah-dokumenty/prirucka-k-opravnenosti-vydavkov/" TargetMode="External"/><Relationship Id="rId2" Type="http://schemas.openxmlformats.org/officeDocument/2006/relationships/hyperlink" Target="http://www.op-kzp.sk/obsah-informovanost-komunikacia/333-2/" TargetMode="External"/><Relationship Id="rId1" Type="http://schemas.openxmlformats.org/officeDocument/2006/relationships/hyperlink" Target="http://www.op-kzp.sk/obsah-dokumenty/prirucka-k-opravnenosti-vydavkov/" TargetMode="External"/><Relationship Id="rId5" Type="http://schemas.openxmlformats.org/officeDocument/2006/relationships/hyperlink" Target="http://www.op-kzp.sk/obsah-dokumenty/prirucka-k-opravnenosti-vydavkov/" TargetMode="External"/><Relationship Id="rId4" Type="http://schemas.openxmlformats.org/officeDocument/2006/relationships/hyperlink" Target="http://www.op-kzp.sk/obsah-dokumenty/prirucka-k-opravnenosti-vydavkov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EF936-AAA6-45D9-BD4F-129972C8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1542</Words>
  <Characters>8790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2019-05-02T16:56:00Z</dcterms:created>
  <dcterms:modified xsi:type="dcterms:W3CDTF">2020-04-05T18:39:00Z</dcterms:modified>
</cp:coreProperties>
</file>