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08FD9465" w:rsidR="00FE28FD" w:rsidRDefault="003840FF" w:rsidP="007A24DC">
      <w:pPr>
        <w:tabs>
          <w:tab w:val="left" w:pos="960"/>
          <w:tab w:val="left" w:pos="5422"/>
          <w:tab w:val="left" w:pos="597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  <w:r w:rsidR="0065510C"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549C3578" w:rsidR="003840FF" w:rsidRDefault="0065510C" w:rsidP="007A24DC">
      <w:pPr>
        <w:tabs>
          <w:tab w:val="left" w:pos="7075"/>
        </w:tabs>
        <w:spacing w:after="0" w:line="240" w:lineRule="auto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ab/>
      </w:r>
    </w:p>
    <w:p w14:paraId="5D6B3ED2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606958F1" w14:textId="77777777" w:rsidR="0065510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4B905881" w:rsidR="007204B7" w:rsidRPr="007A24DC" w:rsidRDefault="00D81C2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32"/>
          <w:szCs w:val="32"/>
        </w:rPr>
      </w:pPr>
      <w:r w:rsidRPr="007A24DC">
        <w:rPr>
          <w:rFonts w:ascii="Times New Roman" w:hAnsi="Times New Roman" w:cs="Times New Roman"/>
          <w:b/>
          <w:smallCaps/>
          <w:sz w:val="32"/>
          <w:szCs w:val="32"/>
        </w:rPr>
        <w:t>údaje potrebné na vyžiadanie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>výpis</w:t>
      </w:r>
      <w:r w:rsidR="00387931" w:rsidRPr="007A24DC">
        <w:rPr>
          <w:rFonts w:ascii="Times New Roman" w:hAnsi="Times New Roman" w:cs="Times New Roman"/>
          <w:b/>
          <w:smallCaps/>
          <w:sz w:val="32"/>
          <w:szCs w:val="32"/>
        </w:rPr>
        <w:t>u</w:t>
      </w:r>
      <w:r w:rsidR="007204B7" w:rsidRPr="007A24DC">
        <w:rPr>
          <w:rFonts w:ascii="Times New Roman" w:hAnsi="Times New Roman" w:cs="Times New Roman"/>
          <w:b/>
          <w:smallCaps/>
          <w:sz w:val="32"/>
          <w:szCs w:val="32"/>
        </w:rPr>
        <w:t xml:space="preserve"> z registra trestov</w:t>
      </w:r>
    </w:p>
    <w:p w14:paraId="1A4CB631" w14:textId="1638CAC1" w:rsidR="00845569" w:rsidRPr="007A24DC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na základe §10 </w:t>
      </w:r>
      <w:r w:rsidR="003D285B" w:rsidRPr="007A24DC">
        <w:rPr>
          <w:rFonts w:ascii="Times New Roman" w:hAnsi="Times New Roman" w:cs="Times New Roman"/>
          <w:sz w:val="24"/>
          <w:szCs w:val="24"/>
        </w:rPr>
        <w:t>a nasledujúcich z</w:t>
      </w:r>
      <w:r w:rsidRPr="007A24DC">
        <w:rPr>
          <w:rFonts w:ascii="Times New Roman" w:hAnsi="Times New Roman" w:cs="Times New Roman"/>
          <w:sz w:val="24"/>
          <w:szCs w:val="24"/>
        </w:rPr>
        <w:t>ákon</w:t>
      </w:r>
      <w:r w:rsidR="00982F35" w:rsidRPr="007A24DC">
        <w:rPr>
          <w:rFonts w:ascii="Times New Roman" w:hAnsi="Times New Roman" w:cs="Times New Roman"/>
          <w:sz w:val="24"/>
          <w:szCs w:val="24"/>
        </w:rPr>
        <w:t>a</w:t>
      </w:r>
      <w:r w:rsidRPr="007A24DC">
        <w:rPr>
          <w:rFonts w:ascii="Times New Roman" w:hAnsi="Times New Roman" w:cs="Times New Roman"/>
          <w:sz w:val="24"/>
          <w:szCs w:val="24"/>
        </w:rPr>
        <w:t xml:space="preserve"> č. 330/2007 Z.</w:t>
      </w:r>
      <w:r w:rsidR="001C7C20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z. o registri trestov a o zmene a doplnení niektorých zákonov</w:t>
      </w:r>
      <w:r w:rsidR="00D81C22" w:rsidRPr="007A24DC">
        <w:rPr>
          <w:rFonts w:ascii="Times New Roman" w:hAnsi="Times New Roman" w:cs="Times New Roman"/>
          <w:sz w:val="24"/>
          <w:szCs w:val="24"/>
        </w:rPr>
        <w:t xml:space="preserve"> v znení neskorších predpisov</w:t>
      </w:r>
    </w:p>
    <w:p w14:paraId="0BF6483A" w14:textId="77777777" w:rsidR="003F194D" w:rsidRPr="007A24DC" w:rsidRDefault="003F194D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85FA54" w14:textId="77777777" w:rsidR="0065510C" w:rsidRPr="007A24DC" w:rsidRDefault="0065510C" w:rsidP="00F264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3D850F" w14:textId="77777777" w:rsidR="003F194D" w:rsidRPr="007A24DC" w:rsidRDefault="003F194D" w:rsidP="003F19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63578" w14:textId="78E3AEDC" w:rsidR="00FF6403" w:rsidRPr="007A24DC" w:rsidRDefault="00FF6403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Podpísan</w:t>
      </w:r>
      <w:r w:rsidR="00200856" w:rsidRPr="007A24DC">
        <w:rPr>
          <w:rFonts w:ascii="Times New Roman" w:hAnsi="Times New Roman" w:cs="Times New Roman"/>
          <w:sz w:val="24"/>
          <w:szCs w:val="24"/>
        </w:rPr>
        <w:t>ý</w:t>
      </w:r>
      <w:r w:rsidR="00C761A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CC052E"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ako štatutárny zástupca</w:t>
      </w:r>
      <w:r w:rsidR="00235565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ins w:id="0" w:author="Amilo" w:date="2020-05-03T23:06:00Z">
        <w:r w:rsidR="00D507CF">
          <w:rPr>
            <w:rFonts w:ascii="Times New Roman" w:hAnsi="Times New Roman" w:cs="Times New Roman"/>
          </w:rPr>
          <w:t xml:space="preserve">(prokurista / splnomocnená </w:t>
        </w:r>
        <w:r w:rsidR="00D507CF" w:rsidRPr="0076738C">
          <w:rPr>
            <w:rFonts w:ascii="Times New Roman" w:hAnsi="Times New Roman" w:cs="Times New Roman"/>
          </w:rPr>
          <w:t>osoba)</w:t>
        </w:r>
        <w:r w:rsidR="00D507CF">
          <w:rPr>
            <w:rFonts w:ascii="Times New Roman" w:hAnsi="Times New Roman" w:cs="Times New Roman"/>
          </w:rPr>
          <w:t xml:space="preserve"> </w:t>
        </w:r>
      </w:ins>
      <w:r w:rsidRPr="007A24DC">
        <w:rPr>
          <w:rFonts w:ascii="Times New Roman" w:hAnsi="Times New Roman" w:cs="Times New Roman"/>
          <w:b/>
          <w:sz w:val="24"/>
          <w:szCs w:val="24"/>
        </w:rPr>
        <w:t>žiadateľa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o nenávratný finančný príspevok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200856" w:rsidRPr="007A24DC">
        <w:rPr>
          <w:rFonts w:ascii="Times New Roman" w:hAnsi="Times New Roman" w:cs="Times New Roman"/>
          <w:b/>
          <w:sz w:val="24"/>
          <w:szCs w:val="24"/>
        </w:rPr>
        <w:t xml:space="preserve">poskytujem nižšie uvedené údaje oprávneným subjektom </w:t>
      </w:r>
      <w:r w:rsidRPr="007A24DC">
        <w:rPr>
          <w:rFonts w:ascii="Times New Roman" w:hAnsi="Times New Roman" w:cs="Times New Roman"/>
          <w:b/>
          <w:sz w:val="24"/>
          <w:szCs w:val="24"/>
        </w:rPr>
        <w:t>na žiadanie výpisu z</w:t>
      </w:r>
      <w:r w:rsidR="007575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b/>
          <w:sz w:val="24"/>
          <w:szCs w:val="24"/>
        </w:rPr>
        <w:t>registra trestov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podľa § 47a zákona č. 292/2014</w:t>
      </w:r>
      <w:r w:rsidR="000F4757" w:rsidRPr="007A24DC">
        <w:rPr>
          <w:rFonts w:ascii="Times New Roman" w:hAnsi="Times New Roman" w:cs="Times New Roman"/>
          <w:sz w:val="24"/>
          <w:szCs w:val="24"/>
        </w:rPr>
        <w:t xml:space="preserve"> Z. z.</w:t>
      </w:r>
      <w:r w:rsidRPr="007A24DC">
        <w:rPr>
          <w:rFonts w:ascii="Times New Roman" w:hAnsi="Times New Roman" w:cs="Times New Roman"/>
          <w:sz w:val="24"/>
          <w:szCs w:val="24"/>
        </w:rPr>
        <w:t xml:space="preserve"> o príspevku poskytovanom z európskych štrukturálnych a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investičných fondov a o zmene a doplnení niektorých zákonov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v znení neskorších predpisov</w:t>
      </w:r>
      <w:r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(ďalej aj „zákon</w:t>
      </w:r>
      <w:r w:rsidR="00200856" w:rsidRPr="007A24DC">
        <w:rPr>
          <w:rFonts w:ascii="Times New Roman" w:hAnsi="Times New Roman" w:cs="Times New Roman"/>
          <w:sz w:val="24"/>
          <w:szCs w:val="24"/>
        </w:rPr>
        <w:t xml:space="preserve"> o príspevku z EŠIF</w:t>
      </w:r>
      <w:r w:rsidR="00A77A73" w:rsidRPr="007A24DC">
        <w:rPr>
          <w:rFonts w:ascii="Times New Roman" w:hAnsi="Times New Roman" w:cs="Times New Roman"/>
          <w:sz w:val="24"/>
          <w:szCs w:val="24"/>
        </w:rPr>
        <w:t>“)</w:t>
      </w:r>
      <w:r w:rsidR="00BE7F8D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Pr="007A24DC">
        <w:rPr>
          <w:rFonts w:ascii="Times New Roman" w:hAnsi="Times New Roman" w:cs="Times New Roman"/>
          <w:sz w:val="24"/>
          <w:szCs w:val="24"/>
        </w:rPr>
        <w:t>prostredníctvom informačného systému ITMS2014+</w:t>
      </w:r>
      <w:r w:rsidR="00A77A73" w:rsidRPr="007A24DC">
        <w:rPr>
          <w:rFonts w:ascii="Times New Roman" w:hAnsi="Times New Roman" w:cs="Times New Roman"/>
          <w:sz w:val="24"/>
          <w:szCs w:val="24"/>
        </w:rPr>
        <w:t>.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p w14:paraId="0DDDE5BC" w14:textId="00E1E76A" w:rsidR="00CC052E" w:rsidRPr="007A24DC" w:rsidRDefault="00CC052E" w:rsidP="00CC05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6551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Dátum narodenia*:</w:t>
            </w:r>
          </w:p>
        </w:tc>
      </w:tr>
      <w:tr w:rsidR="00CC052E" w:rsidRPr="006551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číslo*:</w:t>
            </w:r>
          </w:p>
        </w:tc>
      </w:tr>
      <w:tr w:rsidR="00CC052E" w:rsidRPr="006551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Prezývka:</w:t>
            </w:r>
          </w:p>
        </w:tc>
      </w:tr>
      <w:tr w:rsidR="00CC052E" w:rsidRPr="006551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Číslo občianskeho preukazu:</w:t>
            </w:r>
          </w:p>
        </w:tc>
      </w:tr>
      <w:tr w:rsidR="00CC052E" w:rsidRPr="006551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 narodenia*:</w:t>
            </w: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C052E" w:rsidRPr="006551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Okres narodenia*:</w:t>
            </w:r>
          </w:p>
        </w:tc>
      </w:tr>
      <w:tr w:rsidR="00CC052E" w:rsidRPr="006551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Obec narodenia*:</w:t>
            </w:r>
          </w:p>
        </w:tc>
      </w:tr>
      <w:tr w:rsidR="00CC052E" w:rsidRPr="006551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Štátne občianstvo*:</w:t>
            </w:r>
          </w:p>
        </w:tc>
      </w:tr>
    </w:tbl>
    <w:p w14:paraId="40B54A9A" w14:textId="79FF7AF9" w:rsidR="00CC052E" w:rsidRPr="007A24DC" w:rsidRDefault="007C6A56" w:rsidP="007C6A56">
      <w:pPr>
        <w:tabs>
          <w:tab w:val="left" w:pos="4820"/>
        </w:tabs>
        <w:spacing w:before="120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>Údaje matky:</w:t>
      </w:r>
      <w:r w:rsidR="00CC052E" w:rsidRPr="007A24DC">
        <w:rPr>
          <w:rFonts w:ascii="Times New Roman" w:hAnsi="Times New Roman" w:cs="Times New Roman"/>
          <w:b/>
          <w:sz w:val="24"/>
          <w:szCs w:val="24"/>
        </w:rPr>
        <w:tab/>
        <w:t>Údaje otca: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6551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Meno*:</w:t>
            </w:r>
          </w:p>
        </w:tc>
      </w:tr>
      <w:tr w:rsidR="00CC052E" w:rsidRPr="006551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Priezvisko*:</w:t>
            </w:r>
          </w:p>
        </w:tc>
      </w:tr>
      <w:tr w:rsidR="00CC052E" w:rsidRPr="006551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7A24DC" w:rsidRDefault="00CC052E" w:rsidP="00AE228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4DC">
              <w:rPr>
                <w:rFonts w:ascii="Times New Roman" w:hAnsi="Times New Roman" w:cs="Times New Roman"/>
                <w:sz w:val="24"/>
                <w:szCs w:val="24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7A24DC" w:rsidRDefault="00CC052E" w:rsidP="00AE2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DA3D69" w14:textId="62C9F3B6" w:rsidR="00CC052E" w:rsidRPr="00EF7CD8" w:rsidRDefault="00CC052E" w:rsidP="007A24DC">
      <w:pPr>
        <w:spacing w:before="120" w:after="120" w:line="240" w:lineRule="auto"/>
        <w:ind w:left="170" w:hanging="170"/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510C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>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32357DA4" w14:textId="77777777" w:rsidR="0065510C" w:rsidRDefault="0065510C" w:rsidP="003F194D">
      <w:pPr>
        <w:rPr>
          <w:rFonts w:ascii="Times New Roman" w:hAnsi="Times New Roman" w:cs="Times New Roman"/>
          <w:b/>
        </w:rPr>
      </w:pPr>
    </w:p>
    <w:p w14:paraId="327C14EC" w14:textId="77777777" w:rsidR="0065510C" w:rsidRDefault="0065510C" w:rsidP="007A24DC">
      <w:pPr>
        <w:spacing w:after="0" w:line="240" w:lineRule="auto"/>
        <w:rPr>
          <w:rFonts w:ascii="Times New Roman" w:hAnsi="Times New Roman" w:cs="Times New Roman"/>
          <w:b/>
        </w:rPr>
      </w:pPr>
    </w:p>
    <w:p w14:paraId="39795DB4" w14:textId="77777777" w:rsidR="009749E0" w:rsidRDefault="009749E0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91DA3E5" w14:textId="77777777" w:rsidR="007C6A56" w:rsidRDefault="007C6A56" w:rsidP="007A24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5E742D" w14:textId="75777285" w:rsidR="0043382B" w:rsidRPr="007A24DC" w:rsidRDefault="0043382B" w:rsidP="003F194D">
      <w:p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Oprávnené subjekty:</w:t>
      </w:r>
    </w:p>
    <w:p w14:paraId="4F530DE9" w14:textId="640B9A89" w:rsidR="003C2C0A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Úrad vlády Slovenskej republiky</w:t>
      </w:r>
      <w:r w:rsidRPr="007A24DC">
        <w:rPr>
          <w:rFonts w:ascii="Times New Roman" w:hAnsi="Times New Roman" w:cs="Times New Roman"/>
          <w:sz w:val="24"/>
          <w:szCs w:val="24"/>
        </w:rPr>
        <w:t xml:space="preserve"> ako </w:t>
      </w:r>
      <w:r w:rsidR="00C361D8" w:rsidRPr="007A24DC">
        <w:rPr>
          <w:rFonts w:ascii="Times New Roman" w:hAnsi="Times New Roman" w:cs="Times New Roman"/>
          <w:sz w:val="24"/>
          <w:szCs w:val="24"/>
        </w:rPr>
        <w:t>o</w:t>
      </w:r>
      <w:r w:rsidRPr="007A24DC">
        <w:rPr>
          <w:rFonts w:ascii="Times New Roman" w:hAnsi="Times New Roman" w:cs="Times New Roman"/>
          <w:sz w:val="24"/>
          <w:szCs w:val="24"/>
        </w:rPr>
        <w:t>rgán zabezpečujúci ochranu finančných záujmov Európskej únie podľa § 5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zákona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BD17830" w14:textId="2A09ECB4" w:rsidR="0043382B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Námestie slobody 1, 813 70 Bratislava</w:t>
      </w:r>
    </w:p>
    <w:p w14:paraId="2DCB274E" w14:textId="49EB26DB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00 151 513</w:t>
      </w:r>
    </w:p>
    <w:p w14:paraId="00CCECD5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0F82062" w14:textId="6FF3C845" w:rsidR="003C2C0A" w:rsidRPr="007A24DC" w:rsidRDefault="004239D7" w:rsidP="003C2C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Úrad podpredsedu vlády SR pre investície a informatizáciu </w:t>
      </w:r>
      <w:r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c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entrálny koordinačný orgán  </w:t>
      </w:r>
      <w:r w:rsidR="003C2C0A" w:rsidRPr="007A24DC">
        <w:rPr>
          <w:rFonts w:ascii="Times New Roman" w:hAnsi="Times New Roman" w:cs="Times New Roman"/>
          <w:sz w:val="24"/>
          <w:szCs w:val="24"/>
        </w:rPr>
        <w:t>podľa § 6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75FAE10" w14:textId="3684940C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Štefánikova 882/15, 811 05 Bratislava</w:t>
      </w:r>
    </w:p>
    <w:p w14:paraId="1F5C2151" w14:textId="29EE5020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BE7F8D" w:rsidRPr="007A24DC">
        <w:rPr>
          <w:sz w:val="24"/>
          <w:szCs w:val="24"/>
        </w:rPr>
        <w:t xml:space="preserve"> </w:t>
      </w:r>
      <w:r w:rsidR="00BE7F8D" w:rsidRPr="007A24DC">
        <w:rPr>
          <w:rFonts w:ascii="Times New Roman" w:hAnsi="Times New Roman" w:cs="Times New Roman"/>
          <w:sz w:val="24"/>
          <w:szCs w:val="24"/>
        </w:rPr>
        <w:t>50 349 287</w:t>
      </w:r>
    </w:p>
    <w:p w14:paraId="1A4B85F9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398122DC" w14:textId="77777777" w:rsidR="00C361D8" w:rsidRPr="007A24DC" w:rsidRDefault="0043382B" w:rsidP="00C65C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Ministers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tvo financií SR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Pr="007A24DC">
        <w:rPr>
          <w:rFonts w:ascii="Times New Roman" w:hAnsi="Times New Roman" w:cs="Times New Roman"/>
          <w:sz w:val="24"/>
          <w:szCs w:val="24"/>
        </w:rPr>
        <w:t>certifikačn</w:t>
      </w:r>
      <w:r w:rsidR="00A77A73" w:rsidRPr="007A24DC">
        <w:rPr>
          <w:rFonts w:ascii="Times New Roman" w:hAnsi="Times New Roman" w:cs="Times New Roman"/>
          <w:sz w:val="24"/>
          <w:szCs w:val="24"/>
        </w:rPr>
        <w:t>ý</w:t>
      </w:r>
      <w:r w:rsidRPr="007A24DC">
        <w:rPr>
          <w:rFonts w:ascii="Times New Roman" w:hAnsi="Times New Roman" w:cs="Times New Roman"/>
          <w:sz w:val="24"/>
          <w:szCs w:val="24"/>
        </w:rPr>
        <w:t xml:space="preserve"> orgán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podľa § 9 zákona </w:t>
      </w:r>
      <w:r w:rsidRPr="007A24DC">
        <w:rPr>
          <w:rFonts w:ascii="Times New Roman" w:hAnsi="Times New Roman" w:cs="Times New Roman"/>
          <w:sz w:val="24"/>
          <w:szCs w:val="24"/>
        </w:rPr>
        <w:t>a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  ako </w:t>
      </w:r>
    </w:p>
    <w:p w14:paraId="728207D6" w14:textId="0172187E" w:rsidR="00A77A73" w:rsidRPr="007A24DC" w:rsidRDefault="00A77A73" w:rsidP="00C361D8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orgán auditu podľa § 10 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68AE73EE" w14:textId="5B76337D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2C704D" w:rsidRPr="007A24DC">
        <w:rPr>
          <w:sz w:val="24"/>
          <w:szCs w:val="24"/>
        </w:rPr>
        <w:t xml:space="preserve"> </w:t>
      </w:r>
      <w:proofErr w:type="spellStart"/>
      <w:r w:rsidR="002C704D" w:rsidRPr="007A24DC">
        <w:rPr>
          <w:rFonts w:ascii="Times New Roman" w:hAnsi="Times New Roman" w:cs="Times New Roman"/>
          <w:sz w:val="24"/>
          <w:szCs w:val="24"/>
        </w:rPr>
        <w:t>Štefanovičova</w:t>
      </w:r>
      <w:proofErr w:type="spellEnd"/>
      <w:r w:rsidR="002C704D" w:rsidRPr="007A24DC">
        <w:rPr>
          <w:rFonts w:ascii="Times New Roman" w:hAnsi="Times New Roman" w:cs="Times New Roman"/>
          <w:sz w:val="24"/>
          <w:szCs w:val="24"/>
        </w:rPr>
        <w:t xml:space="preserve"> 5,817 82 Bratislava</w:t>
      </w:r>
    </w:p>
    <w:p w14:paraId="5CF31A73" w14:textId="46CA390D" w:rsidR="0043382B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IČO: </w:t>
      </w:r>
      <w:r w:rsidR="002C704D" w:rsidRPr="007A24DC">
        <w:rPr>
          <w:rFonts w:ascii="Times New Roman" w:hAnsi="Times New Roman" w:cs="Times New Roman"/>
          <w:sz w:val="24"/>
          <w:szCs w:val="24"/>
        </w:rPr>
        <w:t>00 151 742</w:t>
      </w:r>
    </w:p>
    <w:p w14:paraId="384D295D" w14:textId="77777777" w:rsidR="00A77A73" w:rsidRPr="007A24DC" w:rsidRDefault="00A77A73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12E84119" w14:textId="6A3FB5D6" w:rsidR="0043382B" w:rsidRPr="007A24DC" w:rsidRDefault="00A577DD" w:rsidP="00A577D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 xml:space="preserve">Ministerstvo životného prostredia Slovenskej republiky 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>r</w:t>
      </w:r>
      <w:r w:rsidR="0043382B" w:rsidRPr="007A24DC">
        <w:rPr>
          <w:rFonts w:ascii="Times New Roman" w:hAnsi="Times New Roman" w:cs="Times New Roman"/>
          <w:sz w:val="24"/>
          <w:szCs w:val="24"/>
        </w:rPr>
        <w:t>iadiaci orgán podľa §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 7</w:t>
      </w:r>
      <w:r w:rsidR="0043382B" w:rsidRPr="007A24DC">
        <w:rPr>
          <w:rFonts w:ascii="Times New Roman" w:hAnsi="Times New Roman" w:cs="Times New Roman"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zákona</w:t>
      </w:r>
      <w:r w:rsidR="0065510C">
        <w:rPr>
          <w:rFonts w:ascii="Times New Roman" w:hAnsi="Times New Roman" w:cs="Times New Roman"/>
          <w:sz w:val="24"/>
          <w:szCs w:val="24"/>
        </w:rPr>
        <w:t xml:space="preserve"> </w:t>
      </w:r>
      <w:r w:rsidR="0065510C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3AB7C913" w14:textId="1F1653E3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Námestie Ľudovíta Štúra 1, 812 35 Bratislava</w:t>
      </w:r>
    </w:p>
    <w:p w14:paraId="455AB62E" w14:textId="2A437EB7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42181810</w:t>
      </w:r>
    </w:p>
    <w:p w14:paraId="05539E00" w14:textId="77777777" w:rsidR="009416A8" w:rsidRPr="007A24DC" w:rsidRDefault="009416A8" w:rsidP="00C65CE3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6452DCFA" w14:textId="4CA03761" w:rsidR="00A77A73" w:rsidRPr="007A24DC" w:rsidRDefault="00A577DD" w:rsidP="00A77A7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Slovenská inovačná a energetická agentúra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 xml:space="preserve">ako </w:t>
      </w:r>
      <w:r w:rsidR="00C361D8" w:rsidRPr="007A24DC">
        <w:rPr>
          <w:rFonts w:ascii="Times New Roman" w:hAnsi="Times New Roman" w:cs="Times New Roman"/>
          <w:sz w:val="24"/>
          <w:szCs w:val="24"/>
        </w:rPr>
        <w:t xml:space="preserve">sprostredkovateľský </w:t>
      </w:r>
      <w:r w:rsidR="00A77A73" w:rsidRPr="007A24DC">
        <w:rPr>
          <w:rFonts w:ascii="Times New Roman" w:hAnsi="Times New Roman" w:cs="Times New Roman"/>
          <w:sz w:val="24"/>
          <w:szCs w:val="24"/>
        </w:rPr>
        <w:t>orgán</w:t>
      </w:r>
      <w:r w:rsidR="00A77A73" w:rsidRPr="007A2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A73" w:rsidRPr="007A24DC">
        <w:rPr>
          <w:rFonts w:ascii="Times New Roman" w:hAnsi="Times New Roman" w:cs="Times New Roman"/>
          <w:sz w:val="24"/>
          <w:szCs w:val="24"/>
        </w:rPr>
        <w:t>podľa § 8 zákona</w:t>
      </w:r>
      <w:r w:rsidR="009749E0">
        <w:rPr>
          <w:rFonts w:ascii="Times New Roman" w:hAnsi="Times New Roman" w:cs="Times New Roman"/>
          <w:sz w:val="24"/>
          <w:szCs w:val="24"/>
        </w:rPr>
        <w:t xml:space="preserve"> </w:t>
      </w:r>
      <w:r w:rsidR="009749E0" w:rsidRPr="00181262">
        <w:rPr>
          <w:rFonts w:ascii="Times New Roman" w:hAnsi="Times New Roman" w:cs="Times New Roman"/>
          <w:sz w:val="24"/>
          <w:szCs w:val="24"/>
        </w:rPr>
        <w:t>o príspevku z EŠIF</w:t>
      </w:r>
    </w:p>
    <w:p w14:paraId="79DCDB3F" w14:textId="6A62A279" w:rsidR="00A77A73" w:rsidRPr="007A24DC" w:rsidRDefault="00A77A73" w:rsidP="00C65CE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Sídlo: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Bajkalská 27, 827 99 Bratislava</w:t>
      </w:r>
    </w:p>
    <w:p w14:paraId="28D3EA23" w14:textId="48C45434" w:rsidR="00A77A73" w:rsidRPr="007A24DC" w:rsidRDefault="00A77A73" w:rsidP="007A24DC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>IČO:</w:t>
      </w:r>
      <w:r w:rsidR="00A577DD" w:rsidRPr="007A24DC">
        <w:rPr>
          <w:rFonts w:ascii="Times New Roman" w:hAnsi="Times New Roman" w:cs="Times New Roman"/>
          <w:sz w:val="24"/>
          <w:szCs w:val="24"/>
        </w:rPr>
        <w:t xml:space="preserve"> 00002801</w:t>
      </w:r>
    </w:p>
    <w:p w14:paraId="09577386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0089840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4E47609" w14:textId="77777777" w:rsidR="003C2C0A" w:rsidRPr="007A24DC" w:rsidRDefault="003C2C0A" w:rsidP="00D7762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A24DC">
        <w:rPr>
          <w:rFonts w:ascii="Times New Roman" w:hAnsi="Times New Roman" w:cs="Times New Roman"/>
          <w:b/>
          <w:sz w:val="24"/>
          <w:szCs w:val="24"/>
        </w:rPr>
        <w:t>Poučenie:</w:t>
      </w:r>
    </w:p>
    <w:p w14:paraId="4B90F9E1" w14:textId="6B28D8D0" w:rsidR="003C2C0A" w:rsidRPr="007A24DC" w:rsidRDefault="003C2C0A" w:rsidP="003840F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Osobné údaje sú spracovávané v zmysle § 47 zákona </w:t>
      </w:r>
      <w:r w:rsidR="009749E0">
        <w:rPr>
          <w:rFonts w:ascii="Times New Roman" w:hAnsi="Times New Roman" w:cs="Times New Roman"/>
          <w:sz w:val="24"/>
          <w:szCs w:val="24"/>
        </w:rPr>
        <w:t>o príspevku z EŠIF.</w:t>
      </w:r>
    </w:p>
    <w:p w14:paraId="0AFC6DC2" w14:textId="4ED5D3A0" w:rsidR="003C2C0A" w:rsidRPr="007A24DC" w:rsidRDefault="008C474B" w:rsidP="007A24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sz w:val="24"/>
          <w:szCs w:val="24"/>
        </w:rPr>
        <w:t xml:space="preserve">Osoba </w:t>
      </w:r>
      <w:r w:rsidR="009749E0">
        <w:rPr>
          <w:rFonts w:ascii="Times New Roman" w:hAnsi="Times New Roman" w:cs="Times New Roman"/>
          <w:sz w:val="24"/>
          <w:szCs w:val="24"/>
        </w:rPr>
        <w:t xml:space="preserve">poskytujúca údaje potrebné na vyžiadanie výpisu z registra trestov </w:t>
      </w:r>
      <w:r w:rsidR="003C2C0A" w:rsidRPr="007A24DC">
        <w:rPr>
          <w:rFonts w:ascii="Times New Roman" w:hAnsi="Times New Roman" w:cs="Times New Roman"/>
          <w:sz w:val="24"/>
          <w:szCs w:val="24"/>
        </w:rPr>
        <w:t>berie na v</w:t>
      </w:r>
      <w:r w:rsidRPr="007A24DC">
        <w:rPr>
          <w:rFonts w:ascii="Times New Roman" w:hAnsi="Times New Roman" w:cs="Times New Roman"/>
          <w:sz w:val="24"/>
          <w:szCs w:val="24"/>
        </w:rPr>
        <w:t xml:space="preserve">edomie, že pokiaľ </w:t>
      </w:r>
      <w:r w:rsidR="009749E0">
        <w:rPr>
          <w:rFonts w:ascii="Times New Roman" w:hAnsi="Times New Roman" w:cs="Times New Roman"/>
          <w:sz w:val="24"/>
          <w:szCs w:val="24"/>
        </w:rPr>
        <w:t>tieto údaje nebudú</w:t>
      </w:r>
      <w:r w:rsidRPr="007A24DC">
        <w:rPr>
          <w:rFonts w:ascii="Times New Roman" w:hAnsi="Times New Roman" w:cs="Times New Roman"/>
          <w:sz w:val="24"/>
          <w:szCs w:val="24"/>
        </w:rPr>
        <w:t xml:space="preserve"> vyplnené úplne a</w:t>
      </w:r>
      <w:r w:rsidR="00C03515">
        <w:rPr>
          <w:rFonts w:ascii="Times New Roman" w:hAnsi="Times New Roman" w:cs="Times New Roman"/>
          <w:sz w:val="24"/>
          <w:szCs w:val="24"/>
        </w:rPr>
        <w:t> </w:t>
      </w:r>
      <w:r w:rsidRPr="007A24DC">
        <w:rPr>
          <w:rFonts w:ascii="Times New Roman" w:hAnsi="Times New Roman" w:cs="Times New Roman"/>
          <w:sz w:val="24"/>
          <w:szCs w:val="24"/>
        </w:rPr>
        <w:t>správne</w:t>
      </w:r>
      <w:r w:rsidR="00C03515">
        <w:rPr>
          <w:rFonts w:ascii="Times New Roman" w:hAnsi="Times New Roman" w:cs="Times New Roman"/>
          <w:sz w:val="24"/>
          <w:szCs w:val="24"/>
        </w:rPr>
        <w:t>,</w:t>
      </w:r>
      <w:r w:rsidR="003C2C0A" w:rsidRPr="007A24DC">
        <w:rPr>
          <w:rFonts w:ascii="Times New Roman" w:hAnsi="Times New Roman" w:cs="Times New Roman"/>
          <w:sz w:val="24"/>
          <w:szCs w:val="24"/>
        </w:rPr>
        <w:t xml:space="preserve"> nebude možné získať výpis z registra trestov integračnou akciou, čo môže mať dopad na splnenie podmienky poskytnutia príspevku.</w:t>
      </w:r>
    </w:p>
    <w:p w14:paraId="789BF02F" w14:textId="77777777" w:rsidR="00C03515" w:rsidRDefault="00C03515" w:rsidP="007A24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F7A0C3" w14:textId="77777777" w:rsidR="00C03515" w:rsidRDefault="00C03515" w:rsidP="007A24D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90C324" w14:textId="6970D76A" w:rsidR="00BE7F8D" w:rsidRPr="007A24DC" w:rsidRDefault="00BE7F8D" w:rsidP="00D77624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7A24DC">
        <w:rPr>
          <w:rFonts w:ascii="Times New Roman" w:hAnsi="Times New Roman" w:cs="Times New Roman"/>
          <w:b/>
          <w:i/>
          <w:sz w:val="24"/>
          <w:szCs w:val="24"/>
        </w:rPr>
        <w:t>Meno Priezvisko</w:t>
      </w:r>
      <w:r w:rsidRPr="007A24D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03515">
        <w:rPr>
          <w:rFonts w:ascii="Times New Roman" w:hAnsi="Times New Roman" w:cs="Times New Roman"/>
          <w:sz w:val="24"/>
          <w:szCs w:val="24"/>
        </w:rPr>
        <w:t>d</w:t>
      </w:r>
      <w:r w:rsidRPr="007A24DC">
        <w:rPr>
          <w:rFonts w:ascii="Times New Roman" w:hAnsi="Times New Roman" w:cs="Times New Roman"/>
          <w:sz w:val="24"/>
          <w:szCs w:val="24"/>
        </w:rPr>
        <w:t>átum:</w:t>
      </w:r>
    </w:p>
    <w:p w14:paraId="02F942AC" w14:textId="73911200" w:rsidR="00C01504" w:rsidRPr="007A24DC" w:rsidRDefault="00C035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740C3" w:rsidRPr="007A24DC">
        <w:rPr>
          <w:rFonts w:ascii="Times New Roman" w:hAnsi="Times New Roman" w:cs="Times New Roman"/>
          <w:sz w:val="24"/>
          <w:szCs w:val="24"/>
        </w:rPr>
        <w:t>odpis:</w:t>
      </w:r>
    </w:p>
    <w:sectPr w:rsidR="00C01504" w:rsidRPr="007A24DC" w:rsidSect="007A24DC">
      <w:headerReference w:type="default" r:id="rId7"/>
      <w:footerReference w:type="default" r:id="rId8"/>
      <w:pgSz w:w="11906" w:h="16838"/>
      <w:pgMar w:top="1418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1F388" w14:textId="77777777" w:rsidR="00EB73DB" w:rsidRDefault="00EB73DB" w:rsidP="00BE7F8D">
      <w:pPr>
        <w:spacing w:after="0" w:line="240" w:lineRule="auto"/>
      </w:pPr>
      <w:r>
        <w:separator/>
      </w:r>
    </w:p>
  </w:endnote>
  <w:endnote w:type="continuationSeparator" w:id="0">
    <w:p w14:paraId="3A608C14" w14:textId="77777777" w:rsidR="00EB73DB" w:rsidRDefault="00EB73D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15059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452556095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Footer"/>
              <w:jc w:val="right"/>
              <w:rPr>
                <w:rFonts w:ascii="Times New Roman" w:hAnsi="Times New Roman" w:cs="Times New Roman"/>
              </w:rPr>
            </w:pP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07C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077D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507C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8077D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Footer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63DD93" w14:textId="77777777" w:rsidR="00EB73DB" w:rsidRDefault="00EB73DB" w:rsidP="00BE7F8D">
      <w:pPr>
        <w:spacing w:after="0" w:line="240" w:lineRule="auto"/>
      </w:pPr>
      <w:r>
        <w:separator/>
      </w:r>
    </w:p>
  </w:footnote>
  <w:footnote w:type="continuationSeparator" w:id="0">
    <w:p w14:paraId="16A4BC93" w14:textId="77777777" w:rsidR="00EB73DB" w:rsidRDefault="00EB73DB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B0D3" w14:textId="54794638" w:rsidR="00664169" w:rsidRDefault="0065510C" w:rsidP="007A24DC">
    <w:pPr>
      <w:pStyle w:val="Header"/>
      <w:jc w:val="right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1AD99DF1">
              <wp:simplePos x="0" y="0"/>
              <wp:positionH relativeFrom="margin">
                <wp:posOffset>208915</wp:posOffset>
              </wp:positionH>
              <wp:positionV relativeFrom="paragraph">
                <wp:posOffset>526861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8F3770" id="Skupina 13" o:spid="_x0000_s1026" style="position:absolute;margin-left:16.45pt;margin-top:41.5pt;width:425.55pt;height:29pt;z-index:251660288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Ah67eUDQQAANMQAAAOAAAAAAAAAAAAAAAAAEQCAABkcnMv&#10;ZTJvRG9jLnhtbFBLAQItABQABgAIAAAAIQC1USqM1wAAALACAAAZAAAAAAAAAAAAAAAAAH0GAABk&#10;cnMvX3JlbHMvZTJvRG9jLnhtbC5yZWxzUEsBAi0AFAAGAAgAAAAhAK95mE3gAAAACQEAAA8AAAAA&#10;AAAAAAAAAAAAiw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D77624" w:rsidRPr="006E36F4">
      <w:rPr>
        <w:rFonts w:ascii="Times New Roman" w:hAnsi="Times New Roman" w:cs="Times New Roman"/>
        <w:i/>
        <w:sz w:val="20"/>
        <w:szCs w:val="20"/>
      </w:rPr>
      <w:t>7</w:t>
    </w:r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</w:t>
    </w:r>
    <w:proofErr w:type="spellStart"/>
    <w:r w:rsidR="003840FF" w:rsidRPr="006E36F4">
      <w:rPr>
        <w:rFonts w:ascii="Times New Roman" w:hAnsi="Times New Roman" w:cs="Times New Roman"/>
        <w:i/>
        <w:sz w:val="20"/>
        <w:szCs w:val="20"/>
      </w:rPr>
      <w:t>ŽoNFP</w:t>
    </w:r>
    <w:proofErr w:type="spellEnd"/>
    <w:r w:rsidR="003840FF" w:rsidRPr="006E36F4">
      <w:rPr>
        <w:rFonts w:ascii="Times New Roman" w:hAnsi="Times New Roman" w:cs="Times New Roman"/>
        <w:i/>
        <w:sz w:val="20"/>
        <w:szCs w:val="20"/>
      </w:rPr>
      <w:t xml:space="preserve"> – </w:t>
    </w:r>
    <w:r w:rsidR="00D81C22">
      <w:rPr>
        <w:rFonts w:ascii="Times New Roman" w:hAnsi="Times New Roman" w:cs="Times New Roman"/>
        <w:i/>
        <w:sz w:val="20"/>
        <w:szCs w:val="20"/>
      </w:rPr>
      <w:t xml:space="preserve">Údaje potrebné na vyžiadanie </w:t>
    </w:r>
    <w:r w:rsidR="003840FF" w:rsidRPr="006E36F4">
      <w:rPr>
        <w:rFonts w:ascii="Times New Roman" w:hAnsi="Times New Roman" w:cs="Times New Roman"/>
        <w:i/>
        <w:sz w:val="20"/>
        <w:szCs w:val="20"/>
      </w:rPr>
      <w:t>výpisu z registra trestov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milo">
    <w15:presenceInfo w15:providerId="None" w15:userId="Ami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9C"/>
    <w:rsid w:val="000F4757"/>
    <w:rsid w:val="000F4D0F"/>
    <w:rsid w:val="00153ADA"/>
    <w:rsid w:val="001C7C20"/>
    <w:rsid w:val="002006E4"/>
    <w:rsid w:val="00200856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B5628"/>
    <w:rsid w:val="003C0316"/>
    <w:rsid w:val="003C2C0A"/>
    <w:rsid w:val="003D285B"/>
    <w:rsid w:val="003F194D"/>
    <w:rsid w:val="00415113"/>
    <w:rsid w:val="004239D7"/>
    <w:rsid w:val="0043382B"/>
    <w:rsid w:val="00443F0F"/>
    <w:rsid w:val="004740C3"/>
    <w:rsid w:val="004D7CA4"/>
    <w:rsid w:val="005600AB"/>
    <w:rsid w:val="005705B4"/>
    <w:rsid w:val="005A141C"/>
    <w:rsid w:val="0065091C"/>
    <w:rsid w:val="0065510C"/>
    <w:rsid w:val="00664169"/>
    <w:rsid w:val="006800DB"/>
    <w:rsid w:val="006D1A9A"/>
    <w:rsid w:val="006E1023"/>
    <w:rsid w:val="006E36F4"/>
    <w:rsid w:val="00713C7B"/>
    <w:rsid w:val="007204B7"/>
    <w:rsid w:val="0075755F"/>
    <w:rsid w:val="00794CCF"/>
    <w:rsid w:val="00794F93"/>
    <w:rsid w:val="007A24DC"/>
    <w:rsid w:val="007C6A56"/>
    <w:rsid w:val="00800BF8"/>
    <w:rsid w:val="008077D9"/>
    <w:rsid w:val="008111CE"/>
    <w:rsid w:val="00835954"/>
    <w:rsid w:val="00845569"/>
    <w:rsid w:val="00865FAD"/>
    <w:rsid w:val="008C474B"/>
    <w:rsid w:val="0092089E"/>
    <w:rsid w:val="00934E54"/>
    <w:rsid w:val="009416A8"/>
    <w:rsid w:val="009749E0"/>
    <w:rsid w:val="00980500"/>
    <w:rsid w:val="00982F35"/>
    <w:rsid w:val="009C0F79"/>
    <w:rsid w:val="00A0751E"/>
    <w:rsid w:val="00A577DD"/>
    <w:rsid w:val="00A63F0C"/>
    <w:rsid w:val="00A77A73"/>
    <w:rsid w:val="00A814F2"/>
    <w:rsid w:val="00AC7822"/>
    <w:rsid w:val="00B01C4C"/>
    <w:rsid w:val="00B23E2C"/>
    <w:rsid w:val="00BC24F7"/>
    <w:rsid w:val="00BE7F8D"/>
    <w:rsid w:val="00C01504"/>
    <w:rsid w:val="00C03515"/>
    <w:rsid w:val="00C244A5"/>
    <w:rsid w:val="00C361D8"/>
    <w:rsid w:val="00C54BDF"/>
    <w:rsid w:val="00C65CE3"/>
    <w:rsid w:val="00C761A6"/>
    <w:rsid w:val="00CC052E"/>
    <w:rsid w:val="00D507CF"/>
    <w:rsid w:val="00D77624"/>
    <w:rsid w:val="00D81C22"/>
    <w:rsid w:val="00D94A7D"/>
    <w:rsid w:val="00DA48F3"/>
    <w:rsid w:val="00DA52EF"/>
    <w:rsid w:val="00E02AB0"/>
    <w:rsid w:val="00E07429"/>
    <w:rsid w:val="00E641E8"/>
    <w:rsid w:val="00E64ACC"/>
    <w:rsid w:val="00EB73DB"/>
    <w:rsid w:val="00EC33AD"/>
    <w:rsid w:val="00EF7CD8"/>
    <w:rsid w:val="00F00763"/>
    <w:rsid w:val="00F26416"/>
    <w:rsid w:val="00F63914"/>
    <w:rsid w:val="00F70790"/>
    <w:rsid w:val="00FB2B36"/>
    <w:rsid w:val="00FB64DA"/>
    <w:rsid w:val="00FE28FD"/>
    <w:rsid w:val="00FE64D1"/>
    <w:rsid w:val="00FE6975"/>
    <w:rsid w:val="00FF249F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CD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4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D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D0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F8D"/>
  </w:style>
  <w:style w:type="paragraph" w:styleId="Footer">
    <w:name w:val="footer"/>
    <w:basedOn w:val="Normal"/>
    <w:link w:val="Footer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Amilo</cp:lastModifiedBy>
  <cp:revision>21</cp:revision>
  <dcterms:created xsi:type="dcterms:W3CDTF">2018-12-17T08:46:00Z</dcterms:created>
  <dcterms:modified xsi:type="dcterms:W3CDTF">2020-05-03T21:07:00Z</dcterms:modified>
</cp:coreProperties>
</file>