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DD6F6" w14:textId="77777777" w:rsidR="007D60F4" w:rsidRDefault="007D60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9C66C0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14:paraId="7E1E7CE2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14:paraId="72A9DF96" w14:textId="77777777" w:rsidR="007D60F4" w:rsidRDefault="007D60F4">
      <w:pPr>
        <w:spacing w:after="0" w:line="240" w:lineRule="auto"/>
        <w:jc w:val="center"/>
        <w:rPr>
          <w:rFonts w:ascii="Times New Roman" w:hAnsi="Times New Roman"/>
        </w:rPr>
      </w:pPr>
    </w:p>
    <w:p w14:paraId="79F37680" w14:textId="6BFEECA1" w:rsidR="007D60F4" w:rsidRDefault="00DA54DC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del w:id="0" w:author="Autor">
        <w:r>
          <w:rPr>
            <w:rFonts w:ascii="Times New Roman" w:hAnsi="Times New Roman"/>
            <w:b/>
          </w:rPr>
          <w:delText>ako štatutárny zástupca</w:delText>
        </w:r>
        <w:r>
          <w:rPr>
            <w:rFonts w:ascii="Times New Roman" w:hAnsi="Times New Roman"/>
          </w:rPr>
          <w:delText xml:space="preserve"> (</w:delText>
        </w:r>
      </w:del>
      <w:r>
        <w:rPr>
          <w:rFonts w:ascii="Times New Roman" w:hAnsi="Times New Roman"/>
        </w:rPr>
        <w:t>prokurista/splnomocnená</w:t>
      </w:r>
      <w:ins w:id="1" w:author="Autor">
        <w:r w:rsidR="0054780A">
          <w:rPr>
            <w:rStyle w:val="Odkaznapoznmkupodiarou"/>
            <w:rFonts w:ascii="Times New Roman" w:hAnsi="Times New Roman"/>
          </w:rPr>
          <w:footnoteReference w:id="2"/>
        </w:r>
      </w:ins>
      <w:r>
        <w:rPr>
          <w:rFonts w:ascii="Times New Roman" w:hAnsi="Times New Roman"/>
        </w:rPr>
        <w:t xml:space="preserve"> osoba</w:t>
      </w:r>
      <w:del w:id="3" w:author="Autor">
        <w:r>
          <w:rPr>
            <w:rFonts w:ascii="Times New Roman" w:hAnsi="Times New Roman"/>
          </w:rPr>
          <w:delText>)</w:delText>
        </w:r>
      </w:del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C15F3D4" w14:textId="77777777" w:rsidR="007D60F4" w:rsidRDefault="00DA54D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7D60F4" w14:paraId="5C3281B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7D213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4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3"/>
              <w:t>*</w:t>
            </w:r>
            <w:bookmarkEnd w:id="4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F66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74D9573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61B5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FA14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A7C0079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41D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49C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7D60F4" w14:paraId="6DF5E8D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04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6322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911606B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6F1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BFF9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6ED0FE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9BB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EC08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063D5A2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4AD5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ADC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75178B" w14:textId="77777777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965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915A" w14:textId="77777777" w:rsidR="007D60F4" w:rsidRDefault="007D60F4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2614EDEA" w14:textId="77777777" w:rsidR="007D60F4" w:rsidRDefault="00DA54DC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60F4" w14:paraId="06A8F012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E94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B6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57A191C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9ED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19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CE29DAC" w14:textId="77777777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419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A981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6CC780DC" w14:textId="77777777" w:rsidR="007D60F4" w:rsidRDefault="007D60F4">
      <w:pPr>
        <w:rPr>
          <w:rFonts w:ascii="Times New Roman" w:hAnsi="Times New Roman"/>
          <w:sz w:val="20"/>
          <w:szCs w:val="20"/>
        </w:rPr>
      </w:pPr>
    </w:p>
    <w:p w14:paraId="3CA76CA9" w14:textId="77777777" w:rsidR="007D60F4" w:rsidRDefault="007D60F4">
      <w:pPr>
        <w:pageBreakBefore/>
        <w:suppressAutoHyphens w:val="0"/>
        <w:rPr>
          <w:rFonts w:ascii="Times New Roman" w:hAnsi="Times New Roman"/>
          <w:b/>
        </w:rPr>
      </w:pPr>
    </w:p>
    <w:p w14:paraId="7E00693B" w14:textId="77777777" w:rsidR="007D60F4" w:rsidRDefault="00DA54DC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70D1F477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0F3EABCA" w14:textId="77777777" w:rsidR="0012372A" w:rsidRDefault="00DA54DC">
      <w:pPr>
        <w:spacing w:before="120" w:after="120" w:line="240" w:lineRule="auto"/>
        <w:jc w:val="both"/>
        <w:rPr>
          <w:del w:id="5" w:author="Autor"/>
        </w:rPr>
      </w:pPr>
      <w:del w:id="6" w:author="Autor">
        <w:r>
          <w:rPr>
            <w:rFonts w:ascii="Times New Roman" w:hAnsi="Times New Roman"/>
          </w:rPr>
          <w:delText>Fyzická osoba vykonávajúca funkciu štatutárneho orgánu poskytuje údaje pre oprávnené subjekty konajúce v zmysle zákona, aby bolo možné zo strany oprávnených subjektov žiadať o poskytnutie výpisu z registra trestov za účelom overenia splnenia podmienky poskytnutia</w:delText>
        </w:r>
        <w:r>
          <w:delText xml:space="preserve"> </w:delText>
        </w:r>
        <w:r>
          <w:rPr>
            <w:rFonts w:ascii="Times New Roman" w:hAnsi="Times New Roman"/>
          </w:rPr>
          <w:delText xml:space="preserve">nenávratného finančného príspevku z európskych štrukturálnych a investičných fondov v programovom období 2014-2020 prostredníctvom informačného systému. </w:delText>
        </w:r>
      </w:del>
    </w:p>
    <w:p w14:paraId="419C7922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72510D4A" w14:textId="77777777" w:rsidR="0012372A" w:rsidRDefault="00DA54DC">
      <w:pPr>
        <w:spacing w:before="120" w:after="120" w:line="240" w:lineRule="auto"/>
        <w:jc w:val="both"/>
        <w:rPr>
          <w:del w:id="7" w:author="Autor"/>
          <w:rFonts w:ascii="Times New Roman" w:hAnsi="Times New Roman"/>
        </w:rPr>
      </w:pPr>
      <w:del w:id="8" w:author="Autor">
        <w:r>
          <w:rPr>
            <w:rFonts w:ascii="Times New Roman" w:hAnsi="Times New Roman"/>
          </w:rPr>
          <w:delText>Pokiaľ dôjde k odvolaniu poskytnutia týchto údajov, nebude možné získať výpis z registra trestov integračnou akciou, čo môže mať dopad na splnenie podmienky poskytnutia príspevku.</w:delText>
        </w:r>
      </w:del>
    </w:p>
    <w:p w14:paraId="2ADFE997" w14:textId="77777777" w:rsidR="007D60F4" w:rsidRDefault="007D60F4">
      <w:pPr>
        <w:rPr>
          <w:rFonts w:ascii="Times New Roman" w:hAnsi="Times New Roman"/>
        </w:rPr>
      </w:pPr>
    </w:p>
    <w:p w14:paraId="6B111055" w14:textId="77777777" w:rsidR="007D60F4" w:rsidRDefault="00DA54DC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08AC7BDA" w14:textId="77777777" w:rsidR="007D60F4" w:rsidRDefault="00DA54DC">
      <w:r>
        <w:rPr>
          <w:rFonts w:ascii="Times New Roman" w:hAnsi="Times New Roman"/>
        </w:rPr>
        <w:t>podpis fyzickej osoby, ktorá poskytuje údaje</w:t>
      </w:r>
    </w:p>
    <w:sectPr w:rsidR="007D60F4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AFC08" w14:textId="77777777" w:rsidR="00815881" w:rsidRDefault="00815881">
      <w:pPr>
        <w:spacing w:after="0" w:line="240" w:lineRule="auto"/>
      </w:pPr>
      <w:r>
        <w:separator/>
      </w:r>
    </w:p>
  </w:endnote>
  <w:endnote w:type="continuationSeparator" w:id="0">
    <w:p w14:paraId="345E3C33" w14:textId="77777777" w:rsidR="00815881" w:rsidRDefault="00815881">
      <w:pPr>
        <w:spacing w:after="0" w:line="240" w:lineRule="auto"/>
      </w:pPr>
      <w:r>
        <w:continuationSeparator/>
      </w:r>
    </w:p>
  </w:endnote>
  <w:endnote w:type="continuationNotice" w:id="1">
    <w:p w14:paraId="6FE31152" w14:textId="77777777" w:rsidR="00815881" w:rsidRDefault="008158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5CE83" w14:textId="77777777" w:rsidR="0007047F" w:rsidRDefault="00DA54DC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D5027D7" w14:textId="77777777" w:rsidR="0007047F" w:rsidRDefault="0081588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3581D" w14:textId="77777777" w:rsidR="00815881" w:rsidRDefault="0081588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30CFA3" w14:textId="77777777" w:rsidR="00815881" w:rsidRDefault="00815881">
      <w:pPr>
        <w:spacing w:after="0" w:line="240" w:lineRule="auto"/>
      </w:pPr>
      <w:r>
        <w:continuationSeparator/>
      </w:r>
    </w:p>
  </w:footnote>
  <w:footnote w:type="continuationNotice" w:id="1">
    <w:p w14:paraId="164C4824" w14:textId="77777777" w:rsidR="00815881" w:rsidRDefault="00815881">
      <w:pPr>
        <w:spacing w:after="0" w:line="240" w:lineRule="auto"/>
      </w:pPr>
    </w:p>
  </w:footnote>
  <w:footnote w:id="2">
    <w:p w14:paraId="2DC8DB6B" w14:textId="26FA4E8C" w:rsidR="0054780A" w:rsidRPr="0054780A" w:rsidRDefault="0054780A" w:rsidP="0054780A">
      <w:pPr>
        <w:pStyle w:val="Textpoznmkypodiarou"/>
        <w:tabs>
          <w:tab w:val="left" w:pos="284"/>
        </w:tabs>
        <w:ind w:left="284" w:hanging="284"/>
        <w:rPr>
          <w:rFonts w:ascii="Times New Roman" w:hAnsi="Times New Roman"/>
        </w:rPr>
      </w:pPr>
      <w:ins w:id="2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 w:rsidRPr="006B529A">
          <w:rPr>
            <w:rFonts w:ascii="Times New Roman" w:hAnsi="Times New Roman"/>
          </w:rPr>
          <w:t xml:space="preserve">Žiadateľ </w:t>
        </w:r>
        <w:r>
          <w:rPr>
            <w:rFonts w:ascii="Times New Roman" w:hAnsi="Times New Roman"/>
          </w:rPr>
          <w:t>vyberie relevantnú možnosť</w:t>
        </w:r>
      </w:ins>
    </w:p>
  </w:footnote>
  <w:footnote w:id="3">
    <w:p w14:paraId="60E162F8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4">
    <w:p w14:paraId="419E9DA2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5">
    <w:p w14:paraId="7D122C03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0C041" w14:textId="069C12E2" w:rsidR="0007047F" w:rsidRDefault="00DA54DC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  <w:del w:id="9" w:author="Autor">
      <w:r>
        <w:rPr>
          <w:rFonts w:ascii="Times New Roman" w:hAnsi="Times New Roman"/>
          <w:sz w:val="20"/>
          <w:szCs w:val="20"/>
        </w:rPr>
        <w:delText>5</w:delText>
      </w:r>
    </w:del>
    <w:ins w:id="10" w:author="Autor">
      <w:r>
        <w:rPr>
          <w:rFonts w:ascii="Times New Roman" w:hAnsi="Times New Roman"/>
          <w:sz w:val="20"/>
          <w:szCs w:val="20"/>
        </w:rPr>
        <w:t>4</w:t>
      </w:r>
    </w:ins>
    <w:r>
      <w:rPr>
        <w:rFonts w:ascii="Times New Roman" w:hAnsi="Times New Roman"/>
        <w:sz w:val="20"/>
        <w:szCs w:val="20"/>
      </w:rPr>
      <w:t xml:space="preserve"> ŽoNFP</w:t>
    </w:r>
  </w:p>
  <w:p w14:paraId="56CC568D" w14:textId="77777777" w:rsidR="0007047F" w:rsidRDefault="00DA54DC">
    <w:pPr>
      <w:pStyle w:val="Hlavika"/>
    </w:pPr>
    <w:r>
      <w:rPr>
        <w:noProof/>
        <w:lang w:eastAsia="sk-SK"/>
      </w:rPr>
      <w:drawing>
        <wp:inline distT="0" distB="0" distL="0" distR="0" wp14:anchorId="5797C215" wp14:editId="73FD8B99">
          <wp:extent cx="5619746" cy="476246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821505C" w14:textId="77777777" w:rsidR="0007047F" w:rsidRDefault="0081588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removePersonalInformation/>
  <w:removeDateAndTime/>
  <w:proofState w:spelling="clean" w:grammar="clean"/>
  <w:attachedTemplate r:id="rId1"/>
  <w:trackRevisions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F4"/>
    <w:rsid w:val="000E3877"/>
    <w:rsid w:val="0012372A"/>
    <w:rsid w:val="0021719C"/>
    <w:rsid w:val="0054780A"/>
    <w:rsid w:val="007D60F4"/>
    <w:rsid w:val="00815881"/>
    <w:rsid w:val="00A05777"/>
    <w:rsid w:val="00BC59B9"/>
    <w:rsid w:val="00D24EF2"/>
    <w:rsid w:val="00D53520"/>
    <w:rsid w:val="00D94309"/>
    <w:rsid w:val="00DA54DC"/>
    <w:rsid w:val="00F2118F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E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089743-2790-A94D-8EB1-494D07E0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326</Words>
  <Characters>2046</Characters>
  <Application>Microsoft Office Word</Application>
  <DocSecurity>0</DocSecurity>
  <Lines>66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2018-12-19T08:56:00Z</cp:lastPrinted>
  <dcterms:created xsi:type="dcterms:W3CDTF">2019-09-27T05:46:00Z</dcterms:created>
  <dcterms:modified xsi:type="dcterms:W3CDTF">2021-04-07T10:08:00Z</dcterms:modified>
  <cp:category/>
</cp:coreProperties>
</file>