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7518D" w14:textId="62F46B82" w:rsidR="0099761A" w:rsidRDefault="009431DC" w:rsidP="00741B59">
      <w:pPr>
        <w:widowControl w:val="0"/>
        <w:tabs>
          <w:tab w:val="left" w:pos="1302"/>
        </w:tabs>
        <w:spacing w:before="120" w:after="120" w:line="240" w:lineRule="auto"/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  <w:noProof/>
          <w:lang w:eastAsia="sk-SK"/>
        </w:rPr>
        <w:pict w14:anchorId="038B76BA">
          <v:group id="Skupina 5" o:spid="_x0000_s1031" style="position:absolute;left:0;text-align:left;margin-left:-.3pt;margin-top:20.6pt;width:463.5pt;height:29.45pt;z-index:251658240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32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8" o:title="logoOPKZPppt"/>
            </v:shape>
            <v:shape id="Obrázok 2" o:spid="_x0000_s1033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<v:imagedata r:id="rId9" o:title="EU-EFRR-HORIZ-COLOR"/>
              <v:path arrowok="t"/>
            </v:shape>
            <v:shape id="Obrázok 6" o:spid="_x0000_s1034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<v:imagedata r:id="rId10" o:title="SZSRppt"/>
            </v:shape>
            <v:shape id="Obrázok 4" o:spid="_x0000_s1035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<v:imagedata r:id="rId11" o:title="Nový obrázok"/>
              <v:path arrowok="t"/>
            </v:shape>
            <w10:wrap type="square"/>
          </v:group>
        </w:pict>
      </w:r>
      <w:r w:rsidR="0099761A">
        <w:rPr>
          <w:rFonts w:ascii="Arial Narrow" w:hAnsi="Arial Narrow"/>
        </w:rPr>
        <w:tab/>
      </w:r>
    </w:p>
    <w:p w14:paraId="1EB04C44" w14:textId="77777777" w:rsidR="0099761A" w:rsidRDefault="0099761A" w:rsidP="0096183F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</w:p>
    <w:p w14:paraId="6C6A8F76" w14:textId="06142BDC" w:rsidR="0096183F" w:rsidRDefault="009D0898" w:rsidP="009D0898">
      <w:pPr>
        <w:pStyle w:val="Odsekzoznamu"/>
        <w:widowControl w:val="0"/>
        <w:spacing w:before="120" w:after="120" w:line="240" w:lineRule="auto"/>
        <w:ind w:left="1490"/>
        <w:contextualSpacing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 w:rsidR="0096183F" w:rsidRPr="0096183F">
        <w:rPr>
          <w:rFonts w:ascii="Arial Narrow" w:hAnsi="Arial Narrow"/>
          <w:b/>
          <w:sz w:val="28"/>
          <w:szCs w:val="28"/>
        </w:rPr>
        <w:t>Čestné vyhlásenie</w:t>
      </w:r>
    </w:p>
    <w:p w14:paraId="7E8388D5" w14:textId="77777777" w:rsidR="0096183F" w:rsidRDefault="0096183F" w:rsidP="0096183F">
      <w:pPr>
        <w:pStyle w:val="Odsekzoznamu"/>
        <w:widowControl w:val="0"/>
        <w:spacing w:before="120" w:after="120" w:line="240" w:lineRule="auto"/>
        <w:ind w:left="1490"/>
        <w:contextualSpacing w:val="0"/>
        <w:jc w:val="both"/>
        <w:rPr>
          <w:rFonts w:ascii="Arial Narrow" w:hAnsi="Arial Narrow"/>
        </w:rPr>
      </w:pPr>
    </w:p>
    <w:tbl>
      <w:tblPr>
        <w:tblW w:w="926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2"/>
        <w:gridCol w:w="7132"/>
      </w:tblGrid>
      <w:tr w:rsidR="0096183F" w:rsidRPr="0096183F" w14:paraId="777618A6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725559B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7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1E976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96183F" w:rsidRPr="0096183F" w14:paraId="089F5F08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89C8EC5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DD5C8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96183F" w:rsidRPr="0096183F" w14:paraId="43637AE3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50D75AB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81110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</w:tbl>
    <w:p w14:paraId="5A6E3BC4" w14:textId="77777777" w:rsidR="0099761A" w:rsidRDefault="0099761A" w:rsidP="006672AE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28495964" w14:textId="77777777" w:rsidR="0096183F" w:rsidRPr="006672AE" w:rsidRDefault="0096183F" w:rsidP="006672AE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  <w:r w:rsidRP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Ako štatutárny orgán žiadateľa, s ohľadom na podmienky poskytnutia príspevku, čestne vyhlasujem, že</w:t>
      </w:r>
      <w:r w:rsid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žiadateľ je</w:t>
      </w:r>
      <w:r w:rsidR="0099761A">
        <w:rPr>
          <w:rStyle w:val="Odkaznapoznmkupodiarou"/>
          <w:rFonts w:ascii="Arial Narrow" w:eastAsia="Times New Roman" w:hAnsi="Arial Narrow" w:cs="Arial"/>
          <w:color w:val="000000"/>
          <w:sz w:val="24"/>
          <w:szCs w:val="24"/>
          <w:lang w:eastAsia="sk-SK"/>
        </w:rPr>
        <w:footnoteReference w:id="1"/>
      </w:r>
      <w:r w:rsidRP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:</w:t>
      </w:r>
    </w:p>
    <w:p w14:paraId="20F70C26" w14:textId="3FF43476" w:rsidR="0096183F" w:rsidRPr="00926C68" w:rsidRDefault="00FF1287" w:rsidP="00926C68">
      <w:pPr>
        <w:pStyle w:val="Odsekzoznamu"/>
        <w:widowControl w:val="0"/>
        <w:numPr>
          <w:ilvl w:val="0"/>
          <w:numId w:val="3"/>
        </w:numPr>
        <w:spacing w:before="120" w:after="120" w:line="240" w:lineRule="auto"/>
        <w:ind w:left="1560"/>
        <w:contextualSpacing w:val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výlučným vlastníkom 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dotknutého všetkého hnuteľného/nehnuteľného majetku, ktorý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je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predmetom projektu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a je uvedený v nasledujúcej tabuľke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: </w:t>
      </w:r>
    </w:p>
    <w:p w14:paraId="5CF979DF" w14:textId="797FBFEA" w:rsidR="009D0898" w:rsidRPr="007A0190" w:rsidRDefault="00FF1287" w:rsidP="00B500B9">
      <w:pPr>
        <w:pStyle w:val="Odsekzoznamu"/>
        <w:widowControl w:val="0"/>
        <w:numPr>
          <w:ilvl w:val="0"/>
          <w:numId w:val="3"/>
        </w:numPr>
        <w:spacing w:before="120" w:after="120" w:line="240" w:lineRule="auto"/>
        <w:ind w:left="1559" w:hanging="357"/>
        <w:contextualSpacing w:val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podielovým alebo </w:t>
      </w:r>
      <w:r w:rsidR="00926C6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bezpodielovým </w:t>
      </w:r>
      <w:r w:rsidR="002401A2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spolu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vlastníkom dotknutého všetkého hnuteľného/nehnuteľného majetku, ktorý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je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predmetom projektu</w:t>
      </w:r>
      <w:r w:rsidR="00F60EBA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a je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F60EBA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uvedený</w:t>
      </w:r>
      <w:r w:rsidR="00F60EBA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v nasledujúcej tabuľke 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a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zároveň žiadateľ </w:t>
      </w:r>
      <w:r w:rsidR="00926C6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disponuje súhlasom podielového spoluvlastníka/bezpodielového spoluvlastníka na užívanie spoločnej veci na podnikateľskú činnosť žiadateľa a na všetky úkony súvisiace alebo potrebné na realizáciu projektu žiadateľa ako spoluvlastníka veci: </w:t>
      </w:r>
    </w:p>
    <w:p w14:paraId="027DA047" w14:textId="77777777" w:rsidR="007A0190" w:rsidRDefault="007A0190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7B2DD2E6" w14:textId="77777777" w:rsidR="007A0190" w:rsidRDefault="007A0190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68F9F1E6" w14:textId="184A8D5D" w:rsidR="0099761A" w:rsidRDefault="002E5D3D" w:rsidP="007A0190">
      <w:pPr>
        <w:widowControl w:val="0"/>
        <w:spacing w:before="120" w:after="12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</w:pPr>
      <w:r w:rsidRPr="007A0190"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  <w:t>Z</w:t>
      </w:r>
      <w:r w:rsidR="007A0190" w:rsidRPr="007A0190"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  <w:t>oznam hnuteľného a nehnuteľného majetku</w:t>
      </w:r>
    </w:p>
    <w:p w14:paraId="7F1DF908" w14:textId="77777777" w:rsidR="007A0190" w:rsidRPr="007A0190" w:rsidRDefault="007A0190" w:rsidP="007A0190">
      <w:pPr>
        <w:widowControl w:val="0"/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</w:pPr>
    </w:p>
    <w:tbl>
      <w:tblPr>
        <w:tblW w:w="9244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957"/>
        <w:gridCol w:w="1019"/>
        <w:gridCol w:w="851"/>
        <w:gridCol w:w="709"/>
        <w:gridCol w:w="3118"/>
      </w:tblGrid>
      <w:tr w:rsidR="002E5D3D" w14:paraId="591443DA" w14:textId="77777777" w:rsidTr="009D0898">
        <w:trPr>
          <w:trHeight w:val="391"/>
        </w:trPr>
        <w:tc>
          <w:tcPr>
            <w:tcW w:w="15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57C1F77E" w14:textId="6B2B4EB6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atastrálne územie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3D943DBF" w14:textId="77777777" w:rsidR="007A0190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T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yp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 identifikácia hnuteľ./nehnuteľ. majetku</w:t>
            </w:r>
          </w:p>
          <w:p w14:paraId="47408F0A" w14:textId="7B119FD3" w:rsidR="002E5D3D" w:rsidRDefault="002E5D3D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(pozemok, stavba, hnuteľná vec)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12BC4C8D" w14:textId="5DEA820F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arcela č.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5CD16F80" w14:textId="0EB3DDE6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T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yp parcely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69AF56C4" w14:textId="7FEA21CD" w:rsidR="002E5D3D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Číslo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LV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2800CB0D" w14:textId="77777777" w:rsidR="007A0190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ajetkovo-právne vysporiadanie </w:t>
            </w:r>
          </w:p>
          <w:p w14:paraId="06A0922C" w14:textId="417A7130" w:rsidR="002E5D3D" w:rsidRDefault="002E5D3D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(výlučné vlastníctvo/podielové spoluvlastníctvo)</w:t>
            </w:r>
          </w:p>
        </w:tc>
      </w:tr>
      <w:tr w:rsidR="002E5D3D" w14:paraId="35DB6BC4" w14:textId="77777777" w:rsidTr="007A0190">
        <w:trPr>
          <w:trHeight w:val="190"/>
        </w:trPr>
        <w:tc>
          <w:tcPr>
            <w:tcW w:w="15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BDFED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4A9038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8B7767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709A0F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D32404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197CF3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2E5D3D" w14:paraId="013F427F" w14:textId="77777777" w:rsidTr="007A0190">
        <w:trPr>
          <w:trHeight w:val="19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10D9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3C15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D701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3859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9941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342C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7A0190" w14:paraId="40E38ADE" w14:textId="77777777" w:rsidTr="007A0190">
        <w:trPr>
          <w:trHeight w:val="19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BD5F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B7B6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7E8E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0BB1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53AD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ED8A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53261B6A" w14:textId="77777777" w:rsidR="009D0898" w:rsidRDefault="009D0898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72E6B2B0" w14:textId="77F682A7"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tbl>
      <w:tblPr>
        <w:tblW w:w="95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4088"/>
        <w:gridCol w:w="4725"/>
      </w:tblGrid>
      <w:tr w:rsidR="0099761A" w:rsidRPr="0099761A" w14:paraId="4CBB9530" w14:textId="77777777" w:rsidTr="0099761A">
        <w:trPr>
          <w:trHeight w:val="568"/>
        </w:trPr>
        <w:tc>
          <w:tcPr>
            <w:tcW w:w="4775" w:type="dxa"/>
            <w:gridSpan w:val="2"/>
            <w:shd w:val="clear" w:color="auto" w:fill="auto"/>
            <w:vAlign w:val="bottom"/>
            <w:hideMark/>
          </w:tcPr>
          <w:p w14:paraId="5698B2DB" w14:textId="77777777" w:rsidR="0099761A" w:rsidRPr="0099761A" w:rsidRDefault="0099761A" w:rsidP="0099761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9761A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  V.........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..........................</w:t>
            </w:r>
            <w:r w:rsidRPr="0099761A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    dňa..............................</w:t>
            </w:r>
          </w:p>
        </w:tc>
        <w:tc>
          <w:tcPr>
            <w:tcW w:w="4725" w:type="dxa"/>
            <w:shd w:val="clear" w:color="auto" w:fill="auto"/>
            <w:vAlign w:val="bottom"/>
            <w:hideMark/>
          </w:tcPr>
          <w:p w14:paraId="3B126BBA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99761A" w:rsidRPr="0099761A" w14:paraId="3C69CE8E" w14:textId="77777777" w:rsidTr="0099761A">
        <w:trPr>
          <w:trHeight w:val="316"/>
        </w:trPr>
        <w:tc>
          <w:tcPr>
            <w:tcW w:w="687" w:type="dxa"/>
            <w:shd w:val="clear" w:color="auto" w:fill="auto"/>
            <w:vAlign w:val="bottom"/>
            <w:hideMark/>
          </w:tcPr>
          <w:p w14:paraId="53572B60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8" w:type="dxa"/>
            <w:shd w:val="clear" w:color="auto" w:fill="auto"/>
            <w:vAlign w:val="bottom"/>
            <w:hideMark/>
          </w:tcPr>
          <w:p w14:paraId="5227F304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5" w:type="dxa"/>
            <w:shd w:val="clear" w:color="auto" w:fill="auto"/>
            <w:hideMark/>
          </w:tcPr>
          <w:p w14:paraId="4EE35CE8" w14:textId="77777777" w:rsidR="009D0898" w:rsidRDefault="009D0898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52D51226" w14:textId="77777777" w:rsidR="009D0898" w:rsidRDefault="009D0898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61A2C4EE" w14:textId="77777777" w:rsidR="0099761A" w:rsidRPr="0099761A" w:rsidRDefault="0099761A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Pečiatka a podpis štatutárneho orgánu žiadateľa</w:t>
            </w:r>
          </w:p>
        </w:tc>
      </w:tr>
    </w:tbl>
    <w:p w14:paraId="4225ED3C" w14:textId="77777777" w:rsidR="0099761A" w:rsidRPr="0099761A" w:rsidRDefault="0099761A" w:rsidP="009D0898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sectPr w:rsidR="0099761A" w:rsidRPr="0099761A" w:rsidSect="00741B59">
      <w:head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66C99" w14:textId="77777777" w:rsidR="009431DC" w:rsidRDefault="009431DC" w:rsidP="0096183F">
      <w:pPr>
        <w:spacing w:after="0" w:line="240" w:lineRule="auto"/>
      </w:pPr>
      <w:r>
        <w:separator/>
      </w:r>
    </w:p>
  </w:endnote>
  <w:endnote w:type="continuationSeparator" w:id="0">
    <w:p w14:paraId="49F7435C" w14:textId="77777777" w:rsidR="009431DC" w:rsidRDefault="009431DC" w:rsidP="0096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20143" w14:textId="77777777" w:rsidR="009431DC" w:rsidRDefault="009431DC" w:rsidP="0096183F">
      <w:pPr>
        <w:spacing w:after="0" w:line="240" w:lineRule="auto"/>
      </w:pPr>
      <w:r>
        <w:separator/>
      </w:r>
    </w:p>
  </w:footnote>
  <w:footnote w:type="continuationSeparator" w:id="0">
    <w:p w14:paraId="13C12AEC" w14:textId="77777777" w:rsidR="009431DC" w:rsidRDefault="009431DC" w:rsidP="0096183F">
      <w:pPr>
        <w:spacing w:after="0" w:line="240" w:lineRule="auto"/>
      </w:pPr>
      <w:r>
        <w:continuationSeparator/>
      </w:r>
    </w:p>
  </w:footnote>
  <w:footnote w:id="1">
    <w:p w14:paraId="72550D9A" w14:textId="77777777" w:rsidR="0099761A" w:rsidRDefault="0099761A">
      <w:pPr>
        <w:pStyle w:val="Textpoznmkypodiarou"/>
      </w:pPr>
      <w:r w:rsidRPr="00641D45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Pr="0099761A">
        <w:rPr>
          <w:rFonts w:ascii="Arial Narrow" w:eastAsia="Times New Roman" w:hAnsi="Arial Narrow" w:cs="Arial"/>
          <w:color w:val="000000"/>
          <w:sz w:val="18"/>
          <w:szCs w:val="18"/>
          <w:lang w:eastAsia="sk-SK"/>
        </w:rPr>
        <w:t>Žiadateľ  vyberie relevantnú možnosť týkajúcu sa predkladaného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F43DC" w14:textId="216388CB" w:rsidR="001E6516" w:rsidRPr="009D0898" w:rsidRDefault="0099761A" w:rsidP="0099761A">
    <w:pPr>
      <w:pStyle w:val="Hlavika"/>
      <w:jc w:val="right"/>
      <w:rPr>
        <w:rFonts w:ascii="Arial Narrow" w:hAnsi="Arial Narrow"/>
      </w:rPr>
    </w:pPr>
    <w:r w:rsidRPr="009D0898">
      <w:rPr>
        <w:rFonts w:ascii="Arial Narrow" w:hAnsi="Arial Narrow"/>
        <w:b/>
        <w:i/>
      </w:rPr>
      <w:t xml:space="preserve"> </w:t>
    </w:r>
    <w:r w:rsidRPr="009D0898">
      <w:rPr>
        <w:rFonts w:ascii="Arial Narrow" w:hAnsi="Arial Narrow"/>
        <w:i/>
      </w:rPr>
      <w:t>Príloha č. 1</w:t>
    </w:r>
    <w:ins w:id="1" w:author="Autor" w:date="2021-02-09T15:41:00Z">
      <w:r w:rsidR="007038F8">
        <w:rPr>
          <w:rFonts w:ascii="Arial Narrow" w:hAnsi="Arial Narrow"/>
          <w:i/>
        </w:rPr>
        <w:t>2</w:t>
      </w:r>
    </w:ins>
    <w:del w:id="2" w:author="Autor" w:date="2021-02-09T15:41:00Z">
      <w:r w:rsidR="004B34B1" w:rsidDel="007038F8">
        <w:rPr>
          <w:rFonts w:ascii="Arial Narrow" w:hAnsi="Arial Narrow"/>
          <w:i/>
        </w:rPr>
        <w:delText>3</w:delText>
      </w:r>
    </w:del>
    <w:r w:rsidRPr="009D0898">
      <w:rPr>
        <w:rFonts w:ascii="Arial Narrow" w:hAnsi="Arial Narrow"/>
        <w:i/>
      </w:rPr>
      <w:t xml:space="preserve"> ŽoNFP - Doklad</w:t>
    </w:r>
    <w:r w:rsidR="004B34B1">
      <w:rPr>
        <w:rFonts w:ascii="Arial Narrow" w:hAnsi="Arial Narrow"/>
        <w:i/>
      </w:rPr>
      <w:t>y preukazujúce</w:t>
    </w:r>
    <w:r w:rsidRPr="009D0898">
      <w:rPr>
        <w:rFonts w:ascii="Arial Narrow" w:hAnsi="Arial Narrow"/>
        <w:i/>
      </w:rPr>
      <w:t xml:space="preserve"> vysporiadanie majetkovo</w:t>
    </w:r>
    <w:r w:rsidR="00930EC1" w:rsidRPr="009D0898">
      <w:rPr>
        <w:rFonts w:ascii="Arial Narrow" w:hAnsi="Arial Narrow"/>
        <w:i/>
      </w:rPr>
      <w:t>-</w:t>
    </w:r>
    <w:r w:rsidR="004139E7" w:rsidRPr="009D0898">
      <w:rPr>
        <w:rFonts w:ascii="Arial Narrow" w:hAnsi="Arial Narrow"/>
        <w:i/>
      </w:rPr>
      <w:t>právnych vzťaho</w:t>
    </w:r>
    <w:r w:rsidR="009D0898" w:rsidRPr="009D0898">
      <w:rPr>
        <w:rFonts w:ascii="Arial Narrow" w:hAnsi="Arial Narrow"/>
        <w:i/>
      </w:rPr>
      <w:t>v</w:t>
    </w:r>
  </w:p>
  <w:p w14:paraId="513B11D5" w14:textId="609DEB9E" w:rsidR="001E6516" w:rsidRPr="0099761A" w:rsidRDefault="001E6516" w:rsidP="001E6516">
    <w:pPr>
      <w:pStyle w:val="Hlavika"/>
      <w:rPr>
        <w:sz w:val="20"/>
        <w:szCs w:val="20"/>
      </w:rPr>
    </w:pPr>
    <w:r>
      <w:rPr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513C2"/>
    <w:multiLevelType w:val="hybridMultilevel"/>
    <w:tmpl w:val="87C4063C"/>
    <w:lvl w:ilvl="0" w:tplc="041B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" w15:restartNumberingAfterBreak="0">
    <w:nsid w:val="5A0F2B04"/>
    <w:multiLevelType w:val="hybridMultilevel"/>
    <w:tmpl w:val="D7009EB8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A7296"/>
    <w:multiLevelType w:val="hybridMultilevel"/>
    <w:tmpl w:val="5FCA3BD2"/>
    <w:lvl w:ilvl="0" w:tplc="2FB0D5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83F"/>
    <w:rsid w:val="00002A32"/>
    <w:rsid w:val="00061A11"/>
    <w:rsid w:val="001106A5"/>
    <w:rsid w:val="00145825"/>
    <w:rsid w:val="00176BBF"/>
    <w:rsid w:val="001C4DAD"/>
    <w:rsid w:val="001E6516"/>
    <w:rsid w:val="001F692A"/>
    <w:rsid w:val="002401A2"/>
    <w:rsid w:val="0025501D"/>
    <w:rsid w:val="002E5D3D"/>
    <w:rsid w:val="00336DAD"/>
    <w:rsid w:val="003B6AF1"/>
    <w:rsid w:val="004139E7"/>
    <w:rsid w:val="00445123"/>
    <w:rsid w:val="004B34B1"/>
    <w:rsid w:val="005963DE"/>
    <w:rsid w:val="00641D45"/>
    <w:rsid w:val="006672AE"/>
    <w:rsid w:val="006740D9"/>
    <w:rsid w:val="007038F8"/>
    <w:rsid w:val="00741B59"/>
    <w:rsid w:val="00760D2C"/>
    <w:rsid w:val="007A0190"/>
    <w:rsid w:val="007F507E"/>
    <w:rsid w:val="00861B06"/>
    <w:rsid w:val="008A2DB0"/>
    <w:rsid w:val="008E79A6"/>
    <w:rsid w:val="00902777"/>
    <w:rsid w:val="00926C68"/>
    <w:rsid w:val="00930EC1"/>
    <w:rsid w:val="009431DC"/>
    <w:rsid w:val="0096183F"/>
    <w:rsid w:val="0099761A"/>
    <w:rsid w:val="009D0898"/>
    <w:rsid w:val="00A62D7E"/>
    <w:rsid w:val="00A6448E"/>
    <w:rsid w:val="00B305E7"/>
    <w:rsid w:val="00B9197A"/>
    <w:rsid w:val="00C51831"/>
    <w:rsid w:val="00C6237C"/>
    <w:rsid w:val="00C64BF1"/>
    <w:rsid w:val="00CA0035"/>
    <w:rsid w:val="00CB20D6"/>
    <w:rsid w:val="00D17F1F"/>
    <w:rsid w:val="00D2167A"/>
    <w:rsid w:val="00E3311D"/>
    <w:rsid w:val="00F2332C"/>
    <w:rsid w:val="00F60EBA"/>
    <w:rsid w:val="00F75976"/>
    <w:rsid w:val="00F77476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4AFCE"/>
  <w15:docId w15:val="{9A87A9E7-E401-47CA-B050-E7B2EEF7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1A1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61A1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61A1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noProof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61A1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rsid w:val="00061A11"/>
    <w:rPr>
      <w:rFonts w:ascii="Times New Roman" w:eastAsia="Times New Roman" w:hAnsi="Times New Roman"/>
      <w:noProof/>
      <w:sz w:val="24"/>
      <w:lang w:eastAsia="cs-CZ"/>
    </w:rPr>
  </w:style>
  <w:style w:type="character" w:styleId="Siln">
    <w:name w:val="Strong"/>
    <w:basedOn w:val="Predvolenpsmoodseku"/>
    <w:uiPriority w:val="22"/>
    <w:qFormat/>
    <w:rsid w:val="00061A11"/>
    <w:rPr>
      <w:b/>
      <w:bCs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061A11"/>
    <w:pPr>
      <w:ind w:left="720"/>
      <w:contextualSpacing/>
    </w:pPr>
  </w:style>
  <w:style w:type="paragraph" w:customStyle="1" w:styleId="tl1">
    <w:name w:val="Štýl1"/>
    <w:basedOn w:val="Normlny"/>
    <w:link w:val="tl1Char"/>
    <w:qFormat/>
    <w:rsid w:val="00061A11"/>
    <w:pPr>
      <w:spacing w:line="360" w:lineRule="auto"/>
    </w:pPr>
    <w:rPr>
      <w:rFonts w:ascii="Times New Roman" w:hAnsi="Times New Roman"/>
      <w:b/>
      <w:color w:val="00B050"/>
      <w:sz w:val="28"/>
      <w:szCs w:val="28"/>
    </w:rPr>
  </w:style>
  <w:style w:type="character" w:customStyle="1" w:styleId="tl1Char">
    <w:name w:val="Štýl1 Char"/>
    <w:basedOn w:val="Predvolenpsmoodseku"/>
    <w:link w:val="tl1"/>
    <w:rsid w:val="00061A11"/>
    <w:rPr>
      <w:rFonts w:ascii="Times New Roman" w:hAnsi="Times New Roman"/>
      <w:b/>
      <w:color w:val="00B050"/>
      <w:sz w:val="28"/>
      <w:szCs w:val="28"/>
      <w:lang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96183F"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6183F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6183F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183F"/>
    <w:rPr>
      <w:rFonts w:ascii="Tahoma" w:hAnsi="Tahoma" w:cs="Tahoma"/>
      <w:sz w:val="16"/>
      <w:szCs w:val="16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9761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9761A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99761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2E5D3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E5D3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E5D3D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E5D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E5D3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20582-41AD-429E-B511-90A7D88B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dzuganova</dc:creator>
  <cp:keywords/>
  <dc:description/>
  <cp:lastModifiedBy>Autor</cp:lastModifiedBy>
  <cp:revision>8</cp:revision>
  <dcterms:created xsi:type="dcterms:W3CDTF">2019-02-26T07:19:00Z</dcterms:created>
  <dcterms:modified xsi:type="dcterms:W3CDTF">2021-03-10T08:09:00Z</dcterms:modified>
</cp:coreProperties>
</file>