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330513" wp14:editId="225696ED">
                <wp:simplePos x="0" y="0"/>
                <wp:positionH relativeFrom="column">
                  <wp:posOffset>5080</wp:posOffset>
                </wp:positionH>
                <wp:positionV relativeFrom="paragraph">
                  <wp:posOffset>52705</wp:posOffset>
                </wp:positionV>
                <wp:extent cx="5810250" cy="388620"/>
                <wp:effectExtent l="0" t="0" r="0" b="0"/>
                <wp:wrapSquare wrapText="bothSides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1025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1" name="Obrázok 1" descr="logoOPKZPpp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ázok 6" descr="SZSR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65B450" id="Group 5" o:spid="_x0000_s1026" style="position:absolute;margin-left:.4pt;margin-top:4.15pt;width:457.5pt;height:30.6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">
                  <v:imagedata r:id="rId10" o:title="logoOPKZPppt"/>
                </v:shape>
                <v:shape id="Obrázok 2" o:spid="_x0000_s1028" type="#_x0000_t75" style="position:absolute;left:20812;top:272;width:20745;height:35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">
                  <v:imagedata r:id="rId11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">
                  <v:imagedata r:id="rId12" o:title="SZSRppt"/>
                </v:shape>
                <v:shape id="Obrázok 4" o:spid="_x0000_s1030" type="#_x0000_t75" style="position:absolute;left:43809;width:8052;height:3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">
                  <v:imagedata r:id="rId13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</w:p>
    <w:p w:rsidR="008A5401" w:rsidRDefault="008A5401" w:rsidP="00CE6A8A">
      <w:pPr>
        <w:spacing w:after="120"/>
        <w:jc w:val="center"/>
        <w:rPr>
          <w:rFonts w:ascii="Arial Narrow" w:hAnsi="Arial Narrow"/>
          <w:b/>
        </w:rPr>
      </w:pP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 w:rsidRPr="001357E4">
        <w:rPr>
          <w:rFonts w:ascii="Arial Narrow" w:hAnsi="Arial Narrow"/>
          <w:b/>
        </w:rPr>
        <w:t>VYHLÁSENIE O VEĽKOSTI PODNIKU</w:t>
      </w: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VYHLÁSENIE SA ZA </w:t>
      </w:r>
      <w:r w:rsidR="00727F81">
        <w:rPr>
          <w:rFonts w:ascii="Arial Narrow" w:hAnsi="Arial Narrow"/>
          <w:b/>
        </w:rPr>
        <w:t>VEĽKÝ PODNIK</w:t>
      </w:r>
      <w:bookmarkStart w:id="0" w:name="_GoBack"/>
      <w:bookmarkEnd w:id="0"/>
      <w:r w:rsidRPr="001357E4">
        <w:rPr>
          <w:rFonts w:ascii="Arial Narrow" w:hAnsi="Arial Narrow"/>
          <w:b/>
        </w:rPr>
        <w:t xml:space="preserve"> </w:t>
      </w:r>
    </w:p>
    <w:p w:rsidR="00876DC0" w:rsidRDefault="00876DC0" w:rsidP="005D39BC">
      <w:pPr>
        <w:pStyle w:val="Hlavika"/>
        <w:spacing w:before="120" w:after="120"/>
        <w:contextualSpacing/>
        <w:jc w:val="center"/>
        <w:rPr>
          <w:sz w:val="22"/>
          <w:szCs w:val="22"/>
        </w:rPr>
      </w:pPr>
    </w:p>
    <w:p w:rsidR="00876DC0" w:rsidRPr="00CE6A8A" w:rsidRDefault="00876DC0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5D39BC" w:rsidRPr="00CE6A8A" w:rsidRDefault="005D39BC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Presná identifikácia žiadajúceho podniku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Názov:</w:t>
      </w:r>
    </w:p>
    <w:p w:rsidR="0084030B" w:rsidRPr="00CE6A8A" w:rsidRDefault="0084030B" w:rsidP="005D39BC">
      <w:pPr>
        <w:tabs>
          <w:tab w:val="left" w:pos="2520"/>
        </w:tabs>
        <w:autoSpaceDE w:val="0"/>
        <w:autoSpaceDN w:val="0"/>
        <w:adjustRightInd w:val="0"/>
        <w:spacing w:before="120" w:after="120"/>
        <w:ind w:left="2520" w:hanging="25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Adresa (sídla):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IČO: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DIČ: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Štatutárny orgán</w:t>
      </w:r>
      <w:bookmarkStart w:id="1" w:name="_Ref440034409"/>
      <w:r w:rsidRPr="00CE6A8A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1"/>
      <w:r w:rsidRPr="00CE6A8A">
        <w:rPr>
          <w:rFonts w:ascii="Arial Narrow" w:hAnsi="Arial Narrow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836"/>
      </w:tblGrid>
      <w:tr w:rsidR="0084030B" w:rsidRPr="00CE6A8A" w:rsidTr="00CE6A8A">
        <w:trPr>
          <w:trHeight w:val="315"/>
        </w:trPr>
        <w:tc>
          <w:tcPr>
            <w:tcW w:w="2850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836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15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D05392" w:rsidRPr="00CE6A8A" w:rsidRDefault="00D05392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 xml:space="preserve">Žiadateľ vyhlasuje, že nespĺňa definíciu </w:t>
      </w:r>
      <w:r w:rsidRPr="00CE6A8A">
        <w:rPr>
          <w:rFonts w:ascii="Arial Narrow" w:hAnsi="Arial Narrow"/>
          <w:b/>
          <w:bCs/>
          <w:sz w:val="22"/>
          <w:szCs w:val="22"/>
        </w:rPr>
        <w:t xml:space="preserve">na určenie kategórie podniku </w:t>
      </w:r>
      <w:r w:rsidRPr="00CE6A8A">
        <w:rPr>
          <w:rFonts w:ascii="Arial Narrow" w:hAnsi="Arial Narrow"/>
          <w:b/>
          <w:sz w:val="22"/>
          <w:szCs w:val="22"/>
        </w:rPr>
        <w:t>MSP</w:t>
      </w:r>
      <w:r w:rsidRPr="00CE6A8A">
        <w:rPr>
          <w:rFonts w:ascii="Arial Narrow" w:hAnsi="Arial Narrow"/>
          <w:sz w:val="22"/>
          <w:szCs w:val="22"/>
        </w:rPr>
        <w:t xml:space="preserve"> uvedenú v prílohe I 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CE6A8A">
        <w:rPr>
          <w:rFonts w:ascii="Arial Narrow" w:hAnsi="Arial Narrow"/>
          <w:sz w:val="22"/>
          <w:szCs w:val="22"/>
        </w:rPr>
        <w:t>Ú.v</w:t>
      </w:r>
      <w:proofErr w:type="spellEnd"/>
      <w:r w:rsidRPr="00CE6A8A">
        <w:rPr>
          <w:rFonts w:ascii="Arial Narrow" w:hAnsi="Arial Narrow"/>
          <w:sz w:val="22"/>
          <w:szCs w:val="22"/>
        </w:rPr>
        <w:t>. EÚ L 187, 26.6.2014).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Z uvedeného dôvodu sa žiadateľ vyhlasuje za veľký podnik.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Dátum a miesto:</w:t>
      </w:r>
    </w:p>
    <w:p w:rsidR="00F62C31" w:rsidRPr="00CE6A8A" w:rsidRDefault="00F62C31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Podpis štatutárneho orgánu žiadateľa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................................................</w:t>
      </w:r>
    </w:p>
    <w:p w:rsidR="0084030B" w:rsidRPr="00CE6A8A" w:rsidRDefault="005D39BC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</w:r>
      <w:r w:rsidR="0084030B" w:rsidRPr="00CE6A8A">
        <w:rPr>
          <w:rFonts w:ascii="Arial Narrow" w:hAnsi="Arial Narrow"/>
          <w:bCs/>
          <w:sz w:val="22"/>
          <w:szCs w:val="22"/>
        </w:rPr>
        <w:t>titul, meno, priezvisko,</w:t>
      </w:r>
    </w:p>
    <w:p w:rsidR="003E3443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funkcia</w:t>
      </w:r>
      <w:r w:rsidRPr="00CE6A8A">
        <w:rPr>
          <w:rStyle w:val="Odkaznapoznmkupodiarou"/>
          <w:rFonts w:ascii="Arial Narrow" w:hAnsi="Arial Narrow"/>
          <w:bCs/>
          <w:sz w:val="22"/>
          <w:szCs w:val="22"/>
        </w:rPr>
        <w:footnoteReference w:id="2"/>
      </w:r>
    </w:p>
    <w:sectPr w:rsidR="003E3443" w:rsidRPr="00CE6A8A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884" w:rsidRDefault="00B45884" w:rsidP="0084030B">
      <w:r>
        <w:separator/>
      </w:r>
    </w:p>
  </w:endnote>
  <w:endnote w:type="continuationSeparator" w:id="0">
    <w:p w:rsidR="00B45884" w:rsidRDefault="00B45884" w:rsidP="0084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884" w:rsidRDefault="00B45884" w:rsidP="0084030B">
      <w:r>
        <w:separator/>
      </w:r>
    </w:p>
  </w:footnote>
  <w:footnote w:type="continuationSeparator" w:id="0">
    <w:p w:rsidR="00B45884" w:rsidRDefault="00B45884" w:rsidP="0084030B">
      <w:r>
        <w:continuationSeparator/>
      </w:r>
    </w:p>
  </w:footnote>
  <w:footnote w:id="1">
    <w:p w:rsidR="0084030B" w:rsidRPr="00CE6A8A" w:rsidRDefault="0084030B" w:rsidP="00CE6A8A">
      <w:pPr>
        <w:pStyle w:val="Textpoznmkypodiarou"/>
        <w:tabs>
          <w:tab w:val="left" w:pos="284"/>
        </w:tabs>
        <w:ind w:left="227" w:hanging="227"/>
        <w:jc w:val="both"/>
        <w:rPr>
          <w:rFonts w:ascii="Arial Narrow" w:hAnsi="Arial Narrow"/>
          <w:sz w:val="18"/>
          <w:szCs w:val="18"/>
        </w:rPr>
      </w:pPr>
      <w:r w:rsidRPr="00CE6A8A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sz w:val="18"/>
          <w:szCs w:val="18"/>
        </w:rPr>
        <w:tab/>
      </w:r>
      <w:r w:rsidR="00B0737F" w:rsidRPr="00CE6A8A">
        <w:rPr>
          <w:rFonts w:ascii="Arial Narrow" w:hAnsi="Arial Narrow"/>
          <w:sz w:val="18"/>
          <w:szCs w:val="18"/>
        </w:rPr>
        <w:t xml:space="preserve">V prípade kolektívneho 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 xml:space="preserve"> uveďte všetkých v štruktúre: meno, priezvisko, titul</w:t>
      </w:r>
      <w:r w:rsidR="00B0737F" w:rsidRPr="00CE6A8A">
        <w:rPr>
          <w:rFonts w:ascii="Arial Narrow" w:hAnsi="Arial Narrow"/>
          <w:sz w:val="18"/>
          <w:szCs w:val="18"/>
        </w:rPr>
        <w:t>.</w:t>
      </w:r>
    </w:p>
  </w:footnote>
  <w:footnote w:id="2">
    <w:p w:rsidR="0084030B" w:rsidRPr="00BD6705" w:rsidRDefault="0084030B" w:rsidP="00CE6A8A">
      <w:pPr>
        <w:pStyle w:val="Textpoznmkypodiarou"/>
        <w:ind w:left="227" w:hanging="227"/>
        <w:jc w:val="both"/>
        <w:rPr>
          <w:rFonts w:asciiTheme="minorHAnsi" w:hAnsiTheme="minorHAnsi"/>
          <w:sz w:val="16"/>
          <w:szCs w:val="16"/>
        </w:rPr>
      </w:pPr>
      <w:r w:rsidRPr="00CE6A8A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Pr="00CE6A8A">
        <w:rPr>
          <w:rFonts w:ascii="Arial Narrow" w:hAnsi="Arial Narrow"/>
          <w:sz w:val="18"/>
          <w:szCs w:val="18"/>
        </w:rPr>
        <w:tab/>
        <w:t>V prípade, ak v zmysle výpisu z obchodného registra koná v mene podniku súčasne viac</w:t>
      </w:r>
      <w:r w:rsidR="00B0737F" w:rsidRPr="00CE6A8A">
        <w:rPr>
          <w:rFonts w:ascii="Arial Narrow" w:hAnsi="Arial Narrow"/>
          <w:sz w:val="18"/>
          <w:szCs w:val="18"/>
        </w:rPr>
        <w:t>ero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</w:t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="00B0737F" w:rsidRPr="00CE6A8A">
        <w:rPr>
          <w:rFonts w:ascii="Arial Narrow" w:hAnsi="Arial Narrow"/>
          <w:sz w:val="18"/>
          <w:szCs w:val="18"/>
        </w:rPr>
        <w:t>orgánu, žiadateľ</w:t>
      </w:r>
      <w:r w:rsidRPr="00CE6A8A">
        <w:rPr>
          <w:rFonts w:ascii="Arial Narrow" w:hAnsi="Arial Narrow"/>
          <w:sz w:val="18"/>
          <w:szCs w:val="18"/>
        </w:rPr>
        <w:t> doplní podpisové pole pre všetkých relevantných</w:t>
      </w:r>
      <w:r w:rsidR="00B0737F" w:rsidRPr="00CE6A8A">
        <w:rPr>
          <w:rFonts w:ascii="Arial Narrow" w:hAnsi="Arial Narrow"/>
          <w:sz w:val="18"/>
          <w:szCs w:val="18"/>
        </w:rPr>
        <w:t xml:space="preserve">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eastAsia="Calibri" w:hAnsi="Arial Narrow" w:cs="Calibri"/>
        <w:i/>
        <w:sz w:val="20"/>
        <w:szCs w:val="20"/>
      </w:rPr>
      <w:alias w:val="Title"/>
      <w:tag w:val=""/>
      <w:id w:val="1116400235"/>
      <w:placeholder>
        <w:docPart w:val="90D00FD211734D24BF6C7CA598C033A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CE6A8A" w:rsidRPr="00F23EB7" w:rsidRDefault="0038185C">
        <w:pPr>
          <w:pStyle w:val="Hlavika"/>
          <w:jc w:val="right"/>
          <w:rPr>
            <w:rFonts w:ascii="Arial Narrow" w:hAnsi="Arial Narrow"/>
            <w:color w:val="7F7F7F" w:themeColor="text1" w:themeTint="80"/>
            <w:sz w:val="20"/>
            <w:szCs w:val="20"/>
          </w:rPr>
        </w:pPr>
        <w:del w:id="2" w:author="Autor">
          <w:r w:rsidRPr="00F23EB7" w:rsidDel="0038185C">
            <w:rPr>
              <w:rFonts w:ascii="Arial Narrow" w:eastAsia="Calibri" w:hAnsi="Arial Narrow" w:cs="Calibri"/>
              <w:i/>
              <w:sz w:val="20"/>
              <w:szCs w:val="20"/>
            </w:rPr>
            <w:delText>Príloha č. 17b ŽoNFP – Vyhlásenie o veľkosti podniku - VP</w:delText>
          </w:r>
        </w:del>
        <w:ins w:id="3" w:author="Autor">
          <w:r>
            <w:rPr>
              <w:rFonts w:ascii="Arial Narrow" w:eastAsia="Calibri" w:hAnsi="Arial Narrow" w:cs="Calibri"/>
              <w:i/>
              <w:sz w:val="20"/>
              <w:szCs w:val="20"/>
            </w:rPr>
            <w:t>Príloha č. 5</w:t>
          </w:r>
          <w:r w:rsidRPr="00F23EB7">
            <w:rPr>
              <w:rFonts w:ascii="Arial Narrow" w:eastAsia="Calibri" w:hAnsi="Arial Narrow" w:cs="Calibri"/>
              <w:i/>
              <w:sz w:val="20"/>
              <w:szCs w:val="20"/>
            </w:rPr>
            <w:t xml:space="preserve">b </w:t>
          </w:r>
          <w:proofErr w:type="spellStart"/>
          <w:r w:rsidRPr="00F23EB7">
            <w:rPr>
              <w:rFonts w:ascii="Arial Narrow" w:eastAsia="Calibri" w:hAnsi="Arial Narrow" w:cs="Calibri"/>
              <w:i/>
              <w:sz w:val="20"/>
              <w:szCs w:val="20"/>
            </w:rPr>
            <w:t>ŽoNFP</w:t>
          </w:r>
          <w:proofErr w:type="spellEnd"/>
          <w:r w:rsidRPr="00F23EB7">
            <w:rPr>
              <w:rFonts w:ascii="Arial Narrow" w:eastAsia="Calibri" w:hAnsi="Arial Narrow" w:cs="Calibri"/>
              <w:i/>
              <w:sz w:val="20"/>
              <w:szCs w:val="20"/>
            </w:rPr>
            <w:t xml:space="preserve"> – Vyhlásenie o veľkosti podniku - VP</w:t>
          </w:r>
        </w:ins>
      </w:p>
    </w:sdtContent>
  </w:sdt>
  <w:p w:rsidR="00CE6A8A" w:rsidRPr="00CE6A8A" w:rsidRDefault="00CE6A8A">
    <w:pPr>
      <w:pStyle w:val="Hlavika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DF"/>
    <w:rsid w:val="00000E6A"/>
    <w:rsid w:val="000023D1"/>
    <w:rsid w:val="000075F4"/>
    <w:rsid w:val="000078A3"/>
    <w:rsid w:val="000103FD"/>
    <w:rsid w:val="0002172C"/>
    <w:rsid w:val="000235EB"/>
    <w:rsid w:val="00025BF1"/>
    <w:rsid w:val="000261B9"/>
    <w:rsid w:val="00026FCD"/>
    <w:rsid w:val="000344B0"/>
    <w:rsid w:val="000351B7"/>
    <w:rsid w:val="0004716E"/>
    <w:rsid w:val="000510E1"/>
    <w:rsid w:val="000524ED"/>
    <w:rsid w:val="00055879"/>
    <w:rsid w:val="000615C2"/>
    <w:rsid w:val="00063D17"/>
    <w:rsid w:val="00063DC8"/>
    <w:rsid w:val="000701A3"/>
    <w:rsid w:val="00071A5E"/>
    <w:rsid w:val="00075114"/>
    <w:rsid w:val="000772C8"/>
    <w:rsid w:val="00081220"/>
    <w:rsid w:val="000874C6"/>
    <w:rsid w:val="0009061F"/>
    <w:rsid w:val="0009704D"/>
    <w:rsid w:val="000A11B5"/>
    <w:rsid w:val="000A14D1"/>
    <w:rsid w:val="000A1BA2"/>
    <w:rsid w:val="000A367C"/>
    <w:rsid w:val="000A776C"/>
    <w:rsid w:val="000B18E7"/>
    <w:rsid w:val="000B381F"/>
    <w:rsid w:val="000B43FB"/>
    <w:rsid w:val="000C67CC"/>
    <w:rsid w:val="000D2AB9"/>
    <w:rsid w:val="000D3184"/>
    <w:rsid w:val="000D79A2"/>
    <w:rsid w:val="000E0E26"/>
    <w:rsid w:val="000E17BB"/>
    <w:rsid w:val="000E1D15"/>
    <w:rsid w:val="000E4296"/>
    <w:rsid w:val="000E4DE7"/>
    <w:rsid w:val="000F09C3"/>
    <w:rsid w:val="000F16B3"/>
    <w:rsid w:val="000F4F89"/>
    <w:rsid w:val="00106716"/>
    <w:rsid w:val="0011502B"/>
    <w:rsid w:val="001176D3"/>
    <w:rsid w:val="00123754"/>
    <w:rsid w:val="001238BB"/>
    <w:rsid w:val="00125308"/>
    <w:rsid w:val="001329DC"/>
    <w:rsid w:val="00136D86"/>
    <w:rsid w:val="00140381"/>
    <w:rsid w:val="00141650"/>
    <w:rsid w:val="00144C2D"/>
    <w:rsid w:val="00145A78"/>
    <w:rsid w:val="00146BAC"/>
    <w:rsid w:val="0015025F"/>
    <w:rsid w:val="00151F32"/>
    <w:rsid w:val="001531BE"/>
    <w:rsid w:val="00157A24"/>
    <w:rsid w:val="001614A5"/>
    <w:rsid w:val="0016328B"/>
    <w:rsid w:val="00164658"/>
    <w:rsid w:val="0017230F"/>
    <w:rsid w:val="00172665"/>
    <w:rsid w:val="00175AF7"/>
    <w:rsid w:val="00176DFC"/>
    <w:rsid w:val="0018012B"/>
    <w:rsid w:val="00197A7C"/>
    <w:rsid w:val="001A18AF"/>
    <w:rsid w:val="001A40AC"/>
    <w:rsid w:val="001A6456"/>
    <w:rsid w:val="001A6A99"/>
    <w:rsid w:val="001B2678"/>
    <w:rsid w:val="001B7F6E"/>
    <w:rsid w:val="001C4E6B"/>
    <w:rsid w:val="001D13D3"/>
    <w:rsid w:val="001D6EC8"/>
    <w:rsid w:val="001E1051"/>
    <w:rsid w:val="00200106"/>
    <w:rsid w:val="00200863"/>
    <w:rsid w:val="0020113E"/>
    <w:rsid w:val="00201C00"/>
    <w:rsid w:val="0021097B"/>
    <w:rsid w:val="002176E7"/>
    <w:rsid w:val="00217D5E"/>
    <w:rsid w:val="00220911"/>
    <w:rsid w:val="00231021"/>
    <w:rsid w:val="00234359"/>
    <w:rsid w:val="002361EF"/>
    <w:rsid w:val="00241D75"/>
    <w:rsid w:val="00242E47"/>
    <w:rsid w:val="00245A39"/>
    <w:rsid w:val="002520CD"/>
    <w:rsid w:val="002543A5"/>
    <w:rsid w:val="00254CD3"/>
    <w:rsid w:val="002723CE"/>
    <w:rsid w:val="00273121"/>
    <w:rsid w:val="00276088"/>
    <w:rsid w:val="002800C6"/>
    <w:rsid w:val="002832F1"/>
    <w:rsid w:val="00295911"/>
    <w:rsid w:val="00297D0B"/>
    <w:rsid w:val="002A27FC"/>
    <w:rsid w:val="002A3348"/>
    <w:rsid w:val="002A4C2A"/>
    <w:rsid w:val="002B12A8"/>
    <w:rsid w:val="002B1B90"/>
    <w:rsid w:val="002B3041"/>
    <w:rsid w:val="002B561D"/>
    <w:rsid w:val="002B7D7A"/>
    <w:rsid w:val="002C0584"/>
    <w:rsid w:val="002C0FB6"/>
    <w:rsid w:val="002C1F18"/>
    <w:rsid w:val="002D17C6"/>
    <w:rsid w:val="002D4A26"/>
    <w:rsid w:val="002D75C7"/>
    <w:rsid w:val="002D7BE7"/>
    <w:rsid w:val="002E135D"/>
    <w:rsid w:val="002E36BB"/>
    <w:rsid w:val="002E4885"/>
    <w:rsid w:val="002E59FB"/>
    <w:rsid w:val="002F2039"/>
    <w:rsid w:val="00300158"/>
    <w:rsid w:val="003064C4"/>
    <w:rsid w:val="00312B9D"/>
    <w:rsid w:val="003133F9"/>
    <w:rsid w:val="00314CA4"/>
    <w:rsid w:val="00315FD1"/>
    <w:rsid w:val="00317CAA"/>
    <w:rsid w:val="0032086A"/>
    <w:rsid w:val="00324BBE"/>
    <w:rsid w:val="00326744"/>
    <w:rsid w:val="00330262"/>
    <w:rsid w:val="003326AC"/>
    <w:rsid w:val="00335F67"/>
    <w:rsid w:val="00336E7C"/>
    <w:rsid w:val="0034058C"/>
    <w:rsid w:val="00340754"/>
    <w:rsid w:val="00342853"/>
    <w:rsid w:val="003439E6"/>
    <w:rsid w:val="00344ADF"/>
    <w:rsid w:val="00347235"/>
    <w:rsid w:val="00347390"/>
    <w:rsid w:val="0035180B"/>
    <w:rsid w:val="00353DD8"/>
    <w:rsid w:val="003565F9"/>
    <w:rsid w:val="003568F9"/>
    <w:rsid w:val="00360258"/>
    <w:rsid w:val="00361D80"/>
    <w:rsid w:val="00364CBC"/>
    <w:rsid w:val="00375E86"/>
    <w:rsid w:val="0038185C"/>
    <w:rsid w:val="00382AC0"/>
    <w:rsid w:val="00385805"/>
    <w:rsid w:val="00390B7B"/>
    <w:rsid w:val="00393DCD"/>
    <w:rsid w:val="003954E4"/>
    <w:rsid w:val="003958FC"/>
    <w:rsid w:val="00397EC5"/>
    <w:rsid w:val="003A240A"/>
    <w:rsid w:val="003A2662"/>
    <w:rsid w:val="003A2877"/>
    <w:rsid w:val="003A42BA"/>
    <w:rsid w:val="003B16A7"/>
    <w:rsid w:val="003B63B9"/>
    <w:rsid w:val="003C321B"/>
    <w:rsid w:val="003D0CB7"/>
    <w:rsid w:val="003D180E"/>
    <w:rsid w:val="003D1BCB"/>
    <w:rsid w:val="003D27C6"/>
    <w:rsid w:val="003D31F4"/>
    <w:rsid w:val="003D3B67"/>
    <w:rsid w:val="003D41D5"/>
    <w:rsid w:val="003D71D0"/>
    <w:rsid w:val="003E0192"/>
    <w:rsid w:val="003E3443"/>
    <w:rsid w:val="003F1D9A"/>
    <w:rsid w:val="003F47DF"/>
    <w:rsid w:val="003F4B93"/>
    <w:rsid w:val="003F4EBE"/>
    <w:rsid w:val="003F61B7"/>
    <w:rsid w:val="004014DD"/>
    <w:rsid w:val="00405B22"/>
    <w:rsid w:val="004153A1"/>
    <w:rsid w:val="00417769"/>
    <w:rsid w:val="004218DC"/>
    <w:rsid w:val="0042327C"/>
    <w:rsid w:val="00425C4F"/>
    <w:rsid w:val="004318E8"/>
    <w:rsid w:val="00434CEC"/>
    <w:rsid w:val="004366AD"/>
    <w:rsid w:val="00436AA5"/>
    <w:rsid w:val="00437DBF"/>
    <w:rsid w:val="004504D9"/>
    <w:rsid w:val="00454C6D"/>
    <w:rsid w:val="0046289B"/>
    <w:rsid w:val="00463C38"/>
    <w:rsid w:val="00466137"/>
    <w:rsid w:val="004669B5"/>
    <w:rsid w:val="004670D7"/>
    <w:rsid w:val="00472DCB"/>
    <w:rsid w:val="0047510A"/>
    <w:rsid w:val="004762F2"/>
    <w:rsid w:val="00477426"/>
    <w:rsid w:val="00481492"/>
    <w:rsid w:val="0048359F"/>
    <w:rsid w:val="00490B2C"/>
    <w:rsid w:val="004955F0"/>
    <w:rsid w:val="004A2C79"/>
    <w:rsid w:val="004A3769"/>
    <w:rsid w:val="004A4EC3"/>
    <w:rsid w:val="004A6FB2"/>
    <w:rsid w:val="004B0C8C"/>
    <w:rsid w:val="004B38C0"/>
    <w:rsid w:val="004B3F18"/>
    <w:rsid w:val="004B6BCC"/>
    <w:rsid w:val="004C1880"/>
    <w:rsid w:val="004C295B"/>
    <w:rsid w:val="004C58C8"/>
    <w:rsid w:val="004C7441"/>
    <w:rsid w:val="004D0F10"/>
    <w:rsid w:val="004D5513"/>
    <w:rsid w:val="004D7EE6"/>
    <w:rsid w:val="004E1348"/>
    <w:rsid w:val="004E33D3"/>
    <w:rsid w:val="004E33F4"/>
    <w:rsid w:val="004E7D9A"/>
    <w:rsid w:val="004F4AB8"/>
    <w:rsid w:val="004F7104"/>
    <w:rsid w:val="00501A8A"/>
    <w:rsid w:val="005023EF"/>
    <w:rsid w:val="00510ECA"/>
    <w:rsid w:val="00521562"/>
    <w:rsid w:val="00523767"/>
    <w:rsid w:val="00523B79"/>
    <w:rsid w:val="00527F03"/>
    <w:rsid w:val="00531139"/>
    <w:rsid w:val="005334F0"/>
    <w:rsid w:val="005373AE"/>
    <w:rsid w:val="00543802"/>
    <w:rsid w:val="00543E10"/>
    <w:rsid w:val="005503CE"/>
    <w:rsid w:val="00552BF3"/>
    <w:rsid w:val="00557A14"/>
    <w:rsid w:val="00564E08"/>
    <w:rsid w:val="00572906"/>
    <w:rsid w:val="00577265"/>
    <w:rsid w:val="00582D32"/>
    <w:rsid w:val="005837C0"/>
    <w:rsid w:val="00585430"/>
    <w:rsid w:val="005A018C"/>
    <w:rsid w:val="005A1A5B"/>
    <w:rsid w:val="005A255B"/>
    <w:rsid w:val="005A4228"/>
    <w:rsid w:val="005A6084"/>
    <w:rsid w:val="005B2E9F"/>
    <w:rsid w:val="005B3A39"/>
    <w:rsid w:val="005B5EAB"/>
    <w:rsid w:val="005B71E2"/>
    <w:rsid w:val="005C3CAC"/>
    <w:rsid w:val="005C4825"/>
    <w:rsid w:val="005D14EE"/>
    <w:rsid w:val="005D39BC"/>
    <w:rsid w:val="005D4208"/>
    <w:rsid w:val="005D78B9"/>
    <w:rsid w:val="005E201F"/>
    <w:rsid w:val="005E68FE"/>
    <w:rsid w:val="005E7D38"/>
    <w:rsid w:val="005F0E77"/>
    <w:rsid w:val="005F6ACB"/>
    <w:rsid w:val="00603A1B"/>
    <w:rsid w:val="00603B26"/>
    <w:rsid w:val="00604771"/>
    <w:rsid w:val="0060569A"/>
    <w:rsid w:val="00606E8F"/>
    <w:rsid w:val="006106D2"/>
    <w:rsid w:val="00616D21"/>
    <w:rsid w:val="006218F0"/>
    <w:rsid w:val="006257C3"/>
    <w:rsid w:val="00626DC6"/>
    <w:rsid w:val="00627C16"/>
    <w:rsid w:val="00635883"/>
    <w:rsid w:val="00641F93"/>
    <w:rsid w:val="00643DB2"/>
    <w:rsid w:val="00656C28"/>
    <w:rsid w:val="00657E6E"/>
    <w:rsid w:val="00673FCC"/>
    <w:rsid w:val="006762CE"/>
    <w:rsid w:val="006821A0"/>
    <w:rsid w:val="0068239C"/>
    <w:rsid w:val="00685D65"/>
    <w:rsid w:val="006938B3"/>
    <w:rsid w:val="00693E65"/>
    <w:rsid w:val="00697226"/>
    <w:rsid w:val="006A61D7"/>
    <w:rsid w:val="006A7825"/>
    <w:rsid w:val="006B2CC7"/>
    <w:rsid w:val="006C0A83"/>
    <w:rsid w:val="006C3649"/>
    <w:rsid w:val="006C3F98"/>
    <w:rsid w:val="006C424D"/>
    <w:rsid w:val="006C6E3A"/>
    <w:rsid w:val="006D3147"/>
    <w:rsid w:val="006D5AF3"/>
    <w:rsid w:val="006E236A"/>
    <w:rsid w:val="006F1E7A"/>
    <w:rsid w:val="00702238"/>
    <w:rsid w:val="00715864"/>
    <w:rsid w:val="00715B6F"/>
    <w:rsid w:val="007172C1"/>
    <w:rsid w:val="007176F4"/>
    <w:rsid w:val="00720F97"/>
    <w:rsid w:val="00721D08"/>
    <w:rsid w:val="007226EC"/>
    <w:rsid w:val="0072397E"/>
    <w:rsid w:val="007268E2"/>
    <w:rsid w:val="00727F81"/>
    <w:rsid w:val="007322D6"/>
    <w:rsid w:val="00733851"/>
    <w:rsid w:val="0073426B"/>
    <w:rsid w:val="00734879"/>
    <w:rsid w:val="00734CE8"/>
    <w:rsid w:val="00734E67"/>
    <w:rsid w:val="00736097"/>
    <w:rsid w:val="00736EDA"/>
    <w:rsid w:val="00741250"/>
    <w:rsid w:val="00745F11"/>
    <w:rsid w:val="00752285"/>
    <w:rsid w:val="00760F29"/>
    <w:rsid w:val="00761FE1"/>
    <w:rsid w:val="0076251C"/>
    <w:rsid w:val="007631A2"/>
    <w:rsid w:val="00764219"/>
    <w:rsid w:val="0076525B"/>
    <w:rsid w:val="0077130E"/>
    <w:rsid w:val="00771A8E"/>
    <w:rsid w:val="007720DE"/>
    <w:rsid w:val="00773E4C"/>
    <w:rsid w:val="007748B7"/>
    <w:rsid w:val="007751EC"/>
    <w:rsid w:val="007771D5"/>
    <w:rsid w:val="0077764C"/>
    <w:rsid w:val="00777B71"/>
    <w:rsid w:val="00781EC1"/>
    <w:rsid w:val="007911B8"/>
    <w:rsid w:val="00793DAF"/>
    <w:rsid w:val="0079469E"/>
    <w:rsid w:val="0079647C"/>
    <w:rsid w:val="00796F9D"/>
    <w:rsid w:val="00797E1A"/>
    <w:rsid w:val="00797F82"/>
    <w:rsid w:val="007A2080"/>
    <w:rsid w:val="007B0E63"/>
    <w:rsid w:val="007B277F"/>
    <w:rsid w:val="007C3595"/>
    <w:rsid w:val="007C5309"/>
    <w:rsid w:val="007C7C6D"/>
    <w:rsid w:val="007D2BBF"/>
    <w:rsid w:val="007D3EC2"/>
    <w:rsid w:val="007D73AC"/>
    <w:rsid w:val="007E1436"/>
    <w:rsid w:val="007E1562"/>
    <w:rsid w:val="007E1D94"/>
    <w:rsid w:val="007E23F6"/>
    <w:rsid w:val="007E3D4B"/>
    <w:rsid w:val="007E5A0E"/>
    <w:rsid w:val="007E62BA"/>
    <w:rsid w:val="007E6C56"/>
    <w:rsid w:val="007F5ACF"/>
    <w:rsid w:val="007F5C53"/>
    <w:rsid w:val="007F5F19"/>
    <w:rsid w:val="007F7208"/>
    <w:rsid w:val="00802BE6"/>
    <w:rsid w:val="00805BA0"/>
    <w:rsid w:val="00812A09"/>
    <w:rsid w:val="00812AC2"/>
    <w:rsid w:val="00815A50"/>
    <w:rsid w:val="00821D10"/>
    <w:rsid w:val="008224C2"/>
    <w:rsid w:val="00823364"/>
    <w:rsid w:val="00834BA5"/>
    <w:rsid w:val="00837AE5"/>
    <w:rsid w:val="0084030B"/>
    <w:rsid w:val="00840361"/>
    <w:rsid w:val="00842089"/>
    <w:rsid w:val="0084337D"/>
    <w:rsid w:val="0085305D"/>
    <w:rsid w:val="00857B38"/>
    <w:rsid w:val="00862375"/>
    <w:rsid w:val="00864B06"/>
    <w:rsid w:val="00865322"/>
    <w:rsid w:val="00873FE6"/>
    <w:rsid w:val="00874BB2"/>
    <w:rsid w:val="00876DC0"/>
    <w:rsid w:val="008900B0"/>
    <w:rsid w:val="00895C1F"/>
    <w:rsid w:val="00895D0A"/>
    <w:rsid w:val="0089613A"/>
    <w:rsid w:val="008A0B84"/>
    <w:rsid w:val="008A2F17"/>
    <w:rsid w:val="008A5401"/>
    <w:rsid w:val="008A694F"/>
    <w:rsid w:val="008A6CA7"/>
    <w:rsid w:val="008B0615"/>
    <w:rsid w:val="008B07D7"/>
    <w:rsid w:val="008B2A0B"/>
    <w:rsid w:val="008C4305"/>
    <w:rsid w:val="008C4E23"/>
    <w:rsid w:val="008D7F80"/>
    <w:rsid w:val="008E1019"/>
    <w:rsid w:val="008E2FB2"/>
    <w:rsid w:val="008E6B08"/>
    <w:rsid w:val="008E7D6A"/>
    <w:rsid w:val="008F054F"/>
    <w:rsid w:val="008F1491"/>
    <w:rsid w:val="008F1E4D"/>
    <w:rsid w:val="008F270E"/>
    <w:rsid w:val="008F44FC"/>
    <w:rsid w:val="008F5870"/>
    <w:rsid w:val="008F6C19"/>
    <w:rsid w:val="008F7279"/>
    <w:rsid w:val="008F7549"/>
    <w:rsid w:val="00900134"/>
    <w:rsid w:val="00900622"/>
    <w:rsid w:val="009056B1"/>
    <w:rsid w:val="009074C5"/>
    <w:rsid w:val="00910E62"/>
    <w:rsid w:val="00911731"/>
    <w:rsid w:val="00914D80"/>
    <w:rsid w:val="009205D6"/>
    <w:rsid w:val="00926494"/>
    <w:rsid w:val="00936271"/>
    <w:rsid w:val="00937DEA"/>
    <w:rsid w:val="00942D13"/>
    <w:rsid w:val="009515F1"/>
    <w:rsid w:val="0095268F"/>
    <w:rsid w:val="009549DA"/>
    <w:rsid w:val="00957EC9"/>
    <w:rsid w:val="00963470"/>
    <w:rsid w:val="009640BC"/>
    <w:rsid w:val="009734B6"/>
    <w:rsid w:val="00976A3A"/>
    <w:rsid w:val="00976B2C"/>
    <w:rsid w:val="0098467A"/>
    <w:rsid w:val="00996C75"/>
    <w:rsid w:val="00996F94"/>
    <w:rsid w:val="009974D1"/>
    <w:rsid w:val="009A3453"/>
    <w:rsid w:val="009B1AE4"/>
    <w:rsid w:val="009B26E7"/>
    <w:rsid w:val="009B547F"/>
    <w:rsid w:val="009C05AF"/>
    <w:rsid w:val="009C168A"/>
    <w:rsid w:val="009C5225"/>
    <w:rsid w:val="009C6188"/>
    <w:rsid w:val="009D2573"/>
    <w:rsid w:val="009D5D1B"/>
    <w:rsid w:val="009D6C53"/>
    <w:rsid w:val="009E6DE5"/>
    <w:rsid w:val="009E7949"/>
    <w:rsid w:val="009F4230"/>
    <w:rsid w:val="00A0052C"/>
    <w:rsid w:val="00A0429C"/>
    <w:rsid w:val="00A06AFD"/>
    <w:rsid w:val="00A07B10"/>
    <w:rsid w:val="00A13B09"/>
    <w:rsid w:val="00A17101"/>
    <w:rsid w:val="00A20FED"/>
    <w:rsid w:val="00A21F47"/>
    <w:rsid w:val="00A2528F"/>
    <w:rsid w:val="00A26A53"/>
    <w:rsid w:val="00A3175F"/>
    <w:rsid w:val="00A33E1D"/>
    <w:rsid w:val="00A35622"/>
    <w:rsid w:val="00A40FF8"/>
    <w:rsid w:val="00A50A2D"/>
    <w:rsid w:val="00A53F0B"/>
    <w:rsid w:val="00A55A72"/>
    <w:rsid w:val="00A61211"/>
    <w:rsid w:val="00A62021"/>
    <w:rsid w:val="00A620F1"/>
    <w:rsid w:val="00A640FC"/>
    <w:rsid w:val="00A6692E"/>
    <w:rsid w:val="00A72459"/>
    <w:rsid w:val="00A735A6"/>
    <w:rsid w:val="00A74DCB"/>
    <w:rsid w:val="00A821AC"/>
    <w:rsid w:val="00A86926"/>
    <w:rsid w:val="00A93553"/>
    <w:rsid w:val="00A97E07"/>
    <w:rsid w:val="00AB2833"/>
    <w:rsid w:val="00AB2B59"/>
    <w:rsid w:val="00AB41B0"/>
    <w:rsid w:val="00AB5BB6"/>
    <w:rsid w:val="00AB6EF3"/>
    <w:rsid w:val="00AC562B"/>
    <w:rsid w:val="00AD22AD"/>
    <w:rsid w:val="00AD3F0A"/>
    <w:rsid w:val="00AD4C86"/>
    <w:rsid w:val="00AE32B8"/>
    <w:rsid w:val="00AE40D8"/>
    <w:rsid w:val="00AF11EB"/>
    <w:rsid w:val="00AF1A1B"/>
    <w:rsid w:val="00AF314F"/>
    <w:rsid w:val="00AF4398"/>
    <w:rsid w:val="00AF4A45"/>
    <w:rsid w:val="00AF50E9"/>
    <w:rsid w:val="00B007AA"/>
    <w:rsid w:val="00B0364B"/>
    <w:rsid w:val="00B041B3"/>
    <w:rsid w:val="00B0619E"/>
    <w:rsid w:val="00B0737F"/>
    <w:rsid w:val="00B10EC0"/>
    <w:rsid w:val="00B16CEF"/>
    <w:rsid w:val="00B214C5"/>
    <w:rsid w:val="00B23D89"/>
    <w:rsid w:val="00B30509"/>
    <w:rsid w:val="00B32688"/>
    <w:rsid w:val="00B3289B"/>
    <w:rsid w:val="00B366B7"/>
    <w:rsid w:val="00B3685C"/>
    <w:rsid w:val="00B40BC5"/>
    <w:rsid w:val="00B44335"/>
    <w:rsid w:val="00B45884"/>
    <w:rsid w:val="00B51EE8"/>
    <w:rsid w:val="00B547EF"/>
    <w:rsid w:val="00B552B5"/>
    <w:rsid w:val="00B66271"/>
    <w:rsid w:val="00B67355"/>
    <w:rsid w:val="00B763AB"/>
    <w:rsid w:val="00B76B2D"/>
    <w:rsid w:val="00B87751"/>
    <w:rsid w:val="00B9049F"/>
    <w:rsid w:val="00B92BA8"/>
    <w:rsid w:val="00B92F3F"/>
    <w:rsid w:val="00BA2D7A"/>
    <w:rsid w:val="00BA5347"/>
    <w:rsid w:val="00BA6EC1"/>
    <w:rsid w:val="00BB589C"/>
    <w:rsid w:val="00BB65D5"/>
    <w:rsid w:val="00BB7FDE"/>
    <w:rsid w:val="00BC0497"/>
    <w:rsid w:val="00BC1147"/>
    <w:rsid w:val="00BC3720"/>
    <w:rsid w:val="00BC678F"/>
    <w:rsid w:val="00BC795F"/>
    <w:rsid w:val="00BD16F7"/>
    <w:rsid w:val="00BD1AE3"/>
    <w:rsid w:val="00BD4567"/>
    <w:rsid w:val="00BD6705"/>
    <w:rsid w:val="00BE0820"/>
    <w:rsid w:val="00BE241C"/>
    <w:rsid w:val="00BE2C55"/>
    <w:rsid w:val="00BF082F"/>
    <w:rsid w:val="00BF24FB"/>
    <w:rsid w:val="00BF2D39"/>
    <w:rsid w:val="00BF414E"/>
    <w:rsid w:val="00BF5396"/>
    <w:rsid w:val="00BF6D9E"/>
    <w:rsid w:val="00BF72D5"/>
    <w:rsid w:val="00BF7D65"/>
    <w:rsid w:val="00C02DFA"/>
    <w:rsid w:val="00C0314A"/>
    <w:rsid w:val="00C03411"/>
    <w:rsid w:val="00C0386F"/>
    <w:rsid w:val="00C0691D"/>
    <w:rsid w:val="00C0701E"/>
    <w:rsid w:val="00C079B0"/>
    <w:rsid w:val="00C17055"/>
    <w:rsid w:val="00C1786D"/>
    <w:rsid w:val="00C26467"/>
    <w:rsid w:val="00C3594A"/>
    <w:rsid w:val="00C37D83"/>
    <w:rsid w:val="00C45356"/>
    <w:rsid w:val="00C46AD2"/>
    <w:rsid w:val="00C53908"/>
    <w:rsid w:val="00C55595"/>
    <w:rsid w:val="00C57A97"/>
    <w:rsid w:val="00C57D4C"/>
    <w:rsid w:val="00C60DBF"/>
    <w:rsid w:val="00C61660"/>
    <w:rsid w:val="00C641F9"/>
    <w:rsid w:val="00C64598"/>
    <w:rsid w:val="00C71C90"/>
    <w:rsid w:val="00C72918"/>
    <w:rsid w:val="00C8010F"/>
    <w:rsid w:val="00C81C6F"/>
    <w:rsid w:val="00C84ABC"/>
    <w:rsid w:val="00C85993"/>
    <w:rsid w:val="00C8674B"/>
    <w:rsid w:val="00C90351"/>
    <w:rsid w:val="00C91A0E"/>
    <w:rsid w:val="00CA651D"/>
    <w:rsid w:val="00CA70C2"/>
    <w:rsid w:val="00CA79D3"/>
    <w:rsid w:val="00CB0601"/>
    <w:rsid w:val="00CB349B"/>
    <w:rsid w:val="00CB3FD6"/>
    <w:rsid w:val="00CB54F7"/>
    <w:rsid w:val="00CB5EA6"/>
    <w:rsid w:val="00CC284E"/>
    <w:rsid w:val="00CC2EF5"/>
    <w:rsid w:val="00CC3784"/>
    <w:rsid w:val="00CC4240"/>
    <w:rsid w:val="00CD16C8"/>
    <w:rsid w:val="00CD624F"/>
    <w:rsid w:val="00CE0C84"/>
    <w:rsid w:val="00CE23C2"/>
    <w:rsid w:val="00CE2E15"/>
    <w:rsid w:val="00CE3C53"/>
    <w:rsid w:val="00CE49BF"/>
    <w:rsid w:val="00CE5416"/>
    <w:rsid w:val="00CE5628"/>
    <w:rsid w:val="00CE6440"/>
    <w:rsid w:val="00CE6840"/>
    <w:rsid w:val="00CE6A8A"/>
    <w:rsid w:val="00CF4260"/>
    <w:rsid w:val="00CF69F9"/>
    <w:rsid w:val="00CF706C"/>
    <w:rsid w:val="00D0247A"/>
    <w:rsid w:val="00D05392"/>
    <w:rsid w:val="00D07521"/>
    <w:rsid w:val="00D11E53"/>
    <w:rsid w:val="00D13C34"/>
    <w:rsid w:val="00D15F8D"/>
    <w:rsid w:val="00D161C4"/>
    <w:rsid w:val="00D16619"/>
    <w:rsid w:val="00D24F6B"/>
    <w:rsid w:val="00D25F2B"/>
    <w:rsid w:val="00D304E0"/>
    <w:rsid w:val="00D34024"/>
    <w:rsid w:val="00D36001"/>
    <w:rsid w:val="00D40149"/>
    <w:rsid w:val="00D40984"/>
    <w:rsid w:val="00D43E58"/>
    <w:rsid w:val="00D458DE"/>
    <w:rsid w:val="00D50BB8"/>
    <w:rsid w:val="00D56307"/>
    <w:rsid w:val="00D63902"/>
    <w:rsid w:val="00D65804"/>
    <w:rsid w:val="00D66FB0"/>
    <w:rsid w:val="00D707F7"/>
    <w:rsid w:val="00D74559"/>
    <w:rsid w:val="00D96A15"/>
    <w:rsid w:val="00D96C7D"/>
    <w:rsid w:val="00DA0B1D"/>
    <w:rsid w:val="00DA21B4"/>
    <w:rsid w:val="00DA28F1"/>
    <w:rsid w:val="00DB4410"/>
    <w:rsid w:val="00DB4DF8"/>
    <w:rsid w:val="00DB657F"/>
    <w:rsid w:val="00DB6BB0"/>
    <w:rsid w:val="00DB78A3"/>
    <w:rsid w:val="00DC3496"/>
    <w:rsid w:val="00DC53AD"/>
    <w:rsid w:val="00DD45F8"/>
    <w:rsid w:val="00DD60FE"/>
    <w:rsid w:val="00DD7145"/>
    <w:rsid w:val="00E0742D"/>
    <w:rsid w:val="00E101C7"/>
    <w:rsid w:val="00E113B8"/>
    <w:rsid w:val="00E12978"/>
    <w:rsid w:val="00E1491D"/>
    <w:rsid w:val="00E15283"/>
    <w:rsid w:val="00E158EF"/>
    <w:rsid w:val="00E17A5E"/>
    <w:rsid w:val="00E2018C"/>
    <w:rsid w:val="00E228E2"/>
    <w:rsid w:val="00E27BA4"/>
    <w:rsid w:val="00E30845"/>
    <w:rsid w:val="00E31AEA"/>
    <w:rsid w:val="00E330B7"/>
    <w:rsid w:val="00E37CFA"/>
    <w:rsid w:val="00E46D91"/>
    <w:rsid w:val="00E47DD8"/>
    <w:rsid w:val="00E562AA"/>
    <w:rsid w:val="00E710F9"/>
    <w:rsid w:val="00E7433B"/>
    <w:rsid w:val="00E74C6C"/>
    <w:rsid w:val="00E845AE"/>
    <w:rsid w:val="00E93FAD"/>
    <w:rsid w:val="00EB50D6"/>
    <w:rsid w:val="00EC0129"/>
    <w:rsid w:val="00EC4F2D"/>
    <w:rsid w:val="00ED01B9"/>
    <w:rsid w:val="00EE2386"/>
    <w:rsid w:val="00EE48BF"/>
    <w:rsid w:val="00EE7B85"/>
    <w:rsid w:val="00EF3571"/>
    <w:rsid w:val="00EF4708"/>
    <w:rsid w:val="00F1021F"/>
    <w:rsid w:val="00F1419A"/>
    <w:rsid w:val="00F1444C"/>
    <w:rsid w:val="00F14751"/>
    <w:rsid w:val="00F14AB4"/>
    <w:rsid w:val="00F2389B"/>
    <w:rsid w:val="00F23EB7"/>
    <w:rsid w:val="00F256BF"/>
    <w:rsid w:val="00F26415"/>
    <w:rsid w:val="00F27C35"/>
    <w:rsid w:val="00F32CD1"/>
    <w:rsid w:val="00F340FE"/>
    <w:rsid w:val="00F34788"/>
    <w:rsid w:val="00F375B1"/>
    <w:rsid w:val="00F42B05"/>
    <w:rsid w:val="00F4744D"/>
    <w:rsid w:val="00F56C3D"/>
    <w:rsid w:val="00F62C31"/>
    <w:rsid w:val="00F708F9"/>
    <w:rsid w:val="00F7377D"/>
    <w:rsid w:val="00F80214"/>
    <w:rsid w:val="00F84B85"/>
    <w:rsid w:val="00F87F29"/>
    <w:rsid w:val="00F913A7"/>
    <w:rsid w:val="00FA0281"/>
    <w:rsid w:val="00FA1607"/>
    <w:rsid w:val="00FA4F7F"/>
    <w:rsid w:val="00FA7958"/>
    <w:rsid w:val="00FB0DEA"/>
    <w:rsid w:val="00FB1171"/>
    <w:rsid w:val="00FB296D"/>
    <w:rsid w:val="00FB5C6B"/>
    <w:rsid w:val="00FB638B"/>
    <w:rsid w:val="00FC044C"/>
    <w:rsid w:val="00FC1D81"/>
    <w:rsid w:val="00FC6110"/>
    <w:rsid w:val="00FD2B79"/>
    <w:rsid w:val="00FD6308"/>
    <w:rsid w:val="00FE0E28"/>
    <w:rsid w:val="00FE4C40"/>
    <w:rsid w:val="00FE762F"/>
    <w:rsid w:val="00FF138A"/>
    <w:rsid w:val="00FF17C6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F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4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uiPriority w:val="99"/>
    <w:semiHidden/>
    <w:rsid w:val="0084030B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84030B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rsid w:val="008403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24B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4BBE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0D00FD211734D24BF6C7CA598C033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B4B6D-DEB3-45F5-846A-37361D9480F7}"/>
      </w:docPartPr>
      <w:docPartBody>
        <w:p w:rsidR="006D50D6" w:rsidRDefault="00B25006" w:rsidP="00B25006">
          <w:pPr>
            <w:pStyle w:val="90D00FD211734D24BF6C7CA598C033AC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06"/>
    <w:rsid w:val="005E5CF9"/>
    <w:rsid w:val="006D50D6"/>
    <w:rsid w:val="007404DF"/>
    <w:rsid w:val="00B25006"/>
    <w:rsid w:val="00E94D23"/>
    <w:rsid w:val="00F9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90D00FD211734D24BF6C7CA598C033AC">
    <w:name w:val="90D00FD211734D24BF6C7CA598C033AC"/>
    <w:rsid w:val="00B250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5b ŽoNFP – Vyhlásenie o veľkosti podniku - VP</dc:title>
  <dc:creator/>
  <cp:lastModifiedBy/>
  <cp:revision>1</cp:revision>
  <dcterms:created xsi:type="dcterms:W3CDTF">2016-08-01T17:32:00Z</dcterms:created>
  <dcterms:modified xsi:type="dcterms:W3CDTF">2021-04-01T09:46:00Z</dcterms:modified>
</cp:coreProperties>
</file>