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>
        <w:rPr>
          <w:rFonts w:ascii="Arial Narrow" w:eastAsia="Times New Roman" w:hAnsi="Arial Narrow" w:cs="Times New Roman"/>
          <w:b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82A1734" wp14:editId="71C8EE0B">
                <wp:simplePos x="0" y="0"/>
                <wp:positionH relativeFrom="column">
                  <wp:posOffset>5715</wp:posOffset>
                </wp:positionH>
                <wp:positionV relativeFrom="paragraph">
                  <wp:posOffset>3810</wp:posOffset>
                </wp:positionV>
                <wp:extent cx="5781675" cy="388620"/>
                <wp:effectExtent l="0" t="0" r="9525" b="0"/>
                <wp:wrapSquare wrapText="bothSides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81675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8" name="Obrázok 1" descr="logoOPKZP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6" descr="SZSRpp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AB5F9D" id="Group 7" o:spid="_x0000_s1026" style="position:absolute;margin-left:.45pt;margin-top:.3pt;width:455.25pt;height:30.6pt;z-index:251658752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">
                  <v:imagedata r:id="rId12" o:title="logoOPKZPppt"/>
                </v:shape>
                <v:shape id="Obrázok 2" o:spid="_x0000_s1028" type="#_x0000_t75" style="position:absolute;left:20812;top:272;width:20745;height:35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">
                  <v:imagedata r:id="rId13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">
                  <v:imagedata r:id="rId14" o:title="SZSRppt"/>
                </v:shape>
                <v:shape id="Obrázok 4" o:spid="_x0000_s1030" type="#_x0000_t75" style="position:absolute;left:43809;width:8052;height:3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">
                  <v:imagedata r:id="rId15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</w:p>
    <w:p w:rsidR="001357E4" w:rsidRPr="001357E4" w:rsidRDefault="001357E4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 w:rsidRPr="001357E4">
        <w:rPr>
          <w:rFonts w:ascii="Arial Narrow" w:eastAsia="Times New Roman" w:hAnsi="Arial Narrow" w:cs="Times New Roman"/>
          <w:b/>
        </w:rPr>
        <w:t>VYHLÁSENIE O VEĽKOSTI PODNIKU</w:t>
      </w:r>
    </w:p>
    <w:p w:rsidR="00BA1E15" w:rsidRPr="001357E4" w:rsidRDefault="001E435C" w:rsidP="001357E4">
      <w:pPr>
        <w:spacing w:after="120" w:line="240" w:lineRule="auto"/>
        <w:jc w:val="center"/>
        <w:rPr>
          <w:rFonts w:ascii="Arial Narrow" w:hAnsi="Arial Narrow"/>
          <w:b/>
        </w:rPr>
      </w:pPr>
      <w:r w:rsidRPr="001357E4">
        <w:rPr>
          <w:rFonts w:ascii="Arial Narrow" w:eastAsia="Times New Roman" w:hAnsi="Arial Narrow" w:cs="Times New Roman"/>
          <w:b/>
        </w:rPr>
        <w:t xml:space="preserve">KVALIFIKOVANIE SA AKO </w:t>
      </w:r>
      <w:r w:rsidR="00370B23" w:rsidRPr="001357E4">
        <w:rPr>
          <w:rFonts w:ascii="Arial Narrow" w:eastAsia="Times New Roman" w:hAnsi="Arial Narrow" w:cs="Times New Roman"/>
          <w:b/>
        </w:rPr>
        <w:t xml:space="preserve">MSP </w:t>
      </w:r>
      <w:bookmarkStart w:id="0" w:name="_GoBack"/>
      <w:bookmarkEnd w:id="0"/>
    </w:p>
    <w:p w:rsidR="001E435C" w:rsidRDefault="001E435C">
      <w:pPr>
        <w:spacing w:after="0"/>
        <w:ind w:left="50"/>
        <w:jc w:val="center"/>
        <w:rPr>
          <w:rFonts w:ascii="Arial Narrow" w:eastAsia="Times New Roman" w:hAnsi="Arial Narrow" w:cs="Times New Roman"/>
        </w:rPr>
      </w:pPr>
    </w:p>
    <w:p w:rsidR="00BA1E15" w:rsidRPr="00535D8F" w:rsidRDefault="00370B23">
      <w:pPr>
        <w:spacing w:after="0"/>
        <w:ind w:left="50"/>
        <w:jc w:val="center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Nadpis1"/>
        <w:ind w:left="17"/>
        <w:rPr>
          <w:rFonts w:ascii="Arial Narrow" w:hAnsi="Arial Narrow"/>
        </w:rPr>
      </w:pPr>
      <w:r w:rsidRPr="00535D8F">
        <w:rPr>
          <w:rFonts w:ascii="Arial Narrow" w:hAnsi="Arial Narrow"/>
        </w:rPr>
        <w:t xml:space="preserve">Presná identifikácia žiadajúceho podniku </w:t>
      </w:r>
    </w:p>
    <w:p w:rsidR="00BA1E15" w:rsidRPr="00535D8F" w:rsidRDefault="00370B23" w:rsidP="001E435C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Názov: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Adresa (sídla):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IČO: </w:t>
      </w:r>
    </w:p>
    <w:p w:rsidR="00BA1E15" w:rsidRPr="00535D8F" w:rsidRDefault="00370B23" w:rsidP="00535D8F">
      <w:pPr>
        <w:spacing w:after="8" w:line="242" w:lineRule="auto"/>
        <w:ind w:right="3407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DIČ: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Štatutárny orgán</w:t>
      </w:r>
      <w:r w:rsidR="00535D8F">
        <w:rPr>
          <w:rStyle w:val="Odkaznapoznmkupodiarou"/>
          <w:rFonts w:ascii="Arial Narrow" w:eastAsia="Times New Roman" w:hAnsi="Arial Narrow" w:cs="Times New Roman"/>
        </w:rPr>
        <w:footnoteReference w:id="1"/>
      </w:r>
      <w:r w:rsidRPr="00535D8F">
        <w:rPr>
          <w:rFonts w:ascii="Arial Narrow" w:eastAsia="Times New Roman" w:hAnsi="Arial Narrow" w:cs="Times New Roman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righ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Titul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6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Spoločníci/akcionári</w:t>
      </w:r>
      <w:r w:rsidR="00535D8F">
        <w:rPr>
          <w:rStyle w:val="Odkaznapoznmkupodiarou"/>
          <w:rFonts w:ascii="Arial Narrow" w:eastAsia="Times New Roman" w:hAnsi="Arial Narrow" w:cs="Times New Roman"/>
        </w:rPr>
        <w:footnoteReference w:id="2"/>
      </w:r>
      <w:r w:rsidR="00535D8F">
        <w:rPr>
          <w:rFonts w:ascii="Arial Narrow" w:eastAsia="Times New Roman" w:hAnsi="Arial Narrow" w:cs="Times New Roman"/>
        </w:rPr>
        <w:t>:</w:t>
      </w:r>
    </w:p>
    <w:tbl>
      <w:tblPr>
        <w:tblStyle w:val="TableGrid"/>
        <w:tblW w:w="8614" w:type="dxa"/>
        <w:tblInd w:w="108" w:type="dxa"/>
        <w:tblCellMar>
          <w:top w:w="53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219"/>
        <w:gridCol w:w="1985"/>
        <w:gridCol w:w="2410"/>
      </w:tblGrid>
      <w:tr w:rsidR="00BA1E15" w:rsidRPr="00535D8F" w:rsidTr="00535D8F">
        <w:trPr>
          <w:trHeight w:val="5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808" w:right="75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/ názov spoločnosti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CA" w:rsidRDefault="00370B23" w:rsidP="00B516CA">
            <w:pPr>
              <w:ind w:left="55"/>
              <w:rPr>
                <w:rFonts w:ascii="Arial Narrow" w:eastAsia="Times New Roman" w:hAnsi="Arial Narrow" w:cs="Times New Roman"/>
                <w:b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Dátum narodenia / 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 </w:t>
            </w:r>
          </w:p>
          <w:p w:rsidR="00BA1E15" w:rsidRPr="00535D8F" w:rsidRDefault="00B516CA" w:rsidP="00B516CA">
            <w:pPr>
              <w:ind w:left="55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             </w:t>
            </w:r>
            <w:r w:rsidR="00370B23" w:rsidRPr="00535D8F">
              <w:rPr>
                <w:rFonts w:ascii="Arial Narrow" w:eastAsia="Times New Roman" w:hAnsi="Arial Narrow" w:cs="Times New Roman"/>
                <w:b/>
              </w:rPr>
              <w:t xml:space="preserve">IČO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majetkový podiel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/ hlasovacie práva v % </w:t>
            </w: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left="1"/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2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ind w:left="17" w:hanging="1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>Kategória podniku (výber len jednej možnosti</w:t>
      </w:r>
      <w:r w:rsidR="001E435C">
        <w:rPr>
          <w:rStyle w:val="Odkaznapoznmkupodiarou"/>
          <w:rFonts w:ascii="Arial Narrow" w:eastAsia="Times New Roman" w:hAnsi="Arial Narrow" w:cs="Times New Roman"/>
          <w:b/>
        </w:rPr>
        <w:footnoteReference w:id="3"/>
      </w:r>
      <w:r w:rsidRPr="00535D8F">
        <w:rPr>
          <w:rFonts w:ascii="Arial Narrow" w:eastAsia="Times New Roman" w:hAnsi="Arial Narrow" w:cs="Times New Roman"/>
          <w:b/>
        </w:rPr>
        <w:t xml:space="preserve">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3609"/>
          <w:tab w:val="center" w:pos="6610"/>
        </w:tabs>
        <w:spacing w:after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488654C0" wp14:editId="646E24DC">
                <wp:extent cx="131064" cy="131064"/>
                <wp:effectExtent l="0" t="0" r="0" b="0"/>
                <wp:docPr id="385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67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E80AF0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8UVMmcgIAAEEGAAAOAAAAAAAAAAAAAAAA&#10;AC4CAABkcnMvZTJvRG9jLnhtbFBLAQItABQABgAIAAAAIQANk+7F2QAAAAMBAAAPAAAAAAAAAAAA&#10;AAAAAMwEAABkcnMvZG93bnJldi54bWxQSwUGAAAAAAQABADzAAAA0gUAAAAA&#10;">
                <v:shape id="Shape 167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  <w:b/>
        </w:rPr>
        <w:t xml:space="preserve"> </w:t>
      </w:r>
      <w:proofErr w:type="spellStart"/>
      <w:r w:rsidRPr="00535D8F">
        <w:rPr>
          <w:rFonts w:ascii="Arial Narrow" w:eastAsia="Times New Roman" w:hAnsi="Arial Narrow" w:cs="Times New Roman"/>
          <w:b/>
        </w:rPr>
        <w:t>mikro</w:t>
      </w:r>
      <w:proofErr w:type="spellEnd"/>
      <w:r w:rsidRPr="00535D8F">
        <w:rPr>
          <w:rFonts w:ascii="Arial Narrow" w:eastAsia="Times New Roman" w:hAnsi="Arial Narrow" w:cs="Times New Roman"/>
          <w:b/>
        </w:rPr>
        <w:t xml:space="preserve">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70890753" wp14:editId="53EB0193">
                <wp:extent cx="131064" cy="131064"/>
                <wp:effectExtent l="0" t="0" r="0" b="0"/>
                <wp:docPr id="3852" name="Group 3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A21E63" id="Group 3852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uS1AmHMCAABBBgAADgAAAAAAAAAAAAAA&#10;AAAuAgAAZHJzL2Uyb0RvYy54bWxQSwECLQAUAAYACAAAACEADZPuxdkAAAADAQAADwAAAAAAAAAA&#10;AAAAAADNBAAAZHJzL2Rvd25yZXYueG1sUEsFBgAAAAAEAAQA8wAAANMFAAAAAA==&#10;">
                <v:shape id="Shape 170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malý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5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6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35BD52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COQxEB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stredný podnik</w:t>
      </w: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Označte prípad vzťahujúci sa na žiadajúci podnik (podnik môže byť súčasne partnerský aj prepojený):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Nadpis1"/>
        <w:tabs>
          <w:tab w:val="center" w:pos="3934"/>
          <w:tab w:val="center" w:pos="6770"/>
        </w:tabs>
        <w:ind w:left="0" w:firstLine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6C6F1123" wp14:editId="7BF154C3">
                <wp:extent cx="131064" cy="131064"/>
                <wp:effectExtent l="0" t="0" r="0" b="0"/>
                <wp:docPr id="3854" name="Group 38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89" name="Shape 189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A7AE7A" id="Group 3854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+aaWjcgIAAEEGAAAOAAAAAAAAAAAAAAAA&#10;AC4CAABkcnMvZTJvRG9jLnhtbFBLAQItABQABgAIAAAAIQANk+7F2QAAAAMBAAAPAAAAAAAAAAAA&#10;AAAAAMwEAABkcnMvZG93bnJldi54bWxQSwUGAAAAAAQABADzAAAA0gUAAAAA&#10;">
                <v:shape id="Shape 189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</w:rPr>
        <w:t xml:space="preserve"> </w:t>
      </w:r>
      <w:r w:rsidRPr="00535D8F">
        <w:rPr>
          <w:rFonts w:ascii="Arial Narrow" w:hAnsi="Arial Narrow"/>
        </w:rPr>
        <w:t>Samostatný podnik</w:t>
      </w:r>
      <w:r w:rsidR="00535D8F">
        <w:rPr>
          <w:rStyle w:val="Odkaznapoznmkupodiarou"/>
          <w:rFonts w:ascii="Arial Narrow" w:hAnsi="Arial Narrow"/>
        </w:rPr>
        <w:footnoteReference w:id="4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2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FAD32E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EZBGc9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Partnerský podnik</w:t>
      </w:r>
      <w:r w:rsidR="00535D8F">
        <w:rPr>
          <w:rStyle w:val="Odkaznapoznmkupodiarou"/>
          <w:rFonts w:ascii="Arial Narrow" w:hAnsi="Arial Narrow"/>
        </w:rPr>
        <w:footnoteReference w:id="5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3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4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61E863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mjNu/3MCAAA8BgAADgAAAAAAAAAAAAAA&#10;AAAuAgAAZHJzL2Uyb0RvYy54bWxQSwECLQAUAAYACAAAACEADZPuxdkAAAADAQAADwAAAAAAAAAA&#10;AAAAAADNBAAAZHJzL2Rvd25yZXYueG1sUEsFBgAAAAAEAAQA8wAAANMFAAAAAA==&#10;">
                <v:shape id="Shape 167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Prepojený podnik</w:t>
      </w:r>
      <w:r w:rsidR="00535D8F">
        <w:rPr>
          <w:rStyle w:val="Odkaznapoznmkupodiarou"/>
          <w:rFonts w:ascii="Arial Narrow" w:hAnsi="Arial Narrow"/>
        </w:rPr>
        <w:footnoteReference w:id="6"/>
      </w:r>
      <w:r w:rsidRPr="00535D8F">
        <w:rPr>
          <w:rFonts w:ascii="Arial Narrow" w:hAnsi="Arial Narrow"/>
          <w:b w:val="0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lastRenderedPageBreak/>
        <w:t xml:space="preserve">Údaje na určenie kategórie podniku </w:t>
      </w:r>
      <w:r w:rsidRPr="00535D8F">
        <w:rPr>
          <w:rFonts w:ascii="Arial Narrow" w:eastAsia="Times New Roman" w:hAnsi="Arial Narrow" w:cs="Times New Roman"/>
        </w:rPr>
        <w:t>vypočítané v súlade s definíciou MSP použitou v prílohe I 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535D8F">
        <w:rPr>
          <w:rFonts w:ascii="Arial Narrow" w:eastAsia="Times New Roman" w:hAnsi="Arial Narrow" w:cs="Times New Roman"/>
        </w:rPr>
        <w:t>Ú.v</w:t>
      </w:r>
      <w:proofErr w:type="spellEnd"/>
      <w:r w:rsidRPr="00535D8F">
        <w:rPr>
          <w:rFonts w:ascii="Arial Narrow" w:eastAsia="Times New Roman" w:hAnsi="Arial Narrow" w:cs="Times New Roman"/>
        </w:rPr>
        <w:t xml:space="preserve">. EÚ L 187, 26.6.2014).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tbl>
      <w:tblPr>
        <w:tblStyle w:val="TableGrid"/>
        <w:tblW w:w="9142" w:type="dxa"/>
        <w:tblInd w:w="72" w:type="dxa"/>
        <w:tblCellMar>
          <w:top w:w="57" w:type="dxa"/>
          <w:left w:w="72" w:type="dxa"/>
          <w:bottom w:w="12" w:type="dxa"/>
          <w:right w:w="115" w:type="dxa"/>
        </w:tblCellMar>
        <w:tblLook w:val="04A0" w:firstRow="1" w:lastRow="0" w:firstColumn="1" w:lastColumn="0" w:noHBand="0" w:noVBand="1"/>
      </w:tblPr>
      <w:tblGrid>
        <w:gridCol w:w="3058"/>
        <w:gridCol w:w="3038"/>
        <w:gridCol w:w="3046"/>
      </w:tblGrid>
      <w:tr w:rsidR="00BA1E15" w:rsidRPr="00535D8F" w:rsidTr="00535D8F">
        <w:trPr>
          <w:trHeight w:val="336"/>
        </w:trPr>
        <w:tc>
          <w:tcPr>
            <w:tcW w:w="609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1E15" w:rsidRPr="00535D8F" w:rsidRDefault="00370B23" w:rsidP="0042093D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</w:rPr>
              <w:t>Referenčné obdobie</w:t>
            </w:r>
            <w:r w:rsidR="00535D8F">
              <w:rPr>
                <w:rStyle w:val="Odkaznapoznmkupodiarou"/>
                <w:rFonts w:ascii="Arial Narrow" w:eastAsia="Times New Roman" w:hAnsi="Arial Narrow" w:cs="Times New Roman"/>
              </w:rPr>
              <w:footnoteReference w:id="7"/>
            </w:r>
            <w:r w:rsidRPr="00535D8F">
              <w:rPr>
                <w:rFonts w:ascii="Arial Narrow" w:eastAsia="Times New Roman" w:hAnsi="Arial Narrow" w:cs="Times New Roman"/>
              </w:rPr>
              <w:t xml:space="preserve">: </w:t>
            </w:r>
          </w:p>
        </w:tc>
        <w:tc>
          <w:tcPr>
            <w:tcW w:w="304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5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9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Počet pracovníkov (RPJ)</w:t>
            </w: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Ročný obrat (v EUR)</w:t>
            </w:r>
            <w:r w:rsidR="00DD3DD8"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8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8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Bilančná suma (v EUR)</w:t>
            </w:r>
            <w:r w:rsidR="00DD3DD8"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9"/>
            </w:r>
          </w:p>
        </w:tc>
      </w:tr>
      <w:tr w:rsidR="00BA1E15" w:rsidRPr="00535D8F" w:rsidTr="00535D8F">
        <w:trPr>
          <w:trHeight w:val="367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V porovnaní s predchádzajúcim účtovným obdobím nastala zmena v údajoch, ktorá by mohla viesť k zmene kategórie žiadajúceho podniku (</w:t>
      </w:r>
      <w:proofErr w:type="spellStart"/>
      <w:r w:rsidRPr="00535D8F">
        <w:rPr>
          <w:rFonts w:ascii="Arial Narrow" w:eastAsia="Times New Roman" w:hAnsi="Arial Narrow" w:cs="Times New Roman"/>
        </w:rPr>
        <w:t>mikro</w:t>
      </w:r>
      <w:proofErr w:type="spellEnd"/>
      <w:r w:rsidRPr="00535D8F">
        <w:rPr>
          <w:rFonts w:ascii="Arial Narrow" w:eastAsia="Times New Roman" w:hAnsi="Arial Narrow" w:cs="Times New Roman"/>
        </w:rPr>
        <w:t xml:space="preserve">, malý, stredný alebo veľký podnik). </w:t>
      </w:r>
    </w:p>
    <w:p w:rsidR="00BA1E15" w:rsidRPr="00535D8F" w:rsidRDefault="0042093D">
      <w:pPr>
        <w:spacing w:after="1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60C86E8" wp14:editId="09A0503F">
                <wp:simplePos x="0" y="0"/>
                <wp:positionH relativeFrom="column">
                  <wp:posOffset>472440</wp:posOffset>
                </wp:positionH>
                <wp:positionV relativeFrom="paragraph">
                  <wp:posOffset>163195</wp:posOffset>
                </wp:positionV>
                <wp:extent cx="130810" cy="476885"/>
                <wp:effectExtent l="0" t="0" r="21590" b="18415"/>
                <wp:wrapSquare wrapText="bothSides"/>
                <wp:docPr id="3339" name="Group 3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476885"/>
                          <a:chOff x="1524" y="0"/>
                          <a:chExt cx="131064" cy="477511"/>
                        </a:xfrm>
                      </wpg:grpSpPr>
                      <wps:wsp>
                        <wps:cNvPr id="371" name="Shape 371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381"/>
                        <wps:cNvSpPr/>
                        <wps:spPr>
                          <a:xfrm>
                            <a:off x="1524" y="346447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D0D072" id="Group 3339" o:spid="_x0000_s1026" style="position:absolute;margin-left:37.2pt;margin-top:12.85pt;width:10.3pt;height:37.55pt;z-index:251658240;mso-height-relative:margin" coordorigin="1524" coordsize="131064,477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">
                <v:shape id="Shape 371" o:spid="_x0000_s1027" style="position:absolute;left:1524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381" o:spid="_x0000_s1028" style="position:absolute;left:1524;top:346447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370B23" w:rsidRPr="00535D8F">
        <w:rPr>
          <w:rFonts w:ascii="Arial Narrow" w:eastAsia="Times New Roman" w:hAnsi="Arial Narrow" w:cs="Times New Roman"/>
        </w:rPr>
        <w:t xml:space="preserve"> </w:t>
      </w:r>
    </w:p>
    <w:p w:rsidR="00535D8F" w:rsidRDefault="00370B23" w:rsidP="001E52E1">
      <w:pPr>
        <w:spacing w:after="5" w:line="249" w:lineRule="auto"/>
        <w:ind w:left="708"/>
        <w:jc w:val="both"/>
        <w:rPr>
          <w:rFonts w:ascii="Arial Narrow" w:eastAsia="Times New Roman" w:hAnsi="Arial Narrow" w:cs="Times New Roman"/>
          <w:b/>
        </w:rPr>
      </w:pPr>
      <w:r w:rsidRPr="00535D8F">
        <w:rPr>
          <w:rFonts w:ascii="Arial Narrow" w:eastAsia="Times New Roman" w:hAnsi="Arial Narrow" w:cs="Times New Roman"/>
          <w:b/>
        </w:rPr>
        <w:t xml:space="preserve">Áno </w:t>
      </w:r>
      <w:r w:rsidRPr="00535D8F">
        <w:rPr>
          <w:rFonts w:ascii="Arial Narrow" w:eastAsia="Times New Roman" w:hAnsi="Arial Narrow" w:cs="Times New Roman"/>
        </w:rPr>
        <w:t xml:space="preserve">(v takom prípade vyplňte a pripojte vyhlásenie o </w:t>
      </w:r>
      <w:r w:rsidR="001E52E1">
        <w:rPr>
          <w:rFonts w:ascii="Arial Narrow" w:eastAsia="Times New Roman" w:hAnsi="Arial Narrow" w:cs="Times New Roman"/>
        </w:rPr>
        <w:t>veľkosti podniku za predchádzajúce účtovné obdobie</w:t>
      </w:r>
      <w:r w:rsidR="00DD3DD8">
        <w:rPr>
          <w:rStyle w:val="Odkaznapoznmkupodiarou"/>
          <w:rFonts w:ascii="Arial Narrow" w:eastAsia="Times New Roman" w:hAnsi="Arial Narrow" w:cs="Times New Roman"/>
        </w:rPr>
        <w:footnoteReference w:id="10"/>
      </w:r>
      <w:r w:rsidRPr="00535D8F">
        <w:rPr>
          <w:rFonts w:ascii="Arial Narrow" w:eastAsia="Times New Roman" w:hAnsi="Arial Narrow" w:cs="Times New Roman"/>
        </w:rPr>
        <w:t>)</w:t>
      </w: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1E52E1" w:rsidP="001E52E1">
      <w:pPr>
        <w:spacing w:after="5" w:line="249" w:lineRule="auto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      </w:t>
      </w:r>
      <w:r w:rsidR="00370B23" w:rsidRPr="00535D8F">
        <w:rPr>
          <w:rFonts w:ascii="Arial Narrow" w:eastAsia="Times New Roman" w:hAnsi="Arial Narrow" w:cs="Times New Roman"/>
          <w:b/>
        </w:rPr>
        <w:t xml:space="preserve">Nie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Pri identifikovaní prepojených podnikov boli zohľadnené tiež vzťahy prostredníctvom fyzickej osoby alebo skupiny fyzických osôb konajúcich spoločne, v prípade, že dotknuté podniky vykonávajú svoju činnosť alebo časť svojej činnosti na rovnakom alebo relevantnom trhu, a to na základe údajov o majetkových podieloch, resp. hlasovacích právach fyzickej osoby alebo skupiny fyzických osôb konajúcich spoločne. 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Žiadateľ vyhlasuje, že uviedol všetky údaje potrebné na posúdenie prepojenosti podnikov a žiadne z týchto údajov nezamlčal a je si vedomý možných právnych následkov, v prípade, ak sa preukáže, že toto vyhlásenie je nepravdivé.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1E435C" w:rsidRPr="00535D8F" w:rsidRDefault="001E435C">
      <w:pPr>
        <w:spacing w:after="0"/>
        <w:rPr>
          <w:rFonts w:ascii="Arial Narrow" w:hAnsi="Arial Narrow"/>
        </w:rPr>
      </w:pPr>
    </w:p>
    <w:p w:rsidR="00BA1E15" w:rsidRPr="00535D8F" w:rsidRDefault="00535D8F">
      <w:pPr>
        <w:spacing w:after="0"/>
        <w:ind w:left="17" w:hanging="1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Dátum a miesto: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42093D">
      <w:pPr>
        <w:pStyle w:val="Nadpis1"/>
        <w:ind w:left="17"/>
        <w:rPr>
          <w:rFonts w:ascii="Arial Narrow" w:hAnsi="Arial Narrow"/>
        </w:rPr>
      </w:pPr>
      <w:r>
        <w:rPr>
          <w:rFonts w:ascii="Arial Narrow" w:hAnsi="Arial Narrow"/>
        </w:rPr>
        <w:t xml:space="preserve">Podpis štatutárneho </w:t>
      </w:r>
      <w:r w:rsidR="00370B23" w:rsidRPr="00535D8F">
        <w:rPr>
          <w:rFonts w:ascii="Arial Narrow" w:hAnsi="Arial Narrow"/>
        </w:rPr>
        <w:t xml:space="preserve">orgánu žiadateľa </w:t>
      </w:r>
    </w:p>
    <w:p w:rsidR="00BA1E15" w:rsidRPr="00535D8F" w:rsidRDefault="00370B23">
      <w:pPr>
        <w:spacing w:after="3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7512"/>
        </w:tabs>
        <w:spacing w:after="5" w:line="249" w:lineRule="auto"/>
        <w:ind w:left="-15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  <w:t xml:space="preserve">................................................ </w:t>
      </w:r>
    </w:p>
    <w:p w:rsidR="00535D8F" w:rsidRDefault="00370B23">
      <w:pPr>
        <w:spacing w:after="1" w:line="260" w:lineRule="auto"/>
        <w:ind w:left="10" w:right="47" w:hanging="10"/>
        <w:jc w:val="center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42093D">
        <w:rPr>
          <w:rFonts w:ascii="Arial Narrow" w:eastAsia="Times New Roman" w:hAnsi="Arial Narrow" w:cs="Times New Roman"/>
        </w:rPr>
        <w:t>Meno a priezvisko</w:t>
      </w:r>
      <w:r w:rsidRPr="00535D8F">
        <w:rPr>
          <w:rFonts w:ascii="Arial Narrow" w:eastAsia="Times New Roman" w:hAnsi="Arial Narrow" w:cs="Times New Roman"/>
        </w:rPr>
        <w:tab/>
      </w:r>
    </w:p>
    <w:p w:rsidR="00BA1E15" w:rsidRDefault="00DD3DD8" w:rsidP="00535D8F">
      <w:pPr>
        <w:spacing w:after="1" w:line="260" w:lineRule="auto"/>
        <w:ind w:left="4966" w:right="47" w:firstLine="698"/>
        <w:jc w:val="center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   </w:t>
      </w:r>
      <w:r w:rsidR="00370B23" w:rsidRPr="00535D8F">
        <w:rPr>
          <w:rFonts w:ascii="Arial Narrow" w:eastAsia="Times New Roman" w:hAnsi="Arial Narrow" w:cs="Times New Roman"/>
        </w:rPr>
        <w:t>funkcia</w:t>
      </w:r>
      <w:r>
        <w:rPr>
          <w:rStyle w:val="Odkaznapoznmkupodiarou"/>
          <w:rFonts w:ascii="Arial Narrow" w:eastAsia="Times New Roman" w:hAnsi="Arial Narrow" w:cs="Times New Roman"/>
        </w:rPr>
        <w:footnoteReference w:id="11"/>
      </w:r>
    </w:p>
    <w:p w:rsidR="00535D8F" w:rsidRDefault="00535D8F" w:rsidP="00535D8F">
      <w:pPr>
        <w:spacing w:after="1" w:line="260" w:lineRule="auto"/>
        <w:ind w:right="47"/>
        <w:rPr>
          <w:rFonts w:ascii="Arial Narrow" w:eastAsia="Times New Roman" w:hAnsi="Arial Narrow" w:cs="Times New Roman"/>
        </w:rPr>
        <w:sectPr w:rsidR="00535D8F" w:rsidSect="00535D8F">
          <w:headerReference w:type="default" r:id="rId16"/>
          <w:type w:val="continuous"/>
          <w:pgSz w:w="11900" w:h="16840"/>
          <w:pgMar w:top="1464" w:right="1407" w:bottom="1425" w:left="1416" w:header="708" w:footer="708" w:gutter="0"/>
          <w:cols w:space="708"/>
        </w:sectPr>
      </w:pPr>
    </w:p>
    <w:p w:rsidR="00DD3DD8" w:rsidRPr="004906A7" w:rsidRDefault="00370B23" w:rsidP="00DD3DD8">
      <w:pPr>
        <w:spacing w:after="0"/>
        <w:jc w:val="center"/>
        <w:rPr>
          <w:rFonts w:ascii="Arial Narrow" w:hAnsi="Arial Narrow"/>
          <w:b/>
        </w:rPr>
      </w:pPr>
      <w:r w:rsidRPr="00DD3DD8">
        <w:rPr>
          <w:rFonts w:ascii="Arial Narrow" w:eastAsia="Times New Roman" w:hAnsi="Arial Narrow" w:cs="Times New Roman"/>
        </w:rPr>
        <w:lastRenderedPageBreak/>
        <w:t xml:space="preserve"> </w:t>
      </w:r>
      <w:r w:rsidR="00DD3DD8" w:rsidRPr="004906A7">
        <w:rPr>
          <w:rFonts w:ascii="Arial Narrow" w:hAnsi="Arial Narrow"/>
          <w:b/>
        </w:rPr>
        <w:t xml:space="preserve">HLAVNÁ PRÍLOHA K VYHLÁSENIU </w:t>
      </w:r>
    </w:p>
    <w:p w:rsidR="00DD3DD8" w:rsidRPr="00DD3DD8" w:rsidRDefault="00DD3DD8" w:rsidP="00DD3DD8">
      <w:pPr>
        <w:spacing w:after="0"/>
        <w:ind w:right="6"/>
        <w:jc w:val="center"/>
        <w:rPr>
          <w:rFonts w:ascii="Arial Narrow" w:hAnsi="Arial Narrow"/>
        </w:rPr>
      </w:pPr>
      <w:r w:rsidRPr="004906A7">
        <w:rPr>
          <w:rFonts w:ascii="Arial Narrow" w:hAnsi="Arial Narrow"/>
          <w:b/>
        </w:rPr>
        <w:t>VÝPOČET PRE PARTNERSKÝ ALEBO PREPOJENÝ DRUH PODNIKU</w:t>
      </w: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Prílohy, ktoré sa v prípade potreby pripájajú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 </w:t>
      </w:r>
    </w:p>
    <w:p w:rsidR="00AB152D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A, ak žiadajúci podnik má aspoň jeden partnerský podnik (a ďalšie tlačivá) </w:t>
      </w:r>
    </w:p>
    <w:p w:rsidR="00DD3DD8" w:rsidRPr="00DD3DD8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B, ak žiadajúci podnik má aspoň jeden prepojený podnik (a ďalšie tlačivá)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Výpočet pre partnerský alebo prepojený druh podniku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49" w:type="dxa"/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2880"/>
        <w:gridCol w:w="1940"/>
        <w:gridCol w:w="2126"/>
        <w:gridCol w:w="2126"/>
      </w:tblGrid>
      <w:tr w:rsidR="00DD3DD8" w:rsidRPr="00DD3DD8" w:rsidTr="00B516CA">
        <w:trPr>
          <w:trHeight w:val="51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Počet pracovníkov (RPJ)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424" w:right="397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 xml:space="preserve">Ročný obrat </w:t>
            </w:r>
          </w:p>
          <w:p w:rsidR="00DD3DD8" w:rsidRPr="00DD3DD8" w:rsidRDefault="00DD3DD8" w:rsidP="00C106CF">
            <w:pPr>
              <w:spacing w:line="259" w:lineRule="auto"/>
              <w:ind w:left="424" w:right="397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341" w:right="311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>Bilančná suma</w:t>
            </w:r>
          </w:p>
          <w:p w:rsidR="00DD3DD8" w:rsidRPr="00DD3DD8" w:rsidRDefault="00DD3DD8" w:rsidP="00C106CF">
            <w:pPr>
              <w:spacing w:line="259" w:lineRule="auto"/>
              <w:ind w:left="341" w:right="311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</w:tr>
      <w:tr w:rsidR="00DD3DD8" w:rsidRPr="00DD3DD8" w:rsidTr="00B516CA">
        <w:trPr>
          <w:trHeight w:val="70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Údaje žiadajúceho podniku alebo konsolidované účty (kópia údajov z tabuľky B(1)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93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29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Pomerný súčet údajov všetkých partnerských podnikov (ak sú k dispozícii) (kópia údajov z tabuľky A v prílohe A)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139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Dodatočné údaje všetkých prepojených podnikov (ak sú k dispozícii) – ak nie sú na základe konsolidácie uvedené v riadku 1 (kópia údajov z tabuľky B(2)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31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 xml:space="preserve">Celkove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</w:tbl>
    <w:p w:rsidR="00AB152D" w:rsidRDefault="00AB152D" w:rsidP="00DD3DD8">
      <w:pPr>
        <w:spacing w:after="0"/>
        <w:ind w:left="53"/>
        <w:jc w:val="center"/>
        <w:rPr>
          <w:rFonts w:ascii="Arial Narrow" w:hAnsi="Arial Narrow"/>
        </w:rPr>
      </w:pP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Všetky údaje sa musia vzťahovať na posledné ukončené účtovné obdobie a musia sa vypočítavať na ročnej báze.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>Údaje za podnik, vrátane počtu pracovníkov, sa určujú na základe účtovnej závierky a iných údajov za podnik, prípadne</w:t>
      </w:r>
      <w:r w:rsidR="008765D9">
        <w:rPr>
          <w:rFonts w:ascii="Arial Narrow" w:hAnsi="Arial Narrow"/>
        </w:rPr>
        <w:t>,</w:t>
      </w:r>
      <w:r w:rsidRPr="00DD3DD8">
        <w:rPr>
          <w:rFonts w:ascii="Arial Narrow" w:hAnsi="Arial Narrow"/>
        </w:rPr>
        <w:t xml:space="preserve"> konsolidovaných účtov podniku, ak sú k dispozícii, alebo konsolidovaných účtov, v ktorých sa tento podnik vedie na základe konsolidácie.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Údaje uvedené v položke „Celkove“ tejto tabuľky sa zapisujú aj do tabuľky „Údaje na určenie kategórie podniku“ vo vyhlásení. </w:t>
      </w:r>
    </w:p>
    <w:p w:rsidR="00BA1E15" w:rsidRDefault="00BA1E15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B516CA" w:rsidRDefault="00B516CA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4906A7" w:rsidRDefault="00802251" w:rsidP="00802251">
      <w:pPr>
        <w:spacing w:after="0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 xml:space="preserve">PRÍLOHA A </w:t>
      </w:r>
    </w:p>
    <w:p w:rsidR="00802251" w:rsidRPr="007871A4" w:rsidRDefault="00802251" w:rsidP="00802251">
      <w:pPr>
        <w:spacing w:after="0"/>
        <w:jc w:val="center"/>
        <w:rPr>
          <w:rFonts w:ascii="Arial Narrow" w:hAnsi="Arial Narrow"/>
        </w:rPr>
      </w:pPr>
      <w:r w:rsidRPr="004906A7">
        <w:rPr>
          <w:rFonts w:ascii="Arial Narrow" w:hAnsi="Arial Narrow"/>
          <w:b/>
        </w:rPr>
        <w:t>Partnerské podniky</w:t>
      </w:r>
      <w:r w:rsidRPr="007871A4">
        <w:rPr>
          <w:rFonts w:ascii="Arial Narrow" w:hAnsi="Arial Narrow"/>
        </w:rPr>
        <w:t xml:space="preserve">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C106CF" w:rsidP="00802251"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 každý podnik, za </w:t>
      </w:r>
      <w:r w:rsidR="00802251" w:rsidRPr="007871A4">
        <w:rPr>
          <w:rFonts w:ascii="Arial Narrow" w:hAnsi="Arial Narrow"/>
        </w:rPr>
        <w:t xml:space="preserve">ktorý sa vypĺňa „tlačivo o partnerstve“ (jedno tlačivo za každý partnerský podnik žiadajúceho podniku a za každý partnerský podnik prepojených podnikov, ktorých údaje ešte neboli zahrnuté do konsolidovanej účtovej závierky príslušných prepojených podnikov), sa údaje z príslušnej „tabuľky o partnerstve“ zapisujú aj do tejto súhrnnej tabuľky: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 </w:t>
      </w:r>
    </w:p>
    <w:p w:rsidR="00802251" w:rsidRPr="007871A4" w:rsidRDefault="00802251" w:rsidP="00802251">
      <w:pPr>
        <w:spacing w:after="0"/>
        <w:ind w:right="1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Tabuľka A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4906A7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5D9" w:rsidRDefault="00802251" w:rsidP="004906A7">
            <w:pPr>
              <w:spacing w:line="259" w:lineRule="auto"/>
              <w:ind w:right="18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>Partnerský podnik</w:t>
            </w:r>
          </w:p>
          <w:p w:rsidR="00802251" w:rsidRPr="004906A7" w:rsidRDefault="00802251" w:rsidP="004906A7">
            <w:pPr>
              <w:spacing w:line="259" w:lineRule="auto"/>
              <w:ind w:right="188"/>
              <w:jc w:val="center"/>
              <w:rPr>
                <w:rFonts w:ascii="Arial Narrow" w:hAnsi="Arial Narrow"/>
                <w:b/>
              </w:rPr>
            </w:pPr>
            <w:r w:rsidRPr="004906A7">
              <w:rPr>
                <w:rFonts w:ascii="Arial Narrow" w:hAnsi="Arial Narrow"/>
                <w:b/>
              </w:rPr>
              <w:t>(názov)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Počet pracovníkov (RPJ)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328" w:right="227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Ročný obrat </w:t>
            </w:r>
          </w:p>
          <w:p w:rsidR="00802251" w:rsidRPr="007871A4" w:rsidRDefault="00802251" w:rsidP="00C106CF">
            <w:pPr>
              <w:spacing w:line="259" w:lineRule="auto"/>
              <w:ind w:left="328" w:right="22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128" w:right="2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Bilančná suma </w:t>
            </w:r>
          </w:p>
          <w:p w:rsidR="00802251" w:rsidRPr="007871A4" w:rsidRDefault="00802251" w:rsidP="00C106CF">
            <w:pPr>
              <w:spacing w:line="259" w:lineRule="auto"/>
              <w:ind w:left="128" w:right="28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Celkove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802251">
      <w:pPr>
        <w:ind w:left="-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V prípade potreby rozšírte uvedenú tabuľku.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Upozornenie: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Tieto údaje sú výsledkom pomerného výpočtu uvedeného na „tlačive o partnerstve“ za každý priamy alebo nepriamy partnerský podnik. </w:t>
      </w:r>
    </w:p>
    <w:p w:rsidR="00802251" w:rsidRPr="007871A4" w:rsidRDefault="00802251" w:rsidP="00802251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Údaje v položke „Celkove“ tejto tabuľky sa zapisujú aj do riadku 2 (pokiaľ ide o partnerský podnik) tabuľky v hlavnej prílohe k vyhláseniu.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P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Pr="004906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>TLAČIVO O PARTNERSTVE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Tlačivo o partnerstve sa vypĺňa za každý partnerský podnik, ktorý má priamy partnerský vzťah so žiadajúcim podnikom, alebo má partnerský vzťah k žiadajúcemu podniku zriadený cez prepojený podnik so žiadajúcim podnikom. Tlačivo sa vypĺňa v prípadoch, ak údaje</w:t>
      </w:r>
      <w:r>
        <w:rPr>
          <w:rFonts w:ascii="Arial Narrow" w:hAnsi="Arial Narrow"/>
        </w:rPr>
        <w:t xml:space="preserve"> partnerského </w:t>
      </w:r>
      <w:r w:rsidRPr="004F7065">
        <w:rPr>
          <w:rFonts w:ascii="Arial Narrow" w:hAnsi="Arial Narrow"/>
        </w:rPr>
        <w:t xml:space="preserve">podniku neboli zahrnuté do konsolidovanej účtovej závierky príslušných prepojených podnikov.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Pr="004F7065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4F7065">
        <w:rPr>
          <w:rFonts w:ascii="Arial Narrow" w:hAnsi="Arial Narrow"/>
          <w:b/>
        </w:rPr>
        <w:t xml:space="preserve">1. Presná identifikácia partnerského podniku </w:t>
      </w:r>
    </w:p>
    <w:p w:rsidR="00D003BD" w:rsidRPr="004F7065" w:rsidRDefault="00D003BD" w:rsidP="00D003BD">
      <w:pPr>
        <w:spacing w:after="0"/>
        <w:ind w:left="-6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4F7065" w:rsidRDefault="00D003BD" w:rsidP="00D003BD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Adresa (sídla): </w:t>
      </w:r>
    </w:p>
    <w:p w:rsidR="00D003BD" w:rsidRPr="004F7065" w:rsidRDefault="00D003BD" w:rsidP="00D003BD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IČO: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spacing w:after="0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Štatutárny orgán</w:t>
      </w:r>
      <w:r w:rsidRPr="004F7065">
        <w:rPr>
          <w:rFonts w:ascii="Arial Narrow" w:hAnsi="Arial Narrow"/>
          <w:vertAlign w:val="superscript"/>
        </w:rPr>
        <w:t>1</w:t>
      </w:r>
      <w:r w:rsidRPr="004F7065">
        <w:rPr>
          <w:rFonts w:ascii="Arial Narrow" w:hAnsi="Arial Narrow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D003BD" w:rsidRPr="004F7065" w:rsidTr="001B5E4C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D003BD" w:rsidRPr="004F7065" w:rsidTr="001B5E4C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F7065">
              <w:rPr>
                <w:rFonts w:ascii="Arial Narrow" w:hAnsi="Arial Narrow"/>
              </w:rPr>
              <w:t xml:space="preserve">  </w:t>
            </w: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spacing w:after="0"/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Spoločníci/akcionári</w:t>
      </w:r>
      <w:r w:rsidRPr="004F7065">
        <w:rPr>
          <w:rFonts w:ascii="Arial Narrow" w:hAnsi="Arial Narrow"/>
          <w:vertAlign w:val="superscript"/>
        </w:rPr>
        <w:t>2</w:t>
      </w:r>
      <w:r w:rsidRPr="004F7065">
        <w:rPr>
          <w:rFonts w:ascii="Arial Narrow" w:hAnsi="Arial Narrow"/>
        </w:rPr>
        <w:t xml:space="preserve"> </w:t>
      </w:r>
    </w:p>
    <w:tbl>
      <w:tblPr>
        <w:tblStyle w:val="TableGrid"/>
        <w:tblW w:w="8246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3969"/>
        <w:gridCol w:w="1931"/>
        <w:gridCol w:w="2346"/>
      </w:tblGrid>
      <w:tr w:rsidR="00D003BD" w:rsidRPr="009E4DE6" w:rsidTr="001B5E4C">
        <w:trPr>
          <w:trHeight w:val="503"/>
        </w:trPr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D003BD" w:rsidRPr="009E4DE6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</w:t>
            </w:r>
            <w:r>
              <w:rPr>
                <w:rFonts w:ascii="Arial Narrow" w:hAnsi="Arial Narrow"/>
                <w:b/>
              </w:rPr>
              <w:t>/</w:t>
            </w:r>
          </w:p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D003BD" w:rsidRPr="009E4DE6" w:rsidTr="001B5E4C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D7901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4D7901">
        <w:rPr>
          <w:rFonts w:ascii="Arial Narrow" w:hAnsi="Arial Narrow"/>
          <w:b/>
        </w:rPr>
        <w:t xml:space="preserve">2. Hrubé údaje o partnerskom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D003BD" w:rsidRPr="009E4DE6" w:rsidTr="001B5E4C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Pr="00767785"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4906A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D003BD" w:rsidRPr="009E4DE6" w:rsidTr="001B5E4C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partnerskom podniku sa odvodzujú z účtovníctva a iných údajov partnerského podniku, v konsolidovanej podobe, ak sú k dispozícii. 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B7689A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t xml:space="preserve">3. Hrubé údaje o prepojených podnikoch partnerského podniku uvedeného v tab. 2 </w:t>
      </w:r>
    </w:p>
    <w:tbl>
      <w:tblPr>
        <w:tblStyle w:val="TableGrid"/>
        <w:tblW w:w="9071" w:type="dxa"/>
        <w:tblInd w:w="70" w:type="dxa"/>
        <w:tblCellMar>
          <w:top w:w="53" w:type="dxa"/>
          <w:left w:w="70" w:type="dxa"/>
          <w:right w:w="43" w:type="dxa"/>
        </w:tblCellMar>
        <w:tblLook w:val="04A0" w:firstRow="1" w:lastRow="0" w:firstColumn="1" w:lastColumn="0" w:noHBand="0" w:noVBand="1"/>
      </w:tblPr>
      <w:tblGrid>
        <w:gridCol w:w="2835"/>
        <w:gridCol w:w="1843"/>
        <w:gridCol w:w="2015"/>
        <w:gridCol w:w="2378"/>
      </w:tblGrid>
      <w:tr w:rsidR="00D003BD" w:rsidRPr="00B7689A" w:rsidTr="001B5E4C">
        <w:trPr>
          <w:trHeight w:val="334"/>
        </w:trPr>
        <w:tc>
          <w:tcPr>
            <w:tcW w:w="669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4906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906A7">
              <w:rPr>
                <w:rFonts w:ascii="Arial Narrow" w:hAnsi="Arial Narrow"/>
              </w:rPr>
              <w:t>Referenčné obdobie</w:t>
            </w:r>
            <w:r w:rsidRPr="004906A7">
              <w:rPr>
                <w:rFonts w:ascii="Arial Narrow" w:hAnsi="Arial Narrow"/>
                <w:vertAlign w:val="superscript"/>
              </w:rPr>
              <w:t>7</w:t>
            </w:r>
            <w:r w:rsidRPr="004906A7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237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</w:p>
        </w:tc>
      </w:tr>
      <w:tr w:rsidR="00D003BD" w:rsidRPr="00B7689A" w:rsidTr="004906A7">
        <w:trPr>
          <w:trHeight w:val="5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4906A7">
            <w:pPr>
              <w:spacing w:line="259" w:lineRule="auto"/>
              <w:ind w:left="-6"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Prepojený podnik partnerského podniku (názov)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Počet pracovníkov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(RPJ)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Ročný obrat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Bilančná suma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D003BD" w:rsidRPr="00B7689A" w:rsidTr="001B5E4C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  <w:tr w:rsidR="00D003BD" w:rsidRPr="00B7689A" w:rsidTr="001B5E4C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D003BD" w:rsidRDefault="00D003BD" w:rsidP="00D003BD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prepojených podnikoch partnerského podniku predstavujú 100 % údajov podnikov, ktoré sú s daným partnerským podnikom prepojené, pokiaľ údaje za tieto prepojené podniky už nie sú zahrnuté v účtovníctve partnerského podniku na základe konsolidácie. </w:t>
      </w:r>
      <w:r w:rsidR="001360DB">
        <w:rPr>
          <w:rFonts w:ascii="Arial Narrow" w:hAnsi="Arial Narrow"/>
        </w:rPr>
        <w:t>K tlačivu o partnerstve p</w:t>
      </w:r>
      <w:r w:rsidRPr="004F7065">
        <w:rPr>
          <w:rFonts w:ascii="Arial Narrow" w:hAnsi="Arial Narrow"/>
        </w:rPr>
        <w:t>ripojte „tlačivá o prepojení - partner“ za tie podniky, ktoré ešte neboli zahrnuté na základe konsolidácie, t.</w:t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j. tie ktoré ste uviedli vo vyššie uvedenej tabuľke. </w:t>
      </w:r>
    </w:p>
    <w:p w:rsidR="00D003BD" w:rsidRPr="00B7689A" w:rsidRDefault="00D003BD" w:rsidP="00D003BD">
      <w:pPr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lastRenderedPageBreak/>
        <w:t xml:space="preserve">4. Pomerný výpočet </w:t>
      </w:r>
    </w:p>
    <w:p w:rsidR="00D003BD" w:rsidRDefault="00D003BD" w:rsidP="00D003BD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a) Uveďte presne výšku </w:t>
      </w:r>
      <w:r>
        <w:rPr>
          <w:rFonts w:ascii="Arial Narrow" w:hAnsi="Arial Narrow"/>
        </w:rPr>
        <w:t>podielu</w:t>
      </w:r>
      <w:r>
        <w:rPr>
          <w:rStyle w:val="Odkaznapoznmkupodiarou"/>
          <w:rFonts w:ascii="Arial Narrow" w:hAnsi="Arial Narrow"/>
        </w:rPr>
        <w:footnoteReference w:id="12"/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žiadajúceho podniku, (alebo prepojeného podniku, </w:t>
      </w:r>
      <w:r>
        <w:rPr>
          <w:rFonts w:ascii="Arial Narrow" w:hAnsi="Arial Narrow"/>
        </w:rPr>
        <w:t>prostredníctvom ktorého sa zriaď</w:t>
      </w:r>
      <w:r w:rsidRPr="004F7065">
        <w:rPr>
          <w:rFonts w:ascii="Arial Narrow" w:hAnsi="Arial Narrow"/>
        </w:rPr>
        <w:t>uje vzťah žiadajúceho podniku s partnerským podnikom), v partnerskom podniku, na ktorý sa vzťahuje toto tlač</w:t>
      </w:r>
      <w:r>
        <w:rPr>
          <w:rFonts w:ascii="Arial Narrow" w:hAnsi="Arial Narrow"/>
        </w:rPr>
        <w:t xml:space="preserve">ivo: </w:t>
      </w:r>
    </w:p>
    <w:p w:rsidR="00D003BD" w:rsidRPr="004F7065" w:rsidRDefault="00D003BD" w:rsidP="00D003BD">
      <w:pPr>
        <w:ind w:left="284" w:hanging="289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...............................................................................................................................................................................</w:t>
      </w:r>
    </w:p>
    <w:p w:rsidR="00D003BD" w:rsidRDefault="00D003BD" w:rsidP="00D003BD">
      <w:pPr>
        <w:ind w:left="284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Uveďte tiež výšku podielu</w:t>
      </w:r>
      <w:r w:rsidR="00B25148"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>partnerského podniku, na ktorý sa vzťahuje toto tlačivo, v žiadajúcom podniku (alebo v prepojenom podniku prostredníctvom ktorého sa zriaďuje vzťah žiadajúceho pod</w:t>
      </w:r>
      <w:r>
        <w:rPr>
          <w:rFonts w:ascii="Arial Narrow" w:hAnsi="Arial Narrow"/>
        </w:rPr>
        <w:t xml:space="preserve">niku s partnerským podnikom): </w:t>
      </w: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</w:t>
      </w:r>
    </w:p>
    <w:p w:rsidR="00D003BD" w:rsidRPr="004F7065" w:rsidRDefault="00D003BD" w:rsidP="00D003BD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b) </w:t>
      </w:r>
      <w:r w:rsidRPr="00270D51">
        <w:rPr>
          <w:rFonts w:ascii="Arial Narrow" w:hAnsi="Arial Narrow"/>
        </w:rPr>
        <w:t>Výsledky pomerného výpočtu sa určia ako súčin najvyšš</w:t>
      </w:r>
      <w:r>
        <w:rPr>
          <w:rFonts w:ascii="Arial Narrow" w:hAnsi="Arial Narrow"/>
        </w:rPr>
        <w:t xml:space="preserve">ie uvedeného percenta podielov </w:t>
      </w:r>
      <w:r w:rsidRPr="00270D51">
        <w:rPr>
          <w:rFonts w:ascii="Arial Narrow" w:hAnsi="Arial Narrow"/>
        </w:rPr>
        <w:t>uvedených v časti 4 a) a súčtu hrubých údajov z tabuliek</w:t>
      </w:r>
      <w:r>
        <w:rPr>
          <w:rFonts w:ascii="Arial Narrow" w:hAnsi="Arial Narrow"/>
        </w:rPr>
        <w:t xml:space="preserve"> 2 a 3. Výsledok sa zapisuje do </w:t>
      </w:r>
      <w:r w:rsidRPr="00270D51">
        <w:rPr>
          <w:rFonts w:ascii="Arial Narrow" w:hAnsi="Arial Narrow"/>
        </w:rPr>
        <w:t>nasledovnej tabuľky: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1248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1248A7">
        <w:rPr>
          <w:rFonts w:ascii="Arial Narrow" w:hAnsi="Arial Narrow"/>
          <w:b/>
        </w:rPr>
        <w:t>„Tabuľka o partnerstve“</w:t>
      </w:r>
    </w:p>
    <w:tbl>
      <w:tblPr>
        <w:tblStyle w:val="TableGrid"/>
        <w:tblW w:w="9070" w:type="dxa"/>
        <w:tblInd w:w="72" w:type="dxa"/>
        <w:tblCellMar>
          <w:top w:w="53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794"/>
        <w:gridCol w:w="2153"/>
        <w:gridCol w:w="2153"/>
        <w:gridCol w:w="1970"/>
      </w:tblGrid>
      <w:tr w:rsidR="00D003BD" w:rsidRPr="004F7065" w:rsidTr="001B5E4C">
        <w:trPr>
          <w:trHeight w:val="516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Percento: </w:t>
            </w:r>
            <w:r w:rsidRPr="001248A7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Ročný obrat </w:t>
            </w:r>
            <w:r>
              <w:rPr>
                <w:rFonts w:ascii="Arial Narrow" w:hAnsi="Arial Narrow"/>
                <w:b/>
              </w:rPr>
              <w:t xml:space="preserve">       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Bilančná suma </w:t>
            </w:r>
            <w:r>
              <w:rPr>
                <w:rFonts w:ascii="Arial Narrow" w:hAnsi="Arial Narrow"/>
                <w:b/>
              </w:rPr>
              <w:t xml:space="preserve">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D003BD" w:rsidRPr="004F7065" w:rsidTr="001B5E4C">
        <w:trPr>
          <w:trHeight w:val="310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Pomerné výsledky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Tieto údaje sa zapisujú aj do tabuľky A v prílohe A.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Pr="004906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>TLAČIVO O PREPOJENÍ - PARTNER</w:t>
      </w:r>
    </w:p>
    <w:p w:rsidR="00D003BD" w:rsidRDefault="00D003BD" w:rsidP="00D003BD">
      <w:pPr>
        <w:ind w:left="-5"/>
        <w:jc w:val="center"/>
        <w:rPr>
          <w:rFonts w:ascii="Arial Narrow" w:hAnsi="Arial Narrow"/>
        </w:rPr>
      </w:pPr>
      <w:r w:rsidRPr="004A7CC2">
        <w:rPr>
          <w:rFonts w:ascii="Arial Narrow" w:hAnsi="Arial Narrow"/>
        </w:rPr>
        <w:t>(platí len pre prepojené podniky na partnerské podniky žiadajúceho pod</w:t>
      </w:r>
      <w:r>
        <w:rPr>
          <w:rFonts w:ascii="Arial Narrow" w:hAnsi="Arial Narrow"/>
        </w:rPr>
        <w:t xml:space="preserve">niku, ktoré nie sú zahrnuté na </w:t>
      </w:r>
      <w:r w:rsidRPr="004A7CC2">
        <w:rPr>
          <w:rFonts w:ascii="Arial Narrow" w:hAnsi="Arial Narrow"/>
        </w:rPr>
        <w:t>základe konsolidácie)</w:t>
      </w:r>
    </w:p>
    <w:p w:rsidR="00D003BD" w:rsidRPr="004A7CC2" w:rsidRDefault="00D003BD" w:rsidP="00D003BD">
      <w:pPr>
        <w:ind w:left="-5"/>
        <w:rPr>
          <w:rFonts w:ascii="Arial Narrow" w:hAnsi="Arial Narrow"/>
        </w:rPr>
      </w:pPr>
    </w:p>
    <w:p w:rsidR="00D003BD" w:rsidRPr="009E4DE6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</w:t>
      </w:r>
      <w:r w:rsidRPr="009E4DE6">
        <w:rPr>
          <w:rFonts w:ascii="Arial Narrow" w:hAnsi="Arial Narrow"/>
          <w:b/>
        </w:rPr>
        <w:t xml:space="preserve">. </w:t>
      </w:r>
      <w:r>
        <w:rPr>
          <w:rFonts w:ascii="Arial Narrow" w:hAnsi="Arial Narrow"/>
          <w:b/>
        </w:rPr>
        <w:t>Identifikácia partnera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</w:rPr>
        <w:t xml:space="preserve">IČO: </w:t>
      </w: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</w:p>
    <w:p w:rsidR="00D003BD" w:rsidRPr="009E4DE6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2</w:t>
      </w:r>
      <w:r w:rsidRPr="009E4DE6">
        <w:rPr>
          <w:rFonts w:ascii="Arial Narrow" w:hAnsi="Arial Narrow"/>
          <w:b/>
        </w:rPr>
        <w:t>. Presná identifikácia prepojeného podniku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IČO: </w:t>
      </w:r>
    </w:p>
    <w:p w:rsidR="00D003BD" w:rsidRPr="009E4DE6" w:rsidRDefault="00D003BD" w:rsidP="00D003BD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9E4DE6" w:rsidRDefault="00D003BD" w:rsidP="00D003BD">
      <w:pPr>
        <w:ind w:left="-6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D003BD" w:rsidRPr="009E4DE6" w:rsidTr="001B5E4C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D003BD" w:rsidRPr="009E4DE6" w:rsidTr="001B5E4C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D003BD" w:rsidRPr="009E4DE6" w:rsidRDefault="00D003BD" w:rsidP="00D003BD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9E4DE6" w:rsidRDefault="00D003BD" w:rsidP="00D003BD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D003BD" w:rsidRPr="009E4DE6" w:rsidTr="001B5E4C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</w:p>
          <w:p w:rsidR="00D003BD" w:rsidRPr="00270D51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</w:t>
            </w: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majetkový podiel/ hlasovacie práva v % </w:t>
            </w:r>
          </w:p>
        </w:tc>
      </w:tr>
      <w:tr w:rsidR="00D003BD" w:rsidRPr="009E4DE6" w:rsidTr="001B5E4C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9E4DE6" w:rsidRDefault="00D003BD" w:rsidP="00D003BD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CE7CC7" w:rsidRDefault="00D003BD" w:rsidP="00D003BD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D003BD" w:rsidRPr="009E4DE6" w:rsidTr="001B5E4C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D003BD" w:rsidRPr="009E4DE6" w:rsidTr="001B5E4C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D003BD" w:rsidRDefault="00D003BD" w:rsidP="00D003BD">
      <w:pPr>
        <w:rPr>
          <w:rFonts w:ascii="Arial Narrow" w:hAnsi="Arial Narrow"/>
        </w:rPr>
      </w:pPr>
      <w:r w:rsidRPr="00B7161C">
        <w:rPr>
          <w:rFonts w:ascii="Arial Narrow" w:hAnsi="Arial Narrow"/>
        </w:rPr>
        <w:t>Tieto údaje sa zapisujú aj do tabuľky 3. Hrubé údaje o prepojených p</w:t>
      </w:r>
      <w:r>
        <w:rPr>
          <w:rFonts w:ascii="Arial Narrow" w:hAnsi="Arial Narrow"/>
        </w:rPr>
        <w:t xml:space="preserve">odnikoch partnerského podniku v </w:t>
      </w:r>
      <w:r w:rsidRPr="00B7161C">
        <w:rPr>
          <w:rFonts w:ascii="Arial Narrow" w:hAnsi="Arial Narrow"/>
        </w:rPr>
        <w:t>„tlačive o partnerstve“.</w:t>
      </w:r>
    </w:p>
    <w:p w:rsidR="00D003BD" w:rsidRPr="00B7161C" w:rsidRDefault="00D003BD" w:rsidP="00D003BD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Údaje o podnikoch, ktoré sú prepojené s partnerským podnikom</w:t>
      </w:r>
      <w:r w:rsidR="001360DB">
        <w:rPr>
          <w:rFonts w:ascii="Arial Narrow" w:hAnsi="Arial Narrow"/>
          <w:b/>
        </w:rPr>
        <w:t xml:space="preserve"> žiadajúceho podniku</w:t>
      </w:r>
      <w:r w:rsidRPr="00B7161C">
        <w:rPr>
          <w:rFonts w:ascii="Arial Narrow" w:hAnsi="Arial Narrow"/>
          <w:b/>
        </w:rPr>
        <w:t>, s</w:t>
      </w:r>
      <w:r>
        <w:rPr>
          <w:rFonts w:ascii="Arial Narrow" w:hAnsi="Arial Narrow"/>
          <w:b/>
        </w:rPr>
        <w:t xml:space="preserve">a odvodzujú z účtovnej závierky a </w:t>
      </w:r>
      <w:r w:rsidRPr="00B7161C">
        <w:rPr>
          <w:rFonts w:ascii="Arial Narrow" w:hAnsi="Arial Narrow"/>
          <w:b/>
        </w:rPr>
        <w:t>iných konsolidovaných údajov, ak sú k dispozícii.</w:t>
      </w:r>
    </w:p>
    <w:p w:rsidR="00D003BD" w:rsidRPr="00B7161C" w:rsidRDefault="00D003BD" w:rsidP="00D003BD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Partnerské podniky prepojeného podniku uvedené na tomto tlačive, poki</w:t>
      </w:r>
      <w:r>
        <w:rPr>
          <w:rFonts w:ascii="Arial Narrow" w:hAnsi="Arial Narrow"/>
          <w:b/>
        </w:rPr>
        <w:t xml:space="preserve">aľ už neboli pridané na </w:t>
      </w:r>
      <w:r w:rsidRPr="00B7161C">
        <w:rPr>
          <w:rFonts w:ascii="Arial Narrow" w:hAnsi="Arial Narrow"/>
          <w:b/>
        </w:rPr>
        <w:t>základe konsolidácie, sa už ďalej nepovažujú za partnerské podniky žiadajúceho podniku.</w:t>
      </w:r>
    </w:p>
    <w:p w:rsidR="00D003BD" w:rsidRPr="009E4DE6" w:rsidRDefault="00D003BD" w:rsidP="00D003BD">
      <w:pPr>
        <w:rPr>
          <w:rFonts w:ascii="Arial Narrow" w:hAnsi="Arial Narrow"/>
        </w:rPr>
      </w:pP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Pr="00CE7CC7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Pr="007871A4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4906A7" w:rsidRDefault="00802251" w:rsidP="00802251">
      <w:pPr>
        <w:spacing w:after="0"/>
        <w:ind w:left="10" w:right="9" w:hanging="10"/>
        <w:jc w:val="center"/>
        <w:rPr>
          <w:rFonts w:ascii="Arial Narrow" w:hAnsi="Arial Narrow"/>
          <w:b/>
        </w:rPr>
      </w:pPr>
      <w:r w:rsidRPr="004906A7">
        <w:rPr>
          <w:rFonts w:ascii="Arial Narrow" w:eastAsia="Times New Roman" w:hAnsi="Arial Narrow" w:cs="Times New Roman"/>
          <w:b/>
        </w:rPr>
        <w:lastRenderedPageBreak/>
        <w:t xml:space="preserve">PRÍLOHA B </w:t>
      </w:r>
    </w:p>
    <w:p w:rsidR="00802251" w:rsidRPr="004906A7" w:rsidRDefault="00802251" w:rsidP="00802251">
      <w:pPr>
        <w:spacing w:after="0"/>
        <w:ind w:left="10" w:right="5" w:hanging="10"/>
        <w:jc w:val="center"/>
        <w:rPr>
          <w:rFonts w:ascii="Arial Narrow" w:hAnsi="Arial Narrow"/>
          <w:b/>
        </w:rPr>
      </w:pPr>
      <w:r w:rsidRPr="004906A7">
        <w:rPr>
          <w:rFonts w:ascii="Arial Narrow" w:eastAsia="Times New Roman" w:hAnsi="Arial Narrow" w:cs="Times New Roman"/>
          <w:b/>
        </w:rPr>
        <w:t xml:space="preserve">Prepojené podniky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A) VYZNAČTE PRÍPAD VZŤAHUJÚCI SA NA ŽIADAJÚCI PODNIK: </w:t>
      </w:r>
    </w:p>
    <w:p w:rsidR="00802251" w:rsidRPr="007871A4" w:rsidRDefault="0042093D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7F0F01" wp14:editId="0A6F754E">
                <wp:simplePos x="0" y="0"/>
                <wp:positionH relativeFrom="column">
                  <wp:posOffset>16510</wp:posOffset>
                </wp:positionH>
                <wp:positionV relativeFrom="paragraph">
                  <wp:posOffset>151130</wp:posOffset>
                </wp:positionV>
                <wp:extent cx="130810" cy="614045"/>
                <wp:effectExtent l="0" t="0" r="21590" b="14605"/>
                <wp:wrapSquare wrapText="bothSides"/>
                <wp:docPr id="4283" name="Skupina 4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614045"/>
                          <a:chOff x="1524" y="0"/>
                          <a:chExt cx="131064" cy="614172"/>
                        </a:xfrm>
                      </wpg:grpSpPr>
                      <wps:wsp>
                        <wps:cNvPr id="25" name="Shape 15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24" y="483108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6DA1E8" id="Skupina 4283" o:spid="_x0000_s1026" style="position:absolute;margin-left:1.3pt;margin-top:11.9pt;width:10.3pt;height:48.35pt;z-index:251660288" coordorigin="15" coordsize="1310,6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">
                <v:shape id="Shape 15" o:spid="_x0000_s1027" style="position:absolute;left:15;width:1310;height:1310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26" o:spid="_x0000_s1028" style="position:absolute;left:15;top:4831;width:1310;height:1310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802251"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5" w:line="247" w:lineRule="auto"/>
        <w:ind w:left="1560" w:hanging="1575"/>
        <w:jc w:val="both"/>
        <w:rPr>
          <w:rFonts w:ascii="Arial Narrow" w:eastAsia="Times New Roman" w:hAnsi="Arial Narrow" w:cs="Times New Roman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1: </w:t>
      </w:r>
      <w:r w:rsidRPr="007871A4">
        <w:rPr>
          <w:rFonts w:ascii="Arial Narrow" w:eastAsia="Times New Roman" w:hAnsi="Arial Narrow" w:cs="Times New Roman"/>
        </w:rPr>
        <w:t xml:space="preserve">Žiadajúci podnik zostavuje konsolidovanú účtovnú závierku, alebo je na základe konsolidácie zahrnutý do konsolidovanej </w:t>
      </w:r>
      <w:r w:rsidR="009E4DE6">
        <w:rPr>
          <w:rFonts w:ascii="Arial Narrow" w:eastAsia="Times New Roman" w:hAnsi="Arial Narrow" w:cs="Times New Roman"/>
        </w:rPr>
        <w:t>účtovnej závierky iného podniku</w:t>
      </w:r>
      <w:r w:rsidRPr="007871A4">
        <w:rPr>
          <w:rFonts w:ascii="Arial Narrow" w:eastAsia="Times New Roman" w:hAnsi="Arial Narrow" w:cs="Times New Roman"/>
        </w:rPr>
        <w:t xml:space="preserve"> (Tabuľka B(1))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9E4DE6" w:rsidRPr="007871A4" w:rsidRDefault="009E4DE6" w:rsidP="00802251">
      <w:pPr>
        <w:spacing w:after="5" w:line="247" w:lineRule="auto"/>
        <w:ind w:left="1560" w:hanging="1575"/>
        <w:jc w:val="both"/>
        <w:rPr>
          <w:rFonts w:ascii="Arial Narrow" w:hAnsi="Arial Narrow"/>
        </w:rPr>
      </w:pPr>
    </w:p>
    <w:p w:rsidR="00802251" w:rsidRPr="007871A4" w:rsidRDefault="00802251" w:rsidP="00802251">
      <w:pPr>
        <w:spacing w:after="1" w:line="237" w:lineRule="auto"/>
        <w:ind w:left="1560" w:hanging="1575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2: </w:t>
      </w:r>
      <w:r w:rsidRPr="007871A4">
        <w:rPr>
          <w:rFonts w:ascii="Arial Narrow" w:eastAsia="Times New Roman" w:hAnsi="Arial Narrow" w:cs="Times New Roman"/>
        </w:rPr>
        <w:t>Žiadajúci podnik alebo jeden alebo viac prepojených podnikov nezostavuje konsolidovanú účtovnú závierku, ani nie je do konsolidov</w:t>
      </w:r>
      <w:r w:rsidR="009E4DE6">
        <w:rPr>
          <w:rFonts w:ascii="Arial Narrow" w:eastAsia="Times New Roman" w:hAnsi="Arial Narrow" w:cs="Times New Roman"/>
        </w:rPr>
        <w:t>anej účtovnej závierky zahrnutý</w:t>
      </w:r>
      <w:r w:rsidRPr="007871A4">
        <w:rPr>
          <w:rFonts w:ascii="Arial Narrow" w:eastAsia="Times New Roman" w:hAnsi="Arial Narrow" w:cs="Times New Roman"/>
        </w:rPr>
        <w:t xml:space="preserve"> (Tabuľka B(2))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Pozor: </w:t>
      </w:r>
      <w:r w:rsidRPr="007871A4">
        <w:rPr>
          <w:rFonts w:ascii="Arial Narrow" w:eastAsia="Times New Roman" w:hAnsi="Arial Narrow" w:cs="Times New Roman"/>
        </w:rPr>
        <w:t xml:space="preserve">Údaje za podniky, ktoré sú so žiadajúcim podnikom prepojené, sa odvodzujú z ich účtovnej závierky a iných ich údajov, konsolidovaných, ak sú k dispozícii. 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B. METÓDY VÝPOČTU PRE OBA PRÍPADY: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V prípade 1: </w:t>
      </w:r>
      <w:r w:rsidRPr="007871A4">
        <w:rPr>
          <w:rFonts w:ascii="Arial Narrow" w:eastAsia="Times New Roman" w:hAnsi="Arial Narrow" w:cs="Times New Roman"/>
        </w:rPr>
        <w:t xml:space="preserve">Ako základ pre výpočet slúžia konsolidované účty. Vyplňte uvedenú tabuľku B(1).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B(1)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5"/>
        <w:gridCol w:w="2150"/>
        <w:gridCol w:w="1903"/>
      </w:tblGrid>
      <w:tr w:rsidR="00802251" w:rsidRPr="007871A4" w:rsidTr="00F20E11">
        <w:trPr>
          <w:trHeight w:val="555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3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(RPJ)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28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Ročný obrat</w:t>
            </w:r>
          </w:p>
          <w:p w:rsidR="00802251" w:rsidRPr="007871A4" w:rsidRDefault="00802251" w:rsidP="00F20E11">
            <w:pPr>
              <w:ind w:left="328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8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Celkove</w:t>
            </w:r>
            <w:r w:rsidRPr="007871A4">
              <w:rPr>
                <w:rFonts w:ascii="Arial Narrow" w:eastAsia="Times New Roman" w:hAnsi="Arial Narrow" w:cs="Times New Roman"/>
                <w:sz w:val="20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145865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1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Identifikácia podnikov zahrnutých na základe konsolidácie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4906A7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4F2" w:rsidRDefault="00802251" w:rsidP="004906A7">
            <w:pPr>
              <w:ind w:left="190" w:right="87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Prepojený </w:t>
            </w:r>
            <w:r w:rsidRPr="00C106CF">
              <w:rPr>
                <w:rFonts w:ascii="Arial Narrow" w:eastAsia="Times New Roman" w:hAnsi="Arial Narrow" w:cs="Times New Roman"/>
                <w:b/>
              </w:rPr>
              <w:t>podnik</w:t>
            </w:r>
          </w:p>
          <w:p w:rsidR="00802251" w:rsidRPr="007871A4" w:rsidRDefault="00802251" w:rsidP="004906A7">
            <w:pPr>
              <w:ind w:left="190" w:right="87"/>
              <w:jc w:val="center"/>
              <w:rPr>
                <w:rFonts w:ascii="Arial Narrow" w:hAnsi="Arial Narrow"/>
              </w:rPr>
            </w:pPr>
            <w:r w:rsidRPr="00C106CF">
              <w:rPr>
                <w:rFonts w:ascii="Arial Narrow" w:eastAsia="Times New Roman" w:hAnsi="Arial Narrow" w:cs="Times New Roman"/>
                <w:b/>
              </w:rPr>
              <w:t>(názov)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>
            <w:pPr>
              <w:ind w:left="295" w:right="246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Adresa </w:t>
            </w:r>
          </w:p>
          <w:p w:rsidR="00802251" w:rsidRPr="007871A4" w:rsidRDefault="00802251">
            <w:pPr>
              <w:ind w:left="295" w:right="246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(sídlo podniku)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49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IČO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Štatutárny orgán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Partnerské podniky takéhoto prepojeného podniku, ktoré ešte nie sú zahrnuté na základe konsolidácie, sa považujú za priamych partnerov žiadajúceho podniku. V takom prípade sa ich údaje a „tlačivo o partnerstve“ uvádzajú v prílohe A.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0"/>
        <w:rPr>
          <w:rFonts w:ascii="Arial Narrow" w:eastAsia="Times New Roman" w:hAnsi="Arial Narrow" w:cs="Times New Roman"/>
          <w:b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hAnsi="Arial Narrow"/>
        </w:rPr>
      </w:pPr>
    </w:p>
    <w:p w:rsidR="00145865" w:rsidRPr="007871A4" w:rsidRDefault="00145865" w:rsidP="00802251">
      <w:pPr>
        <w:spacing w:after="0"/>
        <w:rPr>
          <w:rFonts w:ascii="Arial Narrow" w:hAnsi="Arial Narrow"/>
        </w:rPr>
      </w:pP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9E4DE6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lastRenderedPageBreak/>
        <w:t xml:space="preserve">V prípade 2: </w:t>
      </w:r>
      <w:r w:rsidRPr="007871A4">
        <w:rPr>
          <w:rFonts w:ascii="Arial Narrow" w:eastAsia="Times New Roman" w:hAnsi="Arial Narrow" w:cs="Times New Roman"/>
        </w:rPr>
        <w:t>Za každý prepojený podnik (vrátane prepojení prostredníctvom</w:t>
      </w:r>
      <w:r w:rsidR="009E4DE6">
        <w:rPr>
          <w:rFonts w:ascii="Arial Narrow" w:eastAsia="Times New Roman" w:hAnsi="Arial Narrow" w:cs="Times New Roman"/>
        </w:rPr>
        <w:t xml:space="preserve"> iných prepojených podnikov) sa </w:t>
      </w:r>
      <w:r w:rsidRPr="007871A4">
        <w:rPr>
          <w:rFonts w:ascii="Arial Narrow" w:eastAsia="Times New Roman" w:hAnsi="Arial Narrow" w:cs="Times New Roman"/>
        </w:rPr>
        <w:t xml:space="preserve">vypĺňa „tlačivo o prepojení - žiadateľ“ a účty všetkých prepojených podnikov so žiadajúcim podnikom sa jednoducho spájajú v tabuľke B(2).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B(2)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3"/>
        <w:gridCol w:w="2155"/>
        <w:gridCol w:w="1900"/>
      </w:tblGrid>
      <w:tr w:rsidR="00802251" w:rsidRPr="007871A4" w:rsidTr="00F20E11">
        <w:trPr>
          <w:trHeight w:val="573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Podnik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4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č.: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 (RPJ)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30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Ročný obrat </w:t>
            </w:r>
          </w:p>
          <w:p w:rsidR="00802251" w:rsidRPr="007871A4" w:rsidRDefault="00802251" w:rsidP="00F20E11">
            <w:pPr>
              <w:ind w:left="330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7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Celkove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B463A9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3 (pokiaľ ide o prepojené podniky)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sz w:val="24"/>
        </w:rPr>
        <w:t xml:space="preserve">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Pr="007871A4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B463A9" w:rsidRDefault="00B463A9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CE7CC7" w:rsidRPr="004906A7" w:rsidRDefault="00CE7CC7" w:rsidP="00CE7CC7">
      <w:pPr>
        <w:ind w:right="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 xml:space="preserve">TLAČIVO O PREPOJENÍ - ŽIADATEĽ </w:t>
      </w:r>
    </w:p>
    <w:p w:rsidR="00CE7CC7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(platí len pre prepojené podniky, ktoré nie sú zahrnuté na základe konsolidácie v tabuľke </w:t>
      </w:r>
    </w:p>
    <w:p w:rsidR="00CE7CC7" w:rsidRPr="009E4DE6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  <w:i/>
        </w:rPr>
        <w:t>Identifikácia podnikov zahrnutých na základe konsolidácie</w:t>
      </w:r>
      <w:r w:rsidRPr="009E4DE6">
        <w:rPr>
          <w:rFonts w:ascii="Arial Narrow" w:hAnsi="Arial Narrow"/>
        </w:rPr>
        <w:t xml:space="preserve">) </w:t>
      </w:r>
    </w:p>
    <w:p w:rsidR="00CE7CC7" w:rsidRPr="009E4DE6" w:rsidRDefault="00CE7CC7" w:rsidP="00CE7CC7">
      <w:pPr>
        <w:ind w:left="49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CE7CC7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  <w:b/>
        </w:rPr>
        <w:t>1. Presná identifikácia prepojeného podniku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IČO: </w:t>
      </w:r>
    </w:p>
    <w:p w:rsidR="00CE7CC7" w:rsidRDefault="00CE7CC7" w:rsidP="00CE7CC7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B463A9" w:rsidRPr="009E4DE6" w:rsidRDefault="00B463A9" w:rsidP="00CE7CC7">
      <w:pPr>
        <w:contextualSpacing/>
        <w:rPr>
          <w:rFonts w:ascii="Arial Narrow" w:hAnsi="Arial Narrow"/>
        </w:rPr>
      </w:pP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CE7CC7" w:rsidRPr="009E4DE6" w:rsidTr="00D165E7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CE7CC7" w:rsidRPr="009E4DE6" w:rsidTr="00D165E7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CE7CC7" w:rsidRPr="009E4DE6" w:rsidTr="00D165E7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145865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CE7CC7" w:rsidRPr="009E4DE6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145865" w:rsidRDefault="00CE7CC7" w:rsidP="00145865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</w:p>
          <w:p w:rsidR="00CE7CC7" w:rsidRPr="00145865" w:rsidRDefault="00145865" w:rsidP="00145865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</w:t>
            </w:r>
            <w:r w:rsidR="00CE7CC7" w:rsidRPr="009E4DE6">
              <w:rPr>
                <w:rFonts w:ascii="Arial Narrow" w:hAnsi="Arial Narrow"/>
                <w:b/>
              </w:rPr>
              <w:t>IČO</w:t>
            </w:r>
            <w:r w:rsidR="00CE7CC7"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CE7CC7" w:rsidRDefault="00CE7CC7" w:rsidP="00B463A9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CE7CC7" w:rsidRPr="009E4DE6" w:rsidTr="00B463A9">
        <w:trPr>
          <w:trHeight w:val="386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7CC7" w:rsidRPr="009E4DE6" w:rsidRDefault="00CE7CC7" w:rsidP="00B463A9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="00B463A9" w:rsidRPr="00B463A9">
              <w:rPr>
                <w:rFonts w:ascii="Arial Narrow" w:hAnsi="Arial Narrow"/>
                <w:vertAlign w:val="superscript"/>
              </w:rPr>
              <w:t>7</w:t>
            </w:r>
            <w:r w:rsidR="00145865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CE7CC7" w:rsidRPr="009E4DE6" w:rsidTr="00D165E7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B463A9" w:rsidRDefault="00CE7CC7" w:rsidP="00B463A9">
      <w:pPr>
        <w:spacing w:after="0"/>
        <w:rPr>
          <w:rFonts w:ascii="Arial Narrow" w:hAnsi="Arial Narrow"/>
        </w:rPr>
      </w:pPr>
      <w:r w:rsidRPr="00B463A9">
        <w:rPr>
          <w:rFonts w:ascii="Arial Narrow" w:hAnsi="Arial Narrow"/>
        </w:rPr>
        <w:t xml:space="preserve">Tieto údaje sa zapisujú aj do tabuľky B(2) v prílohe B. </w:t>
      </w:r>
    </w:p>
    <w:p w:rsidR="00B463A9" w:rsidRDefault="00B463A9" w:rsidP="00B463A9">
      <w:pPr>
        <w:pStyle w:val="Zkladntext"/>
      </w:pPr>
    </w:p>
    <w:p w:rsidR="00CE7CC7" w:rsidRPr="00F20E11" w:rsidRDefault="00CE7CC7" w:rsidP="00B463A9">
      <w:pPr>
        <w:pStyle w:val="Zkladntext"/>
      </w:pPr>
      <w:r w:rsidRPr="00F20E11">
        <w:t xml:space="preserve">Údaje o podnikoch, ktoré sú prepojené so žiadajúcim podnikom, sa odvodzujú z účtovnej závierky a iných konsolidovaných údajov, ak sú k dispozícii. </w:t>
      </w:r>
    </w:p>
    <w:p w:rsidR="00B463A9" w:rsidRDefault="00B463A9" w:rsidP="00B463A9">
      <w:pPr>
        <w:pStyle w:val="Zkladntext"/>
      </w:pPr>
    </w:p>
    <w:p w:rsidR="00CE7CC7" w:rsidRPr="00F20E11" w:rsidRDefault="00CE7CC7" w:rsidP="00B463A9">
      <w:pPr>
        <w:pStyle w:val="Zkladntext"/>
      </w:pPr>
      <w:r w:rsidRPr="00F20E11">
        <w:t xml:space="preserve">Partnerské podniky tohto prepojeného podniku, pokiaľ už neboli pridané na základe konsolidácie, sa považujú za priame partnerské podniky žiadajúceho podniku. Preto sa ich údaje a „tlačivo o partnerstve“ uvádzajú v prílohe A. </w:t>
      </w:r>
    </w:p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4A7CC2" w:rsidRPr="00CE7CC7" w:rsidRDefault="004A7CC2" w:rsidP="00EE44EA">
      <w:pPr>
        <w:spacing w:after="1" w:line="260" w:lineRule="auto"/>
        <w:ind w:right="47"/>
        <w:rPr>
          <w:rFonts w:ascii="Arial Narrow" w:hAnsi="Arial Narrow"/>
        </w:rPr>
      </w:pPr>
    </w:p>
    <w:sectPr w:rsidR="004A7CC2" w:rsidRPr="00CE7CC7" w:rsidSect="00535D8F">
      <w:footnotePr>
        <w:numStart w:val="6"/>
      </w:footnotePr>
      <w:type w:val="continuous"/>
      <w:pgSz w:w="11900" w:h="16840"/>
      <w:pgMar w:top="1464" w:right="1407" w:bottom="1425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EF3" w:rsidRDefault="00DF1EF3">
      <w:pPr>
        <w:spacing w:after="0" w:line="240" w:lineRule="auto"/>
      </w:pPr>
      <w:r>
        <w:separator/>
      </w:r>
    </w:p>
  </w:endnote>
  <w:endnote w:type="continuationSeparator" w:id="0">
    <w:p w:rsidR="00DF1EF3" w:rsidRDefault="00DF1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EF3" w:rsidRDefault="00DF1EF3">
      <w:pPr>
        <w:tabs>
          <w:tab w:val="center" w:pos="3744"/>
        </w:tabs>
        <w:spacing w:after="0"/>
      </w:pPr>
      <w:r>
        <w:separator/>
      </w:r>
    </w:p>
  </w:footnote>
  <w:footnote w:type="continuationSeparator" w:id="0">
    <w:p w:rsidR="00DF1EF3" w:rsidRDefault="00DF1EF3">
      <w:pPr>
        <w:tabs>
          <w:tab w:val="center" w:pos="3744"/>
        </w:tabs>
        <w:spacing w:after="0"/>
      </w:pPr>
      <w:r>
        <w:continuationSeparator/>
      </w:r>
    </w:p>
  </w:footnote>
  <w:footnote w:id="1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V prípade </w:t>
      </w:r>
      <w:r w:rsidR="006F07D5">
        <w:rPr>
          <w:rFonts w:ascii="Arial Narrow" w:eastAsia="Times New Roman" w:hAnsi="Arial Narrow" w:cs="Times New Roman"/>
          <w:sz w:val="18"/>
          <w:szCs w:val="18"/>
        </w:rPr>
        <w:t>kolektívneho štatutárneho orgánu</w:t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uveďte všetkých </w:t>
      </w:r>
      <w:r w:rsidR="006F07D5">
        <w:rPr>
          <w:rFonts w:ascii="Arial Narrow" w:eastAsia="Times New Roman" w:hAnsi="Arial Narrow" w:cs="Times New Roman"/>
          <w:sz w:val="18"/>
          <w:szCs w:val="18"/>
        </w:rPr>
        <w:t xml:space="preserve">členov </w:t>
      </w:r>
      <w:r w:rsidRPr="001E435C">
        <w:rPr>
          <w:rFonts w:ascii="Arial Narrow" w:eastAsia="Times New Roman" w:hAnsi="Arial Narrow" w:cs="Times New Roman"/>
          <w:sz w:val="18"/>
          <w:szCs w:val="18"/>
        </w:rPr>
        <w:t>v štruktúre: meno, priezvisko, titul</w:t>
      </w:r>
    </w:p>
  </w:footnote>
  <w:footnote w:id="2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Uvádzajú sa spoločníci, resp. akcionári s majetkovým podielom na základnom imaní alebo hlasovacích právach rovným alebo vyšším ako 5%, podľa toho ktorý podiel je väčší. </w:t>
      </w:r>
    </w:p>
  </w:footnote>
  <w:footnote w:id="3">
    <w:p w:rsidR="001E435C" w:rsidRPr="001E435C" w:rsidRDefault="001E435C" w:rsidP="00B5398F">
      <w:pPr>
        <w:pStyle w:val="Textpoznmkypodiarou"/>
        <w:ind w:left="227" w:hanging="227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Výber označte krížikom.</w:t>
      </w:r>
    </w:p>
  </w:footnote>
  <w:footnote w:id="4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Údaje vypĺňané do nižšie uvedenej tabuľky pochádzajú len z účtovnej závierky samotného žiadajúceho podniku. Vyplňte len vyhlásenie bez príloh.</w:t>
      </w:r>
    </w:p>
  </w:footnote>
  <w:footnote w:id="5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A spolu s tlačivami o partnerstve, potom vyplňte hlavnú prílohu k vyhláseniu a výsledky výpočtov preneste do nižšie uvedenej tabuľky.</w:t>
      </w:r>
    </w:p>
  </w:footnote>
  <w:footnote w:id="6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B spolu s tlačivami o prepojení, potom vyplňte hlavnú prílohu k vyhláseniu a výsledky výpočtov preneste do nižšie uvedenej tabuľky.</w:t>
      </w:r>
    </w:p>
  </w:footnote>
  <w:footnote w:id="7">
    <w:p w:rsidR="004A7CC2" w:rsidRPr="00DD3DD8" w:rsidRDefault="004A7CC2" w:rsidP="00B5398F">
      <w:pPr>
        <w:spacing w:after="0" w:line="240" w:lineRule="auto"/>
        <w:ind w:left="227" w:hanging="227"/>
        <w:jc w:val="both"/>
        <w:rPr>
          <w:rFonts w:ascii="Arial Narrow" w:hAnsi="Arial Narrow"/>
          <w:sz w:val="18"/>
          <w:szCs w:val="18"/>
        </w:rPr>
      </w:pPr>
      <w:r w:rsidRPr="00B5398F">
        <w:rPr>
          <w:rStyle w:val="Odkaznapoznmkupodiarou"/>
          <w:rFonts w:ascii="Arial Narrow" w:hAnsi="Arial Narrow"/>
          <w:sz w:val="18"/>
          <w:szCs w:val="18"/>
        </w:rPr>
        <w:footnoteRef/>
      </w:r>
      <w:r>
        <w:t xml:space="preserve"> </w:t>
      </w:r>
      <w:r w:rsidR="00B5398F"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Všetky údaje sa musia viazať na posledné ukončené účtovné obdobie a musia byť vypočítané na ročnej báze. Žiadateľ uvádza účtovné obdobie ku ktorému sa vzťahujú poskytované údaje.  </w:t>
      </w:r>
    </w:p>
  </w:footnote>
  <w:footnote w:id="8">
    <w:p w:rsidR="004A7CC2" w:rsidRPr="00DD3DD8" w:rsidRDefault="004A7CC2" w:rsidP="00B5398F">
      <w:pPr>
        <w:spacing w:after="0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ročnom obrate zodpovedajú: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hodnote uvedenej vo Výkaze ziskov a strát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„Čistý obrat (časť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účt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tr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. 6 podľa zákona)“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nie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jednotkou,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ziskov a strát na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tovaru (604, 607)“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03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vlastných výrobkov a služieb (601, 602, 606)“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o Príjmoch a výdavkov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tovaru“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výrobkov a služieb“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>, ak žiadateľ účtuje v systéme jednoduchého</w:t>
      </w:r>
      <w:r w:rsidR="006F07D5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účtovníctva </w:t>
      </w:r>
    </w:p>
  </w:footnote>
  <w:footnote w:id="9">
    <w:p w:rsidR="004A7CC2" w:rsidRPr="00DD3DD8" w:rsidRDefault="004A7CC2" w:rsidP="00B5398F">
      <w:pPr>
        <w:spacing w:after="0" w:line="249" w:lineRule="auto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bilančnej sume zodpovedajú hodnote uvedenej: </w:t>
      </w:r>
    </w:p>
    <w:p w:rsidR="004A7CC2" w:rsidRPr="00DD3DD8" w:rsidRDefault="004A7CC2" w:rsidP="00B5398F">
      <w:pPr>
        <w:numPr>
          <w:ilvl w:val="1"/>
          <w:numId w:val="1"/>
        </w:numPr>
        <w:spacing w:after="0" w:line="249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 Súvahe na riadku 001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„SPOLU MAJETOK“,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ak žiadateľ účtuje v systéme podvojného účtovníctva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</w:p>
    <w:p w:rsidR="004A7CC2" w:rsidRPr="00DD3DD8" w:rsidRDefault="004A7CC2" w:rsidP="00B5398F">
      <w:pPr>
        <w:numPr>
          <w:ilvl w:val="1"/>
          <w:numId w:val="1"/>
        </w:numPr>
        <w:spacing w:after="0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vo Výkaze o Majetku a záväzkoch na riadku 15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„Majetok celkom r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01 +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02 +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03 + r. 04 + r. 08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+ r. 09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+/-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13 +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14“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>, ak žiadateľ účtuje v systéme jednoduchého účtovníctva</w:t>
      </w:r>
      <w:r w:rsidR="006F07D5">
        <w:rPr>
          <w:rFonts w:ascii="Arial Narrow" w:eastAsia="Times New Roman" w:hAnsi="Arial Narrow" w:cs="Times New Roman"/>
          <w:sz w:val="18"/>
          <w:szCs w:val="18"/>
        </w:rPr>
        <w:t>.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</w:t>
      </w:r>
    </w:p>
  </w:footnote>
  <w:footnote w:id="10">
    <w:p w:rsidR="004A7CC2" w:rsidRPr="00DD3DD8" w:rsidRDefault="004A7CC2" w:rsidP="00B5398F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Definícia, článok 4 ods. 2 prílohy I Nariadenia Komisie (EÚ) č. 651/2014 zo 17. júna 2014 o vyhláse</w:t>
      </w:r>
      <w:r>
        <w:rPr>
          <w:rFonts w:ascii="Arial Narrow" w:eastAsia="Times New Roman" w:hAnsi="Arial Narrow" w:cs="Times New Roman"/>
          <w:sz w:val="18"/>
          <w:szCs w:val="18"/>
        </w:rPr>
        <w:t xml:space="preserve">ní určitých kategórií pomoci za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zlučiteľné so spoločným trhom podľa článkov 107 a 108 Zmluvy (Všeobecné nariadenie o skupinových výnimkách).</w:t>
      </w:r>
    </w:p>
  </w:footnote>
  <w:footnote w:id="11">
    <w:p w:rsidR="004A7CC2" w:rsidRPr="00DD3DD8" w:rsidRDefault="004A7CC2" w:rsidP="00B5398F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V prípade, ak v zmysle výpisu z obchodného registra koná v mene podniku súčasne viac štatutárnych zástupcov, žiadateľ doplní podpisové pole pre všetkých relevantných štatutárnych zástupcov.</w:t>
      </w:r>
    </w:p>
  </w:footnote>
  <w:footnote w:id="12">
    <w:p w:rsidR="00D003BD" w:rsidRPr="001D15F6" w:rsidRDefault="00D003BD" w:rsidP="00D003BD">
      <w:p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 Narrow" w:eastAsiaTheme="minorEastAsia" w:hAnsi="Arial Narrow" w:cs="Times New Roman"/>
          <w:color w:val="auto"/>
          <w:sz w:val="18"/>
          <w:szCs w:val="18"/>
        </w:rPr>
      </w:pPr>
      <w:r w:rsidRPr="001D15F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D15F6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Uplat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ň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uje sa podiel na základnom imaní alebo hlasovacích právach, pod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ľ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a toho, ktorý je vä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ší. K tomuto vlastníctvu by</w:t>
      </w:r>
      <w:r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sa malo prida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ť </w:t>
      </w:r>
      <w:r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 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vlastníctvo každého prepojeného podniku v danom podniku (definícia, 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lánok 3 ods. 2 prvý </w:t>
      </w:r>
      <w:proofErr w:type="spellStart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pododsek</w:t>
      </w:r>
      <w:proofErr w:type="spellEnd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).</w:t>
      </w:r>
    </w:p>
  </w:footnote>
  <w:footnote w:id="13">
    <w:p w:rsidR="004A7CC2" w:rsidRPr="00DC5D0C" w:rsidRDefault="004A7CC2" w:rsidP="00B5398F">
      <w:pPr>
        <w:pStyle w:val="footnotedescription"/>
        <w:spacing w:after="0" w:line="240" w:lineRule="auto"/>
        <w:ind w:left="227" w:hanging="227"/>
        <w:rPr>
          <w:rFonts w:ascii="Arial Narrow" w:hAnsi="Arial Narrow"/>
          <w:szCs w:val="18"/>
        </w:rPr>
      </w:pPr>
      <w:r w:rsidRPr="00B5398F">
        <w:rPr>
          <w:rStyle w:val="footnotemark"/>
          <w:rFonts w:ascii="Arial Narrow" w:hAnsi="Arial Narrow"/>
        </w:rPr>
        <w:footnoteRef/>
      </w:r>
      <w:r>
        <w:t xml:space="preserve"> </w:t>
      </w:r>
      <w:r w:rsidR="00B5398F">
        <w:tab/>
      </w:r>
      <w:r w:rsidRPr="00DC5D0C">
        <w:rPr>
          <w:rFonts w:ascii="Arial Narrow" w:hAnsi="Arial Narrow"/>
          <w:szCs w:val="18"/>
        </w:rPr>
        <w:t>Ak sa v konsolidovaných účtoch neuvádzajú údaje o počte pracovníkov, tento údaj sa vypočítava pridaní</w:t>
      </w:r>
      <w:r>
        <w:rPr>
          <w:rFonts w:ascii="Arial Narrow" w:hAnsi="Arial Narrow"/>
          <w:szCs w:val="18"/>
        </w:rPr>
        <w:t xml:space="preserve">m údajov podnikov, s ktorými je </w:t>
      </w:r>
      <w:r w:rsidRPr="00DC5D0C">
        <w:rPr>
          <w:rFonts w:ascii="Arial Narrow" w:hAnsi="Arial Narrow"/>
          <w:szCs w:val="18"/>
        </w:rPr>
        <w:t xml:space="preserve">daný podnik prepojený. </w:t>
      </w:r>
    </w:p>
  </w:footnote>
  <w:footnote w:id="14">
    <w:p w:rsidR="004A7CC2" w:rsidRPr="00DC5D0C" w:rsidRDefault="004A7CC2" w:rsidP="00B5398F">
      <w:pPr>
        <w:pStyle w:val="footnotedescription"/>
        <w:spacing w:line="240" w:lineRule="auto"/>
        <w:ind w:left="227" w:hanging="227"/>
        <w:rPr>
          <w:rFonts w:ascii="Arial Narrow" w:hAnsi="Arial Narrow"/>
          <w:szCs w:val="18"/>
        </w:rPr>
      </w:pPr>
      <w:r w:rsidRPr="00DC5D0C">
        <w:rPr>
          <w:rStyle w:val="footnotemark"/>
          <w:rFonts w:ascii="Arial Narrow" w:hAnsi="Arial Narrow"/>
        </w:rPr>
        <w:footnoteRef/>
      </w:r>
      <w:r w:rsidRPr="00DC5D0C">
        <w:rPr>
          <w:rFonts w:ascii="Arial Narrow" w:hAnsi="Arial Narrow"/>
        </w:rPr>
        <w:t xml:space="preserve"> </w:t>
      </w:r>
      <w:r w:rsidR="00B5398F">
        <w:rPr>
          <w:rFonts w:ascii="Arial Narrow" w:hAnsi="Arial Narrow"/>
        </w:rPr>
        <w:tab/>
      </w:r>
      <w:r w:rsidRPr="00DC5D0C">
        <w:rPr>
          <w:rFonts w:ascii="Arial Narrow" w:hAnsi="Arial Narrow"/>
          <w:szCs w:val="18"/>
        </w:rPr>
        <w:t xml:space="preserve">Za každý podnik sa pridáva samostatné „tlačivo o prepojení - žiadateľ“.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color w:val="auto"/>
        <w:sz w:val="20"/>
        <w:szCs w:val="20"/>
      </w:rPr>
      <w:alias w:val="Title"/>
      <w:tag w:val=""/>
      <w:id w:val="1116400235"/>
      <w:placeholder>
        <w:docPart w:val="F59420E03A4845D6AD03C21E82A511A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1357E4" w:rsidRPr="004E7F3D" w:rsidRDefault="00B32CCA">
        <w:pPr>
          <w:pStyle w:val="Hlavika"/>
          <w:jc w:val="right"/>
          <w:rPr>
            <w:i/>
            <w:color w:val="auto"/>
          </w:rPr>
        </w:pPr>
        <w:del w:id="1" w:author="Autor" w:date="2021-04-01T11:45:00Z">
          <w:r w:rsidRPr="000169DF" w:rsidDel="00B32CCA">
            <w:rPr>
              <w:rFonts w:ascii="Arial Narrow" w:hAnsi="Arial Narrow"/>
              <w:i/>
              <w:color w:val="auto"/>
              <w:sz w:val="20"/>
              <w:szCs w:val="20"/>
            </w:rPr>
            <w:delText>Príloha č. 17a ŽoNFP – Vyhlásenie o veľkosti podniku - MSP</w:delText>
          </w:r>
        </w:del>
        <w:ins w:id="2" w:author="Autor" w:date="2021-04-01T11:45:00Z">
          <w:r>
            <w:rPr>
              <w:rFonts w:ascii="Arial Narrow" w:hAnsi="Arial Narrow"/>
              <w:i/>
              <w:color w:val="auto"/>
              <w:sz w:val="20"/>
              <w:szCs w:val="20"/>
            </w:rPr>
            <w:t>Príloha č. 5</w:t>
          </w:r>
          <w:r w:rsidRPr="000169DF">
            <w:rPr>
              <w:rFonts w:ascii="Arial Narrow" w:hAnsi="Arial Narrow"/>
              <w:i/>
              <w:color w:val="auto"/>
              <w:sz w:val="20"/>
              <w:szCs w:val="20"/>
            </w:rPr>
            <w:t xml:space="preserve">a </w:t>
          </w:r>
          <w:proofErr w:type="spellStart"/>
          <w:r w:rsidRPr="000169DF">
            <w:rPr>
              <w:rFonts w:ascii="Arial Narrow" w:hAnsi="Arial Narrow"/>
              <w:i/>
              <w:color w:val="auto"/>
              <w:sz w:val="20"/>
              <w:szCs w:val="20"/>
            </w:rPr>
            <w:t>ŽoNFP</w:t>
          </w:r>
          <w:proofErr w:type="spellEnd"/>
          <w:r w:rsidRPr="000169DF">
            <w:rPr>
              <w:rFonts w:ascii="Arial Narrow" w:hAnsi="Arial Narrow"/>
              <w:i/>
              <w:color w:val="auto"/>
              <w:sz w:val="20"/>
              <w:szCs w:val="20"/>
            </w:rPr>
            <w:t xml:space="preserve"> – Vyhlásenie o veľkosti podniku - MSP</w:t>
          </w:r>
        </w:ins>
      </w:p>
    </w:sdtContent>
  </w:sdt>
  <w:p w:rsidR="001357E4" w:rsidRDefault="001357E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3A21FD"/>
    <w:multiLevelType w:val="hybridMultilevel"/>
    <w:tmpl w:val="27C4CD98"/>
    <w:lvl w:ilvl="0" w:tplc="890065F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70A5872">
      <w:start w:val="1"/>
      <w:numFmt w:val="lowerLetter"/>
      <w:lvlRestart w:val="0"/>
      <w:lvlText w:val="%2)"/>
      <w:lvlJc w:val="left"/>
      <w:pPr>
        <w:ind w:left="142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AFE187A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126A7CE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F6E45F0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DEC740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60AA9D2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CB85518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54758C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A8B15D5"/>
    <w:multiLevelType w:val="hybridMultilevel"/>
    <w:tmpl w:val="A0C40BF4"/>
    <w:lvl w:ilvl="0" w:tplc="82FA5A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F3CDAC0">
      <w:start w:val="1"/>
      <w:numFmt w:val="lowerLetter"/>
      <w:lvlRestart w:val="0"/>
      <w:lvlText w:val="%2)"/>
      <w:lvlJc w:val="left"/>
      <w:pPr>
        <w:ind w:left="1003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7308B44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FD86918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4502504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D588EA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31C6AF4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742182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D7EE758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15"/>
    <w:rsid w:val="000169DF"/>
    <w:rsid w:val="0008448A"/>
    <w:rsid w:val="000F76E4"/>
    <w:rsid w:val="001248A7"/>
    <w:rsid w:val="001357E4"/>
    <w:rsid w:val="001360DB"/>
    <w:rsid w:val="00145865"/>
    <w:rsid w:val="001C60EC"/>
    <w:rsid w:val="001D15F6"/>
    <w:rsid w:val="001E435C"/>
    <w:rsid w:val="001E52E1"/>
    <w:rsid w:val="00270D51"/>
    <w:rsid w:val="003106CE"/>
    <w:rsid w:val="00370B23"/>
    <w:rsid w:val="00385C0C"/>
    <w:rsid w:val="003A44CD"/>
    <w:rsid w:val="0042093D"/>
    <w:rsid w:val="00431E67"/>
    <w:rsid w:val="004906A7"/>
    <w:rsid w:val="004A7CC2"/>
    <w:rsid w:val="004D7901"/>
    <w:rsid w:val="004E7F3D"/>
    <w:rsid w:val="004F7065"/>
    <w:rsid w:val="00535D8F"/>
    <w:rsid w:val="005402AB"/>
    <w:rsid w:val="00592C5C"/>
    <w:rsid w:val="006437E2"/>
    <w:rsid w:val="006636DB"/>
    <w:rsid w:val="00671213"/>
    <w:rsid w:val="006A1DAD"/>
    <w:rsid w:val="006B3E88"/>
    <w:rsid w:val="006F07D5"/>
    <w:rsid w:val="007340B9"/>
    <w:rsid w:val="00767785"/>
    <w:rsid w:val="007871A4"/>
    <w:rsid w:val="00797A8B"/>
    <w:rsid w:val="007F0E79"/>
    <w:rsid w:val="00802251"/>
    <w:rsid w:val="00817D4F"/>
    <w:rsid w:val="00830CB7"/>
    <w:rsid w:val="008765D9"/>
    <w:rsid w:val="008E5962"/>
    <w:rsid w:val="0090112D"/>
    <w:rsid w:val="0093599A"/>
    <w:rsid w:val="009D35CA"/>
    <w:rsid w:val="009E4DE6"/>
    <w:rsid w:val="00A76848"/>
    <w:rsid w:val="00AB152D"/>
    <w:rsid w:val="00AD0DAD"/>
    <w:rsid w:val="00B25148"/>
    <w:rsid w:val="00B32CCA"/>
    <w:rsid w:val="00B463A9"/>
    <w:rsid w:val="00B516CA"/>
    <w:rsid w:val="00B5398F"/>
    <w:rsid w:val="00B7161C"/>
    <w:rsid w:val="00B7689A"/>
    <w:rsid w:val="00BA036C"/>
    <w:rsid w:val="00BA1E15"/>
    <w:rsid w:val="00BA3040"/>
    <w:rsid w:val="00C106CF"/>
    <w:rsid w:val="00CE7CC7"/>
    <w:rsid w:val="00D003BD"/>
    <w:rsid w:val="00D165E7"/>
    <w:rsid w:val="00D30B17"/>
    <w:rsid w:val="00DB34F2"/>
    <w:rsid w:val="00DC5D0C"/>
    <w:rsid w:val="00DD1792"/>
    <w:rsid w:val="00DD3DD8"/>
    <w:rsid w:val="00DE44E2"/>
    <w:rsid w:val="00DF10DC"/>
    <w:rsid w:val="00DF1EF3"/>
    <w:rsid w:val="00E16A3D"/>
    <w:rsid w:val="00E31E78"/>
    <w:rsid w:val="00E9666A"/>
    <w:rsid w:val="00E97D61"/>
    <w:rsid w:val="00EC49CA"/>
    <w:rsid w:val="00EE44EA"/>
    <w:rsid w:val="00F20E11"/>
    <w:rsid w:val="00F44682"/>
    <w:rsid w:val="00F8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59001"/>
  <w15:docId w15:val="{2240BB5F-175D-4F5E-BC46-716E7D69D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F7065"/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lny"/>
    <w:link w:val="footnotedescriptionChar"/>
    <w:hidden/>
    <w:pPr>
      <w:spacing w:after="9" w:line="241" w:lineRule="auto"/>
      <w:ind w:left="283" w:hanging="283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5D8F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5D8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5D8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5D8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5D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5D8F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5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5D8F"/>
    <w:rPr>
      <w:rFonts w:ascii="Tahoma" w:eastAsia="Calibri" w:hAnsi="Tahoma" w:cs="Tahoma"/>
      <w:color w:val="000000"/>
      <w:sz w:val="16"/>
      <w:szCs w:val="16"/>
    </w:rPr>
  </w:style>
  <w:style w:type="paragraph" w:styleId="Zkladntext">
    <w:name w:val="Body Text"/>
    <w:basedOn w:val="Normlny"/>
    <w:link w:val="ZkladntextChar"/>
    <w:uiPriority w:val="99"/>
    <w:unhideWhenUsed/>
    <w:rsid w:val="00B463A9"/>
    <w:pPr>
      <w:spacing w:after="0"/>
      <w:jc w:val="both"/>
    </w:pPr>
    <w:rPr>
      <w:rFonts w:ascii="Arial Narrow" w:hAnsi="Arial Narrow"/>
      <w:b/>
    </w:rPr>
  </w:style>
  <w:style w:type="character" w:customStyle="1" w:styleId="ZkladntextChar">
    <w:name w:val="Základný text Char"/>
    <w:basedOn w:val="Predvolenpsmoodseku"/>
    <w:link w:val="Zkladntext"/>
    <w:uiPriority w:val="99"/>
    <w:rsid w:val="00B463A9"/>
    <w:rPr>
      <w:rFonts w:ascii="Arial Narrow" w:eastAsia="Calibri" w:hAnsi="Arial Narrow" w:cs="Calibri"/>
      <w:b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57E4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57E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9420E03A4845D6AD03C21E82A51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DE6C8-1209-4549-9DAB-1D1544A8D7A1}"/>
      </w:docPartPr>
      <w:docPartBody>
        <w:p w:rsidR="00A01C7C" w:rsidRDefault="0065353E" w:rsidP="0065353E">
          <w:pPr>
            <w:pStyle w:val="F59420E03A4845D6AD03C21E82A511AF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53E"/>
    <w:rsid w:val="001D7C06"/>
    <w:rsid w:val="002002CB"/>
    <w:rsid w:val="004B4857"/>
    <w:rsid w:val="0065353E"/>
    <w:rsid w:val="00A01C7C"/>
    <w:rsid w:val="00A10710"/>
    <w:rsid w:val="00AA650B"/>
    <w:rsid w:val="00C44BBB"/>
    <w:rsid w:val="00C5012D"/>
    <w:rsid w:val="00CD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59420E03A4845D6AD03C21E82A511AF">
    <w:name w:val="F59420E03A4845D6AD03C21E82A511AF"/>
    <w:rsid w:val="006535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DB5D0-30A1-4E6A-9949-610FA9B89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1700</Words>
  <Characters>9694</Characters>
  <Application>Microsoft Office Word</Application>
  <DocSecurity>0</DocSecurity>
  <Lines>80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Príloha č. 14a ŽoNFP – Vyhlásenie o veľkosti podniku - MSP</vt:lpstr>
      <vt:lpstr>(2. Modelové vyhlásenie)</vt:lpstr>
    </vt:vector>
  </TitlesOfParts>
  <Company>Hewlett-Packard Company</Company>
  <LinksUpToDate>false</LinksUpToDate>
  <CharactersWithSpaces>11372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5a ŽoNFP – Vyhlásenie o veľkosti podniku - MSP</dc:title>
  <dc:creator>mery</dc:creator>
  <cp:lastModifiedBy>Autor</cp:lastModifiedBy>
  <cp:revision>10</cp:revision>
  <dcterms:created xsi:type="dcterms:W3CDTF">2018-05-11T07:47:00Z</dcterms:created>
  <dcterms:modified xsi:type="dcterms:W3CDTF">2021-04-01T09:46:00Z</dcterms:modified>
</cp:coreProperties>
</file>