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C0A8E" w14:textId="77777777" w:rsidR="006506AD" w:rsidRDefault="002A532B" w:rsidP="00A1489A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2A7C4A2" wp14:editId="692F5C7B">
                <wp:simplePos x="0" y="0"/>
                <wp:positionH relativeFrom="column">
                  <wp:posOffset>1303020</wp:posOffset>
                </wp:positionH>
                <wp:positionV relativeFrom="paragraph">
                  <wp:posOffset>-240665</wp:posOffset>
                </wp:positionV>
                <wp:extent cx="5834380" cy="388620"/>
                <wp:effectExtent l="0" t="0" r="0" b="0"/>
                <wp:wrapSquare wrapText="bothSides"/>
                <wp:docPr id="5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33CB957" id="Skupina 5" o:spid="_x0000_s1026" style="position:absolute;margin-left:102.6pt;margin-top:-18.95pt;width:459.4pt;height:30.6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1D4DBE68" w14:textId="77777777" w:rsidR="00DC2AAA" w:rsidRDefault="00DC2AAA">
      <w:pPr>
        <w:rPr>
          <w:ins w:id="0" w:author="SIEA_metodika" w:date="2020-11-05T14:30:00Z"/>
        </w:rPr>
      </w:pPr>
    </w:p>
    <w:p w14:paraId="4A8E66EF" w14:textId="77777777" w:rsidR="00C35CD0" w:rsidRDefault="00C35CD0"/>
    <w:p w14:paraId="540FBFC8" w14:textId="77777777"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 a úplné informácie o všetkej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pomoci prijatej počas predchádzajúcich dvoch fiškálnych rokov a počas prebiehajúceho fiškálneho roku, a to aj od iných poskytovateľov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  <w:bookmarkStart w:id="2" w:name="_GoBack"/>
      <w:bookmarkEnd w:id="2"/>
    </w:p>
    <w:p w14:paraId="7B3D3724" w14:textId="77777777"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03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43"/>
        <w:gridCol w:w="1167"/>
        <w:gridCol w:w="1243"/>
        <w:gridCol w:w="2410"/>
        <w:gridCol w:w="2443"/>
        <w:gridCol w:w="1384"/>
        <w:gridCol w:w="1843"/>
        <w:gridCol w:w="1701"/>
      </w:tblGrid>
      <w:tr w:rsidR="00897DF7" w:rsidRPr="00A17256" w14:paraId="75722E4C" w14:textId="77777777" w:rsidTr="007831F8">
        <w:trPr>
          <w:trHeight w:val="2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7957F6" w14:textId="77777777"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Obchodné meno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306A2F" w14:textId="77777777"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IČO/DIČ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6639D" w14:textId="77777777" w:rsidR="00897DF7" w:rsidRPr="00A17256" w:rsidRDefault="00897DF7" w:rsidP="007831F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Dátum poskytnutia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08765F" w14:textId="77777777"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B1E96A" w14:textId="77777777"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544541" w14:textId="77777777"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F17580" w14:textId="77777777" w:rsidR="00897DF7" w:rsidRPr="00A17256" w:rsidRDefault="00F24DBC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ins w:id="5" w:author="SIEA_metodika" w:date="2020-11-04T16:56:00Z">
              <w:r>
                <w:rPr>
                  <w:rFonts w:ascii="Arial Narrow" w:hAnsi="Arial Narrow"/>
                  <w:b/>
                  <w:sz w:val="20"/>
                  <w:szCs w:val="20"/>
                </w:rPr>
                <w:t>Cieľ</w:t>
              </w:r>
            </w:ins>
            <w:del w:id="6" w:author="SIEA_metodika" w:date="2020-11-04T16:56:00Z">
              <w:r w:rsidR="00897DF7" w:rsidRPr="00A17256" w:rsidDel="00F24DBC">
                <w:rPr>
                  <w:rFonts w:ascii="Arial Narrow" w:hAnsi="Arial Narrow"/>
                  <w:b/>
                  <w:sz w:val="20"/>
                  <w:szCs w:val="20"/>
                </w:rPr>
                <w:delText>Účel</w:delText>
              </w:r>
            </w:del>
            <w:r w:rsidR="00897DF7" w:rsidRPr="00A17256">
              <w:rPr>
                <w:rFonts w:ascii="Arial Narrow" w:hAnsi="Arial Narrow"/>
                <w:b/>
                <w:sz w:val="20"/>
                <w:szCs w:val="20"/>
              </w:rPr>
              <w:t xml:space="preserve"> pomoci</w:t>
            </w:r>
            <w:r w:rsidR="00897DF7"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6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3593C0" w14:textId="77777777" w:rsidR="00897DF7" w:rsidRPr="00A1489A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489A">
              <w:rPr>
                <w:rFonts w:ascii="Arial Narrow" w:hAnsi="Arial Narrow"/>
                <w:b/>
                <w:sz w:val="20"/>
                <w:szCs w:val="20"/>
              </w:rPr>
              <w:t>Poznámk</w:t>
            </w:r>
            <w:r>
              <w:rPr>
                <w:rFonts w:ascii="Arial Narrow" w:hAnsi="Arial Narrow"/>
                <w:b/>
                <w:sz w:val="20"/>
                <w:szCs w:val="20"/>
              </w:rPr>
              <w:t>y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7"/>
            </w:r>
          </w:p>
        </w:tc>
      </w:tr>
      <w:tr w:rsidR="00897DF7" w:rsidRPr="00A17256" w14:paraId="66AC4E6D" w14:textId="77777777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14:paraId="38671C0F" w14:textId="77777777" w:rsidR="00897DF7" w:rsidRPr="00A17256" w:rsidRDefault="00897DF7" w:rsidP="007831F8">
            <w:pPr>
              <w:spacing w:before="60" w:after="60"/>
              <w:jc w:val="center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</w:p>
        </w:tc>
      </w:tr>
      <w:tr w:rsidR="00897DF7" w:rsidRPr="00A17256" w14:paraId="16E24BF7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7B49A9C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54030CA3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4089EDC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29C32900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3F08BEF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4D93CF8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8CF27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3E8E34" w14:textId="77777777" w:rsidR="00897DF7" w:rsidRPr="00A17256" w:rsidRDefault="00897DF7" w:rsidP="00A1489A"/>
        </w:tc>
      </w:tr>
      <w:tr w:rsidR="00897DF7" w:rsidRPr="00A17256" w14:paraId="6CD8FB9B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02890BD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5E98DB8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292B87E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0609143E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255A3CE8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11DF5478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B83E4F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3B37D1" w14:textId="77777777" w:rsidR="00897DF7" w:rsidRPr="00A17256" w:rsidRDefault="00897DF7" w:rsidP="00A1489A"/>
        </w:tc>
      </w:tr>
      <w:tr w:rsidR="00897DF7" w:rsidRPr="00A17256" w14:paraId="0C29EA64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5B39495E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3FC06FE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54916860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695E0FF3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5896DEC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2EEC6729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3E499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99FA72" w14:textId="77777777" w:rsidR="00897DF7" w:rsidRPr="00A17256" w:rsidRDefault="00897DF7" w:rsidP="00A1489A"/>
        </w:tc>
      </w:tr>
      <w:tr w:rsidR="00897DF7" w:rsidRPr="00AA1E84" w14:paraId="27CA5BE3" w14:textId="77777777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14:paraId="3F11C549" w14:textId="77777777"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897DF7" w:rsidRPr="00AA1E84" w14:paraId="7A210B3C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1933C93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72BA195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686B15D0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6F30CC7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3E20CD6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0B745F5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7ADA5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7CD05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13A58A4F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60B8F58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32AF47AE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095DB4AF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6AE9423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119E0B0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7718E2BA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BEF0B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252267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2E9FD034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50B7B7B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330FB81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7D16A85D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6945FFB4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3D6F8969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7AF765FF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10D43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A9D6BD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46842437" w14:textId="77777777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14:paraId="44031D34" w14:textId="77777777"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897DF7" w:rsidRPr="00AA1E84" w14:paraId="340E409C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566E210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59F5FB9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4CC16E80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33B9098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5CAE6E02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2ABF1BE5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9DD984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AE4EB5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62194CC9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21D17139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7AF1554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7622A4A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2BFD1F18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289E96C4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670A95C6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20AC1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76BC0F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14:paraId="1CBE0AA9" w14:textId="77777777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14:paraId="7FA3A3D7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14:paraId="43D173B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555193E4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14:paraId="35A36C31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14:paraId="597A6FE3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14:paraId="49233A5F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831F5B" w14:textId="77777777"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56E5E3" w14:textId="77777777"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1ABBD07" w14:textId="77777777" w:rsidR="00DC2AAA" w:rsidRDefault="00DC2AAA" w:rsidP="00DC2AAA">
      <w:pPr>
        <w:pStyle w:val="Default"/>
      </w:pPr>
    </w:p>
    <w:p w14:paraId="747F81E4" w14:textId="77777777" w:rsidR="00A17256" w:rsidRDefault="00A17256" w:rsidP="00DC2AAA">
      <w:pPr>
        <w:pStyle w:val="Default"/>
      </w:pPr>
    </w:p>
    <w:p w14:paraId="5AA70B8D" w14:textId="77777777" w:rsidR="00A17256" w:rsidRDefault="00A17256" w:rsidP="00DC2AAA">
      <w:pPr>
        <w:pStyle w:val="Default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3437A9" w14:paraId="5A0D3FFA" w14:textId="77777777" w:rsidTr="00A17256">
        <w:tc>
          <w:tcPr>
            <w:tcW w:w="2547" w:type="dxa"/>
          </w:tcPr>
          <w:p w14:paraId="557306A6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2099" w:type="dxa"/>
          </w:tcPr>
          <w:p w14:paraId="38D2F3C2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14:paraId="0FDE3112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14:paraId="0AE13665" w14:textId="77777777" w:rsidTr="00A17256">
        <w:tc>
          <w:tcPr>
            <w:tcW w:w="2547" w:type="dxa"/>
          </w:tcPr>
          <w:p w14:paraId="495C3BC0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99" w:type="dxa"/>
          </w:tcPr>
          <w:p w14:paraId="726D1E19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14:paraId="5F288DC1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</w:t>
            </w:r>
            <w:ins w:id="7" w:author="SIEA_metodika" w:date="2020-11-04T16:58:00Z">
              <w:r w:rsidR="00F24DBC">
                <w:rPr>
                  <w:rFonts w:ascii="Arial Narrow" w:hAnsi="Arial Narrow"/>
                </w:rPr>
                <w:t xml:space="preserve"> (ak ju žiadateľ používa)</w:t>
              </w:r>
            </w:ins>
            <w:r w:rsidRPr="00A17256">
              <w:rPr>
                <w:rFonts w:ascii="Arial Narrow" w:hAnsi="Arial Narrow"/>
              </w:rPr>
              <w:t xml:space="preserve"> a</w:t>
            </w:r>
            <w:r w:rsidR="00353005">
              <w:rPr>
                <w:rFonts w:ascii="Arial Narrow" w:hAnsi="Arial Narrow"/>
              </w:rPr>
              <w:t> </w:t>
            </w:r>
            <w:r w:rsidRPr="00A17256">
              <w:rPr>
                <w:rFonts w:ascii="Arial Narrow" w:hAnsi="Arial Narrow"/>
              </w:rPr>
              <w:t>podpis</w:t>
            </w:r>
          </w:p>
          <w:p w14:paraId="31D31BE0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14:paraId="7CF0883F" w14:textId="77777777" w:rsidR="00DC2AAA" w:rsidRDefault="00DC2AAA" w:rsidP="00A17256">
      <w:pPr>
        <w:jc w:val="both"/>
      </w:pPr>
    </w:p>
    <w:sectPr w:rsidR="00DC2AAA" w:rsidSect="00A1489A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8090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8F6DF" w14:textId="77777777" w:rsidR="009358ED" w:rsidRDefault="009358ED" w:rsidP="00DC2AAA">
      <w:r>
        <w:separator/>
      </w:r>
    </w:p>
  </w:endnote>
  <w:endnote w:type="continuationSeparator" w:id="0">
    <w:p w14:paraId="6B570C43" w14:textId="77777777" w:rsidR="009358ED" w:rsidRDefault="009358ED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55743" w14:textId="77777777" w:rsidR="009358ED" w:rsidRDefault="009358ED" w:rsidP="00DC2AAA">
      <w:r>
        <w:separator/>
      </w:r>
    </w:p>
  </w:footnote>
  <w:footnote w:type="continuationSeparator" w:id="0">
    <w:p w14:paraId="693D23FC" w14:textId="77777777" w:rsidR="009358ED" w:rsidRDefault="009358ED" w:rsidP="00DC2AAA">
      <w:r>
        <w:continuationSeparator/>
      </w:r>
    </w:p>
  </w:footnote>
  <w:footnote w:id="1">
    <w:p w14:paraId="5F613655" w14:textId="77777777" w:rsidR="0036056B" w:rsidRDefault="00AA1E84" w:rsidP="005E03A0">
      <w:pPr>
        <w:pStyle w:val="Textpoznmkypodiarou"/>
        <w:tabs>
          <w:tab w:val="left" w:pos="142"/>
        </w:tabs>
        <w:ind w:left="142" w:hanging="142"/>
        <w:jc w:val="both"/>
      </w:pPr>
      <w:r w:rsidRPr="00190310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190310">
        <w:rPr>
          <w:rFonts w:ascii="Arial Narrow" w:hAnsi="Arial Narrow"/>
          <w:sz w:val="16"/>
          <w:szCs w:val="16"/>
        </w:rPr>
        <w:tab/>
      </w:r>
      <w:r w:rsidR="00EE3AB5" w:rsidRPr="00EE3AB5">
        <w:rPr>
          <w:rFonts w:ascii="Arial Narrow" w:hAnsi="Arial Narrow"/>
          <w:sz w:val="18"/>
          <w:szCs w:val="18"/>
        </w:rPr>
        <w:t>Uve</w:t>
      </w:r>
      <w:r w:rsidR="005C2850">
        <w:rPr>
          <w:rFonts w:ascii="Arial Narrow" w:hAnsi="Arial Narrow"/>
          <w:sz w:val="18"/>
          <w:szCs w:val="18"/>
        </w:rPr>
        <w:t xml:space="preserve">dú sa </w:t>
      </w:r>
      <w:r w:rsidR="00EE3AB5" w:rsidRPr="00EE3AB5">
        <w:rPr>
          <w:rFonts w:ascii="Arial Narrow" w:hAnsi="Arial Narrow"/>
          <w:sz w:val="18"/>
          <w:szCs w:val="18"/>
        </w:rPr>
        <w:t xml:space="preserve">údaje o každej pomoci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minimis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r w:rsidR="00EE3AB5" w:rsidRPr="00EE3AB5">
        <w:rPr>
          <w:rFonts w:ascii="Arial Narrow" w:hAnsi="Arial Narrow"/>
          <w:sz w:val="18"/>
          <w:szCs w:val="18"/>
        </w:rPr>
        <w:t xml:space="preserve">poskytnutej cieľovému subjektu (prijímajúcemu pomoc podľa tejto schémy) a všetkým subjektom, ktoré spolu s ním tvoria „jediný podnik“, tak ako je definovaný v článku 2 ods. 2 Nariadenia Komisie (EÚ) č. 1407/2013 z 18. decembra 2013 o uplatňovaní článkov 107 a 108 Zmluvy o fungovaní Európskej únie na pomoc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minimis</w:t>
      </w:r>
      <w:proofErr w:type="spellEnd"/>
      <w:ins w:id="1" w:author="SIEA_metodika" w:date="2020-11-04T16:56:00Z">
        <w:r w:rsidR="00F24DBC">
          <w:rPr>
            <w:rFonts w:ascii="Arial Narrow" w:hAnsi="Arial Narrow"/>
            <w:sz w:val="18"/>
            <w:szCs w:val="18"/>
          </w:rPr>
          <w:t xml:space="preserve"> v platnom znení</w:t>
        </w:r>
      </w:ins>
      <w:r w:rsidR="005C2850">
        <w:rPr>
          <w:rFonts w:ascii="Arial Narrow" w:hAnsi="Arial Narrow"/>
          <w:sz w:val="18"/>
          <w:szCs w:val="18"/>
        </w:rPr>
        <w:t>.</w:t>
      </w:r>
    </w:p>
  </w:footnote>
  <w:footnote w:id="2">
    <w:p w14:paraId="2F6E3B63" w14:textId="77777777" w:rsidR="0036056B" w:rsidRDefault="00897DF7">
      <w:pPr>
        <w:pStyle w:val="Textpoznmkypodiarou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dátum poskytnutia pomoci, t. j. deň vzniku právneho nároku na poskytnutie pomoci (napr. nadobudnutia účinnosti zmluvy o poskytnutí NFP).</w:t>
      </w:r>
    </w:p>
  </w:footnote>
  <w:footnote w:id="3">
    <w:p w14:paraId="32E91D02" w14:textId="77777777" w:rsidR="0036056B" w:rsidRDefault="00EE3AB5" w:rsidP="00EE3AB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 xml:space="preserve">Uvedie sa príslušný názov </w:t>
      </w:r>
      <w:r>
        <w:rPr>
          <w:rFonts w:ascii="Arial Narrow" w:hAnsi="Arial Narrow"/>
          <w:sz w:val="18"/>
          <w:szCs w:val="18"/>
        </w:rPr>
        <w:t xml:space="preserve">a číslo </w:t>
      </w:r>
      <w:r w:rsidRPr="006E5855">
        <w:rPr>
          <w:rFonts w:ascii="Arial Narrow" w:hAnsi="Arial Narrow"/>
          <w:sz w:val="18"/>
          <w:szCs w:val="18"/>
        </w:rPr>
        <w:t>schémy pomoci</w:t>
      </w:r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de</w:t>
      </w:r>
      <w:proofErr w:type="spellEnd"/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minimis</w:t>
      </w:r>
      <w:proofErr w:type="spellEnd"/>
      <w:r w:rsidRPr="006E5855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ak bola pomoc poskytnutá na základe schémy, </w:t>
      </w:r>
      <w:r w:rsidRPr="006E5855">
        <w:rPr>
          <w:rFonts w:ascii="Arial Narrow" w:hAnsi="Arial Narrow"/>
          <w:sz w:val="18"/>
          <w:szCs w:val="18"/>
        </w:rPr>
        <w:t xml:space="preserve">prípadne názov projektu, ak </w:t>
      </w:r>
      <w:del w:id="3" w:author="SIEA_metodika" w:date="2020-11-04T16:59:00Z">
        <w:r w:rsidRPr="006E5855" w:rsidDel="00F24DBC">
          <w:rPr>
            <w:rFonts w:ascii="Arial Narrow" w:hAnsi="Arial Narrow"/>
            <w:sz w:val="18"/>
            <w:szCs w:val="18"/>
          </w:rPr>
          <w:delText>ide o</w:delText>
        </w:r>
      </w:del>
      <w:ins w:id="4" w:author="SIEA_metodika" w:date="2020-11-04T16:59:00Z">
        <w:r w:rsidR="00F24DBC">
          <w:rPr>
            <w:rFonts w:ascii="Arial Narrow" w:hAnsi="Arial Narrow"/>
            <w:sz w:val="18"/>
            <w:szCs w:val="18"/>
          </w:rPr>
          <w:t>bola poskytnutá</w:t>
        </w:r>
      </w:ins>
      <w:r w:rsidRPr="006E5855">
        <w:rPr>
          <w:rFonts w:ascii="Arial Narrow" w:hAnsi="Arial Narrow"/>
          <w:sz w:val="18"/>
          <w:szCs w:val="18"/>
        </w:rPr>
        <w:t> pomoc ad hoc.</w:t>
      </w:r>
    </w:p>
  </w:footnote>
  <w:footnote w:id="4">
    <w:p w14:paraId="340A999D" w14:textId="77777777" w:rsidR="0036056B" w:rsidRDefault="00EE3AB5" w:rsidP="00EE3AB5">
      <w:pPr>
        <w:pStyle w:val="Textpoznmkypodiarou"/>
        <w:ind w:left="142" w:hanging="142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U</w:t>
      </w:r>
      <w:r w:rsidRPr="00BE63CC">
        <w:rPr>
          <w:rFonts w:ascii="Arial Narrow" w:hAnsi="Arial Narrow"/>
          <w:sz w:val="18"/>
          <w:szCs w:val="18"/>
        </w:rPr>
        <w:t>v</w:t>
      </w:r>
      <w:r>
        <w:rPr>
          <w:rFonts w:ascii="Arial Narrow" w:hAnsi="Arial Narrow"/>
          <w:sz w:val="18"/>
          <w:szCs w:val="18"/>
        </w:rPr>
        <w:t>ed</w:t>
      </w:r>
      <w:r w:rsidRPr="00BE63CC">
        <w:rPr>
          <w:rFonts w:ascii="Arial Narrow" w:hAnsi="Arial Narrow"/>
          <w:sz w:val="18"/>
          <w:szCs w:val="18"/>
        </w:rPr>
        <w:t>ie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názov a adres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poskytovateľa; v prípade, že je pomoc realizovaná prostredníctvom ďalšieho subjektu (ako napr. vykonávateľ) doplniť názov, adresu a jeho postavenie (vykonávateľ, sprostredkovateľ a pod.)</w:t>
      </w:r>
    </w:p>
  </w:footnote>
  <w:footnote w:id="5">
    <w:p w14:paraId="15B3E53E" w14:textId="77777777" w:rsidR="00897DF7" w:rsidRPr="00BE63CC" w:rsidRDefault="00897DF7" w:rsidP="004B0E3B">
      <w:pPr>
        <w:pStyle w:val="Textpoznmkypodiarou"/>
        <w:rPr>
          <w:rFonts w:ascii="Arial Narrow" w:hAnsi="Arial Narrow"/>
          <w:sz w:val="18"/>
          <w:szCs w:val="18"/>
        </w:rPr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výška minimálnej pomoci v EUR, t. j. v prípade, že:</w:t>
      </w:r>
    </w:p>
    <w:p w14:paraId="316E40C2" w14:textId="77777777" w:rsidR="00897DF7" w:rsidRPr="00BE63CC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vznikol právny nárok (napr. zmluva o poskytnutí príspevku nadobudla účinnosť) ale k samotnému plneniu nedošlo, pomoc ešte nebola čerpaná, resp. poskytovanie pomoci stále prebieha, uviesť výšku právneho nároku,</w:t>
      </w:r>
    </w:p>
    <w:p w14:paraId="6DB72605" w14:textId="77777777" w:rsidR="00897DF7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poskytovanie danej pomoci už bolo ukončené (príspevok sa v rámci danej pomoci nebude ďalej poskytovať, úver dočerpaný a pod.), celkovú výšku skutočne poskytnutej pomoci</w:t>
      </w:r>
      <w:r>
        <w:rPr>
          <w:rFonts w:ascii="Arial Narrow" w:hAnsi="Arial Narrow"/>
          <w:sz w:val="18"/>
          <w:szCs w:val="18"/>
        </w:rPr>
        <w:t>,</w:t>
      </w:r>
    </w:p>
    <w:p w14:paraId="263A7BF7" w14:textId="77777777" w:rsidR="00897DF7" w:rsidRDefault="00897DF7" w:rsidP="00BE63CC">
      <w:pPr>
        <w:pStyle w:val="Odsekzoznam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0C417D">
        <w:rPr>
          <w:rFonts w:ascii="Arial Narrow" w:hAnsi="Arial Narrow"/>
          <w:sz w:val="18"/>
          <w:szCs w:val="18"/>
        </w:rPr>
        <w:t>pomoc, o ktorú požiadal akýkoľvek podnik v skupine nebola ešte poskytnutá (nenadobudla účinnosť zmluva, na základe ktorej sa pomoc poskytuje). V takom prípade sa do poznámky uvedie dátum predloženia žiadosti o poskytnutie pomoci (akejkoľvek, nie len pomoci poskytovanej zo štrukturálnych fondov) a informácia o aktuálnom stave schvaľovania pomoci (ak je dostupná).</w:t>
      </w:r>
    </w:p>
    <w:p w14:paraId="2CB266CF" w14:textId="77777777" w:rsidR="0036056B" w:rsidRDefault="00897DF7" w:rsidP="00BE63CC">
      <w:pPr>
        <w:ind w:left="142"/>
      </w:pPr>
      <w:r w:rsidRPr="000C417D">
        <w:rPr>
          <w:rFonts w:ascii="Arial Narrow" w:hAnsi="Arial Narrow"/>
          <w:sz w:val="18"/>
          <w:szCs w:val="18"/>
        </w:rPr>
        <w:t>V prípade, že pomoc nebola poskytnutá formou grantu alebo bola poskytnutá vo viacerých splátkach, uvádza sa ako ekvivalent hrubého grantu.</w:t>
      </w:r>
    </w:p>
  </w:footnote>
  <w:footnote w:id="6">
    <w:p w14:paraId="531ECFE4" w14:textId="77777777"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Uvedie sa napríklad 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 xml:space="preserve">, </w:t>
      </w:r>
      <w:r w:rsidRPr="000C417D">
        <w:rPr>
          <w:rFonts w:ascii="Arial Narrow" w:hAnsi="Arial Narrow"/>
          <w:sz w:val="18"/>
          <w:szCs w:val="18"/>
        </w:rPr>
        <w:t>činnosti nákladnej dopravy - ak relevantné.</w:t>
      </w:r>
    </w:p>
  </w:footnote>
  <w:footnote w:id="7">
    <w:p w14:paraId="601A3C9C" w14:textId="77777777"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Uvedú sa </w:t>
      </w:r>
      <w:r w:rsidRPr="00BE63CC">
        <w:rPr>
          <w:rFonts w:ascii="Arial Narrow" w:hAnsi="Arial Narrow"/>
          <w:sz w:val="18"/>
          <w:szCs w:val="18"/>
        </w:rPr>
        <w:t>ďalšie informácie potrebné k vyhodnoteniu kumulácie pomoci, ako napr. pomoc ešte nebola poskytnutá, poskytovanie danej pomoci stále prebieha, poskytovanie pomoci bolo ukončené.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35E76" w14:textId="77777777"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866A59">
      <w:rPr>
        <w:rFonts w:ascii="Arial Narrow" w:hAnsi="Arial Narrow" w:cs="Arial"/>
        <w:i/>
        <w:sz w:val="20"/>
        <w:szCs w:val="20"/>
      </w:rPr>
      <w:t xml:space="preserve">14 </w:t>
    </w:r>
    <w:proofErr w:type="spellStart"/>
    <w:r w:rsidR="00304F1F"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14:paraId="4ABB88B8" w14:textId="77777777" w:rsidR="00DC2AAA" w:rsidRDefault="00DC2A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6E2"/>
    <w:multiLevelType w:val="hybridMultilevel"/>
    <w:tmpl w:val="1E74B858"/>
    <w:lvl w:ilvl="0" w:tplc="041B0017">
      <w:start w:val="1"/>
      <w:numFmt w:val="lowerLetter"/>
      <w:lvlText w:val="%1)"/>
      <w:lvlJc w:val="left"/>
      <w:pPr>
        <w:ind w:left="2844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35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EA_metodika">
    <w15:presenceInfo w15:providerId="None" w15:userId="SIEA_metodika"/>
  </w15:person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84"/>
    <w:rsid w:val="00062A3F"/>
    <w:rsid w:val="00081887"/>
    <w:rsid w:val="000A2AFA"/>
    <w:rsid w:val="000B059C"/>
    <w:rsid w:val="000B0D5C"/>
    <w:rsid w:val="000C417D"/>
    <w:rsid w:val="000E3B71"/>
    <w:rsid w:val="000E5E01"/>
    <w:rsid w:val="00147F09"/>
    <w:rsid w:val="00186961"/>
    <w:rsid w:val="00190310"/>
    <w:rsid w:val="00191C98"/>
    <w:rsid w:val="001C0905"/>
    <w:rsid w:val="001C77CF"/>
    <w:rsid w:val="001D4AF1"/>
    <w:rsid w:val="001E123A"/>
    <w:rsid w:val="001E73EC"/>
    <w:rsid w:val="001F4AB8"/>
    <w:rsid w:val="0028358F"/>
    <w:rsid w:val="00287CF5"/>
    <w:rsid w:val="002A532B"/>
    <w:rsid w:val="00304F1F"/>
    <w:rsid w:val="003206B4"/>
    <w:rsid w:val="00321BCB"/>
    <w:rsid w:val="003424C0"/>
    <w:rsid w:val="003437A9"/>
    <w:rsid w:val="00353005"/>
    <w:rsid w:val="0036056B"/>
    <w:rsid w:val="00365B69"/>
    <w:rsid w:val="00395A6C"/>
    <w:rsid w:val="003C292D"/>
    <w:rsid w:val="004724A5"/>
    <w:rsid w:val="004B0E3B"/>
    <w:rsid w:val="005000A8"/>
    <w:rsid w:val="00564D3F"/>
    <w:rsid w:val="00592C33"/>
    <w:rsid w:val="005A1D89"/>
    <w:rsid w:val="005C2850"/>
    <w:rsid w:val="005E03A0"/>
    <w:rsid w:val="006137B2"/>
    <w:rsid w:val="0061709D"/>
    <w:rsid w:val="006506AD"/>
    <w:rsid w:val="00652082"/>
    <w:rsid w:val="00653CEC"/>
    <w:rsid w:val="0068372D"/>
    <w:rsid w:val="006A0258"/>
    <w:rsid w:val="006B0124"/>
    <w:rsid w:val="006C2084"/>
    <w:rsid w:val="006E5855"/>
    <w:rsid w:val="00762E0C"/>
    <w:rsid w:val="007831F8"/>
    <w:rsid w:val="007A698E"/>
    <w:rsid w:val="007D6384"/>
    <w:rsid w:val="007F4595"/>
    <w:rsid w:val="00866A59"/>
    <w:rsid w:val="00873841"/>
    <w:rsid w:val="00883E7A"/>
    <w:rsid w:val="00897DF7"/>
    <w:rsid w:val="008B18B7"/>
    <w:rsid w:val="008B1A2E"/>
    <w:rsid w:val="008B624D"/>
    <w:rsid w:val="008D2363"/>
    <w:rsid w:val="0090577F"/>
    <w:rsid w:val="00916B90"/>
    <w:rsid w:val="00917E3A"/>
    <w:rsid w:val="009358ED"/>
    <w:rsid w:val="00960C70"/>
    <w:rsid w:val="00982F16"/>
    <w:rsid w:val="009E3690"/>
    <w:rsid w:val="00A1489A"/>
    <w:rsid w:val="00A17256"/>
    <w:rsid w:val="00A82BA0"/>
    <w:rsid w:val="00A94C71"/>
    <w:rsid w:val="00AA1E84"/>
    <w:rsid w:val="00AC1369"/>
    <w:rsid w:val="00B22185"/>
    <w:rsid w:val="00B23C7C"/>
    <w:rsid w:val="00B250E2"/>
    <w:rsid w:val="00B26787"/>
    <w:rsid w:val="00B5022D"/>
    <w:rsid w:val="00B702DF"/>
    <w:rsid w:val="00B85F32"/>
    <w:rsid w:val="00BA4FC7"/>
    <w:rsid w:val="00BC073A"/>
    <w:rsid w:val="00BE63CC"/>
    <w:rsid w:val="00C03A68"/>
    <w:rsid w:val="00C26041"/>
    <w:rsid w:val="00C35CD0"/>
    <w:rsid w:val="00CE0B4C"/>
    <w:rsid w:val="00CF2E71"/>
    <w:rsid w:val="00CF4DE5"/>
    <w:rsid w:val="00D42B94"/>
    <w:rsid w:val="00D470F6"/>
    <w:rsid w:val="00DC2AAA"/>
    <w:rsid w:val="00DC5BD0"/>
    <w:rsid w:val="00E14601"/>
    <w:rsid w:val="00E16A05"/>
    <w:rsid w:val="00ED7D72"/>
    <w:rsid w:val="00EE10D0"/>
    <w:rsid w:val="00EE2A32"/>
    <w:rsid w:val="00EE3AB5"/>
    <w:rsid w:val="00F24DBC"/>
    <w:rsid w:val="00F46A8D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AE937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1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C752-47FF-4126-BED8-C729AAFBC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 SR</dc:creator>
  <cp:lastModifiedBy>autot</cp:lastModifiedBy>
  <cp:revision>7</cp:revision>
  <dcterms:created xsi:type="dcterms:W3CDTF">2020-11-04T16:01:00Z</dcterms:created>
  <dcterms:modified xsi:type="dcterms:W3CDTF">2021-03-09T16:15:00Z</dcterms:modified>
</cp:coreProperties>
</file>