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DEAF14" w14:textId="77777777" w:rsidR="008F5433" w:rsidRPr="00503692" w:rsidRDefault="008F5433" w:rsidP="00503692">
      <w:pPr>
        <w:rPr>
          <w:rFonts w:ascii="Ariel" w:hAnsi="Ariel"/>
          <w:b/>
          <w:sz w:val="24"/>
          <w:szCs w:val="24"/>
        </w:rPr>
      </w:pPr>
    </w:p>
    <w:p w14:paraId="40EF892D" w14:textId="5DB2EBC2" w:rsidR="008F5433" w:rsidRDefault="008F5433" w:rsidP="008F5433">
      <w:pPr>
        <w:jc w:val="center"/>
        <w:rPr>
          <w:b/>
        </w:rPr>
      </w:pPr>
      <w:r>
        <w:rPr>
          <w:b/>
          <w:noProof/>
        </w:rPr>
        <mc:AlternateContent>
          <mc:Choice Requires="wpg">
            <w:drawing>
              <wp:anchor distT="0" distB="0" distL="114300" distR="114300" simplePos="0" relativeHeight="251664384" behindDoc="0" locked="0" layoutInCell="1" allowOverlap="1" wp14:anchorId="7A8FE800" wp14:editId="5DF7184E">
                <wp:simplePos x="0" y="0"/>
                <wp:positionH relativeFrom="column">
                  <wp:posOffset>-144421</wp:posOffset>
                </wp:positionH>
                <wp:positionV relativeFrom="paragraph">
                  <wp:posOffset>-304</wp:posOffset>
                </wp:positionV>
                <wp:extent cx="6095063" cy="548640"/>
                <wp:effectExtent l="0" t="0" r="1270" b="3810"/>
                <wp:wrapNone/>
                <wp:docPr id="5" name="Skupin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95063" cy="548640"/>
                          <a:chOff x="-1" y="0"/>
                          <a:chExt cx="7837776" cy="815071"/>
                        </a:xfrm>
                      </wpg:grpSpPr>
                      <wpg:grpSp>
                        <wpg:cNvPr id="4" name="Skupina 2"/>
                        <wpg:cNvGrpSpPr/>
                        <wpg:grpSpPr>
                          <a:xfrm>
                            <a:off x="3903659" y="0"/>
                            <a:ext cx="2499879" cy="815071"/>
                            <a:chOff x="3903659" y="0"/>
                            <a:chExt cx="2499879" cy="815071"/>
                          </a:xfrm>
                        </wpg:grpSpPr>
                        <pic:pic xmlns:pic="http://schemas.openxmlformats.org/drawingml/2006/picture">
                          <pic:nvPicPr>
                            <pic:cNvPr id="8" name="Picture 3"/>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3903659" y="57596"/>
                              <a:ext cx="902687" cy="7131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Obdĺžnik 8"/>
                          <wps:cNvSpPr/>
                          <wps:spPr>
                            <a:xfrm>
                              <a:off x="4806347" y="0"/>
                              <a:ext cx="1597191" cy="815071"/>
                            </a:xfrm>
                            <a:prstGeom prst="rect">
                              <a:avLst/>
                            </a:prstGeom>
                          </wps:spPr>
                          <wps:txbx>
                            <w:txbxContent>
                              <w:p w14:paraId="7DC438FD" w14:textId="77777777" w:rsidR="007E46DE" w:rsidRDefault="007E46DE" w:rsidP="008F5433">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14:paraId="6BCB3ED0" w14:textId="77777777" w:rsidR="007E46DE" w:rsidRDefault="007E46DE" w:rsidP="008F543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11"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 y="0"/>
                            <a:ext cx="3710087" cy="815071"/>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pic:pic xmlns:pic="http://schemas.openxmlformats.org/drawingml/2006/picture">
                        <pic:nvPicPr>
                          <pic:cNvPr id="12" name="Obrázok 4" descr="logoMZPppt.jpg"/>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6403537" y="57595"/>
                            <a:ext cx="663609" cy="713147"/>
                          </a:xfrm>
                          <a:prstGeom prst="rect">
                            <a:avLst/>
                          </a:prstGeom>
                          <a:noFill/>
                          <a:ln>
                            <a:noFill/>
                          </a:ln>
                        </pic:spPr>
                      </pic:pic>
                      <pic:pic xmlns:pic="http://schemas.openxmlformats.org/drawingml/2006/picture">
                        <pic:nvPicPr>
                          <pic:cNvPr id="13"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7276851" y="57595"/>
                            <a:ext cx="560924" cy="713147"/>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7A8FE800" id="Skupina 5" o:spid="_x0000_s1026" style="position:absolute;left:0;text-align:left;margin-left:-11.35pt;margin-top:0;width:479.95pt;height:43.2pt;z-index:251664384" coordorigin="" coordsize="78377,815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">
                <v:group id="Skupina 2" o:spid="_x0000_s1027" style="position:absolute;left:39036;width:24999;height:8150" coordorigin="39036" coordsize="24998,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39036;top:575;width:9027;height:71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V76DAAAAA2gAAAA8AAABkcnMvZG93bnJldi54bWxET02LwjAQvS/4H8II3tZUXURqUxFlwZOw&#10;WhRvQzO21WZSmmxb/705LOzx8b6TzWBq0VHrKssKZtMIBHFudcWFguz8/bkC4TyyxtoyKXiRg006&#10;+kgw1rbnH+pOvhAhhF2MCkrvm1hKl5dk0E1tQxy4u20N+gDbQuoW+xBuajmPoqU0WHFoKLGhXUn5&#10;8/RrFDyO3eG10MvrrevRn7+u+0v22Cs1GQ/bNQhPg/8X/7kPWkHYGq6EGyDTN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qFXvoMAAAADaAAAADwAAAAAAAAAAAAAAAACfAgAA&#10;ZHJzL2Rvd25yZXYueG1sUEsFBgAAAAAEAAQA9wAAAIwDAAAAAA==&#10;">
                    <v:imagedata r:id="rId12" o:title=""/>
                    <o:lock v:ext="edit" aspectratio="f"/>
                  </v:shape>
                  <v:rect id="Obdĺžnik 8" o:spid="_x0000_s1029" style="position:absolute;left:48063;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g5icQA&#10;AADbAAAADwAAAGRycy9kb3ducmV2LnhtbESPwW7CQAxE70j9h5WRekGwaVVRCCyooq2UciPlA0zW&#10;JIGsN8puIfw9PlTiZmvGM8/Lde8adaEu1J4NvEwSUMSFtzWXBva/3+MZqBCRLTaeycCNAqxXT4Ml&#10;ptZfeUeXPJZKQjikaKCKsU21DkVFDsPEt8SiHX3nMMraldp2eJVw1+jXJJlqhzVLQ4UtbSoqzvmf&#10;M/CzfdvuN5k+nef15yh7zxN9mH4Z8zzsPxagIvXxYf6/zqzgC738IgPo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IOYnEAAAA2wAAAA8AAAAAAAAAAAAAAAAAmAIAAGRycy9k&#10;b3ducmV2LnhtbFBLBQYAAAAABAAEAPUAAACJAwAAAAA=&#10;" filled="f" stroked="f">
                    <v:textbox style="mso-fit-shape-to-text:t">
                      <w:txbxContent>
                        <w:p w14:paraId="7DC438FD" w14:textId="77777777" w:rsidR="007E46DE" w:rsidRDefault="007E46DE" w:rsidP="008F5433">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14:paraId="6BCB3ED0" w14:textId="77777777" w:rsidR="007E46DE" w:rsidRDefault="007E46DE" w:rsidP="008F5433">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2" o:spid="_x0000_s1030" type="#_x0000_t75" style="position:absolute;width:37100;height:81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1L2avCAAAA2wAAAA8AAABkcnMvZG93bnJldi54bWxET01rwkAQvRf8D8sI3upGD0ZSVykFIYiX&#10;JCJ6m2bHJJidDdk1xn/fLRR6m8f7nM1uNK0YqHeNZQWLeQSCuLS64UrBqdi/r0E4j6yxtUwKXuRg&#10;t528bTDR9skZDbmvRAhhl6CC2vsukdKVNRl0c9sRB+5me4M+wL6SusdnCDetXEbRShpsODTU2NFX&#10;TeU9fxgFy+80rtKhuLTN66rj6JgdzudRqdl0/PwA4Wn0/+I/d6rD/AX8/hIOkNs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S9mrwgAAANsAAAAPAAAAAAAAAAAAAAAAAJ8C&#10;AABkcnMvZG93bnJldi54bWxQSwUGAAAAAAQABAD3AAAAjgMAAAAA&#10;" fillcolor="#4f81bd [3204]" strokecolor="black [3213]">
                  <v:imagedata r:id="rId13" o:title=""/>
                  <v:shadow color="#eeece1 [3214]"/>
                </v:shape>
                <v:shape id="Obrázok 4" o:spid="_x0000_s1031" type="#_x0000_t75" alt="logoMZPppt.jpg" style="position:absolute;left:64035;top:575;width:6636;height:71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C9vPCAAAA2wAAAA8AAABkcnMvZG93bnJldi54bWxET99rwjAQfh/4P4QT9jJsqgyR2igiyKRv&#10;dYP5eDS3trO5hCSz3X+/DAZ7u4/v55X7yQziTj70lhUssxwEcWN1z62Ct9fTYgMiRGSNg2VS8E0B&#10;9rvZQ4mFtiPXdL/EVqQQDgUq6GJ0hZSh6chgyKwjTtyH9QZjgr6V2uOYws0gV3m+lgZ7Tg0dOjp2&#10;1NwuX0bBtKw+3cvTuvVYbdyzuV7fx/qs1ON8OmxBRJriv/jPfdZp/gp+f0kHyN0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BAvbzwgAAANsAAAAPAAAAAAAAAAAAAAAAAJ8C&#10;AABkcnMvZG93bnJldi54bWxQSwUGAAAAAAQABAD3AAAAjgMAAAAA&#10;">
                  <v:imagedata r:id="rId14" o:title="logoMZPppt"/>
                </v:shape>
                <v:shape id="Picture 3" o:spid="_x0000_s1032" type="#_x0000_t75" style="position:absolute;left:72768;top:575;width:5609;height:71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Vqbe/CAAAA2wAAAA8AAABkcnMvZG93bnJldi54bWxET01rwkAQvQv+h2WEXkqzsVIpaVbRQqHm&#10;UDTm0OOQHZNgdjZk1yT9991Cwds83uek28m0YqDeNZYVLKMYBHFpdcOVguL88fQKwnlkja1lUvBD&#10;Drab+SzFRNuRTzTkvhIhhF2CCmrvu0RKV9Zk0EW2Iw7cxfYGfYB9JXWPYwg3rXyO47U02HBoqLGj&#10;95rKa34zCobCHIuvHWPGh9u3e9lTkT2SUg+LafcGwtPk7+J/96cO81fw90s4QG5+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Vam3vwgAAANsAAAAPAAAAAAAAAAAAAAAAAJ8C&#10;AABkcnMvZG93bnJldi54bWxQSwUGAAAAAAQABAD3AAAAjgMAAAAA&#10;" fillcolor="#4f81bd [3204]" strokecolor="black [3213]">
                  <v:imagedata r:id="rId15" o:title=""/>
                  <v:shadow color="#eeece1 [3214]"/>
                </v:shape>
              </v:group>
            </w:pict>
          </mc:Fallback>
        </mc:AlternateContent>
      </w:r>
    </w:p>
    <w:p w14:paraId="406E6761" w14:textId="77777777" w:rsidR="008F5433" w:rsidRDefault="008F5433" w:rsidP="008F5433">
      <w:pPr>
        <w:jc w:val="center"/>
        <w:rPr>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8F5433" w:rsidRPr="001436BA" w14:paraId="31CE72AF" w14:textId="77777777" w:rsidTr="008F5433">
        <w:trPr>
          <w:gridAfter w:val="1"/>
          <w:wAfter w:w="254" w:type="dxa"/>
          <w:cantSplit/>
          <w:jc w:val="center"/>
        </w:trPr>
        <w:tc>
          <w:tcPr>
            <w:tcW w:w="8492" w:type="dxa"/>
            <w:gridSpan w:val="2"/>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8F5433" w:rsidRPr="001436BA" w14:paraId="0CEB05B9" w14:textId="77777777" w:rsidTr="008F5433">
              <w:trPr>
                <w:trHeight w:val="268"/>
              </w:trPr>
              <w:tc>
                <w:tcPr>
                  <w:tcW w:w="6923" w:type="dxa"/>
                  <w:tcMar>
                    <w:top w:w="216" w:type="dxa"/>
                    <w:left w:w="115" w:type="dxa"/>
                    <w:bottom w:w="216" w:type="dxa"/>
                    <w:right w:w="115" w:type="dxa"/>
                  </w:tcMar>
                </w:tcPr>
                <w:p w14:paraId="655F1D11" w14:textId="77777777" w:rsidR="008F5433" w:rsidRPr="001436BA" w:rsidRDefault="008F5433" w:rsidP="008F5433">
                  <w:pPr>
                    <w:pStyle w:val="Bezriadkovania"/>
                    <w:jc w:val="both"/>
                    <w:rPr>
                      <w:rFonts w:ascii="Cambria" w:hAnsi="Cambria"/>
                    </w:rPr>
                  </w:pPr>
                </w:p>
              </w:tc>
            </w:tr>
            <w:tr w:rsidR="008F5433" w:rsidRPr="001436BA" w14:paraId="391DF41E" w14:textId="77777777" w:rsidTr="008F5433">
              <w:trPr>
                <w:trHeight w:val="1459"/>
              </w:trPr>
              <w:tc>
                <w:tcPr>
                  <w:tcW w:w="6923" w:type="dxa"/>
                </w:tcPr>
                <w:p w14:paraId="2F4736F1" w14:textId="550FFA4B" w:rsidR="008F5433" w:rsidRPr="00503692" w:rsidRDefault="00E12684" w:rsidP="00503692">
                  <w:pPr>
                    <w:pStyle w:val="Bezriadkovania"/>
                    <w:rPr>
                      <w:rFonts w:ascii="Arial" w:hAnsi="Arial" w:cs="Arial"/>
                      <w:b/>
                      <w:caps/>
                      <w:color w:val="808080"/>
                      <w:sz w:val="38"/>
                      <w:szCs w:val="38"/>
                    </w:rPr>
                  </w:pPr>
                  <w:r>
                    <w:rPr>
                      <w:rFonts w:ascii="Arial" w:hAnsi="Arial" w:cs="Arial"/>
                      <w:b/>
                      <w:caps/>
                      <w:color w:val="808080"/>
                      <w:sz w:val="38"/>
                      <w:szCs w:val="38"/>
                    </w:rPr>
                    <w:t>príručka k oprávnenosti výdavkov pre dopytovo orientované</w:t>
                  </w:r>
                  <w:r w:rsidR="008F5433" w:rsidRPr="00503692">
                    <w:rPr>
                      <w:rFonts w:ascii="Arial" w:hAnsi="Arial" w:cs="Arial"/>
                      <w:b/>
                      <w:caps/>
                      <w:color w:val="808080"/>
                      <w:sz w:val="38"/>
                      <w:szCs w:val="38"/>
                    </w:rPr>
                    <w:t xml:space="preserve"> PROJEKT</w:t>
                  </w:r>
                  <w:r>
                    <w:rPr>
                      <w:rFonts w:ascii="Arial" w:hAnsi="Arial" w:cs="Arial"/>
                      <w:b/>
                      <w:caps/>
                      <w:color w:val="808080"/>
                      <w:sz w:val="38"/>
                      <w:szCs w:val="38"/>
                    </w:rPr>
                    <w:t>y</w:t>
                  </w:r>
                  <w:r w:rsidR="008F5433" w:rsidRPr="00503692">
                    <w:rPr>
                      <w:rFonts w:ascii="Arial" w:hAnsi="Arial" w:cs="Arial"/>
                      <w:b/>
                      <w:caps/>
                      <w:color w:val="808080"/>
                      <w:sz w:val="38"/>
                      <w:szCs w:val="38"/>
                    </w:rPr>
                    <w:t xml:space="preserve"> </w:t>
                  </w:r>
                </w:p>
                <w:p w14:paraId="5A137FE2" w14:textId="77777777" w:rsidR="008F5433" w:rsidRPr="001436BA" w:rsidRDefault="008F5433" w:rsidP="008F5433">
                  <w:pPr>
                    <w:pStyle w:val="Bezriadkovania"/>
                    <w:rPr>
                      <w:rFonts w:ascii="Arial" w:hAnsi="Arial" w:cs="Arial"/>
                      <w:color w:val="808080"/>
                      <w:sz w:val="40"/>
                      <w:szCs w:val="40"/>
                    </w:rPr>
                  </w:pPr>
                  <w:r w:rsidRPr="001436BA">
                    <w:rPr>
                      <w:rFonts w:ascii="Arial" w:hAnsi="Arial" w:cs="Arial"/>
                      <w:color w:val="808080"/>
                      <w:sz w:val="38"/>
                      <w:szCs w:val="38"/>
                    </w:rPr>
                    <w:t xml:space="preserve">Operačného programu </w:t>
                  </w:r>
                  <w:r>
                    <w:rPr>
                      <w:rFonts w:ascii="Arial" w:hAnsi="Arial" w:cs="Arial"/>
                      <w:color w:val="808080"/>
                      <w:sz w:val="38"/>
                      <w:szCs w:val="38"/>
                    </w:rPr>
                    <w:br/>
                  </w:r>
                  <w:r w:rsidRPr="001436BA">
                    <w:rPr>
                      <w:rFonts w:ascii="Arial" w:hAnsi="Arial" w:cs="Arial"/>
                      <w:color w:val="808080"/>
                      <w:sz w:val="38"/>
                      <w:szCs w:val="38"/>
                    </w:rPr>
                    <w:t>Kvalita životného prostredia</w:t>
                  </w:r>
                </w:p>
              </w:tc>
            </w:tr>
            <w:tr w:rsidR="008F5433" w:rsidRPr="001436BA" w14:paraId="04235C5D" w14:textId="77777777" w:rsidTr="008F5433">
              <w:trPr>
                <w:trHeight w:val="479"/>
              </w:trPr>
              <w:tc>
                <w:tcPr>
                  <w:tcW w:w="6923" w:type="dxa"/>
                  <w:tcMar>
                    <w:top w:w="216" w:type="dxa"/>
                    <w:left w:w="115" w:type="dxa"/>
                    <w:bottom w:w="216" w:type="dxa"/>
                    <w:right w:w="115" w:type="dxa"/>
                  </w:tcMar>
                </w:tcPr>
                <w:p w14:paraId="4D2AF5C5" w14:textId="77777777" w:rsidR="008F5433" w:rsidRPr="001436BA" w:rsidRDefault="008F5433" w:rsidP="008F5433">
                  <w:pPr>
                    <w:pStyle w:val="Bezriadkovania"/>
                    <w:jc w:val="both"/>
                    <w:rPr>
                      <w:rFonts w:ascii="Arial" w:hAnsi="Arial" w:cs="Arial"/>
                      <w:color w:val="808080"/>
                      <w:sz w:val="40"/>
                      <w:szCs w:val="40"/>
                    </w:rPr>
                  </w:pPr>
                </w:p>
              </w:tc>
            </w:tr>
          </w:tbl>
          <w:p w14:paraId="5B9B0E6F" w14:textId="6B4AB8A4" w:rsidR="008F5433" w:rsidRDefault="00F157BA" w:rsidP="008F5433">
            <w:pPr>
              <w:pStyle w:val="zcompanyname"/>
              <w:tabs>
                <w:tab w:val="right" w:pos="4251"/>
              </w:tabs>
              <w:jc w:val="left"/>
              <w:rPr>
                <w:rFonts w:ascii="Arial Narrow" w:hAnsi="Arial Narrow"/>
              </w:rPr>
            </w:pPr>
            <w:r>
              <w:rPr>
                <w:rFonts w:ascii="Arial Narrow" w:hAnsi="Arial Narrow"/>
              </w:rPr>
              <w:t xml:space="preserve"> </w:t>
            </w:r>
          </w:p>
          <w:p w14:paraId="6685B06F" w14:textId="77777777" w:rsidR="008F5433" w:rsidRPr="001436BA" w:rsidRDefault="008F5433" w:rsidP="008F5433">
            <w:pPr>
              <w:pStyle w:val="zcompanyname"/>
              <w:jc w:val="left"/>
              <w:rPr>
                <w:rFonts w:ascii="Arial Narrow" w:hAnsi="Arial Narrow"/>
              </w:rPr>
            </w:pPr>
          </w:p>
        </w:tc>
      </w:tr>
      <w:tr w:rsidR="008F5433" w:rsidRPr="001436BA" w14:paraId="56067856" w14:textId="77777777" w:rsidTr="008F5433">
        <w:trPr>
          <w:gridBefore w:val="1"/>
          <w:wBefore w:w="1884" w:type="dxa"/>
          <w:cantSplit/>
          <w:jc w:val="center"/>
        </w:trPr>
        <w:tc>
          <w:tcPr>
            <w:tcW w:w="6862" w:type="dxa"/>
            <w:gridSpan w:val="2"/>
          </w:tcPr>
          <w:p w14:paraId="58126DAD" w14:textId="77777777" w:rsidR="008F5433" w:rsidRPr="001436BA" w:rsidRDefault="008F5433" w:rsidP="008F5433">
            <w:pPr>
              <w:autoSpaceDE w:val="0"/>
              <w:autoSpaceDN w:val="0"/>
              <w:adjustRightInd w:val="0"/>
              <w:rPr>
                <w:rFonts w:ascii="Arial Narrow" w:hAnsi="Arial Narrow"/>
              </w:rPr>
            </w:pPr>
          </w:p>
        </w:tc>
      </w:tr>
      <w:tr w:rsidR="008F5433" w:rsidRPr="001436BA" w14:paraId="2248B417" w14:textId="77777777" w:rsidTr="008F5433">
        <w:trPr>
          <w:gridBefore w:val="1"/>
          <w:wBefore w:w="1884" w:type="dxa"/>
          <w:cantSplit/>
          <w:jc w:val="center"/>
        </w:trPr>
        <w:tc>
          <w:tcPr>
            <w:tcW w:w="6862" w:type="dxa"/>
            <w:gridSpan w:val="2"/>
          </w:tcPr>
          <w:p w14:paraId="51436A0F" w14:textId="77777777" w:rsidR="008F5433" w:rsidRPr="001436BA" w:rsidRDefault="008F5433" w:rsidP="008F5433">
            <w:pPr>
              <w:pStyle w:val="zreportsubtitle"/>
              <w:rPr>
                <w:rFonts w:ascii="Arial Narrow" w:hAnsi="Arial Narrow"/>
              </w:rPr>
            </w:pPr>
          </w:p>
        </w:tc>
      </w:tr>
    </w:tbl>
    <w:p w14:paraId="5A31ACBF" w14:textId="77777777" w:rsidR="008F5433" w:rsidRPr="001436BA" w:rsidRDefault="008F5433" w:rsidP="008F5433">
      <w:pPr>
        <w:rPr>
          <w:rFonts w:ascii="Arial Narrow" w:hAnsi="Arial Narrow"/>
          <w:szCs w:val="22"/>
        </w:rPr>
      </w:pPr>
    </w:p>
    <w:p w14:paraId="4FBBBDC0" w14:textId="77777777" w:rsidR="008F5433" w:rsidRDefault="008F5433" w:rsidP="008F5433">
      <w:pPr>
        <w:rPr>
          <w:rFonts w:ascii="Arial Narrow" w:hAnsi="Arial Narrow"/>
          <w:szCs w:val="22"/>
        </w:rPr>
      </w:pPr>
    </w:p>
    <w:p w14:paraId="706B58B2" w14:textId="77777777" w:rsidR="008F5433" w:rsidRPr="001436BA" w:rsidRDefault="008F5433" w:rsidP="008F5433">
      <w:pPr>
        <w:rPr>
          <w:rFonts w:ascii="Arial Narrow" w:hAnsi="Arial Narrow"/>
          <w:szCs w:val="22"/>
        </w:rPr>
      </w:pPr>
    </w:p>
    <w:tbl>
      <w:tblPr>
        <w:tblpPr w:leftFromText="187" w:rightFromText="187" w:horzAnchor="margin" w:tblpXSpec="center" w:tblpYSpec="bottom"/>
        <w:tblW w:w="4000" w:type="pct"/>
        <w:tblLook w:val="04A0" w:firstRow="1" w:lastRow="0" w:firstColumn="1" w:lastColumn="0" w:noHBand="0" w:noVBand="1"/>
      </w:tblPr>
      <w:tblGrid>
        <w:gridCol w:w="7442"/>
      </w:tblGrid>
      <w:tr w:rsidR="008F5433" w:rsidRPr="001436BA" w14:paraId="17DA9D34" w14:textId="77777777" w:rsidTr="008F5433">
        <w:tc>
          <w:tcPr>
            <w:tcW w:w="7672" w:type="dxa"/>
            <w:tcMar>
              <w:top w:w="216" w:type="dxa"/>
              <w:left w:w="115" w:type="dxa"/>
              <w:bottom w:w="216" w:type="dxa"/>
              <w:right w:w="115" w:type="dxa"/>
            </w:tcMar>
          </w:tcPr>
          <w:p w14:paraId="61369EB8" w14:textId="403C6D60" w:rsidR="008F5433" w:rsidRDefault="008F5433" w:rsidP="008F5433">
            <w:pPr>
              <w:pStyle w:val="Bezriadkovania"/>
              <w:jc w:val="center"/>
              <w:rPr>
                <w:rFonts w:ascii="Arial" w:hAnsi="Arial" w:cs="Arial"/>
                <w:b/>
                <w:color w:val="808080"/>
                <w:sz w:val="24"/>
                <w:szCs w:val="24"/>
              </w:rPr>
            </w:pPr>
            <w:r w:rsidRPr="00C5482E">
              <w:rPr>
                <w:rFonts w:ascii="Arial" w:hAnsi="Arial" w:cs="Arial"/>
                <w:b/>
                <w:color w:val="808080"/>
                <w:sz w:val="24"/>
                <w:szCs w:val="24"/>
              </w:rPr>
              <w:t>Ministerstvo životného prostredia Slovenskej republik</w:t>
            </w:r>
            <w:r>
              <w:rPr>
                <w:rFonts w:ascii="Arial" w:hAnsi="Arial" w:cs="Arial"/>
                <w:b/>
                <w:color w:val="808080"/>
                <w:sz w:val="24"/>
                <w:szCs w:val="24"/>
              </w:rPr>
              <w:t>y</w:t>
            </w:r>
          </w:p>
          <w:p w14:paraId="0773F501" w14:textId="3A37003A" w:rsidR="008F5433" w:rsidRPr="00077F06" w:rsidRDefault="008F5433" w:rsidP="008F5433">
            <w:pPr>
              <w:pStyle w:val="Bezriadkovania"/>
              <w:jc w:val="center"/>
              <w:rPr>
                <w:rFonts w:ascii="Arial" w:hAnsi="Arial" w:cs="Arial"/>
                <w:b/>
                <w:color w:val="808080"/>
                <w:sz w:val="24"/>
                <w:szCs w:val="24"/>
              </w:rPr>
            </w:pPr>
            <w:r>
              <w:rPr>
                <w:rFonts w:ascii="Arial" w:hAnsi="Arial" w:cs="Arial"/>
                <w:b/>
                <w:color w:val="808080"/>
                <w:sz w:val="24"/>
                <w:szCs w:val="24"/>
              </w:rPr>
              <w:br/>
            </w:r>
            <w:r>
              <w:rPr>
                <w:rFonts w:ascii="Arial" w:hAnsi="Arial" w:cs="Arial"/>
                <w:b/>
                <w:color w:val="808080"/>
              </w:rPr>
              <w:t xml:space="preserve"> </w:t>
            </w:r>
            <w:r w:rsidRPr="00765F1E">
              <w:rPr>
                <w:rFonts w:ascii="Arial" w:hAnsi="Arial" w:cs="Arial"/>
                <w:b/>
                <w:color w:val="808080"/>
              </w:rPr>
              <w:t>Riadiaci orgán pre Operačný program</w:t>
            </w:r>
            <w:r>
              <w:rPr>
                <w:rFonts w:ascii="Arial" w:hAnsi="Arial" w:cs="Arial"/>
                <w:b/>
                <w:color w:val="808080"/>
              </w:rPr>
              <w:t xml:space="preserve"> </w:t>
            </w:r>
            <w:r w:rsidRPr="00765F1E">
              <w:rPr>
                <w:rFonts w:ascii="Arial" w:hAnsi="Arial" w:cs="Arial"/>
                <w:b/>
                <w:color w:val="808080"/>
              </w:rPr>
              <w:t>Kvalita životného prostredia</w:t>
            </w:r>
            <w:r>
              <w:rPr>
                <w:rFonts w:ascii="Arial" w:hAnsi="Arial" w:cs="Arial"/>
                <w:b/>
                <w:color w:val="808080"/>
              </w:rPr>
              <w:br/>
            </w:r>
          </w:p>
          <w:p w14:paraId="068ADA05" w14:textId="724D743E" w:rsidR="008F5433" w:rsidRPr="00D87573" w:rsidRDefault="008F5433" w:rsidP="00BB06CB">
            <w:pPr>
              <w:pStyle w:val="Bezriadkovania"/>
              <w:jc w:val="center"/>
              <w:rPr>
                <w:rFonts w:ascii="Arial" w:hAnsi="Arial" w:cs="Arial"/>
                <w:color w:val="808080"/>
                <w:sz w:val="24"/>
                <w:szCs w:val="24"/>
              </w:rPr>
            </w:pPr>
            <w:r w:rsidRPr="00C5482E">
              <w:rPr>
                <w:rFonts w:ascii="Arial" w:hAnsi="Arial" w:cs="Arial"/>
                <w:color w:val="808080"/>
                <w:sz w:val="24"/>
                <w:szCs w:val="24"/>
              </w:rPr>
              <w:t>verzia 1.</w:t>
            </w:r>
            <w:del w:id="0" w:author="Autor" w:date="2016-05-12T13:17:00Z">
              <w:r w:rsidR="004E73A6" w:rsidDel="00A2010D">
                <w:rPr>
                  <w:rFonts w:ascii="Arial" w:hAnsi="Arial" w:cs="Arial"/>
                  <w:color w:val="808080"/>
                  <w:sz w:val="24"/>
                  <w:szCs w:val="24"/>
                </w:rPr>
                <w:delText>4</w:delText>
              </w:r>
            </w:del>
            <w:ins w:id="1" w:author="Autor" w:date="2016-05-12T13:17:00Z">
              <w:r w:rsidR="00A2010D">
                <w:rPr>
                  <w:rFonts w:ascii="Arial" w:hAnsi="Arial" w:cs="Arial"/>
                  <w:color w:val="808080"/>
                  <w:sz w:val="24"/>
                  <w:szCs w:val="24"/>
                </w:rPr>
                <w:t>5</w:t>
              </w:r>
            </w:ins>
            <w:r w:rsidRPr="00C5482E">
              <w:rPr>
                <w:rFonts w:ascii="Arial" w:hAnsi="Arial" w:cs="Arial"/>
                <w:color w:val="808080"/>
                <w:sz w:val="24"/>
                <w:szCs w:val="24"/>
              </w:rPr>
              <w:t xml:space="preserve">, </w:t>
            </w:r>
            <w:del w:id="2" w:author="Autor" w:date="2016-08-16T11:00:00Z">
              <w:r w:rsidR="004E73A6" w:rsidDel="00BB06CB">
                <w:rPr>
                  <w:rFonts w:ascii="Arial" w:hAnsi="Arial" w:cs="Arial"/>
                  <w:color w:val="808080"/>
                  <w:sz w:val="24"/>
                  <w:szCs w:val="24"/>
                </w:rPr>
                <w:delText>1</w:delText>
              </w:r>
              <w:r w:rsidR="00E10F0A" w:rsidDel="00BB06CB">
                <w:rPr>
                  <w:rFonts w:ascii="Arial" w:hAnsi="Arial" w:cs="Arial"/>
                  <w:color w:val="808080"/>
                  <w:sz w:val="24"/>
                  <w:szCs w:val="24"/>
                </w:rPr>
                <w:delText>2</w:delText>
              </w:r>
            </w:del>
            <w:ins w:id="3" w:author="Autor" w:date="2016-08-16T11:00:00Z">
              <w:r w:rsidR="00BB06CB">
                <w:rPr>
                  <w:rFonts w:ascii="Arial" w:hAnsi="Arial" w:cs="Arial"/>
                  <w:color w:val="808080"/>
                  <w:sz w:val="24"/>
                  <w:szCs w:val="24"/>
                </w:rPr>
                <w:t>16</w:t>
              </w:r>
            </w:ins>
            <w:bookmarkStart w:id="4" w:name="_GoBack"/>
            <w:bookmarkEnd w:id="4"/>
            <w:r>
              <w:rPr>
                <w:rFonts w:ascii="Arial" w:hAnsi="Arial" w:cs="Arial"/>
                <w:color w:val="808080"/>
                <w:sz w:val="24"/>
                <w:szCs w:val="24"/>
              </w:rPr>
              <w:t>.</w:t>
            </w:r>
            <w:r w:rsidRPr="00C5482E">
              <w:rPr>
                <w:rFonts w:ascii="Arial" w:hAnsi="Arial" w:cs="Arial"/>
                <w:color w:val="808080"/>
                <w:sz w:val="24"/>
                <w:szCs w:val="24"/>
              </w:rPr>
              <w:t xml:space="preserve"> </w:t>
            </w:r>
            <w:del w:id="5" w:author="Autor" w:date="2016-08-03T09:31:00Z">
              <w:r w:rsidR="004E73A6" w:rsidDel="004921F9">
                <w:rPr>
                  <w:rFonts w:ascii="Arial" w:hAnsi="Arial" w:cs="Arial"/>
                  <w:color w:val="808080"/>
                  <w:sz w:val="24"/>
                  <w:szCs w:val="24"/>
                </w:rPr>
                <w:delText>február</w:delText>
              </w:r>
            </w:del>
            <w:ins w:id="6" w:author="Autor" w:date="2016-08-03T09:31:00Z">
              <w:r w:rsidR="004921F9">
                <w:rPr>
                  <w:rFonts w:ascii="Arial" w:hAnsi="Arial" w:cs="Arial"/>
                  <w:color w:val="808080"/>
                  <w:sz w:val="24"/>
                  <w:szCs w:val="24"/>
                </w:rPr>
                <w:t>august</w:t>
              </w:r>
            </w:ins>
            <w:r w:rsidR="0050138D" w:rsidRPr="00C5482E">
              <w:rPr>
                <w:rFonts w:ascii="Arial" w:hAnsi="Arial" w:cs="Arial"/>
                <w:color w:val="808080"/>
                <w:sz w:val="24"/>
                <w:szCs w:val="24"/>
              </w:rPr>
              <w:t xml:space="preserve"> </w:t>
            </w:r>
            <w:r w:rsidRPr="00C5482E">
              <w:rPr>
                <w:rFonts w:ascii="Arial" w:hAnsi="Arial" w:cs="Arial"/>
                <w:color w:val="808080"/>
                <w:sz w:val="24"/>
                <w:szCs w:val="24"/>
              </w:rPr>
              <w:t>201</w:t>
            </w:r>
            <w:r w:rsidR="004E73A6">
              <w:rPr>
                <w:rFonts w:ascii="Arial" w:hAnsi="Arial" w:cs="Arial"/>
                <w:color w:val="808080"/>
                <w:sz w:val="24"/>
                <w:szCs w:val="24"/>
              </w:rPr>
              <w:t>6</w:t>
            </w:r>
          </w:p>
        </w:tc>
      </w:tr>
    </w:tbl>
    <w:p w14:paraId="58FA003F" w14:textId="77777777" w:rsidR="008F5433" w:rsidRDefault="008F5433" w:rsidP="0051270C">
      <w:pPr>
        <w:rPr>
          <w:rFonts w:ascii="Arial Narrow" w:hAnsi="Arial Narrow"/>
          <w:sz w:val="24"/>
          <w:szCs w:val="24"/>
        </w:rPr>
      </w:pPr>
    </w:p>
    <w:p w14:paraId="09E86029" w14:textId="77777777" w:rsidR="008F5433" w:rsidRDefault="008F5433" w:rsidP="0051270C">
      <w:pPr>
        <w:rPr>
          <w:rFonts w:ascii="Arial Narrow" w:hAnsi="Arial Narrow"/>
          <w:sz w:val="24"/>
          <w:szCs w:val="24"/>
        </w:rPr>
      </w:pPr>
    </w:p>
    <w:p w14:paraId="32BDAE42" w14:textId="77777777" w:rsidR="008F5433" w:rsidRDefault="008F5433" w:rsidP="0051270C">
      <w:pPr>
        <w:rPr>
          <w:rFonts w:ascii="Arial Narrow" w:hAnsi="Arial Narrow"/>
          <w:sz w:val="24"/>
          <w:szCs w:val="24"/>
        </w:rPr>
      </w:pPr>
    </w:p>
    <w:p w14:paraId="080AC9EE" w14:textId="77777777" w:rsidR="0051270C" w:rsidRPr="00503692" w:rsidRDefault="0051270C" w:rsidP="00503692">
      <w:pPr>
        <w:jc w:val="both"/>
        <w:rPr>
          <w:rFonts w:ascii="Arial Narrow" w:hAnsi="Arial Narrow"/>
          <w:sz w:val="24"/>
          <w:szCs w:val="24"/>
        </w:rPr>
      </w:pPr>
    </w:p>
    <w:sdt>
      <w:sdtPr>
        <w:rPr>
          <w:rFonts w:asciiTheme="majorHAnsi" w:eastAsiaTheme="majorEastAsia" w:hAnsiTheme="majorHAnsi" w:cstheme="majorBidi"/>
          <w:b/>
          <w:bCs/>
          <w:color w:val="365F91" w:themeColor="accent1" w:themeShade="BF"/>
          <w:sz w:val="28"/>
          <w:szCs w:val="28"/>
        </w:rPr>
        <w:id w:val="1520810965"/>
        <w:docPartObj>
          <w:docPartGallery w:val="Table of Contents"/>
          <w:docPartUnique/>
        </w:docPartObj>
      </w:sdtPr>
      <w:sdtEndPr/>
      <w:sdtContent>
        <w:p w14:paraId="662E5136" w14:textId="77777777" w:rsidR="0071059C" w:rsidRPr="00F74808" w:rsidRDefault="0071059C" w:rsidP="00D70229">
          <w:pPr>
            <w:rPr>
              <w:rFonts w:ascii="Arial Narrow" w:hAnsi="Arial Narrow"/>
              <w:sz w:val="30"/>
              <w:szCs w:val="30"/>
            </w:rPr>
          </w:pPr>
          <w:r w:rsidRPr="00F74808">
            <w:rPr>
              <w:rFonts w:ascii="Arial Narrow" w:hAnsi="Arial Narrow"/>
              <w:sz w:val="30"/>
              <w:szCs w:val="30"/>
            </w:rPr>
            <w:t>Obsah</w:t>
          </w:r>
        </w:p>
        <w:p w14:paraId="5EF171D1" w14:textId="1F3EAE14" w:rsidR="006B2AA3" w:rsidRPr="00F74808" w:rsidRDefault="0071059C" w:rsidP="006B2AA3">
          <w:pPr>
            <w:pStyle w:val="Obsah1"/>
            <w:tabs>
              <w:tab w:val="clear" w:pos="8505"/>
              <w:tab w:val="left" w:pos="8789"/>
            </w:tabs>
            <w:ind w:left="567" w:hanging="567"/>
            <w:rPr>
              <w:rFonts w:ascii="Arial Narrow" w:eastAsiaTheme="minorEastAsia" w:hAnsi="Arial Narrow" w:cstheme="minorBidi"/>
              <w:noProof/>
              <w:sz w:val="26"/>
              <w:szCs w:val="26"/>
              <w:lang w:eastAsia="sk-SK"/>
            </w:rPr>
          </w:pPr>
          <w:r w:rsidRPr="00F74808">
            <w:rPr>
              <w:rFonts w:ascii="Arial Narrow" w:hAnsi="Arial Narrow"/>
            </w:rPr>
            <w:fldChar w:fldCharType="begin"/>
          </w:r>
          <w:r w:rsidRPr="00F74808">
            <w:rPr>
              <w:rFonts w:ascii="Arial Narrow" w:hAnsi="Arial Narrow"/>
            </w:rPr>
            <w:instrText xml:space="preserve"> TOC \o "1-3" \h \z \u </w:instrText>
          </w:r>
          <w:r w:rsidRPr="00F74808">
            <w:rPr>
              <w:rFonts w:ascii="Arial Narrow" w:hAnsi="Arial Narrow"/>
            </w:rPr>
            <w:fldChar w:fldCharType="separate"/>
          </w:r>
          <w:hyperlink w:anchor="_Toc420055459" w:history="1">
            <w:r w:rsidR="006B2AA3" w:rsidRPr="00F74808">
              <w:rPr>
                <w:rStyle w:val="Hypertextovprepojenie"/>
                <w:rFonts w:ascii="Arial Narrow" w:hAnsi="Arial Narrow"/>
                <w:b/>
                <w:noProof/>
                <w:sz w:val="26"/>
                <w:szCs w:val="26"/>
              </w:rPr>
              <w:t>1.</w:t>
            </w:r>
            <w:r w:rsidR="006B2AA3" w:rsidRPr="00F74808">
              <w:rPr>
                <w:rFonts w:ascii="Arial Narrow" w:eastAsiaTheme="minorEastAsia" w:hAnsi="Arial Narrow" w:cstheme="minorBidi"/>
                <w:noProof/>
                <w:sz w:val="26"/>
                <w:szCs w:val="26"/>
                <w:lang w:eastAsia="sk-SK"/>
              </w:rPr>
              <w:tab/>
            </w:r>
            <w:r w:rsidR="006B2AA3" w:rsidRPr="00F74808">
              <w:rPr>
                <w:rStyle w:val="Hypertextovprepojenie"/>
                <w:rFonts w:ascii="Arial Narrow" w:hAnsi="Arial Narrow"/>
                <w:b/>
                <w:noProof/>
                <w:sz w:val="26"/>
                <w:szCs w:val="26"/>
              </w:rPr>
              <w:t>Úvod</w:t>
            </w:r>
            <w:r w:rsidR="006B2AA3" w:rsidRPr="00F74808">
              <w:rPr>
                <w:rFonts w:ascii="Arial Narrow" w:hAnsi="Arial Narrow"/>
                <w:noProof/>
                <w:webHidden/>
                <w:sz w:val="26"/>
                <w:szCs w:val="26"/>
              </w:rPr>
              <w:tab/>
            </w:r>
            <w:r w:rsidR="006B2AA3" w:rsidRPr="00F74808">
              <w:rPr>
                <w:rFonts w:ascii="Arial Narrow" w:hAnsi="Arial Narrow"/>
                <w:noProof/>
                <w:webHidden/>
                <w:sz w:val="26"/>
                <w:szCs w:val="26"/>
              </w:rPr>
              <w:fldChar w:fldCharType="begin"/>
            </w:r>
            <w:r w:rsidR="006B2AA3" w:rsidRPr="00F74808">
              <w:rPr>
                <w:rFonts w:ascii="Arial Narrow" w:hAnsi="Arial Narrow"/>
                <w:noProof/>
                <w:webHidden/>
                <w:sz w:val="26"/>
                <w:szCs w:val="26"/>
              </w:rPr>
              <w:instrText xml:space="preserve"> PAGEREF _Toc420055459 \h </w:instrText>
            </w:r>
            <w:r w:rsidR="006B2AA3" w:rsidRPr="00F74808">
              <w:rPr>
                <w:rFonts w:ascii="Arial Narrow" w:hAnsi="Arial Narrow"/>
                <w:noProof/>
                <w:webHidden/>
                <w:sz w:val="26"/>
                <w:szCs w:val="26"/>
              </w:rPr>
            </w:r>
            <w:r w:rsidR="006B2AA3" w:rsidRPr="00F74808">
              <w:rPr>
                <w:rFonts w:ascii="Arial Narrow" w:hAnsi="Arial Narrow"/>
                <w:noProof/>
                <w:webHidden/>
                <w:sz w:val="26"/>
                <w:szCs w:val="26"/>
              </w:rPr>
              <w:fldChar w:fldCharType="separate"/>
            </w:r>
            <w:r w:rsidR="00B606E5">
              <w:rPr>
                <w:rFonts w:ascii="Arial Narrow" w:hAnsi="Arial Narrow"/>
                <w:noProof/>
                <w:webHidden/>
                <w:sz w:val="26"/>
                <w:szCs w:val="26"/>
              </w:rPr>
              <w:t>3</w:t>
            </w:r>
            <w:r w:rsidR="006B2AA3" w:rsidRPr="00F74808">
              <w:rPr>
                <w:rFonts w:ascii="Arial Narrow" w:hAnsi="Arial Narrow"/>
                <w:noProof/>
                <w:webHidden/>
                <w:sz w:val="26"/>
                <w:szCs w:val="26"/>
              </w:rPr>
              <w:fldChar w:fldCharType="end"/>
            </w:r>
          </w:hyperlink>
        </w:p>
        <w:p w14:paraId="6FA84CD8" w14:textId="42A8EC7D" w:rsidR="006B2AA3" w:rsidRPr="00F74808" w:rsidRDefault="00BB06CB" w:rsidP="006B2AA3">
          <w:pPr>
            <w:pStyle w:val="Obsah1"/>
            <w:tabs>
              <w:tab w:val="clear" w:pos="8505"/>
              <w:tab w:val="left" w:pos="8789"/>
            </w:tabs>
            <w:ind w:left="567" w:hanging="567"/>
            <w:rPr>
              <w:rFonts w:ascii="Arial Narrow" w:eastAsiaTheme="minorEastAsia" w:hAnsi="Arial Narrow" w:cstheme="minorBidi"/>
              <w:noProof/>
              <w:sz w:val="26"/>
              <w:szCs w:val="26"/>
              <w:lang w:eastAsia="sk-SK"/>
            </w:rPr>
          </w:pPr>
          <w:hyperlink w:anchor="_Toc420055460" w:history="1">
            <w:r w:rsidR="006B2AA3" w:rsidRPr="00F74808">
              <w:rPr>
                <w:rStyle w:val="Hypertextovprepojenie"/>
                <w:rFonts w:ascii="Arial Narrow" w:hAnsi="Arial Narrow"/>
                <w:b/>
                <w:noProof/>
                <w:sz w:val="26"/>
                <w:szCs w:val="26"/>
              </w:rPr>
              <w:t>2.</w:t>
            </w:r>
            <w:r w:rsidR="006B2AA3" w:rsidRPr="00F74808">
              <w:rPr>
                <w:rFonts w:ascii="Arial Narrow" w:eastAsiaTheme="minorEastAsia" w:hAnsi="Arial Narrow" w:cstheme="minorBidi"/>
                <w:noProof/>
                <w:sz w:val="26"/>
                <w:szCs w:val="26"/>
                <w:lang w:eastAsia="sk-SK"/>
              </w:rPr>
              <w:tab/>
            </w:r>
            <w:r w:rsidR="006B2AA3" w:rsidRPr="00F74808">
              <w:rPr>
                <w:rStyle w:val="Hypertextovprepojenie"/>
                <w:rFonts w:ascii="Arial Narrow" w:hAnsi="Arial Narrow"/>
                <w:b/>
                <w:noProof/>
                <w:sz w:val="26"/>
                <w:szCs w:val="26"/>
              </w:rPr>
              <w:t>Podmienky oprávnenosti výdavkov</w:t>
            </w:r>
            <w:r w:rsidR="006B2AA3" w:rsidRPr="00F74808">
              <w:rPr>
                <w:rFonts w:ascii="Arial Narrow" w:hAnsi="Arial Narrow"/>
                <w:noProof/>
                <w:webHidden/>
                <w:sz w:val="26"/>
                <w:szCs w:val="26"/>
              </w:rPr>
              <w:tab/>
            </w:r>
            <w:r w:rsidR="006B2AA3" w:rsidRPr="00F74808">
              <w:rPr>
                <w:rFonts w:ascii="Arial Narrow" w:hAnsi="Arial Narrow"/>
                <w:noProof/>
                <w:webHidden/>
                <w:sz w:val="26"/>
                <w:szCs w:val="26"/>
              </w:rPr>
              <w:fldChar w:fldCharType="begin"/>
            </w:r>
            <w:r w:rsidR="006B2AA3" w:rsidRPr="00F74808">
              <w:rPr>
                <w:rFonts w:ascii="Arial Narrow" w:hAnsi="Arial Narrow"/>
                <w:noProof/>
                <w:webHidden/>
                <w:sz w:val="26"/>
                <w:szCs w:val="26"/>
              </w:rPr>
              <w:instrText xml:space="preserve"> PAGEREF _Toc420055460 \h </w:instrText>
            </w:r>
            <w:r w:rsidR="006B2AA3" w:rsidRPr="00F74808">
              <w:rPr>
                <w:rFonts w:ascii="Arial Narrow" w:hAnsi="Arial Narrow"/>
                <w:noProof/>
                <w:webHidden/>
                <w:sz w:val="26"/>
                <w:szCs w:val="26"/>
              </w:rPr>
            </w:r>
            <w:r w:rsidR="006B2AA3" w:rsidRPr="00F74808">
              <w:rPr>
                <w:rFonts w:ascii="Arial Narrow" w:hAnsi="Arial Narrow"/>
                <w:noProof/>
                <w:webHidden/>
                <w:sz w:val="26"/>
                <w:szCs w:val="26"/>
              </w:rPr>
              <w:fldChar w:fldCharType="separate"/>
            </w:r>
            <w:r w:rsidR="00B606E5">
              <w:rPr>
                <w:rFonts w:ascii="Arial Narrow" w:hAnsi="Arial Narrow"/>
                <w:noProof/>
                <w:webHidden/>
                <w:sz w:val="26"/>
                <w:szCs w:val="26"/>
              </w:rPr>
              <w:t>4</w:t>
            </w:r>
            <w:r w:rsidR="006B2AA3" w:rsidRPr="00F74808">
              <w:rPr>
                <w:rFonts w:ascii="Arial Narrow" w:hAnsi="Arial Narrow"/>
                <w:noProof/>
                <w:webHidden/>
                <w:sz w:val="26"/>
                <w:szCs w:val="26"/>
              </w:rPr>
              <w:fldChar w:fldCharType="end"/>
            </w:r>
          </w:hyperlink>
        </w:p>
        <w:p w14:paraId="2698E638" w14:textId="65854C3A" w:rsidR="006B2AA3" w:rsidRPr="00F74808" w:rsidRDefault="00BB06CB" w:rsidP="00503692">
          <w:pPr>
            <w:pStyle w:val="Obsah2"/>
            <w:tabs>
              <w:tab w:val="clear" w:pos="8505"/>
              <w:tab w:val="left" w:pos="8789"/>
            </w:tabs>
            <w:spacing w:before="60"/>
            <w:ind w:left="567" w:hanging="567"/>
            <w:rPr>
              <w:rFonts w:ascii="Arial Narrow" w:eastAsiaTheme="minorEastAsia" w:hAnsi="Arial Narrow" w:cstheme="minorBidi"/>
              <w:noProof/>
              <w:sz w:val="22"/>
              <w:szCs w:val="22"/>
              <w:lang w:eastAsia="sk-SK"/>
            </w:rPr>
          </w:pPr>
          <w:hyperlink w:anchor="_Toc420055461" w:history="1">
            <w:r w:rsidR="006B2AA3" w:rsidRPr="00F74808">
              <w:rPr>
                <w:rStyle w:val="Hypertextovprepojenie"/>
                <w:rFonts w:ascii="Arial Narrow" w:hAnsi="Arial Narrow"/>
                <w:b/>
                <w:noProof/>
                <w:sz w:val="22"/>
                <w:szCs w:val="22"/>
              </w:rPr>
              <w:t>2.1.</w:t>
            </w:r>
            <w:r w:rsidR="006B2AA3" w:rsidRPr="00F74808">
              <w:rPr>
                <w:rFonts w:ascii="Arial Narrow" w:eastAsiaTheme="minorEastAsia" w:hAnsi="Arial Narrow" w:cstheme="minorBidi"/>
                <w:noProof/>
                <w:sz w:val="22"/>
                <w:szCs w:val="22"/>
                <w:lang w:eastAsia="sk-SK"/>
              </w:rPr>
              <w:tab/>
            </w:r>
            <w:r w:rsidR="006B2AA3" w:rsidRPr="00F74808">
              <w:rPr>
                <w:rStyle w:val="Hypertextovprepojenie"/>
                <w:rFonts w:ascii="Arial Narrow" w:hAnsi="Arial Narrow"/>
                <w:b/>
                <w:noProof/>
                <w:sz w:val="22"/>
                <w:szCs w:val="22"/>
              </w:rPr>
              <w:t>Všeobecné podmienky oprávnenosti výdavkov</w:t>
            </w:r>
            <w:r w:rsidR="006B2AA3" w:rsidRPr="00F74808">
              <w:rPr>
                <w:rFonts w:ascii="Arial Narrow" w:hAnsi="Arial Narrow"/>
                <w:noProof/>
                <w:webHidden/>
                <w:sz w:val="22"/>
                <w:szCs w:val="22"/>
              </w:rPr>
              <w:tab/>
            </w:r>
            <w:r w:rsidR="006B2AA3" w:rsidRPr="00F74808">
              <w:rPr>
                <w:rFonts w:ascii="Arial Narrow" w:hAnsi="Arial Narrow"/>
                <w:noProof/>
                <w:webHidden/>
                <w:sz w:val="22"/>
                <w:szCs w:val="22"/>
              </w:rPr>
              <w:fldChar w:fldCharType="begin"/>
            </w:r>
            <w:r w:rsidR="006B2AA3" w:rsidRPr="00F74808">
              <w:rPr>
                <w:rFonts w:ascii="Arial Narrow" w:hAnsi="Arial Narrow"/>
                <w:noProof/>
                <w:webHidden/>
                <w:sz w:val="22"/>
                <w:szCs w:val="22"/>
              </w:rPr>
              <w:instrText xml:space="preserve"> PAGEREF _Toc420055461 \h </w:instrText>
            </w:r>
            <w:r w:rsidR="006B2AA3" w:rsidRPr="00F74808">
              <w:rPr>
                <w:rFonts w:ascii="Arial Narrow" w:hAnsi="Arial Narrow"/>
                <w:noProof/>
                <w:webHidden/>
                <w:sz w:val="22"/>
                <w:szCs w:val="22"/>
              </w:rPr>
            </w:r>
            <w:r w:rsidR="006B2AA3" w:rsidRPr="00F74808">
              <w:rPr>
                <w:rFonts w:ascii="Arial Narrow" w:hAnsi="Arial Narrow"/>
                <w:noProof/>
                <w:webHidden/>
                <w:sz w:val="22"/>
                <w:szCs w:val="22"/>
              </w:rPr>
              <w:fldChar w:fldCharType="separate"/>
            </w:r>
            <w:r w:rsidR="00B606E5">
              <w:rPr>
                <w:rFonts w:ascii="Arial Narrow" w:hAnsi="Arial Narrow"/>
                <w:noProof/>
                <w:webHidden/>
                <w:sz w:val="22"/>
                <w:szCs w:val="22"/>
              </w:rPr>
              <w:t>4</w:t>
            </w:r>
            <w:r w:rsidR="006B2AA3" w:rsidRPr="00F74808">
              <w:rPr>
                <w:rFonts w:ascii="Arial Narrow" w:hAnsi="Arial Narrow"/>
                <w:noProof/>
                <w:webHidden/>
                <w:sz w:val="22"/>
                <w:szCs w:val="22"/>
              </w:rPr>
              <w:fldChar w:fldCharType="end"/>
            </w:r>
          </w:hyperlink>
        </w:p>
        <w:p w14:paraId="52C4AD9C" w14:textId="45CA3E96" w:rsidR="006B2AA3" w:rsidRPr="00F74808" w:rsidRDefault="00BB06CB" w:rsidP="00503692">
          <w:pPr>
            <w:pStyle w:val="Obsah2"/>
            <w:tabs>
              <w:tab w:val="clear" w:pos="8505"/>
              <w:tab w:val="left" w:pos="8789"/>
            </w:tabs>
            <w:spacing w:before="60"/>
            <w:ind w:left="567" w:hanging="567"/>
            <w:rPr>
              <w:rFonts w:ascii="Arial Narrow" w:eastAsiaTheme="minorEastAsia" w:hAnsi="Arial Narrow" w:cstheme="minorBidi"/>
              <w:noProof/>
              <w:sz w:val="22"/>
              <w:szCs w:val="22"/>
              <w:lang w:eastAsia="sk-SK"/>
            </w:rPr>
          </w:pPr>
          <w:hyperlink w:anchor="_Toc420055462" w:history="1">
            <w:r w:rsidR="006B2AA3" w:rsidRPr="00F74808">
              <w:rPr>
                <w:rStyle w:val="Hypertextovprepojenie"/>
                <w:rFonts w:ascii="Arial Narrow" w:hAnsi="Arial Narrow"/>
                <w:b/>
                <w:noProof/>
                <w:sz w:val="22"/>
                <w:szCs w:val="22"/>
              </w:rPr>
              <w:t>2.2.</w:t>
            </w:r>
            <w:r w:rsidR="006B2AA3" w:rsidRPr="00F74808">
              <w:rPr>
                <w:rFonts w:ascii="Arial Narrow" w:eastAsiaTheme="minorEastAsia" w:hAnsi="Arial Narrow" w:cstheme="minorBidi"/>
                <w:noProof/>
                <w:sz w:val="22"/>
                <w:szCs w:val="22"/>
                <w:lang w:eastAsia="sk-SK"/>
              </w:rPr>
              <w:tab/>
            </w:r>
            <w:r w:rsidR="006B2AA3" w:rsidRPr="00F74808">
              <w:rPr>
                <w:rStyle w:val="Hypertextovprepojenie"/>
                <w:rFonts w:ascii="Arial Narrow" w:hAnsi="Arial Narrow"/>
                <w:b/>
                <w:noProof/>
                <w:sz w:val="22"/>
                <w:szCs w:val="22"/>
              </w:rPr>
              <w:t>Špecifické podmienky oprávnenosti výdavkov</w:t>
            </w:r>
            <w:r w:rsidR="006B2AA3" w:rsidRPr="00F74808">
              <w:rPr>
                <w:rFonts w:ascii="Arial Narrow" w:hAnsi="Arial Narrow"/>
                <w:noProof/>
                <w:webHidden/>
                <w:sz w:val="22"/>
                <w:szCs w:val="22"/>
              </w:rPr>
              <w:tab/>
            </w:r>
            <w:r w:rsidR="006B2AA3" w:rsidRPr="00F74808">
              <w:rPr>
                <w:rFonts w:ascii="Arial Narrow" w:hAnsi="Arial Narrow"/>
                <w:noProof/>
                <w:webHidden/>
                <w:sz w:val="22"/>
                <w:szCs w:val="22"/>
              </w:rPr>
              <w:fldChar w:fldCharType="begin"/>
            </w:r>
            <w:r w:rsidR="006B2AA3" w:rsidRPr="00F74808">
              <w:rPr>
                <w:rFonts w:ascii="Arial Narrow" w:hAnsi="Arial Narrow"/>
                <w:noProof/>
                <w:webHidden/>
                <w:sz w:val="22"/>
                <w:szCs w:val="22"/>
              </w:rPr>
              <w:instrText xml:space="preserve"> PAGEREF _Toc420055462 \h </w:instrText>
            </w:r>
            <w:r w:rsidR="006B2AA3" w:rsidRPr="00F74808">
              <w:rPr>
                <w:rFonts w:ascii="Arial Narrow" w:hAnsi="Arial Narrow"/>
                <w:noProof/>
                <w:webHidden/>
                <w:sz w:val="22"/>
                <w:szCs w:val="22"/>
              </w:rPr>
            </w:r>
            <w:r w:rsidR="006B2AA3" w:rsidRPr="00F74808">
              <w:rPr>
                <w:rFonts w:ascii="Arial Narrow" w:hAnsi="Arial Narrow"/>
                <w:noProof/>
                <w:webHidden/>
                <w:sz w:val="22"/>
                <w:szCs w:val="22"/>
              </w:rPr>
              <w:fldChar w:fldCharType="separate"/>
            </w:r>
            <w:r w:rsidR="00B606E5">
              <w:rPr>
                <w:rFonts w:ascii="Arial Narrow" w:hAnsi="Arial Narrow"/>
                <w:noProof/>
                <w:webHidden/>
                <w:sz w:val="22"/>
                <w:szCs w:val="22"/>
              </w:rPr>
              <w:t>6</w:t>
            </w:r>
            <w:r w:rsidR="006B2AA3" w:rsidRPr="00F74808">
              <w:rPr>
                <w:rFonts w:ascii="Arial Narrow" w:hAnsi="Arial Narrow"/>
                <w:noProof/>
                <w:webHidden/>
                <w:sz w:val="22"/>
                <w:szCs w:val="22"/>
              </w:rPr>
              <w:fldChar w:fldCharType="end"/>
            </w:r>
          </w:hyperlink>
        </w:p>
        <w:p w14:paraId="5E452D82" w14:textId="7ACFE172" w:rsidR="006B2AA3" w:rsidRPr="00F74808" w:rsidRDefault="004371A7" w:rsidP="006B2AA3">
          <w:pPr>
            <w:pStyle w:val="Obsah1"/>
            <w:tabs>
              <w:tab w:val="clear" w:pos="8505"/>
              <w:tab w:val="left" w:pos="8789"/>
            </w:tabs>
            <w:ind w:left="567" w:hanging="567"/>
            <w:rPr>
              <w:rFonts w:ascii="Arial Narrow" w:eastAsiaTheme="minorEastAsia" w:hAnsi="Arial Narrow" w:cstheme="minorBidi"/>
              <w:noProof/>
              <w:sz w:val="26"/>
              <w:szCs w:val="26"/>
              <w:lang w:eastAsia="sk-SK"/>
            </w:rPr>
          </w:pPr>
          <w:r>
            <w:rPr>
              <w:noProof/>
            </w:rPr>
            <w:fldChar w:fldCharType="begin"/>
          </w:r>
          <w:r>
            <w:rPr>
              <w:noProof/>
            </w:rPr>
            <w:instrText xml:space="preserve"> HYPERLINK \l "_Toc420055463" </w:instrText>
          </w:r>
          <w:r>
            <w:rPr>
              <w:noProof/>
            </w:rPr>
            <w:fldChar w:fldCharType="separate"/>
          </w:r>
          <w:r w:rsidR="006B2AA3" w:rsidRPr="00F74808">
            <w:rPr>
              <w:rStyle w:val="Hypertextovprepojenie"/>
              <w:rFonts w:ascii="Arial Narrow" w:hAnsi="Arial Narrow"/>
              <w:b/>
              <w:noProof/>
              <w:sz w:val="26"/>
              <w:szCs w:val="26"/>
            </w:rPr>
            <w:t>3.</w:t>
          </w:r>
          <w:r w:rsidR="006B2AA3" w:rsidRPr="00F74808">
            <w:rPr>
              <w:rFonts w:ascii="Arial Narrow" w:eastAsiaTheme="minorEastAsia" w:hAnsi="Arial Narrow" w:cstheme="minorBidi"/>
              <w:noProof/>
              <w:sz w:val="26"/>
              <w:szCs w:val="26"/>
              <w:lang w:eastAsia="sk-SK"/>
            </w:rPr>
            <w:tab/>
          </w:r>
          <w:r w:rsidR="006B2AA3" w:rsidRPr="00F74808">
            <w:rPr>
              <w:rStyle w:val="Hypertextovprepojenie"/>
              <w:rFonts w:ascii="Arial Narrow" w:hAnsi="Arial Narrow"/>
              <w:b/>
              <w:noProof/>
              <w:sz w:val="26"/>
              <w:szCs w:val="26"/>
            </w:rPr>
            <w:t>Rozdelenie oprávnených výdavkov</w:t>
          </w:r>
          <w:r w:rsidR="006B2AA3" w:rsidRPr="00F74808">
            <w:rPr>
              <w:rFonts w:ascii="Arial Narrow" w:hAnsi="Arial Narrow"/>
              <w:noProof/>
              <w:webHidden/>
              <w:sz w:val="26"/>
              <w:szCs w:val="26"/>
            </w:rPr>
            <w:tab/>
          </w:r>
          <w:r w:rsidR="006B2AA3" w:rsidRPr="00F74808">
            <w:rPr>
              <w:rFonts w:ascii="Arial Narrow" w:hAnsi="Arial Narrow"/>
              <w:noProof/>
              <w:webHidden/>
              <w:sz w:val="26"/>
              <w:szCs w:val="26"/>
            </w:rPr>
            <w:fldChar w:fldCharType="begin"/>
          </w:r>
          <w:r w:rsidR="006B2AA3" w:rsidRPr="00F74808">
            <w:rPr>
              <w:rFonts w:ascii="Arial Narrow" w:hAnsi="Arial Narrow"/>
              <w:noProof/>
              <w:webHidden/>
              <w:sz w:val="26"/>
              <w:szCs w:val="26"/>
            </w:rPr>
            <w:instrText xml:space="preserve"> PAGEREF _Toc420055463 \h </w:instrText>
          </w:r>
          <w:r w:rsidR="006B2AA3" w:rsidRPr="00F74808">
            <w:rPr>
              <w:rFonts w:ascii="Arial Narrow" w:hAnsi="Arial Narrow"/>
              <w:noProof/>
              <w:webHidden/>
              <w:sz w:val="26"/>
              <w:szCs w:val="26"/>
            </w:rPr>
          </w:r>
          <w:r w:rsidR="006B2AA3" w:rsidRPr="00F74808">
            <w:rPr>
              <w:rFonts w:ascii="Arial Narrow" w:hAnsi="Arial Narrow"/>
              <w:noProof/>
              <w:webHidden/>
              <w:sz w:val="26"/>
              <w:szCs w:val="26"/>
            </w:rPr>
            <w:fldChar w:fldCharType="separate"/>
          </w:r>
          <w:ins w:id="7" w:author="Autor" w:date="2016-08-05T10:36:00Z">
            <w:r w:rsidR="00B606E5">
              <w:rPr>
                <w:rFonts w:ascii="Arial Narrow" w:hAnsi="Arial Narrow"/>
                <w:noProof/>
                <w:webHidden/>
                <w:sz w:val="26"/>
                <w:szCs w:val="26"/>
              </w:rPr>
              <w:t>9</w:t>
            </w:r>
          </w:ins>
          <w:del w:id="8" w:author="Autor" w:date="2016-08-05T10:36:00Z">
            <w:r w:rsidR="00495FE0" w:rsidDel="00B606E5">
              <w:rPr>
                <w:rFonts w:ascii="Arial Narrow" w:hAnsi="Arial Narrow"/>
                <w:noProof/>
                <w:webHidden/>
                <w:sz w:val="26"/>
                <w:szCs w:val="26"/>
              </w:rPr>
              <w:delText>11</w:delText>
            </w:r>
          </w:del>
          <w:r w:rsidR="006B2AA3" w:rsidRPr="00F74808">
            <w:rPr>
              <w:rFonts w:ascii="Arial Narrow" w:hAnsi="Arial Narrow"/>
              <w:noProof/>
              <w:webHidden/>
              <w:sz w:val="26"/>
              <w:szCs w:val="26"/>
            </w:rPr>
            <w:fldChar w:fldCharType="end"/>
          </w:r>
          <w:r>
            <w:rPr>
              <w:rFonts w:ascii="Arial Narrow" w:hAnsi="Arial Narrow"/>
              <w:noProof/>
              <w:sz w:val="26"/>
              <w:szCs w:val="26"/>
            </w:rPr>
            <w:fldChar w:fldCharType="end"/>
          </w:r>
        </w:p>
        <w:p w14:paraId="1EEFCD63" w14:textId="1408D445" w:rsidR="006B2AA3" w:rsidRPr="00F74808" w:rsidRDefault="004371A7" w:rsidP="006B2AA3">
          <w:pPr>
            <w:pStyle w:val="Obsah1"/>
            <w:tabs>
              <w:tab w:val="clear" w:pos="8505"/>
              <w:tab w:val="left" w:pos="8789"/>
            </w:tabs>
            <w:ind w:left="567" w:hanging="567"/>
            <w:rPr>
              <w:rFonts w:ascii="Arial Narrow" w:eastAsiaTheme="minorEastAsia" w:hAnsi="Arial Narrow" w:cstheme="minorBidi"/>
              <w:noProof/>
              <w:sz w:val="26"/>
              <w:szCs w:val="26"/>
              <w:lang w:eastAsia="sk-SK"/>
            </w:rPr>
          </w:pPr>
          <w:r>
            <w:rPr>
              <w:noProof/>
            </w:rPr>
            <w:fldChar w:fldCharType="begin"/>
          </w:r>
          <w:r>
            <w:rPr>
              <w:noProof/>
            </w:rPr>
            <w:instrText xml:space="preserve"> HYPERLINK \l "_Toc420055464" </w:instrText>
          </w:r>
          <w:r>
            <w:rPr>
              <w:noProof/>
            </w:rPr>
            <w:fldChar w:fldCharType="separate"/>
          </w:r>
          <w:r w:rsidR="006B2AA3" w:rsidRPr="00F74808">
            <w:rPr>
              <w:rStyle w:val="Hypertextovprepojenie"/>
              <w:rFonts w:ascii="Arial Narrow" w:hAnsi="Arial Narrow"/>
              <w:b/>
              <w:noProof/>
              <w:sz w:val="26"/>
              <w:szCs w:val="26"/>
            </w:rPr>
            <w:t>4.</w:t>
          </w:r>
          <w:r w:rsidR="006B2AA3" w:rsidRPr="00F74808">
            <w:rPr>
              <w:rFonts w:ascii="Arial Narrow" w:eastAsiaTheme="minorEastAsia" w:hAnsi="Arial Narrow" w:cstheme="minorBidi"/>
              <w:noProof/>
              <w:sz w:val="26"/>
              <w:szCs w:val="26"/>
              <w:lang w:eastAsia="sk-SK"/>
            </w:rPr>
            <w:tab/>
          </w:r>
          <w:r w:rsidR="006B2AA3" w:rsidRPr="00F74808">
            <w:rPr>
              <w:rStyle w:val="Hypertextovprepojenie"/>
              <w:rFonts w:ascii="Arial Narrow" w:hAnsi="Arial Narrow"/>
              <w:b/>
              <w:noProof/>
              <w:sz w:val="26"/>
              <w:szCs w:val="26"/>
            </w:rPr>
            <w:t>Pravidlá oprávnenosti pre najčastejšie sa vyskytujúce výdavky</w:t>
          </w:r>
          <w:r w:rsidR="006B2AA3" w:rsidRPr="00F74808">
            <w:rPr>
              <w:rFonts w:ascii="Arial Narrow" w:hAnsi="Arial Narrow"/>
              <w:noProof/>
              <w:webHidden/>
              <w:sz w:val="26"/>
              <w:szCs w:val="26"/>
            </w:rPr>
            <w:tab/>
          </w:r>
          <w:r w:rsidR="006B2AA3" w:rsidRPr="00F74808">
            <w:rPr>
              <w:rFonts w:ascii="Arial Narrow" w:hAnsi="Arial Narrow"/>
              <w:noProof/>
              <w:webHidden/>
              <w:sz w:val="26"/>
              <w:szCs w:val="26"/>
            </w:rPr>
            <w:fldChar w:fldCharType="begin"/>
          </w:r>
          <w:r w:rsidR="006B2AA3" w:rsidRPr="00F74808">
            <w:rPr>
              <w:rFonts w:ascii="Arial Narrow" w:hAnsi="Arial Narrow"/>
              <w:noProof/>
              <w:webHidden/>
              <w:sz w:val="26"/>
              <w:szCs w:val="26"/>
            </w:rPr>
            <w:instrText xml:space="preserve"> PAGEREF _Toc420055464 \h </w:instrText>
          </w:r>
          <w:r w:rsidR="006B2AA3" w:rsidRPr="00F74808">
            <w:rPr>
              <w:rFonts w:ascii="Arial Narrow" w:hAnsi="Arial Narrow"/>
              <w:noProof/>
              <w:webHidden/>
              <w:sz w:val="26"/>
              <w:szCs w:val="26"/>
            </w:rPr>
          </w:r>
          <w:r w:rsidR="006B2AA3" w:rsidRPr="00F74808">
            <w:rPr>
              <w:rFonts w:ascii="Arial Narrow" w:hAnsi="Arial Narrow"/>
              <w:noProof/>
              <w:webHidden/>
              <w:sz w:val="26"/>
              <w:szCs w:val="26"/>
            </w:rPr>
            <w:fldChar w:fldCharType="separate"/>
          </w:r>
          <w:ins w:id="9" w:author="Autor" w:date="2016-08-05T10:36:00Z">
            <w:r w:rsidR="00B606E5">
              <w:rPr>
                <w:rFonts w:ascii="Arial Narrow" w:hAnsi="Arial Narrow"/>
                <w:noProof/>
                <w:webHidden/>
                <w:sz w:val="26"/>
                <w:szCs w:val="26"/>
              </w:rPr>
              <w:t>11</w:t>
            </w:r>
          </w:ins>
          <w:del w:id="10" w:author="Autor" w:date="2016-08-05T10:36:00Z">
            <w:r w:rsidR="00495FE0" w:rsidDel="00B606E5">
              <w:rPr>
                <w:rFonts w:ascii="Arial Narrow" w:hAnsi="Arial Narrow"/>
                <w:noProof/>
                <w:webHidden/>
                <w:sz w:val="26"/>
                <w:szCs w:val="26"/>
              </w:rPr>
              <w:delText>13</w:delText>
            </w:r>
          </w:del>
          <w:r w:rsidR="006B2AA3" w:rsidRPr="00F74808">
            <w:rPr>
              <w:rFonts w:ascii="Arial Narrow" w:hAnsi="Arial Narrow"/>
              <w:noProof/>
              <w:webHidden/>
              <w:sz w:val="26"/>
              <w:szCs w:val="26"/>
            </w:rPr>
            <w:fldChar w:fldCharType="end"/>
          </w:r>
          <w:r>
            <w:rPr>
              <w:rFonts w:ascii="Arial Narrow" w:hAnsi="Arial Narrow"/>
              <w:noProof/>
              <w:sz w:val="26"/>
              <w:szCs w:val="26"/>
            </w:rPr>
            <w:fldChar w:fldCharType="end"/>
          </w:r>
        </w:p>
        <w:p w14:paraId="70A71DC9" w14:textId="48328A65" w:rsidR="006B2AA3" w:rsidRPr="00F74808" w:rsidRDefault="004371A7" w:rsidP="006B2AA3">
          <w:pPr>
            <w:pStyle w:val="Obsah1"/>
            <w:tabs>
              <w:tab w:val="clear" w:pos="8505"/>
              <w:tab w:val="left" w:pos="8789"/>
            </w:tabs>
            <w:ind w:left="567" w:hanging="567"/>
            <w:rPr>
              <w:rFonts w:ascii="Arial Narrow" w:eastAsiaTheme="minorEastAsia" w:hAnsi="Arial Narrow" w:cstheme="minorBidi"/>
              <w:noProof/>
              <w:sz w:val="26"/>
              <w:szCs w:val="26"/>
              <w:lang w:eastAsia="sk-SK"/>
            </w:rPr>
          </w:pPr>
          <w:r>
            <w:rPr>
              <w:noProof/>
            </w:rPr>
            <w:fldChar w:fldCharType="begin"/>
          </w:r>
          <w:r>
            <w:rPr>
              <w:noProof/>
            </w:rPr>
            <w:instrText xml:space="preserve"> HYPERLINK \l "_Toc420055465" </w:instrText>
          </w:r>
          <w:r>
            <w:rPr>
              <w:noProof/>
            </w:rPr>
            <w:fldChar w:fldCharType="separate"/>
          </w:r>
          <w:r w:rsidR="006B2AA3" w:rsidRPr="00F74808">
            <w:rPr>
              <w:rStyle w:val="Hypertextovprepojenie"/>
              <w:rFonts w:ascii="Arial Narrow" w:hAnsi="Arial Narrow"/>
              <w:b/>
              <w:noProof/>
              <w:sz w:val="26"/>
              <w:szCs w:val="26"/>
            </w:rPr>
            <w:t>5.</w:t>
          </w:r>
          <w:r w:rsidR="006B2AA3" w:rsidRPr="00F74808">
            <w:rPr>
              <w:rFonts w:ascii="Arial Narrow" w:eastAsiaTheme="minorEastAsia" w:hAnsi="Arial Narrow" w:cstheme="minorBidi"/>
              <w:noProof/>
              <w:sz w:val="26"/>
              <w:szCs w:val="26"/>
              <w:lang w:eastAsia="sk-SK"/>
            </w:rPr>
            <w:tab/>
          </w:r>
          <w:r w:rsidR="006B2AA3" w:rsidRPr="00F74808">
            <w:rPr>
              <w:rStyle w:val="Hypertextovprepojenie"/>
              <w:rFonts w:ascii="Arial Narrow" w:hAnsi="Arial Narrow"/>
              <w:b/>
              <w:noProof/>
              <w:sz w:val="26"/>
              <w:szCs w:val="26"/>
            </w:rPr>
            <w:t>Kategorizácia oprávnených výdavkov</w:t>
          </w:r>
          <w:r w:rsidR="006B2AA3" w:rsidRPr="00F74808">
            <w:rPr>
              <w:rFonts w:ascii="Arial Narrow" w:hAnsi="Arial Narrow"/>
              <w:noProof/>
              <w:webHidden/>
              <w:sz w:val="26"/>
              <w:szCs w:val="26"/>
            </w:rPr>
            <w:tab/>
          </w:r>
          <w:r w:rsidR="006B2AA3" w:rsidRPr="00F74808">
            <w:rPr>
              <w:rFonts w:ascii="Arial Narrow" w:hAnsi="Arial Narrow"/>
              <w:noProof/>
              <w:webHidden/>
              <w:sz w:val="26"/>
              <w:szCs w:val="26"/>
            </w:rPr>
            <w:fldChar w:fldCharType="begin"/>
          </w:r>
          <w:r w:rsidR="006B2AA3" w:rsidRPr="00F74808">
            <w:rPr>
              <w:rFonts w:ascii="Arial Narrow" w:hAnsi="Arial Narrow"/>
              <w:noProof/>
              <w:webHidden/>
              <w:sz w:val="26"/>
              <w:szCs w:val="26"/>
            </w:rPr>
            <w:instrText xml:space="preserve"> PAGEREF _Toc420055465 \h </w:instrText>
          </w:r>
          <w:r w:rsidR="006B2AA3" w:rsidRPr="00F74808">
            <w:rPr>
              <w:rFonts w:ascii="Arial Narrow" w:hAnsi="Arial Narrow"/>
              <w:noProof/>
              <w:webHidden/>
              <w:sz w:val="26"/>
              <w:szCs w:val="26"/>
            </w:rPr>
          </w:r>
          <w:r w:rsidR="006B2AA3" w:rsidRPr="00F74808">
            <w:rPr>
              <w:rFonts w:ascii="Arial Narrow" w:hAnsi="Arial Narrow"/>
              <w:noProof/>
              <w:webHidden/>
              <w:sz w:val="26"/>
              <w:szCs w:val="26"/>
            </w:rPr>
            <w:fldChar w:fldCharType="separate"/>
          </w:r>
          <w:ins w:id="11" w:author="Autor" w:date="2016-08-05T10:36:00Z">
            <w:r w:rsidR="00B606E5">
              <w:rPr>
                <w:rFonts w:ascii="Arial Narrow" w:hAnsi="Arial Narrow"/>
                <w:noProof/>
                <w:webHidden/>
                <w:sz w:val="26"/>
                <w:szCs w:val="26"/>
              </w:rPr>
              <w:t>23</w:t>
            </w:r>
          </w:ins>
          <w:del w:id="12" w:author="Autor" w:date="2016-08-05T10:36:00Z">
            <w:r w:rsidR="00495FE0" w:rsidDel="00B606E5">
              <w:rPr>
                <w:rFonts w:ascii="Arial Narrow" w:hAnsi="Arial Narrow"/>
                <w:noProof/>
                <w:webHidden/>
                <w:sz w:val="26"/>
                <w:szCs w:val="26"/>
              </w:rPr>
              <w:delText>25</w:delText>
            </w:r>
          </w:del>
          <w:r w:rsidR="006B2AA3" w:rsidRPr="00F74808">
            <w:rPr>
              <w:rFonts w:ascii="Arial Narrow" w:hAnsi="Arial Narrow"/>
              <w:noProof/>
              <w:webHidden/>
              <w:sz w:val="26"/>
              <w:szCs w:val="26"/>
            </w:rPr>
            <w:fldChar w:fldCharType="end"/>
          </w:r>
          <w:r>
            <w:rPr>
              <w:rFonts w:ascii="Arial Narrow" w:hAnsi="Arial Narrow"/>
              <w:noProof/>
              <w:sz w:val="26"/>
              <w:szCs w:val="26"/>
            </w:rPr>
            <w:fldChar w:fldCharType="end"/>
          </w:r>
        </w:p>
        <w:p w14:paraId="562EAB85" w14:textId="1024A604" w:rsidR="006B2AA3" w:rsidRPr="00F74808" w:rsidRDefault="004371A7" w:rsidP="006B2AA3">
          <w:pPr>
            <w:pStyle w:val="Obsah1"/>
            <w:tabs>
              <w:tab w:val="clear" w:pos="8505"/>
              <w:tab w:val="left" w:pos="8789"/>
            </w:tabs>
            <w:ind w:left="567" w:hanging="567"/>
            <w:rPr>
              <w:rFonts w:ascii="Arial Narrow" w:eastAsiaTheme="minorEastAsia" w:hAnsi="Arial Narrow" w:cstheme="minorBidi"/>
              <w:noProof/>
              <w:sz w:val="26"/>
              <w:szCs w:val="26"/>
              <w:lang w:eastAsia="sk-SK"/>
            </w:rPr>
          </w:pPr>
          <w:r>
            <w:rPr>
              <w:noProof/>
            </w:rPr>
            <w:fldChar w:fldCharType="begin"/>
          </w:r>
          <w:r>
            <w:rPr>
              <w:noProof/>
            </w:rPr>
            <w:instrText xml:space="preserve"> HYPERLINK \l "_Toc420055466" </w:instrText>
          </w:r>
          <w:r>
            <w:rPr>
              <w:noProof/>
            </w:rPr>
            <w:fldChar w:fldCharType="separate"/>
          </w:r>
          <w:r w:rsidR="006B2AA3" w:rsidRPr="00F74808">
            <w:rPr>
              <w:rStyle w:val="Hypertextovprepojenie"/>
              <w:rFonts w:ascii="Arial Narrow" w:hAnsi="Arial Narrow"/>
              <w:b/>
              <w:noProof/>
              <w:sz w:val="26"/>
              <w:szCs w:val="26"/>
            </w:rPr>
            <w:t>6.</w:t>
          </w:r>
          <w:r w:rsidR="006B2AA3" w:rsidRPr="00F74808">
            <w:rPr>
              <w:rFonts w:ascii="Arial Narrow" w:eastAsiaTheme="minorEastAsia" w:hAnsi="Arial Narrow" w:cstheme="minorBidi"/>
              <w:noProof/>
              <w:sz w:val="26"/>
              <w:szCs w:val="26"/>
              <w:lang w:eastAsia="sk-SK"/>
            </w:rPr>
            <w:tab/>
          </w:r>
          <w:r w:rsidR="006B2AA3" w:rsidRPr="00F74808">
            <w:rPr>
              <w:rStyle w:val="Hypertextovprepojenie"/>
              <w:rFonts w:ascii="Arial Narrow" w:hAnsi="Arial Narrow"/>
              <w:b/>
              <w:noProof/>
              <w:sz w:val="26"/>
              <w:szCs w:val="26"/>
            </w:rPr>
            <w:t>Neoprávnené výdavky pre dopytovo orientované projekty OP KŽP</w:t>
          </w:r>
          <w:r w:rsidR="006B2AA3" w:rsidRPr="00F74808">
            <w:rPr>
              <w:rFonts w:ascii="Arial Narrow" w:hAnsi="Arial Narrow"/>
              <w:noProof/>
              <w:webHidden/>
              <w:sz w:val="26"/>
              <w:szCs w:val="26"/>
            </w:rPr>
            <w:tab/>
          </w:r>
          <w:r w:rsidR="006B2AA3" w:rsidRPr="00F74808">
            <w:rPr>
              <w:rFonts w:ascii="Arial Narrow" w:hAnsi="Arial Narrow"/>
              <w:noProof/>
              <w:webHidden/>
              <w:sz w:val="26"/>
              <w:szCs w:val="26"/>
            </w:rPr>
            <w:fldChar w:fldCharType="begin"/>
          </w:r>
          <w:r w:rsidR="006B2AA3" w:rsidRPr="00F74808">
            <w:rPr>
              <w:rFonts w:ascii="Arial Narrow" w:hAnsi="Arial Narrow"/>
              <w:noProof/>
              <w:webHidden/>
              <w:sz w:val="26"/>
              <w:szCs w:val="26"/>
            </w:rPr>
            <w:instrText xml:space="preserve"> PAGEREF _Toc420055466 \h </w:instrText>
          </w:r>
          <w:r w:rsidR="006B2AA3" w:rsidRPr="00F74808">
            <w:rPr>
              <w:rFonts w:ascii="Arial Narrow" w:hAnsi="Arial Narrow"/>
              <w:noProof/>
              <w:webHidden/>
              <w:sz w:val="26"/>
              <w:szCs w:val="26"/>
            </w:rPr>
          </w:r>
          <w:r w:rsidR="006B2AA3" w:rsidRPr="00F74808">
            <w:rPr>
              <w:rFonts w:ascii="Arial Narrow" w:hAnsi="Arial Narrow"/>
              <w:noProof/>
              <w:webHidden/>
              <w:sz w:val="26"/>
              <w:szCs w:val="26"/>
            </w:rPr>
            <w:fldChar w:fldCharType="separate"/>
          </w:r>
          <w:ins w:id="13" w:author="Autor" w:date="2016-08-05T10:36:00Z">
            <w:r w:rsidR="00B606E5">
              <w:rPr>
                <w:rFonts w:ascii="Arial Narrow" w:hAnsi="Arial Narrow"/>
                <w:noProof/>
                <w:webHidden/>
                <w:sz w:val="26"/>
                <w:szCs w:val="26"/>
              </w:rPr>
              <w:t>24</w:t>
            </w:r>
          </w:ins>
          <w:del w:id="14" w:author="Autor" w:date="2016-08-05T10:36:00Z">
            <w:r w:rsidR="00495FE0" w:rsidDel="00B606E5">
              <w:rPr>
                <w:rFonts w:ascii="Arial Narrow" w:hAnsi="Arial Narrow"/>
                <w:noProof/>
                <w:webHidden/>
                <w:sz w:val="26"/>
                <w:szCs w:val="26"/>
              </w:rPr>
              <w:delText>26</w:delText>
            </w:r>
          </w:del>
          <w:r w:rsidR="006B2AA3" w:rsidRPr="00F74808">
            <w:rPr>
              <w:rFonts w:ascii="Arial Narrow" w:hAnsi="Arial Narrow"/>
              <w:noProof/>
              <w:webHidden/>
              <w:sz w:val="26"/>
              <w:szCs w:val="26"/>
            </w:rPr>
            <w:fldChar w:fldCharType="end"/>
          </w:r>
          <w:r>
            <w:rPr>
              <w:rFonts w:ascii="Arial Narrow" w:hAnsi="Arial Narrow"/>
              <w:noProof/>
              <w:sz w:val="26"/>
              <w:szCs w:val="26"/>
            </w:rPr>
            <w:fldChar w:fldCharType="end"/>
          </w:r>
        </w:p>
        <w:p w14:paraId="5776DEC3" w14:textId="7C14BFFA" w:rsidR="006B2AA3" w:rsidRPr="00F74808" w:rsidRDefault="004371A7" w:rsidP="006B2AA3">
          <w:pPr>
            <w:pStyle w:val="Obsah1"/>
            <w:tabs>
              <w:tab w:val="clear" w:pos="8505"/>
              <w:tab w:val="left" w:pos="8789"/>
            </w:tabs>
            <w:ind w:left="567" w:hanging="567"/>
            <w:rPr>
              <w:rFonts w:ascii="Arial Narrow" w:eastAsiaTheme="minorEastAsia" w:hAnsi="Arial Narrow" w:cstheme="minorBidi"/>
              <w:noProof/>
              <w:sz w:val="26"/>
              <w:szCs w:val="26"/>
              <w:lang w:eastAsia="sk-SK"/>
            </w:rPr>
          </w:pPr>
          <w:r>
            <w:rPr>
              <w:noProof/>
            </w:rPr>
            <w:fldChar w:fldCharType="begin"/>
          </w:r>
          <w:r>
            <w:rPr>
              <w:noProof/>
            </w:rPr>
            <w:instrText xml:space="preserve"> HYPERLINK \l "_Toc420055467" </w:instrText>
          </w:r>
          <w:r>
            <w:rPr>
              <w:noProof/>
            </w:rPr>
            <w:fldChar w:fldCharType="separate"/>
          </w:r>
          <w:r w:rsidR="006B2AA3" w:rsidRPr="00F74808">
            <w:rPr>
              <w:rStyle w:val="Hypertextovprepojenie"/>
              <w:rFonts w:ascii="Arial Narrow" w:hAnsi="Arial Narrow"/>
              <w:b/>
              <w:noProof/>
              <w:sz w:val="26"/>
              <w:szCs w:val="26"/>
            </w:rPr>
            <w:t>7.</w:t>
          </w:r>
          <w:r w:rsidR="006B2AA3" w:rsidRPr="00F74808">
            <w:rPr>
              <w:rFonts w:ascii="Arial Narrow" w:eastAsiaTheme="minorEastAsia" w:hAnsi="Arial Narrow" w:cstheme="minorBidi"/>
              <w:noProof/>
              <w:sz w:val="26"/>
              <w:szCs w:val="26"/>
              <w:lang w:eastAsia="sk-SK"/>
            </w:rPr>
            <w:tab/>
          </w:r>
          <w:r w:rsidR="006B2AA3" w:rsidRPr="00F74808">
            <w:rPr>
              <w:rStyle w:val="Hypertextovprepojenie"/>
              <w:rFonts w:ascii="Arial Narrow" w:hAnsi="Arial Narrow"/>
              <w:b/>
              <w:noProof/>
              <w:sz w:val="26"/>
              <w:szCs w:val="26"/>
            </w:rPr>
            <w:t>Podmienky hospodárnosti výdavkov</w:t>
          </w:r>
          <w:r w:rsidR="006B2AA3" w:rsidRPr="00F74808">
            <w:rPr>
              <w:rFonts w:ascii="Arial Narrow" w:hAnsi="Arial Narrow"/>
              <w:noProof/>
              <w:webHidden/>
              <w:sz w:val="26"/>
              <w:szCs w:val="26"/>
            </w:rPr>
            <w:tab/>
          </w:r>
          <w:r w:rsidR="006B2AA3" w:rsidRPr="00F74808">
            <w:rPr>
              <w:rFonts w:ascii="Arial Narrow" w:hAnsi="Arial Narrow"/>
              <w:noProof/>
              <w:webHidden/>
              <w:sz w:val="26"/>
              <w:szCs w:val="26"/>
            </w:rPr>
            <w:fldChar w:fldCharType="begin"/>
          </w:r>
          <w:r w:rsidR="006B2AA3" w:rsidRPr="00F74808">
            <w:rPr>
              <w:rFonts w:ascii="Arial Narrow" w:hAnsi="Arial Narrow"/>
              <w:noProof/>
              <w:webHidden/>
              <w:sz w:val="26"/>
              <w:szCs w:val="26"/>
            </w:rPr>
            <w:instrText xml:space="preserve"> PAGEREF _Toc420055467 \h </w:instrText>
          </w:r>
          <w:r w:rsidR="006B2AA3" w:rsidRPr="00F74808">
            <w:rPr>
              <w:rFonts w:ascii="Arial Narrow" w:hAnsi="Arial Narrow"/>
              <w:noProof/>
              <w:webHidden/>
              <w:sz w:val="26"/>
              <w:szCs w:val="26"/>
            </w:rPr>
          </w:r>
          <w:r w:rsidR="006B2AA3" w:rsidRPr="00F74808">
            <w:rPr>
              <w:rFonts w:ascii="Arial Narrow" w:hAnsi="Arial Narrow"/>
              <w:noProof/>
              <w:webHidden/>
              <w:sz w:val="26"/>
              <w:szCs w:val="26"/>
            </w:rPr>
            <w:fldChar w:fldCharType="separate"/>
          </w:r>
          <w:ins w:id="15" w:author="Autor" w:date="2016-08-05T10:36:00Z">
            <w:r w:rsidR="00B606E5">
              <w:rPr>
                <w:rFonts w:ascii="Arial Narrow" w:hAnsi="Arial Narrow"/>
                <w:noProof/>
                <w:webHidden/>
                <w:sz w:val="26"/>
                <w:szCs w:val="26"/>
              </w:rPr>
              <w:t>26</w:t>
            </w:r>
          </w:ins>
          <w:del w:id="16" w:author="Autor" w:date="2016-08-05T10:36:00Z">
            <w:r w:rsidR="00495FE0" w:rsidDel="00B606E5">
              <w:rPr>
                <w:rFonts w:ascii="Arial Narrow" w:hAnsi="Arial Narrow"/>
                <w:noProof/>
                <w:webHidden/>
                <w:sz w:val="26"/>
                <w:szCs w:val="26"/>
              </w:rPr>
              <w:delText>28</w:delText>
            </w:r>
          </w:del>
          <w:r w:rsidR="006B2AA3" w:rsidRPr="00F74808">
            <w:rPr>
              <w:rFonts w:ascii="Arial Narrow" w:hAnsi="Arial Narrow"/>
              <w:noProof/>
              <w:webHidden/>
              <w:sz w:val="26"/>
              <w:szCs w:val="26"/>
            </w:rPr>
            <w:fldChar w:fldCharType="end"/>
          </w:r>
          <w:r>
            <w:rPr>
              <w:rFonts w:ascii="Arial Narrow" w:hAnsi="Arial Narrow"/>
              <w:noProof/>
              <w:sz w:val="26"/>
              <w:szCs w:val="26"/>
            </w:rPr>
            <w:fldChar w:fldCharType="end"/>
          </w:r>
        </w:p>
        <w:p w14:paraId="4A969C8F" w14:textId="77777777" w:rsidR="0071059C" w:rsidRDefault="0071059C" w:rsidP="00C26DB6">
          <w:pPr>
            <w:pStyle w:val="Nadpis1"/>
            <w:tabs>
              <w:tab w:val="right" w:pos="8789"/>
            </w:tabs>
            <w:ind w:left="567" w:right="283" w:hanging="567"/>
          </w:pPr>
          <w:r w:rsidRPr="00F74808">
            <w:rPr>
              <w:rFonts w:ascii="Arial Narrow" w:hAnsi="Arial Narrow"/>
            </w:rPr>
            <w:fldChar w:fldCharType="end"/>
          </w:r>
        </w:p>
      </w:sdtContent>
    </w:sdt>
    <w:p w14:paraId="0F00FB82" w14:textId="77777777" w:rsidR="00CC5FAE" w:rsidRDefault="00CC5FAE" w:rsidP="00CC5FAE">
      <w:pPr>
        <w:pStyle w:val="Odsekzoznamu"/>
        <w:spacing w:after="0" w:line="240" w:lineRule="auto"/>
        <w:ind w:left="0"/>
        <w:contextualSpacing w:val="0"/>
        <w:rPr>
          <w:rFonts w:ascii="Times New Roman" w:hAnsi="Times New Roman"/>
          <w:sz w:val="24"/>
          <w:szCs w:val="24"/>
        </w:rPr>
      </w:pPr>
    </w:p>
    <w:p w14:paraId="33BD70BC" w14:textId="77777777" w:rsidR="00CC5FAE" w:rsidRDefault="00CC5FAE" w:rsidP="00CC5FAE">
      <w:pPr>
        <w:pStyle w:val="Odsekzoznamu"/>
        <w:spacing w:after="0" w:line="240" w:lineRule="auto"/>
        <w:ind w:left="0"/>
        <w:contextualSpacing w:val="0"/>
        <w:rPr>
          <w:rFonts w:ascii="Times New Roman" w:hAnsi="Times New Roman"/>
          <w:sz w:val="24"/>
          <w:szCs w:val="24"/>
        </w:rPr>
      </w:pPr>
    </w:p>
    <w:p w14:paraId="059AB338"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1ADA136F"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3B28439E"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12B6EA61"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0E4A46E2"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528E160E"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2FF0FBA4"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4AF29347"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5708D652"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0912E53A"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34F0A8F4"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0F8E6C0A"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65D3757A"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7C4EABD9"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71239E90"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7E86E887" w14:textId="77777777" w:rsidR="0071059C" w:rsidRDefault="0071059C" w:rsidP="00CC5FAE">
      <w:pPr>
        <w:pStyle w:val="Odsekzoznamu"/>
        <w:spacing w:after="0" w:line="240" w:lineRule="auto"/>
        <w:ind w:left="0"/>
        <w:contextualSpacing w:val="0"/>
        <w:rPr>
          <w:rFonts w:ascii="Times New Roman" w:hAnsi="Times New Roman"/>
          <w:sz w:val="24"/>
          <w:szCs w:val="24"/>
        </w:rPr>
      </w:pPr>
    </w:p>
    <w:p w14:paraId="74805DC6" w14:textId="77777777" w:rsidR="00622B02" w:rsidRDefault="00622B02" w:rsidP="00CC5FAE">
      <w:pPr>
        <w:pStyle w:val="Odsekzoznamu"/>
        <w:spacing w:after="0" w:line="240" w:lineRule="auto"/>
        <w:ind w:left="0"/>
        <w:contextualSpacing w:val="0"/>
        <w:rPr>
          <w:rFonts w:ascii="Times New Roman" w:hAnsi="Times New Roman"/>
          <w:sz w:val="24"/>
          <w:szCs w:val="24"/>
        </w:rPr>
      </w:pPr>
    </w:p>
    <w:p w14:paraId="7B9A6D90" w14:textId="77777777" w:rsidR="00622B02" w:rsidRDefault="00622B02" w:rsidP="00CC5FAE">
      <w:pPr>
        <w:pStyle w:val="Odsekzoznamu"/>
        <w:spacing w:after="0" w:line="240" w:lineRule="auto"/>
        <w:ind w:left="0"/>
        <w:contextualSpacing w:val="0"/>
        <w:rPr>
          <w:rFonts w:ascii="Times New Roman" w:hAnsi="Times New Roman"/>
          <w:sz w:val="24"/>
          <w:szCs w:val="24"/>
        </w:rPr>
      </w:pPr>
    </w:p>
    <w:p w14:paraId="6E6A183C" w14:textId="7C343420" w:rsidR="006A2DF0" w:rsidRDefault="006A2DF0">
      <w:pPr>
        <w:rPr>
          <w:rFonts w:ascii="Times New Roman" w:hAnsi="Times New Roman"/>
          <w:sz w:val="24"/>
          <w:szCs w:val="24"/>
        </w:rPr>
      </w:pPr>
      <w:r>
        <w:rPr>
          <w:rFonts w:ascii="Times New Roman" w:hAnsi="Times New Roman"/>
          <w:sz w:val="24"/>
          <w:szCs w:val="24"/>
        </w:rPr>
        <w:br w:type="page"/>
      </w:r>
    </w:p>
    <w:p w14:paraId="7730976D" w14:textId="77777777" w:rsidR="00905EC4" w:rsidRPr="00F74808" w:rsidRDefault="00E1173C" w:rsidP="00925714">
      <w:pPr>
        <w:pStyle w:val="Odsekzoznamu"/>
        <w:numPr>
          <w:ilvl w:val="0"/>
          <w:numId w:val="29"/>
        </w:numPr>
        <w:spacing w:after="240" w:line="240" w:lineRule="auto"/>
        <w:ind w:left="425" w:hanging="425"/>
        <w:contextualSpacing w:val="0"/>
        <w:jc w:val="both"/>
        <w:outlineLvl w:val="0"/>
        <w:rPr>
          <w:rFonts w:ascii="Arial Narrow" w:hAnsi="Arial Narrow"/>
          <w:b/>
          <w:sz w:val="30"/>
          <w:szCs w:val="30"/>
        </w:rPr>
      </w:pPr>
      <w:bookmarkStart w:id="17" w:name="_Toc420055459"/>
      <w:r w:rsidRPr="00F74808">
        <w:rPr>
          <w:rFonts w:ascii="Arial Narrow" w:hAnsi="Arial Narrow"/>
          <w:b/>
          <w:sz w:val="30"/>
          <w:szCs w:val="30"/>
        </w:rPr>
        <w:lastRenderedPageBreak/>
        <w:t>Úvod</w:t>
      </w:r>
      <w:bookmarkEnd w:id="17"/>
    </w:p>
    <w:p w14:paraId="1E2E2484" w14:textId="6655E505" w:rsidR="0012054A" w:rsidRPr="00F74808" w:rsidRDefault="00B1690C" w:rsidP="00CE46F6">
      <w:pPr>
        <w:spacing w:after="0" w:line="240" w:lineRule="auto"/>
        <w:jc w:val="both"/>
        <w:rPr>
          <w:rFonts w:ascii="Arial Narrow" w:hAnsi="Arial Narrow"/>
          <w:sz w:val="22"/>
          <w:szCs w:val="22"/>
        </w:rPr>
      </w:pPr>
      <w:r w:rsidRPr="00FF362D">
        <w:rPr>
          <w:rFonts w:ascii="Arial Narrow" w:hAnsi="Arial Narrow"/>
          <w:b/>
          <w:i/>
          <w:sz w:val="22"/>
          <w:szCs w:val="22"/>
        </w:rPr>
        <w:t xml:space="preserve">Príručka k oprávnenosti výdavkov </w:t>
      </w:r>
      <w:r w:rsidR="00BC2472" w:rsidRPr="00FF362D">
        <w:rPr>
          <w:rFonts w:ascii="Arial Narrow" w:hAnsi="Arial Narrow"/>
          <w:b/>
          <w:i/>
          <w:sz w:val="22"/>
          <w:szCs w:val="22"/>
        </w:rPr>
        <w:t xml:space="preserve">pre dopytovo orientované projekty </w:t>
      </w:r>
      <w:r w:rsidRPr="00FF362D">
        <w:rPr>
          <w:rFonts w:ascii="Arial Narrow" w:hAnsi="Arial Narrow"/>
          <w:b/>
          <w:sz w:val="22"/>
          <w:szCs w:val="22"/>
        </w:rPr>
        <w:t>OP KŽP</w:t>
      </w:r>
      <w:r w:rsidRPr="00F74808">
        <w:rPr>
          <w:rFonts w:ascii="Arial Narrow" w:hAnsi="Arial Narrow"/>
          <w:sz w:val="22"/>
          <w:szCs w:val="22"/>
        </w:rPr>
        <w:t xml:space="preserve"> </w:t>
      </w:r>
      <w:r w:rsidR="0012054A" w:rsidRPr="00F74808">
        <w:rPr>
          <w:rFonts w:ascii="Arial Narrow" w:hAnsi="Arial Narrow"/>
          <w:sz w:val="22"/>
          <w:szCs w:val="22"/>
        </w:rPr>
        <w:t xml:space="preserve">(ďalej </w:t>
      </w:r>
      <w:r w:rsidR="00005EF6">
        <w:rPr>
          <w:rFonts w:ascii="Arial Narrow" w:hAnsi="Arial Narrow"/>
          <w:sz w:val="22"/>
          <w:szCs w:val="22"/>
        </w:rPr>
        <w:t>len</w:t>
      </w:r>
      <w:r w:rsidR="0012054A" w:rsidRPr="00F74808">
        <w:rPr>
          <w:rFonts w:ascii="Arial Narrow" w:hAnsi="Arial Narrow"/>
          <w:sz w:val="22"/>
          <w:szCs w:val="22"/>
        </w:rPr>
        <w:t xml:space="preserve"> „</w:t>
      </w:r>
      <w:r w:rsidRPr="00F74808">
        <w:rPr>
          <w:rFonts w:ascii="Arial Narrow" w:hAnsi="Arial Narrow"/>
          <w:sz w:val="22"/>
          <w:szCs w:val="22"/>
        </w:rPr>
        <w:t>Príručka</w:t>
      </w:r>
      <w:r w:rsidR="0012054A" w:rsidRPr="00F74808">
        <w:rPr>
          <w:rFonts w:ascii="Arial Narrow" w:hAnsi="Arial Narrow"/>
          <w:sz w:val="22"/>
          <w:szCs w:val="22"/>
        </w:rPr>
        <w:t xml:space="preserve">“) je </w:t>
      </w:r>
      <w:r w:rsidR="0012054A" w:rsidRPr="00F74808">
        <w:rPr>
          <w:rFonts w:ascii="Arial Narrow" w:hAnsi="Arial Narrow"/>
          <w:b/>
          <w:sz w:val="22"/>
          <w:szCs w:val="22"/>
        </w:rPr>
        <w:t>jednotn</w:t>
      </w:r>
      <w:r w:rsidRPr="00F74808">
        <w:rPr>
          <w:rFonts w:ascii="Arial Narrow" w:hAnsi="Arial Narrow"/>
          <w:b/>
          <w:sz w:val="22"/>
          <w:szCs w:val="22"/>
        </w:rPr>
        <w:t>á</w:t>
      </w:r>
      <w:r w:rsidR="0012054A" w:rsidRPr="00F74808">
        <w:rPr>
          <w:rFonts w:ascii="Arial Narrow" w:hAnsi="Arial Narrow"/>
          <w:sz w:val="22"/>
          <w:szCs w:val="22"/>
        </w:rPr>
        <w:t xml:space="preserve"> </w:t>
      </w:r>
      <w:r w:rsidR="00BC2472" w:rsidRPr="00F74808">
        <w:rPr>
          <w:rFonts w:ascii="Arial Narrow" w:hAnsi="Arial Narrow"/>
          <w:b/>
          <w:sz w:val="22"/>
          <w:szCs w:val="22"/>
        </w:rPr>
        <w:t xml:space="preserve">pre prioritné osi 1 - 4 </w:t>
      </w:r>
      <w:r w:rsidR="00BC2472" w:rsidRPr="00F74808">
        <w:rPr>
          <w:rFonts w:ascii="Arial Narrow" w:hAnsi="Arial Narrow"/>
          <w:sz w:val="22"/>
          <w:szCs w:val="22"/>
        </w:rPr>
        <w:t>Operačného programu Kvalita životného prostredia (ďalej len „OP KŽP“)</w:t>
      </w:r>
      <w:r w:rsidR="00BC2472" w:rsidRPr="00F74808">
        <w:rPr>
          <w:rStyle w:val="Odkaznapoznmkupodiarou"/>
          <w:rFonts w:ascii="Arial Narrow" w:hAnsi="Arial Narrow"/>
          <w:sz w:val="22"/>
          <w:szCs w:val="22"/>
        </w:rPr>
        <w:footnoteReference w:id="1"/>
      </w:r>
      <w:r w:rsidR="00BC2472" w:rsidRPr="00F74808">
        <w:rPr>
          <w:rFonts w:ascii="Arial Narrow" w:hAnsi="Arial Narrow"/>
          <w:sz w:val="22"/>
          <w:szCs w:val="22"/>
        </w:rPr>
        <w:t>.</w:t>
      </w:r>
      <w:r w:rsidR="0012054A" w:rsidRPr="00F74808">
        <w:rPr>
          <w:rFonts w:ascii="Arial Narrow" w:hAnsi="Arial Narrow"/>
          <w:sz w:val="22"/>
          <w:szCs w:val="22"/>
        </w:rPr>
        <w:t xml:space="preserve"> </w:t>
      </w:r>
      <w:r w:rsidRPr="00F74808">
        <w:rPr>
          <w:rFonts w:ascii="Arial Narrow" w:hAnsi="Arial Narrow"/>
          <w:sz w:val="22"/>
          <w:szCs w:val="22"/>
        </w:rPr>
        <w:t>Príručka</w:t>
      </w:r>
      <w:r w:rsidR="0012054A" w:rsidRPr="00F74808">
        <w:rPr>
          <w:rFonts w:ascii="Arial Narrow" w:hAnsi="Arial Narrow"/>
          <w:sz w:val="22"/>
          <w:szCs w:val="22"/>
        </w:rPr>
        <w:t xml:space="preserve"> </w:t>
      </w:r>
      <w:r w:rsidR="000E438A" w:rsidRPr="00F74808">
        <w:rPr>
          <w:rFonts w:ascii="Arial Narrow" w:hAnsi="Arial Narrow"/>
          <w:sz w:val="22"/>
          <w:szCs w:val="22"/>
        </w:rPr>
        <w:t xml:space="preserve">zohľadňuje </w:t>
      </w:r>
      <w:r w:rsidR="00EE0274" w:rsidRPr="00F74808">
        <w:rPr>
          <w:rFonts w:ascii="Arial Narrow" w:hAnsi="Arial Narrow"/>
          <w:sz w:val="22"/>
          <w:szCs w:val="22"/>
        </w:rPr>
        <w:t xml:space="preserve">pravidlá oprávnenosti výdavkov </w:t>
      </w:r>
      <w:r w:rsidR="000E438A" w:rsidRPr="00F74808">
        <w:rPr>
          <w:rFonts w:ascii="Arial Narrow" w:hAnsi="Arial Narrow"/>
          <w:sz w:val="22"/>
          <w:szCs w:val="22"/>
        </w:rPr>
        <w:t xml:space="preserve">definované </w:t>
      </w:r>
      <w:r w:rsidR="00EE0274" w:rsidRPr="00F74808">
        <w:rPr>
          <w:rFonts w:ascii="Arial Narrow" w:hAnsi="Arial Narrow"/>
          <w:sz w:val="22"/>
          <w:szCs w:val="22"/>
        </w:rPr>
        <w:t xml:space="preserve">Centrálnym koordinačným orgánom </w:t>
      </w:r>
      <w:r w:rsidR="005D1BF8" w:rsidRPr="00F74808">
        <w:rPr>
          <w:rFonts w:ascii="Arial Narrow" w:hAnsi="Arial Narrow"/>
          <w:sz w:val="22"/>
          <w:szCs w:val="22"/>
        </w:rPr>
        <w:t xml:space="preserve">(ďalej len „CKO“) </w:t>
      </w:r>
      <w:r w:rsidR="00EE0274" w:rsidRPr="00F74808">
        <w:rPr>
          <w:rFonts w:ascii="Arial Narrow" w:hAnsi="Arial Narrow"/>
          <w:sz w:val="22"/>
          <w:szCs w:val="22"/>
        </w:rPr>
        <w:t xml:space="preserve">na národnej úrovni </w:t>
      </w:r>
      <w:r w:rsidR="000E438A" w:rsidRPr="00F74808">
        <w:rPr>
          <w:rFonts w:ascii="Arial Narrow" w:hAnsi="Arial Narrow"/>
          <w:sz w:val="22"/>
          <w:szCs w:val="22"/>
        </w:rPr>
        <w:t xml:space="preserve">v </w:t>
      </w:r>
      <w:r w:rsidR="000E438A" w:rsidRPr="00F74808">
        <w:rPr>
          <w:rFonts w:ascii="Arial Narrow" w:hAnsi="Arial Narrow"/>
          <w:i/>
          <w:sz w:val="22"/>
          <w:szCs w:val="22"/>
        </w:rPr>
        <w:t xml:space="preserve">Systéme riadenia </w:t>
      </w:r>
      <w:r w:rsidR="005D1BF8" w:rsidRPr="00F74808">
        <w:rPr>
          <w:rFonts w:ascii="Arial Narrow" w:hAnsi="Arial Narrow"/>
          <w:i/>
          <w:sz w:val="22"/>
          <w:szCs w:val="22"/>
        </w:rPr>
        <w:t>európskych štrukturálnych a investičných fondov</w:t>
      </w:r>
      <w:r w:rsidR="000E438A" w:rsidRPr="00F74808">
        <w:rPr>
          <w:rFonts w:ascii="Arial Narrow" w:hAnsi="Arial Narrow"/>
          <w:i/>
          <w:sz w:val="22"/>
          <w:szCs w:val="22"/>
        </w:rPr>
        <w:t xml:space="preserve"> </w:t>
      </w:r>
      <w:r w:rsidR="000E438A" w:rsidRPr="00F74808">
        <w:rPr>
          <w:rFonts w:ascii="Arial Narrow" w:hAnsi="Arial Narrow"/>
          <w:sz w:val="22"/>
          <w:szCs w:val="22"/>
        </w:rPr>
        <w:t xml:space="preserve">na programové obdobie 2014 </w:t>
      </w:r>
      <w:r w:rsidR="00ED7FB6" w:rsidRPr="00F74808">
        <w:rPr>
          <w:rFonts w:ascii="Arial Narrow" w:hAnsi="Arial Narrow"/>
          <w:sz w:val="22"/>
          <w:szCs w:val="22"/>
        </w:rPr>
        <w:t>-</w:t>
      </w:r>
      <w:r w:rsidR="000E438A" w:rsidRPr="00F74808">
        <w:rPr>
          <w:rFonts w:ascii="Arial Narrow" w:hAnsi="Arial Narrow"/>
          <w:sz w:val="22"/>
          <w:szCs w:val="22"/>
        </w:rPr>
        <w:t xml:space="preserve"> 2020,</w:t>
      </w:r>
      <w:r w:rsidR="0012054A" w:rsidRPr="00F74808">
        <w:rPr>
          <w:rFonts w:ascii="Arial Narrow" w:hAnsi="Arial Narrow"/>
          <w:sz w:val="22"/>
          <w:szCs w:val="22"/>
        </w:rPr>
        <w:t xml:space="preserve"> </w:t>
      </w:r>
      <w:r w:rsidR="00EE0274" w:rsidRPr="00F74808">
        <w:rPr>
          <w:rFonts w:ascii="Arial Narrow" w:hAnsi="Arial Narrow"/>
          <w:sz w:val="22"/>
          <w:szCs w:val="22"/>
        </w:rPr>
        <w:t xml:space="preserve">v </w:t>
      </w:r>
      <w:r w:rsidR="0012054A" w:rsidRPr="00F74808">
        <w:rPr>
          <w:rFonts w:ascii="Arial Narrow" w:hAnsi="Arial Narrow"/>
          <w:i/>
          <w:sz w:val="22"/>
          <w:szCs w:val="22"/>
        </w:rPr>
        <w:t>Metodick</w:t>
      </w:r>
      <w:r w:rsidR="000E438A" w:rsidRPr="00F74808">
        <w:rPr>
          <w:rFonts w:ascii="Arial Narrow" w:hAnsi="Arial Narrow"/>
          <w:i/>
          <w:sz w:val="22"/>
          <w:szCs w:val="22"/>
        </w:rPr>
        <w:t>om</w:t>
      </w:r>
      <w:r w:rsidR="0012054A" w:rsidRPr="00F74808">
        <w:rPr>
          <w:rFonts w:ascii="Arial Narrow" w:hAnsi="Arial Narrow"/>
          <w:i/>
          <w:sz w:val="22"/>
          <w:szCs w:val="22"/>
        </w:rPr>
        <w:t xml:space="preserve"> pokyn</w:t>
      </w:r>
      <w:r w:rsidR="000E438A" w:rsidRPr="00F74808">
        <w:rPr>
          <w:rFonts w:ascii="Arial Narrow" w:hAnsi="Arial Narrow"/>
          <w:i/>
          <w:sz w:val="22"/>
          <w:szCs w:val="22"/>
        </w:rPr>
        <w:t>e</w:t>
      </w:r>
      <w:r w:rsidR="0012054A" w:rsidRPr="00F74808">
        <w:rPr>
          <w:rFonts w:ascii="Arial Narrow" w:hAnsi="Arial Narrow"/>
          <w:i/>
          <w:sz w:val="22"/>
          <w:szCs w:val="22"/>
        </w:rPr>
        <w:t xml:space="preserve"> </w:t>
      </w:r>
      <w:r w:rsidR="005D1BF8" w:rsidRPr="00F74808">
        <w:rPr>
          <w:rFonts w:ascii="Arial Narrow" w:hAnsi="Arial Narrow"/>
          <w:i/>
          <w:sz w:val="22"/>
          <w:szCs w:val="22"/>
        </w:rPr>
        <w:t xml:space="preserve">CKO </w:t>
      </w:r>
      <w:r w:rsidR="0012054A" w:rsidRPr="00F74808">
        <w:rPr>
          <w:rFonts w:ascii="Arial Narrow" w:hAnsi="Arial Narrow"/>
          <w:i/>
          <w:sz w:val="22"/>
          <w:szCs w:val="22"/>
        </w:rPr>
        <w:t>č. 4 k číselníku oprávnených výdavkov</w:t>
      </w:r>
      <w:r w:rsidR="0012054A" w:rsidRPr="00F74808">
        <w:rPr>
          <w:rFonts w:ascii="Arial Narrow" w:hAnsi="Arial Narrow"/>
          <w:sz w:val="22"/>
          <w:szCs w:val="22"/>
        </w:rPr>
        <w:t>,</w:t>
      </w:r>
      <w:r w:rsidRPr="00F74808">
        <w:rPr>
          <w:rFonts w:ascii="Arial Narrow" w:hAnsi="Arial Narrow"/>
          <w:sz w:val="22"/>
          <w:szCs w:val="22"/>
        </w:rPr>
        <w:t xml:space="preserve"> </w:t>
      </w:r>
      <w:r w:rsidRPr="00F74808">
        <w:rPr>
          <w:rFonts w:ascii="Arial Narrow" w:hAnsi="Arial Narrow"/>
          <w:i/>
          <w:sz w:val="22"/>
          <w:szCs w:val="22"/>
        </w:rPr>
        <w:t>Metodick</w:t>
      </w:r>
      <w:r w:rsidR="000E438A" w:rsidRPr="00F74808">
        <w:rPr>
          <w:rFonts w:ascii="Arial Narrow" w:hAnsi="Arial Narrow"/>
          <w:i/>
          <w:sz w:val="22"/>
          <w:szCs w:val="22"/>
        </w:rPr>
        <w:t>om</w:t>
      </w:r>
      <w:r w:rsidRPr="00F74808">
        <w:rPr>
          <w:rFonts w:ascii="Arial Narrow" w:hAnsi="Arial Narrow"/>
          <w:i/>
          <w:sz w:val="22"/>
          <w:szCs w:val="22"/>
        </w:rPr>
        <w:t xml:space="preserve"> pokyn</w:t>
      </w:r>
      <w:r w:rsidR="000E438A" w:rsidRPr="00F74808">
        <w:rPr>
          <w:rFonts w:ascii="Arial Narrow" w:hAnsi="Arial Narrow"/>
          <w:i/>
          <w:sz w:val="22"/>
          <w:szCs w:val="22"/>
        </w:rPr>
        <w:t>e</w:t>
      </w:r>
      <w:r w:rsidRPr="00F74808">
        <w:rPr>
          <w:rFonts w:ascii="Arial Narrow" w:hAnsi="Arial Narrow"/>
          <w:i/>
          <w:sz w:val="22"/>
          <w:szCs w:val="22"/>
        </w:rPr>
        <w:t xml:space="preserve"> </w:t>
      </w:r>
      <w:r w:rsidR="005D1BF8" w:rsidRPr="00F74808">
        <w:rPr>
          <w:rFonts w:ascii="Arial Narrow" w:hAnsi="Arial Narrow"/>
          <w:i/>
          <w:sz w:val="22"/>
          <w:szCs w:val="22"/>
        </w:rPr>
        <w:t xml:space="preserve">CKO </w:t>
      </w:r>
      <w:r w:rsidRPr="00F74808">
        <w:rPr>
          <w:rFonts w:ascii="Arial Narrow" w:hAnsi="Arial Narrow"/>
          <w:i/>
          <w:sz w:val="22"/>
          <w:szCs w:val="22"/>
        </w:rPr>
        <w:t>č. 6</w:t>
      </w:r>
      <w:r w:rsidR="0012054A" w:rsidRPr="00F74808">
        <w:rPr>
          <w:rFonts w:ascii="Arial Narrow" w:hAnsi="Arial Narrow"/>
          <w:i/>
          <w:sz w:val="22"/>
          <w:szCs w:val="22"/>
        </w:rPr>
        <w:t xml:space="preserve"> </w:t>
      </w:r>
      <w:r w:rsidRPr="00F74808">
        <w:rPr>
          <w:rFonts w:ascii="Arial Narrow" w:hAnsi="Arial Narrow"/>
          <w:i/>
          <w:sz w:val="22"/>
          <w:szCs w:val="22"/>
        </w:rPr>
        <w:t>k pravidlám oprávnenosti pre najčastejšie sa vyskytujúce skupiny výdavkov</w:t>
      </w:r>
      <w:r w:rsidR="006E707B" w:rsidRPr="00F74808">
        <w:rPr>
          <w:rFonts w:ascii="Arial Narrow" w:hAnsi="Arial Narrow"/>
          <w:sz w:val="22"/>
          <w:szCs w:val="22"/>
        </w:rPr>
        <w:t xml:space="preserve">, ako aj v </w:t>
      </w:r>
      <w:r w:rsidR="006E707B" w:rsidRPr="00F74808">
        <w:rPr>
          <w:rFonts w:ascii="Arial Narrow" w:hAnsi="Arial Narrow"/>
          <w:i/>
          <w:sz w:val="22"/>
          <w:szCs w:val="22"/>
        </w:rPr>
        <w:t>Metodickom pokyne CKO č.</w:t>
      </w:r>
      <w:r w:rsidR="003172F9" w:rsidRPr="00F74808">
        <w:rPr>
          <w:rFonts w:ascii="Arial Narrow" w:hAnsi="Arial Narrow"/>
          <w:i/>
          <w:sz w:val="22"/>
          <w:szCs w:val="22"/>
        </w:rPr>
        <w:t xml:space="preserve"> </w:t>
      </w:r>
      <w:r w:rsidR="00C23F1E" w:rsidRPr="00F74808">
        <w:rPr>
          <w:rFonts w:ascii="Arial Narrow" w:hAnsi="Arial Narrow"/>
          <w:i/>
          <w:sz w:val="22"/>
          <w:szCs w:val="22"/>
        </w:rPr>
        <w:t>18</w:t>
      </w:r>
      <w:r w:rsidR="006E707B" w:rsidRPr="00F74808">
        <w:rPr>
          <w:rFonts w:ascii="Arial Narrow" w:hAnsi="Arial Narrow"/>
          <w:i/>
          <w:sz w:val="22"/>
          <w:szCs w:val="22"/>
        </w:rPr>
        <w:t xml:space="preserve"> k overovaniu hospodárnosti výdavkov</w:t>
      </w:r>
      <w:r w:rsidR="005111D8" w:rsidRPr="00F74808">
        <w:rPr>
          <w:rFonts w:ascii="Arial Narrow" w:hAnsi="Arial Narrow"/>
          <w:sz w:val="22"/>
          <w:szCs w:val="22"/>
        </w:rPr>
        <w:t>.</w:t>
      </w:r>
    </w:p>
    <w:p w14:paraId="6B3B8F6D" w14:textId="77777777" w:rsidR="00B1690C" w:rsidRPr="00F74808" w:rsidRDefault="00B1690C" w:rsidP="00E1173C">
      <w:pPr>
        <w:spacing w:after="0" w:line="240" w:lineRule="auto"/>
        <w:jc w:val="both"/>
        <w:rPr>
          <w:rFonts w:ascii="Arial Narrow" w:hAnsi="Arial Narrow"/>
          <w:sz w:val="22"/>
          <w:szCs w:val="22"/>
        </w:rPr>
      </w:pPr>
    </w:p>
    <w:p w14:paraId="66FA40A1" w14:textId="3E02750C" w:rsidR="0082038C" w:rsidRPr="00F74808" w:rsidRDefault="0082038C" w:rsidP="00FF362D">
      <w:pPr>
        <w:spacing w:after="0" w:line="240" w:lineRule="auto"/>
        <w:jc w:val="both"/>
        <w:rPr>
          <w:rFonts w:ascii="Arial Narrow" w:hAnsi="Arial Narrow"/>
          <w:sz w:val="22"/>
          <w:szCs w:val="22"/>
        </w:rPr>
      </w:pPr>
      <w:r w:rsidRPr="00F74808">
        <w:rPr>
          <w:rFonts w:ascii="Arial Narrow" w:hAnsi="Arial Narrow"/>
          <w:sz w:val="22"/>
          <w:szCs w:val="22"/>
        </w:rPr>
        <w:t xml:space="preserve">Cieľom tejto </w:t>
      </w:r>
      <w:r w:rsidR="004F5E86" w:rsidRPr="00F74808">
        <w:rPr>
          <w:rFonts w:ascii="Arial Narrow" w:hAnsi="Arial Narrow"/>
          <w:sz w:val="22"/>
          <w:szCs w:val="22"/>
        </w:rPr>
        <w:t>P</w:t>
      </w:r>
      <w:r w:rsidRPr="00F74808">
        <w:rPr>
          <w:rFonts w:ascii="Arial Narrow" w:hAnsi="Arial Narrow"/>
          <w:sz w:val="22"/>
          <w:szCs w:val="22"/>
        </w:rPr>
        <w:t xml:space="preserve">ríručky je zadefinovať </w:t>
      </w:r>
      <w:r w:rsidR="000012E8" w:rsidRPr="00F74808">
        <w:rPr>
          <w:rFonts w:ascii="Arial Narrow" w:hAnsi="Arial Narrow"/>
          <w:sz w:val="22"/>
          <w:szCs w:val="22"/>
        </w:rPr>
        <w:t xml:space="preserve">pravidlá </w:t>
      </w:r>
      <w:r w:rsidRPr="00F74808">
        <w:rPr>
          <w:rFonts w:ascii="Arial Narrow" w:hAnsi="Arial Narrow"/>
          <w:sz w:val="22"/>
          <w:szCs w:val="22"/>
        </w:rPr>
        <w:t>oprávnenosti výdavkov pre dopytovo orientované projekty</w:t>
      </w:r>
      <w:r w:rsidR="001943F9">
        <w:rPr>
          <w:rFonts w:ascii="Arial Narrow" w:hAnsi="Arial Narrow"/>
          <w:sz w:val="22"/>
          <w:szCs w:val="22"/>
        </w:rPr>
        <w:t xml:space="preserve"> </w:t>
      </w:r>
      <w:r w:rsidR="00576FEE" w:rsidRPr="00F74808">
        <w:rPr>
          <w:rFonts w:ascii="Arial Narrow" w:hAnsi="Arial Narrow"/>
          <w:sz w:val="22"/>
          <w:szCs w:val="22"/>
        </w:rPr>
        <w:t>(ďalej</w:t>
      </w:r>
      <w:r w:rsidR="00FF362D">
        <w:rPr>
          <w:rFonts w:ascii="Arial Narrow" w:hAnsi="Arial Narrow"/>
          <w:sz w:val="22"/>
          <w:szCs w:val="22"/>
        </w:rPr>
        <w:t xml:space="preserve"> </w:t>
      </w:r>
      <w:r w:rsidR="009A58DC">
        <w:rPr>
          <w:rFonts w:ascii="Arial Narrow" w:hAnsi="Arial Narrow"/>
          <w:sz w:val="22"/>
          <w:szCs w:val="22"/>
        </w:rPr>
        <w:br/>
      </w:r>
      <w:r w:rsidR="00576FEE" w:rsidRPr="00F74808">
        <w:rPr>
          <w:rFonts w:ascii="Arial Narrow" w:hAnsi="Arial Narrow"/>
          <w:sz w:val="22"/>
          <w:szCs w:val="22"/>
        </w:rPr>
        <w:t>aj „DOP“)</w:t>
      </w:r>
      <w:r w:rsidRPr="00F74808">
        <w:rPr>
          <w:rFonts w:ascii="Arial Narrow" w:hAnsi="Arial Narrow"/>
          <w:sz w:val="22"/>
          <w:szCs w:val="22"/>
        </w:rPr>
        <w:t xml:space="preserve"> OP KŽP</w:t>
      </w:r>
      <w:r w:rsidR="000012E8" w:rsidRPr="00F74808">
        <w:rPr>
          <w:rFonts w:ascii="Arial Narrow" w:hAnsi="Arial Narrow"/>
          <w:sz w:val="22"/>
          <w:szCs w:val="22"/>
        </w:rPr>
        <w:t xml:space="preserve"> tak, aby boli vytvorené podmienky pre transparentné, jednoznačné a efektívne </w:t>
      </w:r>
      <w:r w:rsidR="004F7BAE" w:rsidRPr="00F74808">
        <w:rPr>
          <w:rFonts w:ascii="Arial Narrow" w:hAnsi="Arial Narrow"/>
          <w:sz w:val="22"/>
          <w:szCs w:val="22"/>
        </w:rPr>
        <w:t>posudzovanie</w:t>
      </w:r>
      <w:r w:rsidR="000012E8" w:rsidRPr="00F74808">
        <w:rPr>
          <w:rFonts w:ascii="Arial Narrow" w:hAnsi="Arial Narrow"/>
          <w:sz w:val="22"/>
          <w:szCs w:val="22"/>
        </w:rPr>
        <w:t xml:space="preserve"> oprávnenosti výdavkov projektov </w:t>
      </w:r>
      <w:r w:rsidR="00F6098B" w:rsidRPr="00F74808">
        <w:rPr>
          <w:rFonts w:ascii="Arial Narrow" w:hAnsi="Arial Narrow"/>
          <w:sz w:val="22"/>
          <w:szCs w:val="22"/>
        </w:rPr>
        <w:t>zo strany riadiaceho orgánu</w:t>
      </w:r>
      <w:r w:rsidR="00DC695B" w:rsidRPr="00F74808">
        <w:rPr>
          <w:rFonts w:ascii="Arial Narrow" w:hAnsi="Arial Narrow"/>
          <w:sz w:val="22"/>
          <w:szCs w:val="22"/>
        </w:rPr>
        <w:t>/</w:t>
      </w:r>
      <w:r w:rsidR="00F6098B" w:rsidRPr="00F74808">
        <w:rPr>
          <w:rFonts w:ascii="Arial Narrow" w:hAnsi="Arial Narrow"/>
          <w:sz w:val="22"/>
          <w:szCs w:val="22"/>
        </w:rPr>
        <w:t xml:space="preserve">sprostredkovateľského orgánu (ďalej </w:t>
      </w:r>
      <w:r w:rsidR="003374B6" w:rsidRPr="00F74808">
        <w:rPr>
          <w:rFonts w:ascii="Arial Narrow" w:hAnsi="Arial Narrow"/>
          <w:sz w:val="22"/>
          <w:szCs w:val="22"/>
        </w:rPr>
        <w:t>len</w:t>
      </w:r>
      <w:r w:rsidR="00F6098B" w:rsidRPr="00F74808">
        <w:rPr>
          <w:rFonts w:ascii="Arial Narrow" w:hAnsi="Arial Narrow"/>
          <w:sz w:val="22"/>
          <w:szCs w:val="22"/>
        </w:rPr>
        <w:t xml:space="preserve"> „</w:t>
      </w:r>
      <w:r w:rsidR="003374B6" w:rsidRPr="00F74808">
        <w:rPr>
          <w:rFonts w:ascii="Arial Narrow" w:hAnsi="Arial Narrow"/>
          <w:sz w:val="22"/>
          <w:szCs w:val="22"/>
        </w:rPr>
        <w:t>Poskytovateľ</w:t>
      </w:r>
      <w:r w:rsidR="00F6098B" w:rsidRPr="00F74808">
        <w:rPr>
          <w:rFonts w:ascii="Arial Narrow" w:hAnsi="Arial Narrow"/>
          <w:sz w:val="22"/>
          <w:szCs w:val="22"/>
        </w:rPr>
        <w:t>“)</w:t>
      </w:r>
      <w:r w:rsidR="00DC695B" w:rsidRPr="00F74808">
        <w:rPr>
          <w:rFonts w:ascii="Arial Narrow" w:hAnsi="Arial Narrow"/>
          <w:sz w:val="22"/>
          <w:szCs w:val="22"/>
        </w:rPr>
        <w:t xml:space="preserve"> </w:t>
      </w:r>
      <w:r w:rsidR="004F7BAE" w:rsidRPr="00F74808">
        <w:rPr>
          <w:rFonts w:ascii="Arial Narrow" w:hAnsi="Arial Narrow"/>
          <w:sz w:val="22"/>
          <w:szCs w:val="22"/>
        </w:rPr>
        <w:t>v procese schvaľovania a kontroly projektov</w:t>
      </w:r>
      <w:r w:rsidRPr="00F74808">
        <w:rPr>
          <w:rFonts w:ascii="Arial Narrow" w:hAnsi="Arial Narrow"/>
          <w:sz w:val="22"/>
          <w:szCs w:val="22"/>
        </w:rPr>
        <w:t>.</w:t>
      </w:r>
      <w:r w:rsidR="00FF362D">
        <w:rPr>
          <w:rFonts w:ascii="Arial Narrow" w:hAnsi="Arial Narrow"/>
          <w:sz w:val="22"/>
          <w:szCs w:val="22"/>
        </w:rPr>
        <w:t xml:space="preserve"> Príručka sa nevzťahuje na veľké projekty</w:t>
      </w:r>
      <w:r w:rsidR="00FF362D">
        <w:rPr>
          <w:rStyle w:val="Odkaznapoznmkupodiarou"/>
          <w:rFonts w:ascii="Arial Narrow" w:hAnsi="Arial Narrow"/>
          <w:sz w:val="22"/>
          <w:szCs w:val="22"/>
        </w:rPr>
        <w:footnoteReference w:id="2"/>
      </w:r>
      <w:r w:rsidR="00FF362D">
        <w:rPr>
          <w:rFonts w:ascii="Arial Narrow" w:hAnsi="Arial Narrow"/>
          <w:sz w:val="22"/>
          <w:szCs w:val="22"/>
        </w:rPr>
        <w:t xml:space="preserve"> a projekty implementované prostredníctvom finančných nástrojov.</w:t>
      </w:r>
      <w:r w:rsidR="00FF362D">
        <w:rPr>
          <w:rFonts w:ascii="Times New Roman" w:hAnsi="Times New Roman"/>
          <w:sz w:val="24"/>
          <w:szCs w:val="24"/>
        </w:rPr>
        <w:t xml:space="preserve"> </w:t>
      </w:r>
      <w:r w:rsidRPr="00F74808">
        <w:rPr>
          <w:rFonts w:ascii="Arial Narrow" w:hAnsi="Arial Narrow"/>
          <w:sz w:val="22"/>
          <w:szCs w:val="22"/>
        </w:rPr>
        <w:t>Príručka popisuje všeobecné ako aj špecifické</w:t>
      </w:r>
      <w:r w:rsidR="00FF362D">
        <w:rPr>
          <w:rFonts w:ascii="Arial Narrow" w:hAnsi="Arial Narrow"/>
          <w:sz w:val="22"/>
          <w:szCs w:val="22"/>
        </w:rPr>
        <w:t xml:space="preserve"> </w:t>
      </w:r>
      <w:r w:rsidRPr="00F74808">
        <w:rPr>
          <w:rFonts w:ascii="Arial Narrow" w:hAnsi="Arial Narrow"/>
          <w:sz w:val="22"/>
          <w:szCs w:val="22"/>
        </w:rPr>
        <w:t>podmienky oprávnenosti výdavkov, definuje rozdelenie oprávnených výdavkov vo vzťahu k aktivitám projektu (priame výdavky, nepriame výdavky), stanovuje pravidlá oprávnenosti pre najčastejšie sa vyskytujúce výdavky</w:t>
      </w:r>
      <w:r w:rsidR="00470DEA" w:rsidRPr="00F74808">
        <w:rPr>
          <w:rFonts w:ascii="Arial Narrow" w:hAnsi="Arial Narrow"/>
          <w:sz w:val="22"/>
          <w:szCs w:val="22"/>
        </w:rPr>
        <w:t xml:space="preserve"> </w:t>
      </w:r>
      <w:r w:rsidR="009A58DC">
        <w:rPr>
          <w:rFonts w:ascii="Arial Narrow" w:hAnsi="Arial Narrow"/>
          <w:sz w:val="22"/>
          <w:szCs w:val="22"/>
        </w:rPr>
        <w:br/>
      </w:r>
      <w:r w:rsidR="00470DEA" w:rsidRPr="00F74808">
        <w:rPr>
          <w:rFonts w:ascii="Arial Narrow" w:hAnsi="Arial Narrow"/>
          <w:sz w:val="22"/>
          <w:szCs w:val="22"/>
        </w:rPr>
        <w:t>a</w:t>
      </w:r>
      <w:r w:rsidRPr="00F74808">
        <w:rPr>
          <w:rFonts w:ascii="Arial Narrow" w:hAnsi="Arial Narrow"/>
          <w:sz w:val="22"/>
          <w:szCs w:val="22"/>
        </w:rPr>
        <w:t xml:space="preserve"> kategorizuje oprávnené výdavky na triedy, skupiny a </w:t>
      </w:r>
      <w:r w:rsidR="00FA6721" w:rsidRPr="00F74808">
        <w:rPr>
          <w:rFonts w:ascii="Arial Narrow" w:hAnsi="Arial Narrow"/>
          <w:sz w:val="22"/>
          <w:szCs w:val="22"/>
        </w:rPr>
        <w:t>typy</w:t>
      </w:r>
      <w:r w:rsidRPr="00F74808">
        <w:rPr>
          <w:rFonts w:ascii="Arial Narrow" w:hAnsi="Arial Narrow"/>
          <w:sz w:val="22"/>
          <w:szCs w:val="22"/>
        </w:rPr>
        <w:t xml:space="preserve"> (</w:t>
      </w:r>
      <w:r w:rsidR="00470DEA" w:rsidRPr="00F74808">
        <w:rPr>
          <w:rFonts w:ascii="Arial Narrow" w:hAnsi="Arial Narrow"/>
          <w:sz w:val="22"/>
          <w:szCs w:val="22"/>
        </w:rPr>
        <w:t xml:space="preserve">Príloha č. 1 - </w:t>
      </w:r>
      <w:r w:rsidRPr="00F74808">
        <w:rPr>
          <w:rFonts w:ascii="Arial Narrow" w:hAnsi="Arial Narrow"/>
          <w:i/>
          <w:sz w:val="22"/>
          <w:szCs w:val="22"/>
        </w:rPr>
        <w:t>Číselník oprávnených výdavkov</w:t>
      </w:r>
      <w:r w:rsidRPr="00F74808">
        <w:rPr>
          <w:rFonts w:ascii="Arial Narrow" w:hAnsi="Arial Narrow"/>
          <w:sz w:val="22"/>
          <w:szCs w:val="22"/>
        </w:rPr>
        <w:t>)</w:t>
      </w:r>
      <w:r w:rsidR="00470DEA" w:rsidRPr="00F74808">
        <w:rPr>
          <w:rFonts w:ascii="Arial Narrow" w:hAnsi="Arial Narrow"/>
          <w:sz w:val="22"/>
          <w:szCs w:val="22"/>
        </w:rPr>
        <w:t>.</w:t>
      </w:r>
      <w:r w:rsidRPr="00F74808">
        <w:rPr>
          <w:rFonts w:ascii="Arial Narrow" w:hAnsi="Arial Narrow"/>
          <w:sz w:val="22"/>
          <w:szCs w:val="22"/>
        </w:rPr>
        <w:t xml:space="preserve"> </w:t>
      </w:r>
      <w:r w:rsidR="00470DEA" w:rsidRPr="00F74808">
        <w:rPr>
          <w:rFonts w:ascii="Arial Narrow" w:hAnsi="Arial Narrow"/>
          <w:sz w:val="22"/>
          <w:szCs w:val="22"/>
        </w:rPr>
        <w:t>Príručka ďalej</w:t>
      </w:r>
      <w:r w:rsidRPr="00F74808">
        <w:rPr>
          <w:rFonts w:ascii="Arial Narrow" w:hAnsi="Arial Narrow"/>
          <w:sz w:val="22"/>
          <w:szCs w:val="22"/>
        </w:rPr>
        <w:t xml:space="preserve"> definuje nástroje na </w:t>
      </w:r>
      <w:r w:rsidR="00EE0274" w:rsidRPr="00F74808">
        <w:rPr>
          <w:rFonts w:ascii="Arial Narrow" w:hAnsi="Arial Narrow"/>
          <w:sz w:val="22"/>
          <w:szCs w:val="22"/>
        </w:rPr>
        <w:t>zabezpečenie</w:t>
      </w:r>
      <w:r w:rsidRPr="00F74808">
        <w:rPr>
          <w:rFonts w:ascii="Arial Narrow" w:hAnsi="Arial Narrow"/>
          <w:sz w:val="22"/>
          <w:szCs w:val="22"/>
        </w:rPr>
        <w:t xml:space="preserve"> hospodárnosti výdavkov</w:t>
      </w:r>
      <w:r w:rsidR="00F53567">
        <w:rPr>
          <w:rFonts w:ascii="Arial Narrow" w:hAnsi="Arial Narrow"/>
          <w:sz w:val="22"/>
          <w:szCs w:val="22"/>
        </w:rPr>
        <w:t xml:space="preserve"> využívané pri DOP OP KŽP</w:t>
      </w:r>
      <w:r w:rsidR="009B235D" w:rsidRPr="00F74808">
        <w:rPr>
          <w:rFonts w:ascii="Arial Narrow" w:hAnsi="Arial Narrow"/>
          <w:sz w:val="22"/>
          <w:szCs w:val="22"/>
        </w:rPr>
        <w:t>,</w:t>
      </w:r>
      <w:r w:rsidRPr="00F74808">
        <w:rPr>
          <w:rFonts w:ascii="Arial Narrow" w:hAnsi="Arial Narrow"/>
          <w:sz w:val="22"/>
          <w:szCs w:val="22"/>
        </w:rPr>
        <w:t xml:space="preserve"> </w:t>
      </w:r>
      <w:r w:rsidR="00470DEA" w:rsidRPr="00F74808">
        <w:rPr>
          <w:rFonts w:ascii="Arial Narrow" w:hAnsi="Arial Narrow"/>
          <w:sz w:val="22"/>
          <w:szCs w:val="22"/>
        </w:rPr>
        <w:t>s dôrazom na</w:t>
      </w:r>
      <w:r w:rsidR="00B56EE0" w:rsidRPr="00F74808">
        <w:rPr>
          <w:rFonts w:ascii="Arial Narrow" w:hAnsi="Arial Narrow"/>
          <w:sz w:val="22"/>
          <w:szCs w:val="22"/>
        </w:rPr>
        <w:t xml:space="preserve"> </w:t>
      </w:r>
      <w:r w:rsidR="00FA6721" w:rsidRPr="00F74808">
        <w:rPr>
          <w:rFonts w:ascii="Arial Narrow" w:hAnsi="Arial Narrow"/>
          <w:sz w:val="22"/>
          <w:szCs w:val="22"/>
        </w:rPr>
        <w:t>finančn</w:t>
      </w:r>
      <w:r w:rsidR="00470DEA" w:rsidRPr="00F74808">
        <w:rPr>
          <w:rFonts w:ascii="Arial Narrow" w:hAnsi="Arial Narrow"/>
          <w:sz w:val="22"/>
          <w:szCs w:val="22"/>
        </w:rPr>
        <w:t>é</w:t>
      </w:r>
      <w:r w:rsidR="00F53567">
        <w:rPr>
          <w:rFonts w:ascii="Arial Narrow" w:hAnsi="Arial Narrow"/>
          <w:sz w:val="22"/>
          <w:szCs w:val="22"/>
        </w:rPr>
        <w:t xml:space="preserve"> a percentuálne</w:t>
      </w:r>
      <w:r w:rsidR="00470DEA" w:rsidRPr="00F74808">
        <w:rPr>
          <w:rFonts w:ascii="Arial Narrow" w:hAnsi="Arial Narrow"/>
          <w:sz w:val="22"/>
          <w:szCs w:val="22"/>
        </w:rPr>
        <w:t xml:space="preserve"> </w:t>
      </w:r>
      <w:r w:rsidR="00FA6721" w:rsidRPr="00F74808">
        <w:rPr>
          <w:rFonts w:ascii="Arial Narrow" w:hAnsi="Arial Narrow"/>
          <w:sz w:val="22"/>
          <w:szCs w:val="22"/>
        </w:rPr>
        <w:t>limit</w:t>
      </w:r>
      <w:r w:rsidR="00470DEA" w:rsidRPr="00F74808">
        <w:rPr>
          <w:rFonts w:ascii="Arial Narrow" w:hAnsi="Arial Narrow"/>
          <w:sz w:val="22"/>
          <w:szCs w:val="22"/>
        </w:rPr>
        <w:t>y (Príloh</w:t>
      </w:r>
      <w:r w:rsidR="009B235D" w:rsidRPr="00F74808">
        <w:rPr>
          <w:rFonts w:ascii="Arial Narrow" w:hAnsi="Arial Narrow"/>
          <w:sz w:val="22"/>
          <w:szCs w:val="22"/>
        </w:rPr>
        <w:t>a</w:t>
      </w:r>
      <w:r w:rsidR="00470DEA" w:rsidRPr="00F74808">
        <w:rPr>
          <w:rFonts w:ascii="Arial Narrow" w:hAnsi="Arial Narrow"/>
          <w:sz w:val="22"/>
          <w:szCs w:val="22"/>
        </w:rPr>
        <w:t xml:space="preserve"> č. 2 - </w:t>
      </w:r>
      <w:r w:rsidR="00470DEA" w:rsidRPr="00F74808">
        <w:rPr>
          <w:rFonts w:ascii="Arial Narrow" w:hAnsi="Arial Narrow"/>
          <w:i/>
          <w:sz w:val="22"/>
          <w:szCs w:val="22"/>
        </w:rPr>
        <w:t xml:space="preserve">Finančné </w:t>
      </w:r>
      <w:r w:rsidR="00C13F44" w:rsidRPr="00F74808">
        <w:rPr>
          <w:rFonts w:ascii="Arial Narrow" w:hAnsi="Arial Narrow"/>
          <w:i/>
          <w:sz w:val="22"/>
          <w:szCs w:val="22"/>
        </w:rPr>
        <w:t xml:space="preserve">a percentuálne </w:t>
      </w:r>
      <w:r w:rsidR="00470DEA" w:rsidRPr="00F74808">
        <w:rPr>
          <w:rFonts w:ascii="Arial Narrow" w:hAnsi="Arial Narrow"/>
          <w:i/>
          <w:sz w:val="22"/>
          <w:szCs w:val="22"/>
        </w:rPr>
        <w:t>limity</w:t>
      </w:r>
      <w:r w:rsidR="00470DEA" w:rsidRPr="00F74808">
        <w:rPr>
          <w:rFonts w:ascii="Arial Narrow" w:hAnsi="Arial Narrow"/>
          <w:sz w:val="22"/>
          <w:szCs w:val="22"/>
        </w:rPr>
        <w:t>)</w:t>
      </w:r>
      <w:r w:rsidRPr="00F74808">
        <w:rPr>
          <w:rFonts w:ascii="Arial Narrow" w:hAnsi="Arial Narrow"/>
          <w:sz w:val="22"/>
          <w:szCs w:val="22"/>
        </w:rPr>
        <w:t>. Príručk</w:t>
      </w:r>
      <w:r w:rsidR="00B307BF" w:rsidRPr="00F74808">
        <w:rPr>
          <w:rFonts w:ascii="Arial Narrow" w:hAnsi="Arial Narrow"/>
          <w:sz w:val="22"/>
          <w:szCs w:val="22"/>
        </w:rPr>
        <w:t>a</w:t>
      </w:r>
      <w:r w:rsidRPr="00F74808">
        <w:rPr>
          <w:rFonts w:ascii="Arial Narrow" w:hAnsi="Arial Narrow"/>
          <w:sz w:val="22"/>
          <w:szCs w:val="22"/>
        </w:rPr>
        <w:t xml:space="preserve"> zároveň uvádza výdavk</w:t>
      </w:r>
      <w:r w:rsidR="00FA6721" w:rsidRPr="00F74808">
        <w:rPr>
          <w:rFonts w:ascii="Arial Narrow" w:hAnsi="Arial Narrow"/>
          <w:sz w:val="22"/>
          <w:szCs w:val="22"/>
        </w:rPr>
        <w:t>y</w:t>
      </w:r>
      <w:r w:rsidR="00B307BF" w:rsidRPr="00F74808">
        <w:rPr>
          <w:rFonts w:ascii="Arial Narrow" w:hAnsi="Arial Narrow"/>
          <w:sz w:val="22"/>
          <w:szCs w:val="22"/>
        </w:rPr>
        <w:t xml:space="preserve">, ktoré sú neoprávnené na financovanie v rámci </w:t>
      </w:r>
      <w:r w:rsidR="00576FEE" w:rsidRPr="00F74808">
        <w:rPr>
          <w:rFonts w:ascii="Arial Narrow" w:hAnsi="Arial Narrow"/>
          <w:sz w:val="22"/>
          <w:szCs w:val="22"/>
        </w:rPr>
        <w:t>DOP</w:t>
      </w:r>
      <w:r w:rsidR="00B307BF" w:rsidRPr="00F74808">
        <w:rPr>
          <w:rFonts w:ascii="Arial Narrow" w:hAnsi="Arial Narrow"/>
          <w:sz w:val="22"/>
          <w:szCs w:val="22"/>
        </w:rPr>
        <w:t xml:space="preserve"> </w:t>
      </w:r>
      <w:r w:rsidRPr="00F74808">
        <w:rPr>
          <w:rFonts w:ascii="Arial Narrow" w:hAnsi="Arial Narrow"/>
          <w:sz w:val="22"/>
          <w:szCs w:val="22"/>
        </w:rPr>
        <w:t>OP KŽP</w:t>
      </w:r>
      <w:r w:rsidR="009B235D" w:rsidRPr="00F74808">
        <w:rPr>
          <w:rFonts w:ascii="Arial Narrow" w:hAnsi="Arial Narrow"/>
          <w:sz w:val="22"/>
          <w:szCs w:val="22"/>
        </w:rPr>
        <w:t>.</w:t>
      </w:r>
      <w:r w:rsidR="00132EC0">
        <w:rPr>
          <w:rFonts w:ascii="Arial Narrow" w:hAnsi="Arial Narrow"/>
          <w:sz w:val="22"/>
          <w:szCs w:val="22"/>
        </w:rPr>
        <w:t xml:space="preserve"> </w:t>
      </w:r>
    </w:p>
    <w:p w14:paraId="298E6064" w14:textId="77777777" w:rsidR="005E2314" w:rsidRPr="00F74808" w:rsidRDefault="005E2314" w:rsidP="0082038C">
      <w:pPr>
        <w:spacing w:after="0" w:line="240" w:lineRule="auto"/>
        <w:jc w:val="both"/>
        <w:rPr>
          <w:rFonts w:ascii="Arial Narrow" w:hAnsi="Arial Narrow"/>
          <w:sz w:val="22"/>
          <w:szCs w:val="22"/>
        </w:rPr>
      </w:pPr>
    </w:p>
    <w:p w14:paraId="428C6E1B" w14:textId="14A165F0" w:rsidR="00BA68C9" w:rsidRPr="00F74808" w:rsidRDefault="00DC695B" w:rsidP="00BA68C9">
      <w:pPr>
        <w:spacing w:after="0" w:line="240" w:lineRule="auto"/>
        <w:jc w:val="both"/>
        <w:rPr>
          <w:rFonts w:ascii="Arial Narrow" w:hAnsi="Arial Narrow"/>
          <w:sz w:val="22"/>
          <w:szCs w:val="22"/>
        </w:rPr>
      </w:pPr>
      <w:r w:rsidRPr="00F74808">
        <w:rPr>
          <w:rFonts w:ascii="Arial Narrow" w:hAnsi="Arial Narrow"/>
          <w:sz w:val="22"/>
          <w:szCs w:val="22"/>
        </w:rPr>
        <w:t>Z</w:t>
      </w:r>
      <w:r w:rsidR="005E2314" w:rsidRPr="00F74808">
        <w:rPr>
          <w:rFonts w:ascii="Arial Narrow" w:hAnsi="Arial Narrow"/>
          <w:sz w:val="22"/>
          <w:szCs w:val="22"/>
        </w:rPr>
        <w:t>a interpretáciu oprávnenosti výdavkov</w:t>
      </w:r>
      <w:r w:rsidR="001B5973" w:rsidRPr="00F74808">
        <w:rPr>
          <w:rFonts w:ascii="Arial Narrow" w:hAnsi="Arial Narrow"/>
          <w:sz w:val="22"/>
          <w:szCs w:val="22"/>
        </w:rPr>
        <w:t xml:space="preserve"> v súlade s touto </w:t>
      </w:r>
      <w:r w:rsidR="004F5E86" w:rsidRPr="00F74808">
        <w:rPr>
          <w:rFonts w:ascii="Arial Narrow" w:hAnsi="Arial Narrow"/>
          <w:sz w:val="22"/>
          <w:szCs w:val="22"/>
        </w:rPr>
        <w:t>P</w:t>
      </w:r>
      <w:r w:rsidR="001B5973" w:rsidRPr="00F74808">
        <w:rPr>
          <w:rFonts w:ascii="Arial Narrow" w:hAnsi="Arial Narrow"/>
          <w:sz w:val="22"/>
          <w:szCs w:val="22"/>
        </w:rPr>
        <w:t>ríručkou</w:t>
      </w:r>
      <w:r w:rsidRPr="00F74808">
        <w:rPr>
          <w:rFonts w:ascii="Arial Narrow" w:hAnsi="Arial Narrow"/>
          <w:sz w:val="22"/>
          <w:szCs w:val="22"/>
        </w:rPr>
        <w:t xml:space="preserve"> zodpoved</w:t>
      </w:r>
      <w:r w:rsidR="001B5973" w:rsidRPr="00F74808">
        <w:rPr>
          <w:rFonts w:ascii="Arial Narrow" w:hAnsi="Arial Narrow"/>
          <w:sz w:val="22"/>
          <w:szCs w:val="22"/>
        </w:rPr>
        <w:t>á</w:t>
      </w:r>
      <w:r w:rsidRPr="00F74808">
        <w:rPr>
          <w:rFonts w:ascii="Arial Narrow" w:hAnsi="Arial Narrow"/>
          <w:sz w:val="22"/>
          <w:szCs w:val="22"/>
        </w:rPr>
        <w:t xml:space="preserve"> </w:t>
      </w:r>
      <w:r w:rsidR="00FD7B36" w:rsidRPr="00F74808">
        <w:rPr>
          <w:rFonts w:ascii="Arial Narrow" w:hAnsi="Arial Narrow"/>
          <w:sz w:val="22"/>
          <w:szCs w:val="22"/>
        </w:rPr>
        <w:t>Poskytovateľ</w:t>
      </w:r>
      <w:r w:rsidR="005E2314" w:rsidRPr="00F74808">
        <w:rPr>
          <w:rFonts w:ascii="Arial Narrow" w:hAnsi="Arial Narrow"/>
          <w:sz w:val="22"/>
          <w:szCs w:val="22"/>
        </w:rPr>
        <w:t xml:space="preserve">. </w:t>
      </w:r>
      <w:r w:rsidR="006B5728" w:rsidRPr="00F74808">
        <w:rPr>
          <w:rFonts w:ascii="Arial Narrow" w:hAnsi="Arial Narrow"/>
          <w:sz w:val="22"/>
          <w:szCs w:val="22"/>
        </w:rPr>
        <w:t>Ministerstvo životného prostredia</w:t>
      </w:r>
      <w:r w:rsidR="00564922" w:rsidRPr="00F74808">
        <w:rPr>
          <w:rFonts w:ascii="Arial Narrow" w:hAnsi="Arial Narrow"/>
          <w:sz w:val="22"/>
          <w:szCs w:val="22"/>
        </w:rPr>
        <w:t xml:space="preserve"> SR</w:t>
      </w:r>
      <w:r w:rsidR="006B5728" w:rsidRPr="00F74808">
        <w:rPr>
          <w:rFonts w:ascii="Arial Narrow" w:hAnsi="Arial Narrow"/>
          <w:sz w:val="22"/>
          <w:szCs w:val="22"/>
        </w:rPr>
        <w:t xml:space="preserve"> ako riadiaci orgán (ďalej len „</w:t>
      </w:r>
      <w:r w:rsidR="0082038C" w:rsidRPr="00F74808">
        <w:rPr>
          <w:rFonts w:ascii="Arial Narrow" w:hAnsi="Arial Narrow"/>
          <w:sz w:val="22"/>
          <w:szCs w:val="22"/>
        </w:rPr>
        <w:t>RO</w:t>
      </w:r>
      <w:r w:rsidR="006B5728" w:rsidRPr="00F74808">
        <w:rPr>
          <w:rFonts w:ascii="Arial Narrow" w:hAnsi="Arial Narrow"/>
          <w:sz w:val="22"/>
          <w:szCs w:val="22"/>
        </w:rPr>
        <w:t>“)</w:t>
      </w:r>
      <w:r w:rsidR="0082038C" w:rsidRPr="00F74808">
        <w:rPr>
          <w:rFonts w:ascii="Arial Narrow" w:hAnsi="Arial Narrow"/>
          <w:sz w:val="22"/>
          <w:szCs w:val="22"/>
        </w:rPr>
        <w:t xml:space="preserve"> pre OP KŽP si vyhradzuje právo</w:t>
      </w:r>
      <w:r w:rsidR="005C3F1A" w:rsidRPr="00F74808">
        <w:rPr>
          <w:rFonts w:ascii="Arial Narrow" w:hAnsi="Arial Narrow"/>
          <w:sz w:val="22"/>
          <w:szCs w:val="22"/>
        </w:rPr>
        <w:t>,</w:t>
      </w:r>
      <w:r w:rsidR="0082038C" w:rsidRPr="00F74808">
        <w:rPr>
          <w:rFonts w:ascii="Arial Narrow" w:hAnsi="Arial Narrow"/>
          <w:sz w:val="22"/>
          <w:szCs w:val="22"/>
        </w:rPr>
        <w:t xml:space="preserve"> v prípade potreby</w:t>
      </w:r>
      <w:r w:rsidR="005C3F1A" w:rsidRPr="00F74808">
        <w:rPr>
          <w:rFonts w:ascii="Arial Narrow" w:hAnsi="Arial Narrow"/>
          <w:sz w:val="22"/>
          <w:szCs w:val="22"/>
        </w:rPr>
        <w:t>,</w:t>
      </w:r>
      <w:r w:rsidR="0082038C" w:rsidRPr="00F74808">
        <w:rPr>
          <w:rFonts w:ascii="Arial Narrow" w:hAnsi="Arial Narrow"/>
          <w:sz w:val="22"/>
          <w:szCs w:val="22"/>
        </w:rPr>
        <w:t xml:space="preserve"> informácie v tejto </w:t>
      </w:r>
      <w:r w:rsidR="004F5E86" w:rsidRPr="00F74808">
        <w:rPr>
          <w:rFonts w:ascii="Arial Narrow" w:hAnsi="Arial Narrow"/>
          <w:sz w:val="22"/>
          <w:szCs w:val="22"/>
        </w:rPr>
        <w:t>P</w:t>
      </w:r>
      <w:r w:rsidR="0082038C" w:rsidRPr="00F74808">
        <w:rPr>
          <w:rFonts w:ascii="Arial Narrow" w:hAnsi="Arial Narrow"/>
          <w:sz w:val="22"/>
          <w:szCs w:val="22"/>
        </w:rPr>
        <w:t xml:space="preserve">ríručke upraviť, doplniť alebo aktualizovať, a to najmä </w:t>
      </w:r>
      <w:r w:rsidR="00BA68C9" w:rsidRPr="00F74808">
        <w:rPr>
          <w:rFonts w:ascii="Arial Narrow" w:hAnsi="Arial Narrow"/>
          <w:sz w:val="22"/>
          <w:szCs w:val="22"/>
        </w:rPr>
        <w:t>v nadväznosti na</w:t>
      </w:r>
      <w:r w:rsidR="0082038C" w:rsidRPr="00F74808">
        <w:rPr>
          <w:rFonts w:ascii="Arial Narrow" w:hAnsi="Arial Narrow"/>
          <w:sz w:val="22"/>
          <w:szCs w:val="22"/>
        </w:rPr>
        <w:t xml:space="preserve"> skúsenost</w:t>
      </w:r>
      <w:r w:rsidR="00BA68C9" w:rsidRPr="00F74808">
        <w:rPr>
          <w:rFonts w:ascii="Arial Narrow" w:hAnsi="Arial Narrow"/>
          <w:sz w:val="22"/>
          <w:szCs w:val="22"/>
        </w:rPr>
        <w:t>i, ktoré vyplynuli</w:t>
      </w:r>
      <w:r w:rsidR="0082038C" w:rsidRPr="00F74808">
        <w:rPr>
          <w:rFonts w:ascii="Arial Narrow" w:hAnsi="Arial Narrow"/>
          <w:sz w:val="22"/>
          <w:szCs w:val="22"/>
        </w:rPr>
        <w:t xml:space="preserve"> z implementačného procesu. O aktualizácii </w:t>
      </w:r>
      <w:r w:rsidR="004F5E86" w:rsidRPr="00F74808">
        <w:rPr>
          <w:rFonts w:ascii="Arial Narrow" w:hAnsi="Arial Narrow"/>
          <w:sz w:val="22"/>
          <w:szCs w:val="22"/>
        </w:rPr>
        <w:t>P</w:t>
      </w:r>
      <w:r w:rsidR="0082038C" w:rsidRPr="00F74808">
        <w:rPr>
          <w:rFonts w:ascii="Arial Narrow" w:hAnsi="Arial Narrow"/>
          <w:sz w:val="22"/>
          <w:szCs w:val="22"/>
        </w:rPr>
        <w:t>ríručky bude RO pre OP KŽP informovať žiadateľov/</w:t>
      </w:r>
      <w:r w:rsidR="00C64D67" w:rsidRPr="00F74808">
        <w:rPr>
          <w:rFonts w:ascii="Arial Narrow" w:hAnsi="Arial Narrow"/>
          <w:sz w:val="22"/>
          <w:szCs w:val="22"/>
        </w:rPr>
        <w:t>P</w:t>
      </w:r>
      <w:r w:rsidR="0082038C" w:rsidRPr="00F74808">
        <w:rPr>
          <w:rFonts w:ascii="Arial Narrow" w:hAnsi="Arial Narrow"/>
          <w:sz w:val="22"/>
          <w:szCs w:val="22"/>
        </w:rPr>
        <w:t xml:space="preserve">rijímateľov na </w:t>
      </w:r>
      <w:r w:rsidR="00BD318D" w:rsidRPr="00F74808">
        <w:rPr>
          <w:rFonts w:ascii="Arial Narrow" w:hAnsi="Arial Narrow"/>
          <w:sz w:val="22"/>
          <w:szCs w:val="22"/>
        </w:rPr>
        <w:t>webovom sídle OP KŽP</w:t>
      </w:r>
      <w:hyperlink w:history="1"/>
      <w:r w:rsidR="0082038C" w:rsidRPr="00F74808">
        <w:rPr>
          <w:rFonts w:ascii="Arial Narrow" w:hAnsi="Arial Narrow"/>
          <w:sz w:val="22"/>
          <w:szCs w:val="22"/>
        </w:rPr>
        <w:t xml:space="preserve"> </w:t>
      </w:r>
      <w:r w:rsidR="00BD318D" w:rsidRPr="00F74808">
        <w:rPr>
          <w:rFonts w:ascii="Arial Narrow" w:hAnsi="Arial Narrow"/>
          <w:sz w:val="22"/>
          <w:szCs w:val="22"/>
        </w:rPr>
        <w:t>(</w:t>
      </w:r>
      <w:r w:rsidR="002119BB" w:rsidRPr="00F74808">
        <w:rPr>
          <w:rFonts w:ascii="Arial Narrow" w:hAnsi="Arial Narrow"/>
          <w:sz w:val="22"/>
          <w:szCs w:val="22"/>
        </w:rPr>
        <w:t>www.op</w:t>
      </w:r>
      <w:r w:rsidR="00FD7B36" w:rsidRPr="00F74808">
        <w:rPr>
          <w:rFonts w:ascii="Arial Narrow" w:hAnsi="Arial Narrow"/>
          <w:sz w:val="22"/>
          <w:szCs w:val="22"/>
        </w:rPr>
        <w:t>-k</w:t>
      </w:r>
      <w:r w:rsidR="002119BB" w:rsidRPr="00F74808">
        <w:rPr>
          <w:rFonts w:ascii="Arial Narrow" w:hAnsi="Arial Narrow"/>
          <w:sz w:val="22"/>
          <w:szCs w:val="22"/>
        </w:rPr>
        <w:t>zp.sk</w:t>
      </w:r>
      <w:r w:rsidR="00AA5B43" w:rsidRPr="00F74808">
        <w:rPr>
          <w:rStyle w:val="Hypertextovprepojenie"/>
          <w:rFonts w:ascii="Arial Narrow" w:hAnsi="Arial Narrow"/>
          <w:color w:val="auto"/>
          <w:sz w:val="22"/>
          <w:szCs w:val="22"/>
          <w:u w:val="none"/>
        </w:rPr>
        <w:t>)</w:t>
      </w:r>
      <w:r w:rsidR="0082038C" w:rsidRPr="00F74808">
        <w:rPr>
          <w:rFonts w:ascii="Arial Narrow" w:hAnsi="Arial Narrow"/>
          <w:sz w:val="22"/>
          <w:szCs w:val="22"/>
        </w:rPr>
        <w:t>.</w:t>
      </w:r>
      <w:r w:rsidR="00BA68C9" w:rsidRPr="00F74808">
        <w:rPr>
          <w:rFonts w:ascii="Arial Narrow" w:hAnsi="Arial Narrow"/>
          <w:sz w:val="22"/>
          <w:szCs w:val="22"/>
        </w:rPr>
        <w:t xml:space="preserve"> Táto Príručka, a rovnako tak každá jej aktualizácia, nadobúda platnosť dňom jej schválenia a účinnosť dňom jej zverejnenia na webovom sídle Poskytovateľa.</w:t>
      </w:r>
    </w:p>
    <w:p w14:paraId="5614B87D" w14:textId="19A7FACF" w:rsidR="0082038C" w:rsidRPr="00F74808" w:rsidRDefault="0082038C" w:rsidP="00AA5B43">
      <w:pPr>
        <w:spacing w:after="0" w:line="240" w:lineRule="auto"/>
        <w:jc w:val="both"/>
        <w:rPr>
          <w:rFonts w:ascii="Arial Narrow" w:hAnsi="Arial Narrow"/>
          <w:color w:val="006600"/>
          <w:sz w:val="22"/>
          <w:szCs w:val="22"/>
        </w:rPr>
      </w:pPr>
    </w:p>
    <w:p w14:paraId="73F67D48" w14:textId="77777777" w:rsidR="0012054A" w:rsidRPr="00F74808" w:rsidRDefault="0012054A" w:rsidP="00CE46F6">
      <w:pPr>
        <w:spacing w:after="0" w:line="240" w:lineRule="auto"/>
        <w:jc w:val="both"/>
        <w:rPr>
          <w:rFonts w:ascii="Arial Narrow" w:hAnsi="Arial Narrow"/>
          <w:sz w:val="22"/>
          <w:szCs w:val="22"/>
        </w:rPr>
      </w:pPr>
    </w:p>
    <w:p w14:paraId="5231263F" w14:textId="01EB0E1C" w:rsidR="00745CAF" w:rsidRPr="00F74808" w:rsidRDefault="00745CAF" w:rsidP="007F0172">
      <w:pPr>
        <w:shd w:val="clear" w:color="auto" w:fill="B8CCE4" w:themeFill="accent1" w:themeFillTint="66"/>
        <w:spacing w:after="0"/>
        <w:jc w:val="both"/>
        <w:rPr>
          <w:rFonts w:ascii="Arial Narrow" w:hAnsi="Arial Narrow"/>
          <w:sz w:val="22"/>
          <w:szCs w:val="22"/>
        </w:rPr>
      </w:pPr>
      <w:r w:rsidRPr="00F74808">
        <w:rPr>
          <w:rFonts w:ascii="Arial Narrow" w:hAnsi="Arial Narrow"/>
          <w:sz w:val="22"/>
          <w:szCs w:val="22"/>
        </w:rPr>
        <w:t>Informácie</w:t>
      </w:r>
      <w:r w:rsidR="00075DE7" w:rsidRPr="00F74808">
        <w:rPr>
          <w:rFonts w:ascii="Arial Narrow" w:hAnsi="Arial Narrow"/>
          <w:sz w:val="22"/>
          <w:szCs w:val="22"/>
        </w:rPr>
        <w:t>, ako aj</w:t>
      </w:r>
      <w:r w:rsidRPr="00F74808">
        <w:rPr>
          <w:rFonts w:ascii="Arial Narrow" w:hAnsi="Arial Narrow"/>
          <w:sz w:val="22"/>
          <w:szCs w:val="22"/>
        </w:rPr>
        <w:t xml:space="preserve"> pravidlá k dokladovaniu, účtovaniu</w:t>
      </w:r>
      <w:r w:rsidR="00075DE7" w:rsidRPr="00F74808">
        <w:rPr>
          <w:rFonts w:ascii="Arial Narrow" w:hAnsi="Arial Narrow"/>
          <w:sz w:val="22"/>
          <w:szCs w:val="22"/>
        </w:rPr>
        <w:t xml:space="preserve"> a</w:t>
      </w:r>
      <w:r w:rsidRPr="00F74808">
        <w:rPr>
          <w:rFonts w:ascii="Arial Narrow" w:hAnsi="Arial Narrow"/>
          <w:sz w:val="22"/>
          <w:szCs w:val="22"/>
        </w:rPr>
        <w:t xml:space="preserve"> úhrade oprávnených výdavkov na strane </w:t>
      </w:r>
      <w:r w:rsidR="00C64D67" w:rsidRPr="00F74808">
        <w:rPr>
          <w:rFonts w:ascii="Arial Narrow" w:hAnsi="Arial Narrow"/>
          <w:sz w:val="22"/>
          <w:szCs w:val="22"/>
        </w:rPr>
        <w:t>P</w:t>
      </w:r>
      <w:r w:rsidRPr="00F74808">
        <w:rPr>
          <w:rFonts w:ascii="Arial Narrow" w:hAnsi="Arial Narrow"/>
          <w:sz w:val="22"/>
          <w:szCs w:val="22"/>
        </w:rPr>
        <w:t>rijímateľa</w:t>
      </w:r>
      <w:r w:rsidR="00075DE7" w:rsidRPr="00F74808">
        <w:rPr>
          <w:rFonts w:ascii="Arial Narrow" w:hAnsi="Arial Narrow"/>
          <w:sz w:val="22"/>
          <w:szCs w:val="22"/>
        </w:rPr>
        <w:t xml:space="preserve"> </w:t>
      </w:r>
      <w:r w:rsidRPr="00F74808">
        <w:rPr>
          <w:rFonts w:ascii="Arial Narrow" w:hAnsi="Arial Narrow"/>
          <w:sz w:val="22"/>
          <w:szCs w:val="22"/>
        </w:rPr>
        <w:t xml:space="preserve">sú detailne uvedené v </w:t>
      </w:r>
      <w:hyperlink r:id="rId16" w:history="1">
        <w:r w:rsidRPr="005076FC">
          <w:rPr>
            <w:rStyle w:val="Hypertextovprepojenie"/>
            <w:rFonts w:ascii="Arial Narrow" w:hAnsi="Arial Narrow"/>
            <w:i/>
            <w:sz w:val="22"/>
            <w:szCs w:val="22"/>
          </w:rPr>
          <w:t>Príručke pre prijímateľa</w:t>
        </w:r>
      </w:hyperlink>
      <w:r w:rsidR="00C64D67" w:rsidRPr="00F74808">
        <w:rPr>
          <w:rFonts w:ascii="Arial Narrow" w:hAnsi="Arial Narrow"/>
          <w:sz w:val="22"/>
          <w:szCs w:val="22"/>
        </w:rPr>
        <w:t xml:space="preserve"> OP KŽP</w:t>
      </w:r>
      <w:r w:rsidRPr="00F74808">
        <w:rPr>
          <w:rFonts w:ascii="Arial Narrow" w:hAnsi="Arial Narrow"/>
          <w:sz w:val="22"/>
          <w:szCs w:val="22"/>
        </w:rPr>
        <w:t>.</w:t>
      </w:r>
    </w:p>
    <w:p w14:paraId="429518BA" w14:textId="77777777" w:rsidR="0057029B" w:rsidRPr="00F74808" w:rsidRDefault="0057029B" w:rsidP="00CE46F6">
      <w:pPr>
        <w:spacing w:after="0" w:line="240" w:lineRule="auto"/>
        <w:jc w:val="both"/>
        <w:rPr>
          <w:rFonts w:ascii="Arial Narrow" w:hAnsi="Arial Narrow"/>
          <w:sz w:val="22"/>
          <w:szCs w:val="22"/>
        </w:rPr>
      </w:pPr>
    </w:p>
    <w:p w14:paraId="6CE2693D" w14:textId="77777777" w:rsidR="00930902" w:rsidRPr="00F74808" w:rsidRDefault="00930902">
      <w:pPr>
        <w:rPr>
          <w:rFonts w:ascii="Arial Narrow" w:hAnsi="Arial Narrow"/>
          <w:b/>
          <w:sz w:val="22"/>
          <w:szCs w:val="22"/>
        </w:rPr>
      </w:pPr>
      <w:r w:rsidRPr="00F74808">
        <w:rPr>
          <w:rFonts w:ascii="Arial Narrow" w:hAnsi="Arial Narrow"/>
          <w:b/>
          <w:sz w:val="22"/>
          <w:szCs w:val="22"/>
        </w:rPr>
        <w:br w:type="page"/>
      </w:r>
    </w:p>
    <w:p w14:paraId="44EC48EA" w14:textId="77777777" w:rsidR="00905EC4" w:rsidRPr="00F74808" w:rsidRDefault="00784A38" w:rsidP="00925714">
      <w:pPr>
        <w:pStyle w:val="Odsekzoznamu"/>
        <w:numPr>
          <w:ilvl w:val="0"/>
          <w:numId w:val="29"/>
        </w:numPr>
        <w:spacing w:after="240" w:line="240" w:lineRule="auto"/>
        <w:ind w:left="425" w:hanging="425"/>
        <w:contextualSpacing w:val="0"/>
        <w:jc w:val="both"/>
        <w:outlineLvl w:val="0"/>
        <w:rPr>
          <w:rFonts w:ascii="Arial Narrow" w:hAnsi="Arial Narrow"/>
          <w:b/>
          <w:sz w:val="26"/>
          <w:szCs w:val="26"/>
        </w:rPr>
      </w:pPr>
      <w:bookmarkStart w:id="18" w:name="_Toc420055460"/>
      <w:r w:rsidRPr="00F74808">
        <w:rPr>
          <w:rFonts w:ascii="Arial Narrow" w:hAnsi="Arial Narrow"/>
          <w:b/>
          <w:sz w:val="26"/>
          <w:szCs w:val="26"/>
        </w:rPr>
        <w:lastRenderedPageBreak/>
        <w:t>Podmienky</w:t>
      </w:r>
      <w:r w:rsidR="00905EC4" w:rsidRPr="00F74808">
        <w:rPr>
          <w:rFonts w:ascii="Arial Narrow" w:hAnsi="Arial Narrow"/>
          <w:b/>
          <w:sz w:val="26"/>
          <w:szCs w:val="26"/>
        </w:rPr>
        <w:t xml:space="preserve"> oprávnenosti výdavkov</w:t>
      </w:r>
      <w:bookmarkEnd w:id="18"/>
    </w:p>
    <w:p w14:paraId="37B6074F" w14:textId="57A664D4" w:rsidR="00630CD8" w:rsidRPr="00F74808" w:rsidRDefault="00630CD8" w:rsidP="00864BD1">
      <w:pPr>
        <w:spacing w:after="120" w:line="240" w:lineRule="auto"/>
        <w:jc w:val="both"/>
        <w:rPr>
          <w:rFonts w:ascii="Arial Narrow" w:hAnsi="Arial Narrow"/>
          <w:sz w:val="22"/>
          <w:szCs w:val="22"/>
        </w:rPr>
      </w:pPr>
      <w:r w:rsidRPr="00F74808">
        <w:rPr>
          <w:rFonts w:ascii="Arial Narrow" w:hAnsi="Arial Narrow"/>
          <w:sz w:val="22"/>
          <w:szCs w:val="22"/>
        </w:rPr>
        <w:t>Pravidlá oprávnenosti výdavkov sú stanovené na vnútroštátnej úrovni v súlade s čl. 65 ods. 1 všeobecné</w:t>
      </w:r>
      <w:r w:rsidR="00FF750F">
        <w:rPr>
          <w:rFonts w:ascii="Arial Narrow" w:hAnsi="Arial Narrow"/>
          <w:sz w:val="22"/>
          <w:szCs w:val="22"/>
        </w:rPr>
        <w:t>ho</w:t>
      </w:r>
      <w:r w:rsidRPr="00F74808">
        <w:rPr>
          <w:rFonts w:ascii="Arial Narrow" w:hAnsi="Arial Narrow"/>
          <w:sz w:val="22"/>
          <w:szCs w:val="22"/>
        </w:rPr>
        <w:t xml:space="preserve"> nariadeni</w:t>
      </w:r>
      <w:r w:rsidR="00FF750F">
        <w:rPr>
          <w:rFonts w:ascii="Arial Narrow" w:hAnsi="Arial Narrow"/>
          <w:sz w:val="22"/>
          <w:szCs w:val="22"/>
        </w:rPr>
        <w:t xml:space="preserve">a </w:t>
      </w:r>
      <w:r w:rsidRPr="00F74808">
        <w:rPr>
          <w:rFonts w:ascii="Arial Narrow" w:hAnsi="Arial Narrow"/>
          <w:sz w:val="22"/>
          <w:szCs w:val="22"/>
        </w:rPr>
        <w:t>s ohľadom na platnú národnú legislatívu</w:t>
      </w:r>
      <w:r w:rsidR="00377D63" w:rsidRPr="00F74808">
        <w:rPr>
          <w:rFonts w:ascii="Arial Narrow" w:hAnsi="Arial Narrow"/>
          <w:sz w:val="22"/>
          <w:szCs w:val="22"/>
        </w:rPr>
        <w:t>,</w:t>
      </w:r>
      <w:r w:rsidRPr="00F74808">
        <w:rPr>
          <w:rFonts w:ascii="Arial Narrow" w:hAnsi="Arial Narrow"/>
          <w:sz w:val="22"/>
          <w:szCs w:val="22"/>
        </w:rPr>
        <w:t xml:space="preserve"> najmä zákon o rozpočtových pravidlách</w:t>
      </w:r>
      <w:r w:rsidR="004819F1" w:rsidRPr="00F74808">
        <w:rPr>
          <w:rFonts w:ascii="Arial Narrow" w:hAnsi="Arial Narrow"/>
          <w:sz w:val="22"/>
          <w:szCs w:val="22"/>
        </w:rPr>
        <w:t xml:space="preserve"> </w:t>
      </w:r>
      <w:r w:rsidR="004819F1" w:rsidRPr="00F74808">
        <w:rPr>
          <w:rFonts w:ascii="Arial Narrow" w:hAnsi="Arial Narrow"/>
          <w:sz w:val="22"/>
          <w:szCs w:val="22"/>
          <w:shd w:val="clear" w:color="auto" w:fill="FFFFFF"/>
        </w:rPr>
        <w:t>verejnej správy</w:t>
      </w:r>
      <w:r w:rsidR="00C000BE" w:rsidRPr="00F74808">
        <w:rPr>
          <w:rStyle w:val="Odkaznapoznmkupodiarou"/>
          <w:rFonts w:ascii="Arial Narrow" w:hAnsi="Arial Narrow"/>
          <w:sz w:val="22"/>
          <w:szCs w:val="22"/>
          <w:shd w:val="clear" w:color="auto" w:fill="FFFFFF"/>
        </w:rPr>
        <w:footnoteReference w:id="3"/>
      </w:r>
      <w:r w:rsidRPr="00F74808">
        <w:rPr>
          <w:rFonts w:ascii="Arial Narrow" w:hAnsi="Arial Narrow"/>
          <w:sz w:val="22"/>
          <w:szCs w:val="22"/>
        </w:rPr>
        <w:t>, zákon o účtovníctve</w:t>
      </w:r>
      <w:r w:rsidR="00081E94" w:rsidRPr="00F74808">
        <w:rPr>
          <w:rStyle w:val="Odkaznapoznmkupodiarou"/>
          <w:rFonts w:ascii="Arial Narrow" w:hAnsi="Arial Narrow"/>
          <w:sz w:val="22"/>
          <w:szCs w:val="22"/>
        </w:rPr>
        <w:footnoteReference w:id="4"/>
      </w:r>
      <w:r w:rsidRPr="00F74808">
        <w:rPr>
          <w:rFonts w:ascii="Arial Narrow" w:hAnsi="Arial Narrow"/>
          <w:sz w:val="22"/>
          <w:szCs w:val="22"/>
        </w:rPr>
        <w:t xml:space="preserve"> a zákon o rozpočtových pravidlách územnej samosprávy</w:t>
      </w:r>
      <w:r w:rsidR="00081E94" w:rsidRPr="00F74808">
        <w:rPr>
          <w:rStyle w:val="Odkaznapoznmkupodiarou"/>
          <w:rFonts w:ascii="Arial Narrow" w:hAnsi="Arial Narrow"/>
          <w:sz w:val="22"/>
          <w:szCs w:val="22"/>
        </w:rPr>
        <w:footnoteReference w:id="5"/>
      </w:r>
      <w:r w:rsidRPr="00F74808">
        <w:rPr>
          <w:rFonts w:ascii="Arial Narrow" w:hAnsi="Arial Narrow"/>
          <w:sz w:val="22"/>
          <w:szCs w:val="22"/>
        </w:rPr>
        <w:t>, okrem prípadov, keď sú stanovené osobitné pravidlá vo všeobecnom nariadení alebo pravidiel pre jednotlivé fondy.</w:t>
      </w:r>
    </w:p>
    <w:p w14:paraId="5D43346B" w14:textId="77777777" w:rsidR="0082038C" w:rsidRPr="00F74808" w:rsidRDefault="0082038C" w:rsidP="0082038C">
      <w:pPr>
        <w:spacing w:after="0" w:line="240" w:lineRule="auto"/>
        <w:jc w:val="both"/>
        <w:rPr>
          <w:rFonts w:ascii="Arial Narrow" w:hAnsi="Arial Narrow"/>
          <w:color w:val="006600"/>
          <w:sz w:val="22"/>
          <w:szCs w:val="22"/>
        </w:rPr>
      </w:pPr>
    </w:p>
    <w:p w14:paraId="763EDB16" w14:textId="77777777" w:rsidR="0051270C" w:rsidRPr="00F74808" w:rsidRDefault="0051270C" w:rsidP="0051270C">
      <w:pPr>
        <w:pStyle w:val="Odsekzoznamu"/>
        <w:numPr>
          <w:ilvl w:val="0"/>
          <w:numId w:val="1"/>
        </w:numPr>
        <w:spacing w:after="0" w:line="240" w:lineRule="auto"/>
        <w:jc w:val="both"/>
        <w:rPr>
          <w:rFonts w:ascii="Arial Narrow" w:hAnsi="Arial Narrow"/>
          <w:b/>
          <w:vanish/>
          <w:sz w:val="22"/>
          <w:szCs w:val="22"/>
        </w:rPr>
      </w:pPr>
      <w:bookmarkStart w:id="19" w:name="_Toc394653334"/>
    </w:p>
    <w:p w14:paraId="6467E29C" w14:textId="77777777" w:rsidR="0051270C" w:rsidRPr="00F74808" w:rsidRDefault="0051270C" w:rsidP="0051270C">
      <w:pPr>
        <w:pStyle w:val="Odsekzoznamu"/>
        <w:numPr>
          <w:ilvl w:val="0"/>
          <w:numId w:val="1"/>
        </w:numPr>
        <w:spacing w:after="0" w:line="240" w:lineRule="auto"/>
        <w:jc w:val="both"/>
        <w:rPr>
          <w:rFonts w:ascii="Arial Narrow" w:hAnsi="Arial Narrow"/>
          <w:b/>
          <w:vanish/>
          <w:sz w:val="22"/>
          <w:szCs w:val="22"/>
        </w:rPr>
      </w:pPr>
    </w:p>
    <w:p w14:paraId="006D7230" w14:textId="77777777" w:rsidR="0082038C" w:rsidRPr="00F74808" w:rsidRDefault="0082038C" w:rsidP="0071059C">
      <w:pPr>
        <w:pStyle w:val="SRKNorm"/>
        <w:numPr>
          <w:ilvl w:val="1"/>
          <w:numId w:val="1"/>
        </w:numPr>
        <w:tabs>
          <w:tab w:val="clear" w:pos="994"/>
          <w:tab w:val="num" w:pos="567"/>
        </w:tabs>
        <w:spacing w:before="0" w:after="0"/>
        <w:ind w:left="567"/>
        <w:outlineLvl w:val="1"/>
        <w:rPr>
          <w:rFonts w:ascii="Arial Narrow" w:hAnsi="Arial Narrow"/>
          <w:b/>
          <w:sz w:val="22"/>
          <w:szCs w:val="22"/>
        </w:rPr>
      </w:pPr>
      <w:bookmarkStart w:id="20" w:name="_Toc420055461"/>
      <w:r w:rsidRPr="00F74808">
        <w:rPr>
          <w:rFonts w:ascii="Arial Narrow" w:hAnsi="Arial Narrow"/>
          <w:b/>
          <w:sz w:val="22"/>
          <w:szCs w:val="22"/>
        </w:rPr>
        <w:t>Všeobecné podmienky oprávnenosti</w:t>
      </w:r>
      <w:bookmarkEnd w:id="19"/>
      <w:r w:rsidRPr="00F74808">
        <w:rPr>
          <w:rFonts w:ascii="Arial Narrow" w:hAnsi="Arial Narrow"/>
          <w:b/>
          <w:sz w:val="22"/>
          <w:szCs w:val="22"/>
        </w:rPr>
        <w:t xml:space="preserve"> výdavkov</w:t>
      </w:r>
      <w:bookmarkEnd w:id="20"/>
    </w:p>
    <w:p w14:paraId="01C2440E" w14:textId="77777777" w:rsidR="0082038C" w:rsidRPr="00F74808" w:rsidRDefault="0082038C" w:rsidP="0082038C">
      <w:pPr>
        <w:spacing w:after="0" w:line="240" w:lineRule="auto"/>
        <w:jc w:val="both"/>
        <w:rPr>
          <w:rFonts w:ascii="Arial Narrow" w:hAnsi="Arial Narrow"/>
          <w:sz w:val="22"/>
          <w:szCs w:val="22"/>
        </w:rPr>
      </w:pPr>
    </w:p>
    <w:p w14:paraId="14B96B70" w14:textId="77777777" w:rsidR="0082038C" w:rsidRPr="00F74808" w:rsidRDefault="0082038C" w:rsidP="006A5A8F">
      <w:pPr>
        <w:pStyle w:val="SRKNorm"/>
        <w:spacing w:before="0" w:after="120"/>
        <w:contextualSpacing w:val="0"/>
        <w:rPr>
          <w:rFonts w:ascii="Arial Narrow" w:hAnsi="Arial Narrow"/>
          <w:b/>
          <w:sz w:val="22"/>
          <w:szCs w:val="22"/>
          <w:highlight w:val="lightGray"/>
        </w:rPr>
      </w:pPr>
      <w:r w:rsidRPr="00F74808">
        <w:rPr>
          <w:rFonts w:ascii="Arial Narrow" w:hAnsi="Arial Narrow"/>
          <w:b/>
          <w:sz w:val="22"/>
          <w:szCs w:val="22"/>
          <w:highlight w:val="lightGray"/>
        </w:rPr>
        <w:t>Vecná oprávnenosť výdavkov</w:t>
      </w:r>
    </w:p>
    <w:p w14:paraId="285B55F5" w14:textId="77777777" w:rsidR="00630CD8" w:rsidRPr="00F74808" w:rsidRDefault="00630CD8" w:rsidP="00630CD8">
      <w:pPr>
        <w:autoSpaceDE w:val="0"/>
        <w:autoSpaceDN w:val="0"/>
        <w:adjustRightInd w:val="0"/>
        <w:spacing w:after="0" w:line="240" w:lineRule="auto"/>
        <w:jc w:val="both"/>
        <w:rPr>
          <w:rFonts w:ascii="Arial Narrow" w:hAnsi="Arial Narrow"/>
          <w:sz w:val="22"/>
          <w:szCs w:val="22"/>
        </w:rPr>
      </w:pPr>
      <w:r w:rsidRPr="00F74808">
        <w:rPr>
          <w:rFonts w:ascii="Arial Narrow" w:hAnsi="Arial Narrow"/>
          <w:sz w:val="22"/>
          <w:szCs w:val="22"/>
        </w:rPr>
        <w:t>Z hľadiska vecnej oprávnenosti musí výdavok spĺňať nasledujúce podmienky:</w:t>
      </w:r>
    </w:p>
    <w:p w14:paraId="52FD4DEA" w14:textId="2CB8B7EB" w:rsidR="00630CD8" w:rsidRPr="00F74808" w:rsidRDefault="00630CD8" w:rsidP="006A5A8F">
      <w:pPr>
        <w:numPr>
          <w:ilvl w:val="0"/>
          <w:numId w:val="27"/>
        </w:numPr>
        <w:tabs>
          <w:tab w:val="left" w:pos="284"/>
        </w:tabs>
        <w:spacing w:before="80" w:after="0" w:line="240" w:lineRule="auto"/>
        <w:ind w:left="284" w:hanging="284"/>
        <w:jc w:val="both"/>
        <w:rPr>
          <w:rFonts w:ascii="Arial Narrow" w:hAnsi="Arial Narrow"/>
          <w:sz w:val="22"/>
          <w:szCs w:val="22"/>
        </w:rPr>
      </w:pPr>
      <w:r w:rsidRPr="00F74808">
        <w:rPr>
          <w:rFonts w:ascii="Arial Narrow" w:hAnsi="Arial Narrow"/>
          <w:sz w:val="22"/>
          <w:szCs w:val="22"/>
        </w:rPr>
        <w:t>výdavok je v súlade s platnými všeobecne záväznými právnymi predpismi (napr. zákon o rozpočtových pravidlách</w:t>
      </w:r>
      <w:r w:rsidR="00C04DD5" w:rsidRPr="00F74808">
        <w:rPr>
          <w:rFonts w:ascii="Arial Narrow" w:hAnsi="Arial Narrow"/>
          <w:sz w:val="22"/>
          <w:szCs w:val="22"/>
        </w:rPr>
        <w:t xml:space="preserve"> </w:t>
      </w:r>
      <w:r w:rsidR="00C04DD5" w:rsidRPr="00F74808">
        <w:rPr>
          <w:rFonts w:ascii="Arial Narrow" w:hAnsi="Arial Narrow"/>
          <w:sz w:val="22"/>
          <w:szCs w:val="22"/>
          <w:shd w:val="clear" w:color="auto" w:fill="FFFFFF"/>
        </w:rPr>
        <w:t>verejnej správy</w:t>
      </w:r>
      <w:r w:rsidRPr="00F74808">
        <w:rPr>
          <w:rFonts w:ascii="Arial Narrow" w:hAnsi="Arial Narrow"/>
          <w:sz w:val="22"/>
          <w:szCs w:val="22"/>
        </w:rPr>
        <w:t xml:space="preserve">, </w:t>
      </w:r>
      <w:r w:rsidR="00627194" w:rsidRPr="00F74808">
        <w:rPr>
          <w:rFonts w:ascii="Arial Narrow" w:hAnsi="Arial Narrow"/>
          <w:sz w:val="22"/>
          <w:szCs w:val="22"/>
        </w:rPr>
        <w:t>zákon o verejnom obstarávaní</w:t>
      </w:r>
      <w:r w:rsidR="00C04DD5" w:rsidRPr="00F74808">
        <w:rPr>
          <w:rStyle w:val="Odkaznapoznmkupodiarou"/>
          <w:rFonts w:ascii="Arial Narrow" w:hAnsi="Arial Narrow"/>
          <w:sz w:val="22"/>
          <w:szCs w:val="22"/>
        </w:rPr>
        <w:footnoteReference w:id="6"/>
      </w:r>
      <w:r w:rsidR="003C2967" w:rsidRPr="00F74808">
        <w:rPr>
          <w:rFonts w:ascii="Arial Narrow" w:hAnsi="Arial Narrow"/>
          <w:sz w:val="22"/>
          <w:szCs w:val="22"/>
        </w:rPr>
        <w:t xml:space="preserve"> (ďalej aj „zákon o VO“)</w:t>
      </w:r>
      <w:r w:rsidRPr="00F74808">
        <w:rPr>
          <w:rFonts w:ascii="Arial Narrow" w:hAnsi="Arial Narrow"/>
          <w:sz w:val="22"/>
          <w:szCs w:val="22"/>
        </w:rPr>
        <w:t>, zákon o štátnej pomoci</w:t>
      </w:r>
      <w:r w:rsidR="00C04DD5" w:rsidRPr="00F74808">
        <w:rPr>
          <w:rStyle w:val="Odkaznapoznmkupodiarou"/>
          <w:rFonts w:ascii="Arial Narrow" w:hAnsi="Arial Narrow"/>
          <w:sz w:val="22"/>
          <w:szCs w:val="22"/>
        </w:rPr>
        <w:footnoteReference w:id="7"/>
      </w:r>
      <w:r w:rsidRPr="00F74808">
        <w:rPr>
          <w:rFonts w:ascii="Arial Narrow" w:hAnsi="Arial Narrow"/>
          <w:sz w:val="22"/>
          <w:szCs w:val="22"/>
        </w:rPr>
        <w:t>, zákonník práce</w:t>
      </w:r>
      <w:r w:rsidR="004819F1" w:rsidRPr="00F74808">
        <w:rPr>
          <w:rStyle w:val="Odkaznapoznmkupodiarou"/>
          <w:rFonts w:ascii="Arial Narrow" w:hAnsi="Arial Narrow"/>
          <w:sz w:val="22"/>
          <w:szCs w:val="22"/>
        </w:rPr>
        <w:footnoteReference w:id="8"/>
      </w:r>
      <w:r w:rsidR="00367997" w:rsidRPr="00F74808">
        <w:rPr>
          <w:rFonts w:ascii="Arial Narrow" w:hAnsi="Arial Narrow"/>
          <w:sz w:val="22"/>
          <w:szCs w:val="22"/>
        </w:rPr>
        <w:t>, zákon o DPH</w:t>
      </w:r>
      <w:r w:rsidR="004819F1" w:rsidRPr="00F74808">
        <w:rPr>
          <w:rStyle w:val="Odkaznapoznmkupodiarou"/>
          <w:rFonts w:ascii="Arial Narrow" w:hAnsi="Arial Narrow"/>
          <w:sz w:val="22"/>
          <w:szCs w:val="22"/>
        </w:rPr>
        <w:footnoteReference w:id="9"/>
      </w:r>
      <w:r w:rsidR="00367997" w:rsidRPr="00F74808">
        <w:rPr>
          <w:rFonts w:ascii="Arial Narrow" w:hAnsi="Arial Narrow"/>
          <w:sz w:val="22"/>
          <w:szCs w:val="22"/>
        </w:rPr>
        <w:t>, zákon o účtovníctve</w:t>
      </w:r>
      <w:r w:rsidRPr="00F74808">
        <w:rPr>
          <w:rFonts w:ascii="Arial Narrow" w:hAnsi="Arial Narrow"/>
          <w:sz w:val="22"/>
          <w:szCs w:val="22"/>
        </w:rPr>
        <w:t>)</w:t>
      </w:r>
      <w:r w:rsidR="00B013BB" w:rsidRPr="00F74808">
        <w:rPr>
          <w:rFonts w:ascii="Arial Narrow" w:hAnsi="Arial Narrow"/>
          <w:sz w:val="22"/>
          <w:szCs w:val="22"/>
        </w:rPr>
        <w:t xml:space="preserve"> a podmienkami definovanými vo výzve na predkladanie žiadostí o</w:t>
      </w:r>
      <w:r w:rsidR="00FA6CA0">
        <w:rPr>
          <w:rFonts w:ascii="Arial Narrow" w:hAnsi="Arial Narrow"/>
          <w:sz w:val="22"/>
          <w:szCs w:val="22"/>
        </w:rPr>
        <w:t xml:space="preserve"> poskytnutie</w:t>
      </w:r>
      <w:r w:rsidR="00B013BB" w:rsidRPr="00F74808">
        <w:rPr>
          <w:rFonts w:ascii="Arial Narrow" w:hAnsi="Arial Narrow"/>
          <w:sz w:val="22"/>
          <w:szCs w:val="22"/>
        </w:rPr>
        <w:t> nenávratn</w:t>
      </w:r>
      <w:r w:rsidR="00FA6CA0">
        <w:rPr>
          <w:rFonts w:ascii="Arial Narrow" w:hAnsi="Arial Narrow"/>
          <w:sz w:val="22"/>
          <w:szCs w:val="22"/>
        </w:rPr>
        <w:t>ého</w:t>
      </w:r>
      <w:r w:rsidR="00B013BB" w:rsidRPr="00F74808">
        <w:rPr>
          <w:rFonts w:ascii="Arial Narrow" w:hAnsi="Arial Narrow"/>
          <w:sz w:val="22"/>
          <w:szCs w:val="22"/>
        </w:rPr>
        <w:t xml:space="preserve"> finančn</w:t>
      </w:r>
      <w:r w:rsidR="00FA6CA0">
        <w:rPr>
          <w:rFonts w:ascii="Arial Narrow" w:hAnsi="Arial Narrow"/>
          <w:sz w:val="22"/>
          <w:szCs w:val="22"/>
        </w:rPr>
        <w:t>ého</w:t>
      </w:r>
      <w:r w:rsidR="00B013BB" w:rsidRPr="00F74808">
        <w:rPr>
          <w:rFonts w:ascii="Arial Narrow" w:hAnsi="Arial Narrow"/>
          <w:sz w:val="22"/>
          <w:szCs w:val="22"/>
        </w:rPr>
        <w:t xml:space="preserve"> príspevk</w:t>
      </w:r>
      <w:r w:rsidR="00FA6CA0">
        <w:rPr>
          <w:rFonts w:ascii="Arial Narrow" w:hAnsi="Arial Narrow"/>
          <w:sz w:val="22"/>
          <w:szCs w:val="22"/>
        </w:rPr>
        <w:t>u</w:t>
      </w:r>
      <w:r w:rsidR="00B013BB" w:rsidRPr="00F74808">
        <w:rPr>
          <w:rFonts w:ascii="Arial Narrow" w:hAnsi="Arial Narrow"/>
          <w:sz w:val="22"/>
          <w:szCs w:val="22"/>
        </w:rPr>
        <w:t xml:space="preserve"> (ďalej len „Výzva“)</w:t>
      </w:r>
      <w:r w:rsidRPr="00F74808">
        <w:rPr>
          <w:rFonts w:ascii="Arial Narrow" w:hAnsi="Arial Narrow"/>
          <w:sz w:val="22"/>
          <w:szCs w:val="22"/>
        </w:rPr>
        <w:t>;</w:t>
      </w:r>
    </w:p>
    <w:p w14:paraId="5AA2EB27" w14:textId="4C007F3C" w:rsidR="00630CD8" w:rsidRPr="00F74808" w:rsidRDefault="00630CD8" w:rsidP="006A5A8F">
      <w:pPr>
        <w:numPr>
          <w:ilvl w:val="0"/>
          <w:numId w:val="27"/>
        </w:numPr>
        <w:tabs>
          <w:tab w:val="left" w:pos="284"/>
        </w:tabs>
        <w:spacing w:before="80" w:after="0" w:line="240" w:lineRule="auto"/>
        <w:ind w:left="284" w:hanging="284"/>
        <w:jc w:val="both"/>
        <w:rPr>
          <w:rFonts w:ascii="Arial Narrow" w:hAnsi="Arial Narrow"/>
          <w:sz w:val="22"/>
          <w:szCs w:val="22"/>
        </w:rPr>
      </w:pPr>
      <w:r w:rsidRPr="00F74808">
        <w:rPr>
          <w:rFonts w:ascii="Arial Narrow" w:hAnsi="Arial Narrow"/>
          <w:sz w:val="22"/>
          <w:szCs w:val="22"/>
        </w:rPr>
        <w:t xml:space="preserve">výdavok je vynaložený na projekt (existencia priameho spojenia s projektom) schválený </w:t>
      </w:r>
      <w:r w:rsidR="00F35BED" w:rsidRPr="00F74808">
        <w:rPr>
          <w:rFonts w:ascii="Arial Narrow" w:hAnsi="Arial Narrow"/>
          <w:sz w:val="22"/>
          <w:szCs w:val="22"/>
        </w:rPr>
        <w:t>Poskytovateľom</w:t>
      </w:r>
      <w:r w:rsidRPr="00F74808">
        <w:rPr>
          <w:rFonts w:ascii="Arial Narrow" w:hAnsi="Arial Narrow"/>
          <w:sz w:val="22"/>
          <w:szCs w:val="22"/>
        </w:rPr>
        <w:t xml:space="preserve"> </w:t>
      </w:r>
      <w:r w:rsidR="004D1A07">
        <w:rPr>
          <w:rFonts w:ascii="Arial Narrow" w:hAnsi="Arial Narrow"/>
          <w:sz w:val="22"/>
          <w:szCs w:val="22"/>
        </w:rPr>
        <w:br/>
      </w:r>
      <w:r w:rsidRPr="00F74808">
        <w:rPr>
          <w:rFonts w:ascii="Arial Narrow" w:hAnsi="Arial Narrow"/>
          <w:sz w:val="22"/>
          <w:szCs w:val="22"/>
        </w:rPr>
        <w:t xml:space="preserve">a realizovaný v zmysle podmienok </w:t>
      </w:r>
      <w:r w:rsidR="00B013BB" w:rsidRPr="00F74808">
        <w:rPr>
          <w:rFonts w:ascii="Arial Narrow" w:hAnsi="Arial Narrow"/>
          <w:sz w:val="22"/>
          <w:szCs w:val="22"/>
        </w:rPr>
        <w:t>V</w:t>
      </w:r>
      <w:r w:rsidRPr="00F74808">
        <w:rPr>
          <w:rFonts w:ascii="Arial Narrow" w:hAnsi="Arial Narrow"/>
          <w:sz w:val="22"/>
          <w:szCs w:val="22"/>
        </w:rPr>
        <w:t xml:space="preserve">ýzvy, podmienok schémy pomoci de minimis, príp. schémy štátnej pomoci, ktoré tvoria neoddeliteľnú súčasť </w:t>
      </w:r>
      <w:r w:rsidR="005D4984" w:rsidRPr="00F74808">
        <w:rPr>
          <w:rFonts w:ascii="Arial Narrow" w:hAnsi="Arial Narrow"/>
          <w:sz w:val="22"/>
          <w:szCs w:val="22"/>
        </w:rPr>
        <w:t>V</w:t>
      </w:r>
      <w:r w:rsidRPr="00F74808">
        <w:rPr>
          <w:rFonts w:ascii="Arial Narrow" w:hAnsi="Arial Narrow"/>
          <w:sz w:val="22"/>
          <w:szCs w:val="22"/>
        </w:rPr>
        <w:t>ýzvy, podmienok zmluvy o</w:t>
      </w:r>
      <w:r w:rsidR="00295CE6" w:rsidRPr="00F74808">
        <w:rPr>
          <w:rFonts w:ascii="Arial Narrow" w:hAnsi="Arial Narrow"/>
          <w:sz w:val="22"/>
          <w:szCs w:val="22"/>
        </w:rPr>
        <w:t xml:space="preserve"> poskytnutí nenávratného finančného príspevku (ďalej </w:t>
      </w:r>
      <w:r w:rsidR="00622596" w:rsidRPr="00F74808">
        <w:rPr>
          <w:rFonts w:ascii="Arial Narrow" w:hAnsi="Arial Narrow"/>
          <w:sz w:val="22"/>
          <w:szCs w:val="22"/>
        </w:rPr>
        <w:t>aj</w:t>
      </w:r>
      <w:r w:rsidR="00295CE6" w:rsidRPr="00F74808">
        <w:rPr>
          <w:rFonts w:ascii="Arial Narrow" w:hAnsi="Arial Narrow"/>
          <w:sz w:val="22"/>
          <w:szCs w:val="22"/>
        </w:rPr>
        <w:t xml:space="preserve"> </w:t>
      </w:r>
      <w:r w:rsidR="005A717C" w:rsidRPr="00F74808">
        <w:rPr>
          <w:rFonts w:ascii="Arial Narrow" w:hAnsi="Arial Narrow"/>
          <w:sz w:val="22"/>
          <w:szCs w:val="22"/>
        </w:rPr>
        <w:t xml:space="preserve">„Zmluva o poskytnutí NFP“, alebo </w:t>
      </w:r>
      <w:r w:rsidR="00295CE6" w:rsidRPr="00F74808">
        <w:rPr>
          <w:rFonts w:ascii="Arial Narrow" w:hAnsi="Arial Narrow"/>
          <w:sz w:val="22"/>
          <w:szCs w:val="22"/>
        </w:rPr>
        <w:t>„Zmluva“)</w:t>
      </w:r>
      <w:r w:rsidRPr="002C0703">
        <w:rPr>
          <w:rFonts w:ascii="Arial Narrow" w:hAnsi="Arial Narrow"/>
          <w:sz w:val="22"/>
          <w:szCs w:val="22"/>
        </w:rPr>
        <w:t xml:space="preserve">, resp. rozhodnutia o schválení </w:t>
      </w:r>
      <w:r w:rsidR="00D0794D" w:rsidRPr="002C0703">
        <w:rPr>
          <w:rFonts w:ascii="Arial Narrow" w:hAnsi="Arial Narrow"/>
          <w:sz w:val="22"/>
          <w:szCs w:val="22"/>
        </w:rPr>
        <w:t xml:space="preserve">žiadosti </w:t>
      </w:r>
      <w:r w:rsidR="009A58DC">
        <w:rPr>
          <w:rFonts w:ascii="Arial Narrow" w:hAnsi="Arial Narrow"/>
          <w:sz w:val="22"/>
          <w:szCs w:val="22"/>
        </w:rPr>
        <w:br/>
      </w:r>
      <w:r w:rsidR="00D0794D" w:rsidRPr="002C0703">
        <w:rPr>
          <w:rFonts w:ascii="Arial Narrow" w:hAnsi="Arial Narrow"/>
          <w:sz w:val="22"/>
          <w:szCs w:val="22"/>
        </w:rPr>
        <w:t xml:space="preserve">o poskytnutie nenávratného finančného príspevku (ďalej </w:t>
      </w:r>
      <w:r w:rsidR="00EE18DB" w:rsidRPr="002C0703">
        <w:rPr>
          <w:rFonts w:ascii="Arial Narrow" w:hAnsi="Arial Narrow"/>
          <w:sz w:val="22"/>
          <w:szCs w:val="22"/>
        </w:rPr>
        <w:t>len</w:t>
      </w:r>
      <w:r w:rsidR="00D0794D" w:rsidRPr="002C0703">
        <w:rPr>
          <w:rFonts w:ascii="Arial Narrow" w:hAnsi="Arial Narrow"/>
          <w:sz w:val="22"/>
          <w:szCs w:val="22"/>
        </w:rPr>
        <w:t xml:space="preserve"> „</w:t>
      </w:r>
      <w:r w:rsidR="00EE18DB" w:rsidRPr="002C0703">
        <w:rPr>
          <w:rFonts w:ascii="Arial Narrow" w:hAnsi="Arial Narrow"/>
          <w:sz w:val="22"/>
          <w:szCs w:val="22"/>
        </w:rPr>
        <w:t xml:space="preserve">Rozhodnutie o schválení </w:t>
      </w:r>
      <w:r w:rsidR="00D0794D" w:rsidRPr="002C0703">
        <w:rPr>
          <w:rFonts w:ascii="Arial Narrow" w:hAnsi="Arial Narrow"/>
          <w:sz w:val="22"/>
          <w:szCs w:val="22"/>
        </w:rPr>
        <w:t>ŽoNFP“)</w:t>
      </w:r>
      <w:r w:rsidRPr="002C0703">
        <w:rPr>
          <w:rFonts w:ascii="Arial Narrow" w:hAnsi="Arial Narrow"/>
          <w:sz w:val="22"/>
          <w:szCs w:val="22"/>
        </w:rPr>
        <w:t xml:space="preserve"> v prípadoch, </w:t>
      </w:r>
      <w:r w:rsidR="004D1A07" w:rsidRPr="002C0703">
        <w:rPr>
          <w:rFonts w:ascii="Arial Narrow" w:hAnsi="Arial Narrow"/>
          <w:sz w:val="22"/>
          <w:szCs w:val="22"/>
        </w:rPr>
        <w:br/>
      </w:r>
      <w:r w:rsidRPr="002C0703">
        <w:rPr>
          <w:rFonts w:ascii="Arial Narrow" w:hAnsi="Arial Narrow"/>
          <w:sz w:val="22"/>
          <w:szCs w:val="22"/>
        </w:rPr>
        <w:t xml:space="preserve">ak </w:t>
      </w:r>
      <w:r w:rsidR="00F35BED" w:rsidRPr="002C0703">
        <w:rPr>
          <w:rFonts w:ascii="Arial Narrow" w:hAnsi="Arial Narrow"/>
          <w:sz w:val="22"/>
          <w:szCs w:val="22"/>
        </w:rPr>
        <w:t>Poskytovateľom</w:t>
      </w:r>
      <w:r w:rsidRPr="002C0703">
        <w:rPr>
          <w:rFonts w:ascii="Arial Narrow" w:hAnsi="Arial Narrow"/>
          <w:sz w:val="22"/>
          <w:szCs w:val="22"/>
        </w:rPr>
        <w:t xml:space="preserve"> a </w:t>
      </w:r>
      <w:r w:rsidR="00F35BED" w:rsidRPr="002C0703">
        <w:rPr>
          <w:rFonts w:ascii="Arial Narrow" w:hAnsi="Arial Narrow"/>
          <w:sz w:val="22"/>
          <w:szCs w:val="22"/>
        </w:rPr>
        <w:t>P</w:t>
      </w:r>
      <w:r w:rsidR="00B013BB" w:rsidRPr="002C0703">
        <w:rPr>
          <w:rFonts w:ascii="Arial Narrow" w:hAnsi="Arial Narrow"/>
          <w:sz w:val="22"/>
          <w:szCs w:val="22"/>
        </w:rPr>
        <w:t>rijíma</w:t>
      </w:r>
      <w:r w:rsidRPr="002C0703">
        <w:rPr>
          <w:rFonts w:ascii="Arial Narrow" w:hAnsi="Arial Narrow"/>
          <w:sz w:val="22"/>
          <w:szCs w:val="22"/>
        </w:rPr>
        <w:t>teľom je tá istá osoba</w:t>
      </w:r>
      <w:r w:rsidRPr="00F74808">
        <w:rPr>
          <w:rFonts w:ascii="Arial Narrow" w:hAnsi="Arial Narrow"/>
          <w:sz w:val="22"/>
          <w:szCs w:val="22"/>
        </w:rPr>
        <w:t>;</w:t>
      </w:r>
    </w:p>
    <w:p w14:paraId="372410EF" w14:textId="5AE9EBF6" w:rsidR="00630CD8" w:rsidRPr="00F74808" w:rsidRDefault="00630CD8" w:rsidP="006A5A8F">
      <w:pPr>
        <w:numPr>
          <w:ilvl w:val="0"/>
          <w:numId w:val="27"/>
        </w:numPr>
        <w:tabs>
          <w:tab w:val="left" w:pos="284"/>
        </w:tabs>
        <w:spacing w:before="80" w:after="0" w:line="240" w:lineRule="auto"/>
        <w:ind w:left="284" w:hanging="284"/>
        <w:jc w:val="both"/>
        <w:rPr>
          <w:rFonts w:ascii="Arial Narrow" w:hAnsi="Arial Narrow"/>
          <w:sz w:val="22"/>
          <w:szCs w:val="22"/>
        </w:rPr>
      </w:pPr>
      <w:r w:rsidRPr="00F74808">
        <w:rPr>
          <w:rFonts w:ascii="Arial Narrow" w:hAnsi="Arial Narrow"/>
          <w:sz w:val="22"/>
          <w:szCs w:val="22"/>
        </w:rPr>
        <w:t xml:space="preserve">výdavky sú vynaložené v súlade s pravidlami </w:t>
      </w:r>
      <w:r w:rsidR="00C00662" w:rsidRPr="00F74808">
        <w:rPr>
          <w:rFonts w:ascii="Arial Narrow" w:hAnsi="Arial Narrow"/>
          <w:sz w:val="22"/>
          <w:szCs w:val="22"/>
        </w:rPr>
        <w:t>operačného programu (ďalej len „</w:t>
      </w:r>
      <w:r w:rsidRPr="00F74808">
        <w:rPr>
          <w:rFonts w:ascii="Arial Narrow" w:hAnsi="Arial Narrow"/>
          <w:sz w:val="22"/>
          <w:szCs w:val="22"/>
        </w:rPr>
        <w:t>OP</w:t>
      </w:r>
      <w:r w:rsidR="00C00662" w:rsidRPr="00F74808">
        <w:rPr>
          <w:rFonts w:ascii="Arial Narrow" w:hAnsi="Arial Narrow"/>
          <w:sz w:val="22"/>
          <w:szCs w:val="22"/>
        </w:rPr>
        <w:t>“)</w:t>
      </w:r>
      <w:r w:rsidRPr="00F74808">
        <w:rPr>
          <w:rFonts w:ascii="Arial Narrow" w:hAnsi="Arial Narrow"/>
          <w:sz w:val="22"/>
          <w:szCs w:val="22"/>
        </w:rPr>
        <w:t xml:space="preserve"> na oprávnené aktivity, </w:t>
      </w:r>
      <w:r w:rsidR="004D1A07">
        <w:rPr>
          <w:rFonts w:ascii="Arial Narrow" w:hAnsi="Arial Narrow"/>
          <w:sz w:val="22"/>
          <w:szCs w:val="22"/>
        </w:rPr>
        <w:br/>
      </w:r>
      <w:r w:rsidRPr="00F74808">
        <w:rPr>
          <w:rFonts w:ascii="Arial Narrow" w:hAnsi="Arial Narrow"/>
          <w:sz w:val="22"/>
          <w:szCs w:val="22"/>
        </w:rPr>
        <w:t xml:space="preserve">v súlade s obsahovou stránkou projektu, zodpovedajú časovej následnosti aktivít projektu, sú plne v súlade </w:t>
      </w:r>
      <w:r w:rsidR="004D1A07">
        <w:rPr>
          <w:rFonts w:ascii="Arial Narrow" w:hAnsi="Arial Narrow"/>
          <w:sz w:val="22"/>
          <w:szCs w:val="22"/>
        </w:rPr>
        <w:br/>
      </w:r>
      <w:r w:rsidRPr="00F74808">
        <w:rPr>
          <w:rFonts w:ascii="Arial Narrow" w:hAnsi="Arial Narrow"/>
          <w:sz w:val="22"/>
          <w:szCs w:val="22"/>
        </w:rPr>
        <w:t>s cieľmi projektu a prispievajú k dosiahnutiu plánovaných cieľov projektu;</w:t>
      </w:r>
    </w:p>
    <w:p w14:paraId="7DAA6B86" w14:textId="77777777" w:rsidR="00630CD8" w:rsidRPr="00F74808" w:rsidRDefault="00630CD8" w:rsidP="006A5A8F">
      <w:pPr>
        <w:numPr>
          <w:ilvl w:val="0"/>
          <w:numId w:val="27"/>
        </w:numPr>
        <w:tabs>
          <w:tab w:val="left" w:pos="284"/>
        </w:tabs>
        <w:spacing w:before="80" w:after="0" w:line="240" w:lineRule="auto"/>
        <w:ind w:left="284" w:hanging="284"/>
        <w:jc w:val="both"/>
        <w:rPr>
          <w:rFonts w:ascii="Arial Narrow" w:hAnsi="Arial Narrow"/>
          <w:sz w:val="22"/>
          <w:szCs w:val="22"/>
        </w:rPr>
      </w:pPr>
      <w:r w:rsidRPr="00F74808">
        <w:rPr>
          <w:rFonts w:ascii="Arial Narrow" w:hAnsi="Arial Narrow"/>
          <w:sz w:val="22"/>
          <w:szCs w:val="22"/>
        </w:rPr>
        <w:t>výdavok je primeraný, t.j. zodpovedá obvyklým cenám v danom mieste a čase a zodpovedá potrebám projektu;</w:t>
      </w:r>
    </w:p>
    <w:p w14:paraId="0DEBF78F" w14:textId="7898DA1A" w:rsidR="00630CD8" w:rsidRPr="00F74808" w:rsidRDefault="00630CD8" w:rsidP="006A5A8F">
      <w:pPr>
        <w:numPr>
          <w:ilvl w:val="0"/>
          <w:numId w:val="27"/>
        </w:numPr>
        <w:tabs>
          <w:tab w:val="left" w:pos="284"/>
        </w:tabs>
        <w:spacing w:before="80" w:after="0" w:line="240" w:lineRule="auto"/>
        <w:ind w:left="284" w:hanging="284"/>
        <w:jc w:val="both"/>
        <w:rPr>
          <w:rFonts w:ascii="Arial Narrow" w:hAnsi="Arial Narrow"/>
          <w:sz w:val="22"/>
          <w:szCs w:val="22"/>
        </w:rPr>
      </w:pPr>
      <w:r w:rsidRPr="00F74808">
        <w:rPr>
          <w:rFonts w:ascii="Arial Narrow" w:hAnsi="Arial Narrow"/>
          <w:sz w:val="22"/>
          <w:szCs w:val="22"/>
        </w:rPr>
        <w:t>výdavok spĺňa zásady hospodárnosti, efektívnosti, účelnosti a účinnosti, vrátane zásady riadneho finančného hospodárenia podľa čl. 30 nariadenia 966/2012</w:t>
      </w:r>
      <w:r w:rsidR="005D0966" w:rsidRPr="00F74808">
        <w:rPr>
          <w:rStyle w:val="Odkaznapoznmkupodiarou"/>
          <w:rFonts w:ascii="Arial Narrow" w:hAnsi="Arial Narrow"/>
          <w:sz w:val="22"/>
          <w:szCs w:val="22"/>
        </w:rPr>
        <w:footnoteReference w:id="10"/>
      </w:r>
      <w:r w:rsidRPr="00F74808">
        <w:rPr>
          <w:rFonts w:ascii="Arial Narrow" w:hAnsi="Arial Narrow"/>
          <w:sz w:val="22"/>
          <w:szCs w:val="22"/>
        </w:rPr>
        <w:t>;</w:t>
      </w:r>
    </w:p>
    <w:p w14:paraId="0AF036A4" w14:textId="4A1E0C2B" w:rsidR="002441DA" w:rsidRDefault="00630CD8" w:rsidP="006A5A8F">
      <w:pPr>
        <w:numPr>
          <w:ilvl w:val="0"/>
          <w:numId w:val="27"/>
        </w:numPr>
        <w:tabs>
          <w:tab w:val="left" w:pos="284"/>
        </w:tabs>
        <w:spacing w:before="80" w:after="0" w:line="240" w:lineRule="auto"/>
        <w:ind w:left="284" w:hanging="284"/>
        <w:jc w:val="both"/>
        <w:rPr>
          <w:rFonts w:ascii="Arial Narrow" w:hAnsi="Arial Narrow"/>
          <w:sz w:val="22"/>
          <w:szCs w:val="22"/>
        </w:rPr>
      </w:pPr>
      <w:r w:rsidRPr="00F74808">
        <w:rPr>
          <w:rFonts w:ascii="Arial Narrow" w:hAnsi="Arial Narrow"/>
          <w:sz w:val="22"/>
          <w:szCs w:val="22"/>
        </w:rPr>
        <w:t xml:space="preserve">výdavky musia byť identifikovateľné a preukázateľné a musia byť doložené účtovnými dokladmi, ktoré sú riadne evidované v účtovníctve </w:t>
      </w:r>
      <w:r w:rsidR="00C64D67" w:rsidRPr="00F74808">
        <w:rPr>
          <w:rFonts w:ascii="Arial Narrow" w:hAnsi="Arial Narrow"/>
          <w:sz w:val="22"/>
          <w:szCs w:val="22"/>
        </w:rPr>
        <w:t>P</w:t>
      </w:r>
      <w:r w:rsidRPr="00F74808">
        <w:rPr>
          <w:rFonts w:ascii="Arial Narrow" w:hAnsi="Arial Narrow"/>
          <w:sz w:val="22"/>
          <w:szCs w:val="22"/>
        </w:rPr>
        <w:t xml:space="preserve">rijímateľa v súlade s platnými všeobecne záväznými právnymi predpismi </w:t>
      </w:r>
      <w:r w:rsidR="009A58DC">
        <w:rPr>
          <w:rFonts w:ascii="Arial Narrow" w:hAnsi="Arial Narrow"/>
          <w:sz w:val="22"/>
          <w:szCs w:val="22"/>
        </w:rPr>
        <w:br/>
      </w:r>
      <w:r w:rsidRPr="00F74808">
        <w:rPr>
          <w:rFonts w:ascii="Arial Narrow" w:hAnsi="Arial Narrow"/>
          <w:sz w:val="22"/>
          <w:szCs w:val="22"/>
        </w:rPr>
        <w:t xml:space="preserve">a </w:t>
      </w:r>
      <w:r w:rsidR="005A717C" w:rsidRPr="00F74808">
        <w:rPr>
          <w:rFonts w:ascii="Arial Narrow" w:hAnsi="Arial Narrow"/>
          <w:sz w:val="22"/>
          <w:szCs w:val="22"/>
        </w:rPr>
        <w:t>Z</w:t>
      </w:r>
      <w:r w:rsidRPr="00F74808">
        <w:rPr>
          <w:rFonts w:ascii="Arial Narrow" w:hAnsi="Arial Narrow"/>
          <w:sz w:val="22"/>
          <w:szCs w:val="22"/>
        </w:rPr>
        <w:t>mluvou o</w:t>
      </w:r>
      <w:r w:rsidR="005A717C" w:rsidRPr="00F74808">
        <w:rPr>
          <w:rFonts w:ascii="Arial Narrow" w:hAnsi="Arial Narrow"/>
          <w:sz w:val="22"/>
          <w:szCs w:val="22"/>
        </w:rPr>
        <w:t xml:space="preserve"> poskytnutí</w:t>
      </w:r>
      <w:r w:rsidRPr="00F74808">
        <w:rPr>
          <w:rFonts w:ascii="Arial Narrow" w:hAnsi="Arial Narrow"/>
          <w:sz w:val="22"/>
          <w:szCs w:val="22"/>
        </w:rPr>
        <w:t xml:space="preserve"> NFP.</w:t>
      </w:r>
      <w:r w:rsidR="002441DA">
        <w:rPr>
          <w:rFonts w:ascii="Arial Narrow" w:hAnsi="Arial Narrow"/>
          <w:sz w:val="22"/>
          <w:szCs w:val="22"/>
        </w:rPr>
        <w:t xml:space="preserve"> </w:t>
      </w:r>
      <w:r w:rsidR="002441DA" w:rsidRPr="002441DA">
        <w:rPr>
          <w:rFonts w:ascii="Arial Narrow" w:hAnsi="Arial Narrow"/>
          <w:sz w:val="22"/>
          <w:szCs w:val="22"/>
        </w:rPr>
        <w:t>Preukázanie výdavkov faktúrami alebo účtovnými dokladmi rovnocennej preukaznej hodnoty sa nevzťahuje na</w:t>
      </w:r>
      <w:r w:rsidRPr="00F74808">
        <w:rPr>
          <w:rFonts w:ascii="Arial Narrow" w:hAnsi="Arial Narrow"/>
          <w:sz w:val="22"/>
          <w:szCs w:val="22"/>
        </w:rPr>
        <w:t xml:space="preserve"> </w:t>
      </w:r>
      <w:r w:rsidR="002441DA" w:rsidRPr="002441DA">
        <w:rPr>
          <w:rFonts w:ascii="Arial Narrow" w:hAnsi="Arial Narrow"/>
          <w:sz w:val="22"/>
          <w:szCs w:val="22"/>
        </w:rPr>
        <w:t>úhradu preddavkových platieb</w:t>
      </w:r>
      <w:r w:rsidR="002441DA">
        <w:rPr>
          <w:rFonts w:ascii="Arial Narrow" w:hAnsi="Arial Narrow"/>
          <w:sz w:val="22"/>
          <w:szCs w:val="22"/>
        </w:rPr>
        <w:t>.</w:t>
      </w:r>
      <w:r w:rsidR="002441DA" w:rsidRPr="002441DA">
        <w:rPr>
          <w:rFonts w:ascii="Arial Narrow" w:hAnsi="Arial Narrow"/>
          <w:sz w:val="22"/>
          <w:szCs w:val="22"/>
        </w:rPr>
        <w:t xml:space="preserve"> </w:t>
      </w:r>
      <w:r w:rsidRPr="00F74808">
        <w:rPr>
          <w:rFonts w:ascii="Arial Narrow" w:hAnsi="Arial Narrow"/>
          <w:sz w:val="22"/>
          <w:szCs w:val="22"/>
        </w:rPr>
        <w:t xml:space="preserve">Výdavky musia byť uhradené </w:t>
      </w:r>
      <w:r w:rsidR="00C64D67" w:rsidRPr="00F74808">
        <w:rPr>
          <w:rFonts w:ascii="Arial Narrow" w:hAnsi="Arial Narrow"/>
          <w:sz w:val="22"/>
          <w:szCs w:val="22"/>
        </w:rPr>
        <w:t>P</w:t>
      </w:r>
      <w:r w:rsidRPr="00F74808">
        <w:rPr>
          <w:rFonts w:ascii="Arial Narrow" w:hAnsi="Arial Narrow"/>
          <w:sz w:val="22"/>
          <w:szCs w:val="22"/>
        </w:rPr>
        <w:t xml:space="preserve">rijímateľom a ich uhradenie musí byť doložené najneskôr pred ich predložením </w:t>
      </w:r>
      <w:r w:rsidR="00C64D67" w:rsidRPr="00F74808">
        <w:rPr>
          <w:rFonts w:ascii="Arial Narrow" w:hAnsi="Arial Narrow"/>
          <w:sz w:val="22"/>
          <w:szCs w:val="22"/>
        </w:rPr>
        <w:t>Poskytovateľovi</w:t>
      </w:r>
      <w:r w:rsidRPr="00F74808">
        <w:rPr>
          <w:rStyle w:val="Odkaznapoznmkupodiarou"/>
          <w:rFonts w:ascii="Arial Narrow" w:hAnsi="Arial Narrow"/>
          <w:sz w:val="22"/>
          <w:szCs w:val="22"/>
        </w:rPr>
        <w:footnoteReference w:id="11"/>
      </w:r>
      <w:r w:rsidR="002441DA">
        <w:rPr>
          <w:rFonts w:ascii="Arial Narrow" w:hAnsi="Arial Narrow"/>
          <w:sz w:val="22"/>
          <w:szCs w:val="22"/>
        </w:rPr>
        <w:t>;</w:t>
      </w:r>
    </w:p>
    <w:p w14:paraId="3084D070" w14:textId="2576EB4A" w:rsidR="00630CD8" w:rsidRPr="00F74808" w:rsidRDefault="007E0921" w:rsidP="006A5A8F">
      <w:pPr>
        <w:numPr>
          <w:ilvl w:val="0"/>
          <w:numId w:val="27"/>
        </w:numPr>
        <w:tabs>
          <w:tab w:val="left" w:pos="284"/>
        </w:tabs>
        <w:spacing w:before="80" w:after="0" w:line="240" w:lineRule="auto"/>
        <w:ind w:left="284" w:hanging="284"/>
        <w:jc w:val="both"/>
        <w:rPr>
          <w:rFonts w:ascii="Arial Narrow" w:hAnsi="Arial Narrow"/>
          <w:sz w:val="22"/>
          <w:szCs w:val="22"/>
        </w:rPr>
      </w:pPr>
      <w:r w:rsidRPr="007E0921">
        <w:rPr>
          <w:rFonts w:ascii="Arial Narrow" w:hAnsi="Arial Narrow"/>
          <w:sz w:val="22"/>
          <w:szCs w:val="22"/>
        </w:rPr>
        <w:t xml:space="preserve">výdavky súvisiace s preddavkovou platbou spĺňajú podmienky uvedené v písm. a) - e) tohto odseku vrátane časovej a územnej oprávnenosti výdavku, ako aj podmienky </w:t>
      </w:r>
      <w:r w:rsidR="00E51DCE">
        <w:rPr>
          <w:rFonts w:ascii="Arial Narrow" w:hAnsi="Arial Narrow"/>
          <w:sz w:val="22"/>
          <w:szCs w:val="22"/>
        </w:rPr>
        <w:t>špecifikova</w:t>
      </w:r>
      <w:r w:rsidRPr="007E0921">
        <w:rPr>
          <w:rFonts w:ascii="Arial Narrow" w:hAnsi="Arial Narrow"/>
          <w:sz w:val="22"/>
          <w:szCs w:val="22"/>
        </w:rPr>
        <w:t>né v</w:t>
      </w:r>
      <w:r w:rsidR="00052B71">
        <w:rPr>
          <w:rFonts w:ascii="Arial Narrow" w:hAnsi="Arial Narrow"/>
          <w:sz w:val="22"/>
          <w:szCs w:val="22"/>
        </w:rPr>
        <w:t> </w:t>
      </w:r>
      <w:r w:rsidR="00052B71" w:rsidRPr="00061F9A">
        <w:rPr>
          <w:rFonts w:ascii="Arial Narrow" w:hAnsi="Arial Narrow"/>
          <w:i/>
          <w:sz w:val="22"/>
          <w:szCs w:val="22"/>
        </w:rPr>
        <w:t>Príručke pre prijímateľa</w:t>
      </w:r>
      <w:r>
        <w:rPr>
          <w:rFonts w:ascii="Arial Narrow" w:hAnsi="Arial Narrow"/>
          <w:sz w:val="22"/>
          <w:szCs w:val="22"/>
        </w:rPr>
        <w:t>.</w:t>
      </w:r>
    </w:p>
    <w:p w14:paraId="723D27F5" w14:textId="1C71EDB2" w:rsidR="00630CD8" w:rsidRPr="00F74808" w:rsidRDefault="00630CD8" w:rsidP="00180715">
      <w:pPr>
        <w:tabs>
          <w:tab w:val="left" w:pos="426"/>
        </w:tabs>
        <w:spacing w:before="120" w:after="0" w:line="240" w:lineRule="auto"/>
        <w:jc w:val="both"/>
        <w:rPr>
          <w:rFonts w:ascii="Arial Narrow" w:hAnsi="Arial Narrow"/>
          <w:sz w:val="22"/>
          <w:szCs w:val="22"/>
        </w:rPr>
      </w:pPr>
      <w:r w:rsidRPr="00F74808">
        <w:rPr>
          <w:rFonts w:ascii="Arial Narrow" w:hAnsi="Arial Narrow"/>
          <w:sz w:val="22"/>
          <w:szCs w:val="22"/>
        </w:rPr>
        <w:t xml:space="preserve">V zmysle čl. 65 ods. 11 všeobecného nariadenia na jeden projekt možno udeliť príspevok z jedného alebo viacerých </w:t>
      </w:r>
      <w:r w:rsidR="008A75A5" w:rsidRPr="00F74808">
        <w:rPr>
          <w:rFonts w:ascii="Arial Narrow" w:hAnsi="Arial Narrow"/>
          <w:sz w:val="22"/>
          <w:szCs w:val="22"/>
        </w:rPr>
        <w:t>európskych štrukturálnych a investičných fondov (ďalej len „</w:t>
      </w:r>
      <w:r w:rsidRPr="00F74808">
        <w:rPr>
          <w:rFonts w:ascii="Arial Narrow" w:hAnsi="Arial Narrow"/>
          <w:sz w:val="22"/>
          <w:szCs w:val="22"/>
        </w:rPr>
        <w:t>EŠIF</w:t>
      </w:r>
      <w:r w:rsidR="008A75A5" w:rsidRPr="00F74808">
        <w:rPr>
          <w:rFonts w:ascii="Arial Narrow" w:hAnsi="Arial Narrow"/>
          <w:sz w:val="22"/>
          <w:szCs w:val="22"/>
        </w:rPr>
        <w:t>“)</w:t>
      </w:r>
      <w:r w:rsidRPr="00F74808">
        <w:rPr>
          <w:rFonts w:ascii="Arial Narrow" w:hAnsi="Arial Narrow"/>
          <w:sz w:val="22"/>
          <w:szCs w:val="22"/>
        </w:rPr>
        <w:t xml:space="preserve"> alebo z jedného alebo viacerých OP a z iných nástrojov EÚ v prípade, že sa na výdavkovú položku zahrnutú do</w:t>
      </w:r>
      <w:r w:rsidR="00433E30" w:rsidRPr="00F74808">
        <w:rPr>
          <w:rFonts w:ascii="Arial Narrow" w:hAnsi="Arial Narrow"/>
          <w:sz w:val="22"/>
          <w:szCs w:val="22"/>
        </w:rPr>
        <w:t xml:space="preserve"> žiadosti o platbu</w:t>
      </w:r>
      <w:r w:rsidRPr="00F74808">
        <w:rPr>
          <w:rFonts w:ascii="Arial Narrow" w:hAnsi="Arial Narrow"/>
          <w:sz w:val="22"/>
          <w:szCs w:val="22"/>
        </w:rPr>
        <w:t xml:space="preserve"> </w:t>
      </w:r>
      <w:r w:rsidR="00433E30" w:rsidRPr="00F74808">
        <w:rPr>
          <w:rFonts w:ascii="Arial Narrow" w:hAnsi="Arial Narrow"/>
          <w:sz w:val="22"/>
          <w:szCs w:val="22"/>
        </w:rPr>
        <w:t xml:space="preserve">(ďalej </w:t>
      </w:r>
      <w:r w:rsidR="00535DF4">
        <w:rPr>
          <w:rFonts w:ascii="Arial Narrow" w:hAnsi="Arial Narrow"/>
          <w:sz w:val="22"/>
          <w:szCs w:val="22"/>
        </w:rPr>
        <w:t>len</w:t>
      </w:r>
      <w:r w:rsidR="00433E30" w:rsidRPr="00F74808">
        <w:rPr>
          <w:rFonts w:ascii="Arial Narrow" w:hAnsi="Arial Narrow"/>
          <w:sz w:val="22"/>
          <w:szCs w:val="22"/>
        </w:rPr>
        <w:t xml:space="preserve"> „</w:t>
      </w:r>
      <w:r w:rsidRPr="00F74808">
        <w:rPr>
          <w:rFonts w:ascii="Arial Narrow" w:hAnsi="Arial Narrow"/>
          <w:sz w:val="22"/>
          <w:szCs w:val="22"/>
        </w:rPr>
        <w:t>ŽoP</w:t>
      </w:r>
      <w:r w:rsidR="00433E30" w:rsidRPr="00F74808">
        <w:rPr>
          <w:rFonts w:ascii="Arial Narrow" w:hAnsi="Arial Narrow"/>
          <w:sz w:val="22"/>
          <w:szCs w:val="22"/>
        </w:rPr>
        <w:t>“)</w:t>
      </w:r>
      <w:r w:rsidRPr="00F74808">
        <w:rPr>
          <w:rFonts w:ascii="Arial Narrow" w:hAnsi="Arial Narrow"/>
          <w:sz w:val="22"/>
          <w:szCs w:val="22"/>
        </w:rPr>
        <w:t xml:space="preserve"> </w:t>
      </w:r>
      <w:r w:rsidR="009A58DC">
        <w:rPr>
          <w:rFonts w:ascii="Arial Narrow" w:hAnsi="Arial Narrow"/>
          <w:sz w:val="22"/>
          <w:szCs w:val="22"/>
        </w:rPr>
        <w:br/>
      </w:r>
      <w:r w:rsidR="009538A6" w:rsidRPr="00F74808">
        <w:rPr>
          <w:rFonts w:ascii="Arial Narrow" w:hAnsi="Arial Narrow"/>
          <w:sz w:val="22"/>
          <w:szCs w:val="22"/>
        </w:rPr>
        <w:lastRenderedPageBreak/>
        <w:t xml:space="preserve">na úhradu </w:t>
      </w:r>
      <w:r w:rsidRPr="00F74808">
        <w:rPr>
          <w:rFonts w:ascii="Arial Narrow" w:hAnsi="Arial Narrow"/>
          <w:sz w:val="22"/>
          <w:szCs w:val="22"/>
        </w:rPr>
        <w:t xml:space="preserve">jedným z EŠIF neposkytla podpora z iného fondu alebo nástroja EÚ, ani podpora z rovnakého fondu v rámci iného OP. </w:t>
      </w:r>
    </w:p>
    <w:p w14:paraId="4F1F915C" w14:textId="77777777" w:rsidR="0082038C" w:rsidRPr="00F74808" w:rsidRDefault="0082038C" w:rsidP="00576795">
      <w:pPr>
        <w:pStyle w:val="SRKNorm"/>
        <w:spacing w:before="120" w:after="120"/>
        <w:contextualSpacing w:val="0"/>
        <w:rPr>
          <w:rFonts w:ascii="Arial Narrow" w:hAnsi="Arial Narrow"/>
          <w:b/>
          <w:sz w:val="22"/>
          <w:szCs w:val="22"/>
          <w:highlight w:val="lightGray"/>
        </w:rPr>
      </w:pPr>
      <w:r w:rsidRPr="00F74808">
        <w:rPr>
          <w:rFonts w:ascii="Arial Narrow" w:hAnsi="Arial Narrow"/>
          <w:b/>
          <w:sz w:val="22"/>
          <w:szCs w:val="22"/>
          <w:highlight w:val="lightGray"/>
        </w:rPr>
        <w:t>Časová oprávnenosť výdavkov</w:t>
      </w:r>
    </w:p>
    <w:p w14:paraId="09186385" w14:textId="77777777" w:rsidR="00630CD8" w:rsidRPr="00F74808" w:rsidRDefault="00630CD8" w:rsidP="00630CD8">
      <w:pPr>
        <w:autoSpaceDE w:val="0"/>
        <w:autoSpaceDN w:val="0"/>
        <w:adjustRightInd w:val="0"/>
        <w:spacing w:before="120" w:after="0" w:line="240" w:lineRule="auto"/>
        <w:jc w:val="both"/>
        <w:rPr>
          <w:rFonts w:ascii="Arial Narrow" w:hAnsi="Arial Narrow"/>
          <w:sz w:val="22"/>
          <w:szCs w:val="22"/>
        </w:rPr>
      </w:pPr>
      <w:r w:rsidRPr="00F74808">
        <w:rPr>
          <w:rFonts w:ascii="Arial Narrow" w:hAnsi="Arial Narrow"/>
          <w:sz w:val="22"/>
          <w:szCs w:val="22"/>
        </w:rPr>
        <w:t>Z hľadiska časovej oprávnenosti musí výdavok v súlade s čl. 65 všeobecného nariadenia spĺňať nasledujúce podmienky:</w:t>
      </w:r>
    </w:p>
    <w:p w14:paraId="07AEAAC7" w14:textId="63A48280" w:rsidR="00630CD8" w:rsidRPr="00F74808" w:rsidRDefault="00630CD8" w:rsidP="007513F6">
      <w:pPr>
        <w:numPr>
          <w:ilvl w:val="0"/>
          <w:numId w:val="28"/>
        </w:numPr>
        <w:tabs>
          <w:tab w:val="left" w:pos="284"/>
        </w:tabs>
        <w:spacing w:before="120" w:after="0" w:line="240" w:lineRule="auto"/>
        <w:ind w:left="284" w:hanging="284"/>
        <w:jc w:val="both"/>
        <w:rPr>
          <w:rFonts w:ascii="Arial Narrow" w:hAnsi="Arial Narrow"/>
          <w:sz w:val="22"/>
          <w:szCs w:val="22"/>
        </w:rPr>
      </w:pPr>
      <w:r w:rsidRPr="00F74808">
        <w:rPr>
          <w:rFonts w:ascii="Arial Narrow" w:hAnsi="Arial Narrow"/>
          <w:sz w:val="22"/>
          <w:szCs w:val="22"/>
        </w:rPr>
        <w:t xml:space="preserve">výdavok musí skutočne vzniknúť a byť uhradený </w:t>
      </w:r>
      <w:r w:rsidR="00C64D67" w:rsidRPr="00F74808">
        <w:rPr>
          <w:rFonts w:ascii="Arial Narrow" w:hAnsi="Arial Narrow"/>
          <w:sz w:val="22"/>
          <w:szCs w:val="22"/>
        </w:rPr>
        <w:t>P</w:t>
      </w:r>
      <w:r w:rsidRPr="00F74808">
        <w:rPr>
          <w:rFonts w:ascii="Arial Narrow" w:hAnsi="Arial Narrow"/>
          <w:sz w:val="22"/>
          <w:szCs w:val="22"/>
        </w:rPr>
        <w:t>rijímateľom medzi 1. januárom 2014 a </w:t>
      </w:r>
      <w:r w:rsidRPr="00F74808">
        <w:rPr>
          <w:rFonts w:ascii="Arial Narrow" w:hAnsi="Arial Narrow"/>
          <w:bCs/>
          <w:sz w:val="22"/>
          <w:szCs w:val="22"/>
        </w:rPr>
        <w:t>dňom ukončenia realizácie projektu, nie však neskôr ako 31. decembra 2023</w:t>
      </w:r>
      <w:r w:rsidRPr="00F74808">
        <w:rPr>
          <w:rFonts w:ascii="Arial Narrow" w:hAnsi="Arial Narrow"/>
          <w:sz w:val="22"/>
          <w:szCs w:val="22"/>
        </w:rPr>
        <w:t xml:space="preserve">; </w:t>
      </w:r>
    </w:p>
    <w:p w14:paraId="52DA5661" w14:textId="294A9E1A" w:rsidR="00630CD8" w:rsidRPr="00F74808" w:rsidRDefault="00630CD8" w:rsidP="007513F6">
      <w:pPr>
        <w:numPr>
          <w:ilvl w:val="0"/>
          <w:numId w:val="28"/>
        </w:numPr>
        <w:tabs>
          <w:tab w:val="left" w:pos="284"/>
        </w:tabs>
        <w:spacing w:before="120" w:after="0" w:line="240" w:lineRule="auto"/>
        <w:ind w:left="284" w:hanging="284"/>
        <w:jc w:val="both"/>
        <w:rPr>
          <w:rFonts w:ascii="Arial Narrow" w:eastAsia="Calibri" w:hAnsi="Arial Narrow"/>
          <w:sz w:val="22"/>
          <w:szCs w:val="22"/>
          <w:lang w:eastAsia="en-US"/>
        </w:rPr>
      </w:pPr>
      <w:r w:rsidRPr="00F74808">
        <w:rPr>
          <w:rFonts w:ascii="Arial Narrow" w:hAnsi="Arial Narrow"/>
          <w:sz w:val="22"/>
          <w:szCs w:val="22"/>
        </w:rPr>
        <w:t xml:space="preserve">platí, že výdavky projektu vznikajú v priebehu realizácie projektu, pričom môžu vzniknúť aj pred predložením </w:t>
      </w:r>
      <w:r w:rsidR="00EE18DB" w:rsidRPr="00F74808">
        <w:rPr>
          <w:rFonts w:ascii="Arial Narrow" w:hAnsi="Arial Narrow"/>
          <w:sz w:val="22"/>
          <w:szCs w:val="22"/>
        </w:rPr>
        <w:t xml:space="preserve">žiadosti o poskytnutie nenávratného finančného príspevku </w:t>
      </w:r>
      <w:r w:rsidR="00EE18DB">
        <w:rPr>
          <w:rFonts w:ascii="Arial Narrow" w:hAnsi="Arial Narrow"/>
          <w:sz w:val="22"/>
          <w:szCs w:val="22"/>
        </w:rPr>
        <w:t xml:space="preserve">(ďalej </w:t>
      </w:r>
      <w:r w:rsidR="00B32E33">
        <w:rPr>
          <w:rFonts w:ascii="Arial Narrow" w:hAnsi="Arial Narrow"/>
          <w:sz w:val="22"/>
          <w:szCs w:val="22"/>
        </w:rPr>
        <w:t>aj</w:t>
      </w:r>
      <w:r w:rsidR="00EE18DB">
        <w:rPr>
          <w:rFonts w:ascii="Arial Narrow" w:hAnsi="Arial Narrow"/>
          <w:sz w:val="22"/>
          <w:szCs w:val="22"/>
        </w:rPr>
        <w:t xml:space="preserve"> „</w:t>
      </w:r>
      <w:r w:rsidRPr="00F74808">
        <w:rPr>
          <w:rFonts w:ascii="Arial Narrow" w:hAnsi="Arial Narrow"/>
          <w:sz w:val="22"/>
          <w:szCs w:val="22"/>
        </w:rPr>
        <w:t>ŽoNFP</w:t>
      </w:r>
      <w:r w:rsidR="00EE18DB">
        <w:rPr>
          <w:rFonts w:ascii="Arial Narrow" w:hAnsi="Arial Narrow"/>
          <w:sz w:val="22"/>
          <w:szCs w:val="22"/>
        </w:rPr>
        <w:t>“)</w:t>
      </w:r>
      <w:r w:rsidRPr="00F74808">
        <w:rPr>
          <w:rFonts w:ascii="Arial Narrow" w:hAnsi="Arial Narrow"/>
          <w:sz w:val="22"/>
          <w:szCs w:val="22"/>
        </w:rPr>
        <w:t xml:space="preserve"> za podmienky, že </w:t>
      </w:r>
      <w:r w:rsidRPr="00F74808">
        <w:rPr>
          <w:rFonts w:ascii="Arial Narrow" w:hAnsi="Arial Narrow"/>
          <w:bCs/>
          <w:sz w:val="22"/>
          <w:szCs w:val="22"/>
        </w:rPr>
        <w:t xml:space="preserve">projekt v rámci ktorého výdavky vznikajú, nesmie byť fyzicky ukončený (nemôžu byť ukončené všetky hlavné aktivity projektu) pred predložením ŽoNFP </w:t>
      </w:r>
      <w:r w:rsidR="00C64D67" w:rsidRPr="00F74808">
        <w:rPr>
          <w:rFonts w:ascii="Arial Narrow" w:hAnsi="Arial Narrow"/>
          <w:bCs/>
          <w:sz w:val="22"/>
          <w:szCs w:val="22"/>
        </w:rPr>
        <w:t>P</w:t>
      </w:r>
      <w:r w:rsidRPr="00F74808">
        <w:rPr>
          <w:rFonts w:ascii="Arial Narrow" w:hAnsi="Arial Narrow"/>
          <w:bCs/>
          <w:sz w:val="22"/>
          <w:szCs w:val="22"/>
        </w:rPr>
        <w:t xml:space="preserve">oskytovateľovi bez ohľadu na to, či </w:t>
      </w:r>
      <w:r w:rsidR="00C64D67" w:rsidRPr="00F74808">
        <w:rPr>
          <w:rFonts w:ascii="Arial Narrow" w:hAnsi="Arial Narrow"/>
          <w:bCs/>
          <w:sz w:val="22"/>
          <w:szCs w:val="22"/>
        </w:rPr>
        <w:t>P</w:t>
      </w:r>
      <w:r w:rsidRPr="00F74808">
        <w:rPr>
          <w:rFonts w:ascii="Arial Narrow" w:hAnsi="Arial Narrow"/>
          <w:bCs/>
          <w:sz w:val="22"/>
          <w:szCs w:val="22"/>
        </w:rPr>
        <w:t>rijímateľ uhradil všetky súvisiace platby;</w:t>
      </w:r>
    </w:p>
    <w:p w14:paraId="1D30A906" w14:textId="3D4AD2C9" w:rsidR="00630CD8" w:rsidRPr="00F74808" w:rsidRDefault="00630CD8" w:rsidP="007513F6">
      <w:pPr>
        <w:numPr>
          <w:ilvl w:val="0"/>
          <w:numId w:val="28"/>
        </w:numPr>
        <w:tabs>
          <w:tab w:val="left" w:pos="284"/>
        </w:tabs>
        <w:spacing w:before="120" w:after="0" w:line="240" w:lineRule="auto"/>
        <w:ind w:left="284" w:hanging="284"/>
        <w:jc w:val="both"/>
        <w:rPr>
          <w:rFonts w:ascii="Arial Narrow" w:eastAsia="Calibri" w:hAnsi="Arial Narrow"/>
          <w:sz w:val="22"/>
          <w:szCs w:val="22"/>
          <w:lang w:eastAsia="en-US"/>
        </w:rPr>
      </w:pPr>
      <w:r w:rsidRPr="00F74808">
        <w:rPr>
          <w:rFonts w:ascii="Arial Narrow" w:eastAsia="Calibri" w:hAnsi="Arial Narrow"/>
          <w:sz w:val="22"/>
          <w:szCs w:val="22"/>
          <w:lang w:eastAsia="en-US"/>
        </w:rPr>
        <w:t>v prípade zmeny a doplnenia OP sú výdavky, ktoré sa stanú oprávnenými z dôvodu zmeny a doplnenia OP, oprávnené len odo dňa predloženia žiadosti o zmenu a doplnenie</w:t>
      </w:r>
      <w:r w:rsidR="00217DCF" w:rsidRPr="00F74808">
        <w:rPr>
          <w:rFonts w:ascii="Arial Narrow" w:eastAsia="Calibri" w:hAnsi="Arial Narrow"/>
          <w:sz w:val="22"/>
          <w:szCs w:val="22"/>
          <w:lang w:eastAsia="en-US"/>
        </w:rPr>
        <w:t xml:space="preserve"> </w:t>
      </w:r>
      <w:r w:rsidRPr="00F74808">
        <w:rPr>
          <w:rFonts w:ascii="Arial Narrow" w:eastAsia="Calibri" w:hAnsi="Arial Narrow"/>
          <w:sz w:val="22"/>
          <w:szCs w:val="22"/>
          <w:lang w:eastAsia="en-US"/>
        </w:rPr>
        <w:t>EK.</w:t>
      </w:r>
    </w:p>
    <w:p w14:paraId="6ED1003A" w14:textId="77777777" w:rsidR="0082038C" w:rsidRPr="00F74808" w:rsidRDefault="0082038C" w:rsidP="0082038C">
      <w:pPr>
        <w:spacing w:after="0" w:line="240" w:lineRule="auto"/>
        <w:jc w:val="both"/>
        <w:rPr>
          <w:rFonts w:ascii="Arial Narrow" w:hAnsi="Arial Narrow"/>
          <w:sz w:val="22"/>
          <w:szCs w:val="22"/>
        </w:rPr>
      </w:pPr>
    </w:p>
    <w:p w14:paraId="6302A1FC" w14:textId="77777777" w:rsidR="0082038C" w:rsidRPr="00F74808" w:rsidRDefault="0082038C" w:rsidP="002B4E00">
      <w:pPr>
        <w:pStyle w:val="SRKNorm"/>
        <w:spacing w:before="120" w:after="120"/>
        <w:contextualSpacing w:val="0"/>
        <w:rPr>
          <w:rFonts w:ascii="Arial Narrow" w:hAnsi="Arial Narrow"/>
          <w:b/>
          <w:sz w:val="22"/>
          <w:szCs w:val="22"/>
          <w:highlight w:val="lightGray"/>
        </w:rPr>
      </w:pPr>
      <w:r w:rsidRPr="00F74808">
        <w:rPr>
          <w:rFonts w:ascii="Arial Narrow" w:hAnsi="Arial Narrow"/>
          <w:b/>
          <w:sz w:val="22"/>
          <w:szCs w:val="22"/>
          <w:highlight w:val="lightGray"/>
        </w:rPr>
        <w:t>Územná oprávnenosť výdavkov</w:t>
      </w:r>
    </w:p>
    <w:p w14:paraId="770D368E" w14:textId="77777777" w:rsidR="00630CD8" w:rsidRPr="00F74808" w:rsidRDefault="00630CD8" w:rsidP="00630CD8">
      <w:pPr>
        <w:autoSpaceDE w:val="0"/>
        <w:autoSpaceDN w:val="0"/>
        <w:adjustRightInd w:val="0"/>
        <w:spacing w:after="0" w:line="240" w:lineRule="auto"/>
        <w:jc w:val="both"/>
        <w:rPr>
          <w:rFonts w:ascii="Arial Narrow" w:hAnsi="Arial Narrow"/>
          <w:sz w:val="22"/>
          <w:szCs w:val="22"/>
        </w:rPr>
      </w:pPr>
      <w:r w:rsidRPr="00F74808">
        <w:rPr>
          <w:rFonts w:ascii="Arial Narrow" w:hAnsi="Arial Narrow"/>
          <w:sz w:val="22"/>
          <w:szCs w:val="22"/>
        </w:rPr>
        <w:t>Z hľadiska územnej oprávnenosti musí výdavok spĺňať nasledujúce podmienky:</w:t>
      </w:r>
    </w:p>
    <w:p w14:paraId="50F2E902" w14:textId="3B529717" w:rsidR="00630CD8" w:rsidRPr="00F74808" w:rsidRDefault="00630CD8" w:rsidP="007513F6">
      <w:pPr>
        <w:numPr>
          <w:ilvl w:val="0"/>
          <w:numId w:val="26"/>
        </w:numPr>
        <w:tabs>
          <w:tab w:val="left" w:pos="284"/>
        </w:tabs>
        <w:autoSpaceDE w:val="0"/>
        <w:autoSpaceDN w:val="0"/>
        <w:adjustRightInd w:val="0"/>
        <w:spacing w:before="120" w:after="0" w:line="240" w:lineRule="auto"/>
        <w:ind w:left="284" w:hanging="284"/>
        <w:jc w:val="both"/>
        <w:rPr>
          <w:rFonts w:ascii="Arial Narrow" w:eastAsia="Calibri" w:hAnsi="Arial Narrow"/>
          <w:bCs/>
          <w:sz w:val="22"/>
          <w:szCs w:val="22"/>
          <w:lang w:eastAsia="en-US"/>
        </w:rPr>
      </w:pPr>
      <w:r w:rsidRPr="00F74808">
        <w:rPr>
          <w:rFonts w:ascii="Arial Narrow" w:eastAsia="Calibri" w:hAnsi="Arial Narrow"/>
          <w:bCs/>
          <w:sz w:val="22"/>
          <w:szCs w:val="22"/>
          <w:lang w:eastAsia="en-US"/>
        </w:rPr>
        <w:t xml:space="preserve">výdavok je realizovaný na </w:t>
      </w:r>
      <w:r w:rsidR="00134D6B" w:rsidRPr="00F74808">
        <w:rPr>
          <w:rFonts w:ascii="Arial Narrow" w:eastAsia="Calibri" w:hAnsi="Arial Narrow"/>
          <w:bCs/>
          <w:sz w:val="22"/>
          <w:szCs w:val="22"/>
          <w:lang w:eastAsia="en-US"/>
        </w:rPr>
        <w:t xml:space="preserve">oprávnenom </w:t>
      </w:r>
      <w:r w:rsidRPr="00F74808">
        <w:rPr>
          <w:rFonts w:ascii="Arial Narrow" w:eastAsia="Calibri" w:hAnsi="Arial Narrow"/>
          <w:bCs/>
          <w:sz w:val="22"/>
          <w:szCs w:val="22"/>
          <w:lang w:eastAsia="en-US"/>
        </w:rPr>
        <w:t>území</w:t>
      </w:r>
      <w:r w:rsidR="006971E0" w:rsidRPr="00F74808">
        <w:rPr>
          <w:rFonts w:ascii="Arial Narrow" w:eastAsia="Calibri" w:hAnsi="Arial Narrow"/>
          <w:bCs/>
          <w:sz w:val="22"/>
          <w:szCs w:val="22"/>
          <w:lang w:eastAsia="en-US"/>
        </w:rPr>
        <w:t>, t.j. na území, na ktoré sa vzťahuje OP KŽP</w:t>
      </w:r>
      <w:r w:rsidR="00601E91" w:rsidRPr="00F74808">
        <w:rPr>
          <w:rStyle w:val="Odkaznapoznmkupodiarou"/>
          <w:rFonts w:ascii="Arial Narrow" w:eastAsia="Calibri" w:hAnsi="Arial Narrow"/>
          <w:bCs/>
          <w:sz w:val="22"/>
          <w:szCs w:val="22"/>
          <w:lang w:eastAsia="en-US"/>
        </w:rPr>
        <w:footnoteReference w:id="12"/>
      </w:r>
      <w:r w:rsidRPr="00F74808">
        <w:rPr>
          <w:rFonts w:ascii="Arial Narrow" w:eastAsia="Calibri" w:hAnsi="Arial Narrow"/>
          <w:bCs/>
          <w:sz w:val="22"/>
          <w:szCs w:val="22"/>
          <w:lang w:eastAsia="en-US"/>
        </w:rPr>
        <w:t>;</w:t>
      </w:r>
    </w:p>
    <w:p w14:paraId="11E1E2A6" w14:textId="77777777" w:rsidR="00630CD8" w:rsidRPr="00F74808" w:rsidRDefault="00630CD8" w:rsidP="007513F6">
      <w:pPr>
        <w:numPr>
          <w:ilvl w:val="0"/>
          <w:numId w:val="26"/>
        </w:numPr>
        <w:tabs>
          <w:tab w:val="left" w:pos="284"/>
        </w:tabs>
        <w:autoSpaceDE w:val="0"/>
        <w:autoSpaceDN w:val="0"/>
        <w:adjustRightInd w:val="0"/>
        <w:spacing w:before="120" w:after="0" w:line="240" w:lineRule="auto"/>
        <w:ind w:left="284" w:hanging="284"/>
        <w:jc w:val="both"/>
        <w:rPr>
          <w:rFonts w:ascii="Arial Narrow" w:eastAsia="Calibri" w:hAnsi="Arial Narrow"/>
          <w:bCs/>
          <w:sz w:val="22"/>
          <w:szCs w:val="22"/>
          <w:lang w:eastAsia="en-US"/>
        </w:rPr>
      </w:pPr>
      <w:r w:rsidRPr="00F74808">
        <w:rPr>
          <w:rFonts w:ascii="Arial Narrow" w:eastAsia="Calibri" w:hAnsi="Arial Narrow"/>
          <w:bCs/>
          <w:sz w:val="22"/>
          <w:szCs w:val="22"/>
          <w:lang w:eastAsia="en-US"/>
        </w:rPr>
        <w:t>výdavok má mať väzbu na podporovaný región/územie, ktorý musí mať z realizácie projektu preukázateľný úplný alebo prevažujúci prospech.</w:t>
      </w:r>
    </w:p>
    <w:p w14:paraId="21C0A384" w14:textId="77777777" w:rsidR="00630CD8" w:rsidRPr="00F74808" w:rsidRDefault="00630CD8" w:rsidP="00630CD8">
      <w:pPr>
        <w:autoSpaceDE w:val="0"/>
        <w:autoSpaceDN w:val="0"/>
        <w:adjustRightInd w:val="0"/>
        <w:spacing w:after="0" w:line="240" w:lineRule="auto"/>
        <w:jc w:val="both"/>
        <w:rPr>
          <w:rFonts w:ascii="Arial Narrow" w:eastAsia="Calibri" w:hAnsi="Arial Narrow"/>
          <w:sz w:val="22"/>
          <w:szCs w:val="22"/>
          <w:lang w:eastAsia="en-US"/>
        </w:rPr>
      </w:pPr>
    </w:p>
    <w:p w14:paraId="764DD50B" w14:textId="6A7B2A57" w:rsidR="00630CD8" w:rsidRPr="00F74808" w:rsidRDefault="00630CD8" w:rsidP="00630CD8">
      <w:pPr>
        <w:autoSpaceDE w:val="0"/>
        <w:autoSpaceDN w:val="0"/>
        <w:adjustRightInd w:val="0"/>
        <w:spacing w:after="0" w:line="240" w:lineRule="auto"/>
        <w:jc w:val="both"/>
        <w:rPr>
          <w:rFonts w:ascii="Arial Narrow" w:eastAsia="Calibri" w:hAnsi="Arial Narrow"/>
          <w:sz w:val="22"/>
          <w:szCs w:val="22"/>
          <w:lang w:eastAsia="en-US"/>
        </w:rPr>
      </w:pPr>
      <w:r w:rsidRPr="00F74808">
        <w:rPr>
          <w:rFonts w:ascii="Arial Narrow" w:eastAsia="Calibri" w:hAnsi="Arial Narrow"/>
          <w:sz w:val="22"/>
          <w:szCs w:val="22"/>
          <w:lang w:eastAsia="en-US"/>
        </w:rPr>
        <w:t xml:space="preserve">V zmysle čl. 70 všeobecného nariadenia však </w:t>
      </w:r>
      <w:r w:rsidR="00A1703B" w:rsidRPr="00F74808">
        <w:rPr>
          <w:rFonts w:ascii="Arial Narrow" w:hAnsi="Arial Narrow"/>
          <w:sz w:val="22"/>
          <w:szCs w:val="22"/>
        </w:rPr>
        <w:t>Poskytovateľ</w:t>
      </w:r>
      <w:r w:rsidR="00FA72CA" w:rsidRPr="00F74808">
        <w:rPr>
          <w:rFonts w:ascii="Arial Narrow" w:eastAsia="Calibri" w:hAnsi="Arial Narrow"/>
          <w:sz w:val="22"/>
          <w:szCs w:val="22"/>
          <w:lang w:eastAsia="en-US"/>
        </w:rPr>
        <w:t xml:space="preserve"> </w:t>
      </w:r>
      <w:r w:rsidRPr="00F74808">
        <w:rPr>
          <w:rFonts w:ascii="Arial Narrow" w:eastAsia="Calibri" w:hAnsi="Arial Narrow"/>
          <w:sz w:val="22"/>
          <w:szCs w:val="22"/>
          <w:lang w:eastAsia="en-US"/>
        </w:rPr>
        <w:t xml:space="preserve">môže schváliť realizáciu projektu aj mimo oblasti OP, ale v rámci EÚ, ak sú splnené </w:t>
      </w:r>
      <w:r w:rsidRPr="00F74808">
        <w:rPr>
          <w:rFonts w:ascii="Arial Narrow" w:eastAsia="Calibri" w:hAnsi="Arial Narrow"/>
          <w:sz w:val="22"/>
          <w:szCs w:val="22"/>
          <w:u w:val="single"/>
          <w:lang w:eastAsia="en-US"/>
        </w:rPr>
        <w:t>všetky</w:t>
      </w:r>
      <w:r w:rsidRPr="00F74808">
        <w:rPr>
          <w:rFonts w:ascii="Arial Narrow" w:eastAsia="Calibri" w:hAnsi="Arial Narrow"/>
          <w:sz w:val="22"/>
          <w:szCs w:val="22"/>
          <w:lang w:eastAsia="en-US"/>
        </w:rPr>
        <w:t xml:space="preserve"> tieto podmienky:</w:t>
      </w:r>
    </w:p>
    <w:p w14:paraId="22F2FBE3" w14:textId="77777777" w:rsidR="00630CD8" w:rsidRPr="00F74808" w:rsidRDefault="00630CD8" w:rsidP="007513F6">
      <w:pPr>
        <w:numPr>
          <w:ilvl w:val="0"/>
          <w:numId w:val="25"/>
        </w:numPr>
        <w:tabs>
          <w:tab w:val="left" w:pos="284"/>
        </w:tabs>
        <w:spacing w:before="120" w:after="0" w:line="240" w:lineRule="auto"/>
        <w:ind w:left="284" w:hanging="284"/>
        <w:jc w:val="both"/>
        <w:rPr>
          <w:rFonts w:ascii="Arial Narrow" w:hAnsi="Arial Narrow"/>
          <w:sz w:val="22"/>
          <w:szCs w:val="22"/>
        </w:rPr>
      </w:pPr>
      <w:r w:rsidRPr="00F74808">
        <w:rPr>
          <w:rFonts w:ascii="Arial Narrow" w:hAnsi="Arial Narrow"/>
          <w:sz w:val="22"/>
          <w:szCs w:val="22"/>
        </w:rPr>
        <w:t>projekt je v prospech oblasti OP;</w:t>
      </w:r>
    </w:p>
    <w:p w14:paraId="5EB5F4BA" w14:textId="77777777" w:rsidR="00630CD8" w:rsidRPr="00F74808" w:rsidRDefault="00630CD8" w:rsidP="007513F6">
      <w:pPr>
        <w:numPr>
          <w:ilvl w:val="0"/>
          <w:numId w:val="25"/>
        </w:numPr>
        <w:tabs>
          <w:tab w:val="left" w:pos="284"/>
        </w:tabs>
        <w:spacing w:before="120" w:after="0" w:line="240" w:lineRule="auto"/>
        <w:ind w:left="284" w:hanging="284"/>
        <w:jc w:val="both"/>
        <w:rPr>
          <w:rFonts w:ascii="Arial Narrow" w:hAnsi="Arial Narrow"/>
          <w:sz w:val="22"/>
          <w:szCs w:val="22"/>
        </w:rPr>
      </w:pPr>
      <w:r w:rsidRPr="00F74808">
        <w:rPr>
          <w:rFonts w:ascii="Arial Narrow" w:hAnsi="Arial Narrow"/>
          <w:sz w:val="22"/>
          <w:szCs w:val="22"/>
        </w:rPr>
        <w:t>monitorovací výbor schválil projekt alebo príslušné druhy projektov;</w:t>
      </w:r>
    </w:p>
    <w:p w14:paraId="057A656E" w14:textId="35EACF5B" w:rsidR="00630CD8" w:rsidRPr="00F74808" w:rsidRDefault="00630CD8" w:rsidP="007513F6">
      <w:pPr>
        <w:numPr>
          <w:ilvl w:val="0"/>
          <w:numId w:val="25"/>
        </w:numPr>
        <w:tabs>
          <w:tab w:val="left" w:pos="284"/>
        </w:tabs>
        <w:spacing w:before="120" w:after="0" w:line="240" w:lineRule="auto"/>
        <w:ind w:left="284" w:hanging="284"/>
        <w:jc w:val="both"/>
        <w:rPr>
          <w:rFonts w:ascii="Arial Narrow" w:hAnsi="Arial Narrow"/>
          <w:sz w:val="22"/>
          <w:szCs w:val="22"/>
        </w:rPr>
      </w:pPr>
      <w:r w:rsidRPr="00F74808">
        <w:rPr>
          <w:rFonts w:ascii="Arial Narrow" w:hAnsi="Arial Narrow"/>
          <w:sz w:val="22"/>
          <w:szCs w:val="22"/>
        </w:rPr>
        <w:t>celková suma pridelená v rámci OP na projekty umiestnené mimo oblasti OP nepresahuje 15 % podpory poskytnutej z</w:t>
      </w:r>
      <w:r w:rsidR="00696233" w:rsidRPr="00F74808">
        <w:rPr>
          <w:rFonts w:ascii="Arial Narrow" w:hAnsi="Arial Narrow"/>
          <w:sz w:val="22"/>
          <w:szCs w:val="22"/>
        </w:rPr>
        <w:t> Európskeho fondu regionálneho rozvoja</w:t>
      </w:r>
      <w:r w:rsidR="00051751" w:rsidRPr="00F74808">
        <w:rPr>
          <w:rFonts w:ascii="Arial Narrow" w:hAnsi="Arial Narrow"/>
          <w:sz w:val="22"/>
          <w:szCs w:val="22"/>
        </w:rPr>
        <w:t xml:space="preserve"> (ďalej len „EFRR“)</w:t>
      </w:r>
      <w:r w:rsidRPr="00F74808">
        <w:rPr>
          <w:rFonts w:ascii="Arial Narrow" w:hAnsi="Arial Narrow"/>
          <w:sz w:val="22"/>
          <w:szCs w:val="22"/>
        </w:rPr>
        <w:t>, K</w:t>
      </w:r>
      <w:r w:rsidR="00696233" w:rsidRPr="00F74808">
        <w:rPr>
          <w:rFonts w:ascii="Arial Narrow" w:hAnsi="Arial Narrow"/>
          <w:sz w:val="22"/>
          <w:szCs w:val="22"/>
        </w:rPr>
        <w:t>ohézneho fondu</w:t>
      </w:r>
      <w:r w:rsidRPr="00F74808">
        <w:rPr>
          <w:rFonts w:ascii="Arial Narrow" w:hAnsi="Arial Narrow"/>
          <w:sz w:val="22"/>
          <w:szCs w:val="22"/>
        </w:rPr>
        <w:t xml:space="preserve"> a</w:t>
      </w:r>
      <w:r w:rsidR="00696233" w:rsidRPr="00F74808">
        <w:rPr>
          <w:rFonts w:ascii="Arial Narrow" w:hAnsi="Arial Narrow"/>
          <w:sz w:val="22"/>
          <w:szCs w:val="22"/>
        </w:rPr>
        <w:t> </w:t>
      </w:r>
      <w:r w:rsidRPr="00F74808">
        <w:rPr>
          <w:rFonts w:ascii="Arial Narrow" w:hAnsi="Arial Narrow"/>
          <w:sz w:val="22"/>
          <w:szCs w:val="22"/>
        </w:rPr>
        <w:t>E</w:t>
      </w:r>
      <w:r w:rsidR="00696233" w:rsidRPr="00F74808">
        <w:rPr>
          <w:rFonts w:ascii="Arial Narrow" w:hAnsi="Arial Narrow"/>
          <w:sz w:val="22"/>
          <w:szCs w:val="22"/>
        </w:rPr>
        <w:t xml:space="preserve">urópskeho námorného a rybárskeho fondu </w:t>
      </w:r>
      <w:r w:rsidRPr="00F74808">
        <w:rPr>
          <w:rFonts w:ascii="Arial Narrow" w:hAnsi="Arial Narrow"/>
          <w:sz w:val="22"/>
          <w:szCs w:val="22"/>
        </w:rPr>
        <w:t>na úrovni priority;</w:t>
      </w:r>
    </w:p>
    <w:p w14:paraId="4391E8FB" w14:textId="76C862AE" w:rsidR="00630CD8" w:rsidRPr="00F74808" w:rsidRDefault="00630CD8" w:rsidP="007513F6">
      <w:pPr>
        <w:numPr>
          <w:ilvl w:val="0"/>
          <w:numId w:val="25"/>
        </w:numPr>
        <w:tabs>
          <w:tab w:val="left" w:pos="284"/>
        </w:tabs>
        <w:spacing w:before="120" w:after="0" w:line="240" w:lineRule="auto"/>
        <w:ind w:left="284" w:hanging="284"/>
        <w:jc w:val="both"/>
        <w:rPr>
          <w:rFonts w:ascii="Arial Narrow" w:hAnsi="Arial Narrow"/>
          <w:sz w:val="22"/>
          <w:szCs w:val="22"/>
        </w:rPr>
      </w:pPr>
      <w:r w:rsidRPr="00F74808">
        <w:rPr>
          <w:rFonts w:ascii="Arial Narrow" w:hAnsi="Arial Narrow"/>
          <w:sz w:val="22"/>
          <w:szCs w:val="22"/>
        </w:rPr>
        <w:t>povinnosti orgánov zodpovedných za OP súvisiace s riadením, kontrolou a</w:t>
      </w:r>
      <w:r w:rsidR="00FA72CA" w:rsidRPr="00F74808">
        <w:rPr>
          <w:rFonts w:ascii="Arial Narrow" w:hAnsi="Arial Narrow"/>
          <w:sz w:val="22"/>
          <w:szCs w:val="22"/>
        </w:rPr>
        <w:t> </w:t>
      </w:r>
      <w:r w:rsidRPr="00F74808">
        <w:rPr>
          <w:rFonts w:ascii="Arial Narrow" w:hAnsi="Arial Narrow"/>
          <w:sz w:val="22"/>
          <w:szCs w:val="22"/>
        </w:rPr>
        <w:t>auditom</w:t>
      </w:r>
      <w:r w:rsidR="00FA72CA" w:rsidRPr="00F74808">
        <w:rPr>
          <w:rFonts w:ascii="Arial Narrow" w:hAnsi="Arial Narrow"/>
          <w:sz w:val="22"/>
          <w:szCs w:val="22"/>
        </w:rPr>
        <w:t>,</w:t>
      </w:r>
      <w:r w:rsidRPr="00F74808">
        <w:rPr>
          <w:rFonts w:ascii="Arial Narrow" w:hAnsi="Arial Narrow"/>
          <w:sz w:val="22"/>
          <w:szCs w:val="22"/>
        </w:rPr>
        <w:t xml:space="preserve"> týkajúce sa projektu</w:t>
      </w:r>
      <w:r w:rsidR="00FA72CA" w:rsidRPr="00F74808">
        <w:rPr>
          <w:rFonts w:ascii="Arial Narrow" w:hAnsi="Arial Narrow"/>
          <w:sz w:val="22"/>
          <w:szCs w:val="22"/>
        </w:rPr>
        <w:t>,</w:t>
      </w:r>
      <w:r w:rsidRPr="00F74808">
        <w:rPr>
          <w:rFonts w:ascii="Arial Narrow" w:hAnsi="Arial Narrow"/>
          <w:sz w:val="22"/>
          <w:szCs w:val="22"/>
        </w:rPr>
        <w:t xml:space="preserve"> plnia orgány zodpovedné za OP, v rámci ktorého je na daný projekt poskytnutá podpora, alebo uzatvoria dohody </w:t>
      </w:r>
      <w:del w:id="21" w:author="Autor" w:date="2016-06-09T11:29:00Z">
        <w:r w:rsidR="004D1A07" w:rsidDel="00433C80">
          <w:rPr>
            <w:rFonts w:ascii="Arial Narrow" w:hAnsi="Arial Narrow"/>
            <w:sz w:val="22"/>
            <w:szCs w:val="22"/>
          </w:rPr>
          <w:br/>
        </w:r>
      </w:del>
      <w:r w:rsidRPr="00F74808">
        <w:rPr>
          <w:rFonts w:ascii="Arial Narrow" w:hAnsi="Arial Narrow"/>
          <w:sz w:val="22"/>
          <w:szCs w:val="22"/>
        </w:rPr>
        <w:t>s orgánmi v oblasti, v ktorej sa projekt realizuje.</w:t>
      </w:r>
    </w:p>
    <w:p w14:paraId="4FA3AB9E" w14:textId="77777777" w:rsidR="00630CD8" w:rsidRPr="00F74808" w:rsidRDefault="00630CD8" w:rsidP="00630CD8">
      <w:pPr>
        <w:spacing w:after="0" w:line="240" w:lineRule="auto"/>
        <w:jc w:val="both"/>
        <w:rPr>
          <w:rFonts w:ascii="Arial Narrow" w:hAnsi="Arial Narrow"/>
          <w:sz w:val="22"/>
          <w:szCs w:val="22"/>
        </w:rPr>
      </w:pPr>
    </w:p>
    <w:p w14:paraId="54FB9C59" w14:textId="47D57126" w:rsidR="00630CD8" w:rsidRPr="00F74808" w:rsidRDefault="00630CD8" w:rsidP="00576795">
      <w:pPr>
        <w:autoSpaceDE w:val="0"/>
        <w:autoSpaceDN w:val="0"/>
        <w:adjustRightInd w:val="0"/>
        <w:spacing w:after="120" w:line="240" w:lineRule="auto"/>
        <w:jc w:val="both"/>
        <w:rPr>
          <w:rFonts w:ascii="Arial Narrow" w:eastAsia="Calibri" w:hAnsi="Arial Narrow"/>
          <w:sz w:val="22"/>
          <w:szCs w:val="22"/>
          <w:lang w:eastAsia="en-US"/>
        </w:rPr>
      </w:pPr>
      <w:r w:rsidRPr="00F74808">
        <w:rPr>
          <w:rFonts w:ascii="Arial Narrow" w:eastAsia="Calibri" w:hAnsi="Arial Narrow"/>
          <w:b/>
          <w:bCs/>
          <w:sz w:val="22"/>
          <w:szCs w:val="22"/>
          <w:lang w:eastAsia="en-US"/>
        </w:rPr>
        <w:t>V prípade projektov týkajúcich sa propagačných aktivít</w:t>
      </w:r>
      <w:r w:rsidRPr="00F74808">
        <w:rPr>
          <w:rFonts w:ascii="Arial Narrow" w:eastAsia="Calibri" w:hAnsi="Arial Narrow"/>
          <w:sz w:val="22"/>
          <w:szCs w:val="22"/>
          <w:lang w:eastAsia="en-US"/>
        </w:rPr>
        <w:t xml:space="preserve"> môžu výdavky vzniknúť mimo EÚ za predpokladu, </w:t>
      </w:r>
      <w:r w:rsidR="004D1A07">
        <w:rPr>
          <w:rFonts w:ascii="Arial Narrow" w:eastAsia="Calibri" w:hAnsi="Arial Narrow"/>
          <w:sz w:val="22"/>
          <w:szCs w:val="22"/>
          <w:lang w:eastAsia="en-US"/>
        </w:rPr>
        <w:br/>
      </w:r>
      <w:r w:rsidRPr="00F74808">
        <w:rPr>
          <w:rFonts w:ascii="Arial Narrow" w:eastAsia="Calibri" w:hAnsi="Arial Narrow"/>
          <w:sz w:val="22"/>
          <w:szCs w:val="22"/>
          <w:lang w:eastAsia="en-US"/>
        </w:rPr>
        <w:t>že projekt je v prospech oblasti daného OP a povinnosti orgánov zodpovedných za OP súvisiace s riadením, kontrolou a</w:t>
      </w:r>
      <w:r w:rsidR="00F33F4D" w:rsidRPr="00F74808">
        <w:rPr>
          <w:rFonts w:ascii="Arial Narrow" w:eastAsia="Calibri" w:hAnsi="Arial Narrow"/>
          <w:sz w:val="22"/>
          <w:szCs w:val="22"/>
          <w:lang w:eastAsia="en-US"/>
        </w:rPr>
        <w:t> </w:t>
      </w:r>
      <w:r w:rsidRPr="00F74808">
        <w:rPr>
          <w:rFonts w:ascii="Arial Narrow" w:eastAsia="Calibri" w:hAnsi="Arial Narrow"/>
          <w:sz w:val="22"/>
          <w:szCs w:val="22"/>
          <w:lang w:eastAsia="en-US"/>
        </w:rPr>
        <w:t>auditom</w:t>
      </w:r>
      <w:r w:rsidR="00F33F4D" w:rsidRPr="00F74808">
        <w:rPr>
          <w:rFonts w:ascii="Arial Narrow" w:eastAsia="Calibri" w:hAnsi="Arial Narrow"/>
          <w:sz w:val="22"/>
          <w:szCs w:val="22"/>
          <w:lang w:eastAsia="en-US"/>
        </w:rPr>
        <w:t>,</w:t>
      </w:r>
      <w:r w:rsidRPr="00F74808">
        <w:rPr>
          <w:rFonts w:ascii="Arial Narrow" w:eastAsia="Calibri" w:hAnsi="Arial Narrow"/>
          <w:sz w:val="22"/>
          <w:szCs w:val="22"/>
          <w:lang w:eastAsia="en-US"/>
        </w:rPr>
        <w:t xml:space="preserve"> týkajúce sa projektu</w:t>
      </w:r>
      <w:r w:rsidR="00F33F4D" w:rsidRPr="00F74808">
        <w:rPr>
          <w:rFonts w:ascii="Arial Narrow" w:eastAsia="Calibri" w:hAnsi="Arial Narrow"/>
          <w:sz w:val="22"/>
          <w:szCs w:val="22"/>
          <w:lang w:eastAsia="en-US"/>
        </w:rPr>
        <w:t>,</w:t>
      </w:r>
      <w:r w:rsidRPr="00F74808">
        <w:rPr>
          <w:rFonts w:ascii="Arial Narrow" w:eastAsia="Calibri" w:hAnsi="Arial Narrow"/>
          <w:sz w:val="22"/>
          <w:szCs w:val="22"/>
          <w:lang w:eastAsia="en-US"/>
        </w:rPr>
        <w:t xml:space="preserve"> sú dodržané orgánmi zodpovednými za OP, v rámci ktorého je na daný projekt poskytnutá podpora, alebo uzatvoria dohody s orgánmi v oblasti, v ktorej sa projekt vykonáva.</w:t>
      </w:r>
    </w:p>
    <w:p w14:paraId="74DA84CA" w14:textId="203A6AB1" w:rsidR="00630CD8" w:rsidRPr="00F74808" w:rsidRDefault="00630CD8" w:rsidP="00576795">
      <w:pPr>
        <w:autoSpaceDE w:val="0"/>
        <w:autoSpaceDN w:val="0"/>
        <w:adjustRightInd w:val="0"/>
        <w:spacing w:after="120" w:line="240" w:lineRule="auto"/>
        <w:jc w:val="both"/>
        <w:rPr>
          <w:rFonts w:ascii="Arial Narrow" w:hAnsi="Arial Narrow"/>
          <w:sz w:val="22"/>
          <w:szCs w:val="22"/>
        </w:rPr>
      </w:pPr>
      <w:r w:rsidRPr="00F74808">
        <w:rPr>
          <w:rFonts w:ascii="Arial Narrow" w:hAnsi="Arial Narrow"/>
          <w:sz w:val="22"/>
          <w:szCs w:val="22"/>
        </w:rPr>
        <w:t xml:space="preserve">V rámci aktivít OP KŽP financovaných z EFRR v Prioritnej osi 3 </w:t>
      </w:r>
      <w:r w:rsidRPr="00F74808">
        <w:rPr>
          <w:rFonts w:ascii="Arial Narrow" w:hAnsi="Arial Narrow"/>
          <w:i/>
          <w:sz w:val="22"/>
          <w:szCs w:val="22"/>
        </w:rPr>
        <w:t>Podpora riadenia rizík, riadenia mimoriadnych udalostí a odolnosti proti mimoriadnym udalostiam ovplyvneným zmenou klímy</w:t>
      </w:r>
      <w:r w:rsidRPr="00F74808">
        <w:rPr>
          <w:rFonts w:ascii="Arial Narrow" w:hAnsi="Arial Narrow"/>
          <w:sz w:val="22"/>
          <w:szCs w:val="22"/>
        </w:rPr>
        <w:t xml:space="preserve">, ktoré majú celoslovenskú územnú pôsobnosť </w:t>
      </w:r>
      <w:r w:rsidR="00051751" w:rsidRPr="00F74808">
        <w:rPr>
          <w:rFonts w:ascii="Arial Narrow" w:hAnsi="Arial Narrow"/>
          <w:sz w:val="22"/>
          <w:szCs w:val="22"/>
        </w:rPr>
        <w:t>(pozn.:</w:t>
      </w:r>
      <w:r w:rsidRPr="00F74808">
        <w:rPr>
          <w:rFonts w:ascii="Arial Narrow" w:hAnsi="Arial Narrow"/>
          <w:sz w:val="22"/>
          <w:szCs w:val="22"/>
        </w:rPr>
        <w:t> </w:t>
      </w:r>
      <w:r w:rsidRPr="00F74808">
        <w:rPr>
          <w:rFonts w:ascii="Arial Narrow" w:hAnsi="Arial Narrow"/>
          <w:sz w:val="22"/>
          <w:szCs w:val="22"/>
          <w:u w:val="single"/>
        </w:rPr>
        <w:t xml:space="preserve">oblasť Bratislavského samosprávneho kraja </w:t>
      </w:r>
      <w:r w:rsidRPr="00F74808">
        <w:rPr>
          <w:rFonts w:ascii="Arial Narrow" w:hAnsi="Arial Narrow"/>
          <w:b/>
          <w:sz w:val="22"/>
          <w:szCs w:val="22"/>
          <w:u w:val="single"/>
        </w:rPr>
        <w:t>nie je</w:t>
      </w:r>
      <w:r w:rsidRPr="00F74808">
        <w:rPr>
          <w:rFonts w:ascii="Arial Narrow" w:hAnsi="Arial Narrow"/>
          <w:sz w:val="22"/>
          <w:szCs w:val="22"/>
          <w:u w:val="single"/>
        </w:rPr>
        <w:t xml:space="preserve"> oprávneným územím pre podporu z EFRR</w:t>
      </w:r>
      <w:r w:rsidRPr="00F74808">
        <w:rPr>
          <w:rFonts w:ascii="Arial Narrow" w:hAnsi="Arial Narrow"/>
          <w:sz w:val="22"/>
          <w:szCs w:val="22"/>
        </w:rPr>
        <w:t xml:space="preserve"> pre menej rozvinuté regióny</w:t>
      </w:r>
      <w:r w:rsidR="00051751" w:rsidRPr="00F74808">
        <w:rPr>
          <w:rFonts w:ascii="Arial Narrow" w:hAnsi="Arial Narrow"/>
          <w:sz w:val="22"/>
          <w:szCs w:val="22"/>
        </w:rPr>
        <w:t>),</w:t>
      </w:r>
      <w:r w:rsidRPr="00F74808">
        <w:rPr>
          <w:rFonts w:ascii="Arial Narrow" w:hAnsi="Arial Narrow"/>
          <w:sz w:val="22"/>
          <w:szCs w:val="22"/>
        </w:rPr>
        <w:t xml:space="preserve"> je potrebné výdavky oprávnené na financovanie z EFRR </w:t>
      </w:r>
      <w:r w:rsidRPr="00F74808">
        <w:rPr>
          <w:rFonts w:ascii="Arial Narrow" w:hAnsi="Arial Narrow"/>
          <w:b/>
          <w:sz w:val="22"/>
          <w:szCs w:val="22"/>
        </w:rPr>
        <w:t>pomerne (pro rata) znížiť</w:t>
      </w:r>
      <w:r w:rsidRPr="00F74808">
        <w:rPr>
          <w:rFonts w:ascii="Arial Narrow" w:hAnsi="Arial Narrow"/>
          <w:sz w:val="22"/>
          <w:szCs w:val="22"/>
        </w:rPr>
        <w:t xml:space="preserve">. Oprávnenosť výdavkov spolufinancovaných z EFRR na aktivity s dopadom na celé územie SR sa na základe pomeru rozlohy Bratislavského samosprávneho kraja k celkovej rozlohe SR </w:t>
      </w:r>
      <w:r w:rsidRPr="00F74808">
        <w:rPr>
          <w:rFonts w:ascii="Arial Narrow" w:hAnsi="Arial Narrow"/>
          <w:b/>
          <w:sz w:val="22"/>
          <w:szCs w:val="22"/>
        </w:rPr>
        <w:t>znižujú o 4,19 %</w:t>
      </w:r>
      <w:r w:rsidRPr="00F74808">
        <w:rPr>
          <w:rFonts w:ascii="Arial Narrow" w:hAnsi="Arial Narrow"/>
          <w:sz w:val="22"/>
          <w:szCs w:val="22"/>
        </w:rPr>
        <w:t>.</w:t>
      </w:r>
    </w:p>
    <w:p w14:paraId="7275BFF6" w14:textId="41073AF8" w:rsidR="00630CD8" w:rsidRPr="00F74808" w:rsidRDefault="00630CD8" w:rsidP="00576795">
      <w:pPr>
        <w:autoSpaceDE w:val="0"/>
        <w:autoSpaceDN w:val="0"/>
        <w:adjustRightInd w:val="0"/>
        <w:spacing w:after="120" w:line="240" w:lineRule="auto"/>
        <w:jc w:val="both"/>
        <w:rPr>
          <w:rFonts w:ascii="Arial Narrow" w:hAnsi="Arial Narrow"/>
          <w:sz w:val="22"/>
          <w:szCs w:val="22"/>
        </w:rPr>
      </w:pPr>
      <w:r w:rsidRPr="00F74808">
        <w:rPr>
          <w:rFonts w:ascii="Arial Narrow" w:hAnsi="Arial Narrow"/>
          <w:sz w:val="22"/>
          <w:szCs w:val="22"/>
        </w:rPr>
        <w:t>Nakoľko pomerná časť výdavkov, ktoré nie sú oprávnené z EFRR (pro rata)</w:t>
      </w:r>
      <w:r w:rsidR="00F33F4D" w:rsidRPr="00F74808">
        <w:rPr>
          <w:rFonts w:ascii="Arial Narrow" w:hAnsi="Arial Narrow"/>
          <w:sz w:val="22"/>
          <w:szCs w:val="22"/>
        </w:rPr>
        <w:t>,</w:t>
      </w:r>
      <w:r w:rsidRPr="00F74808">
        <w:rPr>
          <w:rFonts w:ascii="Arial Narrow" w:hAnsi="Arial Narrow"/>
          <w:sz w:val="22"/>
          <w:szCs w:val="22"/>
        </w:rPr>
        <w:t xml:space="preserve"> sa financuje zo zdrojov štátneho rozpočtu, uvedené </w:t>
      </w:r>
      <w:r w:rsidRPr="00F74808">
        <w:rPr>
          <w:rFonts w:ascii="Arial Narrow" w:hAnsi="Arial Narrow"/>
          <w:b/>
          <w:sz w:val="22"/>
          <w:szCs w:val="22"/>
        </w:rPr>
        <w:t xml:space="preserve">nemá vplyv na zvýšenie výšky spolufinancovania zo </w:t>
      </w:r>
      <w:r w:rsidRPr="00F74808">
        <w:rPr>
          <w:rFonts w:ascii="Arial Narrow" w:hAnsi="Arial Narrow"/>
          <w:sz w:val="22"/>
          <w:szCs w:val="22"/>
        </w:rPr>
        <w:t>strany žiadateľa</w:t>
      </w:r>
      <w:r w:rsidR="00051751" w:rsidRPr="00F74808">
        <w:rPr>
          <w:rFonts w:ascii="Arial Narrow" w:hAnsi="Arial Narrow"/>
          <w:sz w:val="22"/>
          <w:szCs w:val="22"/>
        </w:rPr>
        <w:t>.</w:t>
      </w:r>
      <w:r w:rsidRPr="00F74808">
        <w:rPr>
          <w:rFonts w:ascii="Arial Narrow" w:hAnsi="Arial Narrow"/>
          <w:sz w:val="22"/>
          <w:szCs w:val="22"/>
        </w:rPr>
        <w:t xml:space="preserve"> </w:t>
      </w:r>
      <w:r w:rsidR="00051751" w:rsidRPr="00F74808">
        <w:rPr>
          <w:rFonts w:ascii="Arial Narrow" w:hAnsi="Arial Narrow"/>
          <w:sz w:val="22"/>
          <w:szCs w:val="22"/>
        </w:rPr>
        <w:t>M</w:t>
      </w:r>
      <w:r w:rsidRPr="00F74808">
        <w:rPr>
          <w:rFonts w:ascii="Arial Narrow" w:hAnsi="Arial Narrow"/>
          <w:sz w:val="22"/>
          <w:szCs w:val="22"/>
        </w:rPr>
        <w:t>ení sa iba pomer výšky zdrojov EFRR a štátneho rozpočtu.</w:t>
      </w:r>
    </w:p>
    <w:p w14:paraId="2E38E4E1" w14:textId="105F47F0" w:rsidR="00F731C8" w:rsidRPr="00F74808" w:rsidRDefault="00C13121" w:rsidP="005F1DBD">
      <w:pPr>
        <w:autoSpaceDE w:val="0"/>
        <w:autoSpaceDN w:val="0"/>
        <w:adjustRightInd w:val="0"/>
        <w:spacing w:after="120" w:line="240" w:lineRule="auto"/>
        <w:jc w:val="both"/>
        <w:rPr>
          <w:rFonts w:ascii="Arial Narrow" w:hAnsi="Arial Narrow"/>
          <w:color w:val="006600"/>
          <w:sz w:val="22"/>
          <w:szCs w:val="22"/>
        </w:rPr>
      </w:pPr>
      <w:r w:rsidRPr="00F74808">
        <w:rPr>
          <w:rFonts w:ascii="Arial Narrow" w:hAnsi="Arial Narrow"/>
          <w:sz w:val="22"/>
          <w:szCs w:val="22"/>
        </w:rPr>
        <w:lastRenderedPageBreak/>
        <w:t>P</w:t>
      </w:r>
      <w:r w:rsidR="00630CD8" w:rsidRPr="00F74808">
        <w:rPr>
          <w:rFonts w:ascii="Arial Narrow" w:hAnsi="Arial Narrow"/>
          <w:sz w:val="22"/>
          <w:szCs w:val="22"/>
        </w:rPr>
        <w:t xml:space="preserve">ožiadavky na zohľadnenie princípu „pro rata“ v rámci prípravy ŽoNFP sú </w:t>
      </w:r>
      <w:r w:rsidRPr="00F74808">
        <w:rPr>
          <w:rFonts w:ascii="Arial Narrow" w:hAnsi="Arial Narrow"/>
          <w:sz w:val="22"/>
          <w:szCs w:val="22"/>
        </w:rPr>
        <w:t xml:space="preserve">podrobnejšie </w:t>
      </w:r>
      <w:r w:rsidR="00630CD8" w:rsidRPr="00F74808">
        <w:rPr>
          <w:rFonts w:ascii="Arial Narrow" w:hAnsi="Arial Narrow"/>
          <w:sz w:val="22"/>
          <w:szCs w:val="22"/>
        </w:rPr>
        <w:t>uvedené v </w:t>
      </w:r>
      <w:r w:rsidR="001B2C11" w:rsidRPr="00061F9A">
        <w:rPr>
          <w:rFonts w:ascii="Arial Narrow" w:hAnsi="Arial Narrow"/>
          <w:i/>
          <w:sz w:val="22"/>
          <w:szCs w:val="22"/>
        </w:rPr>
        <w:t>P</w:t>
      </w:r>
      <w:r w:rsidR="00630CD8" w:rsidRPr="00061F9A">
        <w:rPr>
          <w:rFonts w:ascii="Arial Narrow" w:hAnsi="Arial Narrow"/>
          <w:i/>
          <w:sz w:val="22"/>
          <w:szCs w:val="22"/>
        </w:rPr>
        <w:t xml:space="preserve">ríručke </w:t>
      </w:r>
      <w:r w:rsidR="00617AD9" w:rsidRPr="00061F9A">
        <w:rPr>
          <w:rFonts w:ascii="Arial Narrow" w:hAnsi="Arial Narrow"/>
          <w:i/>
          <w:sz w:val="22"/>
          <w:szCs w:val="22"/>
        </w:rPr>
        <w:br/>
      </w:r>
      <w:r w:rsidR="00630CD8" w:rsidRPr="00061F9A">
        <w:rPr>
          <w:rFonts w:ascii="Arial Narrow" w:hAnsi="Arial Narrow"/>
          <w:i/>
          <w:sz w:val="22"/>
          <w:szCs w:val="22"/>
        </w:rPr>
        <w:t>pre žiadateľa</w:t>
      </w:r>
      <w:r w:rsidR="00630CD8" w:rsidRPr="00510D04">
        <w:rPr>
          <w:rFonts w:ascii="Arial Narrow" w:hAnsi="Arial Narrow"/>
          <w:sz w:val="22"/>
          <w:szCs w:val="22"/>
        </w:rPr>
        <w:t xml:space="preserve"> </w:t>
      </w:r>
      <w:r w:rsidR="00E8056E" w:rsidRPr="00061F9A">
        <w:rPr>
          <w:rFonts w:ascii="Arial Narrow" w:hAnsi="Arial Narrow"/>
          <w:i/>
          <w:sz w:val="22"/>
          <w:szCs w:val="22"/>
        </w:rPr>
        <w:t>o nenávratný finančný príspevok</w:t>
      </w:r>
      <w:r w:rsidR="00E8056E" w:rsidRPr="00F74808">
        <w:rPr>
          <w:rFonts w:ascii="Arial Narrow" w:hAnsi="Arial Narrow"/>
          <w:sz w:val="22"/>
          <w:szCs w:val="22"/>
        </w:rPr>
        <w:t xml:space="preserve">, ktorá tvorí prílohu </w:t>
      </w:r>
      <w:r w:rsidR="00051751" w:rsidRPr="00F74808">
        <w:rPr>
          <w:rFonts w:ascii="Arial Narrow" w:hAnsi="Arial Narrow"/>
          <w:sz w:val="22"/>
          <w:szCs w:val="22"/>
        </w:rPr>
        <w:t>Výzv</w:t>
      </w:r>
      <w:r w:rsidR="00E8056E" w:rsidRPr="00F74808">
        <w:rPr>
          <w:rFonts w:ascii="Arial Narrow" w:hAnsi="Arial Narrow"/>
          <w:sz w:val="22"/>
          <w:szCs w:val="22"/>
        </w:rPr>
        <w:t>y</w:t>
      </w:r>
      <w:r w:rsidR="00630CD8" w:rsidRPr="00F74808">
        <w:rPr>
          <w:rFonts w:ascii="Arial Narrow" w:hAnsi="Arial Narrow"/>
          <w:sz w:val="22"/>
          <w:szCs w:val="22"/>
        </w:rPr>
        <w:t>.</w:t>
      </w:r>
    </w:p>
    <w:p w14:paraId="57B150BF" w14:textId="77777777" w:rsidR="00905EC4" w:rsidRPr="00F74808" w:rsidRDefault="007B79BE" w:rsidP="0071059C">
      <w:pPr>
        <w:pStyle w:val="SRKNorm"/>
        <w:numPr>
          <w:ilvl w:val="1"/>
          <w:numId w:val="1"/>
        </w:numPr>
        <w:tabs>
          <w:tab w:val="clear" w:pos="994"/>
          <w:tab w:val="num" w:pos="567"/>
        </w:tabs>
        <w:spacing w:before="0" w:after="0"/>
        <w:ind w:left="567"/>
        <w:outlineLvl w:val="1"/>
        <w:rPr>
          <w:rFonts w:ascii="Arial Narrow" w:hAnsi="Arial Narrow"/>
          <w:b/>
          <w:sz w:val="26"/>
          <w:szCs w:val="26"/>
        </w:rPr>
      </w:pPr>
      <w:bookmarkStart w:id="22" w:name="_Toc420055462"/>
      <w:r w:rsidRPr="00F74808">
        <w:rPr>
          <w:rFonts w:ascii="Arial Narrow" w:hAnsi="Arial Narrow"/>
          <w:b/>
          <w:sz w:val="26"/>
          <w:szCs w:val="26"/>
        </w:rPr>
        <w:t>Špecifické podmienky oprávnenosti</w:t>
      </w:r>
      <w:r w:rsidR="00C022A4" w:rsidRPr="00F74808">
        <w:rPr>
          <w:rFonts w:ascii="Arial Narrow" w:hAnsi="Arial Narrow"/>
          <w:b/>
          <w:sz w:val="26"/>
          <w:szCs w:val="26"/>
        </w:rPr>
        <w:t xml:space="preserve"> výdavkov</w:t>
      </w:r>
      <w:bookmarkEnd w:id="22"/>
    </w:p>
    <w:p w14:paraId="48739464" w14:textId="77777777" w:rsidR="00905EC4" w:rsidRPr="00F74808" w:rsidRDefault="00905EC4" w:rsidP="00AA2899">
      <w:pPr>
        <w:spacing w:after="0" w:line="240" w:lineRule="auto"/>
        <w:jc w:val="both"/>
        <w:rPr>
          <w:rFonts w:ascii="Arial Narrow" w:hAnsi="Arial Narrow"/>
          <w:sz w:val="22"/>
          <w:szCs w:val="22"/>
        </w:rPr>
      </w:pPr>
    </w:p>
    <w:p w14:paraId="1510947A" w14:textId="77777777" w:rsidR="00AA2899" w:rsidRPr="00F74808" w:rsidRDefault="00AA2899" w:rsidP="002B4E00">
      <w:pPr>
        <w:pStyle w:val="SRKNorm"/>
        <w:spacing w:before="120" w:after="120"/>
        <w:contextualSpacing w:val="0"/>
        <w:rPr>
          <w:rFonts w:ascii="Arial Narrow" w:hAnsi="Arial Narrow"/>
          <w:b/>
          <w:sz w:val="22"/>
          <w:szCs w:val="22"/>
          <w:highlight w:val="lightGray"/>
        </w:rPr>
      </w:pPr>
      <w:r w:rsidRPr="00F74808">
        <w:rPr>
          <w:rFonts w:ascii="Arial Narrow" w:hAnsi="Arial Narrow"/>
          <w:b/>
          <w:sz w:val="22"/>
          <w:szCs w:val="22"/>
          <w:highlight w:val="lightGray"/>
        </w:rPr>
        <w:t>Štátna pomoc</w:t>
      </w:r>
    </w:p>
    <w:p w14:paraId="381CBF1F" w14:textId="77777777" w:rsidR="00630CD8" w:rsidRPr="00F74808" w:rsidRDefault="00630CD8" w:rsidP="00576795">
      <w:pPr>
        <w:spacing w:after="120" w:line="240" w:lineRule="auto"/>
        <w:jc w:val="both"/>
        <w:rPr>
          <w:rFonts w:ascii="Arial Narrow" w:hAnsi="Arial Narrow"/>
          <w:sz w:val="22"/>
          <w:szCs w:val="22"/>
        </w:rPr>
      </w:pPr>
      <w:r w:rsidRPr="00F74808">
        <w:rPr>
          <w:rFonts w:ascii="Arial Narrow" w:hAnsi="Arial Narrow"/>
          <w:sz w:val="22"/>
          <w:szCs w:val="22"/>
        </w:rPr>
        <w:t xml:space="preserve">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Príručke, spĺňať </w:t>
      </w:r>
      <w:r w:rsidRPr="00F74808">
        <w:rPr>
          <w:rFonts w:ascii="Arial Narrow" w:hAnsi="Arial Narrow"/>
          <w:sz w:val="22"/>
          <w:szCs w:val="22"/>
          <w:u w:val="single"/>
        </w:rPr>
        <w:t>zároveň</w:t>
      </w:r>
      <w:r w:rsidRPr="00F74808">
        <w:rPr>
          <w:rFonts w:ascii="Arial Narrow" w:hAnsi="Arial Narrow"/>
          <w:sz w:val="22"/>
          <w:szCs w:val="22"/>
        </w:rPr>
        <w:t xml:space="preserve"> podmienky oprávnenosti stanovené v príslušnej schéme.</w:t>
      </w:r>
    </w:p>
    <w:p w14:paraId="52BB0707" w14:textId="51EF3818" w:rsidR="00630CD8" w:rsidRPr="00F74808" w:rsidRDefault="00630CD8" w:rsidP="00630CD8">
      <w:pPr>
        <w:spacing w:after="0" w:line="240" w:lineRule="auto"/>
        <w:jc w:val="both"/>
        <w:rPr>
          <w:rFonts w:ascii="Arial Narrow" w:hAnsi="Arial Narrow"/>
          <w:sz w:val="22"/>
          <w:szCs w:val="22"/>
        </w:rPr>
      </w:pPr>
      <w:r w:rsidRPr="00F74808">
        <w:rPr>
          <w:rFonts w:ascii="Arial Narrow" w:hAnsi="Arial Narrow"/>
          <w:sz w:val="22"/>
          <w:szCs w:val="22"/>
        </w:rPr>
        <w:t xml:space="preserve">Pravidlá štátnej pomoci sa uplatňujú len v prípadoch, keď je </w:t>
      </w:r>
      <w:r w:rsidR="00C64D67" w:rsidRPr="00F74808">
        <w:rPr>
          <w:rFonts w:ascii="Arial Narrow" w:hAnsi="Arial Narrow"/>
          <w:sz w:val="22"/>
          <w:szCs w:val="22"/>
        </w:rPr>
        <w:t>P</w:t>
      </w:r>
      <w:r w:rsidRPr="00F74808">
        <w:rPr>
          <w:rFonts w:ascii="Arial Narrow" w:hAnsi="Arial Narrow"/>
          <w:sz w:val="22"/>
          <w:szCs w:val="22"/>
        </w:rPr>
        <w:t>rijímateľom podnik, t.j. každý subjekt vykonávajúci hospodársku činnosť bez ohľadu na právne postavenie tohto subjektu a spôsob jeho financovania. Hospodárskou činnosťou v zmysle pravidiel štátnej pomoci je každá činnosť, ktorá spočíva v ponuke tovaru a služieb na danom trhu.</w:t>
      </w:r>
    </w:p>
    <w:p w14:paraId="6C0988C2" w14:textId="77777777" w:rsidR="00C20D10" w:rsidRPr="00F74808" w:rsidRDefault="00C20D10" w:rsidP="00AA2899">
      <w:pPr>
        <w:spacing w:after="0" w:line="240" w:lineRule="auto"/>
        <w:rPr>
          <w:rFonts w:ascii="Arial Narrow" w:hAnsi="Arial Narrow"/>
          <w:sz w:val="22"/>
          <w:szCs w:val="22"/>
        </w:rPr>
      </w:pPr>
    </w:p>
    <w:p w14:paraId="44D065EC" w14:textId="77777777" w:rsidR="00630CD8" w:rsidRPr="00F74808" w:rsidRDefault="00630CD8" w:rsidP="002B4E00">
      <w:pPr>
        <w:pStyle w:val="SRKNorm"/>
        <w:spacing w:before="120" w:after="120"/>
        <w:contextualSpacing w:val="0"/>
        <w:rPr>
          <w:rFonts w:ascii="Arial Narrow" w:hAnsi="Arial Narrow"/>
          <w:b/>
          <w:sz w:val="22"/>
          <w:szCs w:val="22"/>
          <w:highlight w:val="lightGray"/>
        </w:rPr>
      </w:pPr>
      <w:r w:rsidRPr="00F74808">
        <w:rPr>
          <w:rFonts w:ascii="Arial Narrow" w:hAnsi="Arial Narrow"/>
          <w:b/>
          <w:sz w:val="22"/>
          <w:szCs w:val="22"/>
          <w:highlight w:val="lightGray"/>
        </w:rPr>
        <w:t xml:space="preserve">Projekty vytvárajúce čistý príjem </w:t>
      </w:r>
    </w:p>
    <w:p w14:paraId="09E2FADC" w14:textId="0F7752BC" w:rsidR="00681872" w:rsidRPr="00F74808" w:rsidRDefault="00681872" w:rsidP="00681872">
      <w:pPr>
        <w:spacing w:after="120" w:line="240" w:lineRule="auto"/>
        <w:jc w:val="both"/>
        <w:rPr>
          <w:rFonts w:ascii="Arial Narrow" w:hAnsi="Arial Narrow"/>
          <w:sz w:val="22"/>
          <w:szCs w:val="22"/>
        </w:rPr>
      </w:pPr>
      <w:r w:rsidRPr="00F74808">
        <w:rPr>
          <w:rFonts w:ascii="Arial Narrow" w:hAnsi="Arial Narrow"/>
          <w:sz w:val="22"/>
          <w:szCs w:val="22"/>
        </w:rPr>
        <w:t>V prípade projektov, ktoré vytvárajú príjem či už počas realizácie projektu, alebo po je</w:t>
      </w:r>
      <w:r w:rsidR="00E04C6C" w:rsidRPr="00F74808">
        <w:rPr>
          <w:rFonts w:ascii="Arial Narrow" w:hAnsi="Arial Narrow"/>
          <w:sz w:val="22"/>
          <w:szCs w:val="22"/>
        </w:rPr>
        <w:t>ho</w:t>
      </w:r>
      <w:r w:rsidRPr="00F74808">
        <w:rPr>
          <w:rFonts w:ascii="Arial Narrow" w:hAnsi="Arial Narrow"/>
          <w:sz w:val="22"/>
          <w:szCs w:val="22"/>
        </w:rPr>
        <w:t xml:space="preserve"> ukončení, je potrebné celkové oprávnené výdavky projektu znížiť o čisté príjmy</w:t>
      </w:r>
      <w:r w:rsidRPr="00F74808">
        <w:rPr>
          <w:rStyle w:val="Odkaznapoznmkupodiarou"/>
          <w:rFonts w:ascii="Arial Narrow" w:hAnsi="Arial Narrow"/>
          <w:sz w:val="22"/>
          <w:szCs w:val="22"/>
        </w:rPr>
        <w:footnoteReference w:id="13"/>
      </w:r>
      <w:r w:rsidRPr="00F74808">
        <w:rPr>
          <w:rFonts w:ascii="Arial Narrow" w:hAnsi="Arial Narrow"/>
          <w:sz w:val="22"/>
          <w:szCs w:val="22"/>
        </w:rPr>
        <w:t xml:space="preserve">, aby bola zabezpečená primeraná výška pomoci </w:t>
      </w:r>
      <w:r w:rsidR="00617AD9">
        <w:rPr>
          <w:rFonts w:ascii="Arial Narrow" w:hAnsi="Arial Narrow"/>
          <w:sz w:val="22"/>
          <w:szCs w:val="22"/>
        </w:rPr>
        <w:br/>
      </w:r>
      <w:r w:rsidRPr="00F74808">
        <w:rPr>
          <w:rFonts w:ascii="Arial Narrow" w:hAnsi="Arial Narrow"/>
          <w:sz w:val="22"/>
          <w:szCs w:val="22"/>
        </w:rPr>
        <w:t xml:space="preserve">(t.j. aby nedošlo k neadekvátnemu poskytovaniu finančných prostriedkov OP nad rámec skutočnej potreby projektu). Uvedená primeraná výška pomoci predstavuje tzv. „medzeru vo financovaní“, ktorá vzniká, ak čistý príjem za príslušné obdobie nedokáže v plnej miere pokryť investičné výdavky projektu. </w:t>
      </w:r>
    </w:p>
    <w:p w14:paraId="63BE8184" w14:textId="6FADB622" w:rsidR="00681872" w:rsidRPr="00F74808" w:rsidRDefault="00681872" w:rsidP="00681872">
      <w:pPr>
        <w:spacing w:after="120" w:line="240" w:lineRule="auto"/>
        <w:jc w:val="both"/>
        <w:rPr>
          <w:rFonts w:ascii="Arial Narrow" w:hAnsi="Arial Narrow"/>
          <w:sz w:val="22"/>
          <w:szCs w:val="22"/>
        </w:rPr>
      </w:pPr>
      <w:r w:rsidRPr="00F74808">
        <w:rPr>
          <w:rFonts w:ascii="Arial Narrow" w:hAnsi="Arial Narrow"/>
          <w:sz w:val="22"/>
          <w:szCs w:val="22"/>
        </w:rPr>
        <w:t xml:space="preserve">Vzhľadom na uvedené platí, že oprávnené výdavky na projekty vytvárajúce príjmy neprevýšia súčasnú hodnotu investičných výdavkov, po odpočítaní súčasnej hodnoty čistého príjmu z investície za stanovené obdobie. Ak </w:t>
      </w:r>
      <w:r w:rsidR="00617AD9">
        <w:rPr>
          <w:rFonts w:ascii="Arial Narrow" w:hAnsi="Arial Narrow"/>
          <w:sz w:val="22"/>
          <w:szCs w:val="22"/>
        </w:rPr>
        <w:br/>
      </w:r>
      <w:r w:rsidRPr="00F74808">
        <w:rPr>
          <w:rFonts w:ascii="Arial Narrow" w:hAnsi="Arial Narrow"/>
          <w:sz w:val="22"/>
          <w:szCs w:val="22"/>
        </w:rPr>
        <w:t xml:space="preserve">na spolufinancovanie nie sú oprávnené všetky investičné </w:t>
      </w:r>
      <w:r w:rsidR="00266F56" w:rsidRPr="00F74808">
        <w:rPr>
          <w:rFonts w:ascii="Arial Narrow" w:hAnsi="Arial Narrow"/>
          <w:sz w:val="22"/>
          <w:szCs w:val="22"/>
        </w:rPr>
        <w:t>výdavky</w:t>
      </w:r>
      <w:r w:rsidRPr="00F74808">
        <w:rPr>
          <w:rFonts w:ascii="Arial Narrow" w:hAnsi="Arial Narrow"/>
          <w:sz w:val="22"/>
          <w:szCs w:val="22"/>
        </w:rPr>
        <w:t xml:space="preserve">, čistý príjem sa pridelí pomerne k oprávneným a neoprávneným častiam investičných </w:t>
      </w:r>
      <w:r w:rsidR="00266F56" w:rsidRPr="00F74808">
        <w:rPr>
          <w:rFonts w:ascii="Arial Narrow" w:hAnsi="Arial Narrow"/>
          <w:sz w:val="22"/>
          <w:szCs w:val="22"/>
        </w:rPr>
        <w:t>výdavkov</w:t>
      </w:r>
      <w:r w:rsidRPr="00F74808">
        <w:rPr>
          <w:rFonts w:ascii="Arial Narrow" w:hAnsi="Arial Narrow"/>
          <w:sz w:val="22"/>
          <w:szCs w:val="22"/>
        </w:rPr>
        <w:t>.</w:t>
      </w:r>
    </w:p>
    <w:p w14:paraId="1E7B9C9E" w14:textId="77777777" w:rsidR="00681872" w:rsidRPr="00F74808" w:rsidRDefault="00681872" w:rsidP="00681872">
      <w:pPr>
        <w:spacing w:before="120" w:after="0" w:line="240" w:lineRule="auto"/>
        <w:jc w:val="both"/>
        <w:rPr>
          <w:rFonts w:ascii="Arial Narrow" w:hAnsi="Arial Narrow"/>
          <w:sz w:val="22"/>
          <w:szCs w:val="22"/>
        </w:rPr>
      </w:pPr>
      <w:r w:rsidRPr="00F74808">
        <w:rPr>
          <w:rFonts w:ascii="Arial Narrow" w:hAnsi="Arial Narrow"/>
          <w:sz w:val="22"/>
          <w:szCs w:val="22"/>
        </w:rPr>
        <w:t>Projekty vytvárajúce príjem sú projekty, ktoré zahŕňajú:</w:t>
      </w:r>
    </w:p>
    <w:p w14:paraId="07340FF3" w14:textId="77777777" w:rsidR="00681872" w:rsidRPr="00F74808" w:rsidRDefault="00681872" w:rsidP="0094271F">
      <w:pPr>
        <w:pStyle w:val="Odsekzoznamu"/>
        <w:numPr>
          <w:ilvl w:val="0"/>
          <w:numId w:val="42"/>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investíciu do infraštruktúry, ktorej používanie je spoplatnené a priamo uhradené užívateľmi, alebo</w:t>
      </w:r>
    </w:p>
    <w:p w14:paraId="735499BE" w14:textId="77777777" w:rsidR="00681872" w:rsidRPr="00F74808" w:rsidRDefault="00681872" w:rsidP="0094271F">
      <w:pPr>
        <w:pStyle w:val="Odsekzoznamu"/>
        <w:numPr>
          <w:ilvl w:val="0"/>
          <w:numId w:val="42"/>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predaj alebo prenájom pozemkov alebo budov, alebo</w:t>
      </w:r>
    </w:p>
    <w:p w14:paraId="0F9AFE45" w14:textId="0C20B488" w:rsidR="00681872" w:rsidRPr="00F74808" w:rsidRDefault="00681872" w:rsidP="0094271F">
      <w:pPr>
        <w:pStyle w:val="Odsekzoznamu"/>
        <w:numPr>
          <w:ilvl w:val="0"/>
          <w:numId w:val="42"/>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poskytovanie služieb za poplatok.</w:t>
      </w:r>
    </w:p>
    <w:p w14:paraId="48195470" w14:textId="77777777" w:rsidR="00681872" w:rsidRPr="00F74808" w:rsidRDefault="00681872" w:rsidP="00681872">
      <w:pPr>
        <w:spacing w:after="0" w:line="240" w:lineRule="auto"/>
        <w:jc w:val="both"/>
        <w:rPr>
          <w:rFonts w:ascii="Arial Narrow" w:hAnsi="Arial Narrow"/>
          <w:sz w:val="22"/>
          <w:szCs w:val="22"/>
        </w:rPr>
      </w:pPr>
    </w:p>
    <w:p w14:paraId="0EC92F72" w14:textId="02B53148" w:rsidR="00681872" w:rsidRPr="00F74808" w:rsidRDefault="00681872" w:rsidP="00681872">
      <w:pPr>
        <w:spacing w:after="120" w:line="240" w:lineRule="auto"/>
        <w:jc w:val="both"/>
        <w:rPr>
          <w:rFonts w:ascii="Arial Narrow" w:hAnsi="Arial Narrow"/>
          <w:sz w:val="22"/>
          <w:szCs w:val="22"/>
        </w:rPr>
      </w:pPr>
      <w:r w:rsidRPr="00F74808">
        <w:rPr>
          <w:rFonts w:ascii="Arial Narrow" w:hAnsi="Arial Narrow"/>
          <w:sz w:val="22"/>
          <w:szCs w:val="22"/>
        </w:rPr>
        <w:t>V podmienkach OP KŽP sa, z </w:t>
      </w:r>
      <w:r w:rsidR="007066E8" w:rsidRPr="00F74808">
        <w:rPr>
          <w:rFonts w:ascii="Arial Narrow" w:hAnsi="Arial Narrow"/>
          <w:sz w:val="22"/>
          <w:szCs w:val="22"/>
        </w:rPr>
        <w:t>hľadiska</w:t>
      </w:r>
      <w:r w:rsidRPr="00F74808">
        <w:rPr>
          <w:rFonts w:ascii="Arial Narrow" w:hAnsi="Arial Narrow"/>
          <w:sz w:val="22"/>
          <w:szCs w:val="22"/>
        </w:rPr>
        <w:t xml:space="preserve"> povinností žiadateľa/</w:t>
      </w:r>
      <w:r w:rsidR="00C64D67" w:rsidRPr="00F74808">
        <w:rPr>
          <w:rFonts w:ascii="Arial Narrow" w:hAnsi="Arial Narrow"/>
          <w:sz w:val="22"/>
          <w:szCs w:val="22"/>
        </w:rPr>
        <w:t>P</w:t>
      </w:r>
      <w:r w:rsidRPr="00F74808">
        <w:rPr>
          <w:rFonts w:ascii="Arial Narrow" w:hAnsi="Arial Narrow"/>
          <w:sz w:val="22"/>
          <w:szCs w:val="22"/>
        </w:rPr>
        <w:t>rijímateľa viažucich sa na výpočet a monitorovanie čistých príjmov, rozlišujú tri skupiny projektov vytvárajúc</w:t>
      </w:r>
      <w:r w:rsidR="007066E8" w:rsidRPr="00F74808">
        <w:rPr>
          <w:rFonts w:ascii="Arial Narrow" w:hAnsi="Arial Narrow"/>
          <w:sz w:val="22"/>
          <w:szCs w:val="22"/>
        </w:rPr>
        <w:t>e</w:t>
      </w:r>
      <w:r w:rsidRPr="00F74808">
        <w:rPr>
          <w:rFonts w:ascii="Arial Narrow" w:hAnsi="Arial Narrow"/>
          <w:sz w:val="22"/>
          <w:szCs w:val="22"/>
        </w:rPr>
        <w:t xml:space="preserve"> čistý príjem:</w:t>
      </w:r>
    </w:p>
    <w:p w14:paraId="572DEB53" w14:textId="4E7353E5" w:rsidR="00681872" w:rsidRPr="00F74808" w:rsidRDefault="00681872" w:rsidP="007513F6">
      <w:pPr>
        <w:pStyle w:val="Odsekzoznamu"/>
        <w:numPr>
          <w:ilvl w:val="0"/>
          <w:numId w:val="39"/>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b/>
          <w:sz w:val="22"/>
          <w:szCs w:val="22"/>
        </w:rPr>
        <w:t xml:space="preserve">projekty vytvárajúce čistý príjem </w:t>
      </w:r>
      <w:r w:rsidRPr="00F74808">
        <w:rPr>
          <w:rFonts w:ascii="Arial Narrow" w:hAnsi="Arial Narrow"/>
          <w:b/>
          <w:sz w:val="22"/>
          <w:szCs w:val="22"/>
          <w:u w:val="single"/>
        </w:rPr>
        <w:t>počas stanoveného referenčného obdobia</w:t>
      </w:r>
      <w:r w:rsidRPr="00F74808">
        <w:rPr>
          <w:rStyle w:val="Odkaznapoznmkupodiarou"/>
          <w:rFonts w:ascii="Arial Narrow" w:hAnsi="Arial Narrow"/>
          <w:sz w:val="22"/>
          <w:szCs w:val="22"/>
        </w:rPr>
        <w:footnoteReference w:id="14"/>
      </w:r>
      <w:r w:rsidRPr="00F74808">
        <w:rPr>
          <w:rFonts w:ascii="Arial Narrow" w:hAnsi="Arial Narrow"/>
          <w:sz w:val="22"/>
          <w:szCs w:val="22"/>
        </w:rPr>
        <w:t xml:space="preserve">, t.j. počas obdobia realizácie projektu, ako aj obdobia po jeho </w:t>
      </w:r>
      <w:r w:rsidR="00731638" w:rsidRPr="00F74808">
        <w:rPr>
          <w:rFonts w:ascii="Arial Narrow" w:hAnsi="Arial Narrow"/>
          <w:sz w:val="22"/>
          <w:szCs w:val="22"/>
        </w:rPr>
        <w:t>u</w:t>
      </w:r>
      <w:r w:rsidRPr="00F74808">
        <w:rPr>
          <w:rFonts w:ascii="Arial Narrow" w:hAnsi="Arial Narrow"/>
          <w:sz w:val="22"/>
          <w:szCs w:val="22"/>
        </w:rPr>
        <w:t xml:space="preserve">končení, ktorých celkové oprávnené výdavky sú </w:t>
      </w:r>
      <w:r w:rsidRPr="00F74808">
        <w:rPr>
          <w:rFonts w:ascii="Arial Narrow" w:hAnsi="Arial Narrow"/>
          <w:b/>
          <w:sz w:val="22"/>
          <w:szCs w:val="22"/>
        </w:rPr>
        <w:t xml:space="preserve">vyššie ako </w:t>
      </w:r>
      <w:r w:rsidR="00BE257C">
        <w:rPr>
          <w:rFonts w:ascii="Arial Narrow" w:hAnsi="Arial Narrow"/>
          <w:b/>
          <w:sz w:val="22"/>
          <w:szCs w:val="22"/>
        </w:rPr>
        <w:br/>
      </w:r>
      <w:r w:rsidRPr="00F74808">
        <w:rPr>
          <w:rFonts w:ascii="Arial Narrow" w:hAnsi="Arial Narrow"/>
          <w:b/>
          <w:sz w:val="22"/>
          <w:szCs w:val="22"/>
        </w:rPr>
        <w:t>1 000 000 EUR</w:t>
      </w:r>
      <w:r w:rsidRPr="00F74808">
        <w:rPr>
          <w:rFonts w:ascii="Arial Narrow" w:hAnsi="Arial Narrow"/>
          <w:sz w:val="22"/>
          <w:szCs w:val="22"/>
        </w:rPr>
        <w:t xml:space="preserve"> (v zmysle čl. 61 všeobecného nariadenia);</w:t>
      </w:r>
    </w:p>
    <w:p w14:paraId="17A9B0DD" w14:textId="7C304E60" w:rsidR="00681872" w:rsidRPr="00F74808" w:rsidRDefault="00681872" w:rsidP="007513F6">
      <w:pPr>
        <w:pStyle w:val="Odsekzoznamu"/>
        <w:numPr>
          <w:ilvl w:val="0"/>
          <w:numId w:val="39"/>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b/>
          <w:sz w:val="22"/>
          <w:szCs w:val="22"/>
        </w:rPr>
        <w:t xml:space="preserve">projekty vytvárajúce čistý príjem </w:t>
      </w:r>
      <w:r w:rsidRPr="00F74808">
        <w:rPr>
          <w:rFonts w:ascii="Arial Narrow" w:hAnsi="Arial Narrow"/>
          <w:b/>
          <w:sz w:val="22"/>
          <w:szCs w:val="22"/>
          <w:u w:val="single"/>
        </w:rPr>
        <w:t>počas</w:t>
      </w:r>
      <w:r w:rsidRPr="00F74808">
        <w:rPr>
          <w:rFonts w:ascii="Arial Narrow" w:hAnsi="Arial Narrow"/>
          <w:sz w:val="22"/>
          <w:szCs w:val="22"/>
          <w:u w:val="single"/>
        </w:rPr>
        <w:t xml:space="preserve"> </w:t>
      </w:r>
      <w:r w:rsidRPr="00F74808">
        <w:rPr>
          <w:rFonts w:ascii="Arial Narrow" w:hAnsi="Arial Narrow"/>
          <w:b/>
          <w:sz w:val="22"/>
          <w:szCs w:val="22"/>
          <w:u w:val="single"/>
        </w:rPr>
        <w:t>realizácie projektu</w:t>
      </w:r>
      <w:r w:rsidRPr="00F74808">
        <w:rPr>
          <w:rFonts w:ascii="Arial Narrow" w:hAnsi="Arial Narrow"/>
          <w:sz w:val="22"/>
          <w:szCs w:val="22"/>
        </w:rPr>
        <w:t xml:space="preserve">, ktorých celkové oprávnené výdavky sú </w:t>
      </w:r>
      <w:r w:rsidR="007D200F" w:rsidRPr="00F74808">
        <w:rPr>
          <w:rFonts w:ascii="Arial Narrow" w:hAnsi="Arial Narrow"/>
          <w:b/>
          <w:sz w:val="22"/>
          <w:szCs w:val="22"/>
        </w:rPr>
        <w:t xml:space="preserve">rovné, alebo </w:t>
      </w:r>
      <w:r w:rsidRPr="00F74808">
        <w:rPr>
          <w:rFonts w:ascii="Arial Narrow" w:hAnsi="Arial Narrow"/>
          <w:b/>
          <w:sz w:val="22"/>
          <w:szCs w:val="22"/>
        </w:rPr>
        <w:t>nižšie ako 1 000 000 EUR</w:t>
      </w:r>
      <w:r w:rsidRPr="00F74808">
        <w:rPr>
          <w:rFonts w:ascii="Arial Narrow" w:hAnsi="Arial Narrow"/>
          <w:sz w:val="22"/>
          <w:szCs w:val="22"/>
        </w:rPr>
        <w:t xml:space="preserve"> </w:t>
      </w:r>
      <w:r w:rsidRPr="00F74808">
        <w:rPr>
          <w:rFonts w:ascii="Arial Narrow" w:hAnsi="Arial Narrow"/>
          <w:b/>
          <w:sz w:val="22"/>
          <w:szCs w:val="22"/>
        </w:rPr>
        <w:t>a zároveň</w:t>
      </w:r>
      <w:r w:rsidRPr="00F74808">
        <w:rPr>
          <w:rFonts w:ascii="Arial Narrow" w:hAnsi="Arial Narrow"/>
          <w:sz w:val="22"/>
          <w:szCs w:val="22"/>
        </w:rPr>
        <w:t> </w:t>
      </w:r>
      <w:r w:rsidRPr="00F74808">
        <w:rPr>
          <w:rFonts w:ascii="Arial Narrow" w:hAnsi="Arial Narrow"/>
          <w:b/>
          <w:sz w:val="22"/>
          <w:szCs w:val="22"/>
        </w:rPr>
        <w:t>vyššie ako 50 000 EUR</w:t>
      </w:r>
      <w:r w:rsidR="00170363" w:rsidRPr="00F74808">
        <w:rPr>
          <w:rFonts w:ascii="Arial Narrow" w:hAnsi="Arial Narrow"/>
          <w:b/>
          <w:sz w:val="22"/>
          <w:szCs w:val="22"/>
        </w:rPr>
        <w:t xml:space="preserve"> </w:t>
      </w:r>
      <w:r w:rsidRPr="00F74808">
        <w:rPr>
          <w:rFonts w:ascii="Arial Narrow" w:hAnsi="Arial Narrow"/>
          <w:sz w:val="22"/>
          <w:szCs w:val="22"/>
        </w:rPr>
        <w:t>(v zmysle čl. 65, ods. 8 všeobecného nariadenia);</w:t>
      </w:r>
    </w:p>
    <w:p w14:paraId="63F2BC5D" w14:textId="77777777" w:rsidR="00681872" w:rsidRPr="00F74808" w:rsidRDefault="00681872" w:rsidP="007513F6">
      <w:pPr>
        <w:pStyle w:val="Odsekzoznamu"/>
        <w:numPr>
          <w:ilvl w:val="0"/>
          <w:numId w:val="39"/>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b/>
          <w:sz w:val="22"/>
          <w:szCs w:val="22"/>
        </w:rPr>
        <w:lastRenderedPageBreak/>
        <w:t xml:space="preserve">projekty vytvárajúce čistý príjem </w:t>
      </w:r>
      <w:r w:rsidRPr="00F74808">
        <w:rPr>
          <w:rFonts w:ascii="Arial Narrow" w:hAnsi="Arial Narrow"/>
          <w:b/>
          <w:sz w:val="22"/>
          <w:szCs w:val="22"/>
          <w:u w:val="single"/>
        </w:rPr>
        <w:t>počas</w:t>
      </w:r>
      <w:r w:rsidRPr="00F74808">
        <w:rPr>
          <w:rFonts w:ascii="Arial Narrow" w:hAnsi="Arial Narrow"/>
          <w:sz w:val="22"/>
          <w:szCs w:val="22"/>
          <w:u w:val="single"/>
        </w:rPr>
        <w:t xml:space="preserve"> </w:t>
      </w:r>
      <w:r w:rsidRPr="00F74808">
        <w:rPr>
          <w:rFonts w:ascii="Arial Narrow" w:hAnsi="Arial Narrow"/>
          <w:b/>
          <w:sz w:val="22"/>
          <w:szCs w:val="22"/>
          <w:u w:val="single"/>
        </w:rPr>
        <w:t>realizácie projektu</w:t>
      </w:r>
      <w:r w:rsidRPr="00F74808">
        <w:rPr>
          <w:rFonts w:ascii="Arial Narrow" w:hAnsi="Arial Narrow"/>
          <w:sz w:val="22"/>
          <w:szCs w:val="22"/>
        </w:rPr>
        <w:t xml:space="preserve">, ktorých celkové oprávnené výdavky sú </w:t>
      </w:r>
      <w:r w:rsidRPr="00F74808">
        <w:rPr>
          <w:rFonts w:ascii="Arial Narrow" w:hAnsi="Arial Narrow"/>
          <w:b/>
          <w:sz w:val="22"/>
          <w:szCs w:val="22"/>
        </w:rPr>
        <w:t>rovné, alebo nižšie ako 50 000 EUR</w:t>
      </w:r>
      <w:r w:rsidRPr="00F74808">
        <w:rPr>
          <w:rFonts w:ascii="Arial Narrow" w:hAnsi="Arial Narrow"/>
          <w:sz w:val="22"/>
          <w:szCs w:val="22"/>
        </w:rPr>
        <w:t>.</w:t>
      </w:r>
    </w:p>
    <w:p w14:paraId="32578792" w14:textId="77777777" w:rsidR="005F1DBD" w:rsidRDefault="005F1DBD" w:rsidP="00681872">
      <w:pPr>
        <w:spacing w:after="0" w:line="240" w:lineRule="auto"/>
        <w:jc w:val="both"/>
        <w:rPr>
          <w:ins w:id="23" w:author="Autor" w:date="2016-08-12T10:23:00Z"/>
          <w:rFonts w:ascii="Arial Narrow" w:hAnsi="Arial Narrow"/>
          <w:sz w:val="22"/>
          <w:szCs w:val="22"/>
        </w:rPr>
      </w:pPr>
    </w:p>
    <w:p w14:paraId="50992D70" w14:textId="77777777" w:rsidR="00FF62A3" w:rsidRPr="00F74808" w:rsidRDefault="00FF62A3" w:rsidP="00681872">
      <w:pPr>
        <w:spacing w:after="0" w:line="240" w:lineRule="auto"/>
        <w:jc w:val="both"/>
        <w:rPr>
          <w:rFonts w:ascii="Arial Narrow" w:hAnsi="Arial Narrow"/>
          <w:sz w:val="22"/>
          <w:szCs w:val="22"/>
        </w:rPr>
      </w:pPr>
    </w:p>
    <w:p w14:paraId="642ADDDA" w14:textId="643BB40F" w:rsidR="00681872" w:rsidRPr="00F74808" w:rsidRDefault="00681872" w:rsidP="00681872">
      <w:pPr>
        <w:spacing w:after="0" w:line="240" w:lineRule="auto"/>
        <w:jc w:val="both"/>
        <w:rPr>
          <w:rFonts w:ascii="Arial Narrow" w:hAnsi="Arial Narrow"/>
          <w:sz w:val="22"/>
          <w:szCs w:val="22"/>
        </w:rPr>
      </w:pPr>
      <w:r w:rsidRPr="00F74808">
        <w:rPr>
          <w:rFonts w:ascii="Arial Narrow" w:hAnsi="Arial Narrow"/>
          <w:sz w:val="22"/>
          <w:szCs w:val="22"/>
        </w:rPr>
        <w:t>Povinnosť zohľadneni</w:t>
      </w:r>
      <w:r w:rsidR="00DA3C90" w:rsidRPr="00F74808">
        <w:rPr>
          <w:rFonts w:ascii="Arial Narrow" w:hAnsi="Arial Narrow"/>
          <w:sz w:val="22"/>
          <w:szCs w:val="22"/>
        </w:rPr>
        <w:t>a</w:t>
      </w:r>
      <w:r w:rsidRPr="00F74808">
        <w:rPr>
          <w:rFonts w:ascii="Arial Narrow" w:hAnsi="Arial Narrow"/>
          <w:sz w:val="22"/>
          <w:szCs w:val="22"/>
        </w:rPr>
        <w:t xml:space="preserve"> čistých príjmov pri stanovení výšky pomoci sa </w:t>
      </w:r>
      <w:r w:rsidRPr="00F74808">
        <w:rPr>
          <w:rFonts w:ascii="Arial Narrow" w:hAnsi="Arial Narrow"/>
          <w:b/>
          <w:sz w:val="22"/>
          <w:szCs w:val="22"/>
        </w:rPr>
        <w:t>nevzťahuje na projekty</w:t>
      </w:r>
      <w:r w:rsidRPr="00F74808">
        <w:rPr>
          <w:rFonts w:ascii="Arial Narrow" w:hAnsi="Arial Narrow"/>
          <w:sz w:val="22"/>
          <w:szCs w:val="22"/>
        </w:rPr>
        <w:t>:</w:t>
      </w:r>
    </w:p>
    <w:p w14:paraId="5B8DCDE2" w14:textId="77777777" w:rsidR="00681872" w:rsidRPr="00F74808" w:rsidRDefault="00681872" w:rsidP="00ED0668">
      <w:pPr>
        <w:pStyle w:val="Odsekzoznamu"/>
        <w:numPr>
          <w:ilvl w:val="0"/>
          <w:numId w:val="42"/>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ktoré negenerujú príjmy (napr. protipovodňové aktivity realizované vo verejnom záujme);</w:t>
      </w:r>
    </w:p>
    <w:p w14:paraId="6A204133" w14:textId="389B0AD1" w:rsidR="00681872" w:rsidRPr="00F74808" w:rsidRDefault="00681872" w:rsidP="005D1BF8">
      <w:pPr>
        <w:pStyle w:val="Odsekzoznamu"/>
        <w:numPr>
          <w:ilvl w:val="0"/>
          <w:numId w:val="42"/>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na ktoré sa vzťahujú pravidlá štátnej pomoci</w:t>
      </w:r>
      <w:r w:rsidR="002007E0" w:rsidRPr="00F74808">
        <w:rPr>
          <w:rFonts w:ascii="Arial Narrow" w:hAnsi="Arial Narrow"/>
          <w:sz w:val="22"/>
          <w:szCs w:val="22"/>
        </w:rPr>
        <w:t xml:space="preserve"> (s výnimkou špecifických prípadov, kedy to priamo vyplýva z uplatniteľných pravidiel štátnej pomoci/pomoci de minimis)</w:t>
      </w:r>
      <w:r w:rsidRPr="00F74808">
        <w:rPr>
          <w:rFonts w:ascii="Arial Narrow" w:hAnsi="Arial Narrow"/>
          <w:sz w:val="22"/>
          <w:szCs w:val="22"/>
        </w:rPr>
        <w:t>;</w:t>
      </w:r>
    </w:p>
    <w:p w14:paraId="72722328" w14:textId="77777777" w:rsidR="00681872" w:rsidRPr="00F74808" w:rsidRDefault="00681872" w:rsidP="0000476E">
      <w:pPr>
        <w:pStyle w:val="Odsekzoznamu"/>
        <w:numPr>
          <w:ilvl w:val="0"/>
          <w:numId w:val="42"/>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ktoré sú podporené z finančných nástrojov</w:t>
      </w:r>
      <w:r w:rsidR="00DA3C90" w:rsidRPr="00F74808">
        <w:rPr>
          <w:rStyle w:val="Odkaznapoznmkupodiarou"/>
          <w:rFonts w:ascii="Arial Narrow" w:hAnsi="Arial Narrow"/>
          <w:sz w:val="22"/>
          <w:szCs w:val="22"/>
        </w:rPr>
        <w:footnoteReference w:id="15"/>
      </w:r>
      <w:r w:rsidRPr="00F74808">
        <w:rPr>
          <w:rFonts w:ascii="Arial Narrow" w:hAnsi="Arial Narrow"/>
          <w:sz w:val="22"/>
          <w:szCs w:val="22"/>
        </w:rPr>
        <w:t>.</w:t>
      </w:r>
    </w:p>
    <w:p w14:paraId="1FBBA95F" w14:textId="77777777" w:rsidR="00681872" w:rsidRPr="00F74808" w:rsidRDefault="00681872" w:rsidP="00681872">
      <w:pPr>
        <w:spacing w:after="0" w:line="240" w:lineRule="auto"/>
        <w:jc w:val="both"/>
        <w:rPr>
          <w:rFonts w:ascii="Arial Narrow" w:hAnsi="Arial Narrow"/>
          <w:sz w:val="22"/>
          <w:szCs w:val="22"/>
        </w:rPr>
      </w:pPr>
    </w:p>
    <w:p w14:paraId="7D5D7474" w14:textId="5A8DDB13" w:rsidR="00681872" w:rsidRPr="00F74808" w:rsidDel="00A2010D" w:rsidRDefault="00681872" w:rsidP="00A2010D">
      <w:pPr>
        <w:spacing w:after="0" w:line="240" w:lineRule="auto"/>
        <w:jc w:val="both"/>
        <w:rPr>
          <w:del w:id="24" w:author="Autor" w:date="2016-05-12T13:18:00Z"/>
          <w:rFonts w:ascii="Arial Narrow" w:hAnsi="Arial Narrow"/>
          <w:color w:val="006600"/>
          <w:sz w:val="22"/>
          <w:szCs w:val="22"/>
        </w:rPr>
      </w:pPr>
      <w:del w:id="25" w:author="Autor" w:date="2016-05-12T13:18:00Z">
        <w:r w:rsidRPr="00F74808" w:rsidDel="00A2010D">
          <w:rPr>
            <w:rFonts w:ascii="Arial Narrow" w:hAnsi="Arial Narrow"/>
            <w:sz w:val="22"/>
            <w:szCs w:val="22"/>
            <w:u w:val="single"/>
          </w:rPr>
          <w:delText>Pre jednoduchšiu orientáciu žiadateľa</w:delText>
        </w:r>
        <w:r w:rsidRPr="00F74808" w:rsidDel="00A2010D">
          <w:rPr>
            <w:rFonts w:ascii="Arial Narrow" w:hAnsi="Arial Narrow"/>
            <w:sz w:val="22"/>
            <w:szCs w:val="22"/>
          </w:rPr>
          <w:delText xml:space="preserve"> v </w:delText>
        </w:r>
        <w:r w:rsidR="00DA3C90" w:rsidRPr="00F74808" w:rsidDel="00A2010D">
          <w:rPr>
            <w:rFonts w:ascii="Arial Narrow" w:hAnsi="Arial Narrow"/>
            <w:sz w:val="22"/>
            <w:szCs w:val="22"/>
          </w:rPr>
          <w:delText>problematike</w:delText>
        </w:r>
        <w:r w:rsidRPr="00F74808" w:rsidDel="00A2010D">
          <w:rPr>
            <w:rFonts w:ascii="Arial Narrow" w:hAnsi="Arial Narrow"/>
            <w:sz w:val="22"/>
            <w:szCs w:val="22"/>
          </w:rPr>
          <w:delText xml:space="preserve"> zohľadňovania čistých príjmov pri výpočte výšky pomoci </w:delText>
        </w:r>
        <w:r w:rsidR="00617AD9" w:rsidDel="00A2010D">
          <w:rPr>
            <w:rFonts w:ascii="Arial Narrow" w:hAnsi="Arial Narrow"/>
            <w:sz w:val="22"/>
            <w:szCs w:val="22"/>
          </w:rPr>
          <w:br/>
        </w:r>
        <w:r w:rsidRPr="00F74808" w:rsidDel="00A2010D">
          <w:rPr>
            <w:rFonts w:ascii="Arial Narrow" w:hAnsi="Arial Narrow"/>
            <w:sz w:val="22"/>
            <w:szCs w:val="22"/>
          </w:rPr>
          <w:delText xml:space="preserve">pre projekt sú </w:delText>
        </w:r>
        <w:r w:rsidR="00DA3C90" w:rsidRPr="00F74808" w:rsidDel="00A2010D">
          <w:rPr>
            <w:rFonts w:ascii="Arial Narrow" w:hAnsi="Arial Narrow"/>
            <w:sz w:val="22"/>
            <w:szCs w:val="22"/>
          </w:rPr>
          <w:delText xml:space="preserve">v rámci nižšie uvedenej </w:delText>
        </w:r>
        <w:r w:rsidRPr="00F74808" w:rsidDel="00A2010D">
          <w:rPr>
            <w:rFonts w:ascii="Arial Narrow" w:hAnsi="Arial Narrow"/>
            <w:sz w:val="22"/>
            <w:szCs w:val="22"/>
            <w:u w:val="single"/>
          </w:rPr>
          <w:delText>schém</w:delText>
        </w:r>
        <w:r w:rsidR="00DA3C90" w:rsidRPr="00F74808" w:rsidDel="00A2010D">
          <w:rPr>
            <w:rFonts w:ascii="Arial Narrow" w:hAnsi="Arial Narrow"/>
            <w:sz w:val="22"/>
            <w:szCs w:val="22"/>
            <w:u w:val="single"/>
          </w:rPr>
          <w:delText>y</w:delText>
        </w:r>
        <w:r w:rsidRPr="00F74808" w:rsidDel="00A2010D">
          <w:rPr>
            <w:rFonts w:ascii="Arial Narrow" w:hAnsi="Arial Narrow"/>
            <w:sz w:val="22"/>
            <w:szCs w:val="22"/>
          </w:rPr>
          <w:delText xml:space="preserve"> zobrazené </w:delText>
        </w:r>
        <w:r w:rsidR="00EE7A09" w:rsidRPr="00F74808" w:rsidDel="00A2010D">
          <w:rPr>
            <w:rFonts w:ascii="Arial Narrow" w:hAnsi="Arial Narrow"/>
            <w:sz w:val="22"/>
            <w:szCs w:val="22"/>
          </w:rPr>
          <w:delText>rámcové vylučovacie otázky</w:delText>
        </w:r>
        <w:r w:rsidRPr="00F74808" w:rsidDel="00A2010D">
          <w:rPr>
            <w:rFonts w:ascii="Arial Narrow" w:hAnsi="Arial Narrow"/>
            <w:sz w:val="22"/>
            <w:szCs w:val="22"/>
          </w:rPr>
          <w:delText xml:space="preserve">, ktoré je potrebné zodpovedať pri </w:delText>
        </w:r>
        <w:r w:rsidR="00DA3C90" w:rsidRPr="00F74808" w:rsidDel="00A2010D">
          <w:rPr>
            <w:rFonts w:ascii="Arial Narrow" w:hAnsi="Arial Narrow"/>
            <w:sz w:val="22"/>
            <w:szCs w:val="22"/>
          </w:rPr>
          <w:delText>určovaní</w:delText>
        </w:r>
        <w:r w:rsidRPr="00F74808" w:rsidDel="00A2010D">
          <w:rPr>
            <w:rFonts w:ascii="Arial Narrow" w:hAnsi="Arial Narrow"/>
            <w:sz w:val="22"/>
            <w:szCs w:val="22"/>
          </w:rPr>
          <w:delText xml:space="preserve"> skutočnosti, či sa na projekt vzťahuje</w:delText>
        </w:r>
        <w:r w:rsidR="00DA3C90" w:rsidRPr="00F74808" w:rsidDel="00A2010D">
          <w:rPr>
            <w:rFonts w:ascii="Arial Narrow" w:hAnsi="Arial Narrow"/>
            <w:sz w:val="22"/>
            <w:szCs w:val="22"/>
          </w:rPr>
          <w:delText>/nevzťahuje povinnosť zohľadnenia</w:delText>
        </w:r>
        <w:r w:rsidRPr="00F74808" w:rsidDel="00A2010D">
          <w:rPr>
            <w:rFonts w:ascii="Arial Narrow" w:hAnsi="Arial Narrow"/>
            <w:sz w:val="22"/>
            <w:szCs w:val="22"/>
          </w:rPr>
          <w:delText xml:space="preserve"> čistých príjmov.</w:delText>
        </w:r>
      </w:del>
    </w:p>
    <w:p w14:paraId="747BE611" w14:textId="0F1A5FE5" w:rsidR="00B34FA0" w:rsidRPr="00F74808" w:rsidDel="00A2010D" w:rsidRDefault="00B34FA0" w:rsidP="00B645FA">
      <w:pPr>
        <w:spacing w:after="0" w:line="240" w:lineRule="auto"/>
        <w:jc w:val="both"/>
        <w:rPr>
          <w:del w:id="26" w:author="Autor" w:date="2016-05-12T13:18:00Z"/>
          <w:rFonts w:ascii="Arial Narrow" w:hAnsi="Arial Narrow"/>
          <w:color w:val="006600"/>
          <w:sz w:val="22"/>
          <w:szCs w:val="22"/>
        </w:rPr>
      </w:pPr>
    </w:p>
    <w:p w14:paraId="220DFC74" w14:textId="01DD87AC" w:rsidR="006752B9" w:rsidRPr="00F74808" w:rsidDel="00A2010D" w:rsidRDefault="006752B9">
      <w:pPr>
        <w:spacing w:after="0" w:line="240" w:lineRule="auto"/>
        <w:jc w:val="both"/>
        <w:rPr>
          <w:del w:id="27" w:author="Autor" w:date="2016-05-12T13:18:00Z"/>
          <w:rFonts w:ascii="Arial Narrow" w:hAnsi="Arial Narrow"/>
          <w:color w:val="006600"/>
          <w:sz w:val="22"/>
          <w:szCs w:val="22"/>
        </w:rPr>
      </w:pPr>
    </w:p>
    <w:p w14:paraId="0D9AACDC" w14:textId="2AAA7CCB" w:rsidR="006752B9" w:rsidRPr="00F74808" w:rsidDel="00A2010D" w:rsidRDefault="006752B9">
      <w:pPr>
        <w:spacing w:after="0" w:line="240" w:lineRule="auto"/>
        <w:jc w:val="both"/>
        <w:rPr>
          <w:del w:id="28" w:author="Autor" w:date="2016-05-12T13:18:00Z"/>
          <w:rFonts w:ascii="Arial Narrow" w:hAnsi="Arial Narrow"/>
          <w:color w:val="006600"/>
          <w:sz w:val="22"/>
          <w:szCs w:val="22"/>
        </w:rPr>
      </w:pPr>
    </w:p>
    <w:p w14:paraId="01E628AD" w14:textId="69825123" w:rsidR="006752B9" w:rsidRPr="00F74808" w:rsidDel="00A2010D" w:rsidRDefault="006752B9">
      <w:pPr>
        <w:spacing w:after="0" w:line="240" w:lineRule="auto"/>
        <w:jc w:val="both"/>
        <w:rPr>
          <w:del w:id="29" w:author="Autor" w:date="2016-05-12T13:18:00Z"/>
          <w:rFonts w:ascii="Arial Narrow" w:hAnsi="Arial Narrow"/>
          <w:color w:val="006600"/>
          <w:sz w:val="22"/>
          <w:szCs w:val="22"/>
        </w:rPr>
      </w:pPr>
    </w:p>
    <w:p w14:paraId="75B32386" w14:textId="476F90F1" w:rsidR="006752B9" w:rsidRPr="00F74808" w:rsidDel="00A2010D" w:rsidRDefault="006752B9">
      <w:pPr>
        <w:spacing w:after="0" w:line="240" w:lineRule="auto"/>
        <w:jc w:val="both"/>
        <w:rPr>
          <w:del w:id="30" w:author="Autor" w:date="2016-05-12T13:18:00Z"/>
          <w:rFonts w:ascii="Arial Narrow" w:hAnsi="Arial Narrow"/>
          <w:color w:val="006600"/>
          <w:sz w:val="22"/>
          <w:szCs w:val="22"/>
        </w:rPr>
      </w:pPr>
    </w:p>
    <w:p w14:paraId="7466D21A" w14:textId="1E18569A" w:rsidR="006752B9" w:rsidRPr="00F74808" w:rsidDel="00A2010D" w:rsidRDefault="006752B9">
      <w:pPr>
        <w:spacing w:after="0" w:line="240" w:lineRule="auto"/>
        <w:jc w:val="both"/>
        <w:rPr>
          <w:del w:id="31" w:author="Autor" w:date="2016-05-12T13:18:00Z"/>
          <w:rFonts w:ascii="Arial Narrow" w:hAnsi="Arial Narrow"/>
          <w:color w:val="006600"/>
          <w:sz w:val="22"/>
          <w:szCs w:val="22"/>
        </w:rPr>
      </w:pPr>
    </w:p>
    <w:p w14:paraId="5036155B" w14:textId="26BF1EC0" w:rsidR="00B34FA0" w:rsidRPr="00F74808" w:rsidDel="00A2010D" w:rsidRDefault="006752B9">
      <w:pPr>
        <w:spacing w:after="0" w:line="240" w:lineRule="auto"/>
        <w:jc w:val="center"/>
        <w:rPr>
          <w:del w:id="32" w:author="Autor" w:date="2016-05-12T13:18:00Z"/>
          <w:rFonts w:ascii="Arial Narrow" w:hAnsi="Arial Narrow"/>
          <w:sz w:val="22"/>
          <w:szCs w:val="22"/>
          <w:highlight w:val="lightGray"/>
        </w:rPr>
      </w:pPr>
      <w:del w:id="33" w:author="Autor" w:date="2016-05-12T13:18:00Z">
        <w:r w:rsidRPr="00F74808" w:rsidDel="00A2010D">
          <w:rPr>
            <w:rFonts w:ascii="Arial Narrow" w:hAnsi="Arial Narrow"/>
            <w:sz w:val="22"/>
            <w:szCs w:val="22"/>
          </w:rPr>
          <w:object w:dxaOrig="11478" w:dyaOrig="15773" w14:anchorId="798A3C40">
            <v:shape id="_x0000_i1025" type="#_x0000_t75" style="width:457.1pt;height:627.9pt" o:ole="">
              <v:imagedata r:id="rId17" o:title=""/>
            </v:shape>
            <o:OLEObject Type="Embed" ProgID="Visio.Drawing.11" ShapeID="_x0000_i1025" DrawAspect="Content" ObjectID="_1532850405" r:id="rId18"/>
          </w:object>
        </w:r>
      </w:del>
    </w:p>
    <w:p w14:paraId="0525E173" w14:textId="0D0B6633" w:rsidR="00B34FA0" w:rsidRPr="00F74808" w:rsidDel="00A2010D" w:rsidRDefault="00B34FA0" w:rsidP="00FF62A3">
      <w:pPr>
        <w:spacing w:after="0" w:line="240" w:lineRule="auto"/>
        <w:jc w:val="center"/>
        <w:rPr>
          <w:del w:id="34" w:author="Autor" w:date="2016-05-12T13:18:00Z"/>
          <w:rFonts w:ascii="Arial Narrow" w:hAnsi="Arial Narrow"/>
          <w:sz w:val="22"/>
          <w:szCs w:val="22"/>
          <w:highlight w:val="lightGray"/>
        </w:rPr>
      </w:pPr>
    </w:p>
    <w:p w14:paraId="3C63779E" w14:textId="095C59B8" w:rsidR="00B34FA0" w:rsidRPr="00F74808" w:rsidDel="00A2010D" w:rsidRDefault="00B34FA0" w:rsidP="00FF62A3">
      <w:pPr>
        <w:spacing w:after="0"/>
        <w:rPr>
          <w:del w:id="35" w:author="Autor" w:date="2016-05-12T13:19:00Z"/>
          <w:rFonts w:ascii="Arial Narrow" w:hAnsi="Arial Narrow"/>
          <w:sz w:val="22"/>
          <w:szCs w:val="22"/>
          <w:highlight w:val="lightGray"/>
        </w:rPr>
      </w:pPr>
    </w:p>
    <w:p w14:paraId="46879414" w14:textId="0B1CFA42" w:rsidR="00681872" w:rsidRPr="00F74808" w:rsidDel="00A2010D" w:rsidRDefault="00681872" w:rsidP="00FF62A3">
      <w:pPr>
        <w:spacing w:after="0" w:line="240" w:lineRule="auto"/>
        <w:jc w:val="both"/>
        <w:rPr>
          <w:del w:id="36" w:author="Autor" w:date="2016-05-12T13:18:00Z"/>
          <w:rFonts w:ascii="Arial Narrow" w:hAnsi="Arial Narrow"/>
          <w:sz w:val="22"/>
          <w:szCs w:val="22"/>
        </w:rPr>
      </w:pPr>
      <w:del w:id="37" w:author="Autor" w:date="2016-05-12T13:18:00Z">
        <w:r w:rsidRPr="00F74808" w:rsidDel="00A2010D">
          <w:rPr>
            <w:rFonts w:ascii="Arial Narrow" w:hAnsi="Arial Narrow"/>
            <w:sz w:val="22"/>
            <w:szCs w:val="22"/>
          </w:rPr>
          <w:delText xml:space="preserve">V prípade projektov vytvárajúcich čistý príjem podľa čl. 61 všeobecného nariadenia sa potenciálny čistý príjem </w:delText>
        </w:r>
        <w:r w:rsidR="00617AD9" w:rsidDel="00A2010D">
          <w:rPr>
            <w:rFonts w:ascii="Arial Narrow" w:hAnsi="Arial Narrow"/>
            <w:sz w:val="22"/>
            <w:szCs w:val="22"/>
          </w:rPr>
          <w:br/>
        </w:r>
        <w:r w:rsidRPr="00F74808" w:rsidDel="00A2010D">
          <w:rPr>
            <w:rFonts w:ascii="Arial Narrow" w:hAnsi="Arial Narrow"/>
            <w:sz w:val="22"/>
            <w:szCs w:val="22"/>
          </w:rPr>
          <w:delText xml:space="preserve">z projektu určí </w:delText>
        </w:r>
        <w:r w:rsidRPr="00F74808" w:rsidDel="00A2010D">
          <w:rPr>
            <w:rFonts w:ascii="Arial Narrow" w:hAnsi="Arial Narrow"/>
            <w:b/>
            <w:sz w:val="22"/>
            <w:szCs w:val="22"/>
            <w:u w:val="single"/>
          </w:rPr>
          <w:delText>vopred</w:delText>
        </w:r>
        <w:r w:rsidRPr="00F74808" w:rsidDel="00A2010D">
          <w:rPr>
            <w:rFonts w:ascii="Arial Narrow" w:hAnsi="Arial Narrow"/>
            <w:sz w:val="22"/>
            <w:szCs w:val="22"/>
          </w:rPr>
          <w:delText xml:space="preserve"> prostredníctvom jednej z nasledujúcich metód,</w:delText>
        </w:r>
        <w:r w:rsidR="00AE049F" w:rsidRPr="00F74808" w:rsidDel="00A2010D">
          <w:rPr>
            <w:rFonts w:ascii="Arial Narrow" w:hAnsi="Arial Narrow"/>
            <w:sz w:val="22"/>
            <w:szCs w:val="22"/>
          </w:rPr>
          <w:delText xml:space="preserve"> ktorú si môže zvoliť žiadateľ</w:delText>
        </w:r>
        <w:r w:rsidR="00210F3B" w:rsidRPr="00F74808" w:rsidDel="00A2010D">
          <w:rPr>
            <w:rFonts w:ascii="Arial Narrow" w:hAnsi="Arial Narrow"/>
            <w:sz w:val="22"/>
            <w:szCs w:val="22"/>
          </w:rPr>
          <w:delText xml:space="preserve"> sám</w:delText>
        </w:r>
        <w:r w:rsidR="00AE049F" w:rsidRPr="00F74808" w:rsidDel="00A2010D">
          <w:rPr>
            <w:rFonts w:ascii="Arial Narrow" w:hAnsi="Arial Narrow"/>
            <w:sz w:val="22"/>
            <w:szCs w:val="22"/>
          </w:rPr>
          <w:delText>:</w:delText>
        </w:r>
      </w:del>
    </w:p>
    <w:p w14:paraId="5A48A858" w14:textId="44E437C3" w:rsidR="00681872" w:rsidRPr="00F74808" w:rsidDel="00A2010D" w:rsidRDefault="00681872" w:rsidP="00A2010D">
      <w:pPr>
        <w:pStyle w:val="Odsekzoznamu"/>
        <w:numPr>
          <w:ilvl w:val="0"/>
          <w:numId w:val="46"/>
        </w:numPr>
        <w:spacing w:before="120" w:after="0" w:line="240" w:lineRule="auto"/>
        <w:ind w:left="284" w:hanging="284"/>
        <w:contextualSpacing w:val="0"/>
        <w:jc w:val="both"/>
        <w:rPr>
          <w:del w:id="38" w:author="Autor" w:date="2016-05-12T13:18:00Z"/>
          <w:rFonts w:ascii="Arial Narrow" w:hAnsi="Arial Narrow"/>
          <w:sz w:val="22"/>
          <w:szCs w:val="22"/>
        </w:rPr>
      </w:pPr>
      <w:del w:id="39" w:author="Autor" w:date="2016-05-12T13:18:00Z">
        <w:r w:rsidRPr="00F74808" w:rsidDel="00A2010D">
          <w:rPr>
            <w:rFonts w:ascii="Arial Narrow" w:hAnsi="Arial Narrow"/>
            <w:sz w:val="22"/>
            <w:szCs w:val="22"/>
          </w:rPr>
          <w:delText>uplatnenie paušálnej sadzby čistého príjmu za sektor alebo subsektor, ktorý sa na projekt vzťahuje</w:delText>
        </w:r>
        <w:r w:rsidRPr="00F74808" w:rsidDel="00A2010D">
          <w:rPr>
            <w:rStyle w:val="Odkaznapoznmkupodiarou"/>
            <w:rFonts w:ascii="Arial Narrow" w:hAnsi="Arial Narrow"/>
            <w:sz w:val="22"/>
            <w:szCs w:val="22"/>
          </w:rPr>
          <w:footnoteReference w:id="16"/>
        </w:r>
        <w:r w:rsidR="001227F7" w:rsidRPr="00F74808" w:rsidDel="00A2010D">
          <w:rPr>
            <w:rFonts w:ascii="Arial Narrow" w:hAnsi="Arial Narrow"/>
            <w:sz w:val="22"/>
            <w:szCs w:val="22"/>
          </w:rPr>
          <w:delText>;</w:delText>
        </w:r>
      </w:del>
    </w:p>
    <w:p w14:paraId="306F1315" w14:textId="034357AB" w:rsidR="00681872" w:rsidRPr="00F74808" w:rsidDel="00A2010D" w:rsidRDefault="00681872" w:rsidP="00FF62A3">
      <w:pPr>
        <w:pStyle w:val="Odsekzoznamu"/>
        <w:numPr>
          <w:ilvl w:val="0"/>
          <w:numId w:val="46"/>
        </w:numPr>
        <w:spacing w:before="120" w:after="0" w:line="240" w:lineRule="auto"/>
        <w:ind w:left="284" w:hanging="284"/>
        <w:contextualSpacing w:val="0"/>
        <w:jc w:val="both"/>
        <w:rPr>
          <w:del w:id="42" w:author="Autor" w:date="2016-05-12T13:18:00Z"/>
          <w:rFonts w:ascii="Arial Narrow" w:hAnsi="Arial Narrow"/>
          <w:sz w:val="22"/>
          <w:szCs w:val="22"/>
        </w:rPr>
      </w:pPr>
      <w:del w:id="43" w:author="Autor" w:date="2016-05-12T13:18:00Z">
        <w:r w:rsidRPr="00F74808" w:rsidDel="00A2010D">
          <w:rPr>
            <w:rFonts w:ascii="Arial Narrow" w:hAnsi="Arial Narrow"/>
            <w:sz w:val="22"/>
            <w:szCs w:val="22"/>
          </w:rPr>
          <w:delText>výpočet finančnej medzery (výpočet diskontovaného čistého príjmu z projektu pri zohľadnení referenčného obdobia primeraného pre sektor alebo subsektor, ktorý sa vzťahuje na operáciu, bežne očakávanej ziskovosti v rámci príslušnej kategórie investícií, uplatňovania zásady „znečisťovateľ platí“ a prípadne aj zásady spravodlivosti spojenej s relatívnou prosperitou príslušného členského štátu alebo regiónu) prostredníctvom finančnej analýzy projektu</w:delText>
        </w:r>
        <w:r w:rsidRPr="00F74808" w:rsidDel="00A2010D">
          <w:rPr>
            <w:rStyle w:val="Odkaznapoznmkupodiarou"/>
            <w:rFonts w:ascii="Arial Narrow" w:hAnsi="Arial Narrow"/>
            <w:sz w:val="22"/>
            <w:szCs w:val="22"/>
          </w:rPr>
          <w:footnoteReference w:id="17"/>
        </w:r>
        <w:r w:rsidRPr="00F74808" w:rsidDel="00A2010D">
          <w:rPr>
            <w:rFonts w:ascii="Arial Narrow" w:hAnsi="Arial Narrow"/>
            <w:sz w:val="22"/>
            <w:szCs w:val="22"/>
          </w:rPr>
          <w:delText>.</w:delText>
        </w:r>
      </w:del>
    </w:p>
    <w:p w14:paraId="303BE1AC" w14:textId="06FCC1DE" w:rsidR="00681872" w:rsidRPr="00F74808" w:rsidDel="00A2010D" w:rsidRDefault="00681872" w:rsidP="00FF62A3">
      <w:pPr>
        <w:spacing w:after="0" w:line="240" w:lineRule="auto"/>
        <w:jc w:val="both"/>
        <w:rPr>
          <w:del w:id="46" w:author="Autor" w:date="2016-05-12T13:18:00Z"/>
          <w:rFonts w:ascii="Arial Narrow" w:hAnsi="Arial Narrow"/>
          <w:sz w:val="22"/>
          <w:szCs w:val="22"/>
        </w:rPr>
      </w:pPr>
      <w:del w:id="47" w:author="Autor" w:date="2016-05-12T13:18:00Z">
        <w:r w:rsidRPr="00F74808" w:rsidDel="00A2010D">
          <w:rPr>
            <w:rFonts w:ascii="Arial Narrow" w:hAnsi="Arial Narrow"/>
            <w:sz w:val="22"/>
            <w:szCs w:val="22"/>
          </w:rPr>
          <w:delText xml:space="preserve">V prípade projektov vytvárajúcich čistý príjem počas realizácie projektu (projekty podľa čl. 65 ods. 8 všeobecného nariadenia a projekty vytvárajúce príjem s celkovými oprávnenými výdavkami do 50 000 EUR) sa potenciálny čistý príjem z projektu taktiež určí </w:delText>
        </w:r>
        <w:r w:rsidRPr="00F74808" w:rsidDel="00A2010D">
          <w:rPr>
            <w:rFonts w:ascii="Arial Narrow" w:hAnsi="Arial Narrow"/>
            <w:b/>
            <w:sz w:val="22"/>
            <w:szCs w:val="22"/>
            <w:u w:val="single"/>
          </w:rPr>
          <w:delText>vopred</w:delText>
        </w:r>
        <w:r w:rsidRPr="00F74808" w:rsidDel="00A2010D">
          <w:rPr>
            <w:rFonts w:ascii="Arial Narrow" w:hAnsi="Arial Narrow"/>
            <w:sz w:val="22"/>
            <w:szCs w:val="22"/>
          </w:rPr>
          <w:delText>, avšak výhradne na základe výpočtu finančnej medzery prostredníctvom finančnej analýzy projektu</w:delText>
        </w:r>
        <w:r w:rsidR="00BD140D" w:rsidRPr="00F74808" w:rsidDel="00A2010D">
          <w:rPr>
            <w:rFonts w:ascii="Arial Narrow" w:hAnsi="Arial Narrow"/>
            <w:sz w:val="22"/>
            <w:szCs w:val="22"/>
          </w:rPr>
          <w:delText>, resp. zjednodušenej finančnej analýzy</w:delText>
        </w:r>
        <w:r w:rsidRPr="00F74808" w:rsidDel="00A2010D">
          <w:rPr>
            <w:rFonts w:ascii="Arial Narrow" w:hAnsi="Arial Narrow"/>
            <w:sz w:val="22"/>
            <w:szCs w:val="22"/>
          </w:rPr>
          <w:delText>.</w:delText>
        </w:r>
      </w:del>
    </w:p>
    <w:p w14:paraId="1BB37155" w14:textId="61528A97" w:rsidR="000F6F4E" w:rsidRPr="00F74808" w:rsidDel="00A2010D" w:rsidRDefault="00681872" w:rsidP="00FF62A3">
      <w:pPr>
        <w:spacing w:after="0" w:line="240" w:lineRule="auto"/>
        <w:jc w:val="both"/>
        <w:rPr>
          <w:del w:id="48" w:author="Autor" w:date="2016-05-12T13:19:00Z"/>
          <w:rFonts w:ascii="Arial Narrow" w:hAnsi="Arial Narrow"/>
          <w:sz w:val="22"/>
          <w:szCs w:val="22"/>
        </w:rPr>
      </w:pPr>
      <w:del w:id="49" w:author="Autor" w:date="2016-05-12T13:18:00Z">
        <w:r w:rsidRPr="00F74808" w:rsidDel="00A2010D">
          <w:rPr>
            <w:rFonts w:ascii="Arial Narrow" w:hAnsi="Arial Narrow"/>
            <w:sz w:val="22"/>
            <w:szCs w:val="22"/>
          </w:rPr>
          <w:delText xml:space="preserve">V prípade, </w:delText>
        </w:r>
        <w:r w:rsidRPr="00F74808" w:rsidDel="00A2010D">
          <w:rPr>
            <w:rFonts w:ascii="Arial Narrow" w:hAnsi="Arial Narrow"/>
            <w:b/>
            <w:sz w:val="22"/>
            <w:szCs w:val="22"/>
            <w:u w:val="single"/>
          </w:rPr>
          <w:delText xml:space="preserve">ak objektívne nie je možné </w:delText>
        </w:r>
        <w:r w:rsidR="000F6F4E" w:rsidRPr="00F74808" w:rsidDel="00A2010D">
          <w:rPr>
            <w:rFonts w:ascii="Arial Narrow" w:hAnsi="Arial Narrow"/>
            <w:b/>
            <w:sz w:val="22"/>
            <w:szCs w:val="22"/>
            <w:u w:val="single"/>
          </w:rPr>
          <w:delText xml:space="preserve">čistý príjem </w:delText>
        </w:r>
        <w:r w:rsidRPr="00F74808" w:rsidDel="00A2010D">
          <w:rPr>
            <w:rFonts w:ascii="Arial Narrow" w:hAnsi="Arial Narrow"/>
            <w:b/>
            <w:sz w:val="22"/>
            <w:szCs w:val="22"/>
            <w:u w:val="single"/>
          </w:rPr>
          <w:delText>stanoviť</w:delText>
        </w:r>
        <w:r w:rsidR="000F6F4E" w:rsidRPr="00F74808" w:rsidDel="00A2010D">
          <w:rPr>
            <w:rFonts w:ascii="Arial Narrow" w:hAnsi="Arial Narrow"/>
            <w:b/>
            <w:sz w:val="22"/>
            <w:szCs w:val="22"/>
            <w:u w:val="single"/>
          </w:rPr>
          <w:delText xml:space="preserve"> vopred</w:delText>
        </w:r>
        <w:r w:rsidRPr="00F74808" w:rsidDel="00A2010D">
          <w:rPr>
            <w:rStyle w:val="Odkaznapoznmkupodiarou"/>
            <w:rFonts w:ascii="Arial Narrow" w:hAnsi="Arial Narrow"/>
            <w:sz w:val="22"/>
            <w:szCs w:val="22"/>
          </w:rPr>
          <w:footnoteReference w:id="18"/>
        </w:r>
        <w:r w:rsidRPr="00F74808" w:rsidDel="00A2010D">
          <w:rPr>
            <w:rFonts w:ascii="Arial Narrow" w:hAnsi="Arial Narrow"/>
            <w:sz w:val="22"/>
            <w:szCs w:val="22"/>
          </w:rPr>
          <w:delText xml:space="preserve">, čisté príjmy </w:delText>
        </w:r>
        <w:r w:rsidR="0055463F" w:rsidRPr="00F74808" w:rsidDel="00A2010D">
          <w:rPr>
            <w:rFonts w:ascii="Arial Narrow" w:hAnsi="Arial Narrow"/>
            <w:sz w:val="22"/>
            <w:szCs w:val="22"/>
          </w:rPr>
          <w:delText>(</w:delText>
        </w:r>
        <w:r w:rsidR="000F6F4E" w:rsidRPr="00F74808" w:rsidDel="00A2010D">
          <w:rPr>
            <w:rFonts w:ascii="Arial Narrow" w:hAnsi="Arial Narrow"/>
            <w:sz w:val="22"/>
            <w:szCs w:val="22"/>
          </w:rPr>
          <w:delText>vytvorené do troch rokov od ukončenia realizácie projektu</w:delText>
        </w:r>
        <w:r w:rsidR="0055463F" w:rsidRPr="00F74808" w:rsidDel="00A2010D">
          <w:rPr>
            <w:rFonts w:ascii="Arial Narrow" w:hAnsi="Arial Narrow"/>
            <w:sz w:val="22"/>
            <w:szCs w:val="22"/>
          </w:rPr>
          <w:delText>)</w:delText>
        </w:r>
        <w:r w:rsidR="000F6F4E" w:rsidRPr="00F74808" w:rsidDel="00A2010D">
          <w:rPr>
            <w:rFonts w:ascii="Arial Narrow" w:hAnsi="Arial Narrow"/>
            <w:sz w:val="22"/>
            <w:szCs w:val="22"/>
          </w:rPr>
          <w:delText xml:space="preserve"> </w:delText>
        </w:r>
        <w:r w:rsidR="00C3339E" w:rsidRPr="00F74808" w:rsidDel="00A2010D">
          <w:rPr>
            <w:rFonts w:ascii="Arial Narrow" w:hAnsi="Arial Narrow"/>
            <w:sz w:val="22"/>
            <w:szCs w:val="22"/>
          </w:rPr>
          <w:delText xml:space="preserve">sa </w:delText>
        </w:r>
        <w:r w:rsidR="000F6F4E" w:rsidRPr="00F74808" w:rsidDel="00A2010D">
          <w:rPr>
            <w:rFonts w:ascii="Arial Narrow" w:hAnsi="Arial Narrow"/>
            <w:sz w:val="22"/>
            <w:szCs w:val="22"/>
          </w:rPr>
          <w:delText xml:space="preserve">odpočítajú </w:delText>
        </w:r>
        <w:r w:rsidRPr="00F74808" w:rsidDel="00A2010D">
          <w:rPr>
            <w:rFonts w:ascii="Arial Narrow" w:hAnsi="Arial Narrow"/>
            <w:sz w:val="22"/>
            <w:szCs w:val="22"/>
          </w:rPr>
          <w:delText xml:space="preserve">z celkových oprávnených výdavkov projektu (uvedené platí </w:delText>
        </w:r>
        <w:r w:rsidR="00617AD9" w:rsidDel="00A2010D">
          <w:rPr>
            <w:rFonts w:ascii="Arial Narrow" w:hAnsi="Arial Narrow"/>
            <w:sz w:val="22"/>
            <w:szCs w:val="22"/>
          </w:rPr>
          <w:br/>
        </w:r>
        <w:r w:rsidRPr="00F74808" w:rsidDel="00A2010D">
          <w:rPr>
            <w:rFonts w:ascii="Arial Narrow" w:hAnsi="Arial Narrow"/>
            <w:sz w:val="22"/>
            <w:szCs w:val="22"/>
          </w:rPr>
          <w:delText>pre projekty podľa čl. 61 všeobecného nariadenia), resp.</w:delText>
        </w:r>
        <w:r w:rsidR="00C3339E" w:rsidRPr="00F74808" w:rsidDel="00A2010D">
          <w:rPr>
            <w:rFonts w:ascii="Arial Narrow" w:hAnsi="Arial Narrow"/>
            <w:sz w:val="22"/>
            <w:szCs w:val="22"/>
          </w:rPr>
          <w:delText xml:space="preserve"> </w:delText>
        </w:r>
        <w:r w:rsidR="0055463F" w:rsidRPr="00F74808" w:rsidDel="00A2010D">
          <w:rPr>
            <w:rFonts w:ascii="Arial Narrow" w:hAnsi="Arial Narrow"/>
            <w:sz w:val="22"/>
            <w:szCs w:val="22"/>
          </w:rPr>
          <w:delText xml:space="preserve">čisté príjmy (vytvorené počas realizácie projektu) </w:delText>
        </w:r>
        <w:r w:rsidR="00C3339E" w:rsidRPr="00F74808" w:rsidDel="00A2010D">
          <w:rPr>
            <w:rFonts w:ascii="Arial Narrow" w:hAnsi="Arial Narrow"/>
            <w:sz w:val="22"/>
            <w:szCs w:val="22"/>
          </w:rPr>
          <w:delText xml:space="preserve">sa finančne vysporiadajú </w:delText>
        </w:r>
        <w:r w:rsidR="00804650" w:rsidRPr="00F74808" w:rsidDel="00A2010D">
          <w:rPr>
            <w:rFonts w:ascii="Arial Narrow" w:hAnsi="Arial Narrow"/>
            <w:sz w:val="22"/>
            <w:szCs w:val="22"/>
          </w:rPr>
          <w:delText>najneskôr</w:delText>
        </w:r>
        <w:r w:rsidR="00C3339E" w:rsidRPr="00F74808" w:rsidDel="00A2010D">
          <w:rPr>
            <w:rFonts w:ascii="Arial Narrow" w:hAnsi="Arial Narrow"/>
            <w:sz w:val="22"/>
            <w:szCs w:val="22"/>
          </w:rPr>
          <w:delText xml:space="preserve"> pred</w:delText>
        </w:r>
        <w:r w:rsidR="0055463F" w:rsidRPr="00F74808" w:rsidDel="00A2010D">
          <w:rPr>
            <w:rFonts w:ascii="Arial Narrow" w:hAnsi="Arial Narrow"/>
            <w:sz w:val="22"/>
            <w:szCs w:val="22"/>
          </w:rPr>
          <w:delText xml:space="preserve"> </w:delText>
        </w:r>
        <w:r w:rsidR="00C3339E" w:rsidRPr="00F74808" w:rsidDel="00A2010D">
          <w:rPr>
            <w:rFonts w:ascii="Arial Narrow" w:hAnsi="Arial Narrow"/>
            <w:sz w:val="22"/>
            <w:szCs w:val="22"/>
          </w:rPr>
          <w:delText>schválením</w:delText>
        </w:r>
        <w:r w:rsidRPr="00F74808" w:rsidDel="00A2010D">
          <w:rPr>
            <w:rFonts w:ascii="Arial Narrow" w:hAnsi="Arial Narrow"/>
            <w:sz w:val="22"/>
            <w:szCs w:val="22"/>
          </w:rPr>
          <w:delText xml:space="preserve"> záverečnej </w:delText>
        </w:r>
        <w:r w:rsidR="004362BB" w:rsidRPr="00F74808" w:rsidDel="00A2010D">
          <w:rPr>
            <w:rFonts w:ascii="Arial Narrow" w:hAnsi="Arial Narrow"/>
            <w:sz w:val="22"/>
            <w:szCs w:val="22"/>
          </w:rPr>
          <w:delText>ŽoP</w:delText>
        </w:r>
        <w:r w:rsidRPr="00F74808" w:rsidDel="00A2010D">
          <w:rPr>
            <w:rFonts w:ascii="Arial Narrow" w:hAnsi="Arial Narrow"/>
            <w:sz w:val="22"/>
            <w:szCs w:val="22"/>
          </w:rPr>
          <w:delText xml:space="preserve"> predloženej </w:delText>
        </w:r>
        <w:r w:rsidR="00C64D67" w:rsidRPr="00F74808" w:rsidDel="00A2010D">
          <w:rPr>
            <w:rFonts w:ascii="Arial Narrow" w:hAnsi="Arial Narrow"/>
            <w:sz w:val="22"/>
            <w:szCs w:val="22"/>
          </w:rPr>
          <w:delText>P</w:delText>
        </w:r>
        <w:r w:rsidRPr="00F74808" w:rsidDel="00A2010D">
          <w:rPr>
            <w:rFonts w:ascii="Arial Narrow" w:hAnsi="Arial Narrow"/>
            <w:sz w:val="22"/>
            <w:szCs w:val="22"/>
          </w:rPr>
          <w:delText>rijímateľom (platí pre projekty podľa čl. 65 ods. 8 všeobecného nariadenia).</w:delText>
        </w:r>
      </w:del>
      <w:del w:id="52" w:author="Autor" w:date="2016-05-12T13:19:00Z">
        <w:r w:rsidR="0055463F" w:rsidRPr="00F74808" w:rsidDel="00A2010D">
          <w:rPr>
            <w:rFonts w:ascii="Arial Narrow" w:hAnsi="Arial Narrow"/>
            <w:sz w:val="22"/>
            <w:szCs w:val="22"/>
          </w:rPr>
          <w:delText xml:space="preserve"> </w:delText>
        </w:r>
      </w:del>
    </w:p>
    <w:p w14:paraId="27F0A018" w14:textId="68531982" w:rsidR="00630CD8" w:rsidRPr="00F74808" w:rsidRDefault="00681872" w:rsidP="00A2010D">
      <w:pPr>
        <w:spacing w:after="0" w:line="240" w:lineRule="auto"/>
        <w:jc w:val="both"/>
        <w:rPr>
          <w:rFonts w:ascii="Arial Narrow" w:hAnsi="Arial Narrow"/>
          <w:sz w:val="22"/>
          <w:szCs w:val="22"/>
        </w:rPr>
      </w:pPr>
      <w:r w:rsidRPr="00F74808">
        <w:rPr>
          <w:rFonts w:ascii="Arial Narrow" w:hAnsi="Arial Narrow"/>
          <w:sz w:val="22"/>
          <w:szCs w:val="22"/>
        </w:rPr>
        <w:t xml:space="preserve">Problematika zohľadňovania čistých príjmov pri výpočte výšky pomoci je podrobne upravená v dokumente </w:t>
      </w:r>
      <w:hyperlink r:id="rId19" w:history="1">
        <w:r w:rsidRPr="00A27B70">
          <w:rPr>
            <w:rStyle w:val="Hypertextovprepojenie"/>
            <w:rFonts w:ascii="Arial Narrow" w:hAnsi="Arial Narrow"/>
            <w:i/>
            <w:sz w:val="22"/>
            <w:szCs w:val="22"/>
          </w:rPr>
          <w:t>Metodika pre v</w:t>
        </w:r>
        <w:r w:rsidR="00C82C42" w:rsidRPr="00A27B70">
          <w:rPr>
            <w:rStyle w:val="Hypertextovprepojenie"/>
            <w:rFonts w:ascii="Arial Narrow" w:hAnsi="Arial Narrow"/>
            <w:i/>
            <w:sz w:val="22"/>
            <w:szCs w:val="22"/>
          </w:rPr>
          <w:t>ypracovanie</w:t>
        </w:r>
        <w:r w:rsidRPr="00A27B70">
          <w:rPr>
            <w:rStyle w:val="Hypertextovprepojenie"/>
            <w:rFonts w:ascii="Arial Narrow" w:hAnsi="Arial Narrow"/>
            <w:i/>
            <w:sz w:val="22"/>
            <w:szCs w:val="22"/>
          </w:rPr>
          <w:t xml:space="preserve"> finančnej analýzy projektu</w:t>
        </w:r>
      </w:hyperlink>
      <w:r w:rsidR="00A118E8" w:rsidRPr="00F74808">
        <w:rPr>
          <w:rFonts w:ascii="Arial Narrow" w:hAnsi="Arial Narrow"/>
          <w:sz w:val="22"/>
          <w:szCs w:val="22"/>
        </w:rPr>
        <w:t>,</w:t>
      </w:r>
      <w:r w:rsidRPr="00F74808">
        <w:rPr>
          <w:rFonts w:ascii="Arial Narrow" w:hAnsi="Arial Narrow"/>
          <w:sz w:val="22"/>
          <w:szCs w:val="22"/>
        </w:rPr>
        <w:t xml:space="preserve"> </w:t>
      </w:r>
      <w:r w:rsidR="00266F56" w:rsidRPr="00F74808">
        <w:rPr>
          <w:rFonts w:ascii="Arial Narrow" w:hAnsi="Arial Narrow"/>
          <w:sz w:val="22"/>
          <w:szCs w:val="22"/>
        </w:rPr>
        <w:t xml:space="preserve">zverejnenom na webovom sídle </w:t>
      </w:r>
      <w:r w:rsidR="00F84DBC">
        <w:rPr>
          <w:rFonts w:ascii="Arial Narrow" w:hAnsi="Arial Narrow"/>
          <w:sz w:val="22"/>
          <w:szCs w:val="22"/>
        </w:rPr>
        <w:t>P</w:t>
      </w:r>
      <w:r w:rsidR="00266F56" w:rsidRPr="00F74808">
        <w:rPr>
          <w:rFonts w:ascii="Arial Narrow" w:hAnsi="Arial Narrow"/>
          <w:sz w:val="22"/>
          <w:szCs w:val="22"/>
        </w:rPr>
        <w:t>oskytovateľa</w:t>
      </w:r>
      <w:r w:rsidRPr="00F74808">
        <w:rPr>
          <w:rFonts w:ascii="Arial Narrow" w:hAnsi="Arial Narrow"/>
          <w:sz w:val="22"/>
          <w:szCs w:val="22"/>
        </w:rPr>
        <w:t>, v ktor</w:t>
      </w:r>
      <w:r w:rsidR="00266F56" w:rsidRPr="00F74808">
        <w:rPr>
          <w:rFonts w:ascii="Arial Narrow" w:hAnsi="Arial Narrow"/>
          <w:sz w:val="22"/>
          <w:szCs w:val="22"/>
        </w:rPr>
        <w:t>om</w:t>
      </w:r>
      <w:r w:rsidRPr="00F74808">
        <w:rPr>
          <w:rFonts w:ascii="Arial Narrow" w:hAnsi="Arial Narrow"/>
          <w:sz w:val="22"/>
          <w:szCs w:val="22"/>
        </w:rPr>
        <w:t xml:space="preserve"> žiadateľ/</w:t>
      </w:r>
      <w:r w:rsidR="00C64D67" w:rsidRPr="00F74808">
        <w:rPr>
          <w:rFonts w:ascii="Arial Narrow" w:hAnsi="Arial Narrow"/>
          <w:sz w:val="22"/>
          <w:szCs w:val="22"/>
        </w:rPr>
        <w:t>P</w:t>
      </w:r>
      <w:r w:rsidRPr="00F74808">
        <w:rPr>
          <w:rFonts w:ascii="Arial Narrow" w:hAnsi="Arial Narrow"/>
          <w:sz w:val="22"/>
          <w:szCs w:val="22"/>
        </w:rPr>
        <w:t>rijímateľ nájde všetky potrebné informácie.</w:t>
      </w:r>
    </w:p>
    <w:p w14:paraId="553A6EF7" w14:textId="77777777" w:rsidR="0082038C" w:rsidRPr="00F74808" w:rsidRDefault="0082038C" w:rsidP="002B4E00">
      <w:pPr>
        <w:tabs>
          <w:tab w:val="left" w:pos="0"/>
        </w:tabs>
        <w:spacing w:after="0" w:line="240" w:lineRule="auto"/>
        <w:jc w:val="both"/>
        <w:rPr>
          <w:rFonts w:ascii="Arial Narrow" w:hAnsi="Arial Narrow"/>
          <w:sz w:val="22"/>
          <w:szCs w:val="22"/>
        </w:rPr>
      </w:pPr>
    </w:p>
    <w:p w14:paraId="3DBFE70D" w14:textId="77777777" w:rsidR="0082038C" w:rsidRPr="00F74808" w:rsidRDefault="0082038C" w:rsidP="00AE7D65">
      <w:pPr>
        <w:pStyle w:val="SRKNorm"/>
        <w:spacing w:before="120" w:after="120"/>
        <w:contextualSpacing w:val="0"/>
        <w:rPr>
          <w:rFonts w:ascii="Arial Narrow" w:hAnsi="Arial Narrow"/>
          <w:b/>
          <w:sz w:val="22"/>
          <w:szCs w:val="22"/>
          <w:highlight w:val="lightGray"/>
        </w:rPr>
      </w:pPr>
      <w:r w:rsidRPr="00F74808">
        <w:rPr>
          <w:rFonts w:ascii="Arial Narrow" w:hAnsi="Arial Narrow"/>
          <w:b/>
          <w:sz w:val="22"/>
          <w:szCs w:val="22"/>
          <w:highlight w:val="lightGray"/>
        </w:rPr>
        <w:t>Hotovostné platby</w:t>
      </w:r>
    </w:p>
    <w:p w14:paraId="060FB817" w14:textId="0FDF62F8" w:rsidR="00630CD8" w:rsidRPr="00F74808" w:rsidRDefault="00630CD8" w:rsidP="00ED0668">
      <w:pPr>
        <w:spacing w:after="120" w:line="240" w:lineRule="auto"/>
        <w:jc w:val="both"/>
        <w:rPr>
          <w:rFonts w:ascii="Arial Narrow" w:hAnsi="Arial Narrow"/>
          <w:sz w:val="22"/>
          <w:szCs w:val="22"/>
        </w:rPr>
      </w:pPr>
      <w:r w:rsidRPr="00F74808">
        <w:rPr>
          <w:rFonts w:ascii="Arial Narrow" w:hAnsi="Arial Narrow"/>
          <w:sz w:val="22"/>
          <w:szCs w:val="22"/>
        </w:rPr>
        <w:t xml:space="preserve">V zmysle § 2 </w:t>
      </w:r>
      <w:r w:rsidR="003374B6" w:rsidRPr="00F74808">
        <w:rPr>
          <w:rFonts w:ascii="Arial Narrow" w:hAnsi="Arial Narrow"/>
          <w:sz w:val="22"/>
          <w:szCs w:val="22"/>
        </w:rPr>
        <w:t>z</w:t>
      </w:r>
      <w:r w:rsidRPr="00F74808">
        <w:rPr>
          <w:rFonts w:ascii="Arial Narrow" w:hAnsi="Arial Narrow"/>
          <w:sz w:val="22"/>
          <w:szCs w:val="22"/>
        </w:rPr>
        <w:t>ákona č. 394/</w:t>
      </w:r>
      <w:r w:rsidR="00447CA2" w:rsidRPr="00F74808">
        <w:rPr>
          <w:rFonts w:ascii="Arial Narrow" w:hAnsi="Arial Narrow"/>
          <w:sz w:val="22"/>
          <w:szCs w:val="22"/>
        </w:rPr>
        <w:t xml:space="preserve">2012 </w:t>
      </w:r>
      <w:r w:rsidRPr="00F74808">
        <w:rPr>
          <w:rFonts w:ascii="Arial Narrow" w:hAnsi="Arial Narrow"/>
          <w:sz w:val="22"/>
          <w:szCs w:val="22"/>
        </w:rPr>
        <w:t>Z.</w:t>
      </w:r>
      <w:r w:rsidR="003374B6" w:rsidRPr="00F74808">
        <w:rPr>
          <w:rFonts w:ascii="Arial Narrow" w:hAnsi="Arial Narrow"/>
          <w:sz w:val="22"/>
          <w:szCs w:val="22"/>
        </w:rPr>
        <w:t xml:space="preserve"> </w:t>
      </w:r>
      <w:r w:rsidRPr="00F74808">
        <w:rPr>
          <w:rFonts w:ascii="Arial Narrow" w:hAnsi="Arial Narrow"/>
          <w:sz w:val="22"/>
          <w:szCs w:val="22"/>
        </w:rPr>
        <w:t>z. o obmedzení platieb v hotovosti</w:t>
      </w:r>
      <w:r w:rsidR="00B843CF" w:rsidRPr="00F74808">
        <w:rPr>
          <w:rFonts w:ascii="Arial Narrow" w:hAnsi="Arial Narrow"/>
          <w:sz w:val="22"/>
          <w:szCs w:val="22"/>
        </w:rPr>
        <w:t xml:space="preserve"> (ďalej len „zákon o obmedzení platieb </w:t>
      </w:r>
      <w:r w:rsidR="00617AD9">
        <w:rPr>
          <w:rFonts w:ascii="Arial Narrow" w:hAnsi="Arial Narrow"/>
          <w:sz w:val="22"/>
          <w:szCs w:val="22"/>
        </w:rPr>
        <w:br/>
      </w:r>
      <w:r w:rsidR="00B843CF" w:rsidRPr="00F74808">
        <w:rPr>
          <w:rFonts w:ascii="Arial Narrow" w:hAnsi="Arial Narrow"/>
          <w:sz w:val="22"/>
          <w:szCs w:val="22"/>
        </w:rPr>
        <w:t>v hotovosti“)</w:t>
      </w:r>
      <w:r w:rsidRPr="00F74808">
        <w:rPr>
          <w:rFonts w:ascii="Arial Narrow" w:hAnsi="Arial Narrow"/>
          <w:sz w:val="22"/>
          <w:szCs w:val="22"/>
        </w:rPr>
        <w:t xml:space="preserve"> sa platbou v hotovosti rozumie odovzdanie bankoviek alebo mincí v hotovosti v mene euro alebo bankoviek a mincí v hotovosti v inej mene odovzdávajúcim a prijatie tejto hotovosti príjemcom</w:t>
      </w:r>
      <w:r w:rsidRPr="00F74808">
        <w:rPr>
          <w:rStyle w:val="Odkaznapoznmkupodiarou"/>
          <w:rFonts w:ascii="Arial Narrow" w:hAnsi="Arial Narrow"/>
          <w:sz w:val="22"/>
          <w:szCs w:val="22"/>
        </w:rPr>
        <w:footnoteReference w:id="19"/>
      </w:r>
      <w:r w:rsidRPr="00F74808">
        <w:rPr>
          <w:rStyle w:val="Odkaznapoznmkupodiarou"/>
          <w:rFonts w:ascii="Arial Narrow" w:hAnsi="Arial Narrow"/>
          <w:sz w:val="22"/>
          <w:szCs w:val="22"/>
          <w:vertAlign w:val="baseline"/>
        </w:rPr>
        <w:t>.</w:t>
      </w:r>
    </w:p>
    <w:p w14:paraId="24160015" w14:textId="77777777" w:rsidR="00630CD8" w:rsidRPr="00F74808" w:rsidRDefault="00630CD8" w:rsidP="006A2DF0">
      <w:pPr>
        <w:spacing w:after="120" w:line="240" w:lineRule="auto"/>
        <w:jc w:val="both"/>
        <w:rPr>
          <w:rFonts w:ascii="Arial Narrow" w:hAnsi="Arial Narrow"/>
          <w:sz w:val="22"/>
          <w:szCs w:val="22"/>
        </w:rPr>
      </w:pPr>
      <w:r w:rsidRPr="00F74808">
        <w:rPr>
          <w:rFonts w:ascii="Arial Narrow" w:hAnsi="Arial Narrow"/>
          <w:sz w:val="22"/>
          <w:szCs w:val="22"/>
        </w:rPr>
        <w:t xml:space="preserve">Hotovostné platby zahŕňajúce výdavky na obstaranie dlhodobého hmotného a nehmotného majetku, vrátane výdavkov súvisiacich s obstaraním tohto majetku, </w:t>
      </w:r>
      <w:r w:rsidRPr="00F74808">
        <w:rPr>
          <w:rFonts w:ascii="Arial Narrow" w:hAnsi="Arial Narrow"/>
          <w:sz w:val="22"/>
          <w:szCs w:val="22"/>
          <w:u w:val="single"/>
        </w:rPr>
        <w:t>nie sú</w:t>
      </w:r>
      <w:r w:rsidRPr="00F74808">
        <w:rPr>
          <w:rFonts w:ascii="Arial Narrow" w:hAnsi="Arial Narrow"/>
          <w:sz w:val="22"/>
          <w:szCs w:val="22"/>
        </w:rPr>
        <w:t xml:space="preserve"> oprávnené. </w:t>
      </w:r>
      <w:r w:rsidR="003E40D2" w:rsidRPr="003E40D2">
        <w:rPr>
          <w:rFonts w:ascii="Arial Narrow" w:hAnsi="Arial Narrow"/>
          <w:sz w:val="22"/>
          <w:szCs w:val="22"/>
        </w:rPr>
        <w:t>V prípade úhrad spotrebného materiálu sú výdavky uhrádzané v hotovosti oprávnené, ak hotovostné platby jednotlivo neprekročia sumu 500 EUR, pričom maximálna hodnota realizovaných úhrad v hotovosti v jednom mesiaci nepresiahne 1 500 EUR.</w:t>
      </w:r>
    </w:p>
    <w:p w14:paraId="5EAA82D5" w14:textId="77777777" w:rsidR="00183C88" w:rsidRPr="00F74808" w:rsidRDefault="00630CD8" w:rsidP="00670BDA">
      <w:pPr>
        <w:spacing w:after="0" w:line="240" w:lineRule="auto"/>
        <w:jc w:val="both"/>
        <w:rPr>
          <w:rFonts w:ascii="Arial Narrow" w:hAnsi="Arial Narrow"/>
          <w:sz w:val="22"/>
          <w:szCs w:val="22"/>
        </w:rPr>
      </w:pPr>
      <w:r w:rsidRPr="00F74808">
        <w:rPr>
          <w:rFonts w:ascii="Arial Narrow" w:hAnsi="Arial Narrow"/>
          <w:sz w:val="22"/>
          <w:szCs w:val="22"/>
        </w:rPr>
        <w:t xml:space="preserve">Podľa § 4 zákona o obmedzení platieb v hotovosti pri právnických osobách a fyzických osobách - podnikateľoch sa zakazuje platba v hotovosti, ktorej hodnota prevyšuje </w:t>
      </w:r>
      <w:r w:rsidRPr="005076FC">
        <w:rPr>
          <w:rFonts w:ascii="Arial Narrow" w:hAnsi="Arial Narrow"/>
          <w:sz w:val="22"/>
          <w:szCs w:val="22"/>
        </w:rPr>
        <w:t>5 000 EUR</w:t>
      </w:r>
      <w:r w:rsidRPr="00F74808">
        <w:rPr>
          <w:rFonts w:ascii="Arial Narrow" w:hAnsi="Arial Narrow"/>
          <w:sz w:val="22"/>
          <w:szCs w:val="22"/>
        </w:rPr>
        <w:t>.</w:t>
      </w:r>
    </w:p>
    <w:p w14:paraId="6C53929C" w14:textId="77777777" w:rsidR="007E10A4" w:rsidRPr="00DC5A68" w:rsidRDefault="007E10A4" w:rsidP="00DC5A68">
      <w:pPr>
        <w:spacing w:after="0" w:line="240" w:lineRule="auto"/>
        <w:jc w:val="both"/>
        <w:rPr>
          <w:rFonts w:ascii="Arial Narrow" w:hAnsi="Arial Narrow"/>
          <w:sz w:val="22"/>
          <w:szCs w:val="22"/>
          <w:highlight w:val="lightGray"/>
        </w:rPr>
      </w:pPr>
    </w:p>
    <w:p w14:paraId="53655988" w14:textId="7B970E83" w:rsidR="003B3CF4" w:rsidRPr="00F74808" w:rsidRDefault="00183C88" w:rsidP="00072AD5">
      <w:pPr>
        <w:pStyle w:val="SRKNorm"/>
        <w:spacing w:before="120" w:after="120"/>
        <w:contextualSpacing w:val="0"/>
        <w:rPr>
          <w:rFonts w:ascii="Arial Narrow" w:hAnsi="Arial Narrow"/>
          <w:b/>
          <w:sz w:val="22"/>
          <w:szCs w:val="22"/>
          <w:highlight w:val="lightGray"/>
        </w:rPr>
      </w:pPr>
      <w:r w:rsidRPr="00F74808">
        <w:rPr>
          <w:rFonts w:ascii="Arial Narrow" w:hAnsi="Arial Narrow"/>
          <w:b/>
          <w:sz w:val="22"/>
          <w:szCs w:val="22"/>
          <w:highlight w:val="lightGray"/>
        </w:rPr>
        <w:t>Verejné obstarávanie</w:t>
      </w:r>
    </w:p>
    <w:p w14:paraId="52C2EEA0" w14:textId="180E56D3" w:rsidR="006F7A00" w:rsidRPr="00F74808" w:rsidRDefault="006F7A00" w:rsidP="003F290E">
      <w:pPr>
        <w:pStyle w:val="Zoznamsodrkami"/>
        <w:spacing w:before="0" w:after="120"/>
        <w:rPr>
          <w:rFonts w:ascii="Arial Narrow" w:hAnsi="Arial Narrow"/>
          <w:szCs w:val="22"/>
        </w:rPr>
      </w:pPr>
      <w:r w:rsidRPr="0050243A">
        <w:rPr>
          <w:rFonts w:ascii="Arial Narrow" w:hAnsi="Arial Narrow"/>
          <w:szCs w:val="22"/>
          <w:lang w:eastAsia="cs-CZ"/>
        </w:rPr>
        <w:t xml:space="preserve">Žiadateľ je povinný </w:t>
      </w:r>
      <w:r w:rsidRPr="00005EF6">
        <w:rPr>
          <w:rFonts w:ascii="Arial Narrow" w:hAnsi="Arial Narrow"/>
          <w:b/>
          <w:bCs/>
          <w:szCs w:val="22"/>
          <w:lang w:eastAsia="cs-CZ"/>
        </w:rPr>
        <w:t xml:space="preserve">ku dňu predloženia </w:t>
      </w:r>
      <w:r w:rsidR="004A2F02" w:rsidRPr="00F74808">
        <w:rPr>
          <w:rFonts w:ascii="Arial Narrow" w:hAnsi="Arial Narrow"/>
          <w:b/>
          <w:bCs/>
          <w:szCs w:val="22"/>
          <w:lang w:eastAsia="cs-CZ"/>
        </w:rPr>
        <w:t>Ž</w:t>
      </w:r>
      <w:r w:rsidRPr="0050243A">
        <w:rPr>
          <w:rFonts w:ascii="Arial Narrow" w:hAnsi="Arial Narrow"/>
          <w:b/>
          <w:bCs/>
          <w:szCs w:val="22"/>
          <w:lang w:eastAsia="cs-CZ"/>
        </w:rPr>
        <w:t xml:space="preserve">oNFP </w:t>
      </w:r>
      <w:r w:rsidR="00212A3A">
        <w:rPr>
          <w:rFonts w:ascii="Arial Narrow" w:hAnsi="Arial Narrow"/>
          <w:b/>
          <w:bCs/>
          <w:szCs w:val="22"/>
          <w:lang w:eastAsia="cs-CZ"/>
        </w:rPr>
        <w:t>začať</w:t>
      </w:r>
      <w:r w:rsidRPr="0050243A">
        <w:rPr>
          <w:rFonts w:ascii="Arial Narrow" w:hAnsi="Arial Narrow"/>
          <w:b/>
          <w:bCs/>
          <w:szCs w:val="22"/>
          <w:lang w:eastAsia="cs-CZ"/>
        </w:rPr>
        <w:t xml:space="preserve"> verejné obstarávani</w:t>
      </w:r>
      <w:del w:id="53" w:author="Autor" w:date="2016-05-25T15:04:00Z">
        <w:r w:rsidRPr="00F74808" w:rsidDel="00684166">
          <w:rPr>
            <w:rFonts w:ascii="Arial Narrow" w:hAnsi="Arial Narrow"/>
            <w:b/>
            <w:bCs/>
            <w:szCs w:val="22"/>
            <w:lang w:eastAsia="cs-CZ"/>
          </w:rPr>
          <w:delText>a</w:delText>
        </w:r>
      </w:del>
      <w:ins w:id="54" w:author="Autor" w:date="2016-05-25T15:04:00Z">
        <w:r w:rsidR="00684166">
          <w:rPr>
            <w:rFonts w:ascii="Arial Narrow" w:hAnsi="Arial Narrow"/>
            <w:b/>
            <w:bCs/>
            <w:szCs w:val="22"/>
            <w:lang w:eastAsia="cs-CZ"/>
          </w:rPr>
          <w:t>e</w:t>
        </w:r>
      </w:ins>
      <w:r w:rsidRPr="0050243A">
        <w:rPr>
          <w:rFonts w:ascii="Arial Narrow" w:hAnsi="Arial Narrow"/>
          <w:b/>
          <w:bCs/>
          <w:szCs w:val="22"/>
          <w:lang w:eastAsia="cs-CZ"/>
        </w:rPr>
        <w:t xml:space="preserve"> </w:t>
      </w:r>
      <w:r w:rsidRPr="00F74808">
        <w:rPr>
          <w:rFonts w:ascii="Arial Narrow" w:hAnsi="Arial Narrow"/>
          <w:szCs w:val="22"/>
        </w:rPr>
        <w:t xml:space="preserve">(ďalej aj „VO“) </w:t>
      </w:r>
      <w:r w:rsidRPr="0050243A">
        <w:rPr>
          <w:rFonts w:ascii="Arial Narrow" w:hAnsi="Arial Narrow"/>
          <w:b/>
          <w:bCs/>
          <w:szCs w:val="22"/>
          <w:lang w:eastAsia="cs-CZ"/>
        </w:rPr>
        <w:t xml:space="preserve">na všetky </w:t>
      </w:r>
      <w:del w:id="55" w:author="Autor" w:date="2016-05-25T15:05:00Z">
        <w:r w:rsidRPr="0050243A" w:rsidDel="00684166">
          <w:rPr>
            <w:rFonts w:ascii="Arial Narrow" w:hAnsi="Arial Narrow"/>
            <w:b/>
            <w:bCs/>
            <w:szCs w:val="22"/>
            <w:lang w:eastAsia="cs-CZ"/>
          </w:rPr>
          <w:delText>aktivity</w:delText>
        </w:r>
      </w:del>
      <w:ins w:id="56" w:author="Autor" w:date="2016-05-25T15:05:00Z">
        <w:r w:rsidR="00684166">
          <w:rPr>
            <w:rFonts w:ascii="Arial Narrow" w:hAnsi="Arial Narrow"/>
            <w:b/>
            <w:bCs/>
            <w:szCs w:val="22"/>
            <w:lang w:eastAsia="cs-CZ"/>
          </w:rPr>
          <w:t>oprávnené výdavky</w:t>
        </w:r>
      </w:ins>
      <w:r w:rsidRPr="0050243A">
        <w:rPr>
          <w:rFonts w:ascii="Arial Narrow" w:hAnsi="Arial Narrow"/>
          <w:b/>
          <w:bCs/>
          <w:szCs w:val="22"/>
          <w:lang w:eastAsia="cs-CZ"/>
        </w:rPr>
        <w:t xml:space="preserve"> projektu</w:t>
      </w:r>
      <w:r w:rsidRPr="00005EF6">
        <w:rPr>
          <w:rFonts w:ascii="Arial Narrow" w:hAnsi="Arial Narrow"/>
          <w:szCs w:val="22"/>
          <w:lang w:eastAsia="cs-CZ"/>
        </w:rPr>
        <w:t>, ktoré budú realizované dodávateľsky (uskutočnenie stavebných prác, dodanie tovar</w:t>
      </w:r>
      <w:r w:rsidR="004A2F02" w:rsidRPr="00F74808">
        <w:rPr>
          <w:rFonts w:ascii="Arial Narrow" w:hAnsi="Arial Narrow"/>
          <w:szCs w:val="22"/>
          <w:lang w:eastAsia="cs-CZ"/>
        </w:rPr>
        <w:t>ov</w:t>
      </w:r>
      <w:r w:rsidRPr="0050243A">
        <w:rPr>
          <w:rFonts w:ascii="Arial Narrow" w:hAnsi="Arial Narrow"/>
          <w:szCs w:val="22"/>
          <w:lang w:eastAsia="cs-CZ"/>
        </w:rPr>
        <w:t xml:space="preserve">, </w:t>
      </w:r>
      <w:r w:rsidRPr="00005EF6">
        <w:rPr>
          <w:rFonts w:ascii="Arial Narrow" w:hAnsi="Arial Narrow"/>
          <w:szCs w:val="22"/>
          <w:lang w:eastAsia="cs-CZ"/>
        </w:rPr>
        <w:t xml:space="preserve">poskytnutie služieb) a ktoré sú predmetom oprávnených </w:t>
      </w:r>
      <w:del w:id="57" w:author="Autor" w:date="2016-05-25T15:05:00Z">
        <w:r w:rsidRPr="00005EF6" w:rsidDel="00684166">
          <w:rPr>
            <w:rFonts w:ascii="Arial Narrow" w:hAnsi="Arial Narrow"/>
            <w:szCs w:val="22"/>
            <w:lang w:eastAsia="cs-CZ"/>
          </w:rPr>
          <w:delText>výdavkov</w:delText>
        </w:r>
      </w:del>
      <w:ins w:id="58" w:author="Autor" w:date="2016-05-25T15:05:00Z">
        <w:r w:rsidR="00684166">
          <w:rPr>
            <w:rFonts w:ascii="Arial Narrow" w:hAnsi="Arial Narrow"/>
            <w:szCs w:val="22"/>
            <w:lang w:eastAsia="cs-CZ"/>
          </w:rPr>
          <w:t>aktivít</w:t>
        </w:r>
      </w:ins>
      <w:r w:rsidRPr="00005EF6">
        <w:rPr>
          <w:rFonts w:ascii="Arial Narrow" w:hAnsi="Arial Narrow"/>
          <w:szCs w:val="22"/>
          <w:lang w:eastAsia="cs-CZ"/>
        </w:rPr>
        <w:t xml:space="preserve"> projektu</w:t>
      </w:r>
      <w:r w:rsidRPr="00F74808">
        <w:rPr>
          <w:rStyle w:val="Odkaznapoznmkupodiarou"/>
          <w:rFonts w:ascii="Arial Narrow" w:hAnsi="Arial Narrow"/>
          <w:szCs w:val="22"/>
        </w:rPr>
        <w:footnoteReference w:id="20"/>
      </w:r>
      <w:r w:rsidRPr="00F74808">
        <w:rPr>
          <w:rFonts w:ascii="Arial Narrow" w:hAnsi="Arial Narrow"/>
          <w:b/>
          <w:szCs w:val="22"/>
        </w:rPr>
        <w:t xml:space="preserve"> </w:t>
      </w:r>
      <w:r w:rsidRPr="00F74808">
        <w:rPr>
          <w:rFonts w:ascii="Arial Narrow" w:hAnsi="Arial Narrow"/>
          <w:szCs w:val="22"/>
        </w:rPr>
        <w:t>(ak nie je vo Výzve uvedené inak)</w:t>
      </w:r>
      <w:r w:rsidRPr="0050243A">
        <w:rPr>
          <w:rFonts w:ascii="Arial Narrow" w:hAnsi="Arial Narrow"/>
          <w:szCs w:val="22"/>
          <w:lang w:eastAsia="cs-CZ"/>
        </w:rPr>
        <w:t>.</w:t>
      </w:r>
    </w:p>
    <w:p w14:paraId="7E325C8F" w14:textId="10496D1D" w:rsidR="00660229" w:rsidRPr="00F74808" w:rsidRDefault="00660229" w:rsidP="00F74808">
      <w:pPr>
        <w:pStyle w:val="Zoznamsodrkami"/>
        <w:spacing w:before="0" w:after="120"/>
        <w:rPr>
          <w:rFonts w:ascii="Arial Narrow" w:hAnsi="Arial Narrow"/>
          <w:szCs w:val="22"/>
        </w:rPr>
      </w:pPr>
      <w:r w:rsidRPr="00F74808">
        <w:rPr>
          <w:rFonts w:ascii="Arial Narrow" w:hAnsi="Arial Narrow"/>
          <w:szCs w:val="22"/>
        </w:rPr>
        <w:t>Verejné obstarávania súvisiace s</w:t>
      </w:r>
      <w:r w:rsidR="00DC0486" w:rsidRPr="00F74808">
        <w:rPr>
          <w:rFonts w:ascii="Arial Narrow" w:hAnsi="Arial Narrow"/>
          <w:b/>
          <w:szCs w:val="22"/>
        </w:rPr>
        <w:t> </w:t>
      </w:r>
      <w:r w:rsidRPr="00F74808">
        <w:rPr>
          <w:rFonts w:ascii="Arial Narrow" w:hAnsi="Arial Narrow"/>
          <w:b/>
          <w:szCs w:val="22"/>
        </w:rPr>
        <w:t xml:space="preserve">aktivitami projektu </w:t>
      </w:r>
      <w:r w:rsidRPr="00F74808">
        <w:rPr>
          <w:rFonts w:ascii="Arial Narrow" w:hAnsi="Arial Narrow"/>
          <w:szCs w:val="22"/>
        </w:rPr>
        <w:t xml:space="preserve">budú overené zo strany Poskytovateľa </w:t>
      </w:r>
      <w:r w:rsidRPr="00F74808">
        <w:rPr>
          <w:rFonts w:ascii="Arial Narrow" w:hAnsi="Arial Narrow"/>
          <w:b/>
          <w:szCs w:val="22"/>
        </w:rPr>
        <w:t xml:space="preserve">počas výkonu </w:t>
      </w:r>
      <w:r w:rsidR="00632474">
        <w:rPr>
          <w:rFonts w:ascii="Arial Narrow" w:hAnsi="Arial Narrow"/>
          <w:b/>
          <w:szCs w:val="22"/>
        </w:rPr>
        <w:t xml:space="preserve">finančnej </w:t>
      </w:r>
      <w:r w:rsidRPr="00F74808">
        <w:rPr>
          <w:rFonts w:ascii="Arial Narrow" w:hAnsi="Arial Narrow"/>
          <w:b/>
          <w:szCs w:val="22"/>
        </w:rPr>
        <w:t>kontroly VO</w:t>
      </w:r>
      <w:r w:rsidRPr="00F74808">
        <w:rPr>
          <w:rFonts w:ascii="Arial Narrow" w:hAnsi="Arial Narrow"/>
          <w:szCs w:val="22"/>
        </w:rPr>
        <w:t xml:space="preserve"> (ďalej aj „</w:t>
      </w:r>
      <w:r w:rsidR="00632474">
        <w:rPr>
          <w:rFonts w:ascii="Arial Narrow" w:hAnsi="Arial Narrow"/>
          <w:szCs w:val="22"/>
        </w:rPr>
        <w:t>F</w:t>
      </w:r>
      <w:r w:rsidRPr="00F74808">
        <w:rPr>
          <w:rFonts w:ascii="Arial Narrow" w:hAnsi="Arial Narrow"/>
          <w:szCs w:val="22"/>
        </w:rPr>
        <w:t>K VO“).</w:t>
      </w:r>
    </w:p>
    <w:p w14:paraId="4B1ACD31" w14:textId="5FD5E495" w:rsidR="00660229" w:rsidRPr="00F74808" w:rsidRDefault="00660229" w:rsidP="00F74808">
      <w:pPr>
        <w:pStyle w:val="Zoznamsodrkami"/>
        <w:spacing w:before="0" w:after="120"/>
        <w:rPr>
          <w:rFonts w:ascii="Arial Narrow" w:hAnsi="Arial Narrow"/>
          <w:szCs w:val="22"/>
        </w:rPr>
      </w:pPr>
      <w:r w:rsidRPr="00F74808">
        <w:rPr>
          <w:rFonts w:ascii="Arial Narrow" w:hAnsi="Arial Narrow"/>
          <w:szCs w:val="22"/>
        </w:rPr>
        <w:t xml:space="preserve">Ak záverom </w:t>
      </w:r>
      <w:r w:rsidR="00632474">
        <w:rPr>
          <w:rFonts w:ascii="Arial Narrow" w:hAnsi="Arial Narrow"/>
          <w:szCs w:val="22"/>
        </w:rPr>
        <w:t>F</w:t>
      </w:r>
      <w:r w:rsidRPr="00F74808">
        <w:rPr>
          <w:rFonts w:ascii="Arial Narrow" w:hAnsi="Arial Narrow"/>
          <w:szCs w:val="22"/>
        </w:rPr>
        <w:t xml:space="preserve">K VO súvisiacich s </w:t>
      </w:r>
      <w:r w:rsidRPr="00F74808">
        <w:rPr>
          <w:rFonts w:ascii="Arial Narrow" w:hAnsi="Arial Narrow"/>
          <w:b/>
          <w:szCs w:val="22"/>
        </w:rPr>
        <w:t>hlavnými aktivitami projektu</w:t>
      </w:r>
      <w:r w:rsidRPr="00F74808">
        <w:rPr>
          <w:rStyle w:val="Odkaznapoznmkupodiarou"/>
          <w:rFonts w:ascii="Arial Narrow" w:hAnsi="Arial Narrow"/>
          <w:szCs w:val="22"/>
        </w:rPr>
        <w:footnoteReference w:id="21"/>
      </w:r>
      <w:r w:rsidRPr="00F74808">
        <w:rPr>
          <w:rFonts w:ascii="Arial Narrow" w:hAnsi="Arial Narrow"/>
          <w:b/>
          <w:szCs w:val="22"/>
        </w:rPr>
        <w:t xml:space="preserve"> </w:t>
      </w:r>
      <w:r w:rsidRPr="00F74808">
        <w:rPr>
          <w:rFonts w:ascii="Arial Narrow" w:hAnsi="Arial Narrow"/>
          <w:szCs w:val="22"/>
        </w:rPr>
        <w:t xml:space="preserve">(priame výdavky), </w:t>
      </w:r>
      <w:r w:rsidRPr="00F74808">
        <w:rPr>
          <w:rFonts w:ascii="Arial Narrow" w:hAnsi="Arial Narrow"/>
          <w:b/>
          <w:szCs w:val="22"/>
          <w:u w:val="single"/>
        </w:rPr>
        <w:t>vrátane</w:t>
      </w:r>
      <w:r w:rsidRPr="00F74808">
        <w:rPr>
          <w:rFonts w:ascii="Arial Narrow" w:hAnsi="Arial Narrow"/>
          <w:b/>
          <w:szCs w:val="22"/>
        </w:rPr>
        <w:t xml:space="preserve"> </w:t>
      </w:r>
      <w:r w:rsidRPr="00F74808">
        <w:rPr>
          <w:rFonts w:ascii="Arial Narrow" w:hAnsi="Arial Narrow"/>
          <w:szCs w:val="22"/>
        </w:rPr>
        <w:t xml:space="preserve">VO súvisiacich </w:t>
      </w:r>
      <w:r w:rsidR="006F7A00" w:rsidRPr="0050243A">
        <w:rPr>
          <w:rFonts w:ascii="Arial Narrow" w:hAnsi="Arial Narrow"/>
          <w:szCs w:val="22"/>
          <w:lang w:eastAsia="cs-CZ"/>
        </w:rPr>
        <w:t xml:space="preserve">so zabezpečením </w:t>
      </w:r>
      <w:r w:rsidR="006F7A00" w:rsidRPr="00005EF6">
        <w:rPr>
          <w:rFonts w:ascii="Arial Narrow" w:hAnsi="Arial Narrow"/>
          <w:b/>
          <w:bCs/>
          <w:szCs w:val="22"/>
          <w:lang w:eastAsia="cs-CZ"/>
        </w:rPr>
        <w:t>informovania a komunikácie</w:t>
      </w:r>
      <w:r w:rsidR="006F7A00" w:rsidRPr="00F74808">
        <w:rPr>
          <w:rStyle w:val="Odkaznapoznmkupodiarou"/>
          <w:rFonts w:ascii="Arial Narrow" w:hAnsi="Arial Narrow"/>
          <w:szCs w:val="22"/>
        </w:rPr>
        <w:footnoteReference w:id="22"/>
      </w:r>
      <w:r w:rsidR="006F7A00" w:rsidRPr="0050243A">
        <w:rPr>
          <w:rFonts w:ascii="Arial Narrow" w:hAnsi="Arial Narrow"/>
          <w:szCs w:val="22"/>
          <w:lang w:eastAsia="cs-CZ"/>
        </w:rPr>
        <w:t xml:space="preserve"> v rámci podporn</w:t>
      </w:r>
      <w:del w:id="72" w:author="Autor" w:date="2016-08-03T10:32:00Z">
        <w:r w:rsidR="006F7A00" w:rsidRPr="0050243A" w:rsidDel="00A45A49">
          <w:rPr>
            <w:rFonts w:ascii="Arial Narrow" w:hAnsi="Arial Narrow"/>
            <w:szCs w:val="22"/>
            <w:lang w:eastAsia="cs-CZ"/>
          </w:rPr>
          <w:delText>ej</w:delText>
        </w:r>
      </w:del>
      <w:ins w:id="73" w:author="Autor" w:date="2016-08-03T10:32:00Z">
        <w:r w:rsidR="00A45A49">
          <w:rPr>
            <w:rFonts w:ascii="Arial Narrow" w:hAnsi="Arial Narrow"/>
            <w:szCs w:val="22"/>
            <w:lang w:eastAsia="cs-CZ"/>
          </w:rPr>
          <w:t>ých</w:t>
        </w:r>
      </w:ins>
      <w:r w:rsidR="006F7A00" w:rsidRPr="0050243A">
        <w:rPr>
          <w:rFonts w:ascii="Arial Narrow" w:hAnsi="Arial Narrow"/>
          <w:szCs w:val="22"/>
          <w:lang w:eastAsia="cs-CZ"/>
        </w:rPr>
        <w:t xml:space="preserve"> aktiv</w:t>
      </w:r>
      <w:del w:id="74" w:author="Autor" w:date="2016-08-03T10:32:00Z">
        <w:r w:rsidR="006F7A00" w:rsidRPr="0050243A" w:rsidDel="00A45A49">
          <w:rPr>
            <w:rFonts w:ascii="Arial Narrow" w:hAnsi="Arial Narrow"/>
            <w:szCs w:val="22"/>
            <w:lang w:eastAsia="cs-CZ"/>
          </w:rPr>
          <w:delText>i</w:delText>
        </w:r>
      </w:del>
      <w:ins w:id="75" w:author="Autor" w:date="2016-08-03T10:32:00Z">
        <w:r w:rsidR="00A45A49">
          <w:rPr>
            <w:rFonts w:ascii="Arial Narrow" w:hAnsi="Arial Narrow"/>
            <w:szCs w:val="22"/>
            <w:lang w:eastAsia="cs-CZ"/>
          </w:rPr>
          <w:t>í</w:t>
        </w:r>
      </w:ins>
      <w:r w:rsidR="006F7A00" w:rsidRPr="0050243A">
        <w:rPr>
          <w:rFonts w:ascii="Arial Narrow" w:hAnsi="Arial Narrow"/>
          <w:szCs w:val="22"/>
          <w:lang w:eastAsia="cs-CZ"/>
        </w:rPr>
        <w:t>t</w:t>
      </w:r>
      <w:del w:id="76" w:author="Autor" w:date="2016-08-03T10:32:00Z">
        <w:r w:rsidR="006F7A00" w:rsidRPr="0050243A" w:rsidDel="00A45A49">
          <w:rPr>
            <w:rFonts w:ascii="Arial Narrow" w:hAnsi="Arial Narrow"/>
            <w:szCs w:val="22"/>
            <w:lang w:eastAsia="cs-CZ"/>
          </w:rPr>
          <w:delText>y</w:delText>
        </w:r>
      </w:del>
      <w:r w:rsidR="006F7A00" w:rsidRPr="0050243A">
        <w:rPr>
          <w:rFonts w:ascii="Arial Narrow" w:hAnsi="Arial Narrow"/>
          <w:szCs w:val="22"/>
          <w:lang w:eastAsia="cs-CZ"/>
        </w:rPr>
        <w:t xml:space="preserve"> projektu</w:t>
      </w:r>
      <w:r w:rsidRPr="00F74808">
        <w:rPr>
          <w:rFonts w:ascii="Arial Narrow" w:hAnsi="Arial Narrow"/>
          <w:b/>
          <w:szCs w:val="22"/>
        </w:rPr>
        <w:t> </w:t>
      </w:r>
      <w:r w:rsidRPr="00F74808">
        <w:rPr>
          <w:rFonts w:ascii="Arial Narrow" w:hAnsi="Arial Narrow"/>
          <w:szCs w:val="22"/>
        </w:rPr>
        <w:t xml:space="preserve">(nepriame výdavky), bude </w:t>
      </w:r>
      <w:r w:rsidR="006878A8">
        <w:rPr>
          <w:rFonts w:ascii="Arial Narrow" w:hAnsi="Arial Narrow"/>
          <w:szCs w:val="22"/>
        </w:rPr>
        <w:t>ne</w:t>
      </w:r>
      <w:r w:rsidRPr="00F74808">
        <w:rPr>
          <w:rFonts w:ascii="Arial Narrow" w:hAnsi="Arial Narrow"/>
          <w:szCs w:val="22"/>
        </w:rPr>
        <w:t xml:space="preserve">pripustenie výdavkov </w:t>
      </w:r>
      <w:r w:rsidR="006878A8">
        <w:rPr>
          <w:rFonts w:ascii="Arial Narrow" w:hAnsi="Arial Narrow"/>
          <w:szCs w:val="22"/>
        </w:rPr>
        <w:t>súvisiacich s</w:t>
      </w:r>
      <w:r w:rsidRPr="00F74808">
        <w:rPr>
          <w:rFonts w:ascii="Arial Narrow" w:hAnsi="Arial Narrow"/>
          <w:szCs w:val="22"/>
        </w:rPr>
        <w:t> VO do financovania v plnej výške</w:t>
      </w:r>
      <w:r w:rsidR="00993743">
        <w:rPr>
          <w:rFonts w:ascii="Arial Narrow" w:hAnsi="Arial Narrow"/>
          <w:szCs w:val="22"/>
        </w:rPr>
        <w:t>,</w:t>
      </w:r>
      <w:r w:rsidRPr="00F74808">
        <w:rPr>
          <w:rFonts w:ascii="Arial Narrow" w:hAnsi="Arial Narrow"/>
          <w:szCs w:val="22"/>
        </w:rPr>
        <w:t xml:space="preserve"> alebo udelenie finančnej opravy</w:t>
      </w:r>
      <w:r w:rsidRPr="00F74808">
        <w:rPr>
          <w:rStyle w:val="Odkaznapoznmkupodiarou"/>
          <w:rFonts w:ascii="Arial Narrow" w:hAnsi="Arial Narrow"/>
          <w:szCs w:val="22"/>
        </w:rPr>
        <w:footnoteReference w:id="23"/>
      </w:r>
      <w:r w:rsidRPr="00F74808">
        <w:rPr>
          <w:rFonts w:ascii="Arial Narrow" w:hAnsi="Arial Narrow"/>
          <w:szCs w:val="22"/>
        </w:rPr>
        <w:t xml:space="preserve"> na tieto výdavky, môže Prijímateľ opakovať VO súvisiace s vyššie uvedenými aktivitami projektu </w:t>
      </w:r>
      <w:r w:rsidRPr="00F74808">
        <w:rPr>
          <w:rFonts w:ascii="Arial Narrow" w:hAnsi="Arial Narrow"/>
          <w:b/>
          <w:szCs w:val="22"/>
        </w:rPr>
        <w:t>maximálne jedenkrát</w:t>
      </w:r>
      <w:r w:rsidR="008A3449" w:rsidRPr="00286606">
        <w:rPr>
          <w:rStyle w:val="Odkaznapoznmkupodiarou"/>
          <w:rFonts w:ascii="Arial Narrow" w:hAnsi="Arial Narrow"/>
          <w:szCs w:val="22"/>
        </w:rPr>
        <w:footnoteReference w:id="24"/>
      </w:r>
      <w:r w:rsidRPr="00F74808">
        <w:rPr>
          <w:rFonts w:ascii="Arial Narrow" w:hAnsi="Arial Narrow"/>
          <w:szCs w:val="22"/>
        </w:rPr>
        <w:t>.</w:t>
      </w:r>
    </w:p>
    <w:p w14:paraId="024604F6" w14:textId="1F7111B5" w:rsidR="00660229" w:rsidRPr="00F74808" w:rsidDel="00FF62A3" w:rsidRDefault="00660229" w:rsidP="00F74808">
      <w:pPr>
        <w:pStyle w:val="Zoznamsodrkami"/>
        <w:spacing w:before="0" w:after="0"/>
        <w:rPr>
          <w:del w:id="77" w:author="Autor" w:date="2016-08-12T10:23:00Z"/>
          <w:rFonts w:ascii="Arial Narrow" w:hAnsi="Arial Narrow"/>
          <w:b/>
          <w:szCs w:val="22"/>
        </w:rPr>
      </w:pPr>
      <w:r w:rsidRPr="00F74808">
        <w:rPr>
          <w:rFonts w:ascii="Arial Narrow" w:hAnsi="Arial Narrow"/>
          <w:szCs w:val="22"/>
          <w:u w:val="single"/>
        </w:rPr>
        <w:lastRenderedPageBreak/>
        <w:t>Rozdielne</w:t>
      </w:r>
      <w:r w:rsidRPr="00F74808">
        <w:rPr>
          <w:rFonts w:ascii="Arial Narrow" w:hAnsi="Arial Narrow"/>
          <w:szCs w:val="22"/>
        </w:rPr>
        <w:t xml:space="preserve"> od vyššie uvedeného, ak záverom </w:t>
      </w:r>
      <w:r w:rsidR="00632474">
        <w:rPr>
          <w:rFonts w:ascii="Arial Narrow" w:hAnsi="Arial Narrow"/>
          <w:szCs w:val="22"/>
        </w:rPr>
        <w:t>F</w:t>
      </w:r>
      <w:r w:rsidRPr="00F74808">
        <w:rPr>
          <w:rFonts w:ascii="Arial Narrow" w:hAnsi="Arial Narrow"/>
          <w:szCs w:val="22"/>
        </w:rPr>
        <w:t xml:space="preserve">K VO súvisiaceho </w:t>
      </w:r>
      <w:r w:rsidR="006F7A00" w:rsidRPr="00F74808">
        <w:rPr>
          <w:rFonts w:ascii="Arial Narrow" w:hAnsi="Arial Narrow"/>
          <w:szCs w:val="22"/>
          <w:lang w:eastAsia="cs-CZ"/>
        </w:rPr>
        <w:t>so zabezpečením</w:t>
      </w:r>
      <w:r w:rsidRPr="00F74808">
        <w:rPr>
          <w:rFonts w:ascii="Arial Narrow" w:hAnsi="Arial Narrow"/>
          <w:b/>
          <w:szCs w:val="22"/>
        </w:rPr>
        <w:t xml:space="preserve"> </w:t>
      </w:r>
      <w:r w:rsidR="0076594E" w:rsidRPr="00F74808">
        <w:rPr>
          <w:rFonts w:ascii="Arial Narrow" w:hAnsi="Arial Narrow"/>
          <w:b/>
          <w:szCs w:val="22"/>
        </w:rPr>
        <w:t>r</w:t>
      </w:r>
      <w:r w:rsidRPr="00F74808">
        <w:rPr>
          <w:rFonts w:ascii="Arial Narrow" w:hAnsi="Arial Narrow"/>
          <w:b/>
          <w:szCs w:val="22"/>
        </w:rPr>
        <w:t>iadeni</w:t>
      </w:r>
      <w:r w:rsidR="006F7A00" w:rsidRPr="00F74808">
        <w:rPr>
          <w:rFonts w:ascii="Arial Narrow" w:hAnsi="Arial Narrow"/>
          <w:b/>
          <w:szCs w:val="22"/>
        </w:rPr>
        <w:t>a</w:t>
      </w:r>
      <w:r w:rsidRPr="00F74808">
        <w:rPr>
          <w:rFonts w:ascii="Arial Narrow" w:hAnsi="Arial Narrow"/>
          <w:b/>
          <w:szCs w:val="22"/>
        </w:rPr>
        <w:t xml:space="preserve"> projektu </w:t>
      </w:r>
      <w:r w:rsidRPr="00F74808">
        <w:rPr>
          <w:rFonts w:ascii="Arial Narrow" w:hAnsi="Arial Narrow"/>
          <w:szCs w:val="22"/>
        </w:rPr>
        <w:t>-</w:t>
      </w:r>
      <w:r w:rsidRPr="00F74808">
        <w:rPr>
          <w:rFonts w:ascii="Arial Narrow" w:hAnsi="Arial Narrow"/>
          <w:b/>
          <w:szCs w:val="22"/>
        </w:rPr>
        <w:t xml:space="preserve"> externé</w:t>
      </w:r>
      <w:r w:rsidRPr="00F74808">
        <w:rPr>
          <w:rFonts w:ascii="Arial Narrow" w:hAnsi="Arial Narrow"/>
          <w:szCs w:val="22"/>
        </w:rPr>
        <w:t xml:space="preserve"> </w:t>
      </w:r>
      <w:r w:rsidR="006F7A00" w:rsidRPr="00F74808">
        <w:rPr>
          <w:rFonts w:ascii="Arial Narrow" w:hAnsi="Arial Narrow"/>
          <w:szCs w:val="22"/>
          <w:lang w:eastAsia="cs-CZ"/>
        </w:rPr>
        <w:t>v rámci podporn</w:t>
      </w:r>
      <w:del w:id="78" w:author="Autor" w:date="2016-08-03T10:32:00Z">
        <w:r w:rsidR="006F7A00" w:rsidRPr="00F74808" w:rsidDel="00A45A49">
          <w:rPr>
            <w:rFonts w:ascii="Arial Narrow" w:hAnsi="Arial Narrow"/>
            <w:szCs w:val="22"/>
            <w:lang w:eastAsia="cs-CZ"/>
          </w:rPr>
          <w:delText>ej</w:delText>
        </w:r>
      </w:del>
      <w:ins w:id="79" w:author="Autor" w:date="2016-08-03T10:32:00Z">
        <w:r w:rsidR="00A45A49">
          <w:rPr>
            <w:rFonts w:ascii="Arial Narrow" w:hAnsi="Arial Narrow"/>
            <w:szCs w:val="22"/>
            <w:lang w:eastAsia="cs-CZ"/>
          </w:rPr>
          <w:t>ých</w:t>
        </w:r>
      </w:ins>
      <w:r w:rsidR="006F7A00" w:rsidRPr="00F74808">
        <w:rPr>
          <w:rFonts w:ascii="Arial Narrow" w:hAnsi="Arial Narrow"/>
          <w:szCs w:val="22"/>
          <w:lang w:eastAsia="cs-CZ"/>
        </w:rPr>
        <w:t xml:space="preserve"> aktiv</w:t>
      </w:r>
      <w:del w:id="80" w:author="Autor" w:date="2016-08-03T10:33:00Z">
        <w:r w:rsidR="006F7A00" w:rsidRPr="00F74808" w:rsidDel="00A45A49">
          <w:rPr>
            <w:rFonts w:ascii="Arial Narrow" w:hAnsi="Arial Narrow"/>
            <w:szCs w:val="22"/>
            <w:lang w:eastAsia="cs-CZ"/>
          </w:rPr>
          <w:delText>i</w:delText>
        </w:r>
      </w:del>
      <w:ins w:id="81" w:author="Autor" w:date="2016-08-03T10:33:00Z">
        <w:r w:rsidR="00A45A49">
          <w:rPr>
            <w:rFonts w:ascii="Arial Narrow" w:hAnsi="Arial Narrow"/>
            <w:szCs w:val="22"/>
            <w:lang w:eastAsia="cs-CZ"/>
          </w:rPr>
          <w:t>í</w:t>
        </w:r>
      </w:ins>
      <w:r w:rsidR="006F7A00" w:rsidRPr="00F74808">
        <w:rPr>
          <w:rFonts w:ascii="Arial Narrow" w:hAnsi="Arial Narrow"/>
          <w:szCs w:val="22"/>
          <w:lang w:eastAsia="cs-CZ"/>
        </w:rPr>
        <w:t>t</w:t>
      </w:r>
      <w:del w:id="82" w:author="Autor" w:date="2016-08-03T10:33:00Z">
        <w:r w:rsidR="006F7A00" w:rsidRPr="00F74808" w:rsidDel="00A45A49">
          <w:rPr>
            <w:rFonts w:ascii="Arial Narrow" w:hAnsi="Arial Narrow"/>
            <w:szCs w:val="22"/>
            <w:lang w:eastAsia="cs-CZ"/>
          </w:rPr>
          <w:delText>y</w:delText>
        </w:r>
      </w:del>
      <w:r w:rsidR="006F7A00" w:rsidRPr="00F74808">
        <w:rPr>
          <w:rFonts w:ascii="Arial Narrow" w:hAnsi="Arial Narrow"/>
          <w:szCs w:val="22"/>
          <w:lang w:eastAsia="cs-CZ"/>
        </w:rPr>
        <w:t xml:space="preserve"> projektu</w:t>
      </w:r>
      <w:r w:rsidR="006F7A00" w:rsidRPr="00F74808">
        <w:rPr>
          <w:rFonts w:ascii="Arial Narrow" w:hAnsi="Arial Narrow"/>
          <w:b/>
          <w:szCs w:val="22"/>
        </w:rPr>
        <w:t> </w:t>
      </w:r>
      <w:r w:rsidR="006F7A00" w:rsidRPr="00F74808">
        <w:rPr>
          <w:rFonts w:ascii="Arial Narrow" w:hAnsi="Arial Narrow"/>
          <w:szCs w:val="22"/>
        </w:rPr>
        <w:t xml:space="preserve">(nepriame výdavky) </w:t>
      </w:r>
      <w:r w:rsidRPr="00F74808">
        <w:rPr>
          <w:rFonts w:ascii="Arial Narrow" w:hAnsi="Arial Narrow"/>
          <w:szCs w:val="22"/>
        </w:rPr>
        <w:t xml:space="preserve">bude </w:t>
      </w:r>
      <w:r w:rsidR="006878A8">
        <w:rPr>
          <w:rFonts w:ascii="Arial Narrow" w:hAnsi="Arial Narrow"/>
          <w:szCs w:val="22"/>
        </w:rPr>
        <w:t>ne</w:t>
      </w:r>
      <w:r w:rsidRPr="00F74808">
        <w:rPr>
          <w:rFonts w:ascii="Arial Narrow" w:hAnsi="Arial Narrow"/>
          <w:szCs w:val="22"/>
        </w:rPr>
        <w:t xml:space="preserve">pripustenie výdavkov </w:t>
      </w:r>
      <w:r w:rsidR="006878A8">
        <w:rPr>
          <w:rFonts w:ascii="Arial Narrow" w:hAnsi="Arial Narrow"/>
          <w:szCs w:val="22"/>
        </w:rPr>
        <w:t>súvisiacich s</w:t>
      </w:r>
      <w:r w:rsidRPr="00F74808">
        <w:rPr>
          <w:rFonts w:ascii="Arial Narrow" w:hAnsi="Arial Narrow"/>
          <w:szCs w:val="22"/>
        </w:rPr>
        <w:t> VO do financovania v plnej výške</w:t>
      </w:r>
      <w:r w:rsidR="00993743">
        <w:rPr>
          <w:rFonts w:ascii="Arial Narrow" w:hAnsi="Arial Narrow"/>
          <w:szCs w:val="22"/>
        </w:rPr>
        <w:t>,</w:t>
      </w:r>
      <w:r w:rsidRPr="00F74808">
        <w:rPr>
          <w:rFonts w:ascii="Arial Narrow" w:hAnsi="Arial Narrow"/>
          <w:szCs w:val="22"/>
        </w:rPr>
        <w:t xml:space="preserve"> alebo udelenie finančnej opravy</w:t>
      </w:r>
      <w:r w:rsidR="00144590">
        <w:rPr>
          <w:rFonts w:ascii="Arial Narrow" w:hAnsi="Arial Narrow"/>
          <w:szCs w:val="22"/>
          <w:vertAlign w:val="superscript"/>
        </w:rPr>
        <w:t>22</w:t>
      </w:r>
      <w:r w:rsidRPr="00F74808">
        <w:rPr>
          <w:rFonts w:ascii="Arial Narrow" w:hAnsi="Arial Narrow"/>
          <w:szCs w:val="22"/>
        </w:rPr>
        <w:t xml:space="preserve">, Prijímateľ </w:t>
      </w:r>
      <w:r w:rsidRPr="00F74808">
        <w:rPr>
          <w:rFonts w:ascii="Arial Narrow" w:hAnsi="Arial Narrow"/>
          <w:b/>
          <w:szCs w:val="22"/>
        </w:rPr>
        <w:t xml:space="preserve">nemôže VO </w:t>
      </w:r>
      <w:r w:rsidRPr="00F74808">
        <w:rPr>
          <w:rFonts w:ascii="Arial Narrow" w:hAnsi="Arial Narrow"/>
          <w:szCs w:val="22"/>
        </w:rPr>
        <w:t>na</w:t>
      </w:r>
      <w:r w:rsidR="00DC0486" w:rsidRPr="00F74808">
        <w:rPr>
          <w:rFonts w:ascii="Arial Narrow" w:hAnsi="Arial Narrow"/>
          <w:szCs w:val="22"/>
        </w:rPr>
        <w:t> </w:t>
      </w:r>
      <w:r w:rsidR="0076594E" w:rsidRPr="00F74808">
        <w:rPr>
          <w:rFonts w:ascii="Arial Narrow" w:hAnsi="Arial Narrow"/>
          <w:szCs w:val="22"/>
        </w:rPr>
        <w:t>r</w:t>
      </w:r>
      <w:r w:rsidR="006F7A00" w:rsidRPr="00F74808">
        <w:rPr>
          <w:rFonts w:ascii="Arial Narrow" w:hAnsi="Arial Narrow"/>
          <w:szCs w:val="22"/>
        </w:rPr>
        <w:t>iadeni</w:t>
      </w:r>
      <w:r w:rsidR="0076594E" w:rsidRPr="00F74808">
        <w:rPr>
          <w:rFonts w:ascii="Arial Narrow" w:hAnsi="Arial Narrow"/>
          <w:szCs w:val="22"/>
        </w:rPr>
        <w:t>e</w:t>
      </w:r>
      <w:r w:rsidR="006F7A00" w:rsidRPr="00F74808">
        <w:rPr>
          <w:rFonts w:ascii="Arial Narrow" w:hAnsi="Arial Narrow"/>
          <w:szCs w:val="22"/>
        </w:rPr>
        <w:t xml:space="preserve"> projektu - externé </w:t>
      </w:r>
      <w:r w:rsidRPr="00F74808">
        <w:rPr>
          <w:rFonts w:ascii="Arial Narrow" w:hAnsi="Arial Narrow"/>
          <w:b/>
          <w:szCs w:val="22"/>
        </w:rPr>
        <w:t>opakovať</w:t>
      </w:r>
      <w:r w:rsidRPr="00F74808">
        <w:rPr>
          <w:rFonts w:ascii="Arial Narrow" w:hAnsi="Arial Narrow"/>
          <w:szCs w:val="22"/>
        </w:rPr>
        <w:t>.</w:t>
      </w:r>
      <w:r w:rsidR="00DC0486" w:rsidRPr="00F74808">
        <w:rPr>
          <w:rFonts w:ascii="Arial Narrow" w:hAnsi="Arial Narrow"/>
          <w:szCs w:val="22"/>
        </w:rPr>
        <w:t xml:space="preserve"> Výdavky vzniknuté z tohto VO budú </w:t>
      </w:r>
      <w:r w:rsidR="002630EE" w:rsidRPr="00F74808">
        <w:rPr>
          <w:rFonts w:ascii="Arial Narrow" w:hAnsi="Arial Narrow"/>
          <w:szCs w:val="22"/>
        </w:rPr>
        <w:t xml:space="preserve">Poskytovateľom </w:t>
      </w:r>
      <w:r w:rsidR="00DC0486" w:rsidRPr="00F74808">
        <w:rPr>
          <w:rFonts w:ascii="Arial Narrow" w:hAnsi="Arial Narrow"/>
          <w:szCs w:val="22"/>
        </w:rPr>
        <w:t>považované za neoprávnené výdavky.</w:t>
      </w:r>
    </w:p>
    <w:p w14:paraId="1B6F85AC" w14:textId="77777777" w:rsidR="00DF00D6" w:rsidRPr="00E10F0A" w:rsidRDefault="00DF00D6" w:rsidP="00072AD5">
      <w:pPr>
        <w:pStyle w:val="Zoznamsodrkami"/>
        <w:spacing w:before="0" w:after="0"/>
        <w:rPr>
          <w:rFonts w:ascii="Arial Narrow" w:hAnsi="Arial Narrow"/>
          <w:szCs w:val="22"/>
        </w:rPr>
      </w:pPr>
    </w:p>
    <w:p w14:paraId="50BEAB68" w14:textId="24869CCA" w:rsidR="00B50DB1" w:rsidRDefault="00B50DB1" w:rsidP="002D684B">
      <w:pPr>
        <w:pBdr>
          <w:top w:val="single" w:sz="4" w:space="1" w:color="auto"/>
          <w:left w:val="single" w:sz="4" w:space="4" w:color="auto"/>
          <w:bottom w:val="single" w:sz="4" w:space="1" w:color="auto"/>
          <w:right w:val="single" w:sz="4" w:space="4" w:color="auto"/>
        </w:pBdr>
        <w:spacing w:line="240" w:lineRule="auto"/>
        <w:jc w:val="both"/>
        <w:rPr>
          <w:rFonts w:ascii="Arial Narrow" w:hAnsi="Arial Narrow"/>
          <w:b/>
          <w:sz w:val="22"/>
          <w:szCs w:val="22"/>
        </w:rPr>
      </w:pPr>
      <w:r w:rsidRPr="006608E8">
        <w:rPr>
          <w:rFonts w:ascii="Arial Narrow" w:hAnsi="Arial Narrow"/>
          <w:b/>
          <w:sz w:val="22"/>
          <w:szCs w:val="22"/>
        </w:rPr>
        <w:t>Upozornenie:</w:t>
      </w:r>
      <w:r>
        <w:rPr>
          <w:rFonts w:ascii="Arial Narrow" w:hAnsi="Arial Narrow"/>
          <w:b/>
          <w:sz w:val="22"/>
          <w:szCs w:val="22"/>
        </w:rPr>
        <w:t xml:space="preserve"> </w:t>
      </w:r>
      <w:r w:rsidRPr="00F336D3">
        <w:rPr>
          <w:rFonts w:ascii="Arial Narrow" w:hAnsi="Arial Narrow"/>
          <w:sz w:val="22"/>
          <w:szCs w:val="22"/>
        </w:rPr>
        <w:t>Za účelom minimalizovania rizika vzniku neoprávnených výdavkov upozorňuje</w:t>
      </w:r>
      <w:r>
        <w:rPr>
          <w:rFonts w:ascii="Arial Narrow" w:hAnsi="Arial Narrow"/>
          <w:sz w:val="22"/>
          <w:szCs w:val="22"/>
        </w:rPr>
        <w:t>me</w:t>
      </w:r>
      <w:r w:rsidRPr="00F336D3">
        <w:rPr>
          <w:rFonts w:ascii="Arial Narrow" w:hAnsi="Arial Narrow"/>
          <w:sz w:val="22"/>
          <w:szCs w:val="22"/>
        </w:rPr>
        <w:t xml:space="preserve"> žiadateľov a </w:t>
      </w:r>
      <w:r w:rsidR="007D2FB7">
        <w:rPr>
          <w:rFonts w:ascii="Arial Narrow" w:hAnsi="Arial Narrow"/>
          <w:sz w:val="22"/>
          <w:szCs w:val="22"/>
        </w:rPr>
        <w:t>P</w:t>
      </w:r>
      <w:r w:rsidRPr="00F336D3">
        <w:rPr>
          <w:rFonts w:ascii="Arial Narrow" w:hAnsi="Arial Narrow"/>
          <w:sz w:val="22"/>
          <w:szCs w:val="22"/>
        </w:rPr>
        <w:t>rijímateľov na</w:t>
      </w:r>
      <w:r w:rsidRPr="00F336D3">
        <w:rPr>
          <w:rFonts w:ascii="Arial Narrow" w:hAnsi="Arial Narrow"/>
          <w:b/>
          <w:sz w:val="22"/>
          <w:szCs w:val="22"/>
        </w:rPr>
        <w:t xml:space="preserve"> povinnosť postupovať pri obstarávaní tovarov, služieb a prác potrebných pre realizáciu aktivít projektu </w:t>
      </w:r>
      <w:r w:rsidRPr="007D2FB7">
        <w:rPr>
          <w:rFonts w:ascii="Arial Narrow" w:hAnsi="Arial Narrow"/>
          <w:b/>
          <w:sz w:val="22"/>
          <w:szCs w:val="22"/>
        </w:rPr>
        <w:t xml:space="preserve">podľa pravidiel a postupov určených </w:t>
      </w:r>
      <w:r w:rsidR="007D2FB7">
        <w:rPr>
          <w:rFonts w:ascii="Arial Narrow" w:hAnsi="Arial Narrow"/>
          <w:b/>
          <w:sz w:val="22"/>
          <w:szCs w:val="22"/>
        </w:rPr>
        <w:t>P</w:t>
      </w:r>
      <w:r w:rsidRPr="007D2FB7">
        <w:rPr>
          <w:rFonts w:ascii="Arial Narrow" w:hAnsi="Arial Narrow"/>
          <w:b/>
          <w:sz w:val="22"/>
          <w:szCs w:val="22"/>
        </w:rPr>
        <w:t>oskytovateľom v </w:t>
      </w:r>
      <w:hyperlink r:id="rId20" w:history="1">
        <w:r w:rsidR="007D2FB7" w:rsidRPr="007D2FB7">
          <w:rPr>
            <w:rStyle w:val="Hypertextovprepojenie"/>
            <w:rFonts w:ascii="Arial Narrow" w:hAnsi="Arial Narrow"/>
            <w:i/>
            <w:sz w:val="22"/>
            <w:szCs w:val="22"/>
          </w:rPr>
          <w:t>P</w:t>
        </w:r>
        <w:r w:rsidRPr="007D2FB7">
          <w:rPr>
            <w:rStyle w:val="Hypertextovprepojenie"/>
            <w:rFonts w:ascii="Arial Narrow" w:hAnsi="Arial Narrow"/>
            <w:i/>
            <w:sz w:val="22"/>
            <w:szCs w:val="22"/>
          </w:rPr>
          <w:t>ríručke k procesu verejného obstarávania</w:t>
        </w:r>
      </w:hyperlink>
      <w:r w:rsidR="007D2FB7" w:rsidRPr="007D2FB7">
        <w:rPr>
          <w:rFonts w:ascii="Arial Narrow" w:hAnsi="Arial Narrow"/>
          <w:sz w:val="22"/>
          <w:szCs w:val="22"/>
        </w:rPr>
        <w:t xml:space="preserve"> OP KŽP</w:t>
      </w:r>
      <w:r w:rsidR="007D2FB7">
        <w:rPr>
          <w:rFonts w:ascii="Arial Narrow" w:hAnsi="Arial Narrow"/>
          <w:sz w:val="22"/>
          <w:szCs w:val="22"/>
        </w:rPr>
        <w:t xml:space="preserve"> (ďalej len „</w:t>
      </w:r>
      <w:r w:rsidR="007D2FB7" w:rsidRPr="00E91D90">
        <w:rPr>
          <w:rFonts w:ascii="Arial Narrow" w:hAnsi="Arial Narrow"/>
          <w:i/>
          <w:sz w:val="22"/>
          <w:szCs w:val="22"/>
        </w:rPr>
        <w:t>Príručka k procesu VO</w:t>
      </w:r>
      <w:r w:rsidR="007D2FB7">
        <w:rPr>
          <w:rFonts w:ascii="Arial Narrow" w:hAnsi="Arial Narrow"/>
          <w:sz w:val="22"/>
          <w:szCs w:val="22"/>
        </w:rPr>
        <w:t>“)</w:t>
      </w:r>
      <w:r w:rsidRPr="002B4A19">
        <w:rPr>
          <w:rFonts w:ascii="Arial Narrow" w:hAnsi="Arial Narrow"/>
          <w:sz w:val="22"/>
          <w:szCs w:val="22"/>
        </w:rPr>
        <w:t xml:space="preserve">. </w:t>
      </w:r>
    </w:p>
    <w:p w14:paraId="6C3B07A7" w14:textId="28D71CD7" w:rsidR="00B50DB1" w:rsidRPr="00F336D3" w:rsidRDefault="00B50DB1" w:rsidP="007D2FB7">
      <w:pPr>
        <w:pBdr>
          <w:top w:val="single" w:sz="4" w:space="1" w:color="auto"/>
          <w:left w:val="single" w:sz="4" w:space="4" w:color="auto"/>
          <w:bottom w:val="single" w:sz="4" w:space="1" w:color="auto"/>
          <w:right w:val="single" w:sz="4" w:space="4" w:color="auto"/>
        </w:pBdr>
        <w:spacing w:after="0" w:line="240" w:lineRule="auto"/>
        <w:jc w:val="both"/>
        <w:rPr>
          <w:rFonts w:ascii="Arial Narrow" w:hAnsi="Arial Narrow"/>
          <w:b/>
          <w:sz w:val="22"/>
          <w:szCs w:val="22"/>
        </w:rPr>
      </w:pPr>
      <w:r w:rsidRPr="002D684B">
        <w:rPr>
          <w:rFonts w:ascii="Arial Narrow" w:hAnsi="Arial Narrow"/>
          <w:sz w:val="22"/>
          <w:szCs w:val="22"/>
        </w:rPr>
        <w:t xml:space="preserve">Zvlášť upozorňujeme, že </w:t>
      </w:r>
      <w:r w:rsidR="007D2FB7" w:rsidRPr="00E91D90">
        <w:rPr>
          <w:rFonts w:ascii="Arial Narrow" w:hAnsi="Arial Narrow"/>
          <w:i/>
          <w:sz w:val="22"/>
          <w:szCs w:val="22"/>
        </w:rPr>
        <w:t>P</w:t>
      </w:r>
      <w:r w:rsidRPr="00E91D90">
        <w:rPr>
          <w:rFonts w:ascii="Arial Narrow" w:hAnsi="Arial Narrow"/>
          <w:i/>
          <w:sz w:val="22"/>
          <w:szCs w:val="22"/>
        </w:rPr>
        <w:t xml:space="preserve">ríručka k procesu </w:t>
      </w:r>
      <w:r w:rsidR="007D2FB7" w:rsidRPr="00E91D90">
        <w:rPr>
          <w:rFonts w:ascii="Arial Narrow" w:hAnsi="Arial Narrow"/>
          <w:i/>
          <w:sz w:val="22"/>
          <w:szCs w:val="22"/>
        </w:rPr>
        <w:t>VO</w:t>
      </w:r>
      <w:r w:rsidRPr="00F336D3">
        <w:rPr>
          <w:rFonts w:ascii="Arial Narrow" w:hAnsi="Arial Narrow"/>
          <w:b/>
          <w:sz w:val="22"/>
          <w:szCs w:val="22"/>
        </w:rPr>
        <w:t xml:space="preserve"> </w:t>
      </w:r>
      <w:r w:rsidRPr="00F336D3">
        <w:rPr>
          <w:rFonts w:ascii="Arial Narrow" w:hAnsi="Arial Narrow"/>
          <w:b/>
          <w:sz w:val="22"/>
          <w:szCs w:val="22"/>
          <w:u w:val="single"/>
        </w:rPr>
        <w:t>upravuje špecificky</w:t>
      </w:r>
      <w:r w:rsidRPr="00F336D3">
        <w:rPr>
          <w:rFonts w:ascii="Arial Narrow" w:hAnsi="Arial Narrow"/>
          <w:b/>
          <w:sz w:val="22"/>
          <w:szCs w:val="22"/>
        </w:rPr>
        <w:t xml:space="preserve"> </w:t>
      </w:r>
      <w:r w:rsidRPr="002D684B">
        <w:rPr>
          <w:rFonts w:ascii="Arial Narrow" w:hAnsi="Arial Narrow"/>
          <w:sz w:val="22"/>
          <w:szCs w:val="22"/>
        </w:rPr>
        <w:t xml:space="preserve">postup zadávania: </w:t>
      </w:r>
    </w:p>
    <w:p w14:paraId="2FA18E6D" w14:textId="61715CD2" w:rsidR="00B50DB1" w:rsidRPr="00F336D3" w:rsidRDefault="00B50DB1" w:rsidP="007D2FB7">
      <w:pPr>
        <w:numPr>
          <w:ilvl w:val="0"/>
          <w:numId w:val="50"/>
        </w:numPr>
        <w:pBdr>
          <w:top w:val="single" w:sz="4" w:space="1" w:color="auto"/>
          <w:left w:val="single" w:sz="4" w:space="4" w:color="auto"/>
          <w:bottom w:val="single" w:sz="4" w:space="1" w:color="auto"/>
          <w:right w:val="single" w:sz="4" w:space="4" w:color="auto"/>
        </w:pBdr>
        <w:spacing w:before="120" w:after="0" w:line="240" w:lineRule="auto"/>
        <w:ind w:left="284" w:hanging="284"/>
        <w:jc w:val="both"/>
        <w:rPr>
          <w:rFonts w:ascii="Arial Narrow" w:hAnsi="Arial Narrow"/>
          <w:sz w:val="22"/>
          <w:szCs w:val="22"/>
        </w:rPr>
      </w:pPr>
      <w:r w:rsidRPr="00F336D3">
        <w:rPr>
          <w:rFonts w:ascii="Arial Narrow" w:hAnsi="Arial Narrow"/>
          <w:b/>
          <w:sz w:val="22"/>
          <w:szCs w:val="22"/>
        </w:rPr>
        <w:t>zákaziek podľa § 9 ods. 9</w:t>
      </w:r>
      <w:r w:rsidRPr="00F336D3">
        <w:rPr>
          <w:rFonts w:ascii="Arial Narrow" w:hAnsi="Arial Narrow"/>
          <w:sz w:val="22"/>
          <w:szCs w:val="22"/>
        </w:rPr>
        <w:t xml:space="preserve"> zákona </w:t>
      </w:r>
      <w:r w:rsidR="00DC5A68">
        <w:rPr>
          <w:rFonts w:ascii="Arial Narrow" w:hAnsi="Arial Narrow"/>
          <w:sz w:val="22"/>
          <w:szCs w:val="22"/>
        </w:rPr>
        <w:t>o VO</w:t>
      </w:r>
      <w:r w:rsidR="002B4A19">
        <w:rPr>
          <w:rStyle w:val="Odkaznapoznmkupodiarou"/>
          <w:rFonts w:ascii="Arial Narrow" w:hAnsi="Arial Narrow"/>
          <w:sz w:val="22"/>
          <w:szCs w:val="22"/>
        </w:rPr>
        <w:footnoteReference w:id="25"/>
      </w:r>
      <w:r w:rsidRPr="00F336D3">
        <w:rPr>
          <w:rFonts w:ascii="Arial Narrow" w:hAnsi="Arial Narrow"/>
          <w:sz w:val="22"/>
          <w:szCs w:val="22"/>
        </w:rPr>
        <w:t xml:space="preserve"> a</w:t>
      </w:r>
    </w:p>
    <w:p w14:paraId="63E1AFB5" w14:textId="3DB3451D" w:rsidR="00B50DB1" w:rsidRDefault="00B50DB1" w:rsidP="007D2FB7">
      <w:pPr>
        <w:numPr>
          <w:ilvl w:val="0"/>
          <w:numId w:val="50"/>
        </w:numPr>
        <w:pBdr>
          <w:top w:val="single" w:sz="4" w:space="1" w:color="auto"/>
          <w:left w:val="single" w:sz="4" w:space="4" w:color="auto"/>
          <w:bottom w:val="single" w:sz="4" w:space="1" w:color="auto"/>
          <w:right w:val="single" w:sz="4" w:space="4" w:color="auto"/>
        </w:pBdr>
        <w:spacing w:before="120" w:after="0" w:line="240" w:lineRule="auto"/>
        <w:ind w:left="284" w:hanging="284"/>
        <w:jc w:val="both"/>
        <w:rPr>
          <w:rFonts w:ascii="Arial Narrow" w:hAnsi="Arial Narrow"/>
          <w:sz w:val="22"/>
          <w:szCs w:val="22"/>
        </w:rPr>
      </w:pPr>
      <w:r w:rsidRPr="00F336D3">
        <w:rPr>
          <w:rFonts w:ascii="Arial Narrow" w:hAnsi="Arial Narrow"/>
          <w:b/>
          <w:sz w:val="22"/>
          <w:szCs w:val="22"/>
        </w:rPr>
        <w:t xml:space="preserve">zákaziek nespadajúcich pod zákon o </w:t>
      </w:r>
      <w:r w:rsidR="00DC5A68">
        <w:rPr>
          <w:rFonts w:ascii="Arial Narrow" w:hAnsi="Arial Narrow"/>
          <w:b/>
          <w:sz w:val="22"/>
          <w:szCs w:val="22"/>
        </w:rPr>
        <w:t>VO</w:t>
      </w:r>
      <w:r w:rsidRPr="00F336D3">
        <w:rPr>
          <w:rFonts w:ascii="Arial Narrow" w:hAnsi="Arial Narrow"/>
          <w:sz w:val="22"/>
          <w:szCs w:val="22"/>
        </w:rPr>
        <w:t xml:space="preserve"> (napr. zákazky, ktoré podliehajú výnimke v zmysle § 1 ods. 2 až 5 zákona o </w:t>
      </w:r>
      <w:r w:rsidR="00DC5A68">
        <w:rPr>
          <w:rFonts w:ascii="Arial Narrow" w:hAnsi="Arial Narrow"/>
          <w:sz w:val="22"/>
          <w:szCs w:val="22"/>
        </w:rPr>
        <w:t>VO</w:t>
      </w:r>
      <w:r w:rsidRPr="00F336D3">
        <w:rPr>
          <w:rFonts w:ascii="Arial Narrow" w:hAnsi="Arial Narrow"/>
          <w:sz w:val="22"/>
          <w:szCs w:val="22"/>
        </w:rPr>
        <w:t>, zákazky zadávané vnútorným obstarávaním a zákazky horizontálnej spolupráce)</w:t>
      </w:r>
      <w:r w:rsidR="002B4A19">
        <w:rPr>
          <w:rStyle w:val="Odkaznapoznmkupodiarou"/>
          <w:rFonts w:ascii="Arial Narrow" w:hAnsi="Arial Narrow"/>
          <w:sz w:val="22"/>
          <w:szCs w:val="22"/>
        </w:rPr>
        <w:footnoteReference w:id="26"/>
      </w:r>
      <w:r w:rsidRPr="00F336D3">
        <w:rPr>
          <w:rFonts w:ascii="Arial Narrow" w:hAnsi="Arial Narrow"/>
          <w:sz w:val="22"/>
          <w:szCs w:val="22"/>
        </w:rPr>
        <w:t>.</w:t>
      </w:r>
    </w:p>
    <w:p w14:paraId="183811E8" w14:textId="77777777" w:rsidR="00B50DB1" w:rsidRDefault="00B50DB1" w:rsidP="002D684B">
      <w:pPr>
        <w:pBdr>
          <w:top w:val="single" w:sz="4" w:space="1" w:color="auto"/>
          <w:left w:val="single" w:sz="4" w:space="4" w:color="auto"/>
          <w:bottom w:val="single" w:sz="4" w:space="1" w:color="auto"/>
          <w:right w:val="single" w:sz="4" w:space="4" w:color="auto"/>
        </w:pBdr>
        <w:spacing w:after="0" w:line="240" w:lineRule="auto"/>
        <w:jc w:val="both"/>
        <w:rPr>
          <w:rFonts w:ascii="Arial Narrow" w:hAnsi="Arial Narrow"/>
          <w:b/>
          <w:sz w:val="22"/>
          <w:szCs w:val="22"/>
        </w:rPr>
      </w:pPr>
    </w:p>
    <w:p w14:paraId="03A84D86" w14:textId="37BF0DFB" w:rsidR="00B50DB1" w:rsidRDefault="00B50DB1" w:rsidP="002D684B">
      <w:pPr>
        <w:pBdr>
          <w:top w:val="single" w:sz="4" w:space="1" w:color="auto"/>
          <w:left w:val="single" w:sz="4" w:space="4" w:color="auto"/>
          <w:bottom w:val="single" w:sz="4" w:space="1" w:color="auto"/>
          <w:right w:val="single" w:sz="4" w:space="4" w:color="auto"/>
        </w:pBdr>
        <w:spacing w:line="240" w:lineRule="auto"/>
        <w:jc w:val="both"/>
        <w:rPr>
          <w:rFonts w:ascii="Arial Narrow" w:hAnsi="Arial Narrow"/>
          <w:sz w:val="22"/>
          <w:szCs w:val="22"/>
        </w:rPr>
      </w:pPr>
      <w:r>
        <w:rPr>
          <w:rFonts w:ascii="Arial Narrow" w:hAnsi="Arial Narrow"/>
          <w:b/>
          <w:sz w:val="22"/>
          <w:szCs w:val="22"/>
        </w:rPr>
        <w:t>Predmetné pravidlá pre zadávanie zákaziek podľa § 9 ods. 9 zákona o </w:t>
      </w:r>
      <w:r w:rsidR="007D2FB7">
        <w:rPr>
          <w:rFonts w:ascii="Arial Narrow" w:hAnsi="Arial Narrow"/>
          <w:b/>
          <w:sz w:val="22"/>
          <w:szCs w:val="22"/>
        </w:rPr>
        <w:t>VO</w:t>
      </w:r>
      <w:r>
        <w:rPr>
          <w:rFonts w:ascii="Arial Narrow" w:hAnsi="Arial Narrow"/>
          <w:b/>
          <w:sz w:val="22"/>
          <w:szCs w:val="22"/>
        </w:rPr>
        <w:t xml:space="preserve"> a zákaziek nespadajúcich pod zákon o </w:t>
      </w:r>
      <w:r w:rsidR="007D2FB7">
        <w:rPr>
          <w:rFonts w:ascii="Arial Narrow" w:hAnsi="Arial Narrow"/>
          <w:b/>
          <w:sz w:val="22"/>
          <w:szCs w:val="22"/>
        </w:rPr>
        <w:t>VO</w:t>
      </w:r>
      <w:r>
        <w:rPr>
          <w:rFonts w:ascii="Arial Narrow" w:hAnsi="Arial Narrow"/>
          <w:b/>
          <w:sz w:val="22"/>
          <w:szCs w:val="22"/>
        </w:rPr>
        <w:t xml:space="preserve"> </w:t>
      </w:r>
      <w:r w:rsidRPr="00F336D3">
        <w:rPr>
          <w:rFonts w:ascii="Arial Narrow" w:hAnsi="Arial Narrow"/>
          <w:b/>
          <w:sz w:val="22"/>
          <w:szCs w:val="22"/>
        </w:rPr>
        <w:t>je žiadateľ povinný dodržať bez ohľadu na skutočnosť, kedy bol postup zadávania zákazky realizovaný</w:t>
      </w:r>
      <w:r>
        <w:t xml:space="preserve"> </w:t>
      </w:r>
      <w:r w:rsidRPr="00F336D3">
        <w:rPr>
          <w:rFonts w:ascii="Arial Narrow" w:hAnsi="Arial Narrow"/>
          <w:sz w:val="22"/>
          <w:szCs w:val="22"/>
        </w:rPr>
        <w:t xml:space="preserve">(t.j. pred alebo po schválení </w:t>
      </w:r>
      <w:r w:rsidR="00DC5A68">
        <w:rPr>
          <w:rFonts w:ascii="Arial Narrow" w:hAnsi="Arial Narrow"/>
          <w:sz w:val="22"/>
          <w:szCs w:val="22"/>
        </w:rPr>
        <w:t>Ž</w:t>
      </w:r>
      <w:r w:rsidRPr="00F336D3">
        <w:rPr>
          <w:rFonts w:ascii="Arial Narrow" w:hAnsi="Arial Narrow"/>
          <w:sz w:val="22"/>
          <w:szCs w:val="22"/>
        </w:rPr>
        <w:t>o</w:t>
      </w:r>
      <w:r w:rsidR="00DC5A68">
        <w:rPr>
          <w:rFonts w:ascii="Arial Narrow" w:hAnsi="Arial Narrow"/>
          <w:sz w:val="22"/>
          <w:szCs w:val="22"/>
        </w:rPr>
        <w:t>NFP</w:t>
      </w:r>
      <w:r w:rsidRPr="00F336D3">
        <w:rPr>
          <w:rFonts w:ascii="Arial Narrow" w:hAnsi="Arial Narrow"/>
          <w:sz w:val="22"/>
          <w:szCs w:val="22"/>
        </w:rPr>
        <w:t xml:space="preserve">, resp. pred alebo po podpise </w:t>
      </w:r>
      <w:r w:rsidR="00DC5A68" w:rsidRPr="00F74808">
        <w:rPr>
          <w:rFonts w:ascii="Arial Narrow" w:hAnsi="Arial Narrow"/>
          <w:sz w:val="22"/>
          <w:szCs w:val="22"/>
        </w:rPr>
        <w:t>Zmluv</w:t>
      </w:r>
      <w:r w:rsidR="00DC5A68">
        <w:rPr>
          <w:rFonts w:ascii="Arial Narrow" w:hAnsi="Arial Narrow"/>
          <w:sz w:val="22"/>
          <w:szCs w:val="22"/>
        </w:rPr>
        <w:t>y</w:t>
      </w:r>
      <w:r w:rsidR="00DC5A68" w:rsidRPr="00F74808">
        <w:rPr>
          <w:rFonts w:ascii="Arial Narrow" w:hAnsi="Arial Narrow"/>
          <w:sz w:val="22"/>
          <w:szCs w:val="22"/>
        </w:rPr>
        <w:t xml:space="preserve"> o poskytnutí NFP</w:t>
      </w:r>
      <w:r w:rsidRPr="00F336D3">
        <w:rPr>
          <w:rFonts w:ascii="Arial Narrow" w:hAnsi="Arial Narrow"/>
          <w:sz w:val="22"/>
          <w:szCs w:val="22"/>
        </w:rPr>
        <w:t>)</w:t>
      </w:r>
      <w:r>
        <w:rPr>
          <w:rFonts w:ascii="Arial Narrow" w:hAnsi="Arial Narrow"/>
          <w:sz w:val="22"/>
          <w:szCs w:val="22"/>
        </w:rPr>
        <w:t xml:space="preserve">. </w:t>
      </w:r>
    </w:p>
    <w:p w14:paraId="6AB2BBFC" w14:textId="267545D6" w:rsidR="00B50DB1" w:rsidRPr="00B14168" w:rsidRDefault="00B50DB1" w:rsidP="002D684B">
      <w:pPr>
        <w:pBdr>
          <w:top w:val="single" w:sz="4" w:space="1" w:color="auto"/>
          <w:left w:val="single" w:sz="4" w:space="4" w:color="auto"/>
          <w:bottom w:val="single" w:sz="4" w:space="1" w:color="auto"/>
          <w:right w:val="single" w:sz="4" w:space="4" w:color="auto"/>
        </w:pBdr>
        <w:spacing w:after="0" w:line="240" w:lineRule="auto"/>
        <w:jc w:val="both"/>
        <w:rPr>
          <w:rFonts w:ascii="Arial Narrow" w:hAnsi="Arial Narrow"/>
          <w:sz w:val="22"/>
          <w:szCs w:val="22"/>
        </w:rPr>
      </w:pPr>
      <w:r w:rsidRPr="00F336D3">
        <w:rPr>
          <w:rFonts w:ascii="Arial Narrow" w:hAnsi="Arial Narrow"/>
          <w:sz w:val="22"/>
          <w:szCs w:val="22"/>
        </w:rPr>
        <w:t xml:space="preserve">V prípade, ak </w:t>
      </w:r>
      <w:r w:rsidR="007D2FB7">
        <w:rPr>
          <w:rFonts w:ascii="Arial Narrow" w:hAnsi="Arial Narrow"/>
          <w:sz w:val="22"/>
          <w:szCs w:val="22"/>
        </w:rPr>
        <w:t>P</w:t>
      </w:r>
      <w:r w:rsidRPr="00F336D3">
        <w:rPr>
          <w:rFonts w:ascii="Arial Narrow" w:hAnsi="Arial Narrow"/>
          <w:sz w:val="22"/>
          <w:szCs w:val="22"/>
        </w:rPr>
        <w:t>oskytovateľ pri kontrole zistí, že žiadateľ/</w:t>
      </w:r>
      <w:r w:rsidR="007D2FB7">
        <w:rPr>
          <w:rFonts w:ascii="Arial Narrow" w:hAnsi="Arial Narrow"/>
          <w:sz w:val="22"/>
          <w:szCs w:val="22"/>
        </w:rPr>
        <w:t>P</w:t>
      </w:r>
      <w:r w:rsidRPr="00F336D3">
        <w:rPr>
          <w:rFonts w:ascii="Arial Narrow" w:hAnsi="Arial Narrow"/>
          <w:sz w:val="22"/>
          <w:szCs w:val="22"/>
        </w:rPr>
        <w:t xml:space="preserve">rijímateľ </w:t>
      </w:r>
      <w:r w:rsidRPr="00F336D3">
        <w:rPr>
          <w:rFonts w:ascii="Arial Narrow" w:hAnsi="Arial Narrow"/>
          <w:b/>
          <w:sz w:val="22"/>
          <w:szCs w:val="22"/>
        </w:rPr>
        <w:t>postupoval v rozpore so stanovenými</w:t>
      </w:r>
      <w:r>
        <w:rPr>
          <w:rFonts w:ascii="Arial Narrow" w:hAnsi="Arial Narrow"/>
          <w:b/>
          <w:sz w:val="22"/>
          <w:szCs w:val="22"/>
        </w:rPr>
        <w:t xml:space="preserve"> pravidlami</w:t>
      </w:r>
      <w:r w:rsidRPr="00F336D3">
        <w:rPr>
          <w:rFonts w:ascii="Arial Narrow" w:hAnsi="Arial Narrow"/>
          <w:b/>
          <w:sz w:val="22"/>
          <w:szCs w:val="22"/>
        </w:rPr>
        <w:t>, budú</w:t>
      </w:r>
      <w:r w:rsidRPr="00F336D3">
        <w:rPr>
          <w:rFonts w:ascii="Arial Narrow" w:hAnsi="Arial Narrow"/>
          <w:sz w:val="22"/>
          <w:szCs w:val="22"/>
        </w:rPr>
        <w:t xml:space="preserve"> </w:t>
      </w:r>
      <w:r w:rsidRPr="00F336D3">
        <w:rPr>
          <w:rFonts w:ascii="Arial Narrow" w:hAnsi="Arial Narrow"/>
          <w:b/>
          <w:sz w:val="22"/>
          <w:szCs w:val="22"/>
        </w:rPr>
        <w:t xml:space="preserve">výdavky vyplývajúce z realizácie takéhoto obstarávania vylúčené z financovania </w:t>
      </w:r>
      <w:r w:rsidR="007D2FB7">
        <w:rPr>
          <w:rFonts w:ascii="Arial Narrow" w:hAnsi="Arial Narrow"/>
          <w:b/>
          <w:sz w:val="22"/>
          <w:szCs w:val="22"/>
        </w:rPr>
        <w:br/>
      </w:r>
      <w:r w:rsidRPr="00F336D3">
        <w:rPr>
          <w:rFonts w:ascii="Arial Narrow" w:hAnsi="Arial Narrow"/>
          <w:b/>
          <w:sz w:val="22"/>
          <w:szCs w:val="22"/>
        </w:rPr>
        <w:t>v plnom rozsahu, t.j. budú považované za neoprávnené</w:t>
      </w:r>
      <w:r w:rsidR="00B14168">
        <w:rPr>
          <w:rFonts w:ascii="Arial Narrow" w:hAnsi="Arial Narrow"/>
          <w:b/>
          <w:sz w:val="22"/>
          <w:szCs w:val="22"/>
        </w:rPr>
        <w:t>.</w:t>
      </w:r>
    </w:p>
    <w:p w14:paraId="60D6C5AA" w14:textId="77777777" w:rsidR="00B50DB1" w:rsidRDefault="00B50DB1" w:rsidP="002D684B">
      <w:pPr>
        <w:spacing w:after="0" w:line="240" w:lineRule="auto"/>
        <w:jc w:val="both"/>
        <w:rPr>
          <w:rFonts w:ascii="Arial Narrow" w:hAnsi="Arial Narrow"/>
          <w:b/>
          <w:sz w:val="22"/>
          <w:szCs w:val="22"/>
        </w:rPr>
      </w:pPr>
    </w:p>
    <w:p w14:paraId="25136B85" w14:textId="4F35CCA9" w:rsidR="003A0652" w:rsidRPr="00F74808" w:rsidRDefault="002630EE" w:rsidP="00B14168">
      <w:pPr>
        <w:spacing w:after="0" w:line="240" w:lineRule="auto"/>
        <w:jc w:val="both"/>
        <w:rPr>
          <w:rFonts w:ascii="Arial Narrow" w:hAnsi="Arial Narrow"/>
          <w:sz w:val="22"/>
          <w:szCs w:val="22"/>
        </w:rPr>
      </w:pPr>
      <w:r w:rsidRPr="00F74808">
        <w:rPr>
          <w:rFonts w:ascii="Arial Narrow" w:hAnsi="Arial Narrow"/>
          <w:sz w:val="22"/>
          <w:szCs w:val="22"/>
        </w:rPr>
        <w:t>Vyššie uvedené</w:t>
      </w:r>
      <w:r w:rsidR="003A0652" w:rsidRPr="00F74808">
        <w:rPr>
          <w:rFonts w:ascii="Arial Narrow" w:hAnsi="Arial Narrow"/>
          <w:sz w:val="22"/>
          <w:szCs w:val="22"/>
        </w:rPr>
        <w:t xml:space="preserve"> </w:t>
      </w:r>
      <w:r w:rsidR="00760D7A" w:rsidRPr="00F74808">
        <w:rPr>
          <w:rFonts w:ascii="Arial Narrow" w:hAnsi="Arial Narrow"/>
          <w:sz w:val="22"/>
          <w:szCs w:val="22"/>
        </w:rPr>
        <w:t>podmienky</w:t>
      </w:r>
      <w:r w:rsidRPr="00F74808">
        <w:rPr>
          <w:rFonts w:ascii="Arial Narrow" w:hAnsi="Arial Narrow"/>
          <w:sz w:val="22"/>
          <w:szCs w:val="22"/>
        </w:rPr>
        <w:t xml:space="preserve"> oprávnenosti výdavkov</w:t>
      </w:r>
      <w:r w:rsidR="003A0652" w:rsidRPr="00F74808">
        <w:rPr>
          <w:rFonts w:ascii="Arial Narrow" w:hAnsi="Arial Narrow"/>
          <w:sz w:val="22"/>
          <w:szCs w:val="22"/>
        </w:rPr>
        <w:t xml:space="preserve"> </w:t>
      </w:r>
      <w:r w:rsidR="00760D7A" w:rsidRPr="00F74808">
        <w:rPr>
          <w:rFonts w:ascii="Arial Narrow" w:hAnsi="Arial Narrow"/>
          <w:sz w:val="22"/>
          <w:szCs w:val="22"/>
          <w:u w:val="single"/>
        </w:rPr>
        <w:t xml:space="preserve">z oblasti </w:t>
      </w:r>
      <w:r w:rsidR="00F43051" w:rsidRPr="00F74808">
        <w:rPr>
          <w:rFonts w:ascii="Arial Narrow" w:hAnsi="Arial Narrow"/>
          <w:sz w:val="22"/>
          <w:szCs w:val="22"/>
          <w:u w:val="single"/>
        </w:rPr>
        <w:t>verejného obstarávania</w:t>
      </w:r>
      <w:r w:rsidR="00760D7A" w:rsidRPr="00F74808">
        <w:rPr>
          <w:rFonts w:ascii="Arial Narrow" w:hAnsi="Arial Narrow"/>
          <w:sz w:val="22"/>
          <w:szCs w:val="22"/>
        </w:rPr>
        <w:t xml:space="preserve"> </w:t>
      </w:r>
      <w:r w:rsidRPr="00F74808">
        <w:rPr>
          <w:rFonts w:ascii="Arial Narrow" w:hAnsi="Arial Narrow"/>
          <w:sz w:val="22"/>
          <w:szCs w:val="22"/>
        </w:rPr>
        <w:t xml:space="preserve">sa vzťahujú na všetky najčastejšie sa vyskytujúce </w:t>
      </w:r>
      <w:r w:rsidR="00760D7A" w:rsidRPr="00F74808">
        <w:rPr>
          <w:rFonts w:ascii="Arial Narrow" w:hAnsi="Arial Narrow"/>
          <w:sz w:val="22"/>
          <w:szCs w:val="22"/>
        </w:rPr>
        <w:t>oprávnen</w:t>
      </w:r>
      <w:r w:rsidRPr="00F74808">
        <w:rPr>
          <w:rFonts w:ascii="Arial Narrow" w:hAnsi="Arial Narrow"/>
          <w:sz w:val="22"/>
          <w:szCs w:val="22"/>
        </w:rPr>
        <w:t>é</w:t>
      </w:r>
      <w:r w:rsidR="00760D7A" w:rsidRPr="00F74808">
        <w:rPr>
          <w:rFonts w:ascii="Arial Narrow" w:hAnsi="Arial Narrow"/>
          <w:sz w:val="22"/>
          <w:szCs w:val="22"/>
        </w:rPr>
        <w:t xml:space="preserve"> výdavk</w:t>
      </w:r>
      <w:r w:rsidRPr="00F74808">
        <w:rPr>
          <w:rFonts w:ascii="Arial Narrow" w:hAnsi="Arial Narrow"/>
          <w:sz w:val="22"/>
          <w:szCs w:val="22"/>
        </w:rPr>
        <w:t>y</w:t>
      </w:r>
      <w:r w:rsidR="00760D7A" w:rsidRPr="00F74808">
        <w:rPr>
          <w:rFonts w:ascii="Arial Narrow" w:hAnsi="Arial Narrow"/>
          <w:sz w:val="22"/>
          <w:szCs w:val="22"/>
        </w:rPr>
        <w:t xml:space="preserve"> </w:t>
      </w:r>
      <w:r w:rsidRPr="00F74808">
        <w:rPr>
          <w:rFonts w:ascii="Arial Narrow" w:hAnsi="Arial Narrow"/>
          <w:sz w:val="22"/>
          <w:szCs w:val="22"/>
        </w:rPr>
        <w:t xml:space="preserve">uvedené </w:t>
      </w:r>
      <w:r w:rsidR="00760D7A" w:rsidRPr="00F74808">
        <w:rPr>
          <w:rFonts w:ascii="Arial Narrow" w:hAnsi="Arial Narrow"/>
          <w:sz w:val="22"/>
          <w:szCs w:val="22"/>
        </w:rPr>
        <w:t>v kapitole 4 tejto Príručky</w:t>
      </w:r>
      <w:r w:rsidRPr="00F74808">
        <w:rPr>
          <w:rFonts w:ascii="Arial Narrow" w:hAnsi="Arial Narrow"/>
          <w:sz w:val="22"/>
          <w:szCs w:val="22"/>
        </w:rPr>
        <w:t xml:space="preserve">, ako aj ostatné, bližšie nemenované výdavky oprávnené na financovanie v rámci </w:t>
      </w:r>
      <w:r w:rsidR="001A1245" w:rsidRPr="00F74808">
        <w:rPr>
          <w:rFonts w:ascii="Arial Narrow" w:hAnsi="Arial Narrow"/>
          <w:sz w:val="22"/>
          <w:szCs w:val="22"/>
        </w:rPr>
        <w:t>DOP</w:t>
      </w:r>
      <w:r w:rsidRPr="00F74808">
        <w:rPr>
          <w:rFonts w:ascii="Arial Narrow" w:hAnsi="Arial Narrow"/>
          <w:sz w:val="22"/>
          <w:szCs w:val="22"/>
        </w:rPr>
        <w:t xml:space="preserve"> OP KŽP</w:t>
      </w:r>
      <w:r w:rsidR="00760D7A" w:rsidRPr="00F74808">
        <w:rPr>
          <w:rFonts w:ascii="Arial Narrow" w:hAnsi="Arial Narrow"/>
          <w:sz w:val="22"/>
          <w:szCs w:val="22"/>
        </w:rPr>
        <w:t>.</w:t>
      </w:r>
    </w:p>
    <w:p w14:paraId="75109EFC" w14:textId="77777777" w:rsidR="00D01E4A" w:rsidRPr="00F74808" w:rsidRDefault="00D01E4A" w:rsidP="00072AD5">
      <w:pPr>
        <w:spacing w:after="0" w:line="240" w:lineRule="auto"/>
        <w:jc w:val="both"/>
        <w:rPr>
          <w:rFonts w:ascii="Arial Narrow" w:hAnsi="Arial Narrow"/>
          <w:sz w:val="22"/>
          <w:szCs w:val="22"/>
        </w:rPr>
      </w:pPr>
    </w:p>
    <w:p w14:paraId="19B0294D" w14:textId="548FC4F6" w:rsidR="00D54456" w:rsidRPr="00F74808" w:rsidRDefault="00D01E4A" w:rsidP="002B4E00">
      <w:pPr>
        <w:shd w:val="clear" w:color="auto" w:fill="B8CCE4" w:themeFill="accent1" w:themeFillTint="66"/>
        <w:spacing w:after="0"/>
        <w:jc w:val="both"/>
        <w:rPr>
          <w:rFonts w:ascii="Arial Narrow" w:hAnsi="Arial Narrow"/>
          <w:b/>
          <w:sz w:val="22"/>
          <w:szCs w:val="22"/>
        </w:rPr>
      </w:pPr>
      <w:r w:rsidRPr="00F74808">
        <w:rPr>
          <w:rFonts w:ascii="Arial Narrow" w:hAnsi="Arial Narrow"/>
          <w:sz w:val="22"/>
          <w:szCs w:val="22"/>
        </w:rPr>
        <w:t>Informácie o</w:t>
      </w:r>
      <w:r w:rsidR="00737A6E" w:rsidRPr="00F74808">
        <w:rPr>
          <w:rFonts w:ascii="Arial Narrow" w:hAnsi="Arial Narrow"/>
          <w:sz w:val="22"/>
          <w:szCs w:val="22"/>
        </w:rPr>
        <w:t xml:space="preserve"> realizácii </w:t>
      </w:r>
      <w:r w:rsidRPr="00F74808">
        <w:rPr>
          <w:rFonts w:ascii="Arial Narrow" w:hAnsi="Arial Narrow"/>
          <w:sz w:val="22"/>
          <w:szCs w:val="22"/>
        </w:rPr>
        <w:t xml:space="preserve">VO, vrátane vzorových </w:t>
      </w:r>
      <w:r w:rsidR="00737A6E" w:rsidRPr="00F74808">
        <w:rPr>
          <w:rFonts w:ascii="Arial Narrow" w:hAnsi="Arial Narrow"/>
          <w:sz w:val="22"/>
          <w:szCs w:val="22"/>
        </w:rPr>
        <w:t xml:space="preserve">formulárov </w:t>
      </w:r>
      <w:r w:rsidRPr="00F74808">
        <w:rPr>
          <w:rFonts w:ascii="Arial Narrow" w:hAnsi="Arial Narrow"/>
          <w:sz w:val="22"/>
          <w:szCs w:val="22"/>
        </w:rPr>
        <w:t xml:space="preserve">a najčastejších </w:t>
      </w:r>
      <w:r w:rsidR="00DF7D3A" w:rsidRPr="00F74808">
        <w:rPr>
          <w:rFonts w:ascii="Arial Narrow" w:hAnsi="Arial Narrow"/>
          <w:sz w:val="22"/>
          <w:szCs w:val="22"/>
        </w:rPr>
        <w:t>nedostatkov pri realizácii VO</w:t>
      </w:r>
      <w:r w:rsidRPr="00F74808">
        <w:rPr>
          <w:rFonts w:ascii="Arial Narrow" w:hAnsi="Arial Narrow"/>
          <w:sz w:val="22"/>
          <w:szCs w:val="22"/>
        </w:rPr>
        <w:t xml:space="preserve"> sú </w:t>
      </w:r>
      <w:r w:rsidR="00737A6E" w:rsidRPr="00F74808">
        <w:rPr>
          <w:rFonts w:ascii="Arial Narrow" w:hAnsi="Arial Narrow"/>
          <w:sz w:val="22"/>
          <w:szCs w:val="22"/>
        </w:rPr>
        <w:t>uvedené v</w:t>
      </w:r>
      <w:r w:rsidR="00737A6E" w:rsidRPr="00F74808">
        <w:rPr>
          <w:rFonts w:ascii="Arial Narrow" w:hAnsi="Arial Narrow"/>
          <w:b/>
          <w:sz w:val="22"/>
          <w:szCs w:val="22"/>
        </w:rPr>
        <w:t xml:space="preserve"> </w:t>
      </w:r>
      <w:r w:rsidRPr="007D2FB7">
        <w:rPr>
          <w:rFonts w:ascii="Arial Narrow" w:hAnsi="Arial Narrow"/>
          <w:i/>
          <w:sz w:val="22"/>
          <w:szCs w:val="22"/>
        </w:rPr>
        <w:t>Príručk</w:t>
      </w:r>
      <w:r w:rsidR="0002272E" w:rsidRPr="007D2FB7">
        <w:rPr>
          <w:rFonts w:ascii="Arial Narrow" w:hAnsi="Arial Narrow"/>
          <w:i/>
          <w:sz w:val="22"/>
          <w:szCs w:val="22"/>
        </w:rPr>
        <w:t>e</w:t>
      </w:r>
      <w:r w:rsidR="00DF7D3A" w:rsidRPr="007D2FB7">
        <w:rPr>
          <w:rFonts w:ascii="Arial Narrow" w:hAnsi="Arial Narrow"/>
          <w:i/>
          <w:sz w:val="22"/>
          <w:szCs w:val="22"/>
        </w:rPr>
        <w:t xml:space="preserve"> k procesu</w:t>
      </w:r>
      <w:r w:rsidRPr="007D2FB7">
        <w:rPr>
          <w:rFonts w:ascii="Arial Narrow" w:hAnsi="Arial Narrow"/>
          <w:i/>
          <w:sz w:val="22"/>
          <w:szCs w:val="22"/>
        </w:rPr>
        <w:t xml:space="preserve"> </w:t>
      </w:r>
      <w:r w:rsidR="007D2FB7">
        <w:rPr>
          <w:rFonts w:ascii="Arial Narrow" w:hAnsi="Arial Narrow"/>
          <w:i/>
          <w:sz w:val="22"/>
          <w:szCs w:val="22"/>
        </w:rPr>
        <w:t>VO</w:t>
      </w:r>
      <w:r w:rsidRPr="00F74808">
        <w:rPr>
          <w:rFonts w:ascii="Arial Narrow" w:hAnsi="Arial Narrow"/>
          <w:sz w:val="22"/>
          <w:szCs w:val="22"/>
        </w:rPr>
        <w:t>.</w:t>
      </w:r>
      <w:r w:rsidR="00BC7C1B" w:rsidRPr="00F74808">
        <w:rPr>
          <w:rFonts w:ascii="Arial Narrow" w:hAnsi="Arial Narrow"/>
          <w:sz w:val="22"/>
          <w:szCs w:val="22"/>
        </w:rPr>
        <w:t xml:space="preserve"> V tomto dokumente sú informácie k VO uvedené iba za účelom </w:t>
      </w:r>
      <w:r w:rsidR="00BC7C1B" w:rsidRPr="00F74808">
        <w:rPr>
          <w:rFonts w:ascii="Arial Narrow" w:hAnsi="Arial Narrow"/>
          <w:sz w:val="22"/>
          <w:szCs w:val="22"/>
          <w:u w:val="single"/>
        </w:rPr>
        <w:t>poskytnutia komplexnej informácie</w:t>
      </w:r>
      <w:r w:rsidR="00BC7C1B" w:rsidRPr="00F74808">
        <w:rPr>
          <w:rFonts w:ascii="Arial Narrow" w:hAnsi="Arial Narrow"/>
          <w:sz w:val="22"/>
          <w:szCs w:val="22"/>
        </w:rPr>
        <w:t xml:space="preserve"> k oprávnenosti výdavkov.</w:t>
      </w:r>
      <w:r w:rsidR="00D54456" w:rsidRPr="00F74808">
        <w:rPr>
          <w:rFonts w:ascii="Arial Narrow" w:hAnsi="Arial Narrow"/>
          <w:b/>
          <w:sz w:val="22"/>
          <w:szCs w:val="22"/>
        </w:rPr>
        <w:br w:type="page"/>
      </w:r>
    </w:p>
    <w:p w14:paraId="162D3D47" w14:textId="77777777" w:rsidR="00905EC4" w:rsidRPr="00F74808" w:rsidRDefault="00905EC4" w:rsidP="00925714">
      <w:pPr>
        <w:pStyle w:val="Odsekzoznamu"/>
        <w:numPr>
          <w:ilvl w:val="0"/>
          <w:numId w:val="29"/>
        </w:numPr>
        <w:spacing w:after="0" w:line="240" w:lineRule="auto"/>
        <w:ind w:left="426" w:hanging="426"/>
        <w:jc w:val="both"/>
        <w:outlineLvl w:val="0"/>
        <w:rPr>
          <w:rFonts w:ascii="Arial Narrow" w:hAnsi="Arial Narrow"/>
          <w:b/>
          <w:sz w:val="30"/>
          <w:szCs w:val="30"/>
        </w:rPr>
      </w:pPr>
      <w:bookmarkStart w:id="86" w:name="_Toc420055463"/>
      <w:r w:rsidRPr="00F74808">
        <w:rPr>
          <w:rFonts w:ascii="Arial Narrow" w:hAnsi="Arial Narrow"/>
          <w:b/>
          <w:sz w:val="30"/>
          <w:szCs w:val="30"/>
        </w:rPr>
        <w:lastRenderedPageBreak/>
        <w:t>Rozdelenie oprávnených výdavkov</w:t>
      </w:r>
      <w:bookmarkEnd w:id="86"/>
      <w:r w:rsidRPr="00F74808">
        <w:rPr>
          <w:rFonts w:ascii="Arial Narrow" w:hAnsi="Arial Narrow"/>
          <w:b/>
          <w:sz w:val="30"/>
          <w:szCs w:val="30"/>
        </w:rPr>
        <w:t xml:space="preserve"> </w:t>
      </w:r>
    </w:p>
    <w:p w14:paraId="60947926" w14:textId="77777777" w:rsidR="009C52DB" w:rsidRPr="00F74808" w:rsidRDefault="009C52DB" w:rsidP="009C52DB">
      <w:pPr>
        <w:spacing w:after="0" w:line="240" w:lineRule="auto"/>
        <w:jc w:val="both"/>
        <w:rPr>
          <w:rFonts w:ascii="Arial Narrow" w:hAnsi="Arial Narrow"/>
          <w:sz w:val="22"/>
          <w:szCs w:val="22"/>
        </w:rPr>
      </w:pPr>
    </w:p>
    <w:p w14:paraId="3AF89506" w14:textId="75668D1F" w:rsidR="002156AA" w:rsidRPr="00F74808" w:rsidRDefault="002156AA" w:rsidP="002156AA">
      <w:pPr>
        <w:spacing w:after="0" w:line="240" w:lineRule="auto"/>
        <w:jc w:val="both"/>
        <w:rPr>
          <w:rFonts w:ascii="Arial Narrow" w:hAnsi="Arial Narrow"/>
          <w:sz w:val="22"/>
          <w:szCs w:val="22"/>
        </w:rPr>
      </w:pPr>
      <w:r w:rsidRPr="00F74808">
        <w:rPr>
          <w:rFonts w:ascii="Arial Narrow" w:hAnsi="Arial Narrow"/>
          <w:sz w:val="22"/>
          <w:szCs w:val="22"/>
        </w:rPr>
        <w:t xml:space="preserve">Výdavky projektu sa podľa vzťahu k aktivitám projektu delia na </w:t>
      </w:r>
      <w:r w:rsidRPr="00F74808">
        <w:rPr>
          <w:rFonts w:ascii="Arial Narrow" w:hAnsi="Arial Narrow"/>
          <w:b/>
          <w:sz w:val="22"/>
          <w:szCs w:val="22"/>
        </w:rPr>
        <w:t>priame</w:t>
      </w:r>
      <w:r w:rsidRPr="00F74808">
        <w:rPr>
          <w:rFonts w:ascii="Arial Narrow" w:hAnsi="Arial Narrow"/>
          <w:sz w:val="22"/>
          <w:szCs w:val="22"/>
        </w:rPr>
        <w:t xml:space="preserve"> a </w:t>
      </w:r>
      <w:r w:rsidRPr="00F74808">
        <w:rPr>
          <w:rFonts w:ascii="Arial Narrow" w:hAnsi="Arial Narrow"/>
          <w:b/>
          <w:sz w:val="22"/>
          <w:szCs w:val="22"/>
        </w:rPr>
        <w:t>nepriame</w:t>
      </w:r>
      <w:r w:rsidRPr="00F74808">
        <w:rPr>
          <w:rFonts w:ascii="Arial Narrow" w:hAnsi="Arial Narrow"/>
          <w:sz w:val="22"/>
          <w:szCs w:val="22"/>
        </w:rPr>
        <w:t xml:space="preserve"> výdavky, podľa toho či majú vzťah k </w:t>
      </w:r>
      <w:r w:rsidRPr="00F74808">
        <w:rPr>
          <w:rFonts w:ascii="Arial Narrow" w:hAnsi="Arial Narrow"/>
          <w:sz w:val="22"/>
          <w:szCs w:val="22"/>
          <w:u w:val="single"/>
        </w:rPr>
        <w:t>hlavným aktivitám</w:t>
      </w:r>
      <w:r w:rsidRPr="00F74808">
        <w:rPr>
          <w:rFonts w:ascii="Arial Narrow" w:hAnsi="Arial Narrow"/>
          <w:sz w:val="22"/>
          <w:szCs w:val="22"/>
        </w:rPr>
        <w:t xml:space="preserve"> alebo </w:t>
      </w:r>
      <w:r w:rsidRPr="00F74808">
        <w:rPr>
          <w:rFonts w:ascii="Arial Narrow" w:hAnsi="Arial Narrow"/>
          <w:sz w:val="22"/>
          <w:szCs w:val="22"/>
          <w:u w:val="single"/>
        </w:rPr>
        <w:t>podporn</w:t>
      </w:r>
      <w:del w:id="87" w:author="Autor" w:date="2016-08-03T10:33:00Z">
        <w:r w:rsidR="00404114" w:rsidRPr="00F74808" w:rsidDel="00A45A49">
          <w:rPr>
            <w:rFonts w:ascii="Arial Narrow" w:hAnsi="Arial Narrow"/>
            <w:sz w:val="22"/>
            <w:szCs w:val="22"/>
            <w:u w:val="single"/>
          </w:rPr>
          <w:delText>ej</w:delText>
        </w:r>
      </w:del>
      <w:ins w:id="88" w:author="Autor" w:date="2016-08-03T10:33:00Z">
        <w:r w:rsidR="00A45A49">
          <w:rPr>
            <w:rFonts w:ascii="Arial Narrow" w:hAnsi="Arial Narrow"/>
            <w:sz w:val="22"/>
            <w:szCs w:val="22"/>
            <w:u w:val="single"/>
          </w:rPr>
          <w:t>ým</w:t>
        </w:r>
      </w:ins>
      <w:r w:rsidRPr="00F74808">
        <w:rPr>
          <w:rFonts w:ascii="Arial Narrow" w:hAnsi="Arial Narrow"/>
          <w:sz w:val="22"/>
          <w:szCs w:val="22"/>
          <w:u w:val="single"/>
        </w:rPr>
        <w:t xml:space="preserve"> aktivit</w:t>
      </w:r>
      <w:del w:id="89" w:author="Autor" w:date="2016-08-03T10:33:00Z">
        <w:r w:rsidR="00404114" w:rsidRPr="00F74808" w:rsidDel="00A45A49">
          <w:rPr>
            <w:rFonts w:ascii="Arial Narrow" w:hAnsi="Arial Narrow"/>
            <w:sz w:val="22"/>
            <w:szCs w:val="22"/>
            <w:u w:val="single"/>
          </w:rPr>
          <w:delText>e</w:delText>
        </w:r>
      </w:del>
      <w:ins w:id="90" w:author="Autor" w:date="2016-08-03T10:33:00Z">
        <w:r w:rsidR="00A45A49">
          <w:rPr>
            <w:rFonts w:ascii="Arial Narrow" w:hAnsi="Arial Narrow"/>
            <w:sz w:val="22"/>
            <w:szCs w:val="22"/>
            <w:u w:val="single"/>
          </w:rPr>
          <w:t>ám</w:t>
        </w:r>
      </w:ins>
      <w:r w:rsidRPr="00F74808">
        <w:rPr>
          <w:rFonts w:ascii="Arial Narrow" w:hAnsi="Arial Narrow"/>
          <w:sz w:val="22"/>
          <w:szCs w:val="22"/>
          <w:u w:val="single"/>
        </w:rPr>
        <w:t xml:space="preserve"> projektu</w:t>
      </w:r>
      <w:r w:rsidR="00404114" w:rsidRPr="00F74808">
        <w:rPr>
          <w:rFonts w:ascii="Arial Narrow" w:hAnsi="Arial Narrow"/>
          <w:sz w:val="22"/>
          <w:szCs w:val="22"/>
        </w:rPr>
        <w:t xml:space="preserve"> (zahŕňa riadenie projektu a informovanie </w:t>
      </w:r>
      <w:r w:rsidR="00617AD9">
        <w:rPr>
          <w:rFonts w:ascii="Arial Narrow" w:hAnsi="Arial Narrow"/>
          <w:sz w:val="22"/>
          <w:szCs w:val="22"/>
        </w:rPr>
        <w:br/>
      </w:r>
      <w:r w:rsidR="00404114" w:rsidRPr="00F74808">
        <w:rPr>
          <w:rFonts w:ascii="Arial Narrow" w:hAnsi="Arial Narrow"/>
          <w:sz w:val="22"/>
          <w:szCs w:val="22"/>
        </w:rPr>
        <w:t>a komunikáciu)</w:t>
      </w:r>
      <w:r w:rsidRPr="00F74808">
        <w:rPr>
          <w:rFonts w:ascii="Arial Narrow" w:hAnsi="Arial Narrow"/>
          <w:sz w:val="22"/>
          <w:szCs w:val="22"/>
        </w:rPr>
        <w:t>.</w:t>
      </w:r>
    </w:p>
    <w:p w14:paraId="6D79E86F" w14:textId="77777777" w:rsidR="002156AA" w:rsidRPr="00F74808" w:rsidRDefault="002156AA" w:rsidP="009C52DB">
      <w:pPr>
        <w:spacing w:after="0" w:line="240" w:lineRule="auto"/>
        <w:jc w:val="both"/>
        <w:rPr>
          <w:rFonts w:ascii="Arial Narrow" w:hAnsi="Arial Narrow"/>
          <w:sz w:val="22"/>
          <w:szCs w:val="22"/>
        </w:rPr>
      </w:pPr>
    </w:p>
    <w:p w14:paraId="78D6E1AF" w14:textId="6B8901E0" w:rsidR="00B147E9" w:rsidRPr="00F74808" w:rsidRDefault="00B147E9" w:rsidP="009C52DB">
      <w:pPr>
        <w:spacing w:after="0" w:line="240" w:lineRule="auto"/>
        <w:jc w:val="both"/>
        <w:rPr>
          <w:rFonts w:ascii="Arial Narrow" w:hAnsi="Arial Narrow"/>
          <w:sz w:val="22"/>
          <w:szCs w:val="22"/>
        </w:rPr>
      </w:pPr>
      <w:r w:rsidRPr="00F74808">
        <w:rPr>
          <w:rFonts w:ascii="Arial Narrow" w:hAnsi="Arial Narrow"/>
          <w:b/>
          <w:bCs/>
          <w:sz w:val="22"/>
          <w:szCs w:val="22"/>
        </w:rPr>
        <w:t xml:space="preserve">Priame výdavky </w:t>
      </w:r>
      <w:r w:rsidRPr="00F74808">
        <w:rPr>
          <w:rFonts w:ascii="Arial Narrow" w:hAnsi="Arial Narrow"/>
          <w:sz w:val="22"/>
          <w:szCs w:val="22"/>
        </w:rPr>
        <w:t xml:space="preserve">sú výdavky preukázateľne priamo súvisiace s </w:t>
      </w:r>
      <w:r w:rsidRPr="00F74808">
        <w:rPr>
          <w:rFonts w:ascii="Arial Narrow" w:hAnsi="Arial Narrow"/>
          <w:bCs/>
          <w:sz w:val="22"/>
          <w:szCs w:val="22"/>
          <w:u w:val="single"/>
        </w:rPr>
        <w:t xml:space="preserve">hlavnými aktivitami </w:t>
      </w:r>
      <w:r w:rsidRPr="00F74808">
        <w:rPr>
          <w:rFonts w:ascii="Arial Narrow" w:hAnsi="Arial Narrow"/>
          <w:sz w:val="22"/>
          <w:szCs w:val="22"/>
          <w:u w:val="single"/>
        </w:rPr>
        <w:t>projektu</w:t>
      </w:r>
      <w:r w:rsidR="0071229B" w:rsidRPr="00F74808">
        <w:rPr>
          <w:rFonts w:ascii="Arial Narrow" w:hAnsi="Arial Narrow"/>
          <w:sz w:val="22"/>
          <w:szCs w:val="22"/>
        </w:rPr>
        <w:t>.</w:t>
      </w:r>
      <w:r w:rsidRPr="00F74808">
        <w:rPr>
          <w:rFonts w:ascii="Arial Narrow" w:hAnsi="Arial Narrow"/>
          <w:sz w:val="22"/>
          <w:szCs w:val="22"/>
        </w:rPr>
        <w:t xml:space="preserve"> </w:t>
      </w:r>
      <w:r w:rsidR="0071229B" w:rsidRPr="00F74808">
        <w:rPr>
          <w:rFonts w:ascii="Arial Narrow" w:hAnsi="Arial Narrow"/>
          <w:sz w:val="22"/>
          <w:szCs w:val="22"/>
        </w:rPr>
        <w:t xml:space="preserve">Tieto výdavky </w:t>
      </w:r>
      <w:r w:rsidRPr="00F74808">
        <w:rPr>
          <w:rFonts w:ascii="Arial Narrow" w:hAnsi="Arial Narrow"/>
          <w:sz w:val="22"/>
          <w:szCs w:val="22"/>
        </w:rPr>
        <w:t>môžu mať charakter bežných</w:t>
      </w:r>
      <w:r w:rsidR="008946F6" w:rsidRPr="00F74808">
        <w:rPr>
          <w:rFonts w:ascii="Arial Narrow" w:hAnsi="Arial Narrow"/>
          <w:sz w:val="22"/>
          <w:szCs w:val="22"/>
        </w:rPr>
        <w:t xml:space="preserve"> </w:t>
      </w:r>
      <w:r w:rsidR="002156AA" w:rsidRPr="00F74808">
        <w:rPr>
          <w:rFonts w:ascii="Arial Narrow" w:hAnsi="Arial Narrow"/>
          <w:sz w:val="22"/>
          <w:szCs w:val="22"/>
        </w:rPr>
        <w:t>výdavkov a</w:t>
      </w:r>
      <w:r w:rsidR="008E676B" w:rsidRPr="00F74808">
        <w:rPr>
          <w:rFonts w:ascii="Arial Narrow" w:hAnsi="Arial Narrow"/>
          <w:sz w:val="22"/>
          <w:szCs w:val="22"/>
        </w:rPr>
        <w:t xml:space="preserve"> </w:t>
      </w:r>
      <w:r w:rsidRPr="00F74808">
        <w:rPr>
          <w:rFonts w:ascii="Arial Narrow" w:hAnsi="Arial Narrow"/>
          <w:sz w:val="22"/>
          <w:szCs w:val="22"/>
        </w:rPr>
        <w:t>kapitálových výdavkov</w:t>
      </w:r>
      <w:r w:rsidR="00AD0EFA" w:rsidRPr="00F74808">
        <w:rPr>
          <w:rStyle w:val="Odkaznapoznmkupodiarou"/>
          <w:rFonts w:ascii="Arial Narrow" w:hAnsi="Arial Narrow"/>
          <w:sz w:val="22"/>
          <w:szCs w:val="22"/>
        </w:rPr>
        <w:footnoteReference w:id="27"/>
      </w:r>
      <w:r w:rsidR="0071229B" w:rsidRPr="00F74808">
        <w:rPr>
          <w:rFonts w:ascii="Arial Narrow" w:hAnsi="Arial Narrow"/>
          <w:sz w:val="22"/>
          <w:szCs w:val="22"/>
        </w:rPr>
        <w:t xml:space="preserve">, ktoré bezprostredne súvisia s realizáciou projektu </w:t>
      </w:r>
      <w:r w:rsidR="00617AD9">
        <w:rPr>
          <w:rFonts w:ascii="Arial Narrow" w:hAnsi="Arial Narrow"/>
          <w:sz w:val="22"/>
          <w:szCs w:val="22"/>
        </w:rPr>
        <w:br/>
      </w:r>
      <w:r w:rsidR="0071229B" w:rsidRPr="00F74808">
        <w:rPr>
          <w:rFonts w:ascii="Arial Narrow" w:hAnsi="Arial Narrow"/>
          <w:sz w:val="22"/>
          <w:szCs w:val="22"/>
        </w:rPr>
        <w:t>a bez ktorých nie je možné daný projekt zrealizovať.</w:t>
      </w:r>
    </w:p>
    <w:p w14:paraId="669CDE0C" w14:textId="77777777" w:rsidR="00311DE2" w:rsidRPr="00F74808" w:rsidRDefault="00311DE2" w:rsidP="009C52DB">
      <w:pPr>
        <w:spacing w:after="0" w:line="240" w:lineRule="auto"/>
        <w:jc w:val="both"/>
        <w:rPr>
          <w:rFonts w:ascii="Arial Narrow" w:hAnsi="Arial Narrow"/>
          <w:sz w:val="22"/>
          <w:szCs w:val="22"/>
        </w:rPr>
      </w:pPr>
    </w:p>
    <w:p w14:paraId="2AFF6CB8" w14:textId="34E08F5E" w:rsidR="00630CD8" w:rsidRPr="00F74808" w:rsidRDefault="00847B6E" w:rsidP="00847B6E">
      <w:pPr>
        <w:spacing w:after="0" w:line="240" w:lineRule="auto"/>
        <w:jc w:val="both"/>
        <w:rPr>
          <w:rFonts w:ascii="Arial Narrow" w:hAnsi="Arial Narrow"/>
          <w:sz w:val="22"/>
          <w:szCs w:val="22"/>
        </w:rPr>
      </w:pPr>
      <w:r w:rsidRPr="00F74808">
        <w:rPr>
          <w:rFonts w:ascii="Arial Narrow" w:hAnsi="Arial Narrow"/>
          <w:b/>
          <w:sz w:val="22"/>
          <w:szCs w:val="22"/>
        </w:rPr>
        <w:t>Nepriame výdavky</w:t>
      </w:r>
      <w:r w:rsidRPr="00F74808">
        <w:rPr>
          <w:rFonts w:ascii="Arial Narrow" w:hAnsi="Arial Narrow"/>
          <w:sz w:val="22"/>
          <w:szCs w:val="22"/>
        </w:rPr>
        <w:t xml:space="preserve"> sú také výdavky, </w:t>
      </w:r>
      <w:r w:rsidR="00311DE2" w:rsidRPr="00F74808">
        <w:rPr>
          <w:rFonts w:ascii="Arial Narrow" w:hAnsi="Arial Narrow"/>
          <w:sz w:val="22"/>
          <w:szCs w:val="22"/>
        </w:rPr>
        <w:t xml:space="preserve">ktoré súvisia nepriamo s realizáciou projektu </w:t>
      </w:r>
      <w:r w:rsidR="00852AB5" w:rsidRPr="00F74808">
        <w:rPr>
          <w:rFonts w:ascii="Arial Narrow" w:hAnsi="Arial Narrow"/>
          <w:sz w:val="22"/>
          <w:szCs w:val="22"/>
        </w:rPr>
        <w:t xml:space="preserve">(resp. nemôžu byť priamo priradené k niektorej z hlavných aktivít projektu) </w:t>
      </w:r>
      <w:r w:rsidR="00311DE2" w:rsidRPr="00F74808">
        <w:rPr>
          <w:rFonts w:ascii="Arial Narrow" w:hAnsi="Arial Narrow"/>
          <w:sz w:val="22"/>
          <w:szCs w:val="22"/>
        </w:rPr>
        <w:t xml:space="preserve">a sú vynaložené na zabezpečenie </w:t>
      </w:r>
      <w:r w:rsidR="00311DE2" w:rsidRPr="00F74808">
        <w:rPr>
          <w:rFonts w:ascii="Arial Narrow" w:hAnsi="Arial Narrow"/>
          <w:sz w:val="22"/>
          <w:szCs w:val="22"/>
          <w:u w:val="single"/>
        </w:rPr>
        <w:t>podporn</w:t>
      </w:r>
      <w:del w:id="91" w:author="Autor" w:date="2016-08-03T10:34:00Z">
        <w:r w:rsidR="00404114" w:rsidRPr="00F74808" w:rsidDel="00A45A49">
          <w:rPr>
            <w:rFonts w:ascii="Arial Narrow" w:hAnsi="Arial Narrow"/>
            <w:sz w:val="22"/>
            <w:szCs w:val="22"/>
            <w:u w:val="single"/>
          </w:rPr>
          <w:delText>ej</w:delText>
        </w:r>
      </w:del>
      <w:ins w:id="92" w:author="Autor" w:date="2016-08-03T10:34:00Z">
        <w:r w:rsidR="00A45A49">
          <w:rPr>
            <w:rFonts w:ascii="Arial Narrow" w:hAnsi="Arial Narrow"/>
            <w:sz w:val="22"/>
            <w:szCs w:val="22"/>
            <w:u w:val="single"/>
          </w:rPr>
          <w:t>ých</w:t>
        </w:r>
      </w:ins>
      <w:r w:rsidR="00311DE2" w:rsidRPr="00F74808">
        <w:rPr>
          <w:rFonts w:ascii="Arial Narrow" w:hAnsi="Arial Narrow"/>
          <w:sz w:val="22"/>
          <w:szCs w:val="22"/>
          <w:u w:val="single"/>
        </w:rPr>
        <w:t xml:space="preserve"> aktiv</w:t>
      </w:r>
      <w:del w:id="93" w:author="Autor" w:date="2016-08-03T10:34:00Z">
        <w:r w:rsidR="00404114" w:rsidRPr="00F74808" w:rsidDel="00A45A49">
          <w:rPr>
            <w:rFonts w:ascii="Arial Narrow" w:hAnsi="Arial Narrow"/>
            <w:sz w:val="22"/>
            <w:szCs w:val="22"/>
            <w:u w:val="single"/>
          </w:rPr>
          <w:delText>i</w:delText>
        </w:r>
      </w:del>
      <w:ins w:id="94" w:author="Autor" w:date="2016-08-03T10:34:00Z">
        <w:r w:rsidR="00A45A49">
          <w:rPr>
            <w:rFonts w:ascii="Arial Narrow" w:hAnsi="Arial Narrow"/>
            <w:sz w:val="22"/>
            <w:szCs w:val="22"/>
            <w:u w:val="single"/>
          </w:rPr>
          <w:t>í</w:t>
        </w:r>
      </w:ins>
      <w:r w:rsidR="00311DE2" w:rsidRPr="00F74808">
        <w:rPr>
          <w:rFonts w:ascii="Arial Narrow" w:hAnsi="Arial Narrow"/>
          <w:sz w:val="22"/>
          <w:szCs w:val="22"/>
          <w:u w:val="single"/>
        </w:rPr>
        <w:t>t</w:t>
      </w:r>
      <w:del w:id="95" w:author="Autor" w:date="2016-08-03T10:34:00Z">
        <w:r w:rsidR="00404114" w:rsidRPr="00F74808" w:rsidDel="00A45A49">
          <w:rPr>
            <w:rFonts w:ascii="Arial Narrow" w:hAnsi="Arial Narrow"/>
            <w:sz w:val="22"/>
            <w:szCs w:val="22"/>
            <w:u w:val="single"/>
          </w:rPr>
          <w:delText>y</w:delText>
        </w:r>
      </w:del>
      <w:r w:rsidR="00311DE2" w:rsidRPr="00F74808">
        <w:rPr>
          <w:rFonts w:ascii="Arial Narrow" w:hAnsi="Arial Narrow"/>
          <w:sz w:val="22"/>
          <w:szCs w:val="22"/>
          <w:u w:val="single"/>
        </w:rPr>
        <w:t xml:space="preserve"> projektu</w:t>
      </w:r>
      <w:r w:rsidRPr="00F74808">
        <w:rPr>
          <w:rFonts w:ascii="Arial Narrow" w:hAnsi="Arial Narrow"/>
          <w:sz w:val="22"/>
          <w:szCs w:val="22"/>
        </w:rPr>
        <w:t>. Nepriame výdavky majú charakter bežných výdavkov.</w:t>
      </w:r>
    </w:p>
    <w:p w14:paraId="23FA9A13" w14:textId="77777777" w:rsidR="00630CD8" w:rsidRPr="00F74808" w:rsidRDefault="00630CD8" w:rsidP="00847B6E">
      <w:pPr>
        <w:spacing w:after="0" w:line="240" w:lineRule="auto"/>
        <w:jc w:val="both"/>
        <w:rPr>
          <w:rFonts w:ascii="Arial Narrow" w:hAnsi="Arial Narrow"/>
          <w:sz w:val="22"/>
          <w:szCs w:val="22"/>
        </w:rPr>
      </w:pPr>
    </w:p>
    <w:p w14:paraId="5FF58C77" w14:textId="1B177CAA" w:rsidR="00630CD8" w:rsidRPr="00F74808" w:rsidRDefault="00495F11" w:rsidP="00847B6E">
      <w:pPr>
        <w:spacing w:after="0" w:line="240" w:lineRule="auto"/>
        <w:jc w:val="both"/>
        <w:rPr>
          <w:rFonts w:ascii="Arial Narrow" w:hAnsi="Arial Narrow"/>
          <w:sz w:val="22"/>
          <w:szCs w:val="22"/>
        </w:rPr>
      </w:pPr>
      <w:r w:rsidRPr="00F74808">
        <w:rPr>
          <w:rFonts w:ascii="Arial Narrow" w:hAnsi="Arial Narrow"/>
          <w:sz w:val="22"/>
          <w:szCs w:val="22"/>
        </w:rPr>
        <w:object w:dxaOrig="10543" w:dyaOrig="5043" w14:anchorId="33569178">
          <v:shape id="_x0000_i1026" type="#_x0000_t75" style="width:454.6pt;height:224.35pt" o:ole="">
            <v:imagedata r:id="rId21" o:title=""/>
          </v:shape>
          <o:OLEObject Type="Embed" ProgID="Visio.Drawing.11" ShapeID="_x0000_i1026" DrawAspect="Content" ObjectID="_1532850406" r:id="rId22"/>
        </w:object>
      </w:r>
    </w:p>
    <w:p w14:paraId="6A1A8898" w14:textId="77777777" w:rsidR="00630CD8" w:rsidRPr="00F74808" w:rsidRDefault="00630CD8" w:rsidP="00847B6E">
      <w:pPr>
        <w:spacing w:after="0" w:line="240" w:lineRule="auto"/>
        <w:jc w:val="both"/>
        <w:rPr>
          <w:rFonts w:ascii="Arial Narrow" w:hAnsi="Arial Narrow"/>
          <w:sz w:val="22"/>
          <w:szCs w:val="22"/>
        </w:rPr>
      </w:pPr>
    </w:p>
    <w:p w14:paraId="16F7277B" w14:textId="77777777" w:rsidR="00A4435C" w:rsidRPr="00F74808" w:rsidRDefault="00EC728D" w:rsidP="00D605A7">
      <w:pPr>
        <w:spacing w:after="0" w:line="240" w:lineRule="auto"/>
        <w:jc w:val="both"/>
        <w:rPr>
          <w:rFonts w:ascii="Arial Narrow" w:hAnsi="Arial Narrow"/>
          <w:sz w:val="22"/>
          <w:szCs w:val="22"/>
        </w:rPr>
      </w:pPr>
      <w:r w:rsidRPr="00F74808">
        <w:rPr>
          <w:rFonts w:ascii="Arial Narrow" w:hAnsi="Arial Narrow"/>
          <w:sz w:val="22"/>
          <w:szCs w:val="22"/>
        </w:rPr>
        <w:t xml:space="preserve">Nižšie sú </w:t>
      </w:r>
      <w:r w:rsidR="00111585" w:rsidRPr="00F74808">
        <w:rPr>
          <w:rFonts w:ascii="Arial Narrow" w:hAnsi="Arial Narrow"/>
          <w:sz w:val="22"/>
          <w:szCs w:val="22"/>
        </w:rPr>
        <w:t xml:space="preserve">uvedené </w:t>
      </w:r>
      <w:r w:rsidRPr="00F74808">
        <w:rPr>
          <w:rFonts w:ascii="Arial Narrow" w:hAnsi="Arial Narrow"/>
          <w:sz w:val="22"/>
          <w:szCs w:val="22"/>
        </w:rPr>
        <w:t>niektoré príklady</w:t>
      </w:r>
      <w:r w:rsidR="003010B0" w:rsidRPr="00F74808">
        <w:rPr>
          <w:rFonts w:ascii="Arial Narrow" w:hAnsi="Arial Narrow"/>
          <w:sz w:val="22"/>
          <w:szCs w:val="22"/>
        </w:rPr>
        <w:t xml:space="preserve"> oprávnených</w:t>
      </w:r>
      <w:r w:rsidR="00A4435C" w:rsidRPr="00F74808">
        <w:rPr>
          <w:rFonts w:ascii="Arial Narrow" w:hAnsi="Arial Narrow"/>
          <w:sz w:val="22"/>
          <w:szCs w:val="22"/>
        </w:rPr>
        <w:t xml:space="preserve"> </w:t>
      </w:r>
      <w:r w:rsidRPr="00F74808">
        <w:rPr>
          <w:rFonts w:ascii="Arial Narrow" w:hAnsi="Arial Narrow"/>
          <w:b/>
          <w:sz w:val="22"/>
          <w:szCs w:val="22"/>
          <w:bdr w:val="single" w:sz="4" w:space="0" w:color="auto"/>
        </w:rPr>
        <w:t>p</w:t>
      </w:r>
      <w:r w:rsidR="00A4435C" w:rsidRPr="00F74808">
        <w:rPr>
          <w:rFonts w:ascii="Arial Narrow" w:hAnsi="Arial Narrow"/>
          <w:b/>
          <w:sz w:val="22"/>
          <w:szCs w:val="22"/>
          <w:bdr w:val="single" w:sz="4" w:space="0" w:color="auto"/>
        </w:rPr>
        <w:t>riam</w:t>
      </w:r>
      <w:r w:rsidRPr="00F74808">
        <w:rPr>
          <w:rFonts w:ascii="Arial Narrow" w:hAnsi="Arial Narrow"/>
          <w:b/>
          <w:sz w:val="22"/>
          <w:szCs w:val="22"/>
          <w:bdr w:val="single" w:sz="4" w:space="0" w:color="auto"/>
        </w:rPr>
        <w:t>ych</w:t>
      </w:r>
      <w:r w:rsidR="00A4435C" w:rsidRPr="00F74808">
        <w:rPr>
          <w:rFonts w:ascii="Arial Narrow" w:hAnsi="Arial Narrow"/>
          <w:b/>
          <w:sz w:val="22"/>
          <w:szCs w:val="22"/>
          <w:bdr w:val="single" w:sz="4" w:space="0" w:color="auto"/>
        </w:rPr>
        <w:t xml:space="preserve"> výdavk</w:t>
      </w:r>
      <w:r w:rsidRPr="00F74808">
        <w:rPr>
          <w:rFonts w:ascii="Arial Narrow" w:hAnsi="Arial Narrow"/>
          <w:b/>
          <w:sz w:val="22"/>
          <w:szCs w:val="22"/>
          <w:bdr w:val="single" w:sz="4" w:space="0" w:color="auto"/>
        </w:rPr>
        <w:t>ov</w:t>
      </w:r>
      <w:r w:rsidRPr="00F74808">
        <w:rPr>
          <w:rFonts w:ascii="Arial Narrow" w:hAnsi="Arial Narrow"/>
          <w:sz w:val="22"/>
          <w:szCs w:val="22"/>
        </w:rPr>
        <w:t>:</w:t>
      </w:r>
      <w:r w:rsidR="00A4435C" w:rsidRPr="00F74808">
        <w:rPr>
          <w:rFonts w:ascii="Arial Narrow" w:hAnsi="Arial Narrow"/>
          <w:sz w:val="22"/>
          <w:szCs w:val="22"/>
        </w:rPr>
        <w:t xml:space="preserve">  </w:t>
      </w:r>
    </w:p>
    <w:p w14:paraId="22B2619E" w14:textId="1369A776" w:rsidR="0000189C" w:rsidRPr="00F74808" w:rsidRDefault="0025632E" w:rsidP="00925714">
      <w:pPr>
        <w:pStyle w:val="Odsekzoznamu"/>
        <w:numPr>
          <w:ilvl w:val="0"/>
          <w:numId w:val="30"/>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stavebné práce</w:t>
      </w:r>
      <w:r w:rsidR="00EC728D" w:rsidRPr="00F74808">
        <w:rPr>
          <w:rFonts w:ascii="Arial Narrow" w:hAnsi="Arial Narrow"/>
          <w:sz w:val="22"/>
          <w:szCs w:val="22"/>
        </w:rPr>
        <w:t>;</w:t>
      </w:r>
      <w:r w:rsidR="006752B9" w:rsidRPr="00F74808">
        <w:rPr>
          <w:rFonts w:ascii="Arial Narrow" w:hAnsi="Arial Narrow"/>
          <w:sz w:val="22"/>
          <w:szCs w:val="22"/>
        </w:rPr>
        <w:t xml:space="preserve"> </w:t>
      </w:r>
    </w:p>
    <w:p w14:paraId="3057AC43" w14:textId="77777777" w:rsidR="0025632E" w:rsidRPr="00F74808" w:rsidRDefault="0025632E" w:rsidP="00925714">
      <w:pPr>
        <w:pStyle w:val="Odsekzoznamu"/>
        <w:numPr>
          <w:ilvl w:val="0"/>
          <w:numId w:val="30"/>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stavebný dozor</w:t>
      </w:r>
      <w:r w:rsidR="00EC728D" w:rsidRPr="00F74808">
        <w:rPr>
          <w:rFonts w:ascii="Arial Narrow" w:hAnsi="Arial Narrow"/>
          <w:sz w:val="22"/>
          <w:szCs w:val="22"/>
        </w:rPr>
        <w:t>;</w:t>
      </w:r>
    </w:p>
    <w:p w14:paraId="2E785338" w14:textId="77777777" w:rsidR="0025632E" w:rsidRPr="00F74808" w:rsidRDefault="0025632E" w:rsidP="00925714">
      <w:pPr>
        <w:pStyle w:val="Odsekzoznamu"/>
        <w:numPr>
          <w:ilvl w:val="0"/>
          <w:numId w:val="30"/>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prípravná a projektová dokumentácia</w:t>
      </w:r>
      <w:r w:rsidR="00EC728D" w:rsidRPr="00F74808">
        <w:rPr>
          <w:rFonts w:ascii="Arial Narrow" w:hAnsi="Arial Narrow"/>
          <w:sz w:val="22"/>
          <w:szCs w:val="22"/>
        </w:rPr>
        <w:t>;</w:t>
      </w:r>
    </w:p>
    <w:p w14:paraId="591D4CC1" w14:textId="77777777" w:rsidR="0025632E" w:rsidRPr="00F74808" w:rsidRDefault="0025632E" w:rsidP="00925714">
      <w:pPr>
        <w:pStyle w:val="Odsekzoznamu"/>
        <w:numPr>
          <w:ilvl w:val="0"/>
          <w:numId w:val="30"/>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nákup stavieb (budov, objektov alebo ich častí)</w:t>
      </w:r>
      <w:r w:rsidR="00EC728D" w:rsidRPr="00F74808">
        <w:rPr>
          <w:rFonts w:ascii="Arial Narrow" w:hAnsi="Arial Narrow"/>
          <w:sz w:val="22"/>
          <w:szCs w:val="22"/>
        </w:rPr>
        <w:t>;</w:t>
      </w:r>
    </w:p>
    <w:p w14:paraId="541677E8" w14:textId="77777777" w:rsidR="0025632E" w:rsidRPr="00F74808" w:rsidRDefault="0025632E" w:rsidP="00925714">
      <w:pPr>
        <w:pStyle w:val="Odsekzoznamu"/>
        <w:numPr>
          <w:ilvl w:val="0"/>
          <w:numId w:val="30"/>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nákup prevádzkových strojov, prístrojov, zariadení, techniky a</w:t>
      </w:r>
      <w:r w:rsidR="00EC728D" w:rsidRPr="00F74808">
        <w:rPr>
          <w:rFonts w:ascii="Arial Narrow" w:hAnsi="Arial Narrow"/>
          <w:sz w:val="22"/>
          <w:szCs w:val="22"/>
        </w:rPr>
        <w:t> </w:t>
      </w:r>
      <w:r w:rsidRPr="00F74808">
        <w:rPr>
          <w:rFonts w:ascii="Arial Narrow" w:hAnsi="Arial Narrow"/>
          <w:sz w:val="22"/>
          <w:szCs w:val="22"/>
        </w:rPr>
        <w:t>náradia</w:t>
      </w:r>
      <w:r w:rsidR="00EC728D" w:rsidRPr="00F74808">
        <w:rPr>
          <w:rFonts w:ascii="Arial Narrow" w:hAnsi="Arial Narrow"/>
          <w:sz w:val="22"/>
          <w:szCs w:val="22"/>
        </w:rPr>
        <w:t>;</w:t>
      </w:r>
    </w:p>
    <w:p w14:paraId="7D02D96B" w14:textId="77777777" w:rsidR="0025632E" w:rsidRPr="00F74808" w:rsidDel="008D1EF4" w:rsidRDefault="0025632E" w:rsidP="00925714">
      <w:pPr>
        <w:pStyle w:val="Odsekzoznamu"/>
        <w:numPr>
          <w:ilvl w:val="0"/>
          <w:numId w:val="30"/>
        </w:numPr>
        <w:spacing w:before="120" w:after="0" w:line="240" w:lineRule="auto"/>
        <w:ind w:left="284" w:hanging="284"/>
        <w:contextualSpacing w:val="0"/>
        <w:jc w:val="both"/>
        <w:rPr>
          <w:del w:id="96" w:author="Autor" w:date="2016-08-11T10:26:00Z"/>
          <w:rFonts w:ascii="Arial Narrow" w:hAnsi="Arial Narrow"/>
          <w:sz w:val="22"/>
          <w:szCs w:val="22"/>
        </w:rPr>
      </w:pPr>
      <w:r w:rsidRPr="00F74808">
        <w:rPr>
          <w:rFonts w:ascii="Arial Narrow" w:hAnsi="Arial Narrow"/>
          <w:sz w:val="22"/>
          <w:szCs w:val="22"/>
        </w:rPr>
        <w:t>nákup pozemkov</w:t>
      </w:r>
      <w:r w:rsidR="00EC728D" w:rsidRPr="00F74808">
        <w:rPr>
          <w:rFonts w:ascii="Arial Narrow" w:hAnsi="Arial Narrow"/>
          <w:sz w:val="22"/>
          <w:szCs w:val="22"/>
        </w:rPr>
        <w:t>;</w:t>
      </w:r>
    </w:p>
    <w:p w14:paraId="715BCB6A" w14:textId="77777777" w:rsidR="00B54C11" w:rsidRPr="008D1EF4" w:rsidRDefault="00B54C11" w:rsidP="008D1EF4">
      <w:pPr>
        <w:pStyle w:val="Odsekzoznamu"/>
        <w:numPr>
          <w:ilvl w:val="0"/>
          <w:numId w:val="30"/>
        </w:numPr>
        <w:spacing w:before="120" w:after="0" w:line="240" w:lineRule="auto"/>
        <w:ind w:left="284" w:hanging="284"/>
        <w:contextualSpacing w:val="0"/>
        <w:jc w:val="both"/>
        <w:rPr>
          <w:rFonts w:ascii="Arial Narrow" w:hAnsi="Arial Narrow"/>
          <w:sz w:val="22"/>
          <w:szCs w:val="22"/>
        </w:rPr>
      </w:pPr>
      <w:del w:id="97" w:author="Autor" w:date="2016-08-11T10:26:00Z">
        <w:r w:rsidRPr="008D1EF4" w:rsidDel="008D1EF4">
          <w:rPr>
            <w:rFonts w:ascii="Arial Narrow" w:hAnsi="Arial Narrow"/>
            <w:sz w:val="22"/>
            <w:szCs w:val="22"/>
          </w:rPr>
          <w:delText>nákup</w:delText>
        </w:r>
      </w:del>
      <w:del w:id="98" w:author="Autor" w:date="2016-08-11T10:22:00Z">
        <w:r w:rsidRPr="008D1EF4" w:rsidDel="008D1EF4">
          <w:rPr>
            <w:rFonts w:ascii="Arial Narrow" w:hAnsi="Arial Narrow"/>
            <w:sz w:val="22"/>
            <w:szCs w:val="22"/>
          </w:rPr>
          <w:delText xml:space="preserve"> softvéru a licencií;</w:delText>
        </w:r>
      </w:del>
    </w:p>
    <w:p w14:paraId="699790ED" w14:textId="77777777" w:rsidR="0025632E" w:rsidRDefault="00702855" w:rsidP="00925714">
      <w:pPr>
        <w:pStyle w:val="Odsekzoznamu"/>
        <w:numPr>
          <w:ilvl w:val="0"/>
          <w:numId w:val="30"/>
        </w:numPr>
        <w:spacing w:before="120" w:after="0" w:line="240" w:lineRule="auto"/>
        <w:ind w:left="284" w:hanging="284"/>
        <w:contextualSpacing w:val="0"/>
        <w:jc w:val="both"/>
        <w:rPr>
          <w:ins w:id="99" w:author="Autor" w:date="2016-08-11T10:26:00Z"/>
          <w:rFonts w:ascii="Arial Narrow" w:hAnsi="Arial Narrow"/>
          <w:sz w:val="22"/>
          <w:szCs w:val="22"/>
        </w:rPr>
      </w:pPr>
      <w:r w:rsidRPr="00F74808">
        <w:rPr>
          <w:rFonts w:ascii="Arial Narrow" w:hAnsi="Arial Narrow"/>
          <w:sz w:val="22"/>
          <w:szCs w:val="22"/>
        </w:rPr>
        <w:t>výdavky na vypracovanie koncepčných, strategických a realizačných dokumentov</w:t>
      </w:r>
      <w:r w:rsidR="00EC728D" w:rsidRPr="00F74808">
        <w:rPr>
          <w:rFonts w:ascii="Arial Narrow" w:hAnsi="Arial Narrow"/>
          <w:sz w:val="22"/>
          <w:szCs w:val="22"/>
        </w:rPr>
        <w:t>;</w:t>
      </w:r>
    </w:p>
    <w:p w14:paraId="10B260F9" w14:textId="46FC6E0E" w:rsidR="008D1EF4" w:rsidRPr="00F74808" w:rsidRDefault="008D1EF4" w:rsidP="00925714">
      <w:pPr>
        <w:pStyle w:val="Odsekzoznamu"/>
        <w:numPr>
          <w:ilvl w:val="0"/>
          <w:numId w:val="30"/>
        </w:numPr>
        <w:spacing w:before="120" w:after="0" w:line="240" w:lineRule="auto"/>
        <w:ind w:left="284" w:hanging="284"/>
        <w:contextualSpacing w:val="0"/>
        <w:jc w:val="both"/>
        <w:rPr>
          <w:rFonts w:ascii="Arial Narrow" w:hAnsi="Arial Narrow"/>
          <w:sz w:val="22"/>
          <w:szCs w:val="22"/>
        </w:rPr>
      </w:pPr>
      <w:ins w:id="100" w:author="Autor" w:date="2016-08-11T10:27:00Z">
        <w:r>
          <w:rPr>
            <w:rFonts w:ascii="Arial Narrow" w:hAnsi="Arial Narrow"/>
            <w:sz w:val="22"/>
            <w:szCs w:val="22"/>
          </w:rPr>
          <w:t>osobné výdavky, ktoré súvisia so zabezpečením hlavných aktivít projektu (</w:t>
        </w:r>
      </w:ins>
      <w:ins w:id="101" w:author="Autor" w:date="2016-08-12T07:52:00Z">
        <w:r w:rsidR="00900E63">
          <w:rPr>
            <w:rFonts w:ascii="Arial Narrow" w:hAnsi="Arial Narrow"/>
            <w:sz w:val="22"/>
            <w:szCs w:val="22"/>
          </w:rPr>
          <w:t xml:space="preserve">pracovné pozície: </w:t>
        </w:r>
      </w:ins>
      <w:ins w:id="102" w:author="Autor" w:date="2016-08-11T10:28:00Z">
        <w:r>
          <w:rPr>
            <w:rFonts w:ascii="Arial Narrow" w:hAnsi="Arial Narrow"/>
            <w:sz w:val="22"/>
            <w:szCs w:val="22"/>
          </w:rPr>
          <w:t>O</w:t>
        </w:r>
      </w:ins>
      <w:ins w:id="103" w:author="Autor" w:date="2016-08-11T10:27:00Z">
        <w:r>
          <w:rPr>
            <w:rFonts w:ascii="Arial Narrow" w:hAnsi="Arial Narrow"/>
            <w:sz w:val="22"/>
            <w:szCs w:val="22"/>
          </w:rPr>
          <w:t xml:space="preserve">dborný koordinátor, </w:t>
        </w:r>
      </w:ins>
      <w:ins w:id="104" w:author="Autor" w:date="2016-08-11T10:29:00Z">
        <w:r>
          <w:rPr>
            <w:rFonts w:ascii="Arial Narrow" w:hAnsi="Arial Narrow"/>
            <w:sz w:val="22"/>
            <w:szCs w:val="22"/>
          </w:rPr>
          <w:t>E</w:t>
        </w:r>
      </w:ins>
      <w:ins w:id="105" w:author="Autor" w:date="2016-08-11T10:27:00Z">
        <w:r>
          <w:rPr>
            <w:rFonts w:ascii="Arial Narrow" w:hAnsi="Arial Narrow"/>
            <w:sz w:val="22"/>
            <w:szCs w:val="22"/>
          </w:rPr>
          <w:t xml:space="preserve">xpert/špecialista, </w:t>
        </w:r>
      </w:ins>
      <w:ins w:id="106" w:author="Autor" w:date="2016-08-11T10:29:00Z">
        <w:r>
          <w:rPr>
            <w:rFonts w:ascii="Arial Narrow" w:hAnsi="Arial Narrow"/>
            <w:sz w:val="22"/>
            <w:szCs w:val="22"/>
          </w:rPr>
          <w:t>O</w:t>
        </w:r>
      </w:ins>
      <w:ins w:id="107" w:author="Autor" w:date="2016-08-11T10:27:00Z">
        <w:r>
          <w:rPr>
            <w:rFonts w:ascii="Arial Narrow" w:hAnsi="Arial Narrow"/>
            <w:sz w:val="22"/>
            <w:szCs w:val="22"/>
          </w:rPr>
          <w:t xml:space="preserve">dborný/technický pracovník, </w:t>
        </w:r>
      </w:ins>
      <w:ins w:id="108" w:author="Autor" w:date="2016-08-11T10:29:00Z">
        <w:r>
          <w:rPr>
            <w:rFonts w:ascii="Arial Narrow" w:hAnsi="Arial Narrow"/>
            <w:sz w:val="22"/>
            <w:szCs w:val="22"/>
          </w:rPr>
          <w:t>T</w:t>
        </w:r>
      </w:ins>
      <w:ins w:id="109" w:author="Autor" w:date="2016-08-11T10:27:00Z">
        <w:r>
          <w:rPr>
            <w:rFonts w:ascii="Arial Narrow" w:hAnsi="Arial Narrow"/>
            <w:sz w:val="22"/>
            <w:szCs w:val="22"/>
          </w:rPr>
          <w:t>erénny/pomocný pracovník)</w:t>
        </w:r>
      </w:ins>
      <w:ins w:id="110" w:author="Autor" w:date="2016-08-11T10:29:00Z">
        <w:r>
          <w:rPr>
            <w:rFonts w:ascii="Arial Narrow" w:hAnsi="Arial Narrow"/>
            <w:sz w:val="22"/>
            <w:szCs w:val="22"/>
          </w:rPr>
          <w:t>;</w:t>
        </w:r>
      </w:ins>
    </w:p>
    <w:p w14:paraId="769FB1D4" w14:textId="288A369F" w:rsidR="00777AAE" w:rsidRPr="00F74808" w:rsidRDefault="00A4435C" w:rsidP="00F74808">
      <w:pPr>
        <w:pStyle w:val="Odsekzoznamu"/>
        <w:numPr>
          <w:ilvl w:val="0"/>
          <w:numId w:val="30"/>
        </w:numPr>
        <w:spacing w:before="120" w:after="120" w:line="240" w:lineRule="auto"/>
        <w:ind w:left="284" w:hanging="284"/>
        <w:contextualSpacing w:val="0"/>
        <w:jc w:val="both"/>
        <w:rPr>
          <w:rFonts w:ascii="Arial Narrow" w:hAnsi="Arial Narrow"/>
          <w:sz w:val="22"/>
          <w:szCs w:val="22"/>
        </w:rPr>
      </w:pPr>
      <w:r w:rsidRPr="00F74808">
        <w:rPr>
          <w:rFonts w:ascii="Arial Narrow" w:hAnsi="Arial Narrow"/>
          <w:sz w:val="22"/>
          <w:szCs w:val="22"/>
        </w:rPr>
        <w:t>výdavky týkajúce sa mediálnych</w:t>
      </w:r>
      <w:r w:rsidR="00615006">
        <w:rPr>
          <w:rFonts w:ascii="Arial Narrow" w:hAnsi="Arial Narrow"/>
          <w:sz w:val="22"/>
          <w:szCs w:val="22"/>
        </w:rPr>
        <w:t>/informačných</w:t>
      </w:r>
      <w:r w:rsidRPr="00F74808">
        <w:rPr>
          <w:rFonts w:ascii="Arial Narrow" w:hAnsi="Arial Narrow"/>
          <w:sz w:val="22"/>
          <w:szCs w:val="22"/>
        </w:rPr>
        <w:t xml:space="preserve"> aktivít ako súčasť hlavných aktivít projektu, resp. mediálne</w:t>
      </w:r>
      <w:r w:rsidR="00615006">
        <w:rPr>
          <w:rFonts w:ascii="Arial Narrow" w:hAnsi="Arial Narrow"/>
          <w:sz w:val="22"/>
          <w:szCs w:val="22"/>
        </w:rPr>
        <w:t>/informačné</w:t>
      </w:r>
      <w:r w:rsidRPr="00F74808">
        <w:rPr>
          <w:rFonts w:ascii="Arial Narrow" w:hAnsi="Arial Narrow"/>
          <w:sz w:val="22"/>
          <w:szCs w:val="22"/>
        </w:rPr>
        <w:t xml:space="preserve"> aktivity implementované ako hlavné aktivity projektu (napr. </w:t>
      </w:r>
      <w:r w:rsidR="00EC728D" w:rsidRPr="00F74808">
        <w:rPr>
          <w:rFonts w:ascii="Arial Narrow" w:hAnsi="Arial Narrow"/>
          <w:sz w:val="22"/>
          <w:szCs w:val="22"/>
        </w:rPr>
        <w:t>„Propagácia separovaného zberu komunálneho odpadu v meste XY“</w:t>
      </w:r>
      <w:r w:rsidRPr="00F74808">
        <w:rPr>
          <w:rFonts w:ascii="Arial Narrow" w:hAnsi="Arial Narrow"/>
          <w:sz w:val="22"/>
          <w:szCs w:val="22"/>
        </w:rPr>
        <w:t>)</w:t>
      </w:r>
      <w:r w:rsidR="00D605A7" w:rsidRPr="00F74808">
        <w:rPr>
          <w:rFonts w:ascii="Arial Narrow" w:hAnsi="Arial Narrow"/>
          <w:sz w:val="22"/>
          <w:szCs w:val="22"/>
        </w:rPr>
        <w:t>.</w:t>
      </w:r>
    </w:p>
    <w:p w14:paraId="59A6223A" w14:textId="11FD928D" w:rsidR="00022370" w:rsidRPr="00F74808" w:rsidDel="008D1EF4" w:rsidRDefault="00022370" w:rsidP="00F74808">
      <w:pPr>
        <w:spacing w:after="0" w:line="240" w:lineRule="auto"/>
        <w:jc w:val="both"/>
        <w:rPr>
          <w:del w:id="111" w:author="Autor" w:date="2016-08-11T10:30:00Z"/>
          <w:rFonts w:ascii="Arial Narrow" w:hAnsi="Arial Narrow"/>
          <w:sz w:val="22"/>
          <w:szCs w:val="22"/>
        </w:rPr>
      </w:pPr>
    </w:p>
    <w:p w14:paraId="38FBD0C7" w14:textId="77777777" w:rsidR="00714439" w:rsidRPr="00F74808" w:rsidRDefault="003010B0" w:rsidP="00714439">
      <w:pPr>
        <w:jc w:val="both"/>
        <w:rPr>
          <w:rFonts w:ascii="Arial Narrow" w:hAnsi="Arial Narrow"/>
          <w:b/>
          <w:sz w:val="22"/>
          <w:szCs w:val="22"/>
        </w:rPr>
      </w:pPr>
      <w:r w:rsidRPr="00F74808">
        <w:rPr>
          <w:rFonts w:ascii="Arial Narrow" w:hAnsi="Arial Narrow"/>
          <w:sz w:val="22"/>
          <w:szCs w:val="22"/>
        </w:rPr>
        <w:t xml:space="preserve">Oprávnené </w:t>
      </w:r>
      <w:r w:rsidRPr="00F74808">
        <w:rPr>
          <w:rFonts w:ascii="Arial Narrow" w:hAnsi="Arial Narrow"/>
          <w:b/>
          <w:sz w:val="22"/>
          <w:szCs w:val="22"/>
          <w:bdr w:val="single" w:sz="4" w:space="0" w:color="auto"/>
        </w:rPr>
        <w:t>n</w:t>
      </w:r>
      <w:r w:rsidR="00714439" w:rsidRPr="00F74808">
        <w:rPr>
          <w:rFonts w:ascii="Arial Narrow" w:hAnsi="Arial Narrow"/>
          <w:b/>
          <w:sz w:val="22"/>
          <w:szCs w:val="22"/>
          <w:bdr w:val="single" w:sz="4" w:space="0" w:color="auto"/>
        </w:rPr>
        <w:t>epriam</w:t>
      </w:r>
      <w:r w:rsidR="002A1757" w:rsidRPr="00F74808">
        <w:rPr>
          <w:rFonts w:ascii="Arial Narrow" w:hAnsi="Arial Narrow"/>
          <w:b/>
          <w:sz w:val="22"/>
          <w:szCs w:val="22"/>
          <w:bdr w:val="single" w:sz="4" w:space="0" w:color="auto"/>
        </w:rPr>
        <w:t>e</w:t>
      </w:r>
      <w:r w:rsidR="00714439" w:rsidRPr="00F74808">
        <w:rPr>
          <w:rFonts w:ascii="Arial Narrow" w:hAnsi="Arial Narrow"/>
          <w:b/>
          <w:sz w:val="22"/>
          <w:szCs w:val="22"/>
          <w:bdr w:val="single" w:sz="4" w:space="0" w:color="auto"/>
        </w:rPr>
        <w:t xml:space="preserve"> výdavk</w:t>
      </w:r>
      <w:r w:rsidR="002A1757" w:rsidRPr="00F74808">
        <w:rPr>
          <w:rFonts w:ascii="Arial Narrow" w:hAnsi="Arial Narrow"/>
          <w:b/>
          <w:sz w:val="22"/>
          <w:szCs w:val="22"/>
          <w:bdr w:val="single" w:sz="4" w:space="0" w:color="auto"/>
        </w:rPr>
        <w:t>y</w:t>
      </w:r>
      <w:r w:rsidR="00714439" w:rsidRPr="00F74808">
        <w:rPr>
          <w:rFonts w:ascii="Arial Narrow" w:hAnsi="Arial Narrow"/>
          <w:b/>
          <w:sz w:val="22"/>
          <w:szCs w:val="22"/>
        </w:rPr>
        <w:t xml:space="preserve"> </w:t>
      </w:r>
      <w:r w:rsidR="00802C31" w:rsidRPr="00F74808">
        <w:rPr>
          <w:rFonts w:ascii="Arial Narrow" w:hAnsi="Arial Narrow"/>
          <w:sz w:val="22"/>
          <w:szCs w:val="22"/>
        </w:rPr>
        <w:t>zahŕňajú nižšie uveden</w:t>
      </w:r>
      <w:r w:rsidR="005F13F9" w:rsidRPr="00F74808">
        <w:rPr>
          <w:rFonts w:ascii="Arial Narrow" w:hAnsi="Arial Narrow"/>
          <w:sz w:val="22"/>
          <w:szCs w:val="22"/>
        </w:rPr>
        <w:t>é</w:t>
      </w:r>
      <w:r w:rsidR="00802C31" w:rsidRPr="00F74808">
        <w:rPr>
          <w:rFonts w:ascii="Arial Narrow" w:hAnsi="Arial Narrow"/>
          <w:sz w:val="22"/>
          <w:szCs w:val="22"/>
        </w:rPr>
        <w:t xml:space="preserve"> kategórie</w:t>
      </w:r>
      <w:r w:rsidR="00714439" w:rsidRPr="00F74808">
        <w:rPr>
          <w:rFonts w:ascii="Arial Narrow" w:hAnsi="Arial Narrow"/>
          <w:sz w:val="22"/>
          <w:szCs w:val="22"/>
        </w:rPr>
        <w:t>:</w:t>
      </w:r>
    </w:p>
    <w:p w14:paraId="2F852B93" w14:textId="278C8D53" w:rsidR="00714439" w:rsidRPr="00F74808" w:rsidRDefault="00714439" w:rsidP="007513F6">
      <w:pPr>
        <w:numPr>
          <w:ilvl w:val="0"/>
          <w:numId w:val="16"/>
        </w:numPr>
        <w:tabs>
          <w:tab w:val="num" w:pos="284"/>
        </w:tabs>
        <w:spacing w:before="120" w:after="120" w:line="240" w:lineRule="auto"/>
        <w:ind w:left="426" w:hanging="426"/>
        <w:jc w:val="both"/>
        <w:rPr>
          <w:rFonts w:ascii="Arial Narrow" w:hAnsi="Arial Narrow"/>
          <w:sz w:val="22"/>
          <w:szCs w:val="22"/>
        </w:rPr>
      </w:pPr>
      <w:r w:rsidRPr="00F74808">
        <w:rPr>
          <w:rFonts w:ascii="Arial Narrow" w:hAnsi="Arial Narrow"/>
          <w:sz w:val="22"/>
          <w:szCs w:val="22"/>
          <w:u w:val="single"/>
        </w:rPr>
        <w:t xml:space="preserve">osobné výdavky </w:t>
      </w:r>
      <w:r w:rsidR="00C64D67" w:rsidRPr="00F74808">
        <w:rPr>
          <w:rFonts w:ascii="Arial Narrow" w:hAnsi="Arial Narrow"/>
          <w:sz w:val="22"/>
          <w:szCs w:val="22"/>
          <w:u w:val="single"/>
        </w:rPr>
        <w:t>P</w:t>
      </w:r>
      <w:r w:rsidRPr="00F74808">
        <w:rPr>
          <w:rFonts w:ascii="Arial Narrow" w:hAnsi="Arial Narrow"/>
          <w:sz w:val="22"/>
          <w:szCs w:val="22"/>
          <w:u w:val="single"/>
        </w:rPr>
        <w:t>rijímateľa, resp. partnera</w:t>
      </w:r>
      <w:r w:rsidRPr="00F74808">
        <w:rPr>
          <w:rFonts w:ascii="Arial Narrow" w:hAnsi="Arial Narrow"/>
          <w:sz w:val="22"/>
          <w:szCs w:val="22"/>
        </w:rPr>
        <w:t>, ktoré súvisia s výkonom činnost</w:t>
      </w:r>
      <w:r w:rsidR="00C26DB6" w:rsidRPr="00F74808">
        <w:rPr>
          <w:rFonts w:ascii="Arial Narrow" w:hAnsi="Arial Narrow"/>
          <w:sz w:val="22"/>
          <w:szCs w:val="22"/>
        </w:rPr>
        <w:t>i</w:t>
      </w:r>
      <w:r w:rsidRPr="00F74808">
        <w:rPr>
          <w:rFonts w:ascii="Arial Narrow" w:hAnsi="Arial Narrow"/>
          <w:sz w:val="22"/>
          <w:szCs w:val="22"/>
        </w:rPr>
        <w:t>:</w:t>
      </w:r>
    </w:p>
    <w:p w14:paraId="22E5729B" w14:textId="14B0BC30" w:rsidR="00714439" w:rsidRPr="00F74808" w:rsidRDefault="00714439" w:rsidP="00F74808">
      <w:pPr>
        <w:numPr>
          <w:ilvl w:val="1"/>
          <w:numId w:val="17"/>
        </w:numPr>
        <w:tabs>
          <w:tab w:val="clear" w:pos="1440"/>
          <w:tab w:val="num" w:pos="284"/>
        </w:tabs>
        <w:spacing w:before="120" w:after="0" w:line="240" w:lineRule="auto"/>
        <w:ind w:left="567" w:hanging="283"/>
        <w:jc w:val="both"/>
        <w:rPr>
          <w:rFonts w:ascii="Arial Narrow" w:hAnsi="Arial Narrow"/>
          <w:sz w:val="22"/>
          <w:szCs w:val="22"/>
        </w:rPr>
      </w:pPr>
      <w:r w:rsidRPr="00F74808">
        <w:rPr>
          <w:rFonts w:ascii="Arial Narrow" w:hAnsi="Arial Narrow"/>
          <w:sz w:val="22"/>
          <w:szCs w:val="22"/>
        </w:rPr>
        <w:t>riadenie projektu</w:t>
      </w:r>
      <w:r w:rsidR="009A47D2" w:rsidRPr="00F74808">
        <w:rPr>
          <w:rFonts w:ascii="Arial Narrow" w:hAnsi="Arial Narrow"/>
          <w:sz w:val="22"/>
          <w:szCs w:val="22"/>
        </w:rPr>
        <w:t xml:space="preserve"> - interné</w:t>
      </w:r>
      <w:r w:rsidRPr="00F74808">
        <w:rPr>
          <w:rFonts w:ascii="Arial Narrow" w:hAnsi="Arial Narrow"/>
          <w:sz w:val="22"/>
          <w:szCs w:val="22"/>
        </w:rPr>
        <w:t>;</w:t>
      </w:r>
    </w:p>
    <w:p w14:paraId="29E6BB74" w14:textId="77777777" w:rsidR="00714439" w:rsidRPr="00F74808" w:rsidRDefault="000A2408" w:rsidP="007513F6">
      <w:pPr>
        <w:numPr>
          <w:ilvl w:val="0"/>
          <w:numId w:val="16"/>
        </w:numPr>
        <w:tabs>
          <w:tab w:val="num" w:pos="284"/>
        </w:tabs>
        <w:spacing w:before="120" w:after="120" w:line="240" w:lineRule="auto"/>
        <w:ind w:left="426" w:hanging="426"/>
        <w:jc w:val="both"/>
        <w:rPr>
          <w:rFonts w:ascii="Arial Narrow" w:hAnsi="Arial Narrow"/>
          <w:sz w:val="22"/>
          <w:szCs w:val="22"/>
        </w:rPr>
      </w:pPr>
      <w:r w:rsidRPr="00F74808">
        <w:rPr>
          <w:rFonts w:ascii="Arial Narrow" w:hAnsi="Arial Narrow"/>
          <w:sz w:val="22"/>
          <w:szCs w:val="22"/>
          <w:u w:val="single"/>
        </w:rPr>
        <w:t>výdavky na externé služby</w:t>
      </w:r>
      <w:r w:rsidRPr="00F74808">
        <w:rPr>
          <w:rFonts w:ascii="Arial Narrow" w:hAnsi="Arial Narrow"/>
          <w:sz w:val="22"/>
          <w:szCs w:val="22"/>
        </w:rPr>
        <w:t xml:space="preserve"> (</w:t>
      </w:r>
      <w:r w:rsidR="00FF6204" w:rsidRPr="00F74808">
        <w:rPr>
          <w:rFonts w:ascii="Arial Narrow" w:hAnsi="Arial Narrow"/>
          <w:sz w:val="22"/>
          <w:szCs w:val="22"/>
        </w:rPr>
        <w:t>zabezpečené dodávateľským spôsobom</w:t>
      </w:r>
      <w:r w:rsidRPr="00F74808">
        <w:rPr>
          <w:rFonts w:ascii="Arial Narrow" w:hAnsi="Arial Narrow"/>
          <w:sz w:val="22"/>
          <w:szCs w:val="22"/>
          <w:u w:val="single"/>
        </w:rPr>
        <w:t>)</w:t>
      </w:r>
      <w:r w:rsidR="00714439" w:rsidRPr="00F74808">
        <w:rPr>
          <w:rFonts w:ascii="Arial Narrow" w:hAnsi="Arial Narrow"/>
          <w:sz w:val="22"/>
          <w:szCs w:val="22"/>
        </w:rPr>
        <w:t>:</w:t>
      </w:r>
    </w:p>
    <w:p w14:paraId="13B227E9" w14:textId="1FEEA48D" w:rsidR="00714439" w:rsidRPr="00F74808" w:rsidRDefault="00714439" w:rsidP="007513F6">
      <w:pPr>
        <w:numPr>
          <w:ilvl w:val="1"/>
          <w:numId w:val="18"/>
        </w:numPr>
        <w:tabs>
          <w:tab w:val="clear" w:pos="1440"/>
          <w:tab w:val="num" w:pos="284"/>
          <w:tab w:val="num" w:pos="567"/>
        </w:tabs>
        <w:spacing w:before="120" w:after="0" w:line="240" w:lineRule="auto"/>
        <w:ind w:left="567" w:hanging="283"/>
        <w:jc w:val="both"/>
        <w:rPr>
          <w:rFonts w:ascii="Arial Narrow" w:hAnsi="Arial Narrow"/>
          <w:sz w:val="22"/>
          <w:szCs w:val="22"/>
        </w:rPr>
      </w:pPr>
      <w:r w:rsidRPr="00F74808">
        <w:rPr>
          <w:rFonts w:ascii="Arial Narrow" w:hAnsi="Arial Narrow"/>
          <w:sz w:val="22"/>
          <w:szCs w:val="22"/>
        </w:rPr>
        <w:t>riadenie projektu</w:t>
      </w:r>
      <w:r w:rsidR="009A47D2" w:rsidRPr="00F74808">
        <w:rPr>
          <w:rFonts w:ascii="Arial Narrow" w:hAnsi="Arial Narrow"/>
          <w:sz w:val="22"/>
          <w:szCs w:val="22"/>
        </w:rPr>
        <w:t xml:space="preserve"> - externé</w:t>
      </w:r>
      <w:r w:rsidRPr="00F74808">
        <w:rPr>
          <w:rFonts w:ascii="Arial Narrow" w:hAnsi="Arial Narrow"/>
          <w:sz w:val="22"/>
          <w:szCs w:val="22"/>
        </w:rPr>
        <w:t>;</w:t>
      </w:r>
    </w:p>
    <w:p w14:paraId="34B1D629" w14:textId="1ADB919A" w:rsidR="00714439" w:rsidRPr="00F74808" w:rsidRDefault="00714439" w:rsidP="007513F6">
      <w:pPr>
        <w:numPr>
          <w:ilvl w:val="1"/>
          <w:numId w:val="18"/>
        </w:numPr>
        <w:tabs>
          <w:tab w:val="clear" w:pos="1440"/>
          <w:tab w:val="num" w:pos="284"/>
          <w:tab w:val="num" w:pos="567"/>
        </w:tabs>
        <w:spacing w:before="120" w:after="0" w:line="240" w:lineRule="auto"/>
        <w:ind w:left="567" w:hanging="283"/>
        <w:jc w:val="both"/>
        <w:rPr>
          <w:rFonts w:ascii="Arial Narrow" w:hAnsi="Arial Narrow"/>
          <w:sz w:val="22"/>
          <w:szCs w:val="22"/>
        </w:rPr>
      </w:pPr>
      <w:r w:rsidRPr="00F74808">
        <w:rPr>
          <w:rFonts w:ascii="Arial Narrow" w:hAnsi="Arial Narrow"/>
          <w:sz w:val="22"/>
          <w:szCs w:val="22"/>
        </w:rPr>
        <w:t>informovan</w:t>
      </w:r>
      <w:r w:rsidR="000A2408" w:rsidRPr="00F74808">
        <w:rPr>
          <w:rFonts w:ascii="Arial Narrow" w:hAnsi="Arial Narrow"/>
          <w:sz w:val="22"/>
          <w:szCs w:val="22"/>
        </w:rPr>
        <w:t>ie</w:t>
      </w:r>
      <w:r w:rsidR="00055208" w:rsidRPr="00F74808">
        <w:rPr>
          <w:rFonts w:ascii="Arial Narrow" w:hAnsi="Arial Narrow"/>
          <w:sz w:val="22"/>
          <w:szCs w:val="22"/>
        </w:rPr>
        <w:t xml:space="preserve"> a komunikáciu</w:t>
      </w:r>
      <w:r w:rsidRPr="00F74808">
        <w:rPr>
          <w:rFonts w:ascii="Arial Narrow" w:hAnsi="Arial Narrow"/>
          <w:sz w:val="22"/>
          <w:szCs w:val="22"/>
        </w:rPr>
        <w:t xml:space="preserve"> </w:t>
      </w:r>
      <w:r w:rsidR="00FD55C7" w:rsidRPr="00F74808">
        <w:rPr>
          <w:rFonts w:ascii="Arial Narrow" w:hAnsi="Arial Narrow"/>
          <w:sz w:val="22"/>
          <w:szCs w:val="22"/>
        </w:rPr>
        <w:t>o</w:t>
      </w:r>
      <w:r w:rsidR="00B305A7" w:rsidRPr="00F74808">
        <w:rPr>
          <w:rFonts w:ascii="Arial Narrow" w:hAnsi="Arial Narrow"/>
          <w:sz w:val="22"/>
          <w:szCs w:val="22"/>
        </w:rPr>
        <w:t xml:space="preserve"> </w:t>
      </w:r>
      <w:r w:rsidR="00665AB3" w:rsidRPr="00F74808">
        <w:rPr>
          <w:rFonts w:ascii="Arial Narrow" w:hAnsi="Arial Narrow"/>
          <w:sz w:val="22"/>
          <w:szCs w:val="22"/>
        </w:rPr>
        <w:t xml:space="preserve">podpore získanej z </w:t>
      </w:r>
      <w:r w:rsidR="0069090C" w:rsidRPr="00F74808">
        <w:rPr>
          <w:rFonts w:ascii="Arial Narrow" w:hAnsi="Arial Narrow"/>
          <w:sz w:val="22"/>
          <w:szCs w:val="22"/>
        </w:rPr>
        <w:t>EŠIF</w:t>
      </w:r>
      <w:r w:rsidR="00665AB3" w:rsidRPr="00F74808">
        <w:rPr>
          <w:rFonts w:ascii="Arial Narrow" w:hAnsi="Arial Narrow"/>
          <w:sz w:val="22"/>
          <w:szCs w:val="22"/>
        </w:rPr>
        <w:t xml:space="preserve"> </w:t>
      </w:r>
      <w:ins w:id="112" w:author="Autor" w:date="2016-05-25T13:50:00Z">
        <w:r w:rsidR="00A66A71">
          <w:rPr>
            <w:rFonts w:ascii="Arial Narrow" w:hAnsi="Arial Narrow"/>
            <w:sz w:val="22"/>
            <w:szCs w:val="22"/>
          </w:rPr>
          <w:t xml:space="preserve">a </w:t>
        </w:r>
        <w:r w:rsidR="00A66A71" w:rsidRPr="00A66A71">
          <w:rPr>
            <w:rFonts w:ascii="Arial Narrow" w:hAnsi="Arial Narrow"/>
            <w:sz w:val="22"/>
            <w:szCs w:val="22"/>
          </w:rPr>
          <w:t>štátneho rozpočtu SR (ďalej len „ŠR SR“)</w:t>
        </w:r>
        <w:r w:rsidR="00A66A71">
          <w:rPr>
            <w:rFonts w:ascii="Arial Narrow" w:hAnsi="Arial Narrow"/>
            <w:sz w:val="22"/>
            <w:szCs w:val="22"/>
          </w:rPr>
          <w:t xml:space="preserve"> </w:t>
        </w:r>
      </w:ins>
      <w:r w:rsidR="00665AB3" w:rsidRPr="00F74808">
        <w:rPr>
          <w:rFonts w:ascii="Arial Narrow" w:hAnsi="Arial Narrow"/>
          <w:sz w:val="22"/>
          <w:szCs w:val="22"/>
        </w:rPr>
        <w:t>na spolufinancovanie projektu</w:t>
      </w:r>
      <w:r w:rsidRPr="00F74808">
        <w:rPr>
          <w:rStyle w:val="Odkaznapoznmkupodiarou"/>
          <w:rFonts w:ascii="Arial Narrow" w:hAnsi="Arial Narrow"/>
          <w:sz w:val="22"/>
          <w:szCs w:val="22"/>
        </w:rPr>
        <w:footnoteReference w:id="28"/>
      </w:r>
      <w:r w:rsidR="0077731A" w:rsidRPr="00F74808">
        <w:rPr>
          <w:rFonts w:ascii="Arial Narrow" w:hAnsi="Arial Narrow"/>
          <w:sz w:val="22"/>
          <w:szCs w:val="22"/>
        </w:rPr>
        <w:t>.</w:t>
      </w:r>
    </w:p>
    <w:p w14:paraId="4A175C36" w14:textId="77777777" w:rsidR="005B407C" w:rsidRPr="00F74808" w:rsidRDefault="005B407C" w:rsidP="00CE46F6">
      <w:pPr>
        <w:spacing w:after="0" w:line="240" w:lineRule="auto"/>
        <w:jc w:val="both"/>
        <w:rPr>
          <w:rFonts w:ascii="Arial Narrow" w:hAnsi="Arial Narrow"/>
          <w:sz w:val="22"/>
          <w:szCs w:val="22"/>
        </w:rPr>
      </w:pPr>
    </w:p>
    <w:p w14:paraId="7D39646C" w14:textId="5465D2E9" w:rsidR="00087148" w:rsidRPr="00F74808" w:rsidRDefault="002B2630" w:rsidP="00087148">
      <w:pPr>
        <w:spacing w:after="0" w:line="240" w:lineRule="auto"/>
        <w:jc w:val="both"/>
        <w:rPr>
          <w:rFonts w:ascii="Arial Narrow" w:hAnsi="Arial Narrow"/>
          <w:sz w:val="22"/>
          <w:szCs w:val="22"/>
        </w:rPr>
      </w:pPr>
      <w:r w:rsidRPr="00F74808">
        <w:rPr>
          <w:rFonts w:ascii="Arial Narrow" w:hAnsi="Arial Narrow"/>
          <w:b/>
          <w:sz w:val="22"/>
          <w:szCs w:val="22"/>
        </w:rPr>
        <w:t>N</w:t>
      </w:r>
      <w:r w:rsidR="00087148" w:rsidRPr="00F74808">
        <w:rPr>
          <w:rFonts w:ascii="Arial Narrow" w:hAnsi="Arial Narrow"/>
          <w:b/>
          <w:sz w:val="22"/>
          <w:szCs w:val="22"/>
        </w:rPr>
        <w:t>epriam</w:t>
      </w:r>
      <w:r w:rsidRPr="00F74808">
        <w:rPr>
          <w:rFonts w:ascii="Arial Narrow" w:hAnsi="Arial Narrow"/>
          <w:b/>
          <w:sz w:val="22"/>
          <w:szCs w:val="22"/>
        </w:rPr>
        <w:t>e</w:t>
      </w:r>
      <w:r w:rsidR="00087148" w:rsidRPr="00F74808">
        <w:rPr>
          <w:rFonts w:ascii="Arial Narrow" w:hAnsi="Arial Narrow"/>
          <w:b/>
          <w:sz w:val="22"/>
          <w:szCs w:val="22"/>
        </w:rPr>
        <w:t xml:space="preserve"> výdavk</w:t>
      </w:r>
      <w:r w:rsidRPr="00F74808">
        <w:rPr>
          <w:rFonts w:ascii="Arial Narrow" w:hAnsi="Arial Narrow"/>
          <w:b/>
          <w:sz w:val="22"/>
          <w:szCs w:val="22"/>
        </w:rPr>
        <w:t>y</w:t>
      </w:r>
      <w:r w:rsidR="00087148" w:rsidRPr="00F74808">
        <w:rPr>
          <w:rFonts w:ascii="Arial Narrow" w:hAnsi="Arial Narrow"/>
          <w:sz w:val="22"/>
          <w:szCs w:val="22"/>
        </w:rPr>
        <w:t xml:space="preserve"> </w:t>
      </w:r>
      <w:r w:rsidR="00087148" w:rsidRPr="00F74808">
        <w:rPr>
          <w:rFonts w:ascii="Arial Narrow" w:hAnsi="Arial Narrow"/>
          <w:b/>
          <w:sz w:val="22"/>
          <w:szCs w:val="22"/>
        </w:rPr>
        <w:t>nesmú prekročiť s ohľadom na priame výdavky</w:t>
      </w:r>
      <w:r w:rsidR="00087148" w:rsidRPr="00F74808">
        <w:rPr>
          <w:rFonts w:ascii="Arial Narrow" w:hAnsi="Arial Narrow"/>
          <w:sz w:val="22"/>
          <w:szCs w:val="22"/>
        </w:rPr>
        <w:t xml:space="preserve"> </w:t>
      </w:r>
      <w:r w:rsidR="00087148" w:rsidRPr="00F74808">
        <w:rPr>
          <w:rFonts w:ascii="Arial Narrow" w:hAnsi="Arial Narrow"/>
          <w:b/>
          <w:sz w:val="22"/>
          <w:szCs w:val="22"/>
        </w:rPr>
        <w:t>projektu</w:t>
      </w:r>
      <w:r w:rsidR="00087148" w:rsidRPr="00F74808">
        <w:rPr>
          <w:rFonts w:ascii="Arial Narrow" w:hAnsi="Arial Narrow"/>
          <w:sz w:val="22"/>
          <w:szCs w:val="22"/>
        </w:rPr>
        <w:t xml:space="preserve"> (výdavky hlavných aktivít)</w:t>
      </w:r>
      <w:r w:rsidRPr="00F74808">
        <w:rPr>
          <w:rFonts w:ascii="Arial Narrow" w:hAnsi="Arial Narrow"/>
          <w:sz w:val="22"/>
          <w:szCs w:val="22"/>
        </w:rPr>
        <w:t xml:space="preserve"> </w:t>
      </w:r>
      <w:r w:rsidRPr="00F74808">
        <w:rPr>
          <w:rFonts w:ascii="Arial Narrow" w:hAnsi="Arial Narrow"/>
          <w:b/>
          <w:sz w:val="22"/>
          <w:szCs w:val="22"/>
        </w:rPr>
        <w:t>limit</w:t>
      </w:r>
      <w:r w:rsidR="00C96847" w:rsidRPr="00F74808">
        <w:rPr>
          <w:rStyle w:val="Odkaznapoznmkupodiarou"/>
          <w:rFonts w:ascii="Arial Narrow" w:hAnsi="Arial Narrow"/>
          <w:sz w:val="22"/>
          <w:szCs w:val="22"/>
        </w:rPr>
        <w:footnoteReference w:id="29"/>
      </w:r>
      <w:r w:rsidR="00087148" w:rsidRPr="00F74808">
        <w:rPr>
          <w:rFonts w:ascii="Arial Narrow" w:hAnsi="Arial Narrow"/>
          <w:sz w:val="22"/>
          <w:szCs w:val="22"/>
        </w:rPr>
        <w:t>:</w:t>
      </w:r>
    </w:p>
    <w:p w14:paraId="1DCE7727" w14:textId="77777777" w:rsidR="006C42A5" w:rsidRPr="00F74808" w:rsidRDefault="006C42A5" w:rsidP="00925714">
      <w:pPr>
        <w:pStyle w:val="Odsekzoznamu"/>
        <w:numPr>
          <w:ilvl w:val="0"/>
          <w:numId w:val="24"/>
        </w:numPr>
        <w:spacing w:before="8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3</w:t>
      </w:r>
      <w:r w:rsidR="00087148" w:rsidRPr="00F74808">
        <w:rPr>
          <w:rFonts w:ascii="Arial Narrow" w:hAnsi="Arial Narrow"/>
          <w:sz w:val="22"/>
          <w:szCs w:val="22"/>
        </w:rPr>
        <w:t xml:space="preserve"> % pri </w:t>
      </w:r>
      <w:r w:rsidRPr="00F74808">
        <w:rPr>
          <w:rFonts w:ascii="Arial Narrow" w:hAnsi="Arial Narrow"/>
          <w:sz w:val="22"/>
          <w:szCs w:val="22"/>
        </w:rPr>
        <w:t>investičných projektoch</w:t>
      </w:r>
      <w:r w:rsidR="002F59D2" w:rsidRPr="00F74808">
        <w:rPr>
          <w:rStyle w:val="Odkaznapoznmkupodiarou"/>
          <w:rFonts w:ascii="Arial Narrow" w:hAnsi="Arial Narrow"/>
          <w:sz w:val="22"/>
          <w:szCs w:val="22"/>
        </w:rPr>
        <w:footnoteReference w:id="30"/>
      </w:r>
      <w:r w:rsidRPr="00F74808">
        <w:rPr>
          <w:rFonts w:ascii="Arial Narrow" w:hAnsi="Arial Narrow"/>
          <w:sz w:val="22"/>
          <w:szCs w:val="22"/>
        </w:rPr>
        <w:t>;</w:t>
      </w:r>
    </w:p>
    <w:p w14:paraId="14BDC6A6" w14:textId="77777777" w:rsidR="00087148" w:rsidRPr="00F74808" w:rsidRDefault="006C42A5" w:rsidP="00925714">
      <w:pPr>
        <w:pStyle w:val="Odsekzoznamu"/>
        <w:numPr>
          <w:ilvl w:val="0"/>
          <w:numId w:val="24"/>
        </w:numPr>
        <w:spacing w:before="8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7 % pri neinvestičných projektoch</w:t>
      </w:r>
      <w:r w:rsidR="003656E8" w:rsidRPr="00F74808">
        <w:rPr>
          <w:rFonts w:ascii="Arial Narrow" w:hAnsi="Arial Narrow"/>
          <w:sz w:val="22"/>
          <w:szCs w:val="22"/>
        </w:rPr>
        <w:t xml:space="preserve"> OP KŽP.</w:t>
      </w:r>
    </w:p>
    <w:p w14:paraId="4F7A799D" w14:textId="77777777" w:rsidR="004F02EB" w:rsidRPr="00F74808" w:rsidRDefault="004F02EB" w:rsidP="009F54A5">
      <w:pPr>
        <w:spacing w:after="0" w:line="240" w:lineRule="auto"/>
        <w:jc w:val="both"/>
        <w:rPr>
          <w:rFonts w:ascii="Arial Narrow" w:hAnsi="Arial Narrow"/>
          <w:sz w:val="22"/>
          <w:szCs w:val="22"/>
        </w:rPr>
      </w:pPr>
    </w:p>
    <w:p w14:paraId="2898556D" w14:textId="77777777" w:rsidR="00F8799E" w:rsidRPr="00F74808" w:rsidRDefault="00F8799E">
      <w:pPr>
        <w:rPr>
          <w:rFonts w:ascii="Arial Narrow" w:hAnsi="Arial Narrow"/>
          <w:sz w:val="22"/>
          <w:szCs w:val="22"/>
        </w:rPr>
      </w:pPr>
      <w:r w:rsidRPr="00F74808">
        <w:rPr>
          <w:rFonts w:ascii="Arial Narrow" w:hAnsi="Arial Narrow"/>
          <w:b/>
          <w:sz w:val="22"/>
          <w:szCs w:val="22"/>
        </w:rPr>
        <w:br w:type="page"/>
      </w:r>
    </w:p>
    <w:p w14:paraId="771204D2" w14:textId="77777777" w:rsidR="00905EC4" w:rsidRPr="00F74808" w:rsidRDefault="00905EC4" w:rsidP="00925714">
      <w:pPr>
        <w:pStyle w:val="Odsekzoznamu"/>
        <w:numPr>
          <w:ilvl w:val="0"/>
          <w:numId w:val="29"/>
        </w:numPr>
        <w:spacing w:after="0" w:line="240" w:lineRule="auto"/>
        <w:ind w:left="426" w:hanging="426"/>
        <w:jc w:val="both"/>
        <w:outlineLvl w:val="0"/>
        <w:rPr>
          <w:rFonts w:ascii="Arial Narrow" w:hAnsi="Arial Narrow"/>
          <w:b/>
          <w:sz w:val="30"/>
          <w:szCs w:val="30"/>
        </w:rPr>
      </w:pPr>
      <w:bookmarkStart w:id="113" w:name="_Toc420055464"/>
      <w:r w:rsidRPr="00F74808">
        <w:rPr>
          <w:rFonts w:ascii="Arial Narrow" w:hAnsi="Arial Narrow"/>
          <w:b/>
          <w:sz w:val="30"/>
          <w:szCs w:val="30"/>
        </w:rPr>
        <w:lastRenderedPageBreak/>
        <w:t>Pravidlá oprávnenosti pre najčastejšie sa vyskytujúce výdavk</w:t>
      </w:r>
      <w:r w:rsidR="0081080C" w:rsidRPr="00F74808">
        <w:rPr>
          <w:rFonts w:ascii="Arial Narrow" w:hAnsi="Arial Narrow"/>
          <w:b/>
          <w:sz w:val="30"/>
          <w:szCs w:val="30"/>
        </w:rPr>
        <w:t>y</w:t>
      </w:r>
      <w:bookmarkEnd w:id="113"/>
    </w:p>
    <w:p w14:paraId="094FDE69" w14:textId="77777777" w:rsidR="00905EC4" w:rsidRPr="00F74808" w:rsidRDefault="00905EC4" w:rsidP="00CE46F6">
      <w:pPr>
        <w:spacing w:after="0" w:line="240" w:lineRule="auto"/>
        <w:jc w:val="both"/>
        <w:rPr>
          <w:rFonts w:ascii="Arial Narrow" w:hAnsi="Arial Narrow"/>
          <w:sz w:val="22"/>
          <w:szCs w:val="22"/>
        </w:rPr>
      </w:pPr>
    </w:p>
    <w:p w14:paraId="581407D5" w14:textId="33450A97" w:rsidR="0098586A" w:rsidRPr="00F74808" w:rsidRDefault="00935C40" w:rsidP="00CE46F6">
      <w:pPr>
        <w:spacing w:after="0" w:line="240" w:lineRule="auto"/>
        <w:jc w:val="both"/>
        <w:rPr>
          <w:rFonts w:ascii="Arial Narrow" w:hAnsi="Arial Narrow"/>
          <w:sz w:val="22"/>
          <w:szCs w:val="22"/>
        </w:rPr>
      </w:pPr>
      <w:r w:rsidRPr="00F74808">
        <w:rPr>
          <w:rFonts w:ascii="Arial Narrow" w:hAnsi="Arial Narrow"/>
          <w:sz w:val="22"/>
          <w:szCs w:val="22"/>
        </w:rPr>
        <w:t xml:space="preserve">Nižšie uvedené </w:t>
      </w:r>
      <w:r w:rsidR="0098586A" w:rsidRPr="00F74808">
        <w:rPr>
          <w:rFonts w:ascii="Arial Narrow" w:hAnsi="Arial Narrow"/>
          <w:sz w:val="22"/>
          <w:szCs w:val="22"/>
        </w:rPr>
        <w:t xml:space="preserve">sú </w:t>
      </w:r>
      <w:r w:rsidRPr="00F74808">
        <w:rPr>
          <w:rFonts w:ascii="Arial Narrow" w:hAnsi="Arial Narrow"/>
          <w:sz w:val="22"/>
          <w:szCs w:val="22"/>
        </w:rPr>
        <w:t>špecifické pravidlá</w:t>
      </w:r>
      <w:r w:rsidR="0098586A" w:rsidRPr="00F74808">
        <w:rPr>
          <w:rFonts w:ascii="Arial Narrow" w:hAnsi="Arial Narrow"/>
          <w:sz w:val="22"/>
          <w:szCs w:val="22"/>
        </w:rPr>
        <w:t>,</w:t>
      </w:r>
      <w:r w:rsidRPr="00F74808">
        <w:rPr>
          <w:rFonts w:ascii="Arial Narrow" w:hAnsi="Arial Narrow"/>
          <w:sz w:val="22"/>
          <w:szCs w:val="22"/>
        </w:rPr>
        <w:t xml:space="preserve"> resp. podmienky</w:t>
      </w:r>
      <w:r w:rsidR="0098586A" w:rsidRPr="00F74808">
        <w:rPr>
          <w:rFonts w:ascii="Arial Narrow" w:hAnsi="Arial Narrow"/>
          <w:sz w:val="22"/>
          <w:szCs w:val="22"/>
        </w:rPr>
        <w:t xml:space="preserve"> oprávnenosti niektorých najčastejšie sa vyskytujúcich </w:t>
      </w:r>
      <w:r w:rsidR="00E3765B" w:rsidRPr="00F74808">
        <w:rPr>
          <w:rFonts w:ascii="Arial Narrow" w:hAnsi="Arial Narrow"/>
          <w:sz w:val="22"/>
          <w:szCs w:val="22"/>
        </w:rPr>
        <w:t>typov</w:t>
      </w:r>
      <w:r w:rsidR="00C523E1" w:rsidRPr="00F74808">
        <w:rPr>
          <w:rFonts w:ascii="Arial Narrow" w:hAnsi="Arial Narrow"/>
          <w:sz w:val="22"/>
          <w:szCs w:val="22"/>
        </w:rPr>
        <w:t>, skupín, či tried oprávnených výdavkov</w:t>
      </w:r>
      <w:r w:rsidR="00E3765B" w:rsidRPr="00F74808">
        <w:rPr>
          <w:rFonts w:ascii="Arial Narrow" w:hAnsi="Arial Narrow"/>
          <w:sz w:val="22"/>
          <w:szCs w:val="22"/>
        </w:rPr>
        <w:t xml:space="preserve"> </w:t>
      </w:r>
      <w:r w:rsidR="0098586A" w:rsidRPr="00F74808">
        <w:rPr>
          <w:rFonts w:ascii="Arial Narrow" w:hAnsi="Arial Narrow"/>
          <w:sz w:val="22"/>
          <w:szCs w:val="22"/>
        </w:rPr>
        <w:t xml:space="preserve">OP KŽP. </w:t>
      </w:r>
      <w:r w:rsidR="00E7339E" w:rsidRPr="00F74808">
        <w:rPr>
          <w:rFonts w:ascii="Arial Narrow" w:hAnsi="Arial Narrow"/>
          <w:b/>
          <w:sz w:val="22"/>
          <w:szCs w:val="22"/>
        </w:rPr>
        <w:t xml:space="preserve">Splnenie </w:t>
      </w:r>
      <w:r w:rsidR="00E7339E" w:rsidRPr="00F74808">
        <w:rPr>
          <w:rFonts w:ascii="Arial Narrow" w:hAnsi="Arial Narrow"/>
          <w:b/>
          <w:sz w:val="22"/>
          <w:szCs w:val="22"/>
          <w:u w:val="single"/>
        </w:rPr>
        <w:t>všetkých podmienok</w:t>
      </w:r>
      <w:r w:rsidR="00E7339E" w:rsidRPr="00F74808">
        <w:rPr>
          <w:rFonts w:ascii="Arial Narrow" w:hAnsi="Arial Narrow"/>
          <w:b/>
          <w:sz w:val="22"/>
          <w:szCs w:val="22"/>
        </w:rPr>
        <w:t xml:space="preserve"> uvedených </w:t>
      </w:r>
      <w:r w:rsidR="00617AD9">
        <w:rPr>
          <w:rFonts w:ascii="Arial Narrow" w:hAnsi="Arial Narrow"/>
          <w:b/>
          <w:sz w:val="22"/>
          <w:szCs w:val="22"/>
        </w:rPr>
        <w:br/>
      </w:r>
      <w:r w:rsidR="00E7339E" w:rsidRPr="00F74808">
        <w:rPr>
          <w:rFonts w:ascii="Arial Narrow" w:hAnsi="Arial Narrow"/>
          <w:b/>
          <w:sz w:val="22"/>
          <w:szCs w:val="22"/>
        </w:rPr>
        <w:t>pri jednotlivých výdavko</w:t>
      </w:r>
      <w:r w:rsidR="00C523E1" w:rsidRPr="00F74808">
        <w:rPr>
          <w:rFonts w:ascii="Arial Narrow" w:hAnsi="Arial Narrow"/>
          <w:b/>
          <w:sz w:val="22"/>
          <w:szCs w:val="22"/>
        </w:rPr>
        <w:t>ch</w:t>
      </w:r>
      <w:r w:rsidR="00DF7446" w:rsidRPr="00F74808">
        <w:rPr>
          <w:rStyle w:val="Odkaznapoznmkupodiarou"/>
          <w:rFonts w:ascii="Arial Narrow" w:hAnsi="Arial Narrow"/>
          <w:sz w:val="22"/>
          <w:szCs w:val="22"/>
        </w:rPr>
        <w:footnoteReference w:id="31"/>
      </w:r>
      <w:r w:rsidR="00E7339E" w:rsidRPr="00F74808">
        <w:rPr>
          <w:rFonts w:ascii="Arial Narrow" w:hAnsi="Arial Narrow"/>
          <w:sz w:val="22"/>
          <w:szCs w:val="22"/>
        </w:rPr>
        <w:t xml:space="preserve"> </w:t>
      </w:r>
      <w:r w:rsidR="00E7339E" w:rsidRPr="00F74808">
        <w:rPr>
          <w:rFonts w:ascii="Arial Narrow" w:hAnsi="Arial Narrow"/>
          <w:b/>
          <w:sz w:val="22"/>
          <w:szCs w:val="22"/>
        </w:rPr>
        <w:t xml:space="preserve">je </w:t>
      </w:r>
      <w:r w:rsidR="00EE0C00" w:rsidRPr="00F74808">
        <w:rPr>
          <w:rFonts w:ascii="Arial Narrow" w:hAnsi="Arial Narrow"/>
          <w:b/>
          <w:sz w:val="22"/>
          <w:szCs w:val="22"/>
        </w:rPr>
        <w:t xml:space="preserve">nevyhnutným </w:t>
      </w:r>
      <w:r w:rsidR="00E7339E" w:rsidRPr="00F74808">
        <w:rPr>
          <w:rFonts w:ascii="Arial Narrow" w:hAnsi="Arial Narrow"/>
          <w:b/>
          <w:sz w:val="22"/>
          <w:szCs w:val="22"/>
        </w:rPr>
        <w:t xml:space="preserve">predpokladom pre </w:t>
      </w:r>
      <w:r w:rsidR="00C523E1" w:rsidRPr="00F74808">
        <w:rPr>
          <w:rFonts w:ascii="Arial Narrow" w:hAnsi="Arial Narrow"/>
          <w:b/>
          <w:sz w:val="22"/>
          <w:szCs w:val="22"/>
        </w:rPr>
        <w:t xml:space="preserve">ich </w:t>
      </w:r>
      <w:r w:rsidR="00E7339E" w:rsidRPr="00F74808">
        <w:rPr>
          <w:rFonts w:ascii="Arial Narrow" w:hAnsi="Arial Narrow"/>
          <w:b/>
          <w:sz w:val="22"/>
          <w:szCs w:val="22"/>
        </w:rPr>
        <w:t>oprávnenosť</w:t>
      </w:r>
      <w:r w:rsidR="00C523E1" w:rsidRPr="00F74808">
        <w:rPr>
          <w:rFonts w:ascii="Arial Narrow" w:hAnsi="Arial Narrow"/>
          <w:sz w:val="22"/>
          <w:szCs w:val="22"/>
        </w:rPr>
        <w:t>.</w:t>
      </w:r>
      <w:r w:rsidR="005E2314" w:rsidRPr="00F74808">
        <w:rPr>
          <w:rFonts w:ascii="Arial Narrow" w:hAnsi="Arial Narrow"/>
          <w:sz w:val="22"/>
          <w:szCs w:val="22"/>
        </w:rPr>
        <w:t xml:space="preserve"> </w:t>
      </w:r>
    </w:p>
    <w:p w14:paraId="137D5E3C" w14:textId="77777777" w:rsidR="00243F4F" w:rsidRPr="00F74808" w:rsidRDefault="00243F4F" w:rsidP="00243F4F">
      <w:pPr>
        <w:spacing w:after="0" w:line="240" w:lineRule="auto"/>
        <w:jc w:val="both"/>
        <w:rPr>
          <w:rFonts w:ascii="Arial Narrow" w:hAnsi="Arial Narrow"/>
          <w:sz w:val="22"/>
          <w:szCs w:val="22"/>
        </w:rPr>
      </w:pPr>
    </w:p>
    <w:p w14:paraId="4B94CDD5" w14:textId="460ACB9E" w:rsidR="00243F4F" w:rsidRPr="00F74808" w:rsidRDefault="00243F4F" w:rsidP="00243F4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Stavebné práce</w:t>
      </w:r>
      <w:ins w:id="114" w:author="Autor" w:date="2016-08-11T10:32:00Z">
        <w:r w:rsidR="00EC671A">
          <w:rPr>
            <w:rFonts w:ascii="Arial Narrow" w:hAnsi="Arial Narrow"/>
            <w:b/>
            <w:sz w:val="22"/>
            <w:szCs w:val="22"/>
          </w:rPr>
          <w:t xml:space="preserve"> (stavby)</w:t>
        </w:r>
      </w:ins>
    </w:p>
    <w:p w14:paraId="26A93A66" w14:textId="77777777" w:rsidR="00243F4F" w:rsidRPr="00F74808" w:rsidRDefault="00243F4F" w:rsidP="00243F4F">
      <w:pPr>
        <w:spacing w:after="0" w:line="240" w:lineRule="auto"/>
        <w:jc w:val="both"/>
        <w:rPr>
          <w:rFonts w:ascii="Arial Narrow" w:hAnsi="Arial Narrow"/>
          <w:sz w:val="22"/>
          <w:szCs w:val="22"/>
        </w:rPr>
      </w:pPr>
    </w:p>
    <w:p w14:paraId="4532229C" w14:textId="77777777" w:rsidR="00243F4F" w:rsidRPr="00F74808" w:rsidRDefault="00243F4F" w:rsidP="00243F4F">
      <w:pPr>
        <w:pStyle w:val="Zkladntext"/>
        <w:spacing w:line="240" w:lineRule="auto"/>
        <w:jc w:val="both"/>
        <w:rPr>
          <w:rFonts w:ascii="Arial Narrow" w:hAnsi="Arial Narrow"/>
          <w:sz w:val="22"/>
          <w:szCs w:val="22"/>
        </w:rPr>
      </w:pPr>
      <w:r w:rsidRPr="00F74808">
        <w:rPr>
          <w:rFonts w:ascii="Arial Narrow" w:hAnsi="Arial Narrow"/>
          <w:sz w:val="22"/>
          <w:szCs w:val="22"/>
        </w:rPr>
        <w:t>Výdavky na stavebné práce (napr. novostavby, nadstavby, prístavby, stavebné úpravy) sú oprávnenými výdavkami v prípade, že stavebné práce sú nevyhnuté pre splnenie cieľov projektu a sú splnené nasledovné podmienky:</w:t>
      </w:r>
    </w:p>
    <w:p w14:paraId="2F66A66C" w14:textId="7AB42203" w:rsidR="00243F4F" w:rsidRPr="00F74808" w:rsidRDefault="00243F4F" w:rsidP="00B84E48">
      <w:pPr>
        <w:pStyle w:val="Zoznamsodrkami"/>
        <w:numPr>
          <w:ilvl w:val="0"/>
          <w:numId w:val="3"/>
        </w:numPr>
        <w:spacing w:before="120" w:after="0"/>
        <w:ind w:left="284" w:hanging="284"/>
        <w:rPr>
          <w:rFonts w:ascii="Arial Narrow" w:hAnsi="Arial Narrow"/>
          <w:szCs w:val="22"/>
        </w:rPr>
      </w:pPr>
      <w:r w:rsidRPr="00F74808">
        <w:rPr>
          <w:rFonts w:ascii="Arial Narrow" w:hAnsi="Arial Narrow"/>
          <w:szCs w:val="22"/>
        </w:rPr>
        <w:t xml:space="preserve">plánované stavebné práce sú v súlade s platnou územnoplánovacou dokumentáciou v zmysle zákona </w:t>
      </w:r>
      <w:r w:rsidR="00617AD9">
        <w:rPr>
          <w:rFonts w:ascii="Arial Narrow" w:hAnsi="Arial Narrow"/>
          <w:szCs w:val="22"/>
        </w:rPr>
        <w:br/>
      </w:r>
      <w:r w:rsidRPr="00F74808">
        <w:rPr>
          <w:rFonts w:ascii="Arial Narrow" w:hAnsi="Arial Narrow"/>
          <w:szCs w:val="22"/>
        </w:rPr>
        <w:t xml:space="preserve">č. 50/1976 Zb. o územnom plánovaní a stavebnom poriadku (ďalej len „stavebný zákon“), pokiaľ sa tieto plány vzťahujú na projekt (neuplatňuje sa, ak pre realizáciu stavebných prác bolo vydané </w:t>
      </w:r>
      <w:r w:rsidR="00633A76" w:rsidRPr="00F74808">
        <w:rPr>
          <w:rFonts w:ascii="Arial Narrow" w:hAnsi="Arial Narrow"/>
          <w:szCs w:val="22"/>
        </w:rPr>
        <w:t xml:space="preserve">právoplatné </w:t>
      </w:r>
      <w:r w:rsidRPr="00F74808">
        <w:rPr>
          <w:rFonts w:ascii="Arial Narrow" w:hAnsi="Arial Narrow"/>
          <w:szCs w:val="22"/>
        </w:rPr>
        <w:t xml:space="preserve">stavebné povolenie alebo </w:t>
      </w:r>
      <w:r w:rsidR="00633A76" w:rsidRPr="00F74808">
        <w:rPr>
          <w:rFonts w:ascii="Arial Narrow" w:hAnsi="Arial Narrow"/>
          <w:szCs w:val="22"/>
        </w:rPr>
        <w:t xml:space="preserve">písomné oznámenie stavebného úradu k </w:t>
      </w:r>
      <w:r w:rsidRPr="00F74808">
        <w:rPr>
          <w:rFonts w:ascii="Arial Narrow" w:hAnsi="Arial Narrow"/>
          <w:szCs w:val="22"/>
        </w:rPr>
        <w:t>ohláseni</w:t>
      </w:r>
      <w:r w:rsidR="00633A76" w:rsidRPr="00F74808">
        <w:rPr>
          <w:rFonts w:ascii="Arial Narrow" w:hAnsi="Arial Narrow"/>
          <w:szCs w:val="22"/>
        </w:rPr>
        <w:t>u</w:t>
      </w:r>
      <w:r w:rsidRPr="00F74808">
        <w:rPr>
          <w:rFonts w:ascii="Arial Narrow" w:hAnsi="Arial Narrow"/>
          <w:szCs w:val="22"/>
        </w:rPr>
        <w:t xml:space="preserve"> </w:t>
      </w:r>
      <w:r w:rsidR="00633A76" w:rsidRPr="00F74808">
        <w:rPr>
          <w:rFonts w:ascii="Arial Narrow" w:hAnsi="Arial Narrow"/>
          <w:szCs w:val="22"/>
        </w:rPr>
        <w:t>uskutočnenia stavieb, stavebných úprav a/alebo udržiavacích prác</w:t>
      </w:r>
      <w:r w:rsidRPr="00F74808">
        <w:rPr>
          <w:rFonts w:ascii="Arial Narrow" w:hAnsi="Arial Narrow"/>
          <w:szCs w:val="22"/>
        </w:rPr>
        <w:t>);</w:t>
      </w:r>
    </w:p>
    <w:p w14:paraId="100B385B" w14:textId="5E381913" w:rsidR="00243F4F" w:rsidRPr="00F74808" w:rsidRDefault="00243F4F" w:rsidP="00B84E48">
      <w:pPr>
        <w:pStyle w:val="Zoznamsodrkami"/>
        <w:numPr>
          <w:ilvl w:val="0"/>
          <w:numId w:val="3"/>
        </w:numPr>
        <w:spacing w:before="120" w:after="0"/>
        <w:ind w:left="284" w:hanging="284"/>
        <w:rPr>
          <w:rFonts w:ascii="Arial Narrow" w:hAnsi="Arial Narrow"/>
          <w:szCs w:val="22"/>
        </w:rPr>
      </w:pPr>
      <w:r w:rsidRPr="00F74808">
        <w:rPr>
          <w:rFonts w:ascii="Arial Narrow" w:hAnsi="Arial Narrow"/>
          <w:szCs w:val="22"/>
        </w:rPr>
        <w:t xml:space="preserve">v prípade novostavby bolo vydané rozhodnutie o umiestnení stavby podľa stavebného zákona (neuplatňuje sa, ak pre realizáciu stavebných prác bolo vydané stavebné povolenie alebo </w:t>
      </w:r>
      <w:r w:rsidR="00633A76" w:rsidRPr="00F74808">
        <w:rPr>
          <w:rFonts w:ascii="Arial Narrow" w:hAnsi="Arial Narrow"/>
          <w:szCs w:val="22"/>
        </w:rPr>
        <w:t>písomné oznámenie stavebného úradu k ohláseniu uskutočnenia stavieb, stavebných úprav a/alebo udržiavacích prác</w:t>
      </w:r>
      <w:r w:rsidRPr="00F74808">
        <w:rPr>
          <w:rFonts w:ascii="Arial Narrow" w:hAnsi="Arial Narrow"/>
          <w:szCs w:val="22"/>
        </w:rPr>
        <w:t xml:space="preserve">);  </w:t>
      </w:r>
    </w:p>
    <w:p w14:paraId="197DBA9A" w14:textId="6B89D828" w:rsidR="00243F4F" w:rsidRPr="00F74808" w:rsidRDefault="00243F4F" w:rsidP="00B84E48">
      <w:pPr>
        <w:pStyle w:val="Zoznamsodrkami"/>
        <w:numPr>
          <w:ilvl w:val="0"/>
          <w:numId w:val="3"/>
        </w:numPr>
        <w:spacing w:before="120" w:after="0"/>
        <w:ind w:left="284" w:hanging="284"/>
        <w:rPr>
          <w:rFonts w:ascii="Arial Narrow" w:hAnsi="Arial Narrow"/>
          <w:szCs w:val="22"/>
        </w:rPr>
      </w:pPr>
      <w:r w:rsidRPr="00F74808">
        <w:rPr>
          <w:rFonts w:ascii="Arial Narrow" w:hAnsi="Arial Narrow"/>
          <w:szCs w:val="22"/>
        </w:rPr>
        <w:t>ak je pre realizáciu potrebné stavebné povolenie alebo príslušné ohlásenie stavebnému úradu, žiadateľ/</w:t>
      </w:r>
      <w:r w:rsidR="00C64D67" w:rsidRPr="00F74808">
        <w:rPr>
          <w:rFonts w:ascii="Arial Narrow" w:hAnsi="Arial Narrow"/>
          <w:szCs w:val="22"/>
        </w:rPr>
        <w:t>P</w:t>
      </w:r>
      <w:r w:rsidRPr="00F74808">
        <w:rPr>
          <w:rFonts w:ascii="Arial Narrow" w:hAnsi="Arial Narrow"/>
          <w:szCs w:val="22"/>
        </w:rPr>
        <w:t xml:space="preserve">rijímateľ predloží právoplatné stavebné povolenie, resp. </w:t>
      </w:r>
      <w:r w:rsidR="00633A76" w:rsidRPr="00F74808">
        <w:rPr>
          <w:rFonts w:ascii="Arial Narrow" w:hAnsi="Arial Narrow"/>
          <w:szCs w:val="22"/>
        </w:rPr>
        <w:t xml:space="preserve">písomné oznámenie stavebného úradu </w:t>
      </w:r>
      <w:r w:rsidR="00617AD9">
        <w:rPr>
          <w:rFonts w:ascii="Arial Narrow" w:hAnsi="Arial Narrow"/>
          <w:szCs w:val="22"/>
        </w:rPr>
        <w:br/>
      </w:r>
      <w:r w:rsidR="00633A76" w:rsidRPr="00F74808">
        <w:rPr>
          <w:rFonts w:ascii="Arial Narrow" w:hAnsi="Arial Narrow"/>
          <w:szCs w:val="22"/>
        </w:rPr>
        <w:t>k ohláseniu uskutočnenia stavieb, stavebných úprav a/alebo udržiavacích prác</w:t>
      </w:r>
      <w:r w:rsidRPr="00F74808">
        <w:rPr>
          <w:rFonts w:ascii="Arial Narrow" w:hAnsi="Arial Narrow"/>
          <w:szCs w:val="22"/>
        </w:rPr>
        <w:t>, na základe ktorých je možné stavebné práce realizovať;</w:t>
      </w:r>
    </w:p>
    <w:p w14:paraId="076C5AA0" w14:textId="2236552B" w:rsidR="00243F4F" w:rsidRPr="00F74808" w:rsidRDefault="00243F4F" w:rsidP="00B84E48">
      <w:pPr>
        <w:pStyle w:val="Zoznamsodrkami"/>
        <w:numPr>
          <w:ilvl w:val="0"/>
          <w:numId w:val="3"/>
        </w:numPr>
        <w:spacing w:before="120" w:after="0"/>
        <w:ind w:left="284" w:hanging="284"/>
        <w:rPr>
          <w:rFonts w:ascii="Arial Narrow" w:hAnsi="Arial Narrow"/>
          <w:szCs w:val="22"/>
        </w:rPr>
      </w:pPr>
      <w:r w:rsidRPr="00F74808">
        <w:rPr>
          <w:rFonts w:ascii="Arial Narrow" w:hAnsi="Arial Narrow"/>
          <w:szCs w:val="22"/>
        </w:rPr>
        <w:t>ak pre realizáciu stavebných prác nie je potrebné vydanie stavebného povolenia</w:t>
      </w:r>
      <w:r w:rsidR="0077757C" w:rsidRPr="00F74808">
        <w:rPr>
          <w:rFonts w:ascii="Arial Narrow" w:hAnsi="Arial Narrow"/>
          <w:szCs w:val="22"/>
        </w:rPr>
        <w:t>,</w:t>
      </w:r>
      <w:r w:rsidRPr="00F74808">
        <w:rPr>
          <w:rFonts w:ascii="Arial Narrow" w:hAnsi="Arial Narrow"/>
          <w:szCs w:val="22"/>
        </w:rPr>
        <w:t xml:space="preserve"> a</w:t>
      </w:r>
      <w:r w:rsidR="000F5200" w:rsidRPr="00F74808">
        <w:rPr>
          <w:rFonts w:ascii="Arial Narrow" w:hAnsi="Arial Narrow"/>
          <w:szCs w:val="22"/>
        </w:rPr>
        <w:t xml:space="preserve">ni </w:t>
      </w:r>
      <w:r w:rsidRPr="00F74808">
        <w:rPr>
          <w:rFonts w:ascii="Arial Narrow" w:hAnsi="Arial Narrow"/>
          <w:szCs w:val="22"/>
        </w:rPr>
        <w:t xml:space="preserve"> </w:t>
      </w:r>
      <w:r w:rsidR="000F5200" w:rsidRPr="00F74808">
        <w:rPr>
          <w:rFonts w:ascii="Arial Narrow" w:hAnsi="Arial Narrow"/>
          <w:szCs w:val="22"/>
        </w:rPr>
        <w:t>ohlasovacia povinnosť v zmysle §</w:t>
      </w:r>
      <w:r w:rsidR="00111D37">
        <w:rPr>
          <w:rFonts w:ascii="Arial Narrow" w:hAnsi="Arial Narrow"/>
          <w:szCs w:val="22"/>
        </w:rPr>
        <w:t xml:space="preserve"> </w:t>
      </w:r>
      <w:r w:rsidR="000F5200" w:rsidRPr="00F74808">
        <w:rPr>
          <w:rFonts w:ascii="Arial Narrow" w:hAnsi="Arial Narrow"/>
          <w:szCs w:val="22"/>
        </w:rPr>
        <w:t>57 stavebného zákona</w:t>
      </w:r>
      <w:r w:rsidRPr="00F74808">
        <w:rPr>
          <w:rFonts w:ascii="Arial Narrow" w:hAnsi="Arial Narrow"/>
          <w:szCs w:val="22"/>
        </w:rPr>
        <w:t>, žiadateľ/</w:t>
      </w:r>
      <w:r w:rsidR="00C64D67" w:rsidRPr="00F74808">
        <w:rPr>
          <w:rFonts w:ascii="Arial Narrow" w:hAnsi="Arial Narrow"/>
          <w:szCs w:val="22"/>
        </w:rPr>
        <w:t>P</w:t>
      </w:r>
      <w:r w:rsidRPr="00F74808">
        <w:rPr>
          <w:rFonts w:ascii="Arial Narrow" w:hAnsi="Arial Narrow"/>
          <w:szCs w:val="22"/>
        </w:rPr>
        <w:t xml:space="preserve">rijímateľ predloží stanovisko stavebného úradu, že projekt </w:t>
      </w:r>
      <w:r w:rsidR="00617AD9">
        <w:rPr>
          <w:rFonts w:ascii="Arial Narrow" w:hAnsi="Arial Narrow"/>
          <w:szCs w:val="22"/>
        </w:rPr>
        <w:br/>
      </w:r>
      <w:r w:rsidRPr="00F74808">
        <w:rPr>
          <w:rFonts w:ascii="Arial Narrow" w:hAnsi="Arial Narrow"/>
          <w:szCs w:val="22"/>
        </w:rPr>
        <w:t>v zmysle stavebného zákona nepodlieha stavebnému povoleniu ani príslušnému ohláseniu;</w:t>
      </w:r>
    </w:p>
    <w:p w14:paraId="62DD53D6" w14:textId="23EE7C1F" w:rsidR="00243F4F" w:rsidRPr="00F74808" w:rsidRDefault="00243F4F" w:rsidP="00B84E48">
      <w:pPr>
        <w:pStyle w:val="Zoznamsodrkami"/>
        <w:numPr>
          <w:ilvl w:val="0"/>
          <w:numId w:val="3"/>
        </w:numPr>
        <w:spacing w:before="120" w:after="0"/>
        <w:ind w:left="284" w:hanging="284"/>
        <w:rPr>
          <w:rFonts w:ascii="Arial Narrow" w:hAnsi="Arial Narrow"/>
          <w:szCs w:val="22"/>
        </w:rPr>
      </w:pPr>
      <w:r w:rsidRPr="00F74808">
        <w:rPr>
          <w:rFonts w:ascii="Arial Narrow" w:hAnsi="Arial Narrow"/>
          <w:szCs w:val="22"/>
        </w:rPr>
        <w:t xml:space="preserve">ak je to v zmysle príslušnej právnej úpravy potrebné (zákon </w:t>
      </w:r>
      <w:del w:id="115" w:author="Autor" w:date="2016-05-23T11:26:00Z">
        <w:r w:rsidRPr="00F74808" w:rsidDel="009A57FF">
          <w:rPr>
            <w:rFonts w:ascii="Arial Narrow" w:hAnsi="Arial Narrow"/>
            <w:szCs w:val="22"/>
          </w:rPr>
          <w:delText xml:space="preserve">č. 24/2006 Z. z. </w:delText>
        </w:r>
      </w:del>
      <w:r w:rsidRPr="00F74808">
        <w:rPr>
          <w:rFonts w:ascii="Arial Narrow" w:hAnsi="Arial Narrow"/>
          <w:szCs w:val="22"/>
        </w:rPr>
        <w:t>o posudzovaní vplyvov na životné prostredie</w:t>
      </w:r>
      <w:del w:id="116" w:author="Autor" w:date="2016-08-11T08:25:00Z">
        <w:r w:rsidRPr="00F74808" w:rsidDel="00364166">
          <w:rPr>
            <w:rFonts w:ascii="Arial Narrow" w:hAnsi="Arial Narrow"/>
            <w:szCs w:val="22"/>
          </w:rPr>
          <w:delText xml:space="preserve"> a o zmene a doplnení niektorých zákonov v znení neskorších predpisov</w:delText>
        </w:r>
      </w:del>
      <w:ins w:id="117" w:author="Autor" w:date="2016-05-23T11:26:00Z">
        <w:r w:rsidR="009A57FF">
          <w:rPr>
            <w:rStyle w:val="Odkaznapoznmkupodiarou"/>
            <w:rFonts w:ascii="Arial Narrow" w:hAnsi="Arial Narrow"/>
            <w:szCs w:val="22"/>
          </w:rPr>
          <w:footnoteReference w:id="32"/>
        </w:r>
      </w:ins>
      <w:r w:rsidRPr="00F74808">
        <w:rPr>
          <w:rFonts w:ascii="Arial Narrow" w:hAnsi="Arial Narrow"/>
          <w:szCs w:val="22"/>
        </w:rPr>
        <w:t>) predloží žiadateľ/</w:t>
      </w:r>
      <w:r w:rsidR="00C64D67" w:rsidRPr="00F74808">
        <w:rPr>
          <w:rFonts w:ascii="Arial Narrow" w:hAnsi="Arial Narrow"/>
          <w:szCs w:val="22"/>
        </w:rPr>
        <w:t>P</w:t>
      </w:r>
      <w:r w:rsidRPr="00F74808">
        <w:rPr>
          <w:rFonts w:ascii="Arial Narrow" w:hAnsi="Arial Narrow"/>
          <w:szCs w:val="22"/>
        </w:rPr>
        <w:t>rijímateľ vyjadrenie príslušného orgánu štátnej správy k posúdeniu vplyvov vybudovania plánovanej stavby na životné prostredie v danej lokalite (EIA)</w:t>
      </w:r>
      <w:r w:rsidR="00982A6D" w:rsidRPr="00F74808">
        <w:rPr>
          <w:rFonts w:ascii="Arial Narrow" w:hAnsi="Arial Narrow"/>
          <w:szCs w:val="22"/>
        </w:rPr>
        <w:t>.</w:t>
      </w:r>
    </w:p>
    <w:p w14:paraId="31F8540E" w14:textId="77777777" w:rsidR="0099418B" w:rsidRPr="00F74808" w:rsidRDefault="0099418B" w:rsidP="00562591">
      <w:pPr>
        <w:spacing w:after="0" w:line="240" w:lineRule="auto"/>
        <w:rPr>
          <w:rFonts w:ascii="Arial Narrow" w:hAnsi="Arial Narrow"/>
          <w:sz w:val="22"/>
          <w:szCs w:val="22"/>
        </w:rPr>
      </w:pPr>
    </w:p>
    <w:p w14:paraId="08223C7F" w14:textId="77777777" w:rsidR="00243F4F" w:rsidRPr="00F74808" w:rsidRDefault="00243F4F" w:rsidP="00243F4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Nákup stavieb</w:t>
      </w:r>
    </w:p>
    <w:p w14:paraId="24778644" w14:textId="77777777" w:rsidR="00243F4F" w:rsidRPr="00F74808" w:rsidRDefault="00243F4F" w:rsidP="00243F4F">
      <w:pPr>
        <w:pStyle w:val="SRKNorm"/>
        <w:spacing w:after="120"/>
        <w:contextualSpacing w:val="0"/>
        <w:rPr>
          <w:rFonts w:ascii="Arial Narrow" w:hAnsi="Arial Narrow"/>
          <w:sz w:val="22"/>
          <w:szCs w:val="22"/>
        </w:rPr>
      </w:pPr>
      <w:r w:rsidRPr="00F74808">
        <w:rPr>
          <w:rFonts w:ascii="Arial Narrow" w:hAnsi="Arial Narrow"/>
          <w:sz w:val="22"/>
          <w:szCs w:val="22"/>
        </w:rPr>
        <w:t>Výdavky na nákup stavieb sú oprávnenými výdavkami v prípade, že nákup stavby je nevyhnutný pre splnenie cieľov projektu a sú splnené nasledujúce podmienky:</w:t>
      </w:r>
    </w:p>
    <w:p w14:paraId="1866A60A" w14:textId="17D1F5D2" w:rsidR="00243F4F" w:rsidRPr="00F74808" w:rsidRDefault="00243F4F" w:rsidP="00B84E48">
      <w:pPr>
        <w:pStyle w:val="Zoznamsodrkami"/>
        <w:numPr>
          <w:ilvl w:val="0"/>
          <w:numId w:val="2"/>
        </w:numPr>
        <w:tabs>
          <w:tab w:val="clear" w:pos="766"/>
          <w:tab w:val="num" w:pos="284"/>
        </w:tabs>
        <w:spacing w:before="120" w:after="0"/>
        <w:ind w:left="284" w:hanging="284"/>
        <w:rPr>
          <w:rFonts w:ascii="Arial Narrow" w:hAnsi="Arial Narrow"/>
          <w:szCs w:val="22"/>
        </w:rPr>
      </w:pPr>
      <w:r w:rsidRPr="00F74808">
        <w:rPr>
          <w:rFonts w:ascii="Arial Narrow" w:hAnsi="Arial Narrow"/>
          <w:szCs w:val="22"/>
        </w:rPr>
        <w:t>stavba bude ohodnotená znaleckým posudkom vyhotoveným znalcom podľa zákona o znalcoch, tlmočníkoch a prekladateľoch</w:t>
      </w:r>
      <w:r w:rsidR="005B20AD" w:rsidRPr="00F74808">
        <w:rPr>
          <w:rStyle w:val="Odkaznapoznmkupodiarou"/>
          <w:rFonts w:ascii="Arial Narrow" w:hAnsi="Arial Narrow"/>
          <w:szCs w:val="22"/>
        </w:rPr>
        <w:footnoteReference w:id="33"/>
      </w:r>
      <w:r w:rsidRPr="00F74808">
        <w:rPr>
          <w:rFonts w:ascii="Arial Narrow" w:hAnsi="Arial Narrow"/>
          <w:szCs w:val="22"/>
        </w:rPr>
        <w:t>;</w:t>
      </w:r>
    </w:p>
    <w:p w14:paraId="34FC7E1D" w14:textId="4F1AFA9A" w:rsidR="00243F4F" w:rsidRPr="0093339E" w:rsidRDefault="00243F4F" w:rsidP="00B84E48">
      <w:pPr>
        <w:pStyle w:val="Zoznamsodrkami"/>
        <w:numPr>
          <w:ilvl w:val="0"/>
          <w:numId w:val="2"/>
        </w:numPr>
        <w:tabs>
          <w:tab w:val="clear" w:pos="766"/>
          <w:tab w:val="num" w:pos="284"/>
        </w:tabs>
        <w:spacing w:before="120" w:after="0"/>
        <w:ind w:left="284" w:hanging="284"/>
        <w:rPr>
          <w:rFonts w:ascii="Arial Narrow" w:hAnsi="Arial Narrow"/>
          <w:szCs w:val="22"/>
        </w:rPr>
      </w:pPr>
      <w:r w:rsidRPr="0093339E">
        <w:rPr>
          <w:rFonts w:ascii="Arial Narrow" w:hAnsi="Arial Narrow"/>
          <w:szCs w:val="22"/>
        </w:rPr>
        <w:t>oprávneným výdavkom je obstarávacia cena, maximálne však do výšky všeobecnej hodnoty zistenej znaleckým posudkom</w:t>
      </w:r>
      <w:r w:rsidRPr="0093339E">
        <w:rPr>
          <w:rStyle w:val="Odkaznapoznmkupodiarou"/>
          <w:rFonts w:ascii="Arial Narrow" w:hAnsi="Arial Narrow"/>
          <w:szCs w:val="22"/>
        </w:rPr>
        <w:footnoteReference w:id="34"/>
      </w:r>
      <w:r w:rsidRPr="0093339E">
        <w:rPr>
          <w:rFonts w:ascii="Arial Narrow" w:hAnsi="Arial Narrow"/>
          <w:szCs w:val="22"/>
        </w:rPr>
        <w:t>;</w:t>
      </w:r>
    </w:p>
    <w:p w14:paraId="557EE604" w14:textId="262E64E7" w:rsidR="00F267AD" w:rsidRPr="00F74808" w:rsidRDefault="00243F4F" w:rsidP="00B84E48">
      <w:pPr>
        <w:pStyle w:val="Zoznamsodrkami"/>
        <w:numPr>
          <w:ilvl w:val="0"/>
          <w:numId w:val="2"/>
        </w:numPr>
        <w:tabs>
          <w:tab w:val="clear" w:pos="766"/>
          <w:tab w:val="num" w:pos="284"/>
        </w:tabs>
        <w:spacing w:before="120" w:after="0"/>
        <w:ind w:left="284" w:hanging="284"/>
        <w:rPr>
          <w:rFonts w:ascii="Arial Narrow" w:hAnsi="Arial Narrow"/>
          <w:szCs w:val="22"/>
        </w:rPr>
      </w:pPr>
      <w:r w:rsidRPr="00F74808">
        <w:rPr>
          <w:rFonts w:ascii="Arial Narrow" w:hAnsi="Arial Narrow"/>
          <w:szCs w:val="22"/>
        </w:rPr>
        <w:t xml:space="preserve">obstarávacia cena stavby nepresiahne sumu </w:t>
      </w:r>
      <w:r w:rsidR="00EE0F15" w:rsidRPr="00F74808">
        <w:rPr>
          <w:rFonts w:ascii="Arial Narrow" w:hAnsi="Arial Narrow"/>
          <w:szCs w:val="22"/>
        </w:rPr>
        <w:t>10</w:t>
      </w:r>
      <w:r w:rsidRPr="00F74808">
        <w:rPr>
          <w:rFonts w:ascii="Arial Narrow" w:hAnsi="Arial Narrow"/>
          <w:szCs w:val="22"/>
        </w:rPr>
        <w:t xml:space="preserve"> % celkových </w:t>
      </w:r>
      <w:r w:rsidR="00F267AD" w:rsidRPr="00F74808">
        <w:rPr>
          <w:rFonts w:ascii="Arial Narrow" w:hAnsi="Arial Narrow"/>
          <w:szCs w:val="22"/>
        </w:rPr>
        <w:t xml:space="preserve">priamych </w:t>
      </w:r>
      <w:r w:rsidRPr="00F74808">
        <w:rPr>
          <w:rFonts w:ascii="Arial Narrow" w:hAnsi="Arial Narrow"/>
          <w:szCs w:val="22"/>
        </w:rPr>
        <w:t>oprávnených výdavkov</w:t>
      </w:r>
      <w:ins w:id="120" w:author="Autor" w:date="2016-05-25T11:25:00Z">
        <w:r w:rsidR="00341754">
          <w:rPr>
            <w:rFonts w:ascii="Arial Narrow" w:hAnsi="Arial Narrow"/>
            <w:szCs w:val="22"/>
          </w:rPr>
          <w:t xml:space="preserve"> (</w:t>
        </w:r>
        <w:r w:rsidR="00341754" w:rsidRPr="00E95435">
          <w:rPr>
            <w:rFonts w:ascii="Arial Narrow" w:hAnsi="Arial Narrow"/>
            <w:szCs w:val="22"/>
          </w:rPr>
          <w:t>ďalej len „CpOV“</w:t>
        </w:r>
        <w:r w:rsidR="00341754">
          <w:rPr>
            <w:rFonts w:ascii="Arial Narrow" w:hAnsi="Arial Narrow"/>
            <w:szCs w:val="22"/>
          </w:rPr>
          <w:t>)</w:t>
        </w:r>
      </w:ins>
      <w:ins w:id="121" w:author="Autor" w:date="2016-05-13T15:35:00Z">
        <w:r w:rsidR="0093339E">
          <w:rPr>
            <w:rFonts w:ascii="Arial Narrow" w:hAnsi="Arial Narrow"/>
            <w:szCs w:val="22"/>
          </w:rPr>
          <w:t xml:space="preserve"> na</w:t>
        </w:r>
      </w:ins>
      <w:r w:rsidRPr="00F74808">
        <w:rPr>
          <w:rFonts w:ascii="Arial Narrow" w:hAnsi="Arial Narrow"/>
          <w:szCs w:val="22"/>
        </w:rPr>
        <w:t xml:space="preserve"> projekt</w:t>
      </w:r>
      <w:del w:id="122" w:author="Autor" w:date="2016-05-13T15:35:00Z">
        <w:r w:rsidR="00F267AD" w:rsidRPr="00F74808" w:rsidDel="0093339E">
          <w:rPr>
            <w:rFonts w:ascii="Arial Narrow" w:hAnsi="Arial Narrow"/>
            <w:szCs w:val="22"/>
          </w:rPr>
          <w:delText>u</w:delText>
        </w:r>
      </w:del>
      <w:r w:rsidRPr="00F74808">
        <w:rPr>
          <w:rFonts w:ascii="Arial Narrow" w:hAnsi="Arial Narrow"/>
          <w:szCs w:val="22"/>
        </w:rPr>
        <w:t xml:space="preserve"> (</w:t>
      </w:r>
      <w:r w:rsidR="00281BA7" w:rsidRPr="00F74808">
        <w:rPr>
          <w:rFonts w:ascii="Arial Narrow" w:hAnsi="Arial Narrow"/>
          <w:szCs w:val="22"/>
        </w:rPr>
        <w:t>pri dodržaní kumulatívneho percentuálneho limitu na nákup nehnuteľností v rámci projektu</w:t>
      </w:r>
      <w:r w:rsidRPr="00F74808">
        <w:rPr>
          <w:rFonts w:ascii="Arial Narrow" w:hAnsi="Arial Narrow"/>
          <w:szCs w:val="22"/>
        </w:rPr>
        <w:t>)</w:t>
      </w:r>
      <w:r w:rsidR="00F267AD" w:rsidRPr="00F74808">
        <w:rPr>
          <w:rFonts w:ascii="Arial Narrow" w:hAnsi="Arial Narrow"/>
          <w:szCs w:val="22"/>
        </w:rPr>
        <w:t>;</w:t>
      </w:r>
    </w:p>
    <w:p w14:paraId="004B0C3C" w14:textId="45B08BBB" w:rsidR="00243F4F" w:rsidRPr="00F74808" w:rsidRDefault="00243F4F" w:rsidP="00B84E48">
      <w:pPr>
        <w:pStyle w:val="Zoznamsodrkami"/>
        <w:numPr>
          <w:ilvl w:val="0"/>
          <w:numId w:val="2"/>
        </w:numPr>
        <w:tabs>
          <w:tab w:val="clear" w:pos="766"/>
          <w:tab w:val="num" w:pos="284"/>
        </w:tabs>
        <w:spacing w:before="120" w:after="0"/>
        <w:ind w:left="284" w:hanging="284"/>
        <w:rPr>
          <w:rFonts w:ascii="Arial Narrow" w:hAnsi="Arial Narrow"/>
          <w:szCs w:val="22"/>
        </w:rPr>
      </w:pPr>
      <w:r w:rsidRPr="00F74808">
        <w:rPr>
          <w:rFonts w:ascii="Arial Narrow" w:hAnsi="Arial Narrow"/>
          <w:szCs w:val="22"/>
        </w:rPr>
        <w:t xml:space="preserve">výdavky na nákup stavieb </w:t>
      </w:r>
      <w:r w:rsidR="000041D9" w:rsidRPr="00F74808">
        <w:rPr>
          <w:rFonts w:ascii="Arial Narrow" w:hAnsi="Arial Narrow"/>
          <w:szCs w:val="22"/>
        </w:rPr>
        <w:t>preukázateľne priamo súvisia s realizáciou projektu</w:t>
      </w:r>
      <w:r w:rsidRPr="00F74808">
        <w:rPr>
          <w:rFonts w:ascii="Arial Narrow" w:hAnsi="Arial Narrow"/>
          <w:szCs w:val="22"/>
        </w:rPr>
        <w:t>;</w:t>
      </w:r>
    </w:p>
    <w:p w14:paraId="5A211909" w14:textId="2F4E2357" w:rsidR="00243F4F" w:rsidRPr="00F74808" w:rsidRDefault="00243F4F" w:rsidP="00B84E48">
      <w:pPr>
        <w:pStyle w:val="Zoznamsodrkami"/>
        <w:numPr>
          <w:ilvl w:val="0"/>
          <w:numId w:val="2"/>
        </w:numPr>
        <w:tabs>
          <w:tab w:val="clear" w:pos="766"/>
          <w:tab w:val="num" w:pos="284"/>
        </w:tabs>
        <w:spacing w:before="120" w:after="0"/>
        <w:ind w:left="284" w:hanging="284"/>
        <w:rPr>
          <w:rFonts w:ascii="Arial Narrow" w:hAnsi="Arial Narrow"/>
          <w:szCs w:val="22"/>
        </w:rPr>
      </w:pPr>
      <w:r w:rsidRPr="00F74808">
        <w:rPr>
          <w:rFonts w:ascii="Arial Narrow" w:hAnsi="Arial Narrow"/>
          <w:szCs w:val="22"/>
        </w:rPr>
        <w:lastRenderedPageBreak/>
        <w:t xml:space="preserve">stavba vyhovuje všetkým zákonným predpisom, predovšetkým stavebným, hygienickým, bezpečnostným </w:t>
      </w:r>
      <w:r w:rsidR="00617AD9">
        <w:rPr>
          <w:rFonts w:ascii="Arial Narrow" w:hAnsi="Arial Narrow"/>
          <w:szCs w:val="22"/>
        </w:rPr>
        <w:br/>
      </w:r>
      <w:r w:rsidRPr="00F74808">
        <w:rPr>
          <w:rFonts w:ascii="Arial Narrow" w:hAnsi="Arial Narrow"/>
          <w:szCs w:val="22"/>
        </w:rPr>
        <w:t>a ustanoveniam stavebného zákona a vykonávacích vyhlášok</w:t>
      </w:r>
      <w:r w:rsidRPr="00F74808">
        <w:rPr>
          <w:rStyle w:val="Odkaznapoznmkupodiarou"/>
          <w:rFonts w:ascii="Arial Narrow" w:hAnsi="Arial Narrow"/>
          <w:szCs w:val="22"/>
        </w:rPr>
        <w:footnoteReference w:id="35"/>
      </w:r>
      <w:r w:rsidRPr="00F74808">
        <w:rPr>
          <w:rFonts w:ascii="Arial Narrow" w:hAnsi="Arial Narrow"/>
          <w:szCs w:val="22"/>
        </w:rPr>
        <w:t>;</w:t>
      </w:r>
    </w:p>
    <w:p w14:paraId="42CA53CD" w14:textId="77777777" w:rsidR="00243F4F" w:rsidRPr="00F74808" w:rsidRDefault="00243F4F" w:rsidP="00B84E48">
      <w:pPr>
        <w:pStyle w:val="Zoznamsodrkami"/>
        <w:numPr>
          <w:ilvl w:val="0"/>
          <w:numId w:val="2"/>
        </w:numPr>
        <w:tabs>
          <w:tab w:val="clear" w:pos="766"/>
          <w:tab w:val="num" w:pos="284"/>
        </w:tabs>
        <w:spacing w:before="120" w:after="0"/>
        <w:ind w:left="284" w:hanging="284"/>
        <w:rPr>
          <w:rFonts w:ascii="Arial Narrow" w:hAnsi="Arial Narrow"/>
          <w:szCs w:val="22"/>
        </w:rPr>
      </w:pPr>
      <w:r w:rsidRPr="00F74808">
        <w:rPr>
          <w:rFonts w:ascii="Arial Narrow" w:hAnsi="Arial Narrow"/>
          <w:szCs w:val="22"/>
        </w:rPr>
        <w:t>je vydané kolaudačné rozhodnutie alebo rozhodnutie o predčasnom užívaní stavby alebo rozhodnutie o dočasnom užívaní stavby na  skúšobnú prevádzku a sú odstránené všetky prípadné nedostatky, na ktoré upozornil stavebný úrad pri vydaní kolaudačného rozhodnutia</w:t>
      </w:r>
      <w:r w:rsidRPr="00F74808">
        <w:rPr>
          <w:rStyle w:val="Odkaznapoznmkupodiarou"/>
          <w:rFonts w:ascii="Arial Narrow" w:hAnsi="Arial Narrow"/>
          <w:szCs w:val="22"/>
        </w:rPr>
        <w:footnoteReference w:id="36"/>
      </w:r>
      <w:r w:rsidRPr="00F74808">
        <w:rPr>
          <w:rFonts w:ascii="Arial Narrow" w:hAnsi="Arial Narrow"/>
          <w:szCs w:val="22"/>
        </w:rPr>
        <w:t>;</w:t>
      </w:r>
    </w:p>
    <w:p w14:paraId="66FDA60E" w14:textId="4D3FC4C4" w:rsidR="00243F4F" w:rsidRPr="00F74808" w:rsidRDefault="00243F4F" w:rsidP="00B84E48">
      <w:pPr>
        <w:pStyle w:val="Zoznamsodrkami"/>
        <w:numPr>
          <w:ilvl w:val="0"/>
          <w:numId w:val="2"/>
        </w:numPr>
        <w:tabs>
          <w:tab w:val="clear" w:pos="766"/>
          <w:tab w:val="num" w:pos="284"/>
        </w:tabs>
        <w:spacing w:before="120" w:after="0"/>
        <w:ind w:left="284" w:hanging="284"/>
        <w:rPr>
          <w:rFonts w:ascii="Arial Narrow" w:hAnsi="Arial Narrow"/>
          <w:szCs w:val="22"/>
        </w:rPr>
      </w:pPr>
      <w:r w:rsidRPr="00F74808">
        <w:rPr>
          <w:rFonts w:ascii="Arial Narrow" w:hAnsi="Arial Narrow"/>
          <w:szCs w:val="22"/>
        </w:rPr>
        <w:t xml:space="preserve">súčasný, či niektorý z predchádzajúcich vlastníkov stavby nezískal pred </w:t>
      </w:r>
      <w:r w:rsidR="004362BB" w:rsidRPr="00F74808">
        <w:rPr>
          <w:rFonts w:ascii="Arial Narrow" w:hAnsi="Arial Narrow"/>
          <w:szCs w:val="22"/>
        </w:rPr>
        <w:t xml:space="preserve">predložením </w:t>
      </w:r>
      <w:r w:rsidRPr="00F74808">
        <w:rPr>
          <w:rFonts w:ascii="Arial Narrow" w:hAnsi="Arial Narrow"/>
          <w:szCs w:val="22"/>
        </w:rPr>
        <w:t>ŽoNFP príspevok z verejných prostriedkov na nákup danej stavby, čo by v prípade spolufinancovania nákupu z prostriedkov EŠIF viedlo k duplicitnému financovaniu, a tým k vzniku neoprávnených výdavkov.</w:t>
      </w:r>
    </w:p>
    <w:p w14:paraId="2BD844F9" w14:textId="4DC8BDE4" w:rsidR="00243F4F" w:rsidRPr="00F74808" w:rsidRDefault="00243F4F" w:rsidP="00243F4F">
      <w:pPr>
        <w:pStyle w:val="SRKNorm"/>
        <w:spacing w:before="120" w:after="0"/>
        <w:contextualSpacing w:val="0"/>
        <w:rPr>
          <w:rFonts w:ascii="Arial Narrow" w:hAnsi="Arial Narrow"/>
          <w:sz w:val="22"/>
          <w:szCs w:val="22"/>
        </w:rPr>
      </w:pPr>
      <w:r w:rsidRPr="00F74808">
        <w:rPr>
          <w:rFonts w:ascii="Arial Narrow" w:hAnsi="Arial Narrow"/>
          <w:sz w:val="22"/>
          <w:szCs w:val="22"/>
        </w:rPr>
        <w:t>Oprávnenými, vo výnimočných a riadne odôvodnených prípadoch, môžu byť aj výdavky na nákup stavieb, ktoré sú pre účely projektu určené na zbúranie. V tomto prípade sa aplikujú podmienky uvedené v predchádzajúcom odstavci v písm. a) až c) a </w:t>
      </w:r>
      <w:r w:rsidR="00B27189">
        <w:rPr>
          <w:rFonts w:ascii="Arial Narrow" w:hAnsi="Arial Narrow"/>
          <w:sz w:val="22"/>
          <w:szCs w:val="22"/>
        </w:rPr>
        <w:t>g</w:t>
      </w:r>
      <w:r w:rsidRPr="00F74808">
        <w:rPr>
          <w:rFonts w:ascii="Arial Narrow" w:hAnsi="Arial Narrow"/>
          <w:sz w:val="22"/>
          <w:szCs w:val="22"/>
        </w:rPr>
        <w:t>).</w:t>
      </w:r>
    </w:p>
    <w:p w14:paraId="22DACECA" w14:textId="191CF568" w:rsidR="00243F4F" w:rsidRPr="00F74808" w:rsidRDefault="00243F4F" w:rsidP="00243F4F">
      <w:pPr>
        <w:pStyle w:val="SRKNorm"/>
        <w:spacing w:before="120" w:after="0"/>
        <w:contextualSpacing w:val="0"/>
        <w:rPr>
          <w:rFonts w:ascii="Arial Narrow" w:hAnsi="Arial Narrow"/>
          <w:sz w:val="22"/>
          <w:szCs w:val="22"/>
        </w:rPr>
      </w:pPr>
      <w:r w:rsidRPr="00F74808">
        <w:rPr>
          <w:rFonts w:ascii="Arial Narrow" w:hAnsi="Arial Narrow"/>
          <w:sz w:val="22"/>
          <w:szCs w:val="22"/>
        </w:rPr>
        <w:t>Ak Poskytovateľ identifikuje pri kúpe stavieb konflikt záujmov v zmysle § 46 ods. 1</w:t>
      </w:r>
      <w:r w:rsidR="008311AC" w:rsidRPr="00F74808">
        <w:rPr>
          <w:rStyle w:val="Odkaznapoznmkupodiarou"/>
          <w:rFonts w:ascii="Arial Narrow" w:hAnsi="Arial Narrow"/>
          <w:sz w:val="22"/>
          <w:szCs w:val="22"/>
        </w:rPr>
        <w:footnoteReference w:id="37"/>
      </w:r>
      <w:r w:rsidRPr="00F74808">
        <w:rPr>
          <w:rFonts w:ascii="Arial Narrow" w:hAnsi="Arial Narrow"/>
          <w:sz w:val="22"/>
          <w:szCs w:val="22"/>
        </w:rPr>
        <w:t xml:space="preserve"> zákona o príspevku z EŠIF</w:t>
      </w:r>
      <w:r w:rsidR="008311AC" w:rsidRPr="00F74808">
        <w:rPr>
          <w:rStyle w:val="Odkaznapoznmkupodiarou"/>
          <w:rFonts w:ascii="Arial Narrow" w:hAnsi="Arial Narrow"/>
          <w:sz w:val="22"/>
          <w:szCs w:val="22"/>
        </w:rPr>
        <w:footnoteReference w:id="38"/>
      </w:r>
      <w:r w:rsidRPr="00F74808">
        <w:rPr>
          <w:rFonts w:ascii="Arial Narrow" w:hAnsi="Arial Narrow"/>
          <w:sz w:val="22"/>
          <w:szCs w:val="22"/>
        </w:rPr>
        <w:t>, výdavky na kúpu stavby budú neoprávnené v plnom rozsahu.</w:t>
      </w:r>
    </w:p>
    <w:p w14:paraId="3F3BD60D" w14:textId="77777777" w:rsidR="00243F4F" w:rsidRDefault="00243F4F" w:rsidP="00243F4F">
      <w:pPr>
        <w:spacing w:after="0" w:line="240" w:lineRule="auto"/>
        <w:jc w:val="both"/>
        <w:rPr>
          <w:ins w:id="123" w:author="Autor" w:date="2016-05-12T17:19:00Z"/>
          <w:rFonts w:ascii="Arial Narrow" w:hAnsi="Arial Narrow"/>
          <w:sz w:val="22"/>
          <w:szCs w:val="22"/>
        </w:rPr>
      </w:pPr>
    </w:p>
    <w:p w14:paraId="7839FFD3" w14:textId="37433010" w:rsidR="00E95435" w:rsidRPr="00E95435" w:rsidRDefault="00E95435" w:rsidP="00E95435">
      <w:pPr>
        <w:shd w:val="clear" w:color="auto" w:fill="C2D69B" w:themeFill="accent3" w:themeFillTint="99"/>
        <w:spacing w:after="0" w:line="240" w:lineRule="auto"/>
        <w:jc w:val="both"/>
        <w:rPr>
          <w:ins w:id="124" w:author="Autor" w:date="2016-05-25T11:15:00Z"/>
          <w:rFonts w:ascii="Arial Narrow" w:hAnsi="Arial Narrow"/>
          <w:sz w:val="22"/>
          <w:szCs w:val="22"/>
        </w:rPr>
      </w:pPr>
      <w:ins w:id="125" w:author="Autor" w:date="2016-05-25T11:15:00Z">
        <w:r w:rsidRPr="00E95435">
          <w:rPr>
            <w:rFonts w:ascii="Arial Narrow" w:hAnsi="Arial Narrow"/>
            <w:b/>
            <w:i/>
            <w:sz w:val="22"/>
            <w:szCs w:val="22"/>
          </w:rPr>
          <w:t>Príklad č. 1</w:t>
        </w:r>
        <w:r w:rsidRPr="00E95435">
          <w:rPr>
            <w:rFonts w:ascii="Arial Narrow" w:hAnsi="Arial Narrow"/>
            <w:sz w:val="22"/>
            <w:szCs w:val="22"/>
          </w:rPr>
          <w:t xml:space="preserve">: Výpočet výšky oprávnených výdavkov na nákup stavby (max. </w:t>
        </w:r>
        <w:r w:rsidRPr="00341754">
          <w:rPr>
            <w:rFonts w:ascii="Arial Narrow" w:hAnsi="Arial Narrow"/>
            <w:sz w:val="22"/>
            <w:szCs w:val="22"/>
          </w:rPr>
          <w:t>10 %</w:t>
        </w:r>
        <w:r w:rsidRPr="00E95435">
          <w:rPr>
            <w:rFonts w:ascii="Arial Narrow" w:hAnsi="Arial Narrow"/>
            <w:sz w:val="22"/>
            <w:szCs w:val="22"/>
          </w:rPr>
          <w:t xml:space="preserve"> CpOV </w:t>
        </w:r>
      </w:ins>
      <w:ins w:id="126" w:author="Autor" w:date="2016-05-25T11:19:00Z">
        <w:r>
          <w:rPr>
            <w:rFonts w:ascii="Arial Narrow" w:hAnsi="Arial Narrow"/>
            <w:sz w:val="22"/>
            <w:szCs w:val="22"/>
          </w:rPr>
          <w:t xml:space="preserve">na </w:t>
        </w:r>
      </w:ins>
      <w:ins w:id="127" w:author="Autor" w:date="2016-05-25T11:15:00Z">
        <w:r w:rsidRPr="00E95435">
          <w:rPr>
            <w:rFonts w:ascii="Arial Narrow" w:hAnsi="Arial Narrow"/>
            <w:sz w:val="22"/>
            <w:szCs w:val="22"/>
          </w:rPr>
          <w:t>projekt)</w:t>
        </w:r>
      </w:ins>
    </w:p>
    <w:p w14:paraId="64183C29" w14:textId="77777777" w:rsidR="00E95435" w:rsidRPr="00E95435" w:rsidRDefault="00E95435" w:rsidP="00E95435">
      <w:pPr>
        <w:shd w:val="clear" w:color="auto" w:fill="C2D69B" w:themeFill="accent3" w:themeFillTint="99"/>
        <w:spacing w:after="0" w:line="240" w:lineRule="auto"/>
        <w:jc w:val="both"/>
        <w:rPr>
          <w:ins w:id="128" w:author="Autor" w:date="2016-05-25T11:15:00Z"/>
          <w:rFonts w:ascii="Arial Narrow" w:hAnsi="Arial Narrow"/>
          <w:sz w:val="22"/>
          <w:szCs w:val="22"/>
        </w:rPr>
      </w:pPr>
    </w:p>
    <w:p w14:paraId="10C8CA23" w14:textId="77777777" w:rsidR="00E95435" w:rsidRPr="00E95435" w:rsidRDefault="00E95435" w:rsidP="00E95435">
      <w:pPr>
        <w:shd w:val="clear" w:color="auto" w:fill="C2D69B" w:themeFill="accent3" w:themeFillTint="99"/>
        <w:spacing w:after="0" w:line="240" w:lineRule="auto"/>
        <w:jc w:val="both"/>
        <w:rPr>
          <w:ins w:id="129" w:author="Autor" w:date="2016-05-25T11:15:00Z"/>
          <w:rFonts w:ascii="Arial Narrow" w:hAnsi="Arial Narrow"/>
          <w:sz w:val="22"/>
          <w:szCs w:val="22"/>
        </w:rPr>
      </w:pPr>
      <w:ins w:id="130" w:author="Autor" w:date="2016-05-25T11:15:00Z">
        <w:r w:rsidRPr="00E95435">
          <w:rPr>
            <w:rFonts w:ascii="Arial Narrow" w:hAnsi="Arial Narrow"/>
            <w:sz w:val="22"/>
            <w:szCs w:val="22"/>
          </w:rPr>
          <w:t xml:space="preserve">V pripravovanom Podrobnom rozpočte projektu ŽoNFP dosahujú oprávnené priame výdavky </w:t>
        </w:r>
        <w:r w:rsidRPr="00E95435">
          <w:rPr>
            <w:rFonts w:ascii="Arial Narrow" w:hAnsi="Arial Narrow"/>
            <w:b/>
            <w:sz w:val="22"/>
            <w:szCs w:val="22"/>
          </w:rPr>
          <w:t>bez výdavkov na nákup stavby</w:t>
        </w:r>
        <w:r w:rsidRPr="00E95435">
          <w:rPr>
            <w:rFonts w:ascii="Arial Narrow" w:hAnsi="Arial Narrow"/>
            <w:sz w:val="22"/>
            <w:szCs w:val="22"/>
          </w:rPr>
          <w:t xml:space="preserve"> (nehnuteľností) výšku 1 200 000 EUR. Obstarávacia cena stavby, ktorá nepresiahne výšku všeobecnej hodnoty zistenej znaleckým posudkom, predstavuje výšku 300 000 EUR.</w:t>
        </w:r>
      </w:ins>
    </w:p>
    <w:p w14:paraId="01FF6102" w14:textId="77777777" w:rsidR="00E95435" w:rsidRPr="00E95435" w:rsidRDefault="00E95435" w:rsidP="00E95435">
      <w:pPr>
        <w:shd w:val="clear" w:color="auto" w:fill="C2D69B" w:themeFill="accent3" w:themeFillTint="99"/>
        <w:spacing w:after="0" w:line="240" w:lineRule="auto"/>
        <w:rPr>
          <w:ins w:id="131" w:author="Autor" w:date="2016-05-25T11:15:00Z"/>
          <w:rFonts w:ascii="Arial Narrow" w:hAnsi="Arial Narrow"/>
          <w:sz w:val="14"/>
          <w:szCs w:val="14"/>
        </w:rPr>
      </w:pPr>
    </w:p>
    <w:p w14:paraId="3D39375C" w14:textId="77777777" w:rsidR="00E95435" w:rsidRPr="00E95435" w:rsidRDefault="00E95435" w:rsidP="00E95435">
      <w:pPr>
        <w:shd w:val="clear" w:color="auto" w:fill="C2D69B" w:themeFill="accent3" w:themeFillTint="99"/>
        <w:spacing w:after="0" w:line="360" w:lineRule="auto"/>
        <w:rPr>
          <w:ins w:id="132" w:author="Autor" w:date="2016-05-25T11:15:00Z"/>
          <w:rFonts w:ascii="Arial Narrow" w:hAnsi="Arial Narrow"/>
          <w:sz w:val="22"/>
          <w:szCs w:val="22"/>
        </w:rPr>
      </w:pPr>
      <w:ins w:id="133" w:author="Autor" w:date="2016-05-25T11:15:00Z">
        <w:r w:rsidRPr="00E95435">
          <w:rPr>
            <w:rFonts w:ascii="Arial Narrow" w:hAnsi="Arial Narrow"/>
            <w:sz w:val="22"/>
            <w:szCs w:val="22"/>
          </w:rPr>
          <w:t>1 200 000 EUR = 90 % CpOV projektu</w:t>
        </w:r>
      </w:ins>
    </w:p>
    <w:p w14:paraId="570D8FA7" w14:textId="77777777" w:rsidR="00E95435" w:rsidRPr="00E95435" w:rsidRDefault="00E95435" w:rsidP="00E95435">
      <w:pPr>
        <w:shd w:val="clear" w:color="auto" w:fill="C2D69B" w:themeFill="accent3" w:themeFillTint="99"/>
        <w:spacing w:after="0" w:line="360" w:lineRule="auto"/>
        <w:rPr>
          <w:ins w:id="134" w:author="Autor" w:date="2016-05-25T11:15:00Z"/>
          <w:rFonts w:ascii="Arial Narrow" w:hAnsi="Arial Narrow"/>
          <w:sz w:val="22"/>
          <w:szCs w:val="22"/>
        </w:rPr>
      </w:pPr>
      <w:ins w:id="135" w:author="Autor" w:date="2016-05-25T11:15:00Z">
        <w:r w:rsidRPr="00E95435">
          <w:rPr>
            <w:rFonts w:ascii="Arial Narrow" w:hAnsi="Arial Narrow"/>
            <w:sz w:val="22"/>
            <w:szCs w:val="22"/>
          </w:rPr>
          <w:t xml:space="preserve">              X EUR = 10 %</w:t>
        </w:r>
      </w:ins>
    </w:p>
    <w:p w14:paraId="3E4CD23C" w14:textId="77777777" w:rsidR="00E95435" w:rsidRPr="00E95435" w:rsidRDefault="00E95435" w:rsidP="00E95435">
      <w:pPr>
        <w:shd w:val="clear" w:color="auto" w:fill="C2D69B" w:themeFill="accent3" w:themeFillTint="99"/>
        <w:spacing w:after="0" w:line="240" w:lineRule="auto"/>
        <w:rPr>
          <w:ins w:id="136" w:author="Autor" w:date="2016-05-25T11:15:00Z"/>
          <w:rFonts w:ascii="Arial Narrow" w:hAnsi="Arial Narrow"/>
          <w:sz w:val="22"/>
          <w:szCs w:val="22"/>
          <w:u w:val="single"/>
        </w:rPr>
      </w:pPr>
      <w:ins w:id="137" w:author="Autor" w:date="2016-05-25T11:15:00Z">
        <w:r w:rsidRPr="00E95435">
          <w:rPr>
            <w:rFonts w:ascii="Arial Narrow" w:hAnsi="Arial Narrow"/>
            <w:sz w:val="22"/>
            <w:szCs w:val="22"/>
          </w:rPr>
          <w:t>výpočet výšky X: 1 200 000 * 10 / 90 = 133 333, 33 EUR</w:t>
        </w:r>
      </w:ins>
    </w:p>
    <w:p w14:paraId="242A1619" w14:textId="77777777" w:rsidR="00E95435" w:rsidRPr="00E95435" w:rsidRDefault="00E95435" w:rsidP="00E95435">
      <w:pPr>
        <w:shd w:val="clear" w:color="auto" w:fill="C2D69B" w:themeFill="accent3" w:themeFillTint="99"/>
        <w:spacing w:after="0" w:line="240" w:lineRule="auto"/>
        <w:rPr>
          <w:ins w:id="138" w:author="Autor" w:date="2016-05-25T11:15:00Z"/>
          <w:rFonts w:ascii="Arial Narrow" w:hAnsi="Arial Narrow" w:cs="Arial"/>
          <w:sz w:val="14"/>
          <w:szCs w:val="14"/>
        </w:rPr>
      </w:pPr>
    </w:p>
    <w:p w14:paraId="7D9E8FCD" w14:textId="0259DE69" w:rsidR="00E95435" w:rsidRPr="00E95435" w:rsidRDefault="00E95435" w:rsidP="00E95435">
      <w:pPr>
        <w:shd w:val="clear" w:color="auto" w:fill="C2D69B" w:themeFill="accent3" w:themeFillTint="99"/>
        <w:spacing w:after="0" w:line="240" w:lineRule="auto"/>
        <w:rPr>
          <w:ins w:id="139" w:author="Autor" w:date="2016-05-25T11:15:00Z"/>
          <w:rFonts w:ascii="Arial Narrow" w:hAnsi="Arial Narrow"/>
          <w:sz w:val="22"/>
          <w:szCs w:val="22"/>
        </w:rPr>
      </w:pPr>
      <w:ins w:id="140" w:author="Autor" w:date="2016-05-25T11:15:00Z">
        <w:r w:rsidRPr="00E95435">
          <w:rPr>
            <w:rFonts w:ascii="Arial Narrow" w:hAnsi="Arial Narrow"/>
            <w:b/>
            <w:sz w:val="22"/>
            <w:szCs w:val="22"/>
          </w:rPr>
          <w:t xml:space="preserve">Oprávnené výdavky na nákup stavby </w:t>
        </w:r>
        <w:r w:rsidRPr="00E95435">
          <w:rPr>
            <w:rFonts w:ascii="Arial Narrow" w:hAnsi="Arial Narrow"/>
            <w:sz w:val="22"/>
            <w:szCs w:val="22"/>
          </w:rPr>
          <w:t xml:space="preserve">(max. 10 % CpOV </w:t>
        </w:r>
      </w:ins>
      <w:ins w:id="141" w:author="Autor" w:date="2016-05-25T11:27:00Z">
        <w:r w:rsidR="00341754">
          <w:rPr>
            <w:rFonts w:ascii="Arial Narrow" w:hAnsi="Arial Narrow"/>
            <w:sz w:val="22"/>
            <w:szCs w:val="22"/>
          </w:rPr>
          <w:t xml:space="preserve">na </w:t>
        </w:r>
      </w:ins>
      <w:ins w:id="142" w:author="Autor" w:date="2016-05-25T11:15:00Z">
        <w:r w:rsidRPr="00E95435">
          <w:rPr>
            <w:rFonts w:ascii="Arial Narrow" w:hAnsi="Arial Narrow"/>
            <w:sz w:val="22"/>
            <w:szCs w:val="22"/>
          </w:rPr>
          <w:t xml:space="preserve">projekt) </w:t>
        </w:r>
        <w:r w:rsidRPr="00E95435">
          <w:rPr>
            <w:rFonts w:ascii="Arial Narrow" w:hAnsi="Arial Narrow"/>
            <w:b/>
            <w:sz w:val="22"/>
            <w:szCs w:val="22"/>
          </w:rPr>
          <w:t>predstavujú výšku 133 333, 33 EUR</w:t>
        </w:r>
        <w:r w:rsidRPr="00E95435">
          <w:rPr>
            <w:rFonts w:ascii="Arial Narrow" w:hAnsi="Arial Narrow"/>
            <w:sz w:val="22"/>
            <w:szCs w:val="22"/>
          </w:rPr>
          <w:t>.</w:t>
        </w:r>
      </w:ins>
    </w:p>
    <w:p w14:paraId="2E365F58" w14:textId="46FF99B1" w:rsidR="00C3399B" w:rsidRDefault="00E95435" w:rsidP="00E95435">
      <w:pPr>
        <w:shd w:val="clear" w:color="auto" w:fill="C2D69B" w:themeFill="accent3" w:themeFillTint="99"/>
        <w:spacing w:after="0" w:line="240" w:lineRule="auto"/>
        <w:jc w:val="both"/>
        <w:rPr>
          <w:ins w:id="143" w:author="Autor" w:date="2016-05-12T17:19:00Z"/>
          <w:rFonts w:ascii="Arial Narrow" w:hAnsi="Arial Narrow"/>
          <w:sz w:val="22"/>
          <w:szCs w:val="22"/>
        </w:rPr>
      </w:pPr>
      <w:ins w:id="144" w:author="Autor" w:date="2016-05-25T11:15:00Z">
        <w:r w:rsidRPr="00E95435">
          <w:rPr>
            <w:rFonts w:ascii="Arial Narrow" w:hAnsi="Arial Narrow"/>
            <w:sz w:val="22"/>
            <w:szCs w:val="22"/>
          </w:rPr>
          <w:t>CpOV projektu prestavujú výšku (1 200 000 + 133 333, 33) 1 333 333,33 EUR.</w:t>
        </w:r>
      </w:ins>
    </w:p>
    <w:p w14:paraId="76F48037" w14:textId="77777777" w:rsidR="00C3399B" w:rsidRPr="00F74808" w:rsidRDefault="00C3399B" w:rsidP="00243F4F">
      <w:pPr>
        <w:spacing w:after="0" w:line="240" w:lineRule="auto"/>
        <w:jc w:val="both"/>
        <w:rPr>
          <w:rFonts w:ascii="Arial Narrow" w:hAnsi="Arial Narrow"/>
          <w:sz w:val="22"/>
          <w:szCs w:val="22"/>
        </w:rPr>
      </w:pPr>
    </w:p>
    <w:p w14:paraId="758F932D" w14:textId="77777777" w:rsidR="002F4CCE" w:rsidRPr="00F74808" w:rsidRDefault="00243F4F" w:rsidP="00243F4F">
      <w:pPr>
        <w:shd w:val="clear" w:color="auto" w:fill="B8CCE4" w:themeFill="accent1" w:themeFillTint="66"/>
        <w:spacing w:after="0" w:line="240" w:lineRule="auto"/>
        <w:jc w:val="both"/>
        <w:rPr>
          <w:rFonts w:ascii="Arial Narrow" w:hAnsi="Arial Narrow"/>
          <w:sz w:val="22"/>
          <w:szCs w:val="22"/>
        </w:rPr>
      </w:pPr>
      <w:r w:rsidRPr="00F74808">
        <w:rPr>
          <w:rFonts w:ascii="Arial Narrow" w:hAnsi="Arial Narrow"/>
          <w:sz w:val="22"/>
          <w:szCs w:val="22"/>
        </w:rPr>
        <w:t xml:space="preserve">Neoprávneným výdavkom </w:t>
      </w:r>
      <w:r w:rsidR="002F4CCE" w:rsidRPr="00F74808">
        <w:rPr>
          <w:rFonts w:ascii="Arial Narrow" w:hAnsi="Arial Narrow"/>
          <w:sz w:val="22"/>
          <w:szCs w:val="22"/>
        </w:rPr>
        <w:t>je spravidla:</w:t>
      </w:r>
    </w:p>
    <w:p w14:paraId="57E63970" w14:textId="404DE33C" w:rsidR="00243F4F" w:rsidRPr="008C3E6C" w:rsidRDefault="002F4CCE" w:rsidP="008C3E6C">
      <w:pPr>
        <w:pStyle w:val="Zoznamsodrkami"/>
        <w:numPr>
          <w:ilvl w:val="0"/>
          <w:numId w:val="7"/>
        </w:numPr>
        <w:shd w:val="clear" w:color="auto" w:fill="B8CCE4" w:themeFill="accent1" w:themeFillTint="66"/>
        <w:spacing w:before="80" w:after="0"/>
        <w:ind w:left="284" w:hanging="284"/>
        <w:rPr>
          <w:rFonts w:ascii="Arial Narrow" w:hAnsi="Arial Narrow"/>
          <w:szCs w:val="22"/>
        </w:rPr>
      </w:pPr>
      <w:r w:rsidRPr="00F74808">
        <w:rPr>
          <w:rFonts w:ascii="Arial Narrow" w:hAnsi="Arial Narrow"/>
          <w:szCs w:val="22"/>
        </w:rPr>
        <w:t xml:space="preserve">časť obstarávacej ceny stavby, ktorá je vyššia ako </w:t>
      </w:r>
      <w:r w:rsidR="00673944" w:rsidRPr="00F74808">
        <w:rPr>
          <w:rFonts w:ascii="Arial Narrow" w:hAnsi="Arial Narrow"/>
          <w:szCs w:val="22"/>
        </w:rPr>
        <w:t>10</w:t>
      </w:r>
      <w:r w:rsidRPr="00F74808">
        <w:rPr>
          <w:rFonts w:ascii="Arial Narrow" w:hAnsi="Arial Narrow"/>
          <w:szCs w:val="22"/>
        </w:rPr>
        <w:t xml:space="preserve"> % </w:t>
      </w:r>
      <w:ins w:id="145" w:author="Autor" w:date="2016-05-25T11:20:00Z">
        <w:r w:rsidR="00E95435">
          <w:rPr>
            <w:rFonts w:ascii="Arial Narrow" w:hAnsi="Arial Narrow"/>
            <w:szCs w:val="22"/>
          </w:rPr>
          <w:t>CpOV</w:t>
        </w:r>
      </w:ins>
      <w:del w:id="146" w:author="Autor" w:date="2016-05-25T11:20:00Z">
        <w:r w:rsidRPr="00F74808" w:rsidDel="00E95435">
          <w:rPr>
            <w:rFonts w:ascii="Arial Narrow" w:hAnsi="Arial Narrow"/>
            <w:szCs w:val="22"/>
          </w:rPr>
          <w:delText>celkových priamych oprávnených výdavkov</w:delText>
        </w:r>
      </w:del>
      <w:r w:rsidRPr="00F74808">
        <w:rPr>
          <w:rFonts w:ascii="Arial Narrow" w:hAnsi="Arial Narrow"/>
          <w:szCs w:val="22"/>
        </w:rPr>
        <w:t xml:space="preserve"> na projekt (kumulatívne za nákup všetkých stavieb v rámci projektu)</w:t>
      </w:r>
      <w:r w:rsidR="008C3E6C">
        <w:rPr>
          <w:rFonts w:ascii="Arial Narrow" w:hAnsi="Arial Narrow"/>
          <w:szCs w:val="22"/>
        </w:rPr>
        <w:t>.</w:t>
      </w:r>
    </w:p>
    <w:p w14:paraId="5DCB8796" w14:textId="77777777" w:rsidR="00243F4F" w:rsidRPr="00F74808" w:rsidRDefault="00243F4F" w:rsidP="00243F4F">
      <w:pPr>
        <w:spacing w:after="0" w:line="240" w:lineRule="auto"/>
        <w:jc w:val="both"/>
        <w:rPr>
          <w:rFonts w:ascii="Arial Narrow" w:hAnsi="Arial Narrow"/>
          <w:sz w:val="22"/>
          <w:szCs w:val="22"/>
        </w:rPr>
      </w:pPr>
    </w:p>
    <w:p w14:paraId="641D5AC2" w14:textId="77777777" w:rsidR="00A94607" w:rsidRPr="00F74808" w:rsidRDefault="00A94607" w:rsidP="00E5432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Nákup pozemkov</w:t>
      </w:r>
    </w:p>
    <w:p w14:paraId="552FB970" w14:textId="77777777" w:rsidR="00A94607" w:rsidRPr="00F74808" w:rsidRDefault="00A94607" w:rsidP="00CE46F6">
      <w:pPr>
        <w:spacing w:after="0" w:line="240" w:lineRule="auto"/>
        <w:jc w:val="both"/>
        <w:rPr>
          <w:rFonts w:ascii="Arial Narrow" w:hAnsi="Arial Narrow"/>
          <w:sz w:val="22"/>
          <w:szCs w:val="22"/>
        </w:rPr>
      </w:pPr>
    </w:p>
    <w:p w14:paraId="22E9EC49" w14:textId="0AF1A62A" w:rsidR="00A94607" w:rsidRPr="00F74808" w:rsidRDefault="00A94607" w:rsidP="00EF4488">
      <w:pPr>
        <w:pStyle w:val="SRKNorm"/>
        <w:spacing w:before="0" w:after="120"/>
        <w:contextualSpacing w:val="0"/>
        <w:rPr>
          <w:rFonts w:ascii="Arial Narrow" w:hAnsi="Arial Narrow"/>
          <w:sz w:val="22"/>
          <w:szCs w:val="22"/>
        </w:rPr>
      </w:pPr>
      <w:r w:rsidRPr="00F74808">
        <w:rPr>
          <w:rFonts w:ascii="Arial Narrow" w:hAnsi="Arial Narrow"/>
          <w:sz w:val="22"/>
          <w:szCs w:val="22"/>
        </w:rPr>
        <w:t>Výdavky na nákup pozemkov</w:t>
      </w:r>
      <w:r w:rsidR="000B2AB8" w:rsidRPr="00F74808">
        <w:rPr>
          <w:rStyle w:val="Odkaznapoznmkupodiarou"/>
          <w:rFonts w:ascii="Arial Narrow" w:hAnsi="Arial Narrow"/>
          <w:sz w:val="22"/>
          <w:szCs w:val="22"/>
        </w:rPr>
        <w:footnoteReference w:id="39"/>
      </w:r>
      <w:r w:rsidRPr="00F74808">
        <w:rPr>
          <w:rFonts w:ascii="Arial Narrow" w:hAnsi="Arial Narrow"/>
          <w:sz w:val="22"/>
          <w:szCs w:val="22"/>
        </w:rPr>
        <w:t xml:space="preserve"> sú oprávnenými výdavkami</w:t>
      </w:r>
      <w:r w:rsidR="0064590D" w:rsidRPr="00F74808">
        <w:rPr>
          <w:rFonts w:ascii="Arial Narrow" w:hAnsi="Arial Narrow"/>
          <w:sz w:val="22"/>
          <w:szCs w:val="22"/>
        </w:rPr>
        <w:t xml:space="preserve"> </w:t>
      </w:r>
      <w:r w:rsidR="00745E68" w:rsidRPr="00F74808">
        <w:rPr>
          <w:rFonts w:ascii="Arial Narrow" w:hAnsi="Arial Narrow"/>
          <w:sz w:val="22"/>
          <w:szCs w:val="22"/>
        </w:rPr>
        <w:t>za splnenia nasledovných podmienok</w:t>
      </w:r>
      <w:r w:rsidRPr="00F74808">
        <w:rPr>
          <w:rFonts w:ascii="Arial Narrow" w:hAnsi="Arial Narrow"/>
          <w:sz w:val="22"/>
          <w:szCs w:val="22"/>
        </w:rPr>
        <w:t>:</w:t>
      </w:r>
      <w:r w:rsidR="008311AC" w:rsidRPr="00F74808">
        <w:rPr>
          <w:rFonts w:ascii="Arial Narrow" w:hAnsi="Arial Narrow"/>
          <w:sz w:val="22"/>
          <w:szCs w:val="22"/>
        </w:rPr>
        <w:tab/>
      </w:r>
    </w:p>
    <w:p w14:paraId="031A63E5" w14:textId="428FAD77" w:rsidR="004877FD" w:rsidRPr="00F74808" w:rsidRDefault="004877FD" w:rsidP="00B84E48">
      <w:pPr>
        <w:pStyle w:val="Odsekzoznamu"/>
        <w:numPr>
          <w:ilvl w:val="0"/>
          <w:numId w:val="41"/>
        </w:numPr>
        <w:spacing w:before="120" w:after="0" w:line="240" w:lineRule="auto"/>
        <w:ind w:left="284" w:hanging="284"/>
        <w:jc w:val="both"/>
        <w:rPr>
          <w:rFonts w:ascii="Arial Narrow" w:hAnsi="Arial Narrow"/>
          <w:sz w:val="22"/>
          <w:szCs w:val="22"/>
        </w:rPr>
      </w:pPr>
      <w:r w:rsidRPr="00F74808">
        <w:rPr>
          <w:rFonts w:ascii="Arial Narrow" w:hAnsi="Arial Narrow"/>
          <w:sz w:val="22"/>
          <w:szCs w:val="22"/>
        </w:rPr>
        <w:t xml:space="preserve">obstarávacia cena pozemku nepresiahne sumu 10 % </w:t>
      </w:r>
      <w:ins w:id="147" w:author="Autor" w:date="2016-05-25T11:22:00Z">
        <w:r w:rsidR="00E95435">
          <w:rPr>
            <w:rFonts w:ascii="Arial Narrow" w:hAnsi="Arial Narrow"/>
            <w:sz w:val="22"/>
            <w:szCs w:val="22"/>
          </w:rPr>
          <w:t>CpOV</w:t>
        </w:r>
      </w:ins>
      <w:del w:id="148" w:author="Autor" w:date="2016-05-25T11:23:00Z">
        <w:r w:rsidRPr="00F74808" w:rsidDel="00E95435">
          <w:rPr>
            <w:rFonts w:ascii="Arial Narrow" w:hAnsi="Arial Narrow"/>
            <w:sz w:val="22"/>
            <w:szCs w:val="22"/>
          </w:rPr>
          <w:delText>celkových priamych oprávnených výdavkov</w:delText>
        </w:r>
      </w:del>
      <w:r w:rsidRPr="00F74808">
        <w:rPr>
          <w:rFonts w:ascii="Arial Narrow" w:hAnsi="Arial Narrow"/>
          <w:sz w:val="22"/>
          <w:szCs w:val="22"/>
        </w:rPr>
        <w:t xml:space="preserve"> na projekt (</w:t>
      </w:r>
      <w:r w:rsidR="00281BA7" w:rsidRPr="00F74808">
        <w:rPr>
          <w:rFonts w:ascii="Arial Narrow" w:hAnsi="Arial Narrow"/>
          <w:sz w:val="22"/>
          <w:szCs w:val="22"/>
        </w:rPr>
        <w:t>pri dodržaní kumulatívneho percentuálneho limitu na nákup nehnuteľností v rámci projektu</w:t>
      </w:r>
      <w:r w:rsidRPr="00F74808">
        <w:rPr>
          <w:rFonts w:ascii="Arial Narrow" w:hAnsi="Arial Narrow"/>
          <w:sz w:val="22"/>
          <w:szCs w:val="22"/>
        </w:rPr>
        <w:t xml:space="preserve">). V prípade zanedbaných plôch a plôch, ktoré sa v minulosti používali na priemyselné účely a ktorých súčasťou sú budovy, sa toto obmedzenie zvyšuje na 15 % </w:t>
      </w:r>
      <w:r w:rsidR="0061622D" w:rsidRPr="00F74808">
        <w:rPr>
          <w:rFonts w:ascii="Arial Narrow" w:hAnsi="Arial Narrow"/>
          <w:sz w:val="22"/>
          <w:szCs w:val="22"/>
        </w:rPr>
        <w:t>(v</w:t>
      </w:r>
      <w:r w:rsidRPr="00F74808">
        <w:rPr>
          <w:rFonts w:ascii="Arial Narrow" w:hAnsi="Arial Narrow"/>
          <w:sz w:val="22"/>
          <w:szCs w:val="22"/>
        </w:rPr>
        <w:t>o výnimočných a riadne odôvodnených prípadoch</w:t>
      </w:r>
      <w:r w:rsidR="00CC78CC" w:rsidRPr="00F74808">
        <w:rPr>
          <w:rStyle w:val="Odkaznapoznmkupodiarou"/>
          <w:rFonts w:ascii="Arial Narrow" w:hAnsi="Arial Narrow"/>
          <w:sz w:val="22"/>
          <w:szCs w:val="22"/>
        </w:rPr>
        <w:footnoteReference w:id="40"/>
      </w:r>
      <w:r w:rsidRPr="00F74808">
        <w:rPr>
          <w:rFonts w:ascii="Arial Narrow" w:hAnsi="Arial Narrow"/>
          <w:sz w:val="22"/>
          <w:szCs w:val="22"/>
        </w:rPr>
        <w:t xml:space="preserve"> projektov týkajúcich sa ochrany životného </w:t>
      </w:r>
      <w:r w:rsidRPr="00F74808">
        <w:rPr>
          <w:rFonts w:ascii="Arial Narrow" w:hAnsi="Arial Narrow"/>
          <w:sz w:val="22"/>
          <w:szCs w:val="22"/>
        </w:rPr>
        <w:lastRenderedPageBreak/>
        <w:t>prostredia</w:t>
      </w:r>
      <w:r w:rsidR="0061622D" w:rsidRPr="00F74808">
        <w:rPr>
          <w:rFonts w:ascii="Arial Narrow" w:hAnsi="Arial Narrow"/>
          <w:sz w:val="22"/>
          <w:szCs w:val="22"/>
        </w:rPr>
        <w:t>, implementovaných v rámci Prioritnej osi 1, Špecifického cieľa 1.3.1,</w:t>
      </w:r>
      <w:r w:rsidRPr="00F74808">
        <w:rPr>
          <w:rFonts w:ascii="Arial Narrow" w:hAnsi="Arial Narrow"/>
          <w:sz w:val="22"/>
          <w:szCs w:val="22"/>
        </w:rPr>
        <w:t xml:space="preserve"> </w:t>
      </w:r>
      <w:r w:rsidR="0061622D" w:rsidRPr="00F74808">
        <w:rPr>
          <w:rFonts w:ascii="Arial Narrow" w:hAnsi="Arial Narrow"/>
          <w:sz w:val="22"/>
          <w:szCs w:val="22"/>
        </w:rPr>
        <w:t>a iba v prípade, ak sa dané územie bude nachádzať v najvyššom (5.) stupni ochrany a nákup pozemkov bude nevyhnutný na dosiahnutie cieľov projektu (čo bude v projekte jednoznačne preukázané)</w:t>
      </w:r>
      <w:r w:rsidR="00CC78CC" w:rsidRPr="00F74808">
        <w:rPr>
          <w:rFonts w:ascii="Arial Narrow" w:hAnsi="Arial Narrow"/>
          <w:sz w:val="22"/>
          <w:szCs w:val="22"/>
        </w:rPr>
        <w:t>,</w:t>
      </w:r>
      <w:r w:rsidR="0061622D" w:rsidRPr="00F74808">
        <w:rPr>
          <w:rFonts w:ascii="Arial Narrow" w:hAnsi="Arial Narrow"/>
          <w:sz w:val="22"/>
          <w:szCs w:val="22"/>
        </w:rPr>
        <w:t xml:space="preserve"> možno </w:t>
      </w:r>
      <w:r w:rsidRPr="00F74808">
        <w:rPr>
          <w:rFonts w:ascii="Arial Narrow" w:hAnsi="Arial Narrow"/>
          <w:sz w:val="22"/>
          <w:szCs w:val="22"/>
        </w:rPr>
        <w:t>povoliť obmedzenie až do výšky 2</w:t>
      </w:r>
      <w:r w:rsidR="0061622D" w:rsidRPr="00F74808">
        <w:rPr>
          <w:rFonts w:ascii="Arial Narrow" w:hAnsi="Arial Narrow"/>
          <w:sz w:val="22"/>
          <w:szCs w:val="22"/>
        </w:rPr>
        <w:t>5</w:t>
      </w:r>
      <w:r w:rsidRPr="00F74808">
        <w:rPr>
          <w:rFonts w:ascii="Arial Narrow" w:hAnsi="Arial Narrow"/>
          <w:sz w:val="22"/>
          <w:szCs w:val="22"/>
        </w:rPr>
        <w:t xml:space="preserve"> % </w:t>
      </w:r>
      <w:ins w:id="149" w:author="Autor" w:date="2016-05-25T11:23:00Z">
        <w:r w:rsidR="00E95435">
          <w:rPr>
            <w:rFonts w:ascii="Arial Narrow" w:hAnsi="Arial Narrow"/>
            <w:sz w:val="22"/>
            <w:szCs w:val="22"/>
          </w:rPr>
          <w:t>CpOV</w:t>
        </w:r>
      </w:ins>
      <w:del w:id="150" w:author="Autor" w:date="2016-05-25T11:23:00Z">
        <w:r w:rsidRPr="00F74808" w:rsidDel="00E95435">
          <w:rPr>
            <w:rFonts w:ascii="Arial Narrow" w:hAnsi="Arial Narrow"/>
            <w:sz w:val="22"/>
            <w:szCs w:val="22"/>
          </w:rPr>
          <w:delText xml:space="preserve">celkových </w:delText>
        </w:r>
        <w:r w:rsidR="0061622D" w:rsidRPr="00F74808" w:rsidDel="00E95435">
          <w:rPr>
            <w:rFonts w:ascii="Arial Narrow" w:hAnsi="Arial Narrow"/>
            <w:sz w:val="22"/>
            <w:szCs w:val="22"/>
          </w:rPr>
          <w:delText xml:space="preserve">priamych </w:delText>
        </w:r>
        <w:r w:rsidRPr="00F74808" w:rsidDel="00E95435">
          <w:rPr>
            <w:rFonts w:ascii="Arial Narrow" w:hAnsi="Arial Narrow"/>
            <w:sz w:val="22"/>
            <w:szCs w:val="22"/>
          </w:rPr>
          <w:delText>oprávnených výdavkov</w:delText>
        </w:r>
      </w:del>
      <w:r w:rsidRPr="00F74808">
        <w:rPr>
          <w:rFonts w:ascii="Arial Narrow" w:hAnsi="Arial Narrow"/>
          <w:sz w:val="22"/>
          <w:szCs w:val="22"/>
        </w:rPr>
        <w:t xml:space="preserve"> na projekt</w:t>
      </w:r>
      <w:r w:rsidR="0061622D" w:rsidRPr="00F74808">
        <w:rPr>
          <w:rFonts w:ascii="Arial Narrow" w:hAnsi="Arial Narrow"/>
          <w:sz w:val="22"/>
          <w:szCs w:val="22"/>
        </w:rPr>
        <w:t>)</w:t>
      </w:r>
      <w:r w:rsidRPr="00F74808">
        <w:rPr>
          <w:rFonts w:ascii="Arial Narrow" w:hAnsi="Arial Narrow"/>
          <w:sz w:val="22"/>
          <w:szCs w:val="22"/>
        </w:rPr>
        <w:t>;</w:t>
      </w:r>
    </w:p>
    <w:p w14:paraId="26770496" w14:textId="23B1A73A" w:rsidR="00A94607" w:rsidRPr="00F74808" w:rsidRDefault="00A94607" w:rsidP="00B84E48">
      <w:pPr>
        <w:pStyle w:val="Zoznamsodrkami"/>
        <w:numPr>
          <w:ilvl w:val="0"/>
          <w:numId w:val="41"/>
        </w:numPr>
        <w:spacing w:before="120" w:after="0"/>
        <w:ind w:left="284" w:hanging="284"/>
        <w:rPr>
          <w:rFonts w:ascii="Arial Narrow" w:hAnsi="Arial Narrow"/>
          <w:szCs w:val="22"/>
        </w:rPr>
      </w:pPr>
      <w:r w:rsidRPr="00F74808">
        <w:rPr>
          <w:rFonts w:ascii="Arial Narrow" w:hAnsi="Arial Narrow"/>
          <w:szCs w:val="22"/>
        </w:rPr>
        <w:t>pozemok bude ohodnotený znaleckým posudkom vyhotoveným znalcom podľa zákona o</w:t>
      </w:r>
      <w:r w:rsidR="004A3571" w:rsidRPr="00F74808">
        <w:rPr>
          <w:rFonts w:ascii="Arial Narrow" w:hAnsi="Arial Narrow"/>
          <w:szCs w:val="22"/>
        </w:rPr>
        <w:t xml:space="preserve"> </w:t>
      </w:r>
      <w:r w:rsidRPr="00F74808">
        <w:rPr>
          <w:rFonts w:ascii="Arial Narrow" w:hAnsi="Arial Narrow"/>
          <w:szCs w:val="22"/>
        </w:rPr>
        <w:t xml:space="preserve">znalcoch, tlmočníkoch a prekladateľoch; </w:t>
      </w:r>
    </w:p>
    <w:p w14:paraId="3EF7B168" w14:textId="6B3871E6" w:rsidR="00A94607" w:rsidRPr="00502C01" w:rsidRDefault="00A94607" w:rsidP="00B84E48">
      <w:pPr>
        <w:pStyle w:val="Zoznamsodrkami"/>
        <w:numPr>
          <w:ilvl w:val="0"/>
          <w:numId w:val="41"/>
        </w:numPr>
        <w:spacing w:before="120" w:after="0"/>
        <w:ind w:left="284" w:hanging="284"/>
        <w:rPr>
          <w:rFonts w:ascii="Arial Narrow" w:hAnsi="Arial Narrow"/>
          <w:szCs w:val="22"/>
        </w:rPr>
      </w:pPr>
      <w:r w:rsidRPr="00502C01">
        <w:rPr>
          <w:rFonts w:ascii="Arial Narrow" w:hAnsi="Arial Narrow"/>
          <w:szCs w:val="22"/>
        </w:rPr>
        <w:t>oprávneným výdavkom je obstarávacia cena, maximálne však do výšky všeobecnej hodnoty zistenej znaleckým posudkom</w:t>
      </w:r>
      <w:r w:rsidRPr="00502C01">
        <w:rPr>
          <w:rStyle w:val="Odkaznapoznmkupodiarou"/>
          <w:rFonts w:ascii="Arial Narrow" w:hAnsi="Arial Narrow"/>
          <w:szCs w:val="22"/>
        </w:rPr>
        <w:footnoteReference w:id="41"/>
      </w:r>
      <w:r w:rsidRPr="00502C01">
        <w:rPr>
          <w:rFonts w:ascii="Arial Narrow" w:hAnsi="Arial Narrow"/>
          <w:szCs w:val="22"/>
        </w:rPr>
        <w:t xml:space="preserve">; </w:t>
      </w:r>
    </w:p>
    <w:p w14:paraId="3F5DB521" w14:textId="08CBF1BF" w:rsidR="00A94607" w:rsidRPr="00F74808" w:rsidRDefault="00A94607" w:rsidP="00B84E48">
      <w:pPr>
        <w:pStyle w:val="Odsekzoznamu"/>
        <w:numPr>
          <w:ilvl w:val="0"/>
          <w:numId w:val="41"/>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 xml:space="preserve">súčasný, či niektorý z predchádzajúcich vlastníkov pozemku nezískal pred </w:t>
      </w:r>
      <w:r w:rsidR="004362BB" w:rsidRPr="00F74808">
        <w:rPr>
          <w:rFonts w:ascii="Arial Narrow" w:hAnsi="Arial Narrow"/>
          <w:sz w:val="22"/>
          <w:szCs w:val="22"/>
        </w:rPr>
        <w:t>predložením</w:t>
      </w:r>
      <w:r w:rsidRPr="00F74808">
        <w:rPr>
          <w:rFonts w:ascii="Arial Narrow" w:hAnsi="Arial Narrow"/>
          <w:sz w:val="22"/>
          <w:szCs w:val="22"/>
        </w:rPr>
        <w:t xml:space="preserve"> </w:t>
      </w:r>
      <w:r w:rsidR="00A34131" w:rsidRPr="00F74808">
        <w:rPr>
          <w:rFonts w:ascii="Arial Narrow" w:hAnsi="Arial Narrow"/>
          <w:sz w:val="22"/>
          <w:szCs w:val="22"/>
        </w:rPr>
        <w:t>ŽoNFP</w:t>
      </w:r>
      <w:r w:rsidRPr="00F74808">
        <w:rPr>
          <w:rFonts w:ascii="Arial Narrow" w:hAnsi="Arial Narrow"/>
          <w:sz w:val="22"/>
          <w:szCs w:val="22"/>
        </w:rPr>
        <w:t xml:space="preserve"> príspevok z verejných prostriedkov na nákup daného pozemku, čo by v prípade spolufinancovania nákupu z prostriedkov EŠIF viedlo k duplicitnému financovaniu, a tým k vzniku neoprávnených výdavkov</w:t>
      </w:r>
      <w:r w:rsidR="004E4CB5" w:rsidRPr="00F74808">
        <w:rPr>
          <w:rFonts w:ascii="Arial Narrow" w:hAnsi="Arial Narrow"/>
          <w:sz w:val="22"/>
          <w:szCs w:val="22"/>
        </w:rPr>
        <w:t>.</w:t>
      </w:r>
    </w:p>
    <w:p w14:paraId="08FA7E5F" w14:textId="1EFE247A" w:rsidR="0058051F" w:rsidRPr="00F74808" w:rsidRDefault="0058051F" w:rsidP="004877FD">
      <w:pPr>
        <w:pStyle w:val="SRKNorm"/>
        <w:spacing w:before="120" w:after="0"/>
        <w:contextualSpacing w:val="0"/>
        <w:rPr>
          <w:rFonts w:ascii="Arial Narrow" w:eastAsiaTheme="minorHAnsi" w:hAnsi="Arial Narrow"/>
          <w:sz w:val="22"/>
          <w:szCs w:val="22"/>
          <w:lang w:eastAsia="en-US"/>
        </w:rPr>
      </w:pPr>
      <w:r w:rsidRPr="00F74808">
        <w:rPr>
          <w:rFonts w:ascii="Arial Narrow" w:hAnsi="Arial Narrow"/>
          <w:sz w:val="22"/>
          <w:szCs w:val="22"/>
        </w:rPr>
        <w:t xml:space="preserve">Ak </w:t>
      </w:r>
      <w:r w:rsidR="00F84DBC">
        <w:rPr>
          <w:rFonts w:ascii="Arial Narrow" w:hAnsi="Arial Narrow"/>
          <w:sz w:val="22"/>
          <w:szCs w:val="22"/>
        </w:rPr>
        <w:t>P</w:t>
      </w:r>
      <w:r w:rsidRPr="00F74808">
        <w:rPr>
          <w:rFonts w:ascii="Arial Narrow" w:hAnsi="Arial Narrow"/>
          <w:sz w:val="22"/>
          <w:szCs w:val="22"/>
        </w:rPr>
        <w:t>oskytovateľ identifikuje pri kúpe pozemku konflikt záujmov v zmysle § 46 ods. 1 zákon</w:t>
      </w:r>
      <w:r w:rsidR="008311AC" w:rsidRPr="00F74808">
        <w:rPr>
          <w:rFonts w:ascii="Arial Narrow" w:hAnsi="Arial Narrow"/>
          <w:sz w:val="22"/>
          <w:szCs w:val="22"/>
        </w:rPr>
        <w:t xml:space="preserve">a </w:t>
      </w:r>
      <w:r w:rsidRPr="00F74808">
        <w:rPr>
          <w:rFonts w:ascii="Arial Narrow" w:hAnsi="Arial Narrow"/>
          <w:sz w:val="22"/>
          <w:szCs w:val="22"/>
        </w:rPr>
        <w:t xml:space="preserve">o príspevku z EŠIF, výdavky na kúpu pozemku </w:t>
      </w:r>
      <w:r w:rsidR="00F61543" w:rsidRPr="00F74808">
        <w:rPr>
          <w:rFonts w:ascii="Arial Narrow" w:hAnsi="Arial Narrow"/>
          <w:sz w:val="22"/>
          <w:szCs w:val="22"/>
        </w:rPr>
        <w:t>bud</w:t>
      </w:r>
      <w:r w:rsidRPr="00F74808">
        <w:rPr>
          <w:rFonts w:ascii="Arial Narrow" w:hAnsi="Arial Narrow"/>
          <w:sz w:val="22"/>
          <w:szCs w:val="22"/>
        </w:rPr>
        <w:t>ú neoprávnené v plnom rozsahu.</w:t>
      </w:r>
    </w:p>
    <w:p w14:paraId="0CCEABA7" w14:textId="77777777" w:rsidR="00670EF6" w:rsidRPr="00F74808" w:rsidRDefault="00670EF6" w:rsidP="00B147F1">
      <w:pPr>
        <w:spacing w:after="0" w:line="240" w:lineRule="auto"/>
        <w:rPr>
          <w:rFonts w:ascii="Arial Narrow" w:hAnsi="Arial Narrow"/>
          <w:sz w:val="22"/>
          <w:szCs w:val="22"/>
        </w:rPr>
      </w:pPr>
    </w:p>
    <w:p w14:paraId="6F9BCE6D" w14:textId="77777777" w:rsidR="00E5432A" w:rsidRPr="00F74808" w:rsidRDefault="00E5432A" w:rsidP="00E5432A">
      <w:pPr>
        <w:shd w:val="clear" w:color="auto" w:fill="B8CCE4" w:themeFill="accent1" w:themeFillTint="66"/>
        <w:spacing w:after="0" w:line="240" w:lineRule="auto"/>
        <w:jc w:val="both"/>
        <w:rPr>
          <w:rFonts w:ascii="Arial Narrow" w:hAnsi="Arial Narrow"/>
          <w:sz w:val="22"/>
          <w:szCs w:val="22"/>
        </w:rPr>
      </w:pPr>
      <w:r w:rsidRPr="00F74808">
        <w:rPr>
          <w:rFonts w:ascii="Arial Narrow" w:hAnsi="Arial Narrow"/>
          <w:sz w:val="22"/>
          <w:szCs w:val="22"/>
        </w:rPr>
        <w:t>Neoprávneným výdavkom je spravidla:</w:t>
      </w:r>
    </w:p>
    <w:p w14:paraId="28C835A3" w14:textId="7B87FE52" w:rsidR="00E5432A" w:rsidRPr="00B53CB7" w:rsidRDefault="00E5432A" w:rsidP="00B53CB7">
      <w:pPr>
        <w:pStyle w:val="Zoznamsodrkami"/>
        <w:numPr>
          <w:ilvl w:val="0"/>
          <w:numId w:val="7"/>
        </w:numPr>
        <w:shd w:val="clear" w:color="auto" w:fill="B8CCE4" w:themeFill="accent1" w:themeFillTint="66"/>
        <w:spacing w:before="80" w:after="0"/>
        <w:ind w:left="284" w:hanging="284"/>
        <w:rPr>
          <w:rFonts w:ascii="Arial Narrow" w:hAnsi="Arial Narrow"/>
          <w:szCs w:val="22"/>
        </w:rPr>
      </w:pPr>
      <w:r w:rsidRPr="00F74808">
        <w:rPr>
          <w:rFonts w:ascii="Arial Narrow" w:hAnsi="Arial Narrow"/>
          <w:szCs w:val="22"/>
        </w:rPr>
        <w:t xml:space="preserve">časť obstarávacej ceny pozemku, ktorá je vyššia ako 10 % </w:t>
      </w:r>
      <w:ins w:id="151" w:author="Autor" w:date="2016-05-25T11:24:00Z">
        <w:r w:rsidR="00E95435">
          <w:rPr>
            <w:rFonts w:ascii="Arial Narrow" w:hAnsi="Arial Narrow"/>
            <w:szCs w:val="22"/>
          </w:rPr>
          <w:t>CpOV</w:t>
        </w:r>
      </w:ins>
      <w:del w:id="152" w:author="Autor" w:date="2016-05-25T11:24:00Z">
        <w:r w:rsidRPr="00F74808" w:rsidDel="00E95435">
          <w:rPr>
            <w:rFonts w:ascii="Arial Narrow" w:hAnsi="Arial Narrow"/>
            <w:szCs w:val="22"/>
          </w:rPr>
          <w:delText xml:space="preserve">celkových </w:delText>
        </w:r>
        <w:r w:rsidR="00B665DD" w:rsidRPr="00F74808" w:rsidDel="00E95435">
          <w:rPr>
            <w:rFonts w:ascii="Arial Narrow" w:hAnsi="Arial Narrow"/>
            <w:szCs w:val="22"/>
          </w:rPr>
          <w:delText xml:space="preserve">priamych </w:delText>
        </w:r>
        <w:r w:rsidRPr="00F74808" w:rsidDel="00E95435">
          <w:rPr>
            <w:rFonts w:ascii="Arial Narrow" w:hAnsi="Arial Narrow"/>
            <w:szCs w:val="22"/>
          </w:rPr>
          <w:delText>oprávnených výdavkov</w:delText>
        </w:r>
      </w:del>
      <w:r w:rsidRPr="00F74808">
        <w:rPr>
          <w:rFonts w:ascii="Arial Narrow" w:hAnsi="Arial Narrow"/>
          <w:szCs w:val="22"/>
        </w:rPr>
        <w:t xml:space="preserve"> </w:t>
      </w:r>
      <w:del w:id="153" w:author="Autor" w:date="2016-05-25T11:28:00Z">
        <w:r w:rsidR="00617AD9" w:rsidDel="00341754">
          <w:rPr>
            <w:rFonts w:ascii="Arial Narrow" w:hAnsi="Arial Narrow"/>
            <w:szCs w:val="22"/>
          </w:rPr>
          <w:br/>
        </w:r>
      </w:del>
      <w:r w:rsidRPr="00F74808">
        <w:rPr>
          <w:rFonts w:ascii="Arial Narrow" w:hAnsi="Arial Narrow"/>
          <w:szCs w:val="22"/>
        </w:rPr>
        <w:t>na projekt</w:t>
      </w:r>
      <w:r w:rsidR="00B665DD" w:rsidRPr="00F74808">
        <w:rPr>
          <w:rFonts w:ascii="Arial Narrow" w:hAnsi="Arial Narrow"/>
          <w:szCs w:val="22"/>
        </w:rPr>
        <w:t xml:space="preserve"> (kumulatívne za nákup všetkých pozemkov v rámci projektu)</w:t>
      </w:r>
      <w:r w:rsidRPr="00F74808">
        <w:rPr>
          <w:rFonts w:ascii="Arial Narrow" w:hAnsi="Arial Narrow"/>
          <w:szCs w:val="22"/>
        </w:rPr>
        <w:t xml:space="preserve">, resp. vyššia ako 15 % v prípade zanedbaných plôch a plôch, ktoré sa v minulosti používali na priemyselné účely a ktorých súčasťou sú budovy; </w:t>
      </w:r>
    </w:p>
    <w:p w14:paraId="23BE7433" w14:textId="20C99EAB" w:rsidR="00E5432A" w:rsidRPr="00F74808" w:rsidRDefault="00E5432A" w:rsidP="00745E68">
      <w:pPr>
        <w:pStyle w:val="Zoznamsodrkami"/>
        <w:numPr>
          <w:ilvl w:val="0"/>
          <w:numId w:val="7"/>
        </w:numPr>
        <w:shd w:val="clear" w:color="auto" w:fill="B8CCE4" w:themeFill="accent1" w:themeFillTint="66"/>
        <w:spacing w:before="80" w:after="0"/>
        <w:ind w:left="284" w:hanging="284"/>
        <w:rPr>
          <w:rFonts w:ascii="Arial Narrow" w:hAnsi="Arial Narrow"/>
          <w:szCs w:val="22"/>
        </w:rPr>
      </w:pPr>
      <w:r w:rsidRPr="00F74808">
        <w:rPr>
          <w:rFonts w:ascii="Arial Narrow" w:hAnsi="Arial Narrow"/>
          <w:szCs w:val="22"/>
        </w:rPr>
        <w:t xml:space="preserve">cena pozemku, pri ktorého kúpe </w:t>
      </w:r>
      <w:r w:rsidR="00CA6741" w:rsidRPr="00F74808">
        <w:rPr>
          <w:rFonts w:ascii="Arial Narrow" w:hAnsi="Arial Narrow"/>
          <w:szCs w:val="22"/>
        </w:rPr>
        <w:t>P</w:t>
      </w:r>
      <w:r w:rsidRPr="00F74808">
        <w:rPr>
          <w:rFonts w:ascii="Arial Narrow" w:hAnsi="Arial Narrow"/>
          <w:szCs w:val="22"/>
        </w:rPr>
        <w:t>oskytovateľ identifikuje konflikt záujmov.</w:t>
      </w:r>
    </w:p>
    <w:p w14:paraId="202E6BE9" w14:textId="77777777" w:rsidR="00921636" w:rsidRPr="00F74808" w:rsidRDefault="00921636" w:rsidP="00E906FF">
      <w:pPr>
        <w:spacing w:after="0" w:line="240" w:lineRule="auto"/>
        <w:jc w:val="both"/>
        <w:rPr>
          <w:rFonts w:ascii="Arial Narrow" w:hAnsi="Arial Narrow"/>
          <w:sz w:val="22"/>
          <w:szCs w:val="22"/>
        </w:rPr>
      </w:pPr>
    </w:p>
    <w:p w14:paraId="44BBCE24" w14:textId="77777777" w:rsidR="00E906FF" w:rsidRPr="00F74808" w:rsidRDefault="00E906FF" w:rsidP="00E45CE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 xml:space="preserve">Prípravná a projektová dokumentácia </w:t>
      </w:r>
    </w:p>
    <w:p w14:paraId="73E01357" w14:textId="77777777" w:rsidR="00E906FF" w:rsidRPr="00F74808" w:rsidRDefault="00E906FF" w:rsidP="002F596E">
      <w:pPr>
        <w:spacing w:after="0" w:line="240" w:lineRule="auto"/>
        <w:jc w:val="both"/>
        <w:rPr>
          <w:rFonts w:ascii="Arial Narrow" w:hAnsi="Arial Narrow"/>
          <w:sz w:val="22"/>
          <w:szCs w:val="22"/>
        </w:rPr>
      </w:pPr>
    </w:p>
    <w:p w14:paraId="1105BFDB" w14:textId="275F5E51" w:rsidR="002F596E" w:rsidRPr="00F74808" w:rsidRDefault="00FC3320" w:rsidP="00F74808">
      <w:pPr>
        <w:pStyle w:val="Zkladntext"/>
        <w:spacing w:after="0" w:line="240" w:lineRule="auto"/>
        <w:jc w:val="both"/>
        <w:rPr>
          <w:rFonts w:ascii="Arial Narrow" w:hAnsi="Arial Narrow"/>
          <w:sz w:val="22"/>
          <w:szCs w:val="22"/>
        </w:rPr>
      </w:pPr>
      <w:r w:rsidRPr="00F74808">
        <w:rPr>
          <w:rFonts w:ascii="Arial Narrow" w:hAnsi="Arial Narrow"/>
          <w:sz w:val="22"/>
          <w:szCs w:val="22"/>
        </w:rPr>
        <w:t xml:space="preserve">Výdavky na </w:t>
      </w:r>
      <w:r w:rsidR="00265F96" w:rsidRPr="00F74808">
        <w:rPr>
          <w:rFonts w:ascii="Arial Narrow" w:hAnsi="Arial Narrow"/>
          <w:sz w:val="22"/>
          <w:szCs w:val="22"/>
        </w:rPr>
        <w:t>prípravnú a projektovú dokumentáciu</w:t>
      </w:r>
      <w:r w:rsidRPr="00F74808">
        <w:rPr>
          <w:rFonts w:ascii="Arial Narrow" w:hAnsi="Arial Narrow"/>
          <w:sz w:val="22"/>
          <w:szCs w:val="22"/>
        </w:rPr>
        <w:t xml:space="preserve"> (napr. </w:t>
      </w:r>
      <w:r w:rsidR="00265F96" w:rsidRPr="00F74808">
        <w:rPr>
          <w:rFonts w:ascii="Arial Narrow" w:hAnsi="Arial Narrow"/>
          <w:sz w:val="22"/>
          <w:szCs w:val="22"/>
        </w:rPr>
        <w:t xml:space="preserve">pre územné rozhodnutie, pre stavebné povolenie, </w:t>
      </w:r>
      <w:r w:rsidR="00617AD9">
        <w:rPr>
          <w:rFonts w:ascii="Arial Narrow" w:hAnsi="Arial Narrow"/>
          <w:sz w:val="22"/>
          <w:szCs w:val="22"/>
        </w:rPr>
        <w:br/>
      </w:r>
      <w:r w:rsidR="00265F96" w:rsidRPr="00F74808">
        <w:rPr>
          <w:rFonts w:ascii="Arial Narrow" w:hAnsi="Arial Narrow"/>
          <w:sz w:val="22"/>
          <w:szCs w:val="22"/>
        </w:rPr>
        <w:t>pre realizáciu stavby, geodetické a prieskumné práce potrebné na spracovanie stavebného projektu</w:t>
      </w:r>
      <w:r w:rsidRPr="00F74808">
        <w:rPr>
          <w:rFonts w:ascii="Arial Narrow" w:hAnsi="Arial Narrow"/>
          <w:sz w:val="22"/>
          <w:szCs w:val="22"/>
        </w:rPr>
        <w:t xml:space="preserve">) </w:t>
      </w:r>
      <w:r w:rsidR="00617AD9">
        <w:rPr>
          <w:rFonts w:ascii="Arial Narrow" w:hAnsi="Arial Narrow"/>
          <w:sz w:val="22"/>
          <w:szCs w:val="22"/>
        </w:rPr>
        <w:br/>
      </w:r>
      <w:r w:rsidRPr="00F74808">
        <w:rPr>
          <w:rFonts w:ascii="Arial Narrow" w:hAnsi="Arial Narrow"/>
          <w:sz w:val="22"/>
          <w:szCs w:val="22"/>
        </w:rPr>
        <w:t xml:space="preserve">sú oprávnenými výdavkami v prípade, že </w:t>
      </w:r>
      <w:r w:rsidR="00265F96" w:rsidRPr="00F74808">
        <w:rPr>
          <w:rFonts w:ascii="Arial Narrow" w:hAnsi="Arial Narrow"/>
          <w:sz w:val="22"/>
          <w:szCs w:val="22"/>
        </w:rPr>
        <w:t>prípravná a</w:t>
      </w:r>
      <w:r w:rsidR="0005529D" w:rsidRPr="00F74808">
        <w:rPr>
          <w:rFonts w:ascii="Arial Narrow" w:hAnsi="Arial Narrow"/>
          <w:sz w:val="22"/>
          <w:szCs w:val="22"/>
        </w:rPr>
        <w:t xml:space="preserve"> </w:t>
      </w:r>
      <w:r w:rsidR="00265F96" w:rsidRPr="00F74808">
        <w:rPr>
          <w:rFonts w:ascii="Arial Narrow" w:hAnsi="Arial Narrow"/>
          <w:sz w:val="22"/>
          <w:szCs w:val="22"/>
        </w:rPr>
        <w:t xml:space="preserve">projektová dokumentácia </w:t>
      </w:r>
      <w:r w:rsidRPr="00F74808">
        <w:rPr>
          <w:rFonts w:ascii="Arial Narrow" w:hAnsi="Arial Narrow"/>
          <w:sz w:val="22"/>
          <w:szCs w:val="22"/>
        </w:rPr>
        <w:t>sú nevyhnuté pre splnenie cieľov projektu</w:t>
      </w:r>
      <w:r w:rsidR="002F596E" w:rsidRPr="00F74808">
        <w:rPr>
          <w:rFonts w:ascii="Arial Narrow" w:hAnsi="Arial Narrow"/>
          <w:sz w:val="22"/>
          <w:szCs w:val="22"/>
        </w:rPr>
        <w:t>.</w:t>
      </w:r>
    </w:p>
    <w:p w14:paraId="171523A0" w14:textId="77777777" w:rsidR="004A363D" w:rsidRPr="00F74808" w:rsidRDefault="004A363D" w:rsidP="00F74808">
      <w:pPr>
        <w:pStyle w:val="Zkladntext"/>
        <w:spacing w:after="0" w:line="240" w:lineRule="auto"/>
        <w:rPr>
          <w:rFonts w:ascii="Arial Narrow" w:hAnsi="Arial Narrow"/>
          <w:sz w:val="22"/>
          <w:szCs w:val="22"/>
        </w:rPr>
      </w:pPr>
    </w:p>
    <w:p w14:paraId="21046786" w14:textId="77777777" w:rsidR="005423C0" w:rsidRPr="00F74808" w:rsidRDefault="0062264E" w:rsidP="0062264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Stavebný dozor</w:t>
      </w:r>
    </w:p>
    <w:p w14:paraId="41045493" w14:textId="77777777" w:rsidR="00E906FF" w:rsidRPr="00F74808" w:rsidRDefault="00E906FF" w:rsidP="00E906FF">
      <w:pPr>
        <w:spacing w:after="0" w:line="240" w:lineRule="auto"/>
        <w:jc w:val="both"/>
        <w:rPr>
          <w:rFonts w:ascii="Arial Narrow" w:hAnsi="Arial Narrow"/>
          <w:sz w:val="22"/>
          <w:szCs w:val="22"/>
        </w:rPr>
      </w:pPr>
    </w:p>
    <w:p w14:paraId="0D69BA85" w14:textId="5CFA2C35" w:rsidR="00EB605E" w:rsidRPr="00F74808" w:rsidRDefault="0062264E" w:rsidP="00F74808">
      <w:pPr>
        <w:pStyle w:val="Zkladntext"/>
        <w:spacing w:after="0" w:line="240" w:lineRule="auto"/>
        <w:jc w:val="both"/>
        <w:rPr>
          <w:rFonts w:ascii="Arial Narrow" w:hAnsi="Arial Narrow"/>
          <w:sz w:val="22"/>
          <w:szCs w:val="22"/>
        </w:rPr>
      </w:pPr>
      <w:r w:rsidRPr="00F74808">
        <w:rPr>
          <w:rFonts w:ascii="Arial Narrow" w:hAnsi="Arial Narrow"/>
          <w:sz w:val="22"/>
          <w:szCs w:val="22"/>
        </w:rPr>
        <w:t xml:space="preserve">Výdavky na </w:t>
      </w:r>
      <w:r w:rsidR="00EB605E" w:rsidRPr="00F74808">
        <w:rPr>
          <w:rFonts w:ascii="Arial Narrow" w:hAnsi="Arial Narrow"/>
          <w:sz w:val="22"/>
          <w:szCs w:val="22"/>
        </w:rPr>
        <w:t xml:space="preserve">stavebný dozor </w:t>
      </w:r>
      <w:r w:rsidRPr="00F74808">
        <w:rPr>
          <w:rFonts w:ascii="Arial Narrow" w:hAnsi="Arial Narrow"/>
          <w:sz w:val="22"/>
          <w:szCs w:val="22"/>
        </w:rPr>
        <w:t xml:space="preserve">sú oprávnenými výdavkami v prípade, že </w:t>
      </w:r>
      <w:r w:rsidR="00EB605E" w:rsidRPr="00F74808">
        <w:rPr>
          <w:rFonts w:ascii="Arial Narrow" w:hAnsi="Arial Narrow"/>
          <w:sz w:val="22"/>
          <w:szCs w:val="22"/>
        </w:rPr>
        <w:t>stavebný dozor</w:t>
      </w:r>
      <w:r w:rsidRPr="00F74808">
        <w:rPr>
          <w:rFonts w:ascii="Arial Narrow" w:hAnsi="Arial Narrow"/>
          <w:sz w:val="22"/>
          <w:szCs w:val="22"/>
        </w:rPr>
        <w:t xml:space="preserve"> </w:t>
      </w:r>
      <w:r w:rsidR="00EB605E" w:rsidRPr="00F74808">
        <w:rPr>
          <w:rFonts w:ascii="Arial Narrow" w:hAnsi="Arial Narrow"/>
          <w:sz w:val="22"/>
          <w:szCs w:val="22"/>
        </w:rPr>
        <w:t>je</w:t>
      </w:r>
      <w:r w:rsidRPr="00F74808">
        <w:rPr>
          <w:rFonts w:ascii="Arial Narrow" w:hAnsi="Arial Narrow"/>
          <w:sz w:val="22"/>
          <w:szCs w:val="22"/>
        </w:rPr>
        <w:t xml:space="preserve"> nevyhnut</w:t>
      </w:r>
      <w:r w:rsidR="00EB605E" w:rsidRPr="00F74808">
        <w:rPr>
          <w:rFonts w:ascii="Arial Narrow" w:hAnsi="Arial Narrow"/>
          <w:sz w:val="22"/>
          <w:szCs w:val="22"/>
        </w:rPr>
        <w:t>ý</w:t>
      </w:r>
      <w:r w:rsidRPr="00F74808">
        <w:rPr>
          <w:rFonts w:ascii="Arial Narrow" w:hAnsi="Arial Narrow"/>
          <w:sz w:val="22"/>
          <w:szCs w:val="22"/>
        </w:rPr>
        <w:t xml:space="preserve"> pre splnenie cieľov projektu a </w:t>
      </w:r>
      <w:r w:rsidR="00AA795A" w:rsidRPr="00F74808">
        <w:rPr>
          <w:rFonts w:ascii="Arial Narrow" w:hAnsi="Arial Narrow"/>
          <w:sz w:val="22"/>
          <w:szCs w:val="22"/>
        </w:rPr>
        <w:t xml:space="preserve">oprávnené </w:t>
      </w:r>
      <w:r w:rsidR="00EB605E" w:rsidRPr="00F74808">
        <w:rPr>
          <w:rFonts w:ascii="Arial Narrow" w:hAnsi="Arial Narrow"/>
          <w:sz w:val="22"/>
          <w:szCs w:val="22"/>
        </w:rPr>
        <w:t xml:space="preserve">výdavky na stavebný dozor nepresiahnu sumu </w:t>
      </w:r>
      <w:r w:rsidR="00EE0F15" w:rsidRPr="00F74808">
        <w:rPr>
          <w:rFonts w:ascii="Arial Narrow" w:hAnsi="Arial Narrow"/>
          <w:sz w:val="22"/>
          <w:szCs w:val="22"/>
        </w:rPr>
        <w:t>0,5 - 2,5</w:t>
      </w:r>
      <w:r w:rsidR="00EB605E" w:rsidRPr="00F74808">
        <w:rPr>
          <w:rFonts w:ascii="Arial Narrow" w:hAnsi="Arial Narrow"/>
          <w:sz w:val="22"/>
          <w:szCs w:val="22"/>
        </w:rPr>
        <w:t xml:space="preserve"> % celkových oprávnených výdavkov na stavebné práce</w:t>
      </w:r>
      <w:r w:rsidR="00EE393F" w:rsidRPr="00F74808">
        <w:rPr>
          <w:rStyle w:val="Odkaznapoznmkupodiarou"/>
          <w:rFonts w:ascii="Arial Narrow" w:hAnsi="Arial Narrow"/>
          <w:sz w:val="22"/>
          <w:szCs w:val="22"/>
        </w:rPr>
        <w:footnoteReference w:id="42"/>
      </w:r>
      <w:r w:rsidR="00EB605E" w:rsidRPr="00F74808">
        <w:rPr>
          <w:rFonts w:ascii="Arial Narrow" w:hAnsi="Arial Narrow"/>
          <w:sz w:val="22"/>
          <w:szCs w:val="22"/>
        </w:rPr>
        <w:t xml:space="preserve">, pričom výdavky na </w:t>
      </w:r>
      <w:r w:rsidR="002B0279" w:rsidRPr="00F74808">
        <w:rPr>
          <w:rFonts w:ascii="Arial Narrow" w:hAnsi="Arial Narrow"/>
          <w:sz w:val="22"/>
          <w:szCs w:val="22"/>
        </w:rPr>
        <w:t>stavebný dozor</w:t>
      </w:r>
      <w:r w:rsidR="00B17F7F" w:rsidRPr="00F74808">
        <w:rPr>
          <w:rFonts w:ascii="Arial Narrow" w:hAnsi="Arial Narrow"/>
          <w:sz w:val="22"/>
          <w:szCs w:val="22"/>
        </w:rPr>
        <w:t xml:space="preserve"> </w:t>
      </w:r>
      <w:r w:rsidR="000041D9" w:rsidRPr="00F74808">
        <w:rPr>
          <w:rFonts w:ascii="Arial Narrow" w:hAnsi="Arial Narrow"/>
          <w:sz w:val="22"/>
          <w:szCs w:val="22"/>
        </w:rPr>
        <w:t>preukázateľne priamo súvisia s realizáciou projektu</w:t>
      </w:r>
      <w:r w:rsidR="00AF6717" w:rsidRPr="00F74808">
        <w:rPr>
          <w:rFonts w:ascii="Arial Narrow" w:hAnsi="Arial Narrow"/>
          <w:sz w:val="22"/>
          <w:szCs w:val="22"/>
        </w:rPr>
        <w:t>.</w:t>
      </w:r>
    </w:p>
    <w:p w14:paraId="3329414F" w14:textId="77777777" w:rsidR="00C44679" w:rsidRPr="00F74808" w:rsidRDefault="00C44679" w:rsidP="00AB71AC">
      <w:pPr>
        <w:spacing w:after="0" w:line="240" w:lineRule="auto"/>
        <w:jc w:val="both"/>
        <w:rPr>
          <w:rFonts w:ascii="Arial Narrow" w:hAnsi="Arial Narrow"/>
          <w:sz w:val="22"/>
          <w:szCs w:val="22"/>
        </w:rPr>
      </w:pPr>
    </w:p>
    <w:p w14:paraId="50BB4C0A" w14:textId="3178B2B6" w:rsidR="00E906FF" w:rsidRPr="00F74808" w:rsidRDefault="00AB46B3" w:rsidP="005B6C70">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Odborný a</w:t>
      </w:r>
      <w:r w:rsidR="00E906FF" w:rsidRPr="00F74808">
        <w:rPr>
          <w:rFonts w:ascii="Arial Narrow" w:hAnsi="Arial Narrow"/>
          <w:b/>
          <w:sz w:val="22"/>
          <w:szCs w:val="22"/>
        </w:rPr>
        <w:t xml:space="preserve">utorský </w:t>
      </w:r>
      <w:r w:rsidRPr="00F74808">
        <w:rPr>
          <w:rFonts w:ascii="Arial Narrow" w:hAnsi="Arial Narrow"/>
          <w:b/>
          <w:sz w:val="22"/>
          <w:szCs w:val="22"/>
        </w:rPr>
        <w:t>dohľad</w:t>
      </w:r>
      <w:r w:rsidR="00E906FF" w:rsidRPr="00F74808">
        <w:rPr>
          <w:rFonts w:ascii="Arial Narrow" w:hAnsi="Arial Narrow"/>
          <w:b/>
          <w:sz w:val="22"/>
          <w:szCs w:val="22"/>
        </w:rPr>
        <w:t xml:space="preserve"> </w:t>
      </w:r>
    </w:p>
    <w:p w14:paraId="3C60FB64" w14:textId="77777777" w:rsidR="00E906FF" w:rsidRPr="00F74808" w:rsidRDefault="00E906FF" w:rsidP="00E906FF">
      <w:pPr>
        <w:spacing w:after="0" w:line="240" w:lineRule="auto"/>
        <w:jc w:val="both"/>
        <w:rPr>
          <w:rFonts w:ascii="Arial Narrow" w:hAnsi="Arial Narrow"/>
          <w:sz w:val="22"/>
          <w:szCs w:val="22"/>
        </w:rPr>
      </w:pPr>
    </w:p>
    <w:p w14:paraId="6F990A69" w14:textId="372DA946" w:rsidR="0005628B" w:rsidRPr="00F74808" w:rsidRDefault="0005628B" w:rsidP="0005628B">
      <w:pPr>
        <w:pStyle w:val="Zkladntext"/>
        <w:spacing w:line="240" w:lineRule="auto"/>
        <w:jc w:val="both"/>
        <w:rPr>
          <w:rFonts w:ascii="Arial Narrow" w:hAnsi="Arial Narrow"/>
          <w:sz w:val="22"/>
          <w:szCs w:val="22"/>
        </w:rPr>
      </w:pPr>
      <w:r w:rsidRPr="00F74808">
        <w:rPr>
          <w:rFonts w:ascii="Arial Narrow" w:hAnsi="Arial Narrow"/>
          <w:sz w:val="22"/>
          <w:szCs w:val="22"/>
        </w:rPr>
        <w:t xml:space="preserve">Výdavky na </w:t>
      </w:r>
      <w:r w:rsidR="00AB46B3" w:rsidRPr="00F74808">
        <w:rPr>
          <w:rFonts w:ascii="Arial Narrow" w:hAnsi="Arial Narrow"/>
          <w:sz w:val="22"/>
          <w:szCs w:val="22"/>
        </w:rPr>
        <w:t xml:space="preserve">odborný </w:t>
      </w:r>
      <w:r w:rsidRPr="00F74808">
        <w:rPr>
          <w:rFonts w:ascii="Arial Narrow" w:hAnsi="Arial Narrow"/>
          <w:sz w:val="22"/>
          <w:szCs w:val="22"/>
        </w:rPr>
        <w:t xml:space="preserve">autorský </w:t>
      </w:r>
      <w:r w:rsidR="00AB46B3" w:rsidRPr="00F74808">
        <w:rPr>
          <w:rFonts w:ascii="Arial Narrow" w:hAnsi="Arial Narrow"/>
          <w:sz w:val="22"/>
          <w:szCs w:val="22"/>
        </w:rPr>
        <w:t>dohľad</w:t>
      </w:r>
      <w:r w:rsidRPr="00F74808">
        <w:rPr>
          <w:rFonts w:ascii="Arial Narrow" w:hAnsi="Arial Narrow"/>
          <w:sz w:val="22"/>
          <w:szCs w:val="22"/>
        </w:rPr>
        <w:t xml:space="preserve"> sú oprávnenými výdavkami </w:t>
      </w:r>
      <w:r w:rsidR="00C81935" w:rsidRPr="00F74808">
        <w:rPr>
          <w:rFonts w:ascii="Arial Narrow" w:hAnsi="Arial Narrow"/>
          <w:sz w:val="22"/>
          <w:szCs w:val="22"/>
        </w:rPr>
        <w:t>za</w:t>
      </w:r>
      <w:r w:rsidRPr="00F74808">
        <w:rPr>
          <w:rFonts w:ascii="Arial Narrow" w:hAnsi="Arial Narrow"/>
          <w:sz w:val="22"/>
          <w:szCs w:val="22"/>
        </w:rPr>
        <w:t xml:space="preserve"> splnen</w:t>
      </w:r>
      <w:r w:rsidR="00C81935" w:rsidRPr="00F74808">
        <w:rPr>
          <w:rFonts w:ascii="Arial Narrow" w:hAnsi="Arial Narrow"/>
          <w:sz w:val="22"/>
          <w:szCs w:val="22"/>
        </w:rPr>
        <w:t>ia</w:t>
      </w:r>
      <w:r w:rsidRPr="00F74808">
        <w:rPr>
          <w:rFonts w:ascii="Arial Narrow" w:hAnsi="Arial Narrow"/>
          <w:sz w:val="22"/>
          <w:szCs w:val="22"/>
        </w:rPr>
        <w:t xml:space="preserve"> nasledovn</w:t>
      </w:r>
      <w:r w:rsidR="00C81935" w:rsidRPr="00F74808">
        <w:rPr>
          <w:rFonts w:ascii="Arial Narrow" w:hAnsi="Arial Narrow"/>
          <w:sz w:val="22"/>
          <w:szCs w:val="22"/>
        </w:rPr>
        <w:t>ých</w:t>
      </w:r>
      <w:r w:rsidRPr="00F74808">
        <w:rPr>
          <w:rFonts w:ascii="Arial Narrow" w:hAnsi="Arial Narrow"/>
          <w:sz w:val="22"/>
          <w:szCs w:val="22"/>
        </w:rPr>
        <w:t xml:space="preserve"> podmien</w:t>
      </w:r>
      <w:r w:rsidR="00C81935" w:rsidRPr="00F74808">
        <w:rPr>
          <w:rFonts w:ascii="Arial Narrow" w:hAnsi="Arial Narrow"/>
          <w:sz w:val="22"/>
          <w:szCs w:val="22"/>
        </w:rPr>
        <w:t>o</w:t>
      </w:r>
      <w:r w:rsidRPr="00F74808">
        <w:rPr>
          <w:rFonts w:ascii="Arial Narrow" w:hAnsi="Arial Narrow"/>
          <w:sz w:val="22"/>
          <w:szCs w:val="22"/>
        </w:rPr>
        <w:t>k:</w:t>
      </w:r>
    </w:p>
    <w:p w14:paraId="5D314B3D" w14:textId="0EE8A9FF" w:rsidR="0005628B" w:rsidRPr="00F74808" w:rsidRDefault="0005628B" w:rsidP="00F74808">
      <w:pPr>
        <w:pStyle w:val="Zoznamsodrkami"/>
        <w:numPr>
          <w:ilvl w:val="0"/>
          <w:numId w:val="23"/>
        </w:numPr>
        <w:spacing w:before="120" w:after="0"/>
        <w:ind w:left="284" w:hanging="284"/>
        <w:rPr>
          <w:rFonts w:ascii="Arial Narrow" w:hAnsi="Arial Narrow"/>
          <w:szCs w:val="22"/>
        </w:rPr>
      </w:pPr>
      <w:r w:rsidRPr="00F74808">
        <w:rPr>
          <w:rFonts w:ascii="Arial Narrow" w:hAnsi="Arial Narrow"/>
          <w:szCs w:val="22"/>
        </w:rPr>
        <w:t xml:space="preserve">výdavky na </w:t>
      </w:r>
      <w:r w:rsidR="00AB46B3" w:rsidRPr="00F74808">
        <w:rPr>
          <w:rFonts w:ascii="Arial Narrow" w:hAnsi="Arial Narrow"/>
          <w:szCs w:val="22"/>
        </w:rPr>
        <w:t xml:space="preserve">odborný </w:t>
      </w:r>
      <w:r w:rsidRPr="00F74808">
        <w:rPr>
          <w:rFonts w:ascii="Arial Narrow" w:hAnsi="Arial Narrow"/>
          <w:szCs w:val="22"/>
        </w:rPr>
        <w:t xml:space="preserve">autorský </w:t>
      </w:r>
      <w:r w:rsidR="00AB46B3" w:rsidRPr="00F74808">
        <w:rPr>
          <w:rFonts w:ascii="Arial Narrow" w:hAnsi="Arial Narrow"/>
          <w:szCs w:val="22"/>
        </w:rPr>
        <w:t>dohľad</w:t>
      </w:r>
      <w:r w:rsidRPr="00F74808">
        <w:rPr>
          <w:rFonts w:ascii="Arial Narrow" w:hAnsi="Arial Narrow"/>
          <w:szCs w:val="22"/>
        </w:rPr>
        <w:t xml:space="preserve"> nepresiahnu sumu </w:t>
      </w:r>
      <w:r w:rsidR="00EE0F15" w:rsidRPr="00F74808">
        <w:rPr>
          <w:rFonts w:ascii="Arial Narrow" w:hAnsi="Arial Narrow"/>
          <w:szCs w:val="22"/>
        </w:rPr>
        <w:t>0,5 - 1,0</w:t>
      </w:r>
      <w:r w:rsidRPr="00F74808">
        <w:rPr>
          <w:rFonts w:ascii="Arial Narrow" w:hAnsi="Arial Narrow"/>
          <w:szCs w:val="22"/>
        </w:rPr>
        <w:t xml:space="preserve"> % celkových oprávnených výdavkov </w:t>
      </w:r>
      <w:r w:rsidR="00617AD9">
        <w:rPr>
          <w:rFonts w:ascii="Arial Narrow" w:hAnsi="Arial Narrow"/>
          <w:szCs w:val="22"/>
        </w:rPr>
        <w:br/>
      </w:r>
      <w:r w:rsidRPr="00F74808">
        <w:rPr>
          <w:rFonts w:ascii="Arial Narrow" w:hAnsi="Arial Narrow"/>
          <w:szCs w:val="22"/>
        </w:rPr>
        <w:t>na stavebné práce</w:t>
      </w:r>
      <w:r w:rsidR="00DD0AEE">
        <w:rPr>
          <w:rFonts w:ascii="Arial Narrow" w:hAnsi="Arial Narrow"/>
          <w:szCs w:val="22"/>
          <w:vertAlign w:val="superscript"/>
        </w:rPr>
        <w:t>4</w:t>
      </w:r>
      <w:ins w:id="154" w:author="Autor" w:date="2016-08-05T09:57:00Z">
        <w:r w:rsidR="00105BAB">
          <w:rPr>
            <w:rFonts w:ascii="Arial Narrow" w:hAnsi="Arial Narrow"/>
            <w:szCs w:val="22"/>
            <w:vertAlign w:val="superscript"/>
          </w:rPr>
          <w:t>2</w:t>
        </w:r>
      </w:ins>
      <w:del w:id="155" w:author="Autor" w:date="2016-08-05T09:57:00Z">
        <w:r w:rsidR="00DD0AEE" w:rsidDel="00105BAB">
          <w:rPr>
            <w:rFonts w:ascii="Arial Narrow" w:hAnsi="Arial Narrow"/>
            <w:szCs w:val="22"/>
            <w:vertAlign w:val="superscript"/>
          </w:rPr>
          <w:delText>1</w:delText>
        </w:r>
      </w:del>
      <w:r w:rsidRPr="00F74808">
        <w:rPr>
          <w:rFonts w:ascii="Arial Narrow" w:hAnsi="Arial Narrow"/>
          <w:szCs w:val="22"/>
        </w:rPr>
        <w:t xml:space="preserve">, pričom výdavky </w:t>
      </w:r>
      <w:r w:rsidR="00C81935" w:rsidRPr="00F74808">
        <w:rPr>
          <w:rFonts w:ascii="Arial Narrow" w:hAnsi="Arial Narrow"/>
          <w:szCs w:val="22"/>
        </w:rPr>
        <w:t xml:space="preserve">na </w:t>
      </w:r>
      <w:r w:rsidR="00AB46B3" w:rsidRPr="00F74808">
        <w:rPr>
          <w:rFonts w:ascii="Arial Narrow" w:hAnsi="Arial Narrow"/>
          <w:szCs w:val="22"/>
        </w:rPr>
        <w:t xml:space="preserve">odborný </w:t>
      </w:r>
      <w:r w:rsidR="00C81935" w:rsidRPr="00F74808">
        <w:rPr>
          <w:rFonts w:ascii="Arial Narrow" w:hAnsi="Arial Narrow"/>
          <w:szCs w:val="22"/>
        </w:rPr>
        <w:t>autorský</w:t>
      </w:r>
      <w:r w:rsidRPr="00F74808">
        <w:rPr>
          <w:rFonts w:ascii="Arial Narrow" w:hAnsi="Arial Narrow"/>
          <w:szCs w:val="22"/>
        </w:rPr>
        <w:t xml:space="preserve"> </w:t>
      </w:r>
      <w:r w:rsidR="00AB46B3" w:rsidRPr="00F74808">
        <w:rPr>
          <w:rFonts w:ascii="Arial Narrow" w:hAnsi="Arial Narrow"/>
          <w:szCs w:val="22"/>
        </w:rPr>
        <w:t>dohľad</w:t>
      </w:r>
      <w:r w:rsidR="00B17F7F" w:rsidRPr="00F74808">
        <w:rPr>
          <w:rFonts w:ascii="Arial Narrow" w:hAnsi="Arial Narrow"/>
          <w:szCs w:val="22"/>
        </w:rPr>
        <w:t xml:space="preserve"> </w:t>
      </w:r>
      <w:r w:rsidR="000041D9" w:rsidRPr="00F74808">
        <w:rPr>
          <w:rFonts w:ascii="Arial Narrow" w:hAnsi="Arial Narrow"/>
          <w:szCs w:val="22"/>
        </w:rPr>
        <w:t>preukázateľne priamo súvisia s realizáciou projektu</w:t>
      </w:r>
      <w:r w:rsidRPr="00F74808">
        <w:rPr>
          <w:rFonts w:ascii="Arial Narrow" w:hAnsi="Arial Narrow"/>
          <w:szCs w:val="22"/>
        </w:rPr>
        <w:t>;</w:t>
      </w:r>
    </w:p>
    <w:p w14:paraId="47204EFB" w14:textId="18F0D043" w:rsidR="006A39C8" w:rsidRPr="00F74808" w:rsidRDefault="00AB46B3" w:rsidP="00F74808">
      <w:pPr>
        <w:pStyle w:val="Zoznamsodrkami"/>
        <w:numPr>
          <w:ilvl w:val="0"/>
          <w:numId w:val="23"/>
        </w:numPr>
        <w:spacing w:before="120" w:after="0"/>
        <w:ind w:left="284" w:hanging="284"/>
        <w:rPr>
          <w:rFonts w:ascii="Arial Narrow" w:hAnsi="Arial Narrow"/>
          <w:szCs w:val="22"/>
        </w:rPr>
      </w:pPr>
      <w:r w:rsidRPr="00F74808">
        <w:rPr>
          <w:rFonts w:ascii="Arial Narrow" w:hAnsi="Arial Narrow"/>
          <w:szCs w:val="22"/>
        </w:rPr>
        <w:lastRenderedPageBreak/>
        <w:t xml:space="preserve">odborný </w:t>
      </w:r>
      <w:r w:rsidR="00C81935" w:rsidRPr="00F74808">
        <w:rPr>
          <w:rFonts w:ascii="Arial Narrow" w:hAnsi="Arial Narrow"/>
          <w:szCs w:val="22"/>
        </w:rPr>
        <w:t xml:space="preserve">autorský </w:t>
      </w:r>
      <w:r w:rsidRPr="00F74808">
        <w:rPr>
          <w:rFonts w:ascii="Arial Narrow" w:hAnsi="Arial Narrow"/>
          <w:szCs w:val="22"/>
        </w:rPr>
        <w:t>dohľad</w:t>
      </w:r>
      <w:r w:rsidR="00C81935" w:rsidRPr="00F74808">
        <w:rPr>
          <w:rFonts w:ascii="Arial Narrow" w:hAnsi="Arial Narrow"/>
          <w:szCs w:val="22"/>
        </w:rPr>
        <w:t xml:space="preserve"> bude obstaraný spolu s projektovou dokumentáciou v rámci projektu pre realizáciu stavby </w:t>
      </w:r>
      <w:r w:rsidR="00096A48" w:rsidRPr="00F74808">
        <w:rPr>
          <w:rFonts w:ascii="Arial Narrow" w:hAnsi="Arial Narrow"/>
          <w:szCs w:val="22"/>
        </w:rPr>
        <w:t xml:space="preserve">a výdavok na </w:t>
      </w:r>
      <w:r w:rsidRPr="00F74808">
        <w:rPr>
          <w:rFonts w:ascii="Arial Narrow" w:hAnsi="Arial Narrow"/>
          <w:szCs w:val="22"/>
        </w:rPr>
        <w:t xml:space="preserve">odborný </w:t>
      </w:r>
      <w:r w:rsidR="00096A48" w:rsidRPr="00F74808">
        <w:rPr>
          <w:rFonts w:ascii="Arial Narrow" w:hAnsi="Arial Narrow"/>
          <w:szCs w:val="22"/>
        </w:rPr>
        <w:t xml:space="preserve">autorský </w:t>
      </w:r>
      <w:r w:rsidRPr="00F74808">
        <w:rPr>
          <w:rFonts w:ascii="Arial Narrow" w:hAnsi="Arial Narrow"/>
          <w:szCs w:val="22"/>
        </w:rPr>
        <w:t>dohľad</w:t>
      </w:r>
      <w:r w:rsidR="00096A48" w:rsidRPr="00F74808">
        <w:rPr>
          <w:rFonts w:ascii="Arial Narrow" w:hAnsi="Arial Narrow"/>
          <w:szCs w:val="22"/>
        </w:rPr>
        <w:t xml:space="preserve"> bude v rámci projektovej dokumentácie samostatne vyčíslený</w:t>
      </w:r>
      <w:r w:rsidR="00FC0F92" w:rsidRPr="00F74808">
        <w:rPr>
          <w:rFonts w:ascii="Arial Narrow" w:hAnsi="Arial Narrow"/>
          <w:szCs w:val="22"/>
        </w:rPr>
        <w:t>.</w:t>
      </w:r>
    </w:p>
    <w:p w14:paraId="36BCE799" w14:textId="77777777" w:rsidR="00E06C97" w:rsidRPr="00F74808" w:rsidRDefault="00E06C97" w:rsidP="00562591">
      <w:pPr>
        <w:spacing w:after="0" w:line="240" w:lineRule="auto"/>
        <w:jc w:val="both"/>
        <w:rPr>
          <w:rFonts w:ascii="Arial Narrow" w:hAnsi="Arial Narrow"/>
          <w:sz w:val="22"/>
          <w:szCs w:val="22"/>
        </w:rPr>
      </w:pPr>
    </w:p>
    <w:p w14:paraId="00FB0443" w14:textId="77777777" w:rsidR="0079025B" w:rsidRPr="00F74808" w:rsidRDefault="0079025B" w:rsidP="0079025B">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Odborný geologický dohľad</w:t>
      </w:r>
    </w:p>
    <w:p w14:paraId="38DF278D" w14:textId="77777777" w:rsidR="0079025B" w:rsidRPr="00F74808" w:rsidRDefault="0079025B" w:rsidP="00E906FF">
      <w:pPr>
        <w:spacing w:after="0" w:line="240" w:lineRule="auto"/>
        <w:jc w:val="both"/>
        <w:rPr>
          <w:rFonts w:ascii="Arial Narrow" w:hAnsi="Arial Narrow"/>
          <w:sz w:val="22"/>
          <w:szCs w:val="22"/>
        </w:rPr>
      </w:pPr>
    </w:p>
    <w:p w14:paraId="76F31BDB" w14:textId="7B89B983" w:rsidR="002C7F24" w:rsidRPr="00F74808" w:rsidRDefault="00DC4009" w:rsidP="00DC4009">
      <w:pPr>
        <w:pStyle w:val="Zkladntext"/>
        <w:spacing w:line="240" w:lineRule="auto"/>
        <w:jc w:val="both"/>
        <w:rPr>
          <w:rFonts w:ascii="Arial Narrow" w:hAnsi="Arial Narrow"/>
          <w:sz w:val="22"/>
          <w:szCs w:val="22"/>
        </w:rPr>
      </w:pPr>
      <w:r w:rsidRPr="00F74808">
        <w:rPr>
          <w:rFonts w:ascii="Arial Narrow" w:hAnsi="Arial Narrow"/>
          <w:sz w:val="22"/>
          <w:szCs w:val="22"/>
        </w:rPr>
        <w:t>Výdavky na odborný geologický dohľad</w:t>
      </w:r>
      <w:r w:rsidR="00AB69BC" w:rsidRPr="00F74808">
        <w:rPr>
          <w:rFonts w:ascii="Arial Narrow" w:hAnsi="Arial Narrow"/>
          <w:sz w:val="22"/>
          <w:szCs w:val="22"/>
          <w:vertAlign w:val="superscript"/>
        </w:rPr>
        <w:footnoteReference w:id="43"/>
      </w:r>
      <w:r w:rsidRPr="00F74808">
        <w:rPr>
          <w:rFonts w:ascii="Arial Narrow" w:hAnsi="Arial Narrow"/>
          <w:sz w:val="22"/>
          <w:szCs w:val="22"/>
        </w:rPr>
        <w:t xml:space="preserve"> sú oprávnenými výdavkami </w:t>
      </w:r>
      <w:r w:rsidRPr="00F74808">
        <w:rPr>
          <w:rFonts w:ascii="Arial Narrow" w:hAnsi="Arial Narrow"/>
          <w:sz w:val="22"/>
          <w:szCs w:val="22"/>
          <w:u w:val="single"/>
        </w:rPr>
        <w:t>výlučne</w:t>
      </w:r>
      <w:r w:rsidRPr="00F74808">
        <w:rPr>
          <w:rFonts w:ascii="Arial Narrow" w:hAnsi="Arial Narrow"/>
          <w:sz w:val="22"/>
          <w:szCs w:val="22"/>
        </w:rPr>
        <w:t xml:space="preserve"> v prípade projektov zameraných na</w:t>
      </w:r>
      <w:r w:rsidR="002C7F24" w:rsidRPr="00F74808">
        <w:rPr>
          <w:rFonts w:ascii="Arial Narrow" w:hAnsi="Arial Narrow"/>
          <w:sz w:val="22"/>
          <w:szCs w:val="22"/>
        </w:rPr>
        <w:t>:</w:t>
      </w:r>
    </w:p>
    <w:p w14:paraId="4D9E3F69" w14:textId="77777777" w:rsidR="002C7F24" w:rsidRPr="00F74808" w:rsidRDefault="00D567E1" w:rsidP="00F74808">
      <w:pPr>
        <w:pStyle w:val="Odsekzoznamu"/>
        <w:numPr>
          <w:ilvl w:val="0"/>
          <w:numId w:val="30"/>
        </w:numPr>
        <w:spacing w:before="8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sanáciu</w:t>
      </w:r>
      <w:r w:rsidR="00DC4009" w:rsidRPr="00F74808">
        <w:rPr>
          <w:rFonts w:ascii="Arial Narrow" w:hAnsi="Arial Narrow"/>
          <w:sz w:val="22"/>
          <w:szCs w:val="22"/>
        </w:rPr>
        <w:t xml:space="preserve"> environmentálnych záťaží (Prioritná os 1, Špecifický cieľ 1.4.2)</w:t>
      </w:r>
      <w:r w:rsidR="00FC0FC6" w:rsidRPr="00F74808">
        <w:rPr>
          <w:rFonts w:ascii="Arial Narrow" w:hAnsi="Arial Narrow"/>
          <w:sz w:val="22"/>
          <w:szCs w:val="22"/>
        </w:rPr>
        <w:t xml:space="preserve">, </w:t>
      </w:r>
    </w:p>
    <w:p w14:paraId="150C6922" w14:textId="67EA6DA3" w:rsidR="002C7F24" w:rsidRPr="00F74808" w:rsidRDefault="00FC0FC6" w:rsidP="00F74808">
      <w:pPr>
        <w:pStyle w:val="Odsekzoznamu"/>
        <w:numPr>
          <w:ilvl w:val="0"/>
          <w:numId w:val="30"/>
        </w:numPr>
        <w:spacing w:before="8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rekultiváciu uzavretých a opustených úložísk ťažobného odpadu (Prioritná os 2, Špecifický cieľ 2.1.2)</w:t>
      </w:r>
      <w:r w:rsidR="00075BCA">
        <w:rPr>
          <w:rFonts w:ascii="Arial Narrow" w:hAnsi="Arial Narrow"/>
          <w:sz w:val="22"/>
          <w:szCs w:val="22"/>
        </w:rPr>
        <w:t>,</w:t>
      </w:r>
      <w:r w:rsidR="002C7F24" w:rsidRPr="00F74808">
        <w:rPr>
          <w:rFonts w:ascii="Arial Narrow" w:hAnsi="Arial Narrow"/>
          <w:sz w:val="22"/>
          <w:szCs w:val="22"/>
        </w:rPr>
        <w:t xml:space="preserve"> a</w:t>
      </w:r>
    </w:p>
    <w:p w14:paraId="1E16CF06" w14:textId="77777777" w:rsidR="002C7F24" w:rsidRPr="00F74808" w:rsidRDefault="00DC4009" w:rsidP="00F74808">
      <w:pPr>
        <w:pStyle w:val="Odsekzoznamu"/>
        <w:numPr>
          <w:ilvl w:val="0"/>
          <w:numId w:val="30"/>
        </w:numPr>
        <w:spacing w:before="8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 xml:space="preserve">sanáciu havarijných zosuvov súvisiacich so zmenou klímy (Prioritná os 3, Špecifický cieľ 3.1.2), </w:t>
      </w:r>
    </w:p>
    <w:p w14:paraId="63FD2251" w14:textId="6C10D951" w:rsidR="00DC4009" w:rsidRPr="00F74808" w:rsidRDefault="00BE7477" w:rsidP="00F74808">
      <w:pPr>
        <w:pStyle w:val="Zkladntext"/>
        <w:spacing w:before="80" w:line="240" w:lineRule="auto"/>
        <w:jc w:val="both"/>
        <w:rPr>
          <w:rFonts w:ascii="Arial Narrow" w:hAnsi="Arial Narrow"/>
          <w:sz w:val="22"/>
          <w:szCs w:val="22"/>
        </w:rPr>
      </w:pPr>
      <w:r w:rsidRPr="00F74808">
        <w:rPr>
          <w:rFonts w:ascii="Arial Narrow" w:hAnsi="Arial Narrow"/>
          <w:sz w:val="22"/>
          <w:szCs w:val="22"/>
        </w:rPr>
        <w:t xml:space="preserve">a to </w:t>
      </w:r>
      <w:r w:rsidR="00DC4009" w:rsidRPr="00F74808">
        <w:rPr>
          <w:rFonts w:ascii="Arial Narrow" w:hAnsi="Arial Narrow"/>
          <w:sz w:val="22"/>
          <w:szCs w:val="22"/>
        </w:rPr>
        <w:t>za splnenia nasledovných podmienok:</w:t>
      </w:r>
    </w:p>
    <w:p w14:paraId="7ACC4E4D" w14:textId="1F2C6F03" w:rsidR="002C7F24" w:rsidRPr="00F74808" w:rsidRDefault="00DC4009" w:rsidP="003C6805">
      <w:pPr>
        <w:pStyle w:val="Zoznamsodrkami"/>
        <w:numPr>
          <w:ilvl w:val="0"/>
          <w:numId w:val="32"/>
        </w:numPr>
        <w:spacing w:before="120" w:after="0"/>
        <w:ind w:left="284" w:hanging="284"/>
        <w:rPr>
          <w:rFonts w:ascii="Arial Narrow" w:hAnsi="Arial Narrow"/>
          <w:szCs w:val="22"/>
        </w:rPr>
      </w:pPr>
      <w:r w:rsidRPr="00F74808">
        <w:rPr>
          <w:rFonts w:ascii="Arial Narrow" w:hAnsi="Arial Narrow"/>
          <w:szCs w:val="22"/>
        </w:rPr>
        <w:t xml:space="preserve">výdavky na odborný geologický dohľad nepresiahnu sumu </w:t>
      </w:r>
      <w:r w:rsidR="002C7F24" w:rsidRPr="00F74808">
        <w:rPr>
          <w:rFonts w:ascii="Arial Narrow" w:hAnsi="Arial Narrow"/>
          <w:szCs w:val="22"/>
        </w:rPr>
        <w:t>1</w:t>
      </w:r>
      <w:r w:rsidR="00514B3E" w:rsidRPr="00F74808">
        <w:rPr>
          <w:rFonts w:ascii="Arial Narrow" w:hAnsi="Arial Narrow"/>
          <w:szCs w:val="22"/>
        </w:rPr>
        <w:t>,35</w:t>
      </w:r>
      <w:r w:rsidR="002C7F24" w:rsidRPr="00F74808">
        <w:rPr>
          <w:rFonts w:ascii="Arial Narrow" w:hAnsi="Arial Narrow"/>
          <w:szCs w:val="22"/>
        </w:rPr>
        <w:t xml:space="preserve"> - </w:t>
      </w:r>
      <w:r w:rsidR="00EE0F15" w:rsidRPr="00F74808">
        <w:rPr>
          <w:rFonts w:ascii="Arial Narrow" w:hAnsi="Arial Narrow"/>
          <w:szCs w:val="22"/>
        </w:rPr>
        <w:t>2,</w:t>
      </w:r>
      <w:r w:rsidR="00514B3E" w:rsidRPr="00F74808">
        <w:rPr>
          <w:rFonts w:ascii="Arial Narrow" w:hAnsi="Arial Narrow"/>
          <w:szCs w:val="22"/>
        </w:rPr>
        <w:t>9</w:t>
      </w:r>
      <w:r w:rsidR="00EE0F15" w:rsidRPr="00F74808">
        <w:rPr>
          <w:rFonts w:ascii="Arial Narrow" w:hAnsi="Arial Narrow"/>
          <w:szCs w:val="22"/>
        </w:rPr>
        <w:t xml:space="preserve"> </w:t>
      </w:r>
      <w:r w:rsidRPr="00F74808">
        <w:rPr>
          <w:rFonts w:ascii="Arial Narrow" w:hAnsi="Arial Narrow"/>
          <w:szCs w:val="22"/>
        </w:rPr>
        <w:t xml:space="preserve">% celkových oprávnených výdavkov </w:t>
      </w:r>
      <w:r w:rsidR="00617AD9">
        <w:rPr>
          <w:rFonts w:ascii="Arial Narrow" w:hAnsi="Arial Narrow"/>
          <w:szCs w:val="22"/>
        </w:rPr>
        <w:br/>
      </w:r>
      <w:r w:rsidRPr="00F74808">
        <w:rPr>
          <w:rFonts w:ascii="Arial Narrow" w:hAnsi="Arial Narrow"/>
          <w:szCs w:val="22"/>
        </w:rPr>
        <w:t>na geologické práce</w:t>
      </w:r>
      <w:ins w:id="156" w:author="Autor" w:date="2016-08-12T09:13:00Z">
        <w:r w:rsidR="00393244">
          <w:rPr>
            <w:rFonts w:ascii="Arial Narrow" w:hAnsi="Arial Narrow"/>
            <w:szCs w:val="22"/>
          </w:rPr>
          <w:t xml:space="preserve"> realizované v rámci jednej lokality</w:t>
        </w:r>
      </w:ins>
      <w:r w:rsidR="00DD0AEE">
        <w:rPr>
          <w:rFonts w:ascii="Arial Narrow" w:hAnsi="Arial Narrow"/>
          <w:szCs w:val="22"/>
          <w:vertAlign w:val="superscript"/>
        </w:rPr>
        <w:t>4</w:t>
      </w:r>
      <w:del w:id="157" w:author="Autor" w:date="2016-08-05T09:58:00Z">
        <w:r w:rsidR="00DD0AEE" w:rsidDel="00105BAB">
          <w:rPr>
            <w:rFonts w:ascii="Arial Narrow" w:hAnsi="Arial Narrow"/>
            <w:szCs w:val="22"/>
            <w:vertAlign w:val="superscript"/>
          </w:rPr>
          <w:delText>1</w:delText>
        </w:r>
      </w:del>
      <w:ins w:id="158" w:author="Autor" w:date="2016-08-05T09:58:00Z">
        <w:r w:rsidR="00105BAB">
          <w:rPr>
            <w:rFonts w:ascii="Arial Narrow" w:hAnsi="Arial Narrow"/>
            <w:szCs w:val="22"/>
            <w:vertAlign w:val="superscript"/>
          </w:rPr>
          <w:t>2</w:t>
        </w:r>
      </w:ins>
      <w:r w:rsidR="002C7F24" w:rsidRPr="00F74808">
        <w:rPr>
          <w:rFonts w:ascii="Arial Narrow" w:hAnsi="Arial Narrow"/>
          <w:szCs w:val="22"/>
        </w:rPr>
        <w:t>;</w:t>
      </w:r>
    </w:p>
    <w:p w14:paraId="011A576B" w14:textId="1400FF4A" w:rsidR="00DC4009" w:rsidRPr="00F74808" w:rsidRDefault="00DC4009" w:rsidP="003C6805">
      <w:pPr>
        <w:pStyle w:val="Zoznamsodrkami"/>
        <w:numPr>
          <w:ilvl w:val="0"/>
          <w:numId w:val="32"/>
        </w:numPr>
        <w:spacing w:before="120" w:after="0"/>
        <w:ind w:left="284" w:hanging="284"/>
        <w:rPr>
          <w:rFonts w:ascii="Arial Narrow" w:hAnsi="Arial Narrow"/>
          <w:szCs w:val="22"/>
        </w:rPr>
      </w:pPr>
      <w:r w:rsidRPr="00F74808">
        <w:rPr>
          <w:rFonts w:ascii="Arial Narrow" w:hAnsi="Arial Narrow"/>
          <w:szCs w:val="22"/>
        </w:rPr>
        <w:t>výdavky na odborný geologický dohľad</w:t>
      </w:r>
      <w:r w:rsidR="00B17F7F" w:rsidRPr="00F74808">
        <w:rPr>
          <w:rFonts w:ascii="Arial Narrow" w:hAnsi="Arial Narrow"/>
          <w:szCs w:val="22"/>
        </w:rPr>
        <w:t xml:space="preserve"> </w:t>
      </w:r>
      <w:r w:rsidR="000041D9" w:rsidRPr="00F74808">
        <w:rPr>
          <w:rFonts w:ascii="Arial Narrow" w:hAnsi="Arial Narrow"/>
          <w:szCs w:val="22"/>
        </w:rPr>
        <w:t>preukázateľne priamo súvisia s realizáciou projektu</w:t>
      </w:r>
      <w:r w:rsidR="002C7F24" w:rsidRPr="00F74808">
        <w:rPr>
          <w:rFonts w:ascii="Arial Narrow" w:hAnsi="Arial Narrow"/>
          <w:szCs w:val="22"/>
        </w:rPr>
        <w:t xml:space="preserve"> a sú nevyhnuté </w:t>
      </w:r>
      <w:r w:rsidR="00617AD9">
        <w:rPr>
          <w:rFonts w:ascii="Arial Narrow" w:hAnsi="Arial Narrow"/>
          <w:szCs w:val="22"/>
        </w:rPr>
        <w:br/>
      </w:r>
      <w:r w:rsidR="002C7F24" w:rsidRPr="00F74808">
        <w:rPr>
          <w:rFonts w:ascii="Arial Narrow" w:hAnsi="Arial Narrow"/>
          <w:szCs w:val="22"/>
        </w:rPr>
        <w:t>pre splnenie jeho cieľov.</w:t>
      </w:r>
    </w:p>
    <w:p w14:paraId="1382BBCD" w14:textId="77777777" w:rsidR="005B6C70" w:rsidRPr="00F74808" w:rsidRDefault="005B6C70" w:rsidP="00562591">
      <w:pPr>
        <w:spacing w:after="0" w:line="240" w:lineRule="auto"/>
        <w:jc w:val="both"/>
        <w:rPr>
          <w:rFonts w:ascii="Arial Narrow" w:hAnsi="Arial Narrow"/>
          <w:sz w:val="22"/>
          <w:szCs w:val="22"/>
        </w:rPr>
      </w:pPr>
    </w:p>
    <w:p w14:paraId="196B643E" w14:textId="77777777" w:rsidR="00CF0E37" w:rsidRPr="00F74808" w:rsidRDefault="00A839B4" w:rsidP="00B4220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Nákup hmotného a nehmotného majetku (okrem nehnuteľností)</w:t>
      </w:r>
    </w:p>
    <w:p w14:paraId="47F15DEA" w14:textId="77777777" w:rsidR="00777AAE" w:rsidRPr="00F74808" w:rsidRDefault="00777AAE" w:rsidP="00E906FF">
      <w:pPr>
        <w:spacing w:after="0" w:line="240" w:lineRule="auto"/>
        <w:jc w:val="both"/>
        <w:rPr>
          <w:rFonts w:ascii="Arial Narrow" w:hAnsi="Arial Narrow"/>
          <w:sz w:val="22"/>
          <w:szCs w:val="22"/>
        </w:rPr>
      </w:pPr>
    </w:p>
    <w:p w14:paraId="11ACA71D" w14:textId="6E661860" w:rsidR="004D08FC" w:rsidRPr="00F74808" w:rsidRDefault="004D08FC" w:rsidP="004D08FC">
      <w:pPr>
        <w:pStyle w:val="SRKNorm"/>
        <w:spacing w:before="0" w:after="120"/>
        <w:contextualSpacing w:val="0"/>
        <w:rPr>
          <w:rFonts w:ascii="Arial Narrow" w:hAnsi="Arial Narrow"/>
          <w:sz w:val="22"/>
          <w:szCs w:val="22"/>
        </w:rPr>
      </w:pPr>
      <w:r w:rsidRPr="00F74808">
        <w:rPr>
          <w:rFonts w:ascii="Arial Narrow" w:hAnsi="Arial Narrow"/>
          <w:sz w:val="22"/>
          <w:szCs w:val="22"/>
        </w:rPr>
        <w:t>Oprávneným výdavkom je dlhodobý hmotný a nehmotný majetok</w:t>
      </w:r>
      <w:r w:rsidRPr="00F74808">
        <w:rPr>
          <w:rStyle w:val="Odkaznapoznmkupodiarou"/>
          <w:rFonts w:ascii="Arial Narrow" w:hAnsi="Arial Narrow"/>
          <w:sz w:val="22"/>
          <w:szCs w:val="22"/>
        </w:rPr>
        <w:footnoteReference w:id="44"/>
      </w:r>
      <w:r w:rsidRPr="00F74808">
        <w:rPr>
          <w:rFonts w:ascii="Arial Narrow" w:hAnsi="Arial Narrow"/>
          <w:sz w:val="22"/>
          <w:szCs w:val="22"/>
        </w:rPr>
        <w:t xml:space="preserve">. V prípade, ak </w:t>
      </w:r>
      <w:r w:rsidR="00C64D67" w:rsidRPr="00F74808">
        <w:rPr>
          <w:rFonts w:ascii="Arial Narrow" w:hAnsi="Arial Narrow"/>
          <w:sz w:val="22"/>
          <w:szCs w:val="22"/>
        </w:rPr>
        <w:t>P</w:t>
      </w:r>
      <w:r w:rsidRPr="00F74808">
        <w:rPr>
          <w:rFonts w:ascii="Arial Narrow" w:hAnsi="Arial Narrow"/>
          <w:sz w:val="22"/>
          <w:szCs w:val="22"/>
        </w:rPr>
        <w:t>rijímateľ využíva nadobudnutý majetok (napr. zariadenie, vybavenie) len pre účely projektu, uplatní si výdavky spojené s ich obstaraním v celkovej výške</w:t>
      </w:r>
      <w:r w:rsidRPr="00F74808">
        <w:rPr>
          <w:rStyle w:val="Odkaznapoznmkupodiarou"/>
          <w:rFonts w:ascii="Arial Narrow" w:hAnsi="Arial Narrow"/>
          <w:sz w:val="22"/>
          <w:szCs w:val="22"/>
        </w:rPr>
        <w:footnoteReference w:id="45"/>
      </w:r>
      <w:r w:rsidRPr="00F74808">
        <w:rPr>
          <w:rFonts w:ascii="Arial Narrow" w:hAnsi="Arial Narrow"/>
          <w:sz w:val="22"/>
          <w:szCs w:val="22"/>
        </w:rPr>
        <w:t xml:space="preserve">. Kúpený majetok </w:t>
      </w:r>
      <w:r w:rsidR="002D7D8D">
        <w:rPr>
          <w:rFonts w:ascii="Arial Narrow" w:hAnsi="Arial Narrow"/>
          <w:sz w:val="22"/>
          <w:szCs w:val="22"/>
        </w:rPr>
        <w:t>je</w:t>
      </w:r>
      <w:r w:rsidRPr="00F74808">
        <w:rPr>
          <w:rFonts w:ascii="Arial Narrow" w:hAnsi="Arial Narrow"/>
          <w:sz w:val="22"/>
          <w:szCs w:val="22"/>
        </w:rPr>
        <w:t xml:space="preserve"> nový, nebol používaný a </w:t>
      </w:r>
      <w:r w:rsidR="00C64D67" w:rsidRPr="00F74808">
        <w:rPr>
          <w:rFonts w:ascii="Arial Narrow" w:hAnsi="Arial Narrow"/>
          <w:sz w:val="22"/>
          <w:szCs w:val="22"/>
        </w:rPr>
        <w:t>P</w:t>
      </w:r>
      <w:r w:rsidRPr="00F74808">
        <w:rPr>
          <w:rFonts w:ascii="Arial Narrow" w:hAnsi="Arial Narrow"/>
          <w:sz w:val="22"/>
          <w:szCs w:val="22"/>
        </w:rPr>
        <w:t xml:space="preserve">rijímateľ s ním v minulosti žiadnym spôsobom nedisponoval (čo i len sčasti, ak bol k dispozícií </w:t>
      </w:r>
      <w:r w:rsidR="00C64D67" w:rsidRPr="00F74808">
        <w:rPr>
          <w:rFonts w:ascii="Arial Narrow" w:hAnsi="Arial Narrow"/>
          <w:sz w:val="22"/>
          <w:szCs w:val="22"/>
        </w:rPr>
        <w:t>P</w:t>
      </w:r>
      <w:r w:rsidRPr="00F74808">
        <w:rPr>
          <w:rFonts w:ascii="Arial Narrow" w:hAnsi="Arial Narrow"/>
          <w:sz w:val="22"/>
          <w:szCs w:val="22"/>
        </w:rPr>
        <w:t>rijímateľovi).</w:t>
      </w:r>
    </w:p>
    <w:p w14:paraId="2793B37E" w14:textId="71AE136A" w:rsidR="004D08FC" w:rsidRPr="00F74808" w:rsidRDefault="004D08FC" w:rsidP="004D08FC">
      <w:pPr>
        <w:pStyle w:val="SRKNorm"/>
        <w:spacing w:before="0" w:after="120"/>
        <w:contextualSpacing w:val="0"/>
        <w:rPr>
          <w:rFonts w:ascii="Arial Narrow" w:hAnsi="Arial Narrow"/>
          <w:sz w:val="22"/>
          <w:szCs w:val="22"/>
        </w:rPr>
      </w:pPr>
      <w:r w:rsidRPr="00F74808">
        <w:rPr>
          <w:rFonts w:ascii="Arial Narrow" w:hAnsi="Arial Narrow"/>
          <w:sz w:val="22"/>
          <w:szCs w:val="22"/>
        </w:rPr>
        <w:t xml:space="preserve">V prípade, že </w:t>
      </w:r>
      <w:r w:rsidR="00C64D67" w:rsidRPr="00F74808">
        <w:rPr>
          <w:rFonts w:ascii="Arial Narrow" w:hAnsi="Arial Narrow"/>
          <w:sz w:val="22"/>
          <w:szCs w:val="22"/>
        </w:rPr>
        <w:t>P</w:t>
      </w:r>
      <w:r w:rsidRPr="00F74808">
        <w:rPr>
          <w:rFonts w:ascii="Arial Narrow" w:hAnsi="Arial Narrow"/>
          <w:sz w:val="22"/>
          <w:szCs w:val="22"/>
        </w:rPr>
        <w:t xml:space="preserve">rijímateľ využíva majetok okrem realizácie projektu aj na iné aktivity nesúvisiace s realizáciou projektu, oprávnené sú len pomerné výdavky na jeho obstaranie vypočítané </w:t>
      </w:r>
      <w:r w:rsidR="00C64D67" w:rsidRPr="00F74808">
        <w:rPr>
          <w:rFonts w:ascii="Arial Narrow" w:hAnsi="Arial Narrow"/>
          <w:sz w:val="22"/>
          <w:szCs w:val="22"/>
        </w:rPr>
        <w:t>P</w:t>
      </w:r>
      <w:r w:rsidRPr="00F74808">
        <w:rPr>
          <w:rFonts w:ascii="Arial Narrow" w:hAnsi="Arial Narrow"/>
          <w:sz w:val="22"/>
          <w:szCs w:val="22"/>
        </w:rPr>
        <w:t>rijímateľom napríklad pomocou nasledujúcich metód:</w:t>
      </w:r>
    </w:p>
    <w:p w14:paraId="6859A5D6" w14:textId="3E2BBB2D" w:rsidR="004D08FC" w:rsidRPr="00F74808" w:rsidRDefault="004D08FC" w:rsidP="003C6805">
      <w:pPr>
        <w:pStyle w:val="Zoznamsodrkami"/>
        <w:numPr>
          <w:ilvl w:val="0"/>
          <w:numId w:val="20"/>
        </w:numPr>
        <w:tabs>
          <w:tab w:val="clear" w:pos="1756"/>
        </w:tabs>
        <w:spacing w:before="120" w:after="0"/>
        <w:ind w:left="284" w:hanging="284"/>
        <w:rPr>
          <w:rFonts w:ascii="Arial Narrow" w:hAnsi="Arial Narrow"/>
          <w:szCs w:val="22"/>
        </w:rPr>
      </w:pPr>
      <w:r w:rsidRPr="00F74808">
        <w:rPr>
          <w:rFonts w:ascii="Arial Narrow" w:hAnsi="Arial Narrow"/>
          <w:szCs w:val="22"/>
        </w:rPr>
        <w:t xml:space="preserve">ako pomer výšky celkových výdavkov projektu k celkovému obratu </w:t>
      </w:r>
      <w:r w:rsidR="00C64D67" w:rsidRPr="00F74808">
        <w:rPr>
          <w:rFonts w:ascii="Arial Narrow" w:hAnsi="Arial Narrow"/>
          <w:szCs w:val="22"/>
        </w:rPr>
        <w:t>P</w:t>
      </w:r>
      <w:r w:rsidRPr="00F74808">
        <w:rPr>
          <w:rFonts w:ascii="Arial Narrow" w:hAnsi="Arial Narrow"/>
          <w:szCs w:val="22"/>
        </w:rPr>
        <w:t xml:space="preserve">rijímateľa za predchádzajúci kalendárny rok alebo priemerného obratu za posledné 3 kalendárne roky; </w:t>
      </w:r>
    </w:p>
    <w:p w14:paraId="523C045E" w14:textId="77777777" w:rsidR="0059276D" w:rsidRPr="00F74808" w:rsidRDefault="004D08FC" w:rsidP="003C6805">
      <w:pPr>
        <w:pStyle w:val="Zoznamsodrkami"/>
        <w:numPr>
          <w:ilvl w:val="0"/>
          <w:numId w:val="20"/>
        </w:numPr>
        <w:tabs>
          <w:tab w:val="clear" w:pos="1756"/>
        </w:tabs>
        <w:spacing w:before="120" w:after="0"/>
        <w:ind w:left="284" w:hanging="284"/>
        <w:rPr>
          <w:rFonts w:ascii="Arial Narrow" w:hAnsi="Arial Narrow"/>
          <w:szCs w:val="22"/>
        </w:rPr>
      </w:pPr>
      <w:r w:rsidRPr="00F74808">
        <w:rPr>
          <w:rFonts w:ascii="Arial Narrow" w:hAnsi="Arial Narrow"/>
          <w:szCs w:val="22"/>
        </w:rPr>
        <w:t>na základe výpočtu osobohodín, ktoré odpracuje zamestnan</w:t>
      </w:r>
      <w:r w:rsidR="0019398E" w:rsidRPr="00F74808">
        <w:rPr>
          <w:rFonts w:ascii="Arial Narrow" w:hAnsi="Arial Narrow"/>
          <w:szCs w:val="22"/>
        </w:rPr>
        <w:t>ec/zamestnanci v rámci projektu;</w:t>
      </w:r>
    </w:p>
    <w:p w14:paraId="63806D20" w14:textId="06000EDF" w:rsidR="0019398E" w:rsidRPr="00F74808" w:rsidRDefault="0019398E" w:rsidP="003C6805">
      <w:pPr>
        <w:pStyle w:val="Zoznamsodrkami"/>
        <w:numPr>
          <w:ilvl w:val="0"/>
          <w:numId w:val="20"/>
        </w:numPr>
        <w:tabs>
          <w:tab w:val="clear" w:pos="1756"/>
        </w:tabs>
        <w:spacing w:before="120" w:after="0"/>
        <w:ind w:left="284" w:hanging="284"/>
        <w:rPr>
          <w:rFonts w:ascii="Arial Narrow" w:hAnsi="Arial Narrow"/>
          <w:szCs w:val="22"/>
        </w:rPr>
      </w:pPr>
      <w:r w:rsidRPr="00F74808">
        <w:rPr>
          <w:rFonts w:ascii="Arial Narrow" w:hAnsi="Arial Narrow"/>
          <w:szCs w:val="22"/>
        </w:rPr>
        <w:t xml:space="preserve">iný spôsob </w:t>
      </w:r>
      <w:r w:rsidR="0059276D" w:rsidRPr="00F74808">
        <w:rPr>
          <w:rFonts w:ascii="Arial Narrow" w:hAnsi="Arial Narrow"/>
          <w:szCs w:val="22"/>
        </w:rPr>
        <w:t xml:space="preserve">určený </w:t>
      </w:r>
      <w:r w:rsidRPr="00F74808">
        <w:rPr>
          <w:rFonts w:ascii="Arial Narrow" w:hAnsi="Arial Narrow"/>
          <w:szCs w:val="22"/>
        </w:rPr>
        <w:t xml:space="preserve">vo </w:t>
      </w:r>
      <w:r w:rsidR="00A86F4E" w:rsidRPr="00F74808">
        <w:rPr>
          <w:rFonts w:ascii="Arial Narrow" w:hAnsi="Arial Narrow"/>
          <w:szCs w:val="22"/>
        </w:rPr>
        <w:t>V</w:t>
      </w:r>
      <w:r w:rsidRPr="00F74808">
        <w:rPr>
          <w:rFonts w:ascii="Arial Narrow" w:hAnsi="Arial Narrow"/>
          <w:szCs w:val="22"/>
        </w:rPr>
        <w:t xml:space="preserve">ýzve </w:t>
      </w:r>
      <w:r w:rsidR="0059276D" w:rsidRPr="00F74808">
        <w:rPr>
          <w:rFonts w:ascii="Arial Narrow" w:hAnsi="Arial Narrow"/>
          <w:szCs w:val="22"/>
        </w:rPr>
        <w:t>vo vzťahu k vybraným oblastiam podpory</w:t>
      </w:r>
      <w:r w:rsidRPr="00F74808">
        <w:rPr>
          <w:rFonts w:ascii="Arial Narrow" w:hAnsi="Arial Narrow"/>
          <w:szCs w:val="22"/>
        </w:rPr>
        <w:t>.</w:t>
      </w:r>
    </w:p>
    <w:p w14:paraId="64651CB7" w14:textId="77777777" w:rsidR="00D8066C" w:rsidRPr="00F74808" w:rsidRDefault="00D8066C" w:rsidP="00A26E80">
      <w:pPr>
        <w:spacing w:after="0" w:line="240" w:lineRule="auto"/>
        <w:rPr>
          <w:rFonts w:ascii="Arial Narrow" w:hAnsi="Arial Narrow"/>
          <w:sz w:val="22"/>
          <w:szCs w:val="22"/>
        </w:rPr>
      </w:pPr>
    </w:p>
    <w:p w14:paraId="57C64E2E" w14:textId="3C0FC852" w:rsidR="00CB7C6C" w:rsidRPr="00F74808" w:rsidRDefault="00CB7C6C" w:rsidP="00CB7C6C">
      <w:pPr>
        <w:shd w:val="clear" w:color="auto" w:fill="C2D69B" w:themeFill="accent3" w:themeFillTint="99"/>
        <w:spacing w:after="0" w:line="240" w:lineRule="auto"/>
        <w:rPr>
          <w:rFonts w:ascii="Arial Narrow" w:hAnsi="Arial Narrow"/>
          <w:sz w:val="22"/>
          <w:szCs w:val="22"/>
        </w:rPr>
      </w:pPr>
      <w:r w:rsidRPr="00F74808">
        <w:rPr>
          <w:rFonts w:ascii="Arial Narrow" w:hAnsi="Arial Narrow"/>
          <w:b/>
          <w:i/>
          <w:sz w:val="22"/>
          <w:szCs w:val="22"/>
        </w:rPr>
        <w:t xml:space="preserve">Príklad č. </w:t>
      </w:r>
      <w:del w:id="159" w:author="Autor" w:date="2016-05-25T11:20:00Z">
        <w:r w:rsidRPr="00F74808" w:rsidDel="00E95435">
          <w:rPr>
            <w:rFonts w:ascii="Arial Narrow" w:hAnsi="Arial Narrow"/>
            <w:b/>
            <w:i/>
            <w:sz w:val="22"/>
            <w:szCs w:val="22"/>
          </w:rPr>
          <w:delText>1</w:delText>
        </w:r>
      </w:del>
      <w:ins w:id="160" w:author="Autor" w:date="2016-05-25T11:20:00Z">
        <w:r w:rsidR="00E95435">
          <w:rPr>
            <w:rFonts w:ascii="Arial Narrow" w:hAnsi="Arial Narrow"/>
            <w:b/>
            <w:i/>
            <w:sz w:val="22"/>
            <w:szCs w:val="22"/>
          </w:rPr>
          <w:t>2</w:t>
        </w:r>
      </w:ins>
      <w:r w:rsidRPr="00F74808">
        <w:rPr>
          <w:rFonts w:ascii="Arial Narrow" w:hAnsi="Arial Narrow"/>
          <w:sz w:val="22"/>
          <w:szCs w:val="22"/>
        </w:rPr>
        <w:t>: Výpočet pomernej časti oprávnených výdavkov na nákup hmotného majetku</w:t>
      </w:r>
    </w:p>
    <w:p w14:paraId="6DB21047" w14:textId="77777777" w:rsidR="00CB7C6C" w:rsidRPr="00F74808" w:rsidRDefault="00CB7C6C" w:rsidP="00CB7C6C">
      <w:pPr>
        <w:shd w:val="clear" w:color="auto" w:fill="C2D69B" w:themeFill="accent3" w:themeFillTint="99"/>
        <w:spacing w:after="0" w:line="240" w:lineRule="auto"/>
        <w:rPr>
          <w:rFonts w:ascii="Arial Narrow" w:hAnsi="Arial Narrow"/>
          <w:sz w:val="22"/>
          <w:szCs w:val="22"/>
        </w:rPr>
      </w:pPr>
    </w:p>
    <w:p w14:paraId="63275E44" w14:textId="054E7BAC" w:rsidR="00CB7C6C" w:rsidRPr="00F74808" w:rsidRDefault="00CB7C6C" w:rsidP="00CB7C6C">
      <w:pPr>
        <w:shd w:val="clear" w:color="auto" w:fill="C2D69B" w:themeFill="accent3" w:themeFillTint="99"/>
        <w:spacing w:after="0" w:line="240" w:lineRule="auto"/>
        <w:jc w:val="both"/>
        <w:rPr>
          <w:rFonts w:ascii="Arial Narrow" w:hAnsi="Arial Narrow"/>
          <w:sz w:val="22"/>
          <w:szCs w:val="22"/>
        </w:rPr>
      </w:pPr>
      <w:r w:rsidRPr="00F74808">
        <w:rPr>
          <w:rFonts w:ascii="Arial Narrow" w:hAnsi="Arial Narrow"/>
          <w:sz w:val="22"/>
          <w:szCs w:val="22"/>
        </w:rPr>
        <w:t xml:space="preserve">Prijímateľ realizuje z prostriedkov EŠIF 3 projekty (v celkovej hodnote 45 000 EUR), pričom zariadenie využíva </w:t>
      </w:r>
      <w:r w:rsidR="00617AD9">
        <w:rPr>
          <w:rFonts w:ascii="Arial Narrow" w:hAnsi="Arial Narrow"/>
          <w:sz w:val="22"/>
          <w:szCs w:val="22"/>
        </w:rPr>
        <w:br/>
      </w:r>
      <w:r w:rsidRPr="00F74808">
        <w:rPr>
          <w:rFonts w:ascii="Arial Narrow" w:hAnsi="Arial Narrow"/>
          <w:sz w:val="22"/>
          <w:szCs w:val="22"/>
        </w:rPr>
        <w:t xml:space="preserve">pre každý z týchto projektov. Pre výpočet pomernej časti oprávnených výdavkov </w:t>
      </w:r>
      <w:r w:rsidR="00C64D67" w:rsidRPr="00F74808">
        <w:rPr>
          <w:rFonts w:ascii="Arial Narrow" w:hAnsi="Arial Narrow"/>
          <w:sz w:val="22"/>
          <w:szCs w:val="22"/>
        </w:rPr>
        <w:t>P</w:t>
      </w:r>
      <w:r w:rsidRPr="00F74808">
        <w:rPr>
          <w:rFonts w:ascii="Arial Narrow" w:hAnsi="Arial Narrow"/>
          <w:sz w:val="22"/>
          <w:szCs w:val="22"/>
        </w:rPr>
        <w:t>rijímateľ vypočíta aký je percentuálny pomer NFP každého projektu vo vzťahu k celkovej sume NFP, ktorú prostredníctvom projektov získa.</w:t>
      </w:r>
    </w:p>
    <w:p w14:paraId="785834E3" w14:textId="77777777" w:rsidR="00CB7C6C" w:rsidRPr="00F74808" w:rsidRDefault="00CB7C6C" w:rsidP="00CB7C6C">
      <w:pPr>
        <w:shd w:val="clear" w:color="auto" w:fill="C2D69B" w:themeFill="accent3" w:themeFillTint="99"/>
        <w:spacing w:after="0" w:line="240" w:lineRule="auto"/>
        <w:rPr>
          <w:rFonts w:ascii="Arial Narrow" w:hAnsi="Arial Narrow"/>
          <w:sz w:val="22"/>
          <w:szCs w:val="22"/>
        </w:rPr>
      </w:pPr>
    </w:p>
    <w:p w14:paraId="6AF1CEAA" w14:textId="774C97EF" w:rsidR="00CB7C6C" w:rsidRPr="00F74808" w:rsidRDefault="00CB7C6C" w:rsidP="00CB7C6C">
      <w:pPr>
        <w:shd w:val="clear" w:color="auto" w:fill="C2D69B" w:themeFill="accent3" w:themeFillTint="99"/>
        <w:spacing w:after="0" w:line="240" w:lineRule="auto"/>
        <w:rPr>
          <w:rFonts w:ascii="Arial Narrow" w:hAnsi="Arial Narrow"/>
          <w:sz w:val="22"/>
          <w:szCs w:val="22"/>
        </w:rPr>
      </w:pPr>
      <w:r w:rsidRPr="00F74808">
        <w:rPr>
          <w:rFonts w:ascii="Arial Narrow" w:hAnsi="Arial Narrow"/>
          <w:sz w:val="22"/>
          <w:szCs w:val="22"/>
        </w:rPr>
        <w:t>Projekt č. 1: NFP      =      10 000 EUR  ...</w:t>
      </w:r>
      <w:r w:rsidR="00F62853" w:rsidRPr="00F74808">
        <w:rPr>
          <w:rFonts w:ascii="Arial Narrow" w:hAnsi="Arial Narrow"/>
          <w:sz w:val="22"/>
          <w:szCs w:val="22"/>
        </w:rPr>
        <w:t xml:space="preserve"> </w:t>
      </w:r>
      <w:r w:rsidRPr="00F74808">
        <w:rPr>
          <w:rFonts w:ascii="Arial Narrow" w:hAnsi="Arial Narrow"/>
          <w:sz w:val="22"/>
          <w:szCs w:val="22"/>
        </w:rPr>
        <w:t>pomerná časť = 10 000/45 000*100 = 22,22 %</w:t>
      </w:r>
    </w:p>
    <w:p w14:paraId="599246AB" w14:textId="506DB1DF" w:rsidR="00CB7C6C" w:rsidRPr="00F74808" w:rsidRDefault="00CB7C6C" w:rsidP="00CB7C6C">
      <w:pPr>
        <w:shd w:val="clear" w:color="auto" w:fill="C2D69B" w:themeFill="accent3" w:themeFillTint="99"/>
        <w:spacing w:after="0" w:line="240" w:lineRule="auto"/>
        <w:rPr>
          <w:rFonts w:ascii="Arial Narrow" w:hAnsi="Arial Narrow"/>
          <w:sz w:val="22"/>
          <w:szCs w:val="22"/>
        </w:rPr>
      </w:pPr>
      <w:r w:rsidRPr="00F74808">
        <w:rPr>
          <w:rFonts w:ascii="Arial Narrow" w:hAnsi="Arial Narrow"/>
          <w:sz w:val="22"/>
          <w:szCs w:val="22"/>
        </w:rPr>
        <w:t>Projekt č. 2: NFP      =      15 000 EUR  ...</w:t>
      </w:r>
      <w:r w:rsidR="00F62853" w:rsidRPr="00F74808">
        <w:rPr>
          <w:rFonts w:ascii="Arial Narrow" w:hAnsi="Arial Narrow"/>
          <w:sz w:val="22"/>
          <w:szCs w:val="22"/>
        </w:rPr>
        <w:t xml:space="preserve"> </w:t>
      </w:r>
      <w:r w:rsidRPr="00F74808">
        <w:rPr>
          <w:rFonts w:ascii="Arial Narrow" w:hAnsi="Arial Narrow"/>
          <w:sz w:val="22"/>
          <w:szCs w:val="22"/>
        </w:rPr>
        <w:t>pomerná časť = 15 000/45 000*100 = 33,33 %</w:t>
      </w:r>
    </w:p>
    <w:p w14:paraId="5BADF226" w14:textId="1B4D9034" w:rsidR="00CB7C6C" w:rsidRPr="00F74808" w:rsidRDefault="00CB7C6C" w:rsidP="00CB7C6C">
      <w:pPr>
        <w:shd w:val="clear" w:color="auto" w:fill="C2D69B" w:themeFill="accent3" w:themeFillTint="99"/>
        <w:spacing w:after="0" w:line="240" w:lineRule="auto"/>
        <w:rPr>
          <w:rFonts w:ascii="Arial Narrow" w:hAnsi="Arial Narrow"/>
          <w:sz w:val="22"/>
          <w:szCs w:val="22"/>
          <w:u w:val="single"/>
        </w:rPr>
      </w:pPr>
      <w:r w:rsidRPr="00F74808">
        <w:rPr>
          <w:rFonts w:ascii="Arial Narrow" w:hAnsi="Arial Narrow"/>
          <w:sz w:val="22"/>
          <w:szCs w:val="22"/>
          <w:u w:val="single"/>
        </w:rPr>
        <w:t>Projekt č. 3: NFP      =      20 000 EUR</w:t>
      </w:r>
      <w:r w:rsidRPr="00F74808">
        <w:rPr>
          <w:rFonts w:ascii="Arial Narrow" w:hAnsi="Arial Narrow"/>
          <w:sz w:val="22"/>
          <w:szCs w:val="22"/>
        </w:rPr>
        <w:t xml:space="preserve">  ...</w:t>
      </w:r>
      <w:r w:rsidR="00F62853" w:rsidRPr="00F74808">
        <w:rPr>
          <w:rFonts w:ascii="Arial Narrow" w:hAnsi="Arial Narrow"/>
          <w:sz w:val="22"/>
          <w:szCs w:val="22"/>
        </w:rPr>
        <w:t xml:space="preserve"> </w:t>
      </w:r>
      <w:r w:rsidRPr="00F74808">
        <w:rPr>
          <w:rFonts w:ascii="Arial Narrow" w:hAnsi="Arial Narrow"/>
          <w:sz w:val="22"/>
          <w:szCs w:val="22"/>
        </w:rPr>
        <w:t>pomerná časť = 20 000/45 000*100 = 44,44 %</w:t>
      </w:r>
    </w:p>
    <w:p w14:paraId="3B2F8874" w14:textId="77777777" w:rsidR="00CB7C6C" w:rsidRPr="00F74808" w:rsidRDefault="00CB7C6C" w:rsidP="00CB7C6C">
      <w:pPr>
        <w:shd w:val="clear" w:color="auto" w:fill="C2D69B" w:themeFill="accent3" w:themeFillTint="99"/>
        <w:spacing w:after="0" w:line="240" w:lineRule="auto"/>
        <w:rPr>
          <w:rFonts w:ascii="Arial Narrow" w:hAnsi="Arial Narrow"/>
          <w:sz w:val="22"/>
          <w:szCs w:val="22"/>
        </w:rPr>
      </w:pPr>
      <w:r w:rsidRPr="00F74808">
        <w:rPr>
          <w:rFonts w:ascii="Arial" w:hAnsi="Arial" w:cs="Arial"/>
          <w:sz w:val="22"/>
          <w:szCs w:val="22"/>
        </w:rPr>
        <w:t>Ʃ</w:t>
      </w:r>
      <w:r w:rsidRPr="00F74808">
        <w:rPr>
          <w:rFonts w:ascii="Arial Narrow" w:hAnsi="Arial Narrow"/>
          <w:sz w:val="22"/>
          <w:szCs w:val="22"/>
        </w:rPr>
        <w:t xml:space="preserve"> NFP projektov 1 a</w:t>
      </w:r>
      <w:r w:rsidRPr="00F74808">
        <w:rPr>
          <w:rFonts w:ascii="Arial Narrow" w:hAnsi="Arial Narrow" w:cs="Arial Narrow"/>
          <w:sz w:val="22"/>
          <w:szCs w:val="22"/>
        </w:rPr>
        <w:t>ž</w:t>
      </w:r>
      <w:r w:rsidRPr="00F74808">
        <w:rPr>
          <w:rFonts w:ascii="Arial Narrow" w:hAnsi="Arial Narrow"/>
          <w:sz w:val="22"/>
          <w:szCs w:val="22"/>
        </w:rPr>
        <w:t xml:space="preserve"> 3 = </w:t>
      </w:r>
      <w:r w:rsidRPr="00F74808">
        <w:rPr>
          <w:rFonts w:ascii="Arial Narrow" w:hAnsi="Arial Narrow"/>
          <w:b/>
          <w:sz w:val="22"/>
          <w:szCs w:val="22"/>
        </w:rPr>
        <w:t>45 000 EUR</w:t>
      </w:r>
    </w:p>
    <w:p w14:paraId="29928C27" w14:textId="77777777" w:rsidR="00CB7C6C" w:rsidRPr="00F74808" w:rsidRDefault="00CB7C6C" w:rsidP="00A26E80">
      <w:pPr>
        <w:spacing w:after="0" w:line="240" w:lineRule="auto"/>
        <w:rPr>
          <w:rFonts w:ascii="Arial Narrow" w:hAnsi="Arial Narrow"/>
          <w:sz w:val="22"/>
          <w:szCs w:val="22"/>
        </w:rPr>
      </w:pPr>
    </w:p>
    <w:p w14:paraId="76178EFA" w14:textId="3681A5C8" w:rsidR="00CB7C6C" w:rsidRPr="00F74808" w:rsidRDefault="00CB7C6C" w:rsidP="00CB7C6C">
      <w:pPr>
        <w:shd w:val="clear" w:color="auto" w:fill="C2D69B" w:themeFill="accent3" w:themeFillTint="99"/>
        <w:spacing w:after="0" w:line="240" w:lineRule="auto"/>
        <w:rPr>
          <w:rFonts w:ascii="Arial Narrow" w:hAnsi="Arial Narrow"/>
          <w:sz w:val="22"/>
          <w:szCs w:val="22"/>
        </w:rPr>
      </w:pPr>
      <w:r w:rsidRPr="00F74808">
        <w:rPr>
          <w:rFonts w:ascii="Arial Narrow" w:hAnsi="Arial Narrow"/>
          <w:b/>
          <w:i/>
          <w:sz w:val="22"/>
          <w:szCs w:val="22"/>
        </w:rPr>
        <w:lastRenderedPageBreak/>
        <w:t xml:space="preserve">Príklad č. </w:t>
      </w:r>
      <w:del w:id="161" w:author="Autor" w:date="2016-05-25T11:20:00Z">
        <w:r w:rsidRPr="00F74808" w:rsidDel="00E95435">
          <w:rPr>
            <w:rFonts w:ascii="Arial Narrow" w:hAnsi="Arial Narrow"/>
            <w:b/>
            <w:i/>
            <w:sz w:val="22"/>
            <w:szCs w:val="22"/>
          </w:rPr>
          <w:delText>2</w:delText>
        </w:r>
      </w:del>
      <w:ins w:id="162" w:author="Autor" w:date="2016-05-25T11:20:00Z">
        <w:r w:rsidR="00E95435">
          <w:rPr>
            <w:rFonts w:ascii="Arial Narrow" w:hAnsi="Arial Narrow"/>
            <w:b/>
            <w:i/>
            <w:sz w:val="22"/>
            <w:szCs w:val="22"/>
          </w:rPr>
          <w:t>3</w:t>
        </w:r>
      </w:ins>
      <w:r w:rsidRPr="00F74808">
        <w:rPr>
          <w:rFonts w:ascii="Arial Narrow" w:hAnsi="Arial Narrow"/>
          <w:sz w:val="22"/>
          <w:szCs w:val="22"/>
        </w:rPr>
        <w:t>: Výpočet pomernej časti oprávnených výdavkov na nákup hmotného majetku</w:t>
      </w:r>
    </w:p>
    <w:p w14:paraId="00D512B9" w14:textId="77777777" w:rsidR="00CB7C6C" w:rsidRPr="00F74808" w:rsidRDefault="00CB7C6C" w:rsidP="00CB7C6C">
      <w:pPr>
        <w:shd w:val="clear" w:color="auto" w:fill="C2D69B" w:themeFill="accent3" w:themeFillTint="99"/>
        <w:spacing w:after="0" w:line="240" w:lineRule="auto"/>
        <w:rPr>
          <w:rFonts w:ascii="Arial Narrow" w:hAnsi="Arial Narrow"/>
          <w:sz w:val="22"/>
          <w:szCs w:val="22"/>
        </w:rPr>
      </w:pPr>
    </w:p>
    <w:p w14:paraId="093BE71A" w14:textId="2402E972" w:rsidR="00CB7C6C" w:rsidRPr="00F74808" w:rsidRDefault="00CB7C6C" w:rsidP="00CB7C6C">
      <w:pPr>
        <w:shd w:val="clear" w:color="auto" w:fill="C2D69B" w:themeFill="accent3" w:themeFillTint="99"/>
        <w:spacing w:after="0" w:line="240" w:lineRule="auto"/>
        <w:jc w:val="both"/>
        <w:rPr>
          <w:rFonts w:ascii="Arial Narrow" w:hAnsi="Arial Narrow"/>
          <w:sz w:val="22"/>
          <w:szCs w:val="22"/>
        </w:rPr>
      </w:pPr>
      <w:r w:rsidRPr="00F74808">
        <w:rPr>
          <w:rFonts w:ascii="Arial Narrow" w:hAnsi="Arial Narrow"/>
          <w:sz w:val="22"/>
          <w:szCs w:val="22"/>
        </w:rPr>
        <w:t xml:space="preserve">Zamestnanci </w:t>
      </w:r>
      <w:r w:rsidR="00C64D67" w:rsidRPr="00F74808">
        <w:rPr>
          <w:rFonts w:ascii="Arial Narrow" w:hAnsi="Arial Narrow"/>
          <w:sz w:val="22"/>
          <w:szCs w:val="22"/>
        </w:rPr>
        <w:t>P</w:t>
      </w:r>
      <w:r w:rsidRPr="00F74808">
        <w:rPr>
          <w:rFonts w:ascii="Arial Narrow" w:hAnsi="Arial Narrow"/>
          <w:sz w:val="22"/>
          <w:szCs w:val="22"/>
        </w:rPr>
        <w:t xml:space="preserve">rijímateľa pracujú na 2 projektoch (celkový odpracovaný počet hodín je 800) podporených z EŠIF súčasne. Pre výpočet pomernej časti oprávnených výdavkov </w:t>
      </w:r>
      <w:r w:rsidR="00C64D67" w:rsidRPr="00F74808">
        <w:rPr>
          <w:rFonts w:ascii="Arial Narrow" w:hAnsi="Arial Narrow"/>
          <w:sz w:val="22"/>
          <w:szCs w:val="22"/>
        </w:rPr>
        <w:t>P</w:t>
      </w:r>
      <w:r w:rsidRPr="00F74808">
        <w:rPr>
          <w:rFonts w:ascii="Arial Narrow" w:hAnsi="Arial Narrow"/>
          <w:sz w:val="22"/>
          <w:szCs w:val="22"/>
        </w:rPr>
        <w:t xml:space="preserve">rijímateľ vypočíta, aký je percentuálny pomer počtu odpracovaných hodín každého projektu v pomere k súčtu všetkých odpracovaných hodín za oba projekty. </w:t>
      </w:r>
    </w:p>
    <w:p w14:paraId="5A1D8425" w14:textId="77777777" w:rsidR="00CB7C6C" w:rsidRPr="00F74808" w:rsidRDefault="00CB7C6C" w:rsidP="00CB7C6C">
      <w:pPr>
        <w:shd w:val="clear" w:color="auto" w:fill="C2D69B" w:themeFill="accent3" w:themeFillTint="99"/>
        <w:spacing w:after="0" w:line="240" w:lineRule="auto"/>
        <w:rPr>
          <w:rFonts w:ascii="Arial Narrow" w:hAnsi="Arial Narrow"/>
          <w:sz w:val="22"/>
          <w:szCs w:val="22"/>
        </w:rPr>
      </w:pPr>
    </w:p>
    <w:p w14:paraId="39637185" w14:textId="1EC28066" w:rsidR="00CB7C6C" w:rsidRPr="00F74808" w:rsidRDefault="00CB7C6C" w:rsidP="00CB7C6C">
      <w:pPr>
        <w:shd w:val="clear" w:color="auto" w:fill="C2D69B" w:themeFill="accent3" w:themeFillTint="99"/>
        <w:spacing w:after="0" w:line="240" w:lineRule="auto"/>
        <w:rPr>
          <w:rFonts w:ascii="Arial Narrow" w:hAnsi="Arial Narrow"/>
          <w:sz w:val="22"/>
          <w:szCs w:val="22"/>
        </w:rPr>
      </w:pPr>
      <w:r w:rsidRPr="00F74808">
        <w:rPr>
          <w:rFonts w:ascii="Arial Narrow" w:hAnsi="Arial Narrow"/>
          <w:sz w:val="22"/>
          <w:szCs w:val="22"/>
        </w:rPr>
        <w:t>Projekt č. 1: počet odpracovaných hodín = 300 ... pomerná časť = 300/800*100 = 37,5 %</w:t>
      </w:r>
    </w:p>
    <w:p w14:paraId="3706D708" w14:textId="26C4958F" w:rsidR="00CB7C6C" w:rsidRPr="00F74808" w:rsidRDefault="00CB7C6C" w:rsidP="00CB7C6C">
      <w:pPr>
        <w:shd w:val="clear" w:color="auto" w:fill="C2D69B" w:themeFill="accent3" w:themeFillTint="99"/>
        <w:spacing w:after="0" w:line="240" w:lineRule="auto"/>
        <w:rPr>
          <w:rFonts w:ascii="Arial Narrow" w:hAnsi="Arial Narrow"/>
          <w:sz w:val="22"/>
          <w:szCs w:val="22"/>
          <w:u w:val="single"/>
        </w:rPr>
      </w:pPr>
      <w:r w:rsidRPr="00F74808">
        <w:rPr>
          <w:rFonts w:ascii="Arial Narrow" w:hAnsi="Arial Narrow"/>
          <w:sz w:val="22"/>
          <w:szCs w:val="22"/>
          <w:u w:val="single"/>
        </w:rPr>
        <w:t xml:space="preserve">Projekt č. 2: počet odpracovaných hodín = 500 </w:t>
      </w:r>
      <w:r w:rsidRPr="00F74808">
        <w:rPr>
          <w:rFonts w:ascii="Arial Narrow" w:hAnsi="Arial Narrow"/>
          <w:sz w:val="22"/>
          <w:szCs w:val="22"/>
        </w:rPr>
        <w:t>... pomerná časť = 500/800*100 = 62,5 %</w:t>
      </w:r>
    </w:p>
    <w:p w14:paraId="1C740DF9" w14:textId="77777777" w:rsidR="00CB7C6C" w:rsidRPr="00F74808" w:rsidRDefault="00CB7C6C" w:rsidP="00CB7C6C">
      <w:pPr>
        <w:shd w:val="clear" w:color="auto" w:fill="C2D69B" w:themeFill="accent3" w:themeFillTint="99"/>
        <w:spacing w:after="0" w:line="240" w:lineRule="auto"/>
        <w:rPr>
          <w:rFonts w:ascii="Arial Narrow" w:hAnsi="Arial Narrow"/>
          <w:sz w:val="22"/>
          <w:szCs w:val="22"/>
        </w:rPr>
      </w:pPr>
      <w:r w:rsidRPr="00F74808">
        <w:rPr>
          <w:rFonts w:ascii="Arial" w:hAnsi="Arial" w:cs="Arial"/>
          <w:sz w:val="22"/>
          <w:szCs w:val="22"/>
        </w:rPr>
        <w:t>Ʃ</w:t>
      </w:r>
      <w:r w:rsidRPr="00F74808">
        <w:rPr>
          <w:rFonts w:ascii="Arial Narrow" w:hAnsi="Arial Narrow"/>
          <w:sz w:val="22"/>
          <w:szCs w:val="22"/>
        </w:rPr>
        <w:t xml:space="preserve"> odpracovan</w:t>
      </w:r>
      <w:r w:rsidRPr="00F74808">
        <w:rPr>
          <w:rFonts w:ascii="Arial Narrow" w:hAnsi="Arial Narrow" w:cs="Arial Narrow"/>
          <w:sz w:val="22"/>
          <w:szCs w:val="22"/>
        </w:rPr>
        <w:t>ý</w:t>
      </w:r>
      <w:r w:rsidRPr="00F74808">
        <w:rPr>
          <w:rFonts w:ascii="Arial Narrow" w:hAnsi="Arial Narrow"/>
          <w:sz w:val="22"/>
          <w:szCs w:val="22"/>
        </w:rPr>
        <w:t>ch hod</w:t>
      </w:r>
      <w:r w:rsidRPr="00F74808">
        <w:rPr>
          <w:rFonts w:ascii="Arial Narrow" w:hAnsi="Arial Narrow" w:cs="Arial Narrow"/>
          <w:sz w:val="22"/>
          <w:szCs w:val="22"/>
        </w:rPr>
        <w:t>í</w:t>
      </w:r>
      <w:r w:rsidRPr="00F74808">
        <w:rPr>
          <w:rFonts w:ascii="Arial Narrow" w:hAnsi="Arial Narrow"/>
          <w:sz w:val="22"/>
          <w:szCs w:val="22"/>
        </w:rPr>
        <w:t xml:space="preserve">n na projektoch     = </w:t>
      </w:r>
      <w:r w:rsidRPr="00F74808">
        <w:rPr>
          <w:rFonts w:ascii="Arial Narrow" w:hAnsi="Arial Narrow"/>
          <w:b/>
          <w:sz w:val="22"/>
          <w:szCs w:val="22"/>
        </w:rPr>
        <w:t>800</w:t>
      </w:r>
    </w:p>
    <w:p w14:paraId="2B48C88C" w14:textId="77777777" w:rsidR="00A26E80" w:rsidRPr="00F74808" w:rsidRDefault="00A26E80" w:rsidP="00E906FF">
      <w:pPr>
        <w:spacing w:after="0" w:line="240" w:lineRule="auto"/>
        <w:jc w:val="both"/>
        <w:rPr>
          <w:rFonts w:ascii="Arial Narrow" w:hAnsi="Arial Narrow"/>
          <w:sz w:val="22"/>
          <w:szCs w:val="22"/>
        </w:rPr>
      </w:pPr>
    </w:p>
    <w:p w14:paraId="22427A74" w14:textId="2EEB3B65" w:rsidR="00A26E80" w:rsidRDefault="00A26E80" w:rsidP="00CB7C6C">
      <w:pPr>
        <w:shd w:val="clear" w:color="auto" w:fill="B8CCE4" w:themeFill="accent1" w:themeFillTint="66"/>
        <w:spacing w:after="0" w:line="240" w:lineRule="auto"/>
        <w:jc w:val="both"/>
        <w:rPr>
          <w:rFonts w:ascii="Arial Narrow" w:hAnsi="Arial Narrow"/>
          <w:sz w:val="22"/>
          <w:szCs w:val="22"/>
        </w:rPr>
      </w:pPr>
      <w:r w:rsidRPr="00F74808">
        <w:rPr>
          <w:rFonts w:ascii="Arial Narrow" w:hAnsi="Arial Narrow"/>
          <w:sz w:val="22"/>
          <w:szCs w:val="22"/>
        </w:rPr>
        <w:t xml:space="preserve">V prípade, že </w:t>
      </w:r>
      <w:r w:rsidR="00C64D67" w:rsidRPr="00F74808">
        <w:rPr>
          <w:rFonts w:ascii="Arial Narrow" w:hAnsi="Arial Narrow"/>
          <w:sz w:val="22"/>
          <w:szCs w:val="22"/>
        </w:rPr>
        <w:t>P</w:t>
      </w:r>
      <w:r w:rsidRPr="00F74808">
        <w:rPr>
          <w:rFonts w:ascii="Arial Narrow" w:hAnsi="Arial Narrow"/>
          <w:sz w:val="22"/>
          <w:szCs w:val="22"/>
        </w:rPr>
        <w:t xml:space="preserve">rijímateľ využíva zariadenie/vybavenie okrem realizácie projektu aj na iné aktivity nesúvisiace </w:t>
      </w:r>
      <w:r w:rsidR="00617AD9">
        <w:rPr>
          <w:rFonts w:ascii="Arial Narrow" w:hAnsi="Arial Narrow"/>
          <w:sz w:val="22"/>
          <w:szCs w:val="22"/>
        </w:rPr>
        <w:br/>
      </w:r>
      <w:r w:rsidRPr="00F74808">
        <w:rPr>
          <w:rFonts w:ascii="Arial Narrow" w:hAnsi="Arial Narrow"/>
          <w:sz w:val="22"/>
          <w:szCs w:val="22"/>
        </w:rPr>
        <w:t xml:space="preserve">s realizáciou projektu, oprávnené sú </w:t>
      </w:r>
      <w:r w:rsidRPr="00F74808">
        <w:rPr>
          <w:rFonts w:ascii="Arial Narrow" w:hAnsi="Arial Narrow"/>
          <w:sz w:val="22"/>
          <w:szCs w:val="22"/>
          <w:u w:val="single"/>
        </w:rPr>
        <w:t>len pomerné výdavky</w:t>
      </w:r>
      <w:r w:rsidRPr="00F74808">
        <w:rPr>
          <w:rFonts w:ascii="Arial Narrow" w:hAnsi="Arial Narrow"/>
          <w:sz w:val="22"/>
          <w:szCs w:val="22"/>
        </w:rPr>
        <w:t xml:space="preserve"> na obstaranie zariadenia/vybavenia.</w:t>
      </w:r>
    </w:p>
    <w:p w14:paraId="47A51B63" w14:textId="77777777" w:rsidR="007E10A4" w:rsidRPr="00F74808" w:rsidRDefault="007E10A4" w:rsidP="00DA3C3A">
      <w:pPr>
        <w:spacing w:after="0" w:line="240" w:lineRule="auto"/>
        <w:jc w:val="both"/>
        <w:rPr>
          <w:rFonts w:ascii="Arial Narrow" w:hAnsi="Arial Narrow"/>
          <w:sz w:val="22"/>
          <w:szCs w:val="22"/>
        </w:rPr>
      </w:pPr>
    </w:p>
    <w:p w14:paraId="49D1C4B6" w14:textId="77777777" w:rsidR="00606DA4" w:rsidRPr="00F74808" w:rsidRDefault="00C3276B" w:rsidP="002621E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Finančný prenájom a operatívny nájom</w:t>
      </w:r>
    </w:p>
    <w:p w14:paraId="0F744D4A" w14:textId="77777777" w:rsidR="002621E1" w:rsidRPr="00F74808" w:rsidRDefault="002621E1" w:rsidP="002621E1">
      <w:pPr>
        <w:pStyle w:val="Zkladntext"/>
        <w:spacing w:after="0" w:line="240" w:lineRule="auto"/>
        <w:jc w:val="both"/>
        <w:rPr>
          <w:rFonts w:ascii="Arial Narrow" w:hAnsi="Arial Narrow"/>
          <w:sz w:val="22"/>
          <w:szCs w:val="22"/>
        </w:rPr>
      </w:pPr>
    </w:p>
    <w:p w14:paraId="7BC5DB2F" w14:textId="4760E323" w:rsidR="00C3276B" w:rsidRPr="00F74808" w:rsidRDefault="00C3276B" w:rsidP="002621E1">
      <w:pPr>
        <w:pStyle w:val="Zkladntext"/>
        <w:spacing w:after="0" w:line="240" w:lineRule="auto"/>
        <w:jc w:val="both"/>
        <w:rPr>
          <w:rFonts w:ascii="Arial Narrow" w:hAnsi="Arial Narrow"/>
          <w:sz w:val="22"/>
          <w:szCs w:val="22"/>
        </w:rPr>
      </w:pPr>
      <w:r w:rsidRPr="00F74808">
        <w:rPr>
          <w:rFonts w:ascii="Arial Narrow" w:hAnsi="Arial Narrow"/>
          <w:sz w:val="22"/>
          <w:szCs w:val="22"/>
        </w:rPr>
        <w:t>Finančný prenájom</w:t>
      </w:r>
      <w:r w:rsidRPr="00F74808">
        <w:rPr>
          <w:rStyle w:val="Odkaznapoznmkupodiarou"/>
          <w:rFonts w:ascii="Arial Narrow" w:hAnsi="Arial Narrow"/>
          <w:sz w:val="22"/>
          <w:szCs w:val="22"/>
        </w:rPr>
        <w:footnoteReference w:id="46"/>
      </w:r>
      <w:r w:rsidRPr="00F74808">
        <w:rPr>
          <w:rFonts w:ascii="Arial Narrow" w:hAnsi="Arial Narrow"/>
          <w:sz w:val="22"/>
          <w:szCs w:val="22"/>
        </w:rPr>
        <w:t xml:space="preserve"> (alebo operatívny nájom) je spôsob financovania spočívajúci v prenájme (alebo nájme) predmetu na vopred stanovenú dobu za dohodnutú odmenu, ktorý je v prípade finančného prenájmu spojený s právom či povinnosťou prevodu vlastníctva predmetu prenájmu na nájomcu. Rozlišujeme dva základné typy tohto financovania: </w:t>
      </w:r>
    </w:p>
    <w:p w14:paraId="707688F7" w14:textId="77777777" w:rsidR="00C3276B" w:rsidRPr="00F74808" w:rsidRDefault="00C3276B" w:rsidP="00EA0856">
      <w:pPr>
        <w:pStyle w:val="Zoznamsodrkami"/>
        <w:numPr>
          <w:ilvl w:val="0"/>
          <w:numId w:val="14"/>
        </w:numPr>
        <w:tabs>
          <w:tab w:val="clear" w:pos="1756"/>
        </w:tabs>
        <w:spacing w:before="120" w:after="0"/>
        <w:ind w:left="284" w:hanging="284"/>
        <w:rPr>
          <w:rFonts w:ascii="Arial Narrow" w:hAnsi="Arial Narrow"/>
          <w:szCs w:val="22"/>
        </w:rPr>
      </w:pPr>
      <w:r w:rsidRPr="00F74808">
        <w:rPr>
          <w:rFonts w:ascii="Arial Narrow" w:hAnsi="Arial Narrow"/>
          <w:szCs w:val="22"/>
        </w:rPr>
        <w:t xml:space="preserve">finančný prenájom - ide o nájom hnuteľnej alebo nehnuteľnej veci, po jeho skončení prechádza predmet nájmu za dohodnutú kúpnu cenu do vlastníctva nájomcu; </w:t>
      </w:r>
    </w:p>
    <w:p w14:paraId="0E716558" w14:textId="77777777" w:rsidR="00C3276B" w:rsidRPr="00F74808" w:rsidRDefault="00C3276B" w:rsidP="00EA0856">
      <w:pPr>
        <w:pStyle w:val="Zoznamsodrkami"/>
        <w:numPr>
          <w:ilvl w:val="0"/>
          <w:numId w:val="14"/>
        </w:numPr>
        <w:tabs>
          <w:tab w:val="clear" w:pos="1756"/>
        </w:tabs>
        <w:spacing w:before="120" w:after="200"/>
        <w:ind w:left="284" w:hanging="284"/>
        <w:rPr>
          <w:rFonts w:ascii="Arial Narrow" w:hAnsi="Arial Narrow"/>
          <w:szCs w:val="22"/>
        </w:rPr>
      </w:pPr>
      <w:r w:rsidRPr="00F74808">
        <w:rPr>
          <w:rFonts w:ascii="Arial Narrow" w:hAnsi="Arial Narrow"/>
          <w:szCs w:val="22"/>
        </w:rPr>
        <w:t xml:space="preserve">operatívny nájom - ide o nájom hnuteľnej alebo nehnuteľnej veci, po jeho skončení sa predmet nájmu vracia prenajímateľovi. </w:t>
      </w:r>
    </w:p>
    <w:p w14:paraId="2F498CF4" w14:textId="77777777" w:rsidR="00C3276B" w:rsidRPr="00F74808" w:rsidRDefault="00C3276B" w:rsidP="00C3276B">
      <w:pPr>
        <w:pStyle w:val="Zkladntext"/>
        <w:spacing w:line="240" w:lineRule="auto"/>
        <w:jc w:val="both"/>
        <w:rPr>
          <w:rFonts w:ascii="Arial Narrow" w:hAnsi="Arial Narrow"/>
          <w:sz w:val="22"/>
          <w:szCs w:val="22"/>
        </w:rPr>
      </w:pPr>
      <w:r w:rsidRPr="00F74808">
        <w:rPr>
          <w:rFonts w:ascii="Arial Narrow" w:hAnsi="Arial Narrow"/>
          <w:sz w:val="22"/>
          <w:szCs w:val="22"/>
        </w:rPr>
        <w:t xml:space="preserve">Základné pravidlo pre oblasť finančného prenájmu stanovuje, že </w:t>
      </w:r>
      <w:r w:rsidRPr="005444A3">
        <w:rPr>
          <w:rFonts w:ascii="Arial Narrow" w:hAnsi="Arial Narrow"/>
          <w:sz w:val="22"/>
          <w:szCs w:val="22"/>
          <w:u w:val="single"/>
        </w:rPr>
        <w:t>finančný prenájom je oprávneným výdavkom v prípade, pokiaľ je pre spolufinancovanie z EŠIF oprávnený aj predmet tohto finančného prenájmu</w:t>
      </w:r>
      <w:r w:rsidRPr="00F74808">
        <w:rPr>
          <w:rFonts w:ascii="Arial Narrow" w:hAnsi="Arial Narrow"/>
          <w:sz w:val="22"/>
          <w:szCs w:val="22"/>
        </w:rPr>
        <w:t xml:space="preserve">. </w:t>
      </w:r>
    </w:p>
    <w:p w14:paraId="33B13805" w14:textId="5DC1FB88" w:rsidR="00C3276B" w:rsidRPr="00F74808" w:rsidRDefault="00C3276B" w:rsidP="00C3276B">
      <w:pPr>
        <w:pStyle w:val="Zkladntext"/>
        <w:spacing w:line="240" w:lineRule="auto"/>
        <w:jc w:val="both"/>
        <w:rPr>
          <w:rFonts w:ascii="Arial Narrow" w:hAnsi="Arial Narrow"/>
          <w:sz w:val="22"/>
          <w:szCs w:val="22"/>
        </w:rPr>
      </w:pPr>
      <w:r w:rsidRPr="00F74808">
        <w:rPr>
          <w:rFonts w:ascii="Arial Narrow" w:hAnsi="Arial Narrow"/>
          <w:sz w:val="22"/>
          <w:szCs w:val="22"/>
        </w:rPr>
        <w:t xml:space="preserve">Pri  zmluvách o finančnom prenájme s doložkou o odkúpení (alebo pri zmluvách stanovujúcich minimálne obdobie prenájmu s dĺžkou zodpovedajúcou životnosti investície, ktorá je predmetom zmluvy), nesmie hodnota predmetu finančného prenájmu presiahnuť jeho trhovú hodnotu. Dane a finančná činnosť prenajímateľa súvisiace so zmluvou o finančnom prenájme nie sú oprávnenými výdavkami. Oprávneným výdavkom nie je celá časť splátky, ale </w:t>
      </w:r>
      <w:r w:rsidRPr="00F74808">
        <w:rPr>
          <w:rFonts w:ascii="Arial Narrow" w:hAnsi="Arial Narrow"/>
          <w:sz w:val="22"/>
          <w:szCs w:val="22"/>
          <w:u w:val="single"/>
        </w:rPr>
        <w:t xml:space="preserve">len </w:t>
      </w:r>
      <w:r w:rsidR="00061F9A">
        <w:rPr>
          <w:rFonts w:ascii="Arial Narrow" w:hAnsi="Arial Narrow"/>
          <w:sz w:val="22"/>
          <w:szCs w:val="22"/>
          <w:u w:val="single"/>
        </w:rPr>
        <w:t>zodpovedajúca časť vstupnej ceny</w:t>
      </w:r>
      <w:r w:rsidR="00061F9A" w:rsidRPr="00061F9A">
        <w:rPr>
          <w:rFonts w:ascii="Arial Narrow" w:hAnsi="Arial Narrow"/>
          <w:sz w:val="22"/>
          <w:szCs w:val="22"/>
        </w:rPr>
        <w:t xml:space="preserve"> podľa osobitného predpisu</w:t>
      </w:r>
      <w:r w:rsidR="00061F9A">
        <w:rPr>
          <w:rStyle w:val="Odkaznapoznmkupodiarou"/>
          <w:rFonts w:ascii="Arial Narrow" w:hAnsi="Arial Narrow"/>
          <w:sz w:val="22"/>
          <w:szCs w:val="22"/>
        </w:rPr>
        <w:footnoteReference w:id="47"/>
      </w:r>
      <w:r w:rsidR="00061F9A">
        <w:rPr>
          <w:rFonts w:ascii="Arial Narrow" w:hAnsi="Arial Narrow"/>
          <w:sz w:val="22"/>
          <w:szCs w:val="22"/>
        </w:rPr>
        <w:t>,</w:t>
      </w:r>
      <w:r w:rsidRPr="00061F9A">
        <w:rPr>
          <w:rFonts w:ascii="Arial Narrow" w:hAnsi="Arial Narrow"/>
          <w:sz w:val="22"/>
          <w:szCs w:val="22"/>
        </w:rPr>
        <w:t xml:space="preserve"> </w:t>
      </w:r>
      <w:r w:rsidRPr="00F74808">
        <w:rPr>
          <w:rFonts w:ascii="Arial Narrow" w:hAnsi="Arial Narrow"/>
          <w:sz w:val="22"/>
          <w:szCs w:val="22"/>
        </w:rPr>
        <w:t>vzťahujúca sa na obdobie realizácie projektu</w:t>
      </w:r>
      <w:r w:rsidR="00061F9A">
        <w:rPr>
          <w:rFonts w:ascii="Arial Narrow" w:hAnsi="Arial Narrow"/>
          <w:sz w:val="22"/>
          <w:szCs w:val="22"/>
        </w:rPr>
        <w:t>, ktorá bola reálne uhradená</w:t>
      </w:r>
      <w:r w:rsidRPr="00F74808">
        <w:rPr>
          <w:rFonts w:ascii="Arial Narrow" w:hAnsi="Arial Narrow"/>
          <w:sz w:val="22"/>
          <w:szCs w:val="22"/>
        </w:rPr>
        <w:t xml:space="preserve">. </w:t>
      </w:r>
    </w:p>
    <w:p w14:paraId="30BEE751" w14:textId="75DB7688" w:rsidR="00643DE8" w:rsidRPr="00F74808" w:rsidRDefault="00C3276B" w:rsidP="00C3276B">
      <w:pPr>
        <w:pStyle w:val="Zkladntext"/>
        <w:spacing w:line="240" w:lineRule="auto"/>
        <w:jc w:val="both"/>
        <w:rPr>
          <w:rFonts w:ascii="Arial Narrow" w:hAnsi="Arial Narrow"/>
          <w:sz w:val="22"/>
          <w:szCs w:val="22"/>
        </w:rPr>
      </w:pPr>
      <w:r w:rsidRPr="00F74808">
        <w:rPr>
          <w:rFonts w:ascii="Arial Narrow" w:hAnsi="Arial Narrow"/>
          <w:sz w:val="22"/>
          <w:szCs w:val="22"/>
        </w:rPr>
        <w:t xml:space="preserve">V prípade, že predmet finančného prenájmu nie je využívaný výlučne na účely projektu, oprávnená je len alikvotná časť </w:t>
      </w:r>
      <w:r w:rsidR="00061F9A">
        <w:rPr>
          <w:rFonts w:ascii="Arial Narrow" w:hAnsi="Arial Narrow"/>
          <w:sz w:val="22"/>
          <w:szCs w:val="22"/>
        </w:rPr>
        <w:t>vstupnej ceny</w:t>
      </w:r>
      <w:r w:rsidRPr="00F74808">
        <w:rPr>
          <w:rFonts w:ascii="Arial Narrow" w:hAnsi="Arial Narrow"/>
          <w:sz w:val="22"/>
          <w:szCs w:val="22"/>
        </w:rPr>
        <w:t xml:space="preserve"> za príslušné obdobie (viď bližšie postup upravený v časti </w:t>
      </w:r>
      <w:r w:rsidRPr="00F74808">
        <w:rPr>
          <w:rFonts w:ascii="Arial Narrow" w:hAnsi="Arial Narrow"/>
          <w:i/>
          <w:sz w:val="22"/>
          <w:szCs w:val="22"/>
        </w:rPr>
        <w:t>Nákup hmotného a nehmotného majetku (okrem nehnuteľností)</w:t>
      </w:r>
      <w:r w:rsidRPr="00F74808">
        <w:rPr>
          <w:rFonts w:ascii="Arial Narrow" w:hAnsi="Arial Narrow"/>
          <w:sz w:val="22"/>
          <w:szCs w:val="22"/>
        </w:rPr>
        <w:t xml:space="preserve"> </w:t>
      </w:r>
      <w:r w:rsidR="00643DE8" w:rsidRPr="00F74808">
        <w:rPr>
          <w:rFonts w:ascii="Arial Narrow" w:hAnsi="Arial Narrow"/>
          <w:sz w:val="22"/>
          <w:szCs w:val="22"/>
        </w:rPr>
        <w:t xml:space="preserve">v kapitole </w:t>
      </w:r>
      <w:r w:rsidR="004F5E86" w:rsidRPr="00F74808">
        <w:rPr>
          <w:rFonts w:ascii="Arial Narrow" w:hAnsi="Arial Narrow"/>
          <w:sz w:val="22"/>
          <w:szCs w:val="22"/>
        </w:rPr>
        <w:t xml:space="preserve">4 </w:t>
      </w:r>
      <w:r w:rsidRPr="00F74808">
        <w:rPr>
          <w:rFonts w:ascii="Arial Narrow" w:hAnsi="Arial Narrow"/>
          <w:sz w:val="22"/>
          <w:szCs w:val="22"/>
        </w:rPr>
        <w:t>tejto Príručky</w:t>
      </w:r>
      <w:r w:rsidR="00643DE8" w:rsidRPr="00F74808">
        <w:rPr>
          <w:rFonts w:ascii="Arial Narrow" w:hAnsi="Arial Narrow"/>
          <w:sz w:val="22"/>
          <w:szCs w:val="22"/>
        </w:rPr>
        <w:t>.</w:t>
      </w:r>
    </w:p>
    <w:p w14:paraId="26BCDD8D" w14:textId="1152573A" w:rsidR="00C3276B" w:rsidRPr="00F74808" w:rsidRDefault="00C3276B" w:rsidP="00C3276B">
      <w:pPr>
        <w:pStyle w:val="Zkladntext"/>
        <w:spacing w:line="240" w:lineRule="auto"/>
        <w:jc w:val="both"/>
        <w:rPr>
          <w:rFonts w:ascii="Arial Narrow" w:hAnsi="Arial Narrow"/>
          <w:sz w:val="22"/>
          <w:szCs w:val="22"/>
        </w:rPr>
      </w:pPr>
      <w:r w:rsidRPr="00F74808">
        <w:rPr>
          <w:rFonts w:ascii="Arial Narrow" w:hAnsi="Arial Narrow"/>
          <w:sz w:val="22"/>
          <w:szCs w:val="22"/>
        </w:rPr>
        <w:t>Výdav</w:t>
      </w:r>
      <w:r w:rsidR="004E5298" w:rsidRPr="00F74808">
        <w:rPr>
          <w:rFonts w:ascii="Arial Narrow" w:hAnsi="Arial Narrow"/>
          <w:sz w:val="22"/>
          <w:szCs w:val="22"/>
        </w:rPr>
        <w:t>o</w:t>
      </w:r>
      <w:r w:rsidRPr="00F74808">
        <w:rPr>
          <w:rFonts w:ascii="Arial Narrow" w:hAnsi="Arial Narrow"/>
          <w:sz w:val="22"/>
          <w:szCs w:val="22"/>
        </w:rPr>
        <w:t xml:space="preserve">k na predmet operatívneho nájmu je oprávneným výdavkom za predpokladu, že takýto predmet je </w:t>
      </w:r>
      <w:r w:rsidR="00617AD9">
        <w:rPr>
          <w:rFonts w:ascii="Arial Narrow" w:hAnsi="Arial Narrow"/>
          <w:sz w:val="22"/>
          <w:szCs w:val="22"/>
        </w:rPr>
        <w:br/>
      </w:r>
      <w:r w:rsidRPr="00F74808">
        <w:rPr>
          <w:rFonts w:ascii="Arial Narrow" w:hAnsi="Arial Narrow"/>
          <w:sz w:val="22"/>
          <w:szCs w:val="22"/>
        </w:rPr>
        <w:t>pre realizáciu projektu nevyhnutný</w:t>
      </w:r>
      <w:r w:rsidR="001A5FBA" w:rsidRPr="00F74808">
        <w:rPr>
          <w:rStyle w:val="Odkaznapoznmkupodiarou"/>
          <w:rFonts w:ascii="Arial Narrow" w:hAnsi="Arial Narrow"/>
          <w:sz w:val="22"/>
          <w:szCs w:val="22"/>
        </w:rPr>
        <w:footnoteReference w:id="48"/>
      </w:r>
      <w:r w:rsidRPr="00F74808">
        <w:rPr>
          <w:rFonts w:ascii="Arial Narrow" w:hAnsi="Arial Narrow"/>
          <w:sz w:val="22"/>
          <w:szCs w:val="22"/>
        </w:rPr>
        <w:t xml:space="preserve">. </w:t>
      </w:r>
    </w:p>
    <w:p w14:paraId="368C3CDF" w14:textId="7F5F2F58" w:rsidR="00606DA4" w:rsidRPr="00F74808" w:rsidRDefault="00C3276B" w:rsidP="00C3276B">
      <w:pPr>
        <w:spacing w:after="0" w:line="240" w:lineRule="auto"/>
        <w:jc w:val="both"/>
        <w:rPr>
          <w:rFonts w:ascii="Arial Narrow" w:hAnsi="Arial Narrow"/>
          <w:color w:val="006600"/>
          <w:sz w:val="22"/>
          <w:szCs w:val="22"/>
        </w:rPr>
      </w:pPr>
      <w:r w:rsidRPr="00F74808">
        <w:rPr>
          <w:rFonts w:ascii="Arial Narrow" w:hAnsi="Arial Narrow"/>
          <w:sz w:val="22"/>
          <w:szCs w:val="22"/>
        </w:rPr>
        <w:t xml:space="preserve">Pri  zmluvách o operatívnom nájme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(viď bližšie postup upravený v časti </w:t>
      </w:r>
      <w:r w:rsidRPr="00F74808">
        <w:rPr>
          <w:rFonts w:ascii="Arial Narrow" w:hAnsi="Arial Narrow"/>
          <w:i/>
          <w:sz w:val="22"/>
          <w:szCs w:val="22"/>
        </w:rPr>
        <w:t>Nákup hmotného a nehmotného majetku (okrem nehnuteľností)</w:t>
      </w:r>
      <w:r w:rsidRPr="00F74808">
        <w:rPr>
          <w:rFonts w:ascii="Arial Narrow" w:hAnsi="Arial Narrow"/>
          <w:sz w:val="22"/>
          <w:szCs w:val="22"/>
        </w:rPr>
        <w:t xml:space="preserve"> </w:t>
      </w:r>
      <w:r w:rsidR="00D11EBE" w:rsidRPr="00F74808">
        <w:rPr>
          <w:rFonts w:ascii="Arial Narrow" w:hAnsi="Arial Narrow"/>
          <w:sz w:val="22"/>
          <w:szCs w:val="22"/>
        </w:rPr>
        <w:t xml:space="preserve">v kapitole </w:t>
      </w:r>
      <w:r w:rsidR="004F5E86" w:rsidRPr="00F74808">
        <w:rPr>
          <w:rFonts w:ascii="Arial Narrow" w:hAnsi="Arial Narrow"/>
          <w:sz w:val="22"/>
          <w:szCs w:val="22"/>
        </w:rPr>
        <w:t xml:space="preserve">4 </w:t>
      </w:r>
      <w:r w:rsidRPr="00F74808">
        <w:rPr>
          <w:rFonts w:ascii="Arial Narrow" w:hAnsi="Arial Narrow"/>
          <w:sz w:val="22"/>
          <w:szCs w:val="22"/>
        </w:rPr>
        <w:t xml:space="preserve">tejto Príručky). Pri tomto type zmlúv o nájme musí nájomca preukázať, že zmluva bola najhospodárnejšou metódou pre získanie zariadenia, t.j. využitie nájmu musí byť finančne najvýhodnejším riešením pre projekt. Z tohto dôvodu nie je oprávneným výdavkom na nájom tá časť výdavkov, o ktorú presahujú výdavky za nájom výšku výdavkov, ktoré by predstavovali </w:t>
      </w:r>
      <w:r w:rsidR="00061F9A">
        <w:rPr>
          <w:rFonts w:ascii="Arial Narrow" w:hAnsi="Arial Narrow"/>
          <w:sz w:val="22"/>
          <w:szCs w:val="22"/>
        </w:rPr>
        <w:t>obvyklú cenu za</w:t>
      </w:r>
      <w:r w:rsidRPr="00F74808">
        <w:rPr>
          <w:rFonts w:ascii="Arial Narrow" w:hAnsi="Arial Narrow"/>
          <w:sz w:val="22"/>
          <w:szCs w:val="22"/>
        </w:rPr>
        <w:t xml:space="preserve"> nájom rovnakého predmetu, resp. by presiahli bežnú obstarávaciu cenu rovnakého predmetu v danom čase a mieste</w:t>
      </w:r>
      <w:r w:rsidRPr="00F74808">
        <w:rPr>
          <w:rStyle w:val="Odkaznapoznmkupodiarou"/>
          <w:rFonts w:ascii="Arial Narrow" w:hAnsi="Arial Narrow"/>
          <w:sz w:val="22"/>
          <w:szCs w:val="22"/>
        </w:rPr>
        <w:footnoteReference w:id="49"/>
      </w:r>
      <w:r w:rsidRPr="00F74808">
        <w:rPr>
          <w:rFonts w:ascii="Arial Narrow" w:hAnsi="Arial Narrow"/>
          <w:sz w:val="22"/>
          <w:szCs w:val="22"/>
        </w:rPr>
        <w:t>.</w:t>
      </w:r>
    </w:p>
    <w:p w14:paraId="3D07F7E6" w14:textId="77777777" w:rsidR="00606DA4" w:rsidRPr="00F74808" w:rsidRDefault="00606DA4" w:rsidP="00E906FF">
      <w:pPr>
        <w:spacing w:after="0" w:line="240" w:lineRule="auto"/>
        <w:jc w:val="both"/>
        <w:rPr>
          <w:rFonts w:ascii="Arial Narrow" w:hAnsi="Arial Narrow"/>
          <w:color w:val="006600"/>
          <w:sz w:val="22"/>
          <w:szCs w:val="22"/>
        </w:rPr>
      </w:pPr>
    </w:p>
    <w:p w14:paraId="75BE17EE" w14:textId="0B2F114E" w:rsidR="00C3276B" w:rsidRPr="00F74808" w:rsidRDefault="00150553" w:rsidP="009C084A">
      <w:pPr>
        <w:shd w:val="clear" w:color="auto" w:fill="B8CCE4" w:themeFill="accent1" w:themeFillTint="66"/>
        <w:spacing w:after="0" w:line="240" w:lineRule="auto"/>
        <w:jc w:val="both"/>
        <w:rPr>
          <w:rFonts w:ascii="Arial Narrow" w:hAnsi="Arial Narrow"/>
          <w:sz w:val="22"/>
          <w:szCs w:val="22"/>
        </w:rPr>
      </w:pPr>
      <w:r>
        <w:rPr>
          <w:rFonts w:ascii="Arial Narrow" w:hAnsi="Arial Narrow"/>
          <w:sz w:val="22"/>
          <w:szCs w:val="22"/>
        </w:rPr>
        <w:lastRenderedPageBreak/>
        <w:t>Neo</w:t>
      </w:r>
      <w:r w:rsidR="00C3276B" w:rsidRPr="00F74808">
        <w:rPr>
          <w:rFonts w:ascii="Arial Narrow" w:hAnsi="Arial Narrow"/>
          <w:sz w:val="22"/>
          <w:szCs w:val="22"/>
        </w:rPr>
        <w:t xml:space="preserve">právnenými výdavkami </w:t>
      </w:r>
      <w:r>
        <w:rPr>
          <w:rFonts w:ascii="Arial Narrow" w:hAnsi="Arial Narrow"/>
          <w:sz w:val="22"/>
          <w:szCs w:val="22"/>
        </w:rPr>
        <w:t xml:space="preserve">sú </w:t>
      </w:r>
      <w:r w:rsidR="00C3276B" w:rsidRPr="00F74808">
        <w:rPr>
          <w:rFonts w:ascii="Arial Narrow" w:hAnsi="Arial Narrow"/>
          <w:sz w:val="22"/>
          <w:szCs w:val="22"/>
        </w:rPr>
        <w:t>spravidla:</w:t>
      </w:r>
    </w:p>
    <w:p w14:paraId="18A8FC73" w14:textId="77777777" w:rsidR="00C3276B" w:rsidRPr="00F74808" w:rsidRDefault="00C3276B" w:rsidP="00670BDA">
      <w:pPr>
        <w:pStyle w:val="Odsekzoznamu"/>
        <w:numPr>
          <w:ilvl w:val="0"/>
          <w:numId w:val="15"/>
        </w:numPr>
        <w:shd w:val="clear" w:color="auto" w:fill="B8CCE4" w:themeFill="accent1" w:themeFillTint="66"/>
        <w:spacing w:before="8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splátky finančného prenájmu, keď predmet finančného prenájmu sám nie je oprávneným výdavkom;</w:t>
      </w:r>
    </w:p>
    <w:p w14:paraId="0BB9A0CD" w14:textId="46E0ECD1" w:rsidR="00606DA4" w:rsidRPr="00BC5899" w:rsidRDefault="00C3276B" w:rsidP="00BC5899">
      <w:pPr>
        <w:pStyle w:val="Odsekzoznamu"/>
        <w:numPr>
          <w:ilvl w:val="0"/>
          <w:numId w:val="15"/>
        </w:numPr>
        <w:shd w:val="clear" w:color="auto" w:fill="B8CCE4" w:themeFill="accent1" w:themeFillTint="66"/>
        <w:spacing w:before="8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splátky finančného prenájmu a operatívneho nájmu, ktoré sa nevzťahujú na obdobie realizácie projektu.</w:t>
      </w:r>
    </w:p>
    <w:p w14:paraId="37FFEBC4" w14:textId="77777777" w:rsidR="005D6DB3" w:rsidRPr="00F74808" w:rsidRDefault="005D6DB3" w:rsidP="00854F2A">
      <w:pPr>
        <w:spacing w:after="0" w:line="240" w:lineRule="auto"/>
        <w:jc w:val="both"/>
        <w:rPr>
          <w:rFonts w:ascii="Arial Narrow" w:hAnsi="Arial Narrow"/>
          <w:sz w:val="22"/>
          <w:szCs w:val="22"/>
        </w:rPr>
      </w:pPr>
    </w:p>
    <w:p w14:paraId="48CB182B" w14:textId="77777777" w:rsidR="00D37073" w:rsidRPr="00F74808" w:rsidRDefault="000B6EAA" w:rsidP="00854F2A">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Osobné výdavky</w:t>
      </w:r>
    </w:p>
    <w:p w14:paraId="326AF407" w14:textId="77777777" w:rsidR="00854F2A" w:rsidRPr="00F74808" w:rsidRDefault="00854F2A" w:rsidP="00854F2A">
      <w:pPr>
        <w:pStyle w:val="Zkladntext"/>
        <w:spacing w:after="0" w:line="240" w:lineRule="auto"/>
        <w:jc w:val="both"/>
        <w:rPr>
          <w:rFonts w:ascii="Arial Narrow" w:hAnsi="Arial Narrow"/>
          <w:sz w:val="22"/>
          <w:szCs w:val="22"/>
        </w:rPr>
      </w:pPr>
    </w:p>
    <w:p w14:paraId="4C20722E" w14:textId="1EE91521" w:rsidR="000B6EAA" w:rsidRPr="00F74808" w:rsidRDefault="000B6EAA" w:rsidP="00D75263">
      <w:pPr>
        <w:pStyle w:val="Zkladntext"/>
        <w:spacing w:line="240" w:lineRule="auto"/>
        <w:jc w:val="both"/>
        <w:rPr>
          <w:rFonts w:ascii="Arial Narrow" w:hAnsi="Arial Narrow"/>
          <w:sz w:val="22"/>
          <w:szCs w:val="22"/>
        </w:rPr>
      </w:pPr>
      <w:r w:rsidRPr="00F74808">
        <w:rPr>
          <w:rFonts w:ascii="Arial Narrow" w:hAnsi="Arial Narrow"/>
          <w:sz w:val="22"/>
          <w:szCs w:val="22"/>
        </w:rPr>
        <w:t xml:space="preserve">Základným oprávneným výdavkom v oblasti osobných výdavkov je </w:t>
      </w:r>
      <w:r w:rsidRPr="00F74808">
        <w:rPr>
          <w:rFonts w:ascii="Arial Narrow" w:hAnsi="Arial Narrow"/>
          <w:b/>
          <w:sz w:val="22"/>
          <w:szCs w:val="22"/>
        </w:rPr>
        <w:t>cena práce</w:t>
      </w:r>
      <w:r w:rsidRPr="00F74808">
        <w:rPr>
          <w:rFonts w:ascii="Arial Narrow" w:hAnsi="Arial Narrow"/>
          <w:sz w:val="22"/>
          <w:szCs w:val="22"/>
        </w:rPr>
        <w:t xml:space="preserve"> (hrubá mzda, resp. odmena </w:t>
      </w:r>
      <w:r w:rsidR="00617AD9">
        <w:rPr>
          <w:rFonts w:ascii="Arial Narrow" w:hAnsi="Arial Narrow"/>
          <w:sz w:val="22"/>
          <w:szCs w:val="22"/>
        </w:rPr>
        <w:br/>
      </w:r>
      <w:r w:rsidRPr="00F74808">
        <w:rPr>
          <w:rFonts w:ascii="Arial Narrow" w:hAnsi="Arial Narrow"/>
          <w:sz w:val="22"/>
          <w:szCs w:val="22"/>
        </w:rPr>
        <w:t>za vykonanú prácu a </w:t>
      </w:r>
      <w:r w:rsidR="00D75263" w:rsidRPr="00F74808">
        <w:rPr>
          <w:rFonts w:ascii="Arial Narrow" w:hAnsi="Arial Narrow"/>
          <w:sz w:val="22"/>
          <w:szCs w:val="22"/>
        </w:rPr>
        <w:t>zákonné odvody zamestnávateľa).</w:t>
      </w:r>
    </w:p>
    <w:p w14:paraId="13C92D0C" w14:textId="77777777" w:rsidR="000B6EAA" w:rsidRPr="00F74808" w:rsidRDefault="000B6EAA" w:rsidP="00D75263">
      <w:pPr>
        <w:autoSpaceDE w:val="0"/>
        <w:autoSpaceDN w:val="0"/>
        <w:adjustRightInd w:val="0"/>
        <w:spacing w:after="120" w:line="240" w:lineRule="auto"/>
        <w:jc w:val="both"/>
        <w:rPr>
          <w:rFonts w:ascii="Arial Narrow" w:hAnsi="Arial Narrow"/>
          <w:sz w:val="22"/>
          <w:szCs w:val="22"/>
        </w:rPr>
      </w:pPr>
      <w:r w:rsidRPr="00F74808">
        <w:rPr>
          <w:rFonts w:ascii="Arial Narrow" w:hAnsi="Arial Narrow"/>
          <w:sz w:val="22"/>
          <w:szCs w:val="22"/>
        </w:rPr>
        <w:t xml:space="preserve">Pre osobné výdavky platí, že </w:t>
      </w:r>
      <w:r w:rsidRPr="00F74808">
        <w:rPr>
          <w:rFonts w:ascii="Arial Narrow" w:hAnsi="Arial Narrow"/>
          <w:b/>
          <w:sz w:val="22"/>
          <w:szCs w:val="22"/>
        </w:rPr>
        <w:t>nesmú presiahnuť výšku obvyklú v danom odbore, čase a mieste</w:t>
      </w:r>
      <w:r w:rsidRPr="00F74808">
        <w:rPr>
          <w:rFonts w:ascii="Arial Narrow" w:hAnsi="Arial Narrow"/>
          <w:sz w:val="22"/>
          <w:szCs w:val="22"/>
        </w:rPr>
        <w:t xml:space="preserve"> </w:t>
      </w:r>
      <w:r w:rsidRPr="00F74808">
        <w:rPr>
          <w:rFonts w:ascii="Arial Narrow" w:hAnsi="Arial Narrow"/>
          <w:b/>
          <w:sz w:val="22"/>
          <w:szCs w:val="22"/>
        </w:rPr>
        <w:t>a musia byť primerané úlohám a zodpovednostiam osôb zap</w:t>
      </w:r>
      <w:r w:rsidR="00D75263" w:rsidRPr="00F74808">
        <w:rPr>
          <w:rFonts w:ascii="Arial Narrow" w:hAnsi="Arial Narrow"/>
          <w:b/>
          <w:sz w:val="22"/>
          <w:szCs w:val="22"/>
        </w:rPr>
        <w:t>ojených do realizácie projektu</w:t>
      </w:r>
      <w:r w:rsidR="00D75263" w:rsidRPr="00F74808">
        <w:rPr>
          <w:rFonts w:ascii="Arial Narrow" w:hAnsi="Arial Narrow"/>
          <w:sz w:val="22"/>
          <w:szCs w:val="22"/>
        </w:rPr>
        <w:t>.</w:t>
      </w:r>
    </w:p>
    <w:p w14:paraId="27D1F323" w14:textId="53E9CF44" w:rsidR="000B6EAA" w:rsidRPr="00F74808" w:rsidRDefault="000B6EAA" w:rsidP="00D75263">
      <w:pPr>
        <w:autoSpaceDE w:val="0"/>
        <w:autoSpaceDN w:val="0"/>
        <w:adjustRightInd w:val="0"/>
        <w:spacing w:after="120" w:line="240" w:lineRule="auto"/>
        <w:jc w:val="both"/>
        <w:rPr>
          <w:rFonts w:ascii="Arial Narrow" w:hAnsi="Arial Narrow"/>
          <w:sz w:val="22"/>
          <w:szCs w:val="22"/>
        </w:rPr>
      </w:pPr>
      <w:r w:rsidRPr="00F74808">
        <w:rPr>
          <w:rFonts w:ascii="Arial Narrow" w:hAnsi="Arial Narrow"/>
          <w:sz w:val="22"/>
          <w:szCs w:val="22"/>
        </w:rPr>
        <w:t xml:space="preserve">V prípade osobných výdavkov </w:t>
      </w:r>
      <w:r w:rsidRPr="00F74808">
        <w:rPr>
          <w:rFonts w:ascii="Arial Narrow" w:hAnsi="Arial Narrow"/>
          <w:b/>
          <w:sz w:val="22"/>
          <w:szCs w:val="22"/>
        </w:rPr>
        <w:t xml:space="preserve">je nevyhnutné, aby </w:t>
      </w:r>
      <w:r w:rsidR="00C64D67" w:rsidRPr="00F74808">
        <w:rPr>
          <w:rFonts w:ascii="Arial Narrow" w:hAnsi="Arial Narrow"/>
          <w:b/>
          <w:sz w:val="22"/>
          <w:szCs w:val="22"/>
        </w:rPr>
        <w:t>P</w:t>
      </w:r>
      <w:r w:rsidRPr="00F74808">
        <w:rPr>
          <w:rFonts w:ascii="Arial Narrow" w:hAnsi="Arial Narrow"/>
          <w:b/>
          <w:sz w:val="22"/>
          <w:szCs w:val="22"/>
        </w:rPr>
        <w:t>rijímateľ rešpektoval odmeňovanie jednotlivých pracovných pozícií s ohľadom na jeho predchádzajúcu mzdovú politiku</w:t>
      </w:r>
      <w:r w:rsidRPr="00F74808">
        <w:rPr>
          <w:rFonts w:ascii="Arial Narrow" w:hAnsi="Arial Narrow"/>
          <w:sz w:val="22"/>
          <w:szCs w:val="22"/>
        </w:rPr>
        <w:t>, t.j. nie je možné akceptovať navýšenie mzdy, resp. odmeny za vykonanú prácu iba z dôvodu prác vykonávaných na projekte financovano</w:t>
      </w:r>
      <w:r w:rsidR="001D5D0A">
        <w:rPr>
          <w:rFonts w:ascii="Arial Narrow" w:hAnsi="Arial Narrow"/>
          <w:sz w:val="22"/>
          <w:szCs w:val="22"/>
        </w:rPr>
        <w:t>m</w:t>
      </w:r>
      <w:r w:rsidRPr="00F74808">
        <w:rPr>
          <w:rFonts w:ascii="Arial Narrow" w:hAnsi="Arial Narrow"/>
          <w:sz w:val="22"/>
          <w:szCs w:val="22"/>
        </w:rPr>
        <w:t xml:space="preserve"> </w:t>
      </w:r>
      <w:r w:rsidR="00617AD9">
        <w:rPr>
          <w:rFonts w:ascii="Arial Narrow" w:hAnsi="Arial Narrow"/>
          <w:sz w:val="22"/>
          <w:szCs w:val="22"/>
        </w:rPr>
        <w:br/>
      </w:r>
      <w:r w:rsidRPr="00F74808">
        <w:rPr>
          <w:rFonts w:ascii="Arial Narrow" w:hAnsi="Arial Narrow"/>
          <w:sz w:val="22"/>
          <w:szCs w:val="22"/>
        </w:rPr>
        <w:t>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8148F9">
        <w:rPr>
          <w:rFonts w:ascii="Arial Narrow" w:hAnsi="Arial Narrow"/>
          <w:sz w:val="22"/>
          <w:szCs w:val="22"/>
        </w:rPr>
        <w:t xml:space="preserve"> mzdy, resp. odmeny</w:t>
      </w:r>
      <w:r w:rsidRPr="00F74808">
        <w:rPr>
          <w:rFonts w:ascii="Arial Narrow" w:hAnsi="Arial Narrow"/>
          <w:sz w:val="22"/>
          <w:szCs w:val="22"/>
        </w:rPr>
        <w:t xml:space="preserve"> rovnakej práce vykonávanej mimo projektu. Zároveň je </w:t>
      </w:r>
      <w:r w:rsidR="00C64D67" w:rsidRPr="00F74808">
        <w:rPr>
          <w:rFonts w:ascii="Arial Narrow" w:hAnsi="Arial Narrow"/>
          <w:sz w:val="22"/>
          <w:szCs w:val="22"/>
        </w:rPr>
        <w:t>P</w:t>
      </w:r>
      <w:r w:rsidRPr="00F74808">
        <w:rPr>
          <w:rFonts w:ascii="Arial Narrow" w:hAnsi="Arial Narrow"/>
          <w:sz w:val="22"/>
          <w:szCs w:val="22"/>
        </w:rPr>
        <w:t>rijímateľ povinný preukázať, že zamestnanec, ktorého mzdové výdavky sú predmetom financovania z</w:t>
      </w:r>
      <w:r w:rsidR="0053542E" w:rsidRPr="00F74808">
        <w:rPr>
          <w:rFonts w:ascii="Arial Narrow" w:hAnsi="Arial Narrow"/>
          <w:sz w:val="22"/>
          <w:szCs w:val="22"/>
        </w:rPr>
        <w:t> </w:t>
      </w:r>
      <w:r w:rsidRPr="00F74808">
        <w:rPr>
          <w:rFonts w:ascii="Arial Narrow" w:hAnsi="Arial Narrow"/>
          <w:sz w:val="22"/>
          <w:szCs w:val="22"/>
        </w:rPr>
        <w:t>EŠIF má pre danú pracovnú pozíciu alebo pre práce vykonávané na projekte potrebnú kvalifikáciu a odbornú spôsobilosť.</w:t>
      </w:r>
    </w:p>
    <w:p w14:paraId="3C694E05" w14:textId="141AAE4F" w:rsidR="000B6EAA" w:rsidRPr="00F74808" w:rsidRDefault="000B6EAA" w:rsidP="007C48AE">
      <w:pPr>
        <w:pStyle w:val="Zkladntext"/>
        <w:spacing w:line="240" w:lineRule="auto"/>
        <w:jc w:val="both"/>
        <w:rPr>
          <w:rFonts w:ascii="Arial Narrow" w:hAnsi="Arial Narrow"/>
          <w:sz w:val="22"/>
          <w:szCs w:val="22"/>
        </w:rPr>
      </w:pPr>
      <w:r w:rsidRPr="00F74808">
        <w:rPr>
          <w:rFonts w:ascii="Arial Narrow" w:hAnsi="Arial Narrow"/>
          <w:sz w:val="22"/>
          <w:szCs w:val="22"/>
        </w:rPr>
        <w:t xml:space="preserve">Zamestnanci </w:t>
      </w:r>
      <w:r w:rsidR="00C64D67" w:rsidRPr="00F74808">
        <w:rPr>
          <w:rFonts w:ascii="Arial Narrow" w:hAnsi="Arial Narrow"/>
          <w:sz w:val="22"/>
          <w:szCs w:val="22"/>
        </w:rPr>
        <w:t>P</w:t>
      </w:r>
      <w:r w:rsidRPr="00F74808">
        <w:rPr>
          <w:rFonts w:ascii="Arial Narrow" w:hAnsi="Arial Narrow"/>
          <w:sz w:val="22"/>
          <w:szCs w:val="22"/>
        </w:rPr>
        <w:t xml:space="preserve">rijímateľa preukazujú svoje zapojenie do projektu </w:t>
      </w:r>
      <w:r w:rsidRPr="00F74808">
        <w:rPr>
          <w:rFonts w:ascii="Arial Narrow" w:hAnsi="Arial Narrow"/>
          <w:b/>
          <w:sz w:val="22"/>
          <w:szCs w:val="22"/>
        </w:rPr>
        <w:t>pracovným výkazom</w:t>
      </w:r>
      <w:r w:rsidRPr="00F74808">
        <w:rPr>
          <w:rFonts w:ascii="Arial Narrow" w:hAnsi="Arial Narrow"/>
          <w:sz w:val="22"/>
          <w:szCs w:val="22"/>
        </w:rPr>
        <w:t xml:space="preserve">. Činnosti a objem práce </w:t>
      </w:r>
      <w:r w:rsidR="00617AD9">
        <w:rPr>
          <w:rFonts w:ascii="Arial Narrow" w:hAnsi="Arial Narrow"/>
          <w:sz w:val="22"/>
          <w:szCs w:val="22"/>
        </w:rPr>
        <w:br/>
      </w:r>
      <w:r w:rsidRPr="00F74808">
        <w:rPr>
          <w:rFonts w:ascii="Arial Narrow" w:hAnsi="Arial Narrow"/>
          <w:sz w:val="22"/>
          <w:szCs w:val="22"/>
        </w:rPr>
        <w:t>v pracovnom výkaze musia zodpovedať skutočne vykonanej práci v rámci vykazovaného obdobia. V prípade zamestnávania osôb pre účely realizácie projektu rozlišujeme dve alternatívy:</w:t>
      </w:r>
    </w:p>
    <w:p w14:paraId="2EE2FA85" w14:textId="5E9DD3CE" w:rsidR="000B6EAA" w:rsidRPr="00F74808" w:rsidRDefault="000B6EAA" w:rsidP="00512A4A">
      <w:pPr>
        <w:pStyle w:val="Zoznamsodrkami"/>
        <w:numPr>
          <w:ilvl w:val="0"/>
          <w:numId w:val="10"/>
        </w:numPr>
        <w:spacing w:before="0" w:after="0"/>
        <w:ind w:left="284" w:hanging="284"/>
        <w:rPr>
          <w:rFonts w:ascii="Arial Narrow" w:hAnsi="Arial Narrow"/>
          <w:szCs w:val="22"/>
        </w:rPr>
      </w:pPr>
      <w:r w:rsidRPr="00F74808">
        <w:rPr>
          <w:rFonts w:ascii="Arial Narrow" w:hAnsi="Arial Narrow"/>
          <w:b/>
          <w:szCs w:val="22"/>
        </w:rPr>
        <w:t>zamestnanec pracuje na projekte na plný pracovný úväzok</w:t>
      </w:r>
      <w:r w:rsidRPr="00F74808">
        <w:rPr>
          <w:rStyle w:val="Odkaznapoznmkupodiarou"/>
          <w:rFonts w:ascii="Arial Narrow" w:hAnsi="Arial Narrow"/>
          <w:szCs w:val="22"/>
        </w:rPr>
        <w:footnoteReference w:id="50"/>
      </w:r>
      <w:r w:rsidRPr="00F74808">
        <w:rPr>
          <w:rFonts w:ascii="Arial Narrow" w:hAnsi="Arial Narrow"/>
          <w:szCs w:val="22"/>
        </w:rPr>
        <w:t xml:space="preserve"> (t.j. ustanovený pracovný čas):</w:t>
      </w:r>
      <w:r w:rsidR="00512A4A" w:rsidRPr="00F74808">
        <w:rPr>
          <w:rFonts w:ascii="Arial Narrow" w:hAnsi="Arial Narrow"/>
          <w:szCs w:val="22"/>
        </w:rPr>
        <w:t xml:space="preserve"> </w:t>
      </w:r>
      <w:r w:rsidRPr="00F74808">
        <w:rPr>
          <w:rFonts w:ascii="Arial Narrow" w:hAnsi="Arial Narrow"/>
          <w:szCs w:val="22"/>
        </w:rPr>
        <w:t xml:space="preserve">zamestnanec vykonáva počas celej pracovnej doby (resp. počas celého pracovného času) činnosti týkajúce sa </w:t>
      </w:r>
      <w:r w:rsidRPr="00F74808">
        <w:rPr>
          <w:rFonts w:ascii="Arial Narrow" w:hAnsi="Arial Narrow"/>
          <w:szCs w:val="22"/>
          <w:u w:val="single"/>
        </w:rPr>
        <w:t>výlučne</w:t>
      </w:r>
      <w:r w:rsidRPr="00F74808">
        <w:rPr>
          <w:rFonts w:ascii="Arial Narrow" w:hAnsi="Arial Narrow"/>
          <w:szCs w:val="22"/>
        </w:rPr>
        <w:t xml:space="preserve"> aktivít na projekte a žiadne iné aktivity mimo projektu. V tomto prípade sú oprávnené výdavky za všetky zložky mzdy vrátane príplatkov</w:t>
      </w:r>
      <w:r w:rsidRPr="00F74808">
        <w:rPr>
          <w:rStyle w:val="Odkaznapoznmkupodiarou"/>
          <w:rFonts w:ascii="Arial Narrow" w:hAnsi="Arial Narrow"/>
          <w:szCs w:val="22"/>
        </w:rPr>
        <w:footnoteReference w:id="51"/>
      </w:r>
      <w:r w:rsidRPr="00F74808">
        <w:rPr>
          <w:rFonts w:ascii="Arial Narrow" w:hAnsi="Arial Narrow"/>
          <w:szCs w:val="22"/>
        </w:rPr>
        <w:t xml:space="preserve">, resp. odmeny na základe dohôd o prácach vykonávaných mimo pracovného pomeru </w:t>
      </w:r>
      <w:r w:rsidR="00617AD9">
        <w:rPr>
          <w:rFonts w:ascii="Arial Narrow" w:hAnsi="Arial Narrow"/>
          <w:szCs w:val="22"/>
        </w:rPr>
        <w:br/>
      </w:r>
      <w:r w:rsidRPr="00F74808">
        <w:rPr>
          <w:rFonts w:ascii="Arial Narrow" w:hAnsi="Arial Narrow"/>
          <w:szCs w:val="22"/>
        </w:rPr>
        <w:t xml:space="preserve">a náhrady mzdy v zmysle platnej legislatívy, ako aj povinné odvody za zamestnávateľa; </w:t>
      </w:r>
    </w:p>
    <w:p w14:paraId="54B19EF3" w14:textId="600ADC47" w:rsidR="000B6EAA" w:rsidRPr="00F74808" w:rsidRDefault="000B6EAA" w:rsidP="00512A4A">
      <w:pPr>
        <w:pStyle w:val="Zoznamsodrkami"/>
        <w:numPr>
          <w:ilvl w:val="0"/>
          <w:numId w:val="10"/>
        </w:numPr>
        <w:spacing w:before="120" w:after="0"/>
        <w:ind w:left="284" w:hanging="284"/>
        <w:rPr>
          <w:rFonts w:ascii="Arial Narrow" w:hAnsi="Arial Narrow"/>
          <w:szCs w:val="22"/>
        </w:rPr>
      </w:pPr>
      <w:r w:rsidRPr="00F74808">
        <w:rPr>
          <w:rFonts w:ascii="Arial Narrow" w:hAnsi="Arial Narrow"/>
          <w:b/>
          <w:szCs w:val="22"/>
        </w:rPr>
        <w:t>zamestnanec pracuje na projekte iba určitý pracovný čas</w:t>
      </w:r>
      <w:r w:rsidRPr="00F74808">
        <w:rPr>
          <w:rFonts w:ascii="Arial Narrow" w:hAnsi="Arial Narrow"/>
          <w:szCs w:val="22"/>
        </w:rPr>
        <w:t>:</w:t>
      </w:r>
      <w:r w:rsidR="00512A4A" w:rsidRPr="00F74808">
        <w:rPr>
          <w:rFonts w:ascii="Arial Narrow" w:hAnsi="Arial Narrow"/>
          <w:szCs w:val="22"/>
        </w:rPr>
        <w:t xml:space="preserve"> </w:t>
      </w:r>
      <w:r w:rsidRPr="00F74808">
        <w:rPr>
          <w:rFonts w:ascii="Arial Narrow" w:hAnsi="Arial Narrow"/>
          <w:szCs w:val="22"/>
        </w:rPr>
        <w:t>celkový pracovný čas zamestnanca je rozdelený na aktivity pre projekt/projekty spolufinancovaný/é z EŠIF a na aktivity mimo EŠIF. V tomto prípade sú oprávnené výdavky za všetky zložky mzdy vrátane príplatkov</w:t>
      </w:r>
      <w:r w:rsidR="00943F72">
        <w:rPr>
          <w:rFonts w:ascii="Arial Narrow" w:hAnsi="Arial Narrow"/>
          <w:szCs w:val="22"/>
          <w:vertAlign w:val="superscript"/>
        </w:rPr>
        <w:t>4</w:t>
      </w:r>
      <w:r w:rsidR="00F21136">
        <w:rPr>
          <w:rFonts w:ascii="Arial Narrow" w:hAnsi="Arial Narrow"/>
          <w:szCs w:val="22"/>
          <w:vertAlign w:val="superscript"/>
        </w:rPr>
        <w:t>5</w:t>
      </w:r>
      <w:r w:rsidRPr="00F74808">
        <w:rPr>
          <w:rFonts w:ascii="Arial Narrow" w:hAnsi="Arial Narrow"/>
          <w:szCs w:val="22"/>
        </w:rPr>
        <w:t xml:space="preserve">, resp. odmeny na základe dohôd o prácach vykonávaných mimo pracovného pomeru a náhrady mzdy v zmysle platnej legislatívy, ako aj povinné odvody za zamestnávateľa </w:t>
      </w:r>
      <w:r w:rsidRPr="00F74808">
        <w:rPr>
          <w:rFonts w:ascii="Arial Narrow" w:hAnsi="Arial Narrow"/>
          <w:szCs w:val="22"/>
          <w:u w:val="single"/>
        </w:rPr>
        <w:t>pomerne</w:t>
      </w:r>
      <w:r w:rsidRPr="00F74808">
        <w:rPr>
          <w:rFonts w:ascii="Arial Narrow" w:hAnsi="Arial Narrow"/>
          <w:szCs w:val="22"/>
        </w:rPr>
        <w:t xml:space="preserv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p>
    <w:p w14:paraId="3D2BB9ED" w14:textId="77777777" w:rsidR="006D23EA" w:rsidRPr="00F74808" w:rsidRDefault="006D23EA" w:rsidP="006D23EA">
      <w:pPr>
        <w:pStyle w:val="Zkladntext"/>
        <w:spacing w:after="0" w:line="240" w:lineRule="auto"/>
        <w:jc w:val="both"/>
        <w:rPr>
          <w:rFonts w:ascii="Arial Narrow" w:hAnsi="Arial Narrow"/>
          <w:sz w:val="22"/>
          <w:szCs w:val="22"/>
          <w:highlight w:val="yellow"/>
        </w:rPr>
      </w:pPr>
    </w:p>
    <w:p w14:paraId="51889748" w14:textId="7F754E0D" w:rsidR="00BB71BC" w:rsidRPr="00F74808" w:rsidRDefault="00BB71BC" w:rsidP="00B9092C">
      <w:pPr>
        <w:pStyle w:val="Zkladntext"/>
        <w:spacing w:line="240" w:lineRule="auto"/>
        <w:jc w:val="both"/>
        <w:rPr>
          <w:rFonts w:ascii="Arial Narrow" w:hAnsi="Arial Narrow"/>
          <w:sz w:val="22"/>
          <w:szCs w:val="22"/>
          <w:lang w:eastAsia="en-AU"/>
        </w:rPr>
      </w:pPr>
      <w:r w:rsidRPr="00F74808">
        <w:rPr>
          <w:rFonts w:ascii="Arial Narrow" w:hAnsi="Arial Narrow"/>
          <w:sz w:val="22"/>
          <w:szCs w:val="22"/>
        </w:rPr>
        <w:t xml:space="preserve">Náhrada mzdy za práceneschopnosť, ošetrovania člena rodiny a návštevu u lekára je oprávneným výdavkom, </w:t>
      </w:r>
      <w:r w:rsidR="00617AD9">
        <w:rPr>
          <w:rFonts w:ascii="Arial Narrow" w:hAnsi="Arial Narrow"/>
          <w:sz w:val="22"/>
          <w:szCs w:val="22"/>
        </w:rPr>
        <w:br/>
      </w:r>
      <w:r w:rsidRPr="00F74808">
        <w:rPr>
          <w:rFonts w:ascii="Arial Narrow" w:hAnsi="Arial Narrow"/>
          <w:sz w:val="22"/>
          <w:szCs w:val="22"/>
        </w:rPr>
        <w:t xml:space="preserve">ak je zamestnávateľom poskytnutá v súlade s platnou legislatívnou úpravou, v zákonnej výške, </w:t>
      </w:r>
      <w:r w:rsidR="00381A9C" w:rsidRPr="00F74808">
        <w:rPr>
          <w:rFonts w:ascii="Arial Narrow" w:hAnsi="Arial Narrow"/>
          <w:sz w:val="22"/>
          <w:szCs w:val="22"/>
        </w:rPr>
        <w:t xml:space="preserve">predstavuje konečný výdavok Prijímateľa </w:t>
      </w:r>
      <w:r w:rsidR="00381A9C">
        <w:rPr>
          <w:rFonts w:ascii="Arial Narrow" w:hAnsi="Arial Narrow"/>
          <w:sz w:val="22"/>
          <w:szCs w:val="22"/>
        </w:rPr>
        <w:t xml:space="preserve">a výška oprávnenej náhrady mzdy </w:t>
      </w:r>
      <w:r w:rsidRPr="00F74808">
        <w:rPr>
          <w:rFonts w:ascii="Arial Narrow" w:hAnsi="Arial Narrow"/>
          <w:sz w:val="22"/>
          <w:szCs w:val="22"/>
        </w:rPr>
        <w:t>zodpovedá miere zapojenia zamestnanca do realizácie daného projektu</w:t>
      </w:r>
      <w:r w:rsidR="00542460" w:rsidRPr="00F74808">
        <w:rPr>
          <w:rFonts w:ascii="Arial Narrow" w:hAnsi="Arial Narrow"/>
          <w:sz w:val="22"/>
          <w:szCs w:val="22"/>
        </w:rPr>
        <w:t>.</w:t>
      </w:r>
    </w:p>
    <w:p w14:paraId="00208B5D" w14:textId="3C2198B1" w:rsidR="000B6EAA" w:rsidRPr="00F74808" w:rsidRDefault="000B6EAA" w:rsidP="00B9092C">
      <w:pPr>
        <w:pStyle w:val="Zkladntext"/>
        <w:spacing w:line="240" w:lineRule="auto"/>
        <w:jc w:val="both"/>
        <w:rPr>
          <w:rFonts w:ascii="Arial Narrow" w:hAnsi="Arial Narrow"/>
          <w:sz w:val="22"/>
          <w:szCs w:val="22"/>
        </w:rPr>
      </w:pPr>
      <w:r w:rsidRPr="00F74808">
        <w:rPr>
          <w:rFonts w:ascii="Arial Narrow" w:hAnsi="Arial Narrow"/>
          <w:sz w:val="22"/>
          <w:szCs w:val="22"/>
        </w:rPr>
        <w:t xml:space="preserve">Výdavky týkajúce sa výkonu práce </w:t>
      </w:r>
      <w:r w:rsidR="00094491" w:rsidRPr="00F74808">
        <w:rPr>
          <w:rFonts w:ascii="Arial Narrow" w:hAnsi="Arial Narrow"/>
          <w:sz w:val="22"/>
          <w:szCs w:val="22"/>
        </w:rPr>
        <w:t xml:space="preserve">na projekte </w:t>
      </w:r>
      <w:r w:rsidRPr="00F74808">
        <w:rPr>
          <w:rFonts w:ascii="Arial Narrow" w:hAnsi="Arial Narrow"/>
          <w:sz w:val="22"/>
          <w:szCs w:val="22"/>
        </w:rPr>
        <w:t xml:space="preserve">sú limitované rozsahom práce </w:t>
      </w:r>
      <w:r w:rsidRPr="00F74808">
        <w:rPr>
          <w:rFonts w:ascii="Arial Narrow" w:hAnsi="Arial Narrow"/>
          <w:b/>
          <w:sz w:val="22"/>
          <w:szCs w:val="22"/>
        </w:rPr>
        <w:t>maximálne 12 hodín/deň za všetky pracovné úväzky osoby kumulatívne</w:t>
      </w:r>
      <w:r w:rsidRPr="00F74808">
        <w:rPr>
          <w:rFonts w:ascii="Arial Narrow" w:hAnsi="Arial Narrow"/>
          <w:sz w:val="22"/>
          <w:szCs w:val="22"/>
        </w:rPr>
        <w:t>, t.j. za všetky pracovné pomery, dohody mimo pracovného pomeru a štátnozamestnanecký pomer</w:t>
      </w:r>
      <w:r w:rsidRPr="00F74808">
        <w:rPr>
          <w:rStyle w:val="Odkaznapoznmkupodiarou"/>
          <w:rFonts w:ascii="Arial Narrow" w:hAnsi="Arial Narrow"/>
          <w:sz w:val="22"/>
          <w:szCs w:val="22"/>
        </w:rPr>
        <w:footnoteReference w:id="52"/>
      </w:r>
      <w:r w:rsidR="00592972" w:rsidRPr="00F74808">
        <w:rPr>
          <w:rFonts w:ascii="Arial Narrow" w:hAnsi="Arial Narrow"/>
          <w:sz w:val="22"/>
          <w:szCs w:val="22"/>
        </w:rPr>
        <w:t>.</w:t>
      </w:r>
    </w:p>
    <w:p w14:paraId="24187870" w14:textId="3FB875A7" w:rsidR="007E10A4" w:rsidRDefault="000B6EAA" w:rsidP="00E906FF">
      <w:pPr>
        <w:spacing w:after="0" w:line="240" w:lineRule="auto"/>
        <w:jc w:val="both"/>
        <w:rPr>
          <w:rFonts w:ascii="Arial Narrow" w:hAnsi="Arial Narrow"/>
          <w:sz w:val="22"/>
          <w:szCs w:val="22"/>
        </w:rPr>
      </w:pPr>
      <w:r w:rsidRPr="00F74808">
        <w:rPr>
          <w:rFonts w:ascii="Arial Narrow" w:hAnsi="Arial Narrow"/>
          <w:b/>
          <w:sz w:val="22"/>
          <w:szCs w:val="22"/>
        </w:rPr>
        <w:lastRenderedPageBreak/>
        <w:t>Pracovné úväzky osôb pracujúcich na projekte sa nesmú prekrývať</w:t>
      </w:r>
      <w:r w:rsidR="001B3056" w:rsidRPr="00F74808">
        <w:rPr>
          <w:rFonts w:ascii="Arial Narrow" w:hAnsi="Arial Narrow"/>
          <w:sz w:val="22"/>
          <w:szCs w:val="22"/>
        </w:rPr>
        <w:t>.</w:t>
      </w:r>
      <w:r w:rsidRPr="00F74808">
        <w:rPr>
          <w:rFonts w:ascii="Arial Narrow" w:hAnsi="Arial Narrow"/>
          <w:sz w:val="22"/>
          <w:szCs w:val="22"/>
        </w:rPr>
        <w:t xml:space="preserve"> </w:t>
      </w:r>
      <w:r w:rsidR="001B3056" w:rsidRPr="00F74808">
        <w:rPr>
          <w:rFonts w:ascii="Arial Narrow" w:hAnsi="Arial Narrow"/>
          <w:sz w:val="22"/>
          <w:szCs w:val="22"/>
        </w:rPr>
        <w:t>N</w:t>
      </w:r>
      <w:r w:rsidRPr="00F74808">
        <w:rPr>
          <w:rFonts w:ascii="Arial Narrow" w:hAnsi="Arial Narrow"/>
          <w:sz w:val="22"/>
          <w:szCs w:val="22"/>
        </w:rPr>
        <w:t xml:space="preserve">ie je prípustné, aby bol zamestnanec platený za rovnakú činnosť vykonávanú v tom istom čase, resp. za rovnaké výstupy viackrát. Za </w:t>
      </w:r>
      <w:r w:rsidRPr="00F74808">
        <w:rPr>
          <w:rFonts w:ascii="Arial Narrow" w:hAnsi="Arial Narrow"/>
          <w:sz w:val="22"/>
          <w:szCs w:val="22"/>
          <w:u w:val="single"/>
        </w:rPr>
        <w:t>neoprávnené</w:t>
      </w:r>
      <w:r w:rsidRPr="00F74808">
        <w:rPr>
          <w:rFonts w:ascii="Arial Narrow" w:hAnsi="Arial Narrow"/>
          <w:sz w:val="22"/>
          <w:szCs w:val="22"/>
        </w:rPr>
        <w:t xml:space="preserve">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w:t>
      </w:r>
      <w:r w:rsidR="00617AD9">
        <w:rPr>
          <w:rFonts w:ascii="Arial Narrow" w:hAnsi="Arial Narrow"/>
          <w:sz w:val="22"/>
          <w:szCs w:val="22"/>
        </w:rPr>
        <w:br/>
      </w:r>
      <w:r w:rsidRPr="00F74808">
        <w:rPr>
          <w:rFonts w:ascii="Arial Narrow" w:hAnsi="Arial Narrow"/>
          <w:sz w:val="22"/>
          <w:szCs w:val="22"/>
        </w:rPr>
        <w:t xml:space="preserve">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w:t>
      </w:r>
      <w:r w:rsidRPr="00F74808">
        <w:rPr>
          <w:rFonts w:ascii="Arial Narrow" w:hAnsi="Arial Narrow"/>
          <w:b/>
          <w:sz w:val="22"/>
          <w:szCs w:val="22"/>
        </w:rPr>
        <w:t xml:space="preserve">Pri zistení prekrývania sa výdavkov v projekte je </w:t>
      </w:r>
      <w:r w:rsidR="003C7D11" w:rsidRPr="00F74808">
        <w:rPr>
          <w:rFonts w:ascii="Arial Narrow" w:hAnsi="Arial Narrow"/>
          <w:b/>
          <w:sz w:val="22"/>
          <w:szCs w:val="22"/>
        </w:rPr>
        <w:t>P</w:t>
      </w:r>
      <w:r w:rsidR="004F26A6" w:rsidRPr="00F74808">
        <w:rPr>
          <w:rFonts w:ascii="Arial Narrow" w:hAnsi="Arial Narrow"/>
          <w:b/>
          <w:sz w:val="22"/>
          <w:szCs w:val="22"/>
        </w:rPr>
        <w:t>oskytovateľ</w:t>
      </w:r>
      <w:r w:rsidRPr="00F74808">
        <w:rPr>
          <w:rFonts w:ascii="Arial Narrow" w:hAnsi="Arial Narrow"/>
          <w:b/>
          <w:sz w:val="22"/>
          <w:szCs w:val="22"/>
        </w:rPr>
        <w:t xml:space="preserve"> oprávnený odstúpiť od </w:t>
      </w:r>
      <w:r w:rsidR="007546E3" w:rsidRPr="00F74808">
        <w:rPr>
          <w:rFonts w:ascii="Arial Narrow" w:hAnsi="Arial Narrow"/>
          <w:b/>
          <w:sz w:val="22"/>
          <w:szCs w:val="22"/>
        </w:rPr>
        <w:t>Z</w:t>
      </w:r>
      <w:r w:rsidRPr="00F74808">
        <w:rPr>
          <w:rFonts w:ascii="Arial Narrow" w:hAnsi="Arial Narrow"/>
          <w:b/>
          <w:sz w:val="22"/>
          <w:szCs w:val="22"/>
        </w:rPr>
        <w:t>mluvy o</w:t>
      </w:r>
      <w:r w:rsidR="007546E3" w:rsidRPr="00F74808">
        <w:rPr>
          <w:rFonts w:ascii="Arial Narrow" w:hAnsi="Arial Narrow"/>
          <w:b/>
          <w:sz w:val="22"/>
          <w:szCs w:val="22"/>
        </w:rPr>
        <w:t xml:space="preserve"> poskytnutí</w:t>
      </w:r>
      <w:r w:rsidRPr="00F74808">
        <w:rPr>
          <w:rFonts w:ascii="Arial Narrow" w:hAnsi="Arial Narrow"/>
          <w:b/>
          <w:sz w:val="22"/>
          <w:szCs w:val="22"/>
        </w:rPr>
        <w:t> NFP</w:t>
      </w:r>
      <w:r w:rsidRPr="00F74808">
        <w:rPr>
          <w:rFonts w:ascii="Arial Narrow" w:hAnsi="Arial Narrow"/>
          <w:sz w:val="22"/>
          <w:szCs w:val="22"/>
        </w:rPr>
        <w:t xml:space="preserve">. </w:t>
      </w:r>
      <w:r w:rsidR="004F26A6" w:rsidRPr="00F74808">
        <w:rPr>
          <w:rFonts w:ascii="Arial Narrow" w:hAnsi="Arial Narrow"/>
          <w:sz w:val="22"/>
          <w:szCs w:val="22"/>
        </w:rPr>
        <w:t>P</w:t>
      </w:r>
      <w:r w:rsidRPr="00F74808">
        <w:rPr>
          <w:rFonts w:ascii="Arial Narrow" w:hAnsi="Arial Narrow"/>
          <w:sz w:val="22"/>
          <w:szCs w:val="22"/>
        </w:rPr>
        <w:t>ostupy, resp. metódy, ktorými bude</w:t>
      </w:r>
      <w:r w:rsidR="004F26A6" w:rsidRPr="00F74808">
        <w:rPr>
          <w:rFonts w:ascii="Arial Narrow" w:hAnsi="Arial Narrow"/>
          <w:sz w:val="22"/>
          <w:szCs w:val="22"/>
        </w:rPr>
        <w:t xml:space="preserve"> </w:t>
      </w:r>
      <w:r w:rsidR="006F7DBD" w:rsidRPr="00F74808">
        <w:rPr>
          <w:rFonts w:ascii="Arial Narrow" w:hAnsi="Arial Narrow"/>
          <w:sz w:val="22"/>
          <w:szCs w:val="22"/>
        </w:rPr>
        <w:t>P</w:t>
      </w:r>
      <w:r w:rsidR="004F26A6" w:rsidRPr="00F74808">
        <w:rPr>
          <w:rFonts w:ascii="Arial Narrow" w:hAnsi="Arial Narrow"/>
          <w:sz w:val="22"/>
          <w:szCs w:val="22"/>
        </w:rPr>
        <w:t>oskytovateľ</w:t>
      </w:r>
      <w:r w:rsidRPr="00F74808">
        <w:rPr>
          <w:rFonts w:ascii="Arial Narrow" w:hAnsi="Arial Narrow"/>
          <w:sz w:val="22"/>
          <w:szCs w:val="22"/>
        </w:rPr>
        <w:t xml:space="preserve"> overovať prekrývanie výdavkov</w:t>
      </w:r>
      <w:r w:rsidR="004F26A6" w:rsidRPr="00F74808">
        <w:rPr>
          <w:rFonts w:ascii="Arial Narrow" w:hAnsi="Arial Narrow"/>
          <w:sz w:val="22"/>
          <w:szCs w:val="22"/>
        </w:rPr>
        <w:t xml:space="preserve"> sú uvedené v</w:t>
      </w:r>
      <w:r w:rsidR="00F27BB7" w:rsidRPr="00F74808">
        <w:rPr>
          <w:rFonts w:ascii="Arial Narrow" w:hAnsi="Arial Narrow"/>
          <w:sz w:val="22"/>
          <w:szCs w:val="22"/>
        </w:rPr>
        <w:t> </w:t>
      </w:r>
      <w:r w:rsidR="00F27BB7" w:rsidRPr="00F74808">
        <w:rPr>
          <w:rFonts w:ascii="Arial Narrow" w:hAnsi="Arial Narrow"/>
          <w:i/>
          <w:sz w:val="22"/>
          <w:szCs w:val="22"/>
        </w:rPr>
        <w:t>Príručke pre prijímateľa</w:t>
      </w:r>
      <w:r w:rsidRPr="00F74808">
        <w:rPr>
          <w:rFonts w:ascii="Arial Narrow" w:hAnsi="Arial Narrow"/>
          <w:sz w:val="22"/>
          <w:szCs w:val="22"/>
        </w:rPr>
        <w:t>.</w:t>
      </w:r>
    </w:p>
    <w:p w14:paraId="6FEB846E" w14:textId="77777777" w:rsidR="00286606" w:rsidRPr="00F74808" w:rsidRDefault="00286606" w:rsidP="00E906FF">
      <w:pPr>
        <w:spacing w:after="0" w:line="240" w:lineRule="auto"/>
        <w:jc w:val="both"/>
        <w:rPr>
          <w:rFonts w:ascii="Arial Narrow" w:hAnsi="Arial Narrow"/>
          <w:sz w:val="22"/>
          <w:szCs w:val="22"/>
        </w:rPr>
      </w:pPr>
    </w:p>
    <w:p w14:paraId="7A63AE6C" w14:textId="77777777" w:rsidR="00B9092C" w:rsidRPr="00F74808" w:rsidRDefault="00B9092C" w:rsidP="00B9092C">
      <w:pPr>
        <w:pStyle w:val="Zkladntext"/>
        <w:shd w:val="clear" w:color="auto" w:fill="B8CCE4" w:themeFill="accent1" w:themeFillTint="66"/>
        <w:spacing w:after="0" w:line="240" w:lineRule="auto"/>
        <w:jc w:val="both"/>
        <w:rPr>
          <w:rFonts w:ascii="Arial Narrow" w:hAnsi="Arial Narrow"/>
          <w:sz w:val="22"/>
          <w:szCs w:val="22"/>
          <w:lang w:eastAsia="en-AU"/>
        </w:rPr>
      </w:pPr>
      <w:r w:rsidRPr="00F74808">
        <w:rPr>
          <w:rFonts w:ascii="Arial Narrow" w:hAnsi="Arial Narrow"/>
          <w:sz w:val="22"/>
          <w:szCs w:val="22"/>
          <w:lang w:eastAsia="en-AU"/>
        </w:rPr>
        <w:t xml:space="preserve">Za </w:t>
      </w:r>
      <w:r w:rsidRPr="00F74808">
        <w:rPr>
          <w:rFonts w:ascii="Arial Narrow" w:hAnsi="Arial Narrow"/>
          <w:b/>
          <w:sz w:val="22"/>
          <w:szCs w:val="22"/>
          <w:u w:val="single"/>
          <w:lang w:eastAsia="en-AU"/>
        </w:rPr>
        <w:t>neoprávnené výdavky</w:t>
      </w:r>
      <w:r w:rsidRPr="00F74808">
        <w:rPr>
          <w:rFonts w:ascii="Arial Narrow" w:hAnsi="Arial Narrow"/>
          <w:sz w:val="22"/>
          <w:szCs w:val="22"/>
          <w:lang w:eastAsia="en-AU"/>
        </w:rPr>
        <w:t xml:space="preserve"> sa v prípade osobných výdavkov </w:t>
      </w:r>
      <w:r w:rsidRPr="00F74808">
        <w:rPr>
          <w:rFonts w:ascii="Arial Narrow" w:hAnsi="Arial Narrow"/>
          <w:b/>
          <w:sz w:val="22"/>
          <w:szCs w:val="22"/>
          <w:lang w:eastAsia="en-AU"/>
        </w:rPr>
        <w:t>považujú</w:t>
      </w:r>
      <w:r w:rsidRPr="00F74808">
        <w:rPr>
          <w:rFonts w:ascii="Arial Narrow" w:hAnsi="Arial Narrow"/>
          <w:sz w:val="22"/>
          <w:szCs w:val="22"/>
          <w:lang w:eastAsia="en-AU"/>
        </w:rPr>
        <w:t xml:space="preserve">: </w:t>
      </w:r>
    </w:p>
    <w:p w14:paraId="5D274CEF" w14:textId="1B60A3F4" w:rsidR="00B9092C" w:rsidRPr="00F74808" w:rsidRDefault="00B9092C" w:rsidP="00925714">
      <w:pPr>
        <w:pStyle w:val="Zkladntext"/>
        <w:numPr>
          <w:ilvl w:val="0"/>
          <w:numId w:val="31"/>
        </w:numPr>
        <w:shd w:val="clear" w:color="auto" w:fill="B8CCE4" w:themeFill="accent1" w:themeFillTint="66"/>
        <w:spacing w:before="120" w:after="0" w:line="240" w:lineRule="auto"/>
        <w:ind w:left="284" w:hanging="284"/>
        <w:jc w:val="both"/>
        <w:rPr>
          <w:rFonts w:ascii="Arial Narrow" w:hAnsi="Arial Narrow"/>
          <w:sz w:val="22"/>
          <w:szCs w:val="22"/>
          <w:lang w:eastAsia="en-AU"/>
        </w:rPr>
      </w:pPr>
      <w:r w:rsidRPr="00F74808">
        <w:rPr>
          <w:rFonts w:ascii="Arial Narrow" w:hAnsi="Arial Narrow"/>
          <w:sz w:val="22"/>
          <w:szCs w:val="22"/>
          <w:lang w:eastAsia="en-AU"/>
        </w:rPr>
        <w:t xml:space="preserve">výdavky pri obchádzaní </w:t>
      </w:r>
      <w:r w:rsidR="00B52CBB" w:rsidRPr="00F74808">
        <w:rPr>
          <w:rFonts w:ascii="Arial Narrow" w:hAnsi="Arial Narrow"/>
          <w:sz w:val="22"/>
          <w:szCs w:val="22"/>
          <w:lang w:eastAsia="en-AU"/>
        </w:rPr>
        <w:t>z</w:t>
      </w:r>
      <w:r w:rsidRPr="00F74808">
        <w:rPr>
          <w:rFonts w:ascii="Arial Narrow" w:hAnsi="Arial Narrow"/>
          <w:sz w:val="22"/>
          <w:szCs w:val="22"/>
          <w:lang w:eastAsia="en-AU"/>
        </w:rPr>
        <w:t>ákonník</w:t>
      </w:r>
      <w:r w:rsidR="00B52CBB" w:rsidRPr="00F74808">
        <w:rPr>
          <w:rFonts w:ascii="Arial Narrow" w:hAnsi="Arial Narrow"/>
          <w:sz w:val="22"/>
          <w:szCs w:val="22"/>
          <w:lang w:eastAsia="en-AU"/>
        </w:rPr>
        <w:t>a</w:t>
      </w:r>
      <w:r w:rsidRPr="00F74808">
        <w:rPr>
          <w:rFonts w:ascii="Arial Narrow" w:hAnsi="Arial Narrow"/>
          <w:sz w:val="22"/>
          <w:szCs w:val="22"/>
          <w:lang w:eastAsia="en-AU"/>
        </w:rPr>
        <w:t xml:space="preserve"> práce v platnom znení v prípadoch, ak s jednou a tou istou osobou sa uzatvorí reťazenie pracovnoprávnych vzťahov, napr. najskôr dohoda o vykonaní práce a po vyčerpaní stanoveného rozsahu pracovných hodín (350 hodín/rok) sa uzatvorí ďalší zmluvný vzťah napr. príkazná zmluva, alebo dohoda o pracovnej činnosti a pod., pričom vykonávaná činnosť stále javí znaky závislej práce; </w:t>
      </w:r>
    </w:p>
    <w:p w14:paraId="47BF55A6" w14:textId="32CEEF0E" w:rsidR="00B9092C" w:rsidRPr="00F74808" w:rsidRDefault="00B9092C" w:rsidP="00925714">
      <w:pPr>
        <w:pStyle w:val="Zkladntext"/>
        <w:numPr>
          <w:ilvl w:val="0"/>
          <w:numId w:val="31"/>
        </w:numPr>
        <w:shd w:val="clear" w:color="auto" w:fill="B8CCE4" w:themeFill="accent1" w:themeFillTint="66"/>
        <w:spacing w:before="120" w:after="0" w:line="240" w:lineRule="auto"/>
        <w:ind w:left="284" w:hanging="284"/>
        <w:jc w:val="both"/>
        <w:rPr>
          <w:rFonts w:ascii="Arial Narrow" w:hAnsi="Arial Narrow"/>
          <w:sz w:val="22"/>
          <w:szCs w:val="22"/>
          <w:u w:val="single"/>
        </w:rPr>
      </w:pPr>
      <w:r w:rsidRPr="00F74808">
        <w:rPr>
          <w:rFonts w:ascii="Arial Narrow" w:hAnsi="Arial Narrow"/>
          <w:sz w:val="22"/>
          <w:szCs w:val="22"/>
          <w:lang w:eastAsia="en-AU"/>
        </w:rPr>
        <w:t>odmeny</w:t>
      </w:r>
      <w:r w:rsidRPr="00F74808">
        <w:rPr>
          <w:rStyle w:val="Odkaznapoznmkupodiarou"/>
          <w:rFonts w:ascii="Arial Narrow" w:hAnsi="Arial Narrow"/>
          <w:sz w:val="22"/>
          <w:szCs w:val="22"/>
          <w:lang w:eastAsia="en-AU"/>
        </w:rPr>
        <w:footnoteReference w:id="53"/>
      </w:r>
      <w:r w:rsidRPr="00F74808">
        <w:rPr>
          <w:rFonts w:ascii="Arial Narrow" w:hAnsi="Arial Narrow"/>
          <w:sz w:val="22"/>
          <w:szCs w:val="22"/>
          <w:lang w:eastAsia="en-AU"/>
        </w:rPr>
        <w:t xml:space="preserve"> (resp. prémie alebo rôzne variabilné zložky naviazané napr. na hospodárske výsledky </w:t>
      </w:r>
      <w:r w:rsidR="006F7DBD" w:rsidRPr="00F74808">
        <w:rPr>
          <w:rFonts w:ascii="Arial Narrow" w:hAnsi="Arial Narrow"/>
          <w:sz w:val="22"/>
          <w:szCs w:val="22"/>
          <w:lang w:eastAsia="en-AU"/>
        </w:rPr>
        <w:t>P</w:t>
      </w:r>
      <w:r w:rsidRPr="00F74808">
        <w:rPr>
          <w:rFonts w:ascii="Arial Narrow" w:hAnsi="Arial Narrow"/>
          <w:sz w:val="22"/>
          <w:szCs w:val="22"/>
          <w:lang w:eastAsia="en-AU"/>
        </w:rPr>
        <w:t>rijímateľa)</w:t>
      </w:r>
      <w:r w:rsidR="001D5D0A">
        <w:rPr>
          <w:rStyle w:val="Odkaznapoznmkupodiarou"/>
          <w:rFonts w:ascii="Arial Narrow" w:hAnsi="Arial Narrow"/>
          <w:sz w:val="22"/>
          <w:szCs w:val="22"/>
          <w:lang w:eastAsia="en-AU"/>
        </w:rPr>
        <w:footnoteReference w:id="54"/>
      </w:r>
      <w:r w:rsidRPr="00F74808">
        <w:rPr>
          <w:rFonts w:ascii="Arial Narrow" w:hAnsi="Arial Narrow"/>
          <w:sz w:val="22"/>
          <w:szCs w:val="22"/>
          <w:lang w:eastAsia="en-AU"/>
        </w:rPr>
        <w:t xml:space="preserve">; </w:t>
      </w:r>
    </w:p>
    <w:p w14:paraId="12459F91" w14:textId="43371DB0" w:rsidR="00B9092C" w:rsidRPr="00F74808" w:rsidRDefault="00B9092C" w:rsidP="00925714">
      <w:pPr>
        <w:pStyle w:val="Zkladntext"/>
        <w:numPr>
          <w:ilvl w:val="0"/>
          <w:numId w:val="31"/>
        </w:numPr>
        <w:shd w:val="clear" w:color="auto" w:fill="B8CCE4" w:themeFill="accent1" w:themeFillTint="66"/>
        <w:spacing w:before="120" w:after="0" w:line="240" w:lineRule="auto"/>
        <w:ind w:left="284" w:hanging="284"/>
        <w:jc w:val="both"/>
        <w:rPr>
          <w:rFonts w:ascii="Arial Narrow" w:hAnsi="Arial Narrow"/>
          <w:sz w:val="22"/>
          <w:szCs w:val="22"/>
        </w:rPr>
      </w:pPr>
      <w:r w:rsidRPr="00F74808">
        <w:rPr>
          <w:rFonts w:ascii="Arial Narrow" w:hAnsi="Arial Narrow"/>
          <w:sz w:val="22"/>
          <w:szCs w:val="22"/>
        </w:rPr>
        <w:t xml:space="preserve">nemocenské dávky hradené zo strany Sociálnej poisťovne (keďže nie sú výdavkom </w:t>
      </w:r>
      <w:r w:rsidR="006F7DBD" w:rsidRPr="00F74808">
        <w:rPr>
          <w:rFonts w:ascii="Arial Narrow" w:hAnsi="Arial Narrow"/>
          <w:sz w:val="22"/>
          <w:szCs w:val="22"/>
        </w:rPr>
        <w:t>P</w:t>
      </w:r>
      <w:r w:rsidRPr="00F74808">
        <w:rPr>
          <w:rFonts w:ascii="Arial Narrow" w:hAnsi="Arial Narrow"/>
          <w:sz w:val="22"/>
          <w:szCs w:val="22"/>
        </w:rPr>
        <w:t xml:space="preserve">rijímateľa); </w:t>
      </w:r>
    </w:p>
    <w:p w14:paraId="75DB1579" w14:textId="7F69F79B" w:rsidR="00B9092C" w:rsidRPr="00DA30A1" w:rsidRDefault="00B9092C" w:rsidP="00DA30A1">
      <w:pPr>
        <w:pStyle w:val="Zkladntext"/>
        <w:numPr>
          <w:ilvl w:val="0"/>
          <w:numId w:val="31"/>
        </w:numPr>
        <w:shd w:val="clear" w:color="auto" w:fill="B8CCE4" w:themeFill="accent1" w:themeFillTint="66"/>
        <w:spacing w:before="120" w:after="0" w:line="240" w:lineRule="auto"/>
        <w:ind w:left="284" w:hanging="284"/>
        <w:jc w:val="both"/>
        <w:rPr>
          <w:rFonts w:ascii="Arial Narrow" w:hAnsi="Arial Narrow"/>
          <w:sz w:val="22"/>
          <w:szCs w:val="22"/>
        </w:rPr>
      </w:pPr>
      <w:r w:rsidRPr="00F74808">
        <w:rPr>
          <w:rFonts w:ascii="Arial Narrow" w:hAnsi="Arial Narrow"/>
          <w:sz w:val="22"/>
          <w:szCs w:val="22"/>
        </w:rPr>
        <w:t>výdavky týkajúce sa činností na projekte vykonávaných počas práceneschopnosti, ošetrovania člena rodiny a návštevy lekára</w:t>
      </w:r>
      <w:r w:rsidRPr="00F74808">
        <w:rPr>
          <w:rStyle w:val="Odkaznapoznmkupodiarou"/>
          <w:rFonts w:ascii="Arial Narrow" w:hAnsi="Arial Narrow"/>
          <w:sz w:val="22"/>
          <w:szCs w:val="22"/>
        </w:rPr>
        <w:footnoteReference w:id="55"/>
      </w:r>
      <w:r w:rsidRPr="00F74808">
        <w:rPr>
          <w:rFonts w:ascii="Arial Narrow" w:hAnsi="Arial Narrow"/>
          <w:sz w:val="22"/>
          <w:szCs w:val="22"/>
        </w:rPr>
        <w:t>;</w:t>
      </w:r>
      <w:r w:rsidRPr="00DA30A1">
        <w:rPr>
          <w:rFonts w:ascii="Arial Narrow" w:hAnsi="Arial Narrow"/>
          <w:sz w:val="22"/>
          <w:szCs w:val="22"/>
        </w:rPr>
        <w:t xml:space="preserve"> </w:t>
      </w:r>
    </w:p>
    <w:p w14:paraId="70D3A749" w14:textId="77777777" w:rsidR="00B9092C" w:rsidRPr="00F74808" w:rsidRDefault="00B9092C" w:rsidP="00925714">
      <w:pPr>
        <w:pStyle w:val="Zkladntext"/>
        <w:numPr>
          <w:ilvl w:val="0"/>
          <w:numId w:val="31"/>
        </w:numPr>
        <w:shd w:val="clear" w:color="auto" w:fill="B8CCE4" w:themeFill="accent1" w:themeFillTint="66"/>
        <w:spacing w:before="120" w:after="0" w:line="240" w:lineRule="auto"/>
        <w:ind w:left="284" w:hanging="284"/>
        <w:jc w:val="both"/>
        <w:rPr>
          <w:rFonts w:ascii="Arial Narrow" w:hAnsi="Arial Narrow"/>
          <w:sz w:val="22"/>
          <w:szCs w:val="22"/>
        </w:rPr>
      </w:pPr>
      <w:r w:rsidRPr="00F74808">
        <w:rPr>
          <w:rFonts w:ascii="Arial Narrow" w:hAnsi="Arial Narrow"/>
          <w:sz w:val="22"/>
          <w:szCs w:val="22"/>
        </w:rPr>
        <w:t>ostatné výdavky na zamestnanca (napr. dary, benefity), ktoré nie sú pre zamestnávateľov povinné podľa osobitných právnych predpisov</w:t>
      </w:r>
      <w:r w:rsidRPr="00F74808">
        <w:rPr>
          <w:rStyle w:val="Odkaznapoznmkupodiarou"/>
          <w:rFonts w:ascii="Arial Narrow" w:hAnsi="Arial Narrow"/>
          <w:sz w:val="22"/>
          <w:szCs w:val="22"/>
        </w:rPr>
        <w:footnoteReference w:id="56"/>
      </w:r>
      <w:r w:rsidRPr="00F74808">
        <w:rPr>
          <w:rFonts w:ascii="Arial Narrow" w:hAnsi="Arial Narrow"/>
          <w:sz w:val="22"/>
          <w:szCs w:val="22"/>
        </w:rPr>
        <w:t>;</w:t>
      </w:r>
    </w:p>
    <w:p w14:paraId="02C57DC1" w14:textId="77777777" w:rsidR="00B9092C" w:rsidRPr="00F74808" w:rsidRDefault="00B9092C" w:rsidP="00925714">
      <w:pPr>
        <w:pStyle w:val="Zkladntext"/>
        <w:numPr>
          <w:ilvl w:val="0"/>
          <w:numId w:val="31"/>
        </w:numPr>
        <w:shd w:val="clear" w:color="auto" w:fill="B8CCE4" w:themeFill="accent1" w:themeFillTint="66"/>
        <w:spacing w:before="120" w:after="0" w:line="240" w:lineRule="auto"/>
        <w:ind w:left="284" w:hanging="284"/>
        <w:jc w:val="both"/>
        <w:rPr>
          <w:rFonts w:ascii="Arial Narrow" w:hAnsi="Arial Narrow"/>
          <w:sz w:val="22"/>
          <w:szCs w:val="22"/>
        </w:rPr>
      </w:pPr>
      <w:r w:rsidRPr="00F74808">
        <w:rPr>
          <w:rFonts w:ascii="Arial Narrow" w:hAnsi="Arial Narrow"/>
          <w:sz w:val="22"/>
          <w:szCs w:val="22"/>
        </w:rPr>
        <w:t>výdavky na odstupné a odchodné (keďže medzi nimi a realizáciou projektu neexistuje príčinný vzťah)</w:t>
      </w:r>
      <w:r w:rsidRPr="00F74808">
        <w:rPr>
          <w:rStyle w:val="Odkaznapoznmkupodiarou"/>
          <w:rFonts w:ascii="Arial Narrow" w:hAnsi="Arial Narrow"/>
          <w:sz w:val="22"/>
          <w:szCs w:val="22"/>
        </w:rPr>
        <w:footnoteReference w:id="57"/>
      </w:r>
      <w:r w:rsidRPr="00F74808">
        <w:rPr>
          <w:rFonts w:ascii="Arial Narrow" w:hAnsi="Arial Narrow"/>
          <w:sz w:val="22"/>
          <w:szCs w:val="22"/>
        </w:rPr>
        <w:t xml:space="preserve">; </w:t>
      </w:r>
    </w:p>
    <w:p w14:paraId="6D760DAF" w14:textId="77777777" w:rsidR="00B9092C" w:rsidRPr="00F74808" w:rsidRDefault="00B9092C" w:rsidP="00925714">
      <w:pPr>
        <w:pStyle w:val="Zkladntext"/>
        <w:numPr>
          <w:ilvl w:val="0"/>
          <w:numId w:val="31"/>
        </w:numPr>
        <w:shd w:val="clear" w:color="auto" w:fill="B8CCE4" w:themeFill="accent1" w:themeFillTint="66"/>
        <w:spacing w:before="120" w:after="0" w:line="240" w:lineRule="auto"/>
        <w:ind w:left="284" w:hanging="284"/>
        <w:jc w:val="both"/>
        <w:rPr>
          <w:rFonts w:ascii="Arial Narrow" w:hAnsi="Arial Narrow"/>
          <w:sz w:val="22"/>
          <w:szCs w:val="22"/>
        </w:rPr>
      </w:pPr>
      <w:r w:rsidRPr="00F74808">
        <w:rPr>
          <w:rFonts w:ascii="Arial Narrow" w:hAnsi="Arial Narrow"/>
          <w:sz w:val="22"/>
          <w:szCs w:val="22"/>
        </w:rPr>
        <w:t>tvorba sociálneho fondu (aj napriek tomu, že je pre zamestnávateľa povinnosťou, jeho čerpanie nesúvisí s realizáciu projektu);</w:t>
      </w:r>
    </w:p>
    <w:p w14:paraId="64F7D1BC" w14:textId="77777777" w:rsidR="00B9092C" w:rsidRPr="00F74808" w:rsidRDefault="00B9092C" w:rsidP="00925714">
      <w:pPr>
        <w:pStyle w:val="Zkladntext"/>
        <w:numPr>
          <w:ilvl w:val="0"/>
          <w:numId w:val="31"/>
        </w:numPr>
        <w:shd w:val="clear" w:color="auto" w:fill="B8CCE4" w:themeFill="accent1" w:themeFillTint="66"/>
        <w:spacing w:before="120" w:after="0" w:line="240" w:lineRule="auto"/>
        <w:ind w:left="284" w:hanging="284"/>
        <w:jc w:val="both"/>
        <w:rPr>
          <w:rFonts w:ascii="Arial Narrow" w:hAnsi="Arial Narrow"/>
          <w:sz w:val="22"/>
          <w:szCs w:val="22"/>
        </w:rPr>
      </w:pPr>
      <w:r w:rsidRPr="00F74808">
        <w:rPr>
          <w:rFonts w:ascii="Arial Narrow" w:hAnsi="Arial Narrow"/>
          <w:sz w:val="22"/>
          <w:szCs w:val="22"/>
        </w:rPr>
        <w:t>mzdové náklady zamestnancov, ktorí sa nepodieľajú na realizácii projektu;</w:t>
      </w:r>
    </w:p>
    <w:p w14:paraId="1235FE14" w14:textId="38883132" w:rsidR="00B9092C" w:rsidRPr="00F74808" w:rsidRDefault="00B9092C" w:rsidP="00925714">
      <w:pPr>
        <w:pStyle w:val="Zkladntext"/>
        <w:numPr>
          <w:ilvl w:val="0"/>
          <w:numId w:val="31"/>
        </w:numPr>
        <w:shd w:val="clear" w:color="auto" w:fill="B8CCE4" w:themeFill="accent1" w:themeFillTint="66"/>
        <w:spacing w:before="120" w:after="0" w:line="240" w:lineRule="auto"/>
        <w:ind w:left="284" w:hanging="284"/>
        <w:jc w:val="both"/>
        <w:rPr>
          <w:rFonts w:ascii="Arial Narrow" w:hAnsi="Arial Narrow"/>
          <w:sz w:val="22"/>
          <w:szCs w:val="22"/>
        </w:rPr>
      </w:pPr>
      <w:r w:rsidRPr="00F74808">
        <w:rPr>
          <w:rFonts w:ascii="Arial Narrow" w:hAnsi="Arial Narrow"/>
          <w:sz w:val="22"/>
          <w:szCs w:val="22"/>
        </w:rPr>
        <w:t xml:space="preserve">pomerná časť osobných </w:t>
      </w:r>
      <w:r w:rsidR="00B538B9">
        <w:rPr>
          <w:rFonts w:ascii="Arial Narrow" w:hAnsi="Arial Narrow"/>
          <w:sz w:val="22"/>
          <w:szCs w:val="22"/>
        </w:rPr>
        <w:t>výd</w:t>
      </w:r>
      <w:r w:rsidRPr="00F74808">
        <w:rPr>
          <w:rFonts w:ascii="Arial Narrow" w:hAnsi="Arial Narrow"/>
          <w:sz w:val="22"/>
          <w:szCs w:val="22"/>
        </w:rPr>
        <w:t>a</w:t>
      </w:r>
      <w:r w:rsidR="00B538B9">
        <w:rPr>
          <w:rFonts w:ascii="Arial Narrow" w:hAnsi="Arial Narrow"/>
          <w:sz w:val="22"/>
          <w:szCs w:val="22"/>
        </w:rPr>
        <w:t>vk</w:t>
      </w:r>
      <w:r w:rsidRPr="00F74808">
        <w:rPr>
          <w:rFonts w:ascii="Arial Narrow" w:hAnsi="Arial Narrow"/>
          <w:sz w:val="22"/>
          <w:szCs w:val="22"/>
        </w:rPr>
        <w:t>ov, ktorá nezodpovedá pracovnému vyťaženiu zamestnanca na danom projekte.</w:t>
      </w:r>
    </w:p>
    <w:p w14:paraId="3C610481" w14:textId="77777777" w:rsidR="006C1101" w:rsidRPr="00F74808" w:rsidRDefault="006C1101" w:rsidP="00E906FF">
      <w:pPr>
        <w:spacing w:after="0" w:line="240" w:lineRule="auto"/>
        <w:jc w:val="both"/>
        <w:rPr>
          <w:rFonts w:ascii="Arial Narrow" w:hAnsi="Arial Narrow"/>
          <w:sz w:val="22"/>
          <w:szCs w:val="22"/>
        </w:rPr>
      </w:pPr>
    </w:p>
    <w:p w14:paraId="70F6AE63" w14:textId="3BE42B96" w:rsidR="00D91DDA" w:rsidRPr="00F74808" w:rsidRDefault="00F62853" w:rsidP="00561B7D">
      <w:pPr>
        <w:spacing w:after="120" w:line="240" w:lineRule="auto"/>
        <w:jc w:val="both"/>
        <w:rPr>
          <w:rFonts w:ascii="Arial Narrow" w:hAnsi="Arial Narrow"/>
          <w:sz w:val="22"/>
          <w:szCs w:val="22"/>
        </w:rPr>
      </w:pPr>
      <w:r w:rsidRPr="00F74808">
        <w:rPr>
          <w:rFonts w:ascii="Arial Narrow" w:hAnsi="Arial Narrow"/>
          <w:sz w:val="22"/>
          <w:szCs w:val="22"/>
        </w:rPr>
        <w:t xml:space="preserve">Osobné výdavky, bezprostredne súvisiace s </w:t>
      </w:r>
      <w:r w:rsidRPr="00F74808">
        <w:rPr>
          <w:rFonts w:ascii="Arial Narrow" w:hAnsi="Arial Narrow"/>
          <w:b/>
          <w:sz w:val="22"/>
          <w:szCs w:val="22"/>
        </w:rPr>
        <w:t>realizáciou hlavných aktivít projektu</w:t>
      </w:r>
      <w:r w:rsidRPr="00F74808">
        <w:rPr>
          <w:rFonts w:ascii="Arial Narrow" w:hAnsi="Arial Narrow"/>
          <w:sz w:val="22"/>
          <w:szCs w:val="22"/>
        </w:rPr>
        <w:t xml:space="preserve"> (priame výdavky), je možné v </w:t>
      </w:r>
      <w:r w:rsidR="00E20733" w:rsidRPr="00F74808">
        <w:rPr>
          <w:rFonts w:ascii="Arial Narrow" w:hAnsi="Arial Narrow"/>
          <w:sz w:val="22"/>
          <w:szCs w:val="22"/>
        </w:rPr>
        <w:t>prípade</w:t>
      </w:r>
      <w:r w:rsidRPr="00F74808">
        <w:rPr>
          <w:rFonts w:ascii="Arial Narrow" w:hAnsi="Arial Narrow"/>
          <w:sz w:val="22"/>
          <w:szCs w:val="22"/>
        </w:rPr>
        <w:t xml:space="preserve"> DOP OP KŽP uplatniť v rámci nasledovných</w:t>
      </w:r>
      <w:r w:rsidR="00537993">
        <w:rPr>
          <w:rFonts w:ascii="Arial Narrow" w:hAnsi="Arial Narrow"/>
          <w:sz w:val="22"/>
          <w:szCs w:val="22"/>
        </w:rPr>
        <w:t>, štandardizovaných</w:t>
      </w:r>
      <w:r w:rsidRPr="00F74808">
        <w:rPr>
          <w:rFonts w:ascii="Arial Narrow" w:hAnsi="Arial Narrow"/>
          <w:sz w:val="22"/>
          <w:szCs w:val="22"/>
        </w:rPr>
        <w:t xml:space="preserve"> </w:t>
      </w:r>
      <w:r w:rsidR="00B9092C" w:rsidRPr="00217A0C">
        <w:rPr>
          <w:rFonts w:ascii="Arial Narrow" w:hAnsi="Arial Narrow"/>
          <w:sz w:val="22"/>
          <w:szCs w:val="22"/>
        </w:rPr>
        <w:t>pracovn</w:t>
      </w:r>
      <w:r w:rsidRPr="00217A0C">
        <w:rPr>
          <w:rFonts w:ascii="Arial Narrow" w:hAnsi="Arial Narrow"/>
          <w:sz w:val="22"/>
          <w:szCs w:val="22"/>
        </w:rPr>
        <w:t>ých</w:t>
      </w:r>
      <w:r w:rsidR="00B9092C" w:rsidRPr="00217A0C">
        <w:rPr>
          <w:rFonts w:ascii="Arial Narrow" w:hAnsi="Arial Narrow"/>
          <w:sz w:val="22"/>
          <w:szCs w:val="22"/>
        </w:rPr>
        <w:t xml:space="preserve"> pozíci</w:t>
      </w:r>
      <w:r w:rsidRPr="00217A0C">
        <w:rPr>
          <w:rFonts w:ascii="Arial Narrow" w:hAnsi="Arial Narrow"/>
          <w:sz w:val="22"/>
          <w:szCs w:val="22"/>
        </w:rPr>
        <w:t>í</w:t>
      </w:r>
      <w:r w:rsidR="000239D3" w:rsidRPr="00F74808">
        <w:rPr>
          <w:rFonts w:ascii="Arial Narrow" w:hAnsi="Arial Narrow"/>
          <w:sz w:val="22"/>
          <w:szCs w:val="22"/>
        </w:rPr>
        <w:t>:</w:t>
      </w:r>
      <w:r w:rsidR="00901A00">
        <w:rPr>
          <w:rFonts w:ascii="Arial Narrow" w:hAnsi="Arial Narrow"/>
          <w:sz w:val="22"/>
          <w:szCs w:val="22"/>
        </w:rPr>
        <w:t xml:space="preserve"> </w:t>
      </w:r>
    </w:p>
    <w:tbl>
      <w:tblPr>
        <w:tblStyle w:val="Svetlzoznamzvraznenie1"/>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B936F3" w:rsidRPr="00F74808" w14:paraId="414DD96D" w14:textId="77777777" w:rsidTr="00921636">
        <w:trPr>
          <w:cnfStyle w:val="100000000000" w:firstRow="1" w:lastRow="0" w:firstColumn="0" w:lastColumn="0" w:oddVBand="0" w:evenVBand="0" w:oddHBand="0"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4C99BF54" w14:textId="6D5A40E0" w:rsidR="00B936F3" w:rsidRPr="00F74808" w:rsidRDefault="00537993" w:rsidP="008F5433">
            <w:pPr>
              <w:jc w:val="both"/>
              <w:rPr>
                <w:rFonts w:ascii="Arial Narrow" w:hAnsi="Arial Narrow"/>
                <w:sz w:val="22"/>
                <w:szCs w:val="22"/>
              </w:rPr>
            </w:pPr>
            <w:r>
              <w:rPr>
                <w:rFonts w:ascii="Arial Narrow" w:hAnsi="Arial Narrow"/>
                <w:sz w:val="22"/>
                <w:szCs w:val="22"/>
              </w:rPr>
              <w:t>P</w:t>
            </w:r>
            <w:r w:rsidR="00B936F3" w:rsidRPr="00F74808">
              <w:rPr>
                <w:rFonts w:ascii="Arial Narrow" w:hAnsi="Arial Narrow"/>
                <w:sz w:val="22"/>
                <w:szCs w:val="22"/>
              </w:rPr>
              <w:t>racovná pozícia</w:t>
            </w:r>
          </w:p>
        </w:tc>
      </w:tr>
      <w:tr w:rsidR="00B936F3" w:rsidRPr="00F74808" w14:paraId="7AAB9DF3" w14:textId="77777777" w:rsidTr="00921636">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9072" w:type="dxa"/>
            <w:tcBorders>
              <w:top w:val="none" w:sz="0" w:space="0" w:color="auto"/>
              <w:left w:val="none" w:sz="0" w:space="0" w:color="auto"/>
              <w:bottom w:val="none" w:sz="0" w:space="0" w:color="auto"/>
              <w:right w:val="none" w:sz="0" w:space="0" w:color="auto"/>
            </w:tcBorders>
            <w:vAlign w:val="center"/>
          </w:tcPr>
          <w:p w14:paraId="6CF7D4CD" w14:textId="7EE080ED" w:rsidR="00B936F3" w:rsidRPr="00F74808" w:rsidRDefault="00921636" w:rsidP="008F5433">
            <w:pPr>
              <w:rPr>
                <w:rFonts w:ascii="Arial Narrow" w:hAnsi="Arial Narrow"/>
                <w:b w:val="0"/>
                <w:sz w:val="22"/>
                <w:szCs w:val="22"/>
                <w:highlight w:val="yellow"/>
              </w:rPr>
            </w:pPr>
            <w:r w:rsidRPr="00F74808">
              <w:rPr>
                <w:rFonts w:ascii="Arial Narrow" w:hAnsi="Arial Narrow"/>
                <w:b w:val="0"/>
                <w:sz w:val="22"/>
                <w:szCs w:val="22"/>
              </w:rPr>
              <w:t>Odborný koordinátor</w:t>
            </w:r>
          </w:p>
        </w:tc>
      </w:tr>
      <w:tr w:rsidR="00B936F3" w:rsidRPr="00F74808" w14:paraId="578CBFBD" w14:textId="77777777" w:rsidTr="00921636">
        <w:trPr>
          <w:cantSplit/>
          <w:trHeight w:val="397"/>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2B96E99C" w14:textId="59CC9C72" w:rsidR="00B936F3" w:rsidRPr="00F74808" w:rsidRDefault="00921636" w:rsidP="008F5433">
            <w:pPr>
              <w:rPr>
                <w:rFonts w:ascii="Arial Narrow" w:hAnsi="Arial Narrow"/>
                <w:b w:val="0"/>
                <w:sz w:val="22"/>
                <w:szCs w:val="22"/>
                <w:highlight w:val="yellow"/>
              </w:rPr>
            </w:pPr>
            <w:r w:rsidRPr="00F74808">
              <w:rPr>
                <w:rFonts w:ascii="Arial Narrow" w:hAnsi="Arial Narrow"/>
                <w:b w:val="0"/>
                <w:sz w:val="22"/>
                <w:szCs w:val="22"/>
              </w:rPr>
              <w:t>Expert/špecialista</w:t>
            </w:r>
          </w:p>
        </w:tc>
      </w:tr>
      <w:tr w:rsidR="00B936F3" w:rsidRPr="00F74808" w14:paraId="41916017" w14:textId="77777777" w:rsidTr="00921636">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9072" w:type="dxa"/>
            <w:tcBorders>
              <w:top w:val="none" w:sz="0" w:space="0" w:color="auto"/>
              <w:left w:val="none" w:sz="0" w:space="0" w:color="auto"/>
              <w:bottom w:val="none" w:sz="0" w:space="0" w:color="auto"/>
              <w:right w:val="none" w:sz="0" w:space="0" w:color="auto"/>
            </w:tcBorders>
            <w:vAlign w:val="center"/>
          </w:tcPr>
          <w:p w14:paraId="4DA4AD18" w14:textId="0D43CBAC" w:rsidR="00B936F3" w:rsidRPr="00F74808" w:rsidRDefault="00B936F3" w:rsidP="00922A3E">
            <w:pPr>
              <w:rPr>
                <w:rFonts w:ascii="Arial Narrow" w:hAnsi="Arial Narrow"/>
                <w:b w:val="0"/>
                <w:sz w:val="22"/>
                <w:szCs w:val="22"/>
                <w:highlight w:val="yellow"/>
              </w:rPr>
            </w:pPr>
            <w:r w:rsidRPr="00F74808">
              <w:rPr>
                <w:rFonts w:ascii="Arial Narrow" w:hAnsi="Arial Narrow"/>
                <w:b w:val="0"/>
                <w:sz w:val="22"/>
                <w:szCs w:val="22"/>
              </w:rPr>
              <w:lastRenderedPageBreak/>
              <w:t>Odborný</w:t>
            </w:r>
            <w:r w:rsidR="00922A3E">
              <w:rPr>
                <w:rFonts w:ascii="Arial Narrow" w:hAnsi="Arial Narrow"/>
                <w:b w:val="0"/>
                <w:sz w:val="22"/>
                <w:szCs w:val="22"/>
              </w:rPr>
              <w:t>/technický</w:t>
            </w:r>
            <w:r w:rsidRPr="00F74808">
              <w:rPr>
                <w:rFonts w:ascii="Arial Narrow" w:hAnsi="Arial Narrow"/>
                <w:b w:val="0"/>
                <w:sz w:val="22"/>
                <w:szCs w:val="22"/>
              </w:rPr>
              <w:t xml:space="preserve"> pracovník</w:t>
            </w:r>
          </w:p>
        </w:tc>
      </w:tr>
      <w:tr w:rsidR="00B936F3" w:rsidRPr="00F74808" w14:paraId="47BFC931" w14:textId="77777777" w:rsidTr="00921636">
        <w:trPr>
          <w:cantSplit/>
          <w:trHeight w:val="397"/>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01201B31" w14:textId="4656230B" w:rsidR="00B936F3" w:rsidRPr="00F74808" w:rsidRDefault="00B936F3" w:rsidP="00922A3E">
            <w:pPr>
              <w:rPr>
                <w:rFonts w:ascii="Arial Narrow" w:hAnsi="Arial Narrow"/>
                <w:b w:val="0"/>
                <w:sz w:val="22"/>
                <w:szCs w:val="22"/>
              </w:rPr>
            </w:pPr>
            <w:r w:rsidRPr="00F74808">
              <w:rPr>
                <w:rFonts w:ascii="Arial Narrow" w:hAnsi="Arial Narrow"/>
                <w:b w:val="0"/>
                <w:sz w:val="22"/>
                <w:szCs w:val="22"/>
              </w:rPr>
              <w:t>Terénny</w:t>
            </w:r>
            <w:r w:rsidR="00922A3E">
              <w:rPr>
                <w:rFonts w:ascii="Arial Narrow" w:hAnsi="Arial Narrow"/>
                <w:b w:val="0"/>
                <w:sz w:val="22"/>
                <w:szCs w:val="22"/>
              </w:rPr>
              <w:t>/pomocný</w:t>
            </w:r>
            <w:r w:rsidRPr="00F74808">
              <w:rPr>
                <w:rFonts w:ascii="Arial Narrow" w:hAnsi="Arial Narrow"/>
                <w:b w:val="0"/>
                <w:sz w:val="22"/>
                <w:szCs w:val="22"/>
              </w:rPr>
              <w:t xml:space="preserve"> pracovník</w:t>
            </w:r>
          </w:p>
        </w:tc>
      </w:tr>
    </w:tbl>
    <w:p w14:paraId="5EB3D851" w14:textId="62F7C5D7" w:rsidR="00B936F3" w:rsidRPr="00F74808" w:rsidRDefault="00F62853" w:rsidP="00DA3C3A">
      <w:pPr>
        <w:spacing w:before="200" w:after="0" w:line="240" w:lineRule="auto"/>
        <w:jc w:val="both"/>
        <w:rPr>
          <w:rFonts w:ascii="Arial Narrow" w:hAnsi="Arial Narrow"/>
          <w:sz w:val="22"/>
          <w:szCs w:val="22"/>
        </w:rPr>
      </w:pPr>
      <w:r w:rsidRPr="00F74808">
        <w:rPr>
          <w:rFonts w:ascii="Arial Narrow" w:hAnsi="Arial Narrow"/>
          <w:sz w:val="22"/>
          <w:szCs w:val="22"/>
        </w:rPr>
        <w:t>Zároveň platí, že o</w:t>
      </w:r>
      <w:r w:rsidR="00E55B6B" w:rsidRPr="00F74808">
        <w:rPr>
          <w:rFonts w:ascii="Arial Narrow" w:hAnsi="Arial Narrow"/>
          <w:sz w:val="22"/>
          <w:szCs w:val="22"/>
        </w:rPr>
        <w:t>sobné výdavky</w:t>
      </w:r>
      <w:r w:rsidR="003348C2" w:rsidRPr="00F74808">
        <w:rPr>
          <w:rFonts w:ascii="Arial Narrow" w:hAnsi="Arial Narrow"/>
          <w:sz w:val="22"/>
          <w:szCs w:val="22"/>
        </w:rPr>
        <w:t>, ktoré vzniknú v rámci uvedených</w:t>
      </w:r>
      <w:r w:rsidR="00E55B6B" w:rsidRPr="00F74808">
        <w:rPr>
          <w:rFonts w:ascii="Arial Narrow" w:hAnsi="Arial Narrow"/>
          <w:sz w:val="22"/>
          <w:szCs w:val="22"/>
        </w:rPr>
        <w:t xml:space="preserve"> </w:t>
      </w:r>
      <w:r w:rsidR="003348C2" w:rsidRPr="00F74808">
        <w:rPr>
          <w:rFonts w:ascii="Arial Narrow" w:hAnsi="Arial Narrow"/>
          <w:sz w:val="22"/>
          <w:szCs w:val="22"/>
        </w:rPr>
        <w:t>p</w:t>
      </w:r>
      <w:r w:rsidR="00B936F3" w:rsidRPr="00F74808">
        <w:rPr>
          <w:rFonts w:ascii="Arial Narrow" w:hAnsi="Arial Narrow"/>
          <w:sz w:val="22"/>
          <w:szCs w:val="22"/>
        </w:rPr>
        <w:t>racovn</w:t>
      </w:r>
      <w:r w:rsidR="003348C2" w:rsidRPr="00F74808">
        <w:rPr>
          <w:rFonts w:ascii="Arial Narrow" w:hAnsi="Arial Narrow"/>
          <w:sz w:val="22"/>
          <w:szCs w:val="22"/>
        </w:rPr>
        <w:t>ých</w:t>
      </w:r>
      <w:r w:rsidR="00B936F3" w:rsidRPr="00F74808">
        <w:rPr>
          <w:rFonts w:ascii="Arial Narrow" w:hAnsi="Arial Narrow"/>
          <w:sz w:val="22"/>
          <w:szCs w:val="22"/>
        </w:rPr>
        <w:t xml:space="preserve"> pozíci</w:t>
      </w:r>
      <w:r w:rsidR="003348C2" w:rsidRPr="00F74808">
        <w:rPr>
          <w:rFonts w:ascii="Arial Narrow" w:hAnsi="Arial Narrow"/>
          <w:sz w:val="22"/>
          <w:szCs w:val="22"/>
        </w:rPr>
        <w:t>í</w:t>
      </w:r>
      <w:r w:rsidR="00B936F3" w:rsidRPr="00F74808">
        <w:rPr>
          <w:rFonts w:ascii="Arial Narrow" w:hAnsi="Arial Narrow"/>
          <w:sz w:val="22"/>
          <w:szCs w:val="22"/>
        </w:rPr>
        <w:t xml:space="preserve"> budú oprávnené </w:t>
      </w:r>
      <w:r w:rsidR="004E009F" w:rsidRPr="00F74808">
        <w:rPr>
          <w:rFonts w:ascii="Arial Narrow" w:hAnsi="Arial Narrow"/>
          <w:sz w:val="22"/>
          <w:szCs w:val="22"/>
          <w:u w:val="single"/>
        </w:rPr>
        <w:t>výlučne</w:t>
      </w:r>
      <w:r w:rsidR="004E009F" w:rsidRPr="00F74808">
        <w:rPr>
          <w:rFonts w:ascii="Arial Narrow" w:hAnsi="Arial Narrow"/>
          <w:sz w:val="22"/>
          <w:szCs w:val="22"/>
        </w:rPr>
        <w:t xml:space="preserve"> </w:t>
      </w:r>
      <w:r w:rsidR="00B936F3" w:rsidRPr="00F74808">
        <w:rPr>
          <w:rFonts w:ascii="Arial Narrow" w:hAnsi="Arial Narrow"/>
          <w:sz w:val="22"/>
          <w:szCs w:val="22"/>
        </w:rPr>
        <w:t xml:space="preserve">v prípade projektov implementovaných </w:t>
      </w:r>
      <w:r w:rsidR="00E20733" w:rsidRPr="00F74808">
        <w:rPr>
          <w:rFonts w:ascii="Arial Narrow" w:hAnsi="Arial Narrow"/>
          <w:sz w:val="22"/>
          <w:szCs w:val="22"/>
        </w:rPr>
        <w:t>prostredníctvom</w:t>
      </w:r>
      <w:r w:rsidR="00B936F3" w:rsidRPr="00F74808">
        <w:rPr>
          <w:rFonts w:ascii="Arial Narrow" w:hAnsi="Arial Narrow"/>
          <w:sz w:val="22"/>
          <w:szCs w:val="22"/>
        </w:rPr>
        <w:t>:</w:t>
      </w:r>
    </w:p>
    <w:p w14:paraId="347E8AB2" w14:textId="77777777" w:rsidR="00B936F3" w:rsidRPr="00F74808" w:rsidRDefault="00B936F3" w:rsidP="00B936F3">
      <w:pPr>
        <w:pStyle w:val="Odsekzoznamu"/>
        <w:numPr>
          <w:ilvl w:val="0"/>
          <w:numId w:val="47"/>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Prioritnej osi 1, Špecifického cieľa 1.1.1, 1.2.3, 1.3.1, 1.4.1 a 1.4.2;</w:t>
      </w:r>
    </w:p>
    <w:p w14:paraId="759B9E63" w14:textId="77777777" w:rsidR="00B936F3" w:rsidRPr="00F74808" w:rsidRDefault="00B936F3" w:rsidP="00B936F3">
      <w:pPr>
        <w:pStyle w:val="Odsekzoznamu"/>
        <w:numPr>
          <w:ilvl w:val="0"/>
          <w:numId w:val="47"/>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Prioritnej osi 2, Špecifického cieľa 2.1.1 a 2.1.2;</w:t>
      </w:r>
    </w:p>
    <w:p w14:paraId="2E903FFF" w14:textId="36812468" w:rsidR="00B936F3" w:rsidRPr="002020DD" w:rsidRDefault="00B936F3" w:rsidP="002020DD">
      <w:pPr>
        <w:pStyle w:val="Odsekzoznamu"/>
        <w:numPr>
          <w:ilvl w:val="0"/>
          <w:numId w:val="47"/>
        </w:numPr>
        <w:spacing w:before="120" w:after="0" w:line="240" w:lineRule="auto"/>
        <w:ind w:left="284" w:hanging="284"/>
        <w:contextualSpacing w:val="0"/>
        <w:jc w:val="both"/>
        <w:rPr>
          <w:rFonts w:ascii="Arial Narrow" w:hAnsi="Arial Narrow"/>
          <w:sz w:val="22"/>
          <w:szCs w:val="22"/>
        </w:rPr>
      </w:pPr>
      <w:r w:rsidRPr="002020DD">
        <w:rPr>
          <w:rFonts w:ascii="Arial Narrow" w:hAnsi="Arial Narrow"/>
          <w:sz w:val="22"/>
          <w:szCs w:val="22"/>
        </w:rPr>
        <w:t>Prioritnej osi 3, Špecifického cieľa 3.1.1, 3.1.2 a 3.1.3</w:t>
      </w:r>
      <w:r w:rsidR="002020DD" w:rsidRPr="002020DD">
        <w:rPr>
          <w:rFonts w:ascii="Arial Narrow" w:hAnsi="Arial Narrow"/>
          <w:sz w:val="22"/>
          <w:szCs w:val="22"/>
        </w:rPr>
        <w:t>.</w:t>
      </w:r>
    </w:p>
    <w:p w14:paraId="55509EFB" w14:textId="5BD42B5F" w:rsidR="00EE0F15" w:rsidRPr="00F74808" w:rsidRDefault="00FD157E" w:rsidP="00F74808">
      <w:pPr>
        <w:spacing w:before="120" w:after="0" w:line="240" w:lineRule="auto"/>
        <w:jc w:val="both"/>
        <w:rPr>
          <w:rFonts w:ascii="Arial Narrow" w:hAnsi="Arial Narrow"/>
          <w:sz w:val="22"/>
          <w:szCs w:val="22"/>
        </w:rPr>
      </w:pPr>
      <w:r w:rsidRPr="00F74808">
        <w:rPr>
          <w:rFonts w:ascii="Arial Narrow" w:hAnsi="Arial Narrow"/>
          <w:sz w:val="22"/>
          <w:szCs w:val="22"/>
        </w:rPr>
        <w:t>Finančné limity pre</w:t>
      </w:r>
      <w:r w:rsidR="00EE0F15" w:rsidRPr="00F74808">
        <w:rPr>
          <w:rFonts w:ascii="Arial Narrow" w:hAnsi="Arial Narrow"/>
          <w:sz w:val="22"/>
          <w:szCs w:val="22"/>
        </w:rPr>
        <w:t xml:space="preserve"> mzd</w:t>
      </w:r>
      <w:r w:rsidRPr="00F74808">
        <w:rPr>
          <w:rFonts w:ascii="Arial Narrow" w:hAnsi="Arial Narrow"/>
          <w:sz w:val="22"/>
          <w:szCs w:val="22"/>
        </w:rPr>
        <w:t>y</w:t>
      </w:r>
      <w:r w:rsidR="00EE0F15" w:rsidRPr="00F74808">
        <w:rPr>
          <w:rFonts w:ascii="Arial Narrow" w:hAnsi="Arial Narrow"/>
          <w:sz w:val="22"/>
          <w:szCs w:val="22"/>
        </w:rPr>
        <w:t>, resp. odmen</w:t>
      </w:r>
      <w:r w:rsidRPr="00F74808">
        <w:rPr>
          <w:rFonts w:ascii="Arial Narrow" w:hAnsi="Arial Narrow"/>
          <w:sz w:val="22"/>
          <w:szCs w:val="22"/>
        </w:rPr>
        <w:t>y</w:t>
      </w:r>
      <w:r w:rsidR="00EE0F15" w:rsidRPr="00F74808">
        <w:rPr>
          <w:rFonts w:ascii="Arial Narrow" w:hAnsi="Arial Narrow"/>
          <w:sz w:val="22"/>
          <w:szCs w:val="22"/>
        </w:rPr>
        <w:t xml:space="preserve"> (na základe dohôd o prácach vykonávaných mimo pracovného pomeru) pre vyššie uvedené pracovné pozície </w:t>
      </w:r>
      <w:r w:rsidR="00537993">
        <w:rPr>
          <w:rFonts w:ascii="Arial Narrow" w:hAnsi="Arial Narrow"/>
          <w:sz w:val="22"/>
          <w:szCs w:val="22"/>
        </w:rPr>
        <w:t>s</w:t>
      </w:r>
      <w:r w:rsidR="00E1120C" w:rsidRPr="00F74808">
        <w:rPr>
          <w:rFonts w:ascii="Arial Narrow" w:hAnsi="Arial Narrow"/>
          <w:sz w:val="22"/>
          <w:szCs w:val="22"/>
        </w:rPr>
        <w:t xml:space="preserve">ú </w:t>
      </w:r>
      <w:r w:rsidR="00EE0F15" w:rsidRPr="00F74808">
        <w:rPr>
          <w:rFonts w:ascii="Arial Narrow" w:hAnsi="Arial Narrow"/>
          <w:sz w:val="22"/>
          <w:szCs w:val="22"/>
        </w:rPr>
        <w:t>uvedené v</w:t>
      </w:r>
      <w:r w:rsidR="00E1120C" w:rsidRPr="00F74808">
        <w:rPr>
          <w:rFonts w:ascii="Arial Narrow" w:hAnsi="Arial Narrow"/>
          <w:sz w:val="22"/>
          <w:szCs w:val="22"/>
        </w:rPr>
        <w:t> </w:t>
      </w:r>
      <w:r w:rsidR="00360D76">
        <w:rPr>
          <w:rFonts w:ascii="Arial Narrow" w:hAnsi="Arial Narrow"/>
          <w:sz w:val="22"/>
          <w:szCs w:val="22"/>
        </w:rPr>
        <w:t>p</w:t>
      </w:r>
      <w:r w:rsidR="00537993" w:rsidRPr="00F74808">
        <w:rPr>
          <w:rFonts w:ascii="Arial Narrow" w:hAnsi="Arial Narrow"/>
          <w:sz w:val="22"/>
          <w:szCs w:val="22"/>
        </w:rPr>
        <w:t>rílohe č. 2 Príručky</w:t>
      </w:r>
      <w:r w:rsidR="00063D9B" w:rsidRPr="00F74808">
        <w:rPr>
          <w:rStyle w:val="Odkaznapoznmkupodiarou"/>
          <w:rFonts w:ascii="Arial Narrow" w:hAnsi="Arial Narrow"/>
          <w:sz w:val="22"/>
          <w:szCs w:val="22"/>
        </w:rPr>
        <w:footnoteReference w:id="58"/>
      </w:r>
      <w:r w:rsidR="00537993">
        <w:rPr>
          <w:rFonts w:ascii="Arial Narrow" w:hAnsi="Arial Narrow"/>
          <w:sz w:val="22"/>
          <w:szCs w:val="22"/>
        </w:rPr>
        <w:t>.</w:t>
      </w:r>
    </w:p>
    <w:p w14:paraId="10EFD8AE" w14:textId="77777777" w:rsidR="00EE0F15" w:rsidRPr="00F74808" w:rsidRDefault="00EE0F15" w:rsidP="00B9092C">
      <w:pPr>
        <w:spacing w:after="0" w:line="240" w:lineRule="auto"/>
        <w:jc w:val="both"/>
        <w:rPr>
          <w:rFonts w:ascii="Arial Narrow" w:hAnsi="Arial Narrow"/>
          <w:sz w:val="22"/>
          <w:szCs w:val="22"/>
        </w:rPr>
      </w:pPr>
    </w:p>
    <w:p w14:paraId="28CB3BF2" w14:textId="0C76F61E" w:rsidR="008A2983" w:rsidRPr="00F74808" w:rsidRDefault="00D74042" w:rsidP="00561B7D">
      <w:pPr>
        <w:spacing w:after="120" w:line="240" w:lineRule="auto"/>
        <w:jc w:val="both"/>
        <w:rPr>
          <w:rFonts w:ascii="Arial Narrow" w:hAnsi="Arial Narrow"/>
          <w:sz w:val="22"/>
          <w:szCs w:val="22"/>
        </w:rPr>
      </w:pPr>
      <w:r w:rsidRPr="00F74808">
        <w:rPr>
          <w:rFonts w:ascii="Arial Narrow" w:hAnsi="Arial Narrow"/>
          <w:sz w:val="22"/>
          <w:szCs w:val="22"/>
        </w:rPr>
        <w:t>Osobné výdavky, bezprostredne súvisiace s</w:t>
      </w:r>
      <w:r w:rsidRPr="00F74808">
        <w:rPr>
          <w:rFonts w:ascii="Arial Narrow" w:hAnsi="Arial Narrow"/>
          <w:b/>
          <w:sz w:val="22"/>
          <w:szCs w:val="22"/>
        </w:rPr>
        <w:t xml:space="preserve"> </w:t>
      </w:r>
      <w:r w:rsidR="00B65137" w:rsidRPr="00F74808">
        <w:rPr>
          <w:rFonts w:ascii="Arial Narrow" w:hAnsi="Arial Narrow"/>
          <w:b/>
          <w:sz w:val="22"/>
          <w:szCs w:val="22"/>
        </w:rPr>
        <w:t>r</w:t>
      </w:r>
      <w:r w:rsidRPr="00F74808">
        <w:rPr>
          <w:rFonts w:ascii="Arial Narrow" w:hAnsi="Arial Narrow"/>
          <w:b/>
          <w:sz w:val="22"/>
          <w:szCs w:val="22"/>
        </w:rPr>
        <w:t>iadením projektu - interné</w:t>
      </w:r>
      <w:r w:rsidRPr="00F74808">
        <w:rPr>
          <w:rFonts w:ascii="Arial Narrow" w:hAnsi="Arial Narrow"/>
          <w:sz w:val="22"/>
          <w:szCs w:val="22"/>
        </w:rPr>
        <w:t xml:space="preserve"> (nepriame výdavky), je možné v </w:t>
      </w:r>
      <w:r w:rsidR="00E20733" w:rsidRPr="00F74808">
        <w:rPr>
          <w:rFonts w:ascii="Arial Narrow" w:hAnsi="Arial Narrow"/>
          <w:sz w:val="22"/>
          <w:szCs w:val="22"/>
        </w:rPr>
        <w:t>prípade</w:t>
      </w:r>
      <w:r w:rsidRPr="00F74808">
        <w:rPr>
          <w:rFonts w:ascii="Arial Narrow" w:hAnsi="Arial Narrow"/>
          <w:sz w:val="22"/>
          <w:szCs w:val="22"/>
        </w:rPr>
        <w:t xml:space="preserve"> DOP OP KŽP</w:t>
      </w:r>
      <w:r w:rsidR="001910E0" w:rsidRPr="00F74808">
        <w:rPr>
          <w:rFonts w:ascii="Arial Narrow" w:hAnsi="Arial Narrow"/>
          <w:sz w:val="22"/>
          <w:szCs w:val="22"/>
        </w:rPr>
        <w:t xml:space="preserve"> uplatniť výlučne v rámci </w:t>
      </w:r>
      <w:r w:rsidR="001910E0" w:rsidRPr="005444A3">
        <w:rPr>
          <w:rFonts w:ascii="Arial Narrow" w:hAnsi="Arial Narrow"/>
          <w:sz w:val="22"/>
          <w:szCs w:val="22"/>
        </w:rPr>
        <w:t>pracovnej pozície</w:t>
      </w:r>
      <w:r w:rsidR="001910E0" w:rsidRPr="00F74808">
        <w:rPr>
          <w:rFonts w:ascii="Arial Narrow" w:hAnsi="Arial Narrow"/>
          <w:sz w:val="22"/>
          <w:szCs w:val="22"/>
        </w:rPr>
        <w:t xml:space="preserve"> </w:t>
      </w:r>
      <w:r w:rsidR="001910E0" w:rsidRPr="005444A3">
        <w:rPr>
          <w:rFonts w:ascii="Arial Narrow" w:hAnsi="Arial Narrow"/>
          <w:sz w:val="22"/>
          <w:szCs w:val="22"/>
          <w:u w:val="single"/>
        </w:rPr>
        <w:t>Projektový manažér - interný</w:t>
      </w:r>
      <w:r w:rsidR="001910E0" w:rsidRPr="00F74808">
        <w:rPr>
          <w:rFonts w:ascii="Arial Narrow" w:hAnsi="Arial Narrow"/>
          <w:sz w:val="22"/>
          <w:szCs w:val="22"/>
        </w:rPr>
        <w:t xml:space="preserve"> (viď. tabuľka nižšie).</w:t>
      </w:r>
    </w:p>
    <w:tbl>
      <w:tblPr>
        <w:tblStyle w:val="Svetlzoznamzvraznenie1"/>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087"/>
      </w:tblGrid>
      <w:tr w:rsidR="00E1120C" w:rsidRPr="00F74808" w14:paraId="3E1565C4" w14:textId="77777777" w:rsidTr="0011031A">
        <w:trPr>
          <w:cnfStyle w:val="100000000000" w:firstRow="1" w:lastRow="0" w:firstColumn="0" w:lastColumn="0" w:oddVBand="0" w:evenVBand="0" w:oddHBand="0"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385D861C" w14:textId="77777777" w:rsidR="00E1120C" w:rsidRPr="00F74808" w:rsidRDefault="00E1120C" w:rsidP="00EB1B53">
            <w:pPr>
              <w:jc w:val="center"/>
              <w:rPr>
                <w:rFonts w:ascii="Arial Narrow" w:hAnsi="Arial Narrow"/>
                <w:sz w:val="22"/>
                <w:szCs w:val="22"/>
              </w:rPr>
            </w:pPr>
            <w:r w:rsidRPr="00F74808">
              <w:rPr>
                <w:rFonts w:ascii="Arial Narrow" w:hAnsi="Arial Narrow"/>
                <w:sz w:val="22"/>
                <w:szCs w:val="22"/>
              </w:rPr>
              <w:t>Pracovná pozícia</w:t>
            </w:r>
          </w:p>
        </w:tc>
        <w:tc>
          <w:tcPr>
            <w:tcW w:w="7087" w:type="dxa"/>
            <w:vAlign w:val="center"/>
          </w:tcPr>
          <w:p w14:paraId="76EEB151" w14:textId="2CC8EA76" w:rsidR="00E1120C" w:rsidRPr="00F74808" w:rsidRDefault="00E1120C" w:rsidP="00B65137">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F74808">
              <w:rPr>
                <w:rFonts w:ascii="Arial Narrow" w:hAnsi="Arial Narrow"/>
                <w:sz w:val="22"/>
                <w:szCs w:val="22"/>
              </w:rPr>
              <w:t xml:space="preserve">Rámcové činnosti vykonávané v rámci </w:t>
            </w:r>
            <w:r w:rsidR="00B65137" w:rsidRPr="00F74808">
              <w:rPr>
                <w:rFonts w:ascii="Arial Narrow" w:hAnsi="Arial Narrow"/>
                <w:sz w:val="22"/>
                <w:szCs w:val="22"/>
              </w:rPr>
              <w:t>r</w:t>
            </w:r>
            <w:r w:rsidRPr="00F74808">
              <w:rPr>
                <w:rFonts w:ascii="Arial Narrow" w:hAnsi="Arial Narrow"/>
                <w:sz w:val="22"/>
                <w:szCs w:val="22"/>
              </w:rPr>
              <w:t>iadenia projektu</w:t>
            </w:r>
          </w:p>
        </w:tc>
      </w:tr>
      <w:tr w:rsidR="00E1120C" w:rsidRPr="00F74808" w14:paraId="511E8762" w14:textId="77777777" w:rsidTr="0011031A">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985" w:type="dxa"/>
            <w:vMerge w:val="restart"/>
            <w:tcBorders>
              <w:top w:val="none" w:sz="0" w:space="0" w:color="auto"/>
              <w:left w:val="none" w:sz="0" w:space="0" w:color="auto"/>
              <w:bottom w:val="none" w:sz="0" w:space="0" w:color="auto"/>
            </w:tcBorders>
            <w:vAlign w:val="center"/>
          </w:tcPr>
          <w:p w14:paraId="55EDD510" w14:textId="17761B04" w:rsidR="00E1120C" w:rsidRPr="00F74808" w:rsidRDefault="00E1120C" w:rsidP="00EB1B53">
            <w:pPr>
              <w:rPr>
                <w:rFonts w:ascii="Arial Narrow" w:hAnsi="Arial Narrow"/>
                <w:b w:val="0"/>
                <w:sz w:val="22"/>
                <w:szCs w:val="22"/>
              </w:rPr>
            </w:pPr>
            <w:r w:rsidRPr="00F74808">
              <w:rPr>
                <w:rFonts w:ascii="Arial Narrow" w:hAnsi="Arial Narrow"/>
                <w:b w:val="0"/>
                <w:sz w:val="22"/>
                <w:szCs w:val="22"/>
              </w:rPr>
              <w:t>Projektový manažér - interný</w:t>
            </w:r>
            <w:r w:rsidR="00D43D17" w:rsidRPr="00F74808">
              <w:rPr>
                <w:rStyle w:val="Odkaznapoznmkupodiarou"/>
                <w:rFonts w:ascii="Arial Narrow" w:hAnsi="Arial Narrow"/>
                <w:b w:val="0"/>
                <w:sz w:val="22"/>
                <w:szCs w:val="22"/>
              </w:rPr>
              <w:footnoteReference w:id="59"/>
            </w:r>
          </w:p>
        </w:tc>
        <w:tc>
          <w:tcPr>
            <w:tcW w:w="7087" w:type="dxa"/>
            <w:vMerge w:val="restart"/>
            <w:tcBorders>
              <w:top w:val="none" w:sz="0" w:space="0" w:color="auto"/>
              <w:bottom w:val="none" w:sz="0" w:space="0" w:color="auto"/>
              <w:right w:val="none" w:sz="0" w:space="0" w:color="auto"/>
            </w:tcBorders>
          </w:tcPr>
          <w:p w14:paraId="20139DE2" w14:textId="77777777" w:rsidR="00E1120C" w:rsidRPr="00572248" w:rsidRDefault="00E1120C" w:rsidP="00F74808">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572248">
              <w:rPr>
                <w:rFonts w:ascii="Arial Narrow" w:hAnsi="Arial Narrow"/>
                <w:sz w:val="22"/>
                <w:szCs w:val="22"/>
              </w:rPr>
              <w:t>finančné riadenie projektu</w:t>
            </w:r>
          </w:p>
          <w:p w14:paraId="2B9C9D20" w14:textId="1E60D704" w:rsidR="00E1120C" w:rsidRPr="00572248" w:rsidRDefault="00E1120C" w:rsidP="00F74808">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572248">
              <w:rPr>
                <w:rFonts w:ascii="Arial Narrow" w:hAnsi="Arial Narrow"/>
                <w:sz w:val="22"/>
                <w:szCs w:val="22"/>
              </w:rPr>
              <w:t>monitorovanie projektu</w:t>
            </w:r>
            <w:ins w:id="163" w:author="Autor" w:date="2016-08-02T16:01:00Z">
              <w:r w:rsidR="0011031A">
                <w:rPr>
                  <w:rFonts w:ascii="Arial Narrow" w:hAnsi="Arial Narrow"/>
                  <w:sz w:val="22"/>
                  <w:szCs w:val="22"/>
                </w:rPr>
                <w:t xml:space="preserve"> </w:t>
              </w:r>
            </w:ins>
            <w:del w:id="164" w:author="Autor" w:date="2016-08-02T16:01:00Z">
              <w:r w:rsidRPr="00572248" w:rsidDel="0011031A">
                <w:rPr>
                  <w:rFonts w:ascii="Arial Narrow" w:hAnsi="Arial Narrow"/>
                  <w:sz w:val="22"/>
                  <w:szCs w:val="22"/>
                </w:rPr>
                <w:delText>/</w:delText>
              </w:r>
            </w:del>
            <w:ins w:id="165" w:author="Autor" w:date="2016-08-02T16:01:00Z">
              <w:r w:rsidR="0011031A">
                <w:rPr>
                  <w:rFonts w:ascii="Arial Narrow" w:hAnsi="Arial Narrow"/>
                  <w:sz w:val="22"/>
                  <w:szCs w:val="22"/>
                </w:rPr>
                <w:t>(</w:t>
              </w:r>
            </w:ins>
            <w:r w:rsidRPr="00572248">
              <w:rPr>
                <w:rFonts w:ascii="Arial Narrow" w:hAnsi="Arial Narrow"/>
                <w:sz w:val="22"/>
                <w:szCs w:val="22"/>
              </w:rPr>
              <w:t>sledovanie čiastkových</w:t>
            </w:r>
            <w:r w:rsidR="00EB1B53" w:rsidRPr="00572248">
              <w:rPr>
                <w:rFonts w:ascii="Arial Narrow" w:hAnsi="Arial Narrow"/>
                <w:sz w:val="22"/>
                <w:szCs w:val="22"/>
              </w:rPr>
              <w:t xml:space="preserve"> a celkových výsledkov projektu</w:t>
            </w:r>
            <w:ins w:id="166" w:author="Autor" w:date="2016-08-02T16:01:00Z">
              <w:r w:rsidR="0011031A">
                <w:rPr>
                  <w:rFonts w:ascii="Arial Narrow" w:hAnsi="Arial Narrow"/>
                  <w:sz w:val="22"/>
                  <w:szCs w:val="22"/>
                </w:rPr>
                <w:t>)</w:t>
              </w:r>
            </w:ins>
          </w:p>
          <w:p w14:paraId="3244AD0B" w14:textId="1D7E8362" w:rsidR="00E1120C" w:rsidRPr="00572248" w:rsidRDefault="00EB1B53" w:rsidP="00F74808">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572248">
              <w:rPr>
                <w:rFonts w:ascii="Arial Narrow" w:hAnsi="Arial Narrow"/>
                <w:sz w:val="22"/>
                <w:szCs w:val="22"/>
              </w:rPr>
              <w:t>vykonávanie zmien v projekte</w:t>
            </w:r>
          </w:p>
          <w:p w14:paraId="10F4FA31" w14:textId="16A08F0B" w:rsidR="00EB1B53" w:rsidRDefault="00EB1B53" w:rsidP="00F74808">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ins w:id="167" w:author="Autor" w:date="2016-08-02T11:23:00Z"/>
                <w:rFonts w:ascii="Arial Narrow" w:hAnsi="Arial Narrow"/>
                <w:sz w:val="22"/>
                <w:szCs w:val="22"/>
              </w:rPr>
            </w:pPr>
            <w:r w:rsidRPr="00572248">
              <w:rPr>
                <w:rFonts w:ascii="Arial Narrow" w:hAnsi="Arial Narrow"/>
                <w:sz w:val="22"/>
                <w:szCs w:val="22"/>
              </w:rPr>
              <w:t xml:space="preserve">poskytovanie informácií </w:t>
            </w:r>
            <w:r w:rsidR="006F7DBD" w:rsidRPr="00572248">
              <w:rPr>
                <w:rFonts w:ascii="Arial Narrow" w:hAnsi="Arial Narrow"/>
                <w:sz w:val="22"/>
                <w:szCs w:val="22"/>
              </w:rPr>
              <w:t>P</w:t>
            </w:r>
            <w:r w:rsidR="005241FE" w:rsidRPr="00572248">
              <w:rPr>
                <w:rFonts w:ascii="Arial Narrow" w:hAnsi="Arial Narrow"/>
                <w:sz w:val="22"/>
                <w:szCs w:val="22"/>
              </w:rPr>
              <w:t xml:space="preserve">rijímateľovi </w:t>
            </w:r>
            <w:r w:rsidRPr="00572248">
              <w:rPr>
                <w:rFonts w:ascii="Arial Narrow" w:hAnsi="Arial Narrow"/>
                <w:sz w:val="22"/>
                <w:szCs w:val="22"/>
              </w:rPr>
              <w:t xml:space="preserve">v oblasti informovania a komunikácie </w:t>
            </w:r>
            <w:r w:rsidR="00617AD9" w:rsidRPr="00572248">
              <w:rPr>
                <w:rFonts w:ascii="Arial Narrow" w:hAnsi="Arial Narrow"/>
                <w:sz w:val="22"/>
                <w:szCs w:val="22"/>
              </w:rPr>
              <w:br/>
            </w:r>
            <w:r w:rsidRPr="00572248">
              <w:rPr>
                <w:rFonts w:ascii="Arial Narrow" w:hAnsi="Arial Narrow"/>
                <w:sz w:val="22"/>
                <w:szCs w:val="22"/>
              </w:rPr>
              <w:t xml:space="preserve">o podpore získanej z EŠIF </w:t>
            </w:r>
            <w:ins w:id="168" w:author="Autor" w:date="2016-05-25T13:52:00Z">
              <w:r w:rsidR="00A66A71" w:rsidRPr="00572248">
                <w:rPr>
                  <w:rFonts w:ascii="Arial Narrow" w:hAnsi="Arial Narrow"/>
                  <w:sz w:val="22"/>
                  <w:szCs w:val="22"/>
                </w:rPr>
                <w:t xml:space="preserve">a ŠR SR </w:t>
              </w:r>
            </w:ins>
            <w:r w:rsidRPr="00572248">
              <w:rPr>
                <w:rFonts w:ascii="Arial Narrow" w:hAnsi="Arial Narrow"/>
                <w:sz w:val="22"/>
                <w:szCs w:val="22"/>
              </w:rPr>
              <w:t>na spolufinancovanie projektu</w:t>
            </w:r>
            <w:r w:rsidRPr="00572248">
              <w:rPr>
                <w:rStyle w:val="Odkaznapoznmkupodiarou"/>
                <w:rFonts w:ascii="Arial Narrow" w:hAnsi="Arial Narrow"/>
                <w:sz w:val="22"/>
                <w:szCs w:val="22"/>
              </w:rPr>
              <w:footnoteReference w:id="60"/>
            </w:r>
          </w:p>
          <w:p w14:paraId="3989B703" w14:textId="3ADAAABA" w:rsidR="00154200" w:rsidRPr="00572248" w:rsidRDefault="00154200" w:rsidP="00F74808">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ins w:id="169" w:author="Autor" w:date="2016-08-02T11:23:00Z">
              <w:r w:rsidRPr="00154200">
                <w:rPr>
                  <w:rFonts w:ascii="Arial Narrow" w:hAnsi="Arial Narrow"/>
                  <w:sz w:val="22"/>
                  <w:szCs w:val="22"/>
                </w:rPr>
                <w:t>činnosti podporného charakteru súvisiace s realizáciou VO</w:t>
              </w:r>
            </w:ins>
            <w:ins w:id="170" w:author="Autor" w:date="2016-08-03T16:43:00Z">
              <w:r w:rsidR="000F5FE6">
                <w:rPr>
                  <w:rFonts w:ascii="Arial Narrow" w:hAnsi="Arial Narrow"/>
                  <w:sz w:val="22"/>
                  <w:szCs w:val="22"/>
                </w:rPr>
                <w:t xml:space="preserve"> v projekte</w:t>
              </w:r>
            </w:ins>
            <w:ins w:id="171" w:author="Autor" w:date="2016-08-02T14:29:00Z">
              <w:r w:rsidR="008D46CF">
                <w:rPr>
                  <w:rStyle w:val="Odkaznapoznmkupodiarou"/>
                  <w:rFonts w:ascii="Arial Narrow" w:hAnsi="Arial Narrow"/>
                  <w:sz w:val="22"/>
                  <w:szCs w:val="22"/>
                </w:rPr>
                <w:footnoteReference w:id="61"/>
              </w:r>
            </w:ins>
          </w:p>
          <w:p w14:paraId="0FAF3F5D" w14:textId="77777777" w:rsidR="00E1120C" w:rsidRPr="00F74808" w:rsidRDefault="00E1120C" w:rsidP="00F74808">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572248">
              <w:rPr>
                <w:rFonts w:ascii="Arial Narrow" w:hAnsi="Arial Narrow"/>
                <w:sz w:val="22"/>
                <w:szCs w:val="22"/>
              </w:rPr>
              <w:t>iné</w:t>
            </w:r>
          </w:p>
        </w:tc>
      </w:tr>
      <w:tr w:rsidR="00E1120C" w:rsidRPr="00F74808" w14:paraId="435BE5F3" w14:textId="77777777" w:rsidTr="0011031A">
        <w:trPr>
          <w:trHeight w:val="253"/>
        </w:trPr>
        <w:tc>
          <w:tcPr>
            <w:cnfStyle w:val="001000000000" w:firstRow="0" w:lastRow="0" w:firstColumn="1" w:lastColumn="0" w:oddVBand="0" w:evenVBand="0" w:oddHBand="0" w:evenHBand="0" w:firstRowFirstColumn="0" w:firstRowLastColumn="0" w:lastRowFirstColumn="0" w:lastRowLastColumn="0"/>
            <w:tcW w:w="1985" w:type="dxa"/>
            <w:vMerge/>
            <w:vAlign w:val="center"/>
          </w:tcPr>
          <w:p w14:paraId="1B3CA813" w14:textId="77777777" w:rsidR="00E1120C" w:rsidRPr="00F74808" w:rsidRDefault="00E1120C" w:rsidP="00EB1B53">
            <w:pPr>
              <w:rPr>
                <w:rFonts w:ascii="Arial Narrow" w:hAnsi="Arial Narrow"/>
                <w:b w:val="0"/>
                <w:sz w:val="22"/>
                <w:szCs w:val="22"/>
              </w:rPr>
            </w:pPr>
          </w:p>
        </w:tc>
        <w:tc>
          <w:tcPr>
            <w:tcW w:w="7087" w:type="dxa"/>
            <w:vMerge/>
          </w:tcPr>
          <w:p w14:paraId="0108A2D8" w14:textId="77777777" w:rsidR="00E1120C" w:rsidRPr="00F74808" w:rsidRDefault="00E1120C" w:rsidP="00EB1B53">
            <w:pPr>
              <w:pStyle w:val="Odsekzoznamu"/>
              <w:numPr>
                <w:ilvl w:val="0"/>
                <w:numId w:val="33"/>
              </w:numPr>
              <w:spacing w:before="60"/>
              <w:ind w:left="210" w:hanging="210"/>
              <w:contextualSpacing w:val="0"/>
              <w:jc w:val="both"/>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E1120C" w:rsidRPr="00F74808" w14:paraId="41A2A352" w14:textId="77777777" w:rsidTr="0011031A">
        <w:trPr>
          <w:cnfStyle w:val="000000100000" w:firstRow="0" w:lastRow="0" w:firstColumn="0" w:lastColumn="0" w:oddVBand="0" w:evenVBand="0" w:oddHBand="1" w:evenHBand="0" w:firstRowFirstColumn="0" w:firstRowLastColumn="0" w:lastRowFirstColumn="0" w:lastRowLastColumn="0"/>
          <w:trHeight w:val="253"/>
        </w:trPr>
        <w:tc>
          <w:tcPr>
            <w:cnfStyle w:val="001000000000" w:firstRow="0" w:lastRow="0" w:firstColumn="1" w:lastColumn="0" w:oddVBand="0" w:evenVBand="0" w:oddHBand="0" w:evenHBand="0" w:firstRowFirstColumn="0" w:firstRowLastColumn="0" w:lastRowFirstColumn="0" w:lastRowLastColumn="0"/>
            <w:tcW w:w="1985" w:type="dxa"/>
            <w:vMerge/>
            <w:tcBorders>
              <w:top w:val="none" w:sz="0" w:space="0" w:color="auto"/>
              <w:left w:val="none" w:sz="0" w:space="0" w:color="auto"/>
              <w:bottom w:val="none" w:sz="0" w:space="0" w:color="auto"/>
            </w:tcBorders>
          </w:tcPr>
          <w:p w14:paraId="37917EEF" w14:textId="77777777" w:rsidR="00E1120C" w:rsidRPr="00F74808" w:rsidRDefault="00E1120C" w:rsidP="00EB1B53">
            <w:pPr>
              <w:jc w:val="both"/>
              <w:rPr>
                <w:rFonts w:ascii="Arial Narrow" w:hAnsi="Arial Narrow"/>
                <w:sz w:val="22"/>
                <w:szCs w:val="22"/>
              </w:rPr>
            </w:pPr>
          </w:p>
        </w:tc>
        <w:tc>
          <w:tcPr>
            <w:tcW w:w="7087" w:type="dxa"/>
            <w:vMerge/>
            <w:tcBorders>
              <w:top w:val="none" w:sz="0" w:space="0" w:color="auto"/>
              <w:bottom w:val="none" w:sz="0" w:space="0" w:color="auto"/>
              <w:right w:val="none" w:sz="0" w:space="0" w:color="auto"/>
            </w:tcBorders>
          </w:tcPr>
          <w:p w14:paraId="63BF6C17" w14:textId="77777777" w:rsidR="00E1120C" w:rsidRPr="00F74808" w:rsidRDefault="00E1120C" w:rsidP="00EB1B53">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bl>
    <w:p w14:paraId="2D173C5B" w14:textId="6AEF6AEE" w:rsidR="00BF0462" w:rsidRPr="00F74808" w:rsidRDefault="00BF0462" w:rsidP="006D6BCD">
      <w:pPr>
        <w:pStyle w:val="Zkladntext"/>
        <w:spacing w:before="120" w:after="0" w:line="240" w:lineRule="auto"/>
        <w:jc w:val="both"/>
        <w:rPr>
          <w:rFonts w:ascii="Arial Narrow" w:hAnsi="Arial Narrow"/>
          <w:sz w:val="22"/>
          <w:szCs w:val="22"/>
        </w:rPr>
      </w:pPr>
      <w:r w:rsidRPr="00F74808">
        <w:rPr>
          <w:rFonts w:ascii="Arial Narrow" w:hAnsi="Arial Narrow"/>
          <w:sz w:val="22"/>
          <w:szCs w:val="22"/>
        </w:rPr>
        <w:t>Finančné limity</w:t>
      </w:r>
      <w:r w:rsidR="00DA0DEC" w:rsidRPr="00F74808">
        <w:rPr>
          <w:rFonts w:ascii="Arial Narrow" w:hAnsi="Arial Narrow"/>
          <w:sz w:val="22"/>
          <w:szCs w:val="22"/>
        </w:rPr>
        <w:t xml:space="preserve"> pre mzdu, resp. odmenu (na základe dohôd o prácach vykonávaných mimo pracovného pomeru)</w:t>
      </w:r>
      <w:r w:rsidRPr="00F74808">
        <w:rPr>
          <w:rFonts w:ascii="Arial Narrow" w:hAnsi="Arial Narrow"/>
          <w:sz w:val="22"/>
          <w:szCs w:val="22"/>
        </w:rPr>
        <w:t xml:space="preserve"> </w:t>
      </w:r>
      <w:r w:rsidR="00DA0DEC" w:rsidRPr="00F74808">
        <w:rPr>
          <w:rFonts w:ascii="Arial Narrow" w:hAnsi="Arial Narrow"/>
          <w:sz w:val="22"/>
          <w:szCs w:val="22"/>
        </w:rPr>
        <w:t xml:space="preserve">pre pracovnú pozíciu Projektový manažér - interný </w:t>
      </w:r>
      <w:r w:rsidRPr="00F74808">
        <w:rPr>
          <w:rFonts w:ascii="Arial Narrow" w:hAnsi="Arial Narrow"/>
          <w:sz w:val="22"/>
          <w:szCs w:val="22"/>
        </w:rPr>
        <w:t xml:space="preserve">sú </w:t>
      </w:r>
      <w:r w:rsidR="00DA0DEC" w:rsidRPr="00F74808">
        <w:rPr>
          <w:rFonts w:ascii="Arial Narrow" w:hAnsi="Arial Narrow"/>
          <w:sz w:val="22"/>
          <w:szCs w:val="22"/>
        </w:rPr>
        <w:t>uvede</w:t>
      </w:r>
      <w:r w:rsidRPr="00F74808">
        <w:rPr>
          <w:rFonts w:ascii="Arial Narrow" w:hAnsi="Arial Narrow"/>
          <w:sz w:val="22"/>
          <w:szCs w:val="22"/>
        </w:rPr>
        <w:t xml:space="preserve">né v </w:t>
      </w:r>
      <w:r w:rsidR="00360D76">
        <w:rPr>
          <w:rFonts w:ascii="Arial Narrow" w:hAnsi="Arial Narrow"/>
          <w:sz w:val="22"/>
          <w:szCs w:val="22"/>
        </w:rPr>
        <w:t>p</w:t>
      </w:r>
      <w:r w:rsidRPr="00F74808">
        <w:rPr>
          <w:rFonts w:ascii="Arial Narrow" w:hAnsi="Arial Narrow"/>
          <w:sz w:val="22"/>
          <w:szCs w:val="22"/>
        </w:rPr>
        <w:t xml:space="preserve">rílohe č. 2 </w:t>
      </w:r>
      <w:r w:rsidRPr="000057DD">
        <w:rPr>
          <w:rFonts w:ascii="Arial Narrow" w:hAnsi="Arial Narrow"/>
          <w:sz w:val="22"/>
          <w:szCs w:val="22"/>
        </w:rPr>
        <w:t>Príručky</w:t>
      </w:r>
      <w:r w:rsidR="009601ED" w:rsidRPr="000057DD">
        <w:rPr>
          <w:rFonts w:ascii="Arial Narrow" w:hAnsi="Arial Narrow"/>
          <w:sz w:val="22"/>
          <w:szCs w:val="22"/>
          <w:vertAlign w:val="superscript"/>
        </w:rPr>
        <w:t>5</w:t>
      </w:r>
      <w:ins w:id="174" w:author="Autor" w:date="2016-08-05T09:51:00Z">
        <w:r w:rsidR="00105BAB">
          <w:rPr>
            <w:rFonts w:ascii="Arial Narrow" w:hAnsi="Arial Narrow"/>
            <w:sz w:val="22"/>
            <w:szCs w:val="22"/>
            <w:vertAlign w:val="superscript"/>
          </w:rPr>
          <w:t>8</w:t>
        </w:r>
      </w:ins>
      <w:del w:id="175" w:author="Autor" w:date="2016-08-05T09:51:00Z">
        <w:r w:rsidR="00DD0AEE" w:rsidDel="00105BAB">
          <w:rPr>
            <w:rFonts w:ascii="Arial Narrow" w:hAnsi="Arial Narrow"/>
            <w:sz w:val="22"/>
            <w:szCs w:val="22"/>
            <w:vertAlign w:val="superscript"/>
          </w:rPr>
          <w:delText>7</w:delText>
        </w:r>
      </w:del>
      <w:r w:rsidR="00537993" w:rsidRPr="000057DD">
        <w:rPr>
          <w:rFonts w:ascii="Arial Narrow" w:hAnsi="Arial Narrow"/>
          <w:sz w:val="22"/>
          <w:szCs w:val="22"/>
        </w:rPr>
        <w:t>.</w:t>
      </w:r>
    </w:p>
    <w:p w14:paraId="75ABDC5D" w14:textId="77777777" w:rsidR="00104A14" w:rsidRPr="00F74808" w:rsidRDefault="00104A14" w:rsidP="00E906FF">
      <w:pPr>
        <w:spacing w:after="0" w:line="240" w:lineRule="auto"/>
        <w:jc w:val="both"/>
        <w:rPr>
          <w:rFonts w:ascii="Arial Narrow" w:hAnsi="Arial Narrow"/>
          <w:sz w:val="22"/>
          <w:szCs w:val="22"/>
        </w:rPr>
      </w:pPr>
    </w:p>
    <w:p w14:paraId="5D31C176" w14:textId="77777777" w:rsidR="00104A14" w:rsidRPr="00F74808" w:rsidRDefault="00104A14" w:rsidP="008E7E8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Cestovné náhrady</w:t>
      </w:r>
    </w:p>
    <w:p w14:paraId="58D7B870" w14:textId="77777777" w:rsidR="00F868A6" w:rsidRPr="00F74808" w:rsidRDefault="00F868A6" w:rsidP="00F868A6">
      <w:pPr>
        <w:pStyle w:val="Zoznamsodrkami"/>
        <w:spacing w:before="0" w:after="0"/>
        <w:rPr>
          <w:rFonts w:ascii="Arial Narrow" w:hAnsi="Arial Narrow"/>
          <w:szCs w:val="22"/>
        </w:rPr>
      </w:pPr>
    </w:p>
    <w:p w14:paraId="284AB1A8" w14:textId="5D800BDB" w:rsidR="00104A14" w:rsidRPr="00F74808" w:rsidRDefault="00104A14" w:rsidP="00F868A6">
      <w:pPr>
        <w:pStyle w:val="Zoznamsodrkami"/>
        <w:spacing w:before="0" w:after="120"/>
        <w:rPr>
          <w:rFonts w:ascii="Arial Narrow" w:hAnsi="Arial Narrow"/>
          <w:szCs w:val="22"/>
        </w:rPr>
      </w:pPr>
      <w:r w:rsidRPr="00F74808">
        <w:rPr>
          <w:rFonts w:ascii="Arial Narrow" w:hAnsi="Arial Narrow"/>
          <w:szCs w:val="22"/>
        </w:rPr>
        <w:t xml:space="preserve">Výšku náhrad výdavkov vzniknutých v súvislosti s pracovnou cestou upravuje zákon č. 283/2002 Z. z. o cestovných náhradách (ďalej len „zákon o cestovných náhradách“). Cestovné náhrady sú oprávnenými výdavkami vo výške a za podmienok, ktoré stanovuje zákon o cestovných náhradách, </w:t>
      </w:r>
      <w:r w:rsidR="00E364A5" w:rsidRPr="00F74808">
        <w:rPr>
          <w:rFonts w:ascii="Arial Narrow" w:hAnsi="Arial Narrow"/>
          <w:szCs w:val="22"/>
        </w:rPr>
        <w:t>predmetná</w:t>
      </w:r>
      <w:r w:rsidR="0048473E" w:rsidRPr="00F74808">
        <w:rPr>
          <w:rFonts w:ascii="Arial Narrow" w:hAnsi="Arial Narrow"/>
          <w:szCs w:val="22"/>
        </w:rPr>
        <w:t xml:space="preserve"> </w:t>
      </w:r>
      <w:r w:rsidR="00E364A5" w:rsidRPr="00F74808">
        <w:rPr>
          <w:rFonts w:ascii="Arial Narrow" w:hAnsi="Arial Narrow"/>
          <w:szCs w:val="22"/>
        </w:rPr>
        <w:t>P</w:t>
      </w:r>
      <w:r w:rsidR="0048473E" w:rsidRPr="00F74808">
        <w:rPr>
          <w:rFonts w:ascii="Arial Narrow" w:hAnsi="Arial Narrow"/>
          <w:szCs w:val="22"/>
        </w:rPr>
        <w:t xml:space="preserve">ríručka </w:t>
      </w:r>
      <w:r w:rsidRPr="00F74808">
        <w:rPr>
          <w:rFonts w:ascii="Arial Narrow" w:hAnsi="Arial Narrow"/>
          <w:szCs w:val="22"/>
        </w:rPr>
        <w:t>a prípadne interná</w:t>
      </w:r>
      <w:r w:rsidR="00112D44" w:rsidRPr="00F74808">
        <w:rPr>
          <w:rFonts w:ascii="Arial Narrow" w:hAnsi="Arial Narrow"/>
          <w:szCs w:val="22"/>
        </w:rPr>
        <w:t xml:space="preserve"> norma organizácie </w:t>
      </w:r>
      <w:r w:rsidR="006F7DBD" w:rsidRPr="00F74808">
        <w:rPr>
          <w:rFonts w:ascii="Arial Narrow" w:hAnsi="Arial Narrow"/>
          <w:szCs w:val="22"/>
        </w:rPr>
        <w:t>P</w:t>
      </w:r>
      <w:r w:rsidR="00112D44" w:rsidRPr="00F74808">
        <w:rPr>
          <w:rFonts w:ascii="Arial Narrow" w:hAnsi="Arial Narrow"/>
          <w:szCs w:val="22"/>
        </w:rPr>
        <w:t>rijímateľa.</w:t>
      </w:r>
    </w:p>
    <w:p w14:paraId="548E32D3" w14:textId="77777777" w:rsidR="00104A14" w:rsidRPr="00F74808" w:rsidRDefault="00104A14" w:rsidP="0048473E">
      <w:pPr>
        <w:pStyle w:val="Zoznamsodrkami"/>
        <w:rPr>
          <w:rFonts w:ascii="Arial Narrow" w:hAnsi="Arial Narrow"/>
          <w:szCs w:val="22"/>
        </w:rPr>
      </w:pPr>
      <w:r w:rsidRPr="00F74808">
        <w:rPr>
          <w:rFonts w:ascii="Arial Narrow" w:hAnsi="Arial Narrow"/>
          <w:szCs w:val="22"/>
        </w:rPr>
        <w:t>Aby bolo možné považovať pracovné cesty a s nimi spojené cestovné náhrady za oprávnené výdavky, musia súvisieť s realizáciou projektu, musia byť pre dosiahnutie cieľov projektu nevyhnutné, musia byť vykonané osobami, ktoré sa na realizácii projektu podieľajú a zároveň spĺňať pravid</w:t>
      </w:r>
      <w:r w:rsidR="0048473E" w:rsidRPr="00F74808">
        <w:rPr>
          <w:rFonts w:ascii="Arial Narrow" w:hAnsi="Arial Narrow"/>
          <w:szCs w:val="22"/>
        </w:rPr>
        <w:t>lá hospodárnosti, efektívnosti,</w:t>
      </w:r>
      <w:r w:rsidRPr="00F74808">
        <w:rPr>
          <w:rFonts w:ascii="Arial Narrow" w:hAnsi="Arial Narrow"/>
          <w:szCs w:val="22"/>
        </w:rPr>
        <w:t xml:space="preserve"> účelnosti a účinnosti, pričom oprávnenými sú ako domáce, tak i zahraničné cesty. </w:t>
      </w:r>
    </w:p>
    <w:p w14:paraId="6E40BCB7" w14:textId="1453C2AD" w:rsidR="00104A14" w:rsidRPr="00F74808" w:rsidRDefault="00104A14" w:rsidP="0048473E">
      <w:pPr>
        <w:pStyle w:val="Zoznamsodrkami"/>
        <w:rPr>
          <w:rFonts w:ascii="Arial Narrow" w:hAnsi="Arial Narrow"/>
          <w:szCs w:val="22"/>
        </w:rPr>
      </w:pPr>
      <w:r w:rsidRPr="00F74808">
        <w:rPr>
          <w:rFonts w:ascii="Arial Narrow" w:hAnsi="Arial Narrow"/>
          <w:szCs w:val="22"/>
        </w:rPr>
        <w:lastRenderedPageBreak/>
        <w:t xml:space="preserve">Ak zamestnancovi/osobe počas pracovnej cesty vznikli výdavky, za ktoré musel priamo zaplatiť, </w:t>
      </w:r>
      <w:r w:rsidR="006F7DBD" w:rsidRPr="00F74808">
        <w:rPr>
          <w:rFonts w:ascii="Arial Narrow" w:hAnsi="Arial Narrow"/>
          <w:szCs w:val="22"/>
        </w:rPr>
        <w:t>P</w:t>
      </w:r>
      <w:r w:rsidRPr="00F74808">
        <w:rPr>
          <w:rFonts w:ascii="Arial Narrow" w:hAnsi="Arial Narrow"/>
          <w:szCs w:val="22"/>
        </w:rPr>
        <w:t>rijímateľ musí zdokladovať, že ich tomuto zamestnancovi/osobe skutočne vyplatil.</w:t>
      </w:r>
    </w:p>
    <w:p w14:paraId="4494A02E" w14:textId="77777777" w:rsidR="00104A14" w:rsidRPr="00F74808" w:rsidRDefault="00104A14" w:rsidP="0048473E">
      <w:pPr>
        <w:pStyle w:val="Zoznamsodrkami"/>
        <w:rPr>
          <w:rFonts w:ascii="Arial Narrow" w:hAnsi="Arial Narrow"/>
          <w:szCs w:val="22"/>
        </w:rPr>
      </w:pPr>
      <w:r w:rsidRPr="00F74808">
        <w:rPr>
          <w:rFonts w:ascii="Arial Narrow" w:hAnsi="Arial Narrow"/>
          <w:szCs w:val="22"/>
        </w:rPr>
        <w:t xml:space="preserve">Oprávnenými výdavkami v rámci cestovných náhrad sú:   </w:t>
      </w:r>
    </w:p>
    <w:p w14:paraId="14D1ED8A" w14:textId="77777777" w:rsidR="00104A14" w:rsidRPr="00F74808" w:rsidRDefault="00104A14" w:rsidP="003C6805">
      <w:pPr>
        <w:pStyle w:val="Zoznamsodrkami"/>
        <w:numPr>
          <w:ilvl w:val="0"/>
          <w:numId w:val="11"/>
        </w:numPr>
        <w:spacing w:before="120" w:after="0"/>
        <w:ind w:left="284" w:hanging="284"/>
        <w:rPr>
          <w:rFonts w:ascii="Arial Narrow" w:hAnsi="Arial Narrow"/>
          <w:szCs w:val="22"/>
        </w:rPr>
      </w:pPr>
      <w:r w:rsidRPr="00F74808">
        <w:rPr>
          <w:rFonts w:ascii="Arial Narrow" w:hAnsi="Arial Narrow"/>
          <w:szCs w:val="22"/>
        </w:rPr>
        <w:t>náhrada preukázaných cestovn</w:t>
      </w:r>
      <w:r w:rsidR="00501596" w:rsidRPr="00F74808">
        <w:rPr>
          <w:rFonts w:ascii="Arial Narrow" w:hAnsi="Arial Narrow"/>
          <w:szCs w:val="22"/>
        </w:rPr>
        <w:t>ých</w:t>
      </w:r>
      <w:r w:rsidRPr="00F74808">
        <w:rPr>
          <w:rFonts w:ascii="Arial Narrow" w:hAnsi="Arial Narrow"/>
          <w:szCs w:val="22"/>
        </w:rPr>
        <w:t xml:space="preserve"> výdavk</w:t>
      </w:r>
      <w:r w:rsidR="00501596" w:rsidRPr="00F74808">
        <w:rPr>
          <w:rFonts w:ascii="Arial Narrow" w:hAnsi="Arial Narrow"/>
          <w:szCs w:val="22"/>
        </w:rPr>
        <w:t>ov</w:t>
      </w:r>
      <w:r w:rsidRPr="00F74808">
        <w:rPr>
          <w:rFonts w:ascii="Arial Narrow" w:hAnsi="Arial Narrow"/>
          <w:szCs w:val="22"/>
        </w:rPr>
        <w:t>,</w:t>
      </w:r>
    </w:p>
    <w:p w14:paraId="54927F07" w14:textId="77777777" w:rsidR="00104A14" w:rsidRPr="00F74808" w:rsidRDefault="00104A14" w:rsidP="003C6805">
      <w:pPr>
        <w:pStyle w:val="Zoznamsodrkami"/>
        <w:numPr>
          <w:ilvl w:val="0"/>
          <w:numId w:val="11"/>
        </w:numPr>
        <w:spacing w:before="120" w:after="0"/>
        <w:ind w:left="284" w:hanging="284"/>
        <w:rPr>
          <w:rFonts w:ascii="Arial Narrow" w:hAnsi="Arial Narrow"/>
          <w:szCs w:val="22"/>
        </w:rPr>
      </w:pPr>
      <w:r w:rsidRPr="00F74808">
        <w:rPr>
          <w:rFonts w:ascii="Arial Narrow" w:hAnsi="Arial Narrow"/>
          <w:szCs w:val="22"/>
        </w:rPr>
        <w:t>náhrada preukázaných výdavkov na ubytovanie,</w:t>
      </w:r>
    </w:p>
    <w:p w14:paraId="13201CB7" w14:textId="77777777" w:rsidR="00104A14" w:rsidRPr="00F74808" w:rsidRDefault="00104A14" w:rsidP="003C6805">
      <w:pPr>
        <w:pStyle w:val="Zoznamsodrkami"/>
        <w:numPr>
          <w:ilvl w:val="0"/>
          <w:numId w:val="11"/>
        </w:numPr>
        <w:spacing w:before="120" w:after="0"/>
        <w:ind w:left="284" w:hanging="284"/>
        <w:rPr>
          <w:rFonts w:ascii="Arial Narrow" w:hAnsi="Arial Narrow"/>
          <w:szCs w:val="22"/>
        </w:rPr>
      </w:pPr>
      <w:r w:rsidRPr="00F74808">
        <w:rPr>
          <w:rFonts w:ascii="Arial Narrow" w:hAnsi="Arial Narrow"/>
          <w:szCs w:val="22"/>
        </w:rPr>
        <w:t>stravné</w:t>
      </w:r>
      <w:r w:rsidRPr="00F74808">
        <w:rPr>
          <w:rStyle w:val="Odkaznapoznmkupodiarou"/>
          <w:rFonts w:ascii="Arial Narrow" w:hAnsi="Arial Narrow"/>
          <w:szCs w:val="22"/>
        </w:rPr>
        <w:footnoteReference w:id="62"/>
      </w:r>
      <w:r w:rsidRPr="00F74808">
        <w:rPr>
          <w:rFonts w:ascii="Arial Narrow" w:hAnsi="Arial Narrow"/>
          <w:szCs w:val="22"/>
        </w:rPr>
        <w:t>,</w:t>
      </w:r>
    </w:p>
    <w:p w14:paraId="51FA64E8" w14:textId="77777777" w:rsidR="00104A14" w:rsidRPr="00F74808" w:rsidRDefault="00104A14" w:rsidP="003C6805">
      <w:pPr>
        <w:pStyle w:val="Zoznamsodrkami"/>
        <w:numPr>
          <w:ilvl w:val="0"/>
          <w:numId w:val="11"/>
        </w:numPr>
        <w:spacing w:before="120" w:after="0"/>
        <w:ind w:left="284" w:hanging="284"/>
        <w:rPr>
          <w:rFonts w:ascii="Arial Narrow" w:hAnsi="Arial Narrow"/>
          <w:szCs w:val="22"/>
        </w:rPr>
      </w:pPr>
      <w:r w:rsidRPr="00F74808">
        <w:rPr>
          <w:rFonts w:ascii="Arial Narrow" w:hAnsi="Arial Narrow"/>
          <w:szCs w:val="22"/>
        </w:rPr>
        <w:t xml:space="preserve">náhrada preukázaných potrebných vedľajších výdavkov. </w:t>
      </w:r>
    </w:p>
    <w:p w14:paraId="0DFDFC9D" w14:textId="77777777" w:rsidR="00E364A5" w:rsidRPr="00F74808" w:rsidRDefault="00E364A5" w:rsidP="00E364A5">
      <w:pPr>
        <w:pStyle w:val="Zkladntext"/>
        <w:spacing w:after="0" w:line="240" w:lineRule="auto"/>
        <w:jc w:val="both"/>
        <w:rPr>
          <w:rFonts w:ascii="Arial Narrow" w:hAnsi="Arial Narrow"/>
          <w:sz w:val="22"/>
          <w:szCs w:val="22"/>
        </w:rPr>
      </w:pPr>
    </w:p>
    <w:p w14:paraId="63D0CED3" w14:textId="72C66426" w:rsidR="00104A14" w:rsidRPr="00F74808" w:rsidRDefault="00104A14" w:rsidP="0048473E">
      <w:pPr>
        <w:pStyle w:val="Zkladntext"/>
        <w:spacing w:line="240" w:lineRule="auto"/>
        <w:jc w:val="both"/>
        <w:rPr>
          <w:rFonts w:ascii="Arial Narrow" w:hAnsi="Arial Narrow"/>
          <w:sz w:val="22"/>
          <w:szCs w:val="22"/>
        </w:rPr>
      </w:pPr>
      <w:r w:rsidRPr="00F74808">
        <w:rPr>
          <w:rFonts w:ascii="Arial Narrow" w:hAnsi="Arial Narrow"/>
          <w:sz w:val="22"/>
          <w:szCs w:val="22"/>
        </w:rPr>
        <w:t xml:space="preserve">Oprávnenými výdavkami sú výdavky na dopravu všetkými druhmi verejnej dopravy (vrátane výdavkov na letenky, mestskú hromadnú dopravu a diaľkovú verejnú hromadnú dopravu v 2. triede, miestenky, ležadlá alebo lôžka) </w:t>
      </w:r>
      <w:r w:rsidR="00617AD9">
        <w:rPr>
          <w:rFonts w:ascii="Arial Narrow" w:hAnsi="Arial Narrow"/>
          <w:sz w:val="22"/>
          <w:szCs w:val="22"/>
        </w:rPr>
        <w:br/>
      </w:r>
      <w:r w:rsidRPr="00F74808">
        <w:rPr>
          <w:rFonts w:ascii="Arial Narrow" w:hAnsi="Arial Narrow"/>
          <w:sz w:val="22"/>
          <w:szCs w:val="22"/>
        </w:rPr>
        <w:t>a náhrady za použitie vlastného osobného motorového vozidla a služobných motorových vozidiel.</w:t>
      </w:r>
    </w:p>
    <w:p w14:paraId="5C9B72E8" w14:textId="77777777" w:rsidR="00104A14" w:rsidRPr="00F74808" w:rsidRDefault="00104A14" w:rsidP="0048473E">
      <w:pPr>
        <w:pStyle w:val="Zkladntext"/>
        <w:spacing w:line="240" w:lineRule="auto"/>
        <w:jc w:val="both"/>
        <w:rPr>
          <w:rFonts w:ascii="Arial Narrow" w:hAnsi="Arial Narrow"/>
          <w:sz w:val="22"/>
          <w:szCs w:val="22"/>
        </w:rPr>
      </w:pPr>
      <w:r w:rsidRPr="005444A3">
        <w:rPr>
          <w:rFonts w:ascii="Arial Narrow" w:hAnsi="Arial Narrow"/>
          <w:sz w:val="22"/>
          <w:szCs w:val="22"/>
          <w:u w:val="single"/>
        </w:rPr>
        <w:t>Použitie miestnej verejnej dopravy</w:t>
      </w:r>
      <w:r w:rsidRPr="00F74808">
        <w:rPr>
          <w:rFonts w:ascii="Arial Narrow" w:hAnsi="Arial Narrow"/>
          <w:sz w:val="22"/>
          <w:szCs w:val="22"/>
        </w:rPr>
        <w:t xml:space="preserve"> </w:t>
      </w:r>
      <w:r w:rsidR="0048473E" w:rsidRPr="00F74808">
        <w:rPr>
          <w:rFonts w:ascii="Arial Narrow" w:hAnsi="Arial Narrow"/>
          <w:sz w:val="22"/>
          <w:szCs w:val="22"/>
        </w:rPr>
        <w:t>-</w:t>
      </w:r>
      <w:r w:rsidRPr="00F74808">
        <w:rPr>
          <w:rFonts w:ascii="Arial Narrow" w:hAnsi="Arial Narrow"/>
          <w:sz w:val="22"/>
          <w:szCs w:val="22"/>
        </w:rPr>
        <w:t xml:space="preserve">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52940A98" w14:textId="6C6032D3" w:rsidR="00104A14" w:rsidRPr="00F74808" w:rsidRDefault="00104A14" w:rsidP="0048473E">
      <w:pPr>
        <w:pStyle w:val="Zoznamsodrkami2"/>
        <w:numPr>
          <w:ilvl w:val="0"/>
          <w:numId w:val="0"/>
        </w:numPr>
        <w:spacing w:after="120"/>
        <w:contextualSpacing w:val="0"/>
        <w:jc w:val="both"/>
        <w:rPr>
          <w:rFonts w:ascii="Arial Narrow" w:hAnsi="Arial Narrow"/>
          <w:sz w:val="22"/>
          <w:szCs w:val="22"/>
        </w:rPr>
      </w:pPr>
      <w:r w:rsidRPr="005444A3">
        <w:rPr>
          <w:rFonts w:ascii="Arial Narrow" w:hAnsi="Arial Narrow"/>
          <w:sz w:val="22"/>
          <w:szCs w:val="22"/>
          <w:u w:val="single"/>
        </w:rPr>
        <w:t>Použitie lietadla</w:t>
      </w:r>
      <w:r w:rsidRPr="00F74808">
        <w:rPr>
          <w:rFonts w:ascii="Arial Narrow" w:hAnsi="Arial Narrow"/>
          <w:sz w:val="22"/>
          <w:szCs w:val="22"/>
        </w:rPr>
        <w:t xml:space="preserve"> </w:t>
      </w:r>
      <w:r w:rsidR="0048473E" w:rsidRPr="00F74808">
        <w:rPr>
          <w:rFonts w:ascii="Arial Narrow" w:hAnsi="Arial Narrow"/>
          <w:sz w:val="22"/>
          <w:szCs w:val="22"/>
        </w:rPr>
        <w:t>-</w:t>
      </w:r>
      <w:r w:rsidRPr="00F74808">
        <w:rPr>
          <w:rFonts w:ascii="Arial Narrow" w:hAnsi="Arial Narrow"/>
          <w:sz w:val="22"/>
          <w:szCs w:val="22"/>
        </w:rPr>
        <w:t xml:space="preserve"> pri použití lietadla je oprávneným výdavkom letenka v ekonomickej triede a priamo súvisiace poplatky (napr. letiskové poplatky). V prípade tuzemských pracovných ciest musí</w:t>
      </w:r>
      <w:r w:rsidRPr="00F74808" w:rsidDel="001C23A7">
        <w:rPr>
          <w:rFonts w:ascii="Arial Narrow" w:hAnsi="Arial Narrow"/>
          <w:sz w:val="22"/>
          <w:szCs w:val="22"/>
        </w:rPr>
        <w:t xml:space="preserve"> </w:t>
      </w:r>
      <w:r w:rsidR="006F7DBD" w:rsidRPr="00F74808">
        <w:rPr>
          <w:rFonts w:ascii="Arial Narrow" w:hAnsi="Arial Narrow"/>
          <w:sz w:val="22"/>
          <w:szCs w:val="22"/>
        </w:rPr>
        <w:t>P</w:t>
      </w:r>
      <w:r w:rsidRPr="00F74808">
        <w:rPr>
          <w:rFonts w:ascii="Arial Narrow" w:hAnsi="Arial Narrow"/>
          <w:sz w:val="22"/>
          <w:szCs w:val="22"/>
        </w:rPr>
        <w:t>rijímateľ preukázať, že využitie tohto spôsobu dopravy je hospodárnejšie a efektívnejšie ako využiti</w:t>
      </w:r>
      <w:r w:rsidR="00042E56" w:rsidRPr="00F74808">
        <w:rPr>
          <w:rFonts w:ascii="Arial Narrow" w:hAnsi="Arial Narrow"/>
          <w:sz w:val="22"/>
          <w:szCs w:val="22"/>
        </w:rPr>
        <w:t>e iného dopravného prostriedku.</w:t>
      </w:r>
    </w:p>
    <w:p w14:paraId="14673AAB" w14:textId="4CD7805D" w:rsidR="00104A14" w:rsidRPr="00F74808" w:rsidRDefault="00104A14" w:rsidP="0048473E">
      <w:pPr>
        <w:pStyle w:val="Zoznamsodrkami2"/>
        <w:numPr>
          <w:ilvl w:val="0"/>
          <w:numId w:val="0"/>
        </w:numPr>
        <w:spacing w:after="120"/>
        <w:contextualSpacing w:val="0"/>
        <w:jc w:val="both"/>
        <w:rPr>
          <w:rFonts w:ascii="Arial Narrow" w:hAnsi="Arial Narrow"/>
          <w:sz w:val="22"/>
          <w:szCs w:val="22"/>
        </w:rPr>
      </w:pPr>
      <w:r w:rsidRPr="005444A3">
        <w:rPr>
          <w:rFonts w:ascii="Arial Narrow" w:hAnsi="Arial Narrow"/>
          <w:sz w:val="22"/>
          <w:szCs w:val="22"/>
          <w:u w:val="single"/>
        </w:rPr>
        <w:t>Použitie súkromného motorového vozidla</w:t>
      </w:r>
      <w:r w:rsidRPr="00F74808">
        <w:rPr>
          <w:rFonts w:ascii="Arial Narrow" w:hAnsi="Arial Narrow"/>
          <w:sz w:val="22"/>
          <w:szCs w:val="22"/>
        </w:rPr>
        <w:t xml:space="preserve"> </w:t>
      </w:r>
      <w:r w:rsidR="0048473E" w:rsidRPr="00F74808">
        <w:rPr>
          <w:rFonts w:ascii="Arial Narrow" w:hAnsi="Arial Narrow"/>
          <w:sz w:val="22"/>
          <w:szCs w:val="22"/>
        </w:rPr>
        <w:t>-</w:t>
      </w:r>
      <w:r w:rsidRPr="00F74808">
        <w:rPr>
          <w:rFonts w:ascii="Arial Narrow" w:hAnsi="Arial Narrow"/>
          <w:sz w:val="22"/>
          <w:szCs w:val="22"/>
        </w:rPr>
        <w:t xml:space="preserve"> ak </w:t>
      </w:r>
      <w:r w:rsidR="0048473E" w:rsidRPr="00F74808">
        <w:rPr>
          <w:rFonts w:ascii="Arial Narrow" w:hAnsi="Arial Narrow"/>
          <w:sz w:val="22"/>
          <w:szCs w:val="22"/>
        </w:rPr>
        <w:t xml:space="preserve">sa zamestnanec/osoba dohodne so </w:t>
      </w:r>
      <w:r w:rsidRPr="00F74808">
        <w:rPr>
          <w:rFonts w:ascii="Arial Narrow" w:hAnsi="Arial Narrow"/>
          <w:sz w:val="22"/>
          <w:szCs w:val="22"/>
        </w:rPr>
        <w:t xml:space="preserve">zamestnávateľom, že </w:t>
      </w:r>
      <w:r w:rsidR="00617AD9">
        <w:rPr>
          <w:rFonts w:ascii="Arial Narrow" w:hAnsi="Arial Narrow"/>
          <w:sz w:val="22"/>
          <w:szCs w:val="22"/>
        </w:rPr>
        <w:br/>
      </w:r>
      <w:r w:rsidRPr="00F74808">
        <w:rPr>
          <w:rFonts w:ascii="Arial Narrow" w:hAnsi="Arial Narrow"/>
          <w:sz w:val="22"/>
          <w:szCs w:val="22"/>
        </w:rPr>
        <w:t xml:space="preserve">pri pracovnej ceste použije cestné motorové vozidlo okrem cestného motorového vozidla </w:t>
      </w:r>
      <w:r w:rsidR="000F5E26">
        <w:rPr>
          <w:rFonts w:ascii="Arial Narrow" w:hAnsi="Arial Narrow"/>
          <w:sz w:val="22"/>
          <w:szCs w:val="22"/>
        </w:rPr>
        <w:t xml:space="preserve">poskytnutého </w:t>
      </w:r>
      <w:r w:rsidRPr="00F74808">
        <w:rPr>
          <w:rFonts w:ascii="Arial Narrow" w:hAnsi="Arial Narrow"/>
          <w:sz w:val="22"/>
          <w:szCs w:val="22"/>
        </w:rPr>
        <w:t>zamestnávateľ</w:t>
      </w:r>
      <w:r w:rsidR="000F5E26">
        <w:rPr>
          <w:rFonts w:ascii="Arial Narrow" w:hAnsi="Arial Narrow"/>
          <w:sz w:val="22"/>
          <w:szCs w:val="22"/>
        </w:rPr>
        <w:t>om</w:t>
      </w:r>
      <w:r w:rsidRPr="00F74808">
        <w:rPr>
          <w:rFonts w:ascii="Arial Narrow" w:hAnsi="Arial Narrow"/>
          <w:sz w:val="22"/>
          <w:szCs w:val="22"/>
        </w:rPr>
        <w:t>, oprávnené výdavky sa určia len do výšky výdavkov na cestovné verejnou dopravou. Nárok na úhradu cestovného má iba vodič motorového vozidla, t.j. ak sú v motorovom vozidle viaceré osoby, nárok na úhradu má iba jedna osoba - vodič motorového vozidla</w:t>
      </w:r>
      <w:r w:rsidR="00042E56" w:rsidRPr="00F74808">
        <w:rPr>
          <w:rFonts w:ascii="Arial Narrow" w:hAnsi="Arial Narrow"/>
          <w:sz w:val="22"/>
          <w:szCs w:val="22"/>
        </w:rPr>
        <w:t xml:space="preserve">. </w:t>
      </w:r>
    </w:p>
    <w:p w14:paraId="5742769B" w14:textId="5584E965" w:rsidR="00104A14" w:rsidRPr="00F74808" w:rsidRDefault="00104A14" w:rsidP="0048473E">
      <w:pPr>
        <w:pStyle w:val="Zoznamsodrkami2"/>
        <w:numPr>
          <w:ilvl w:val="0"/>
          <w:numId w:val="0"/>
        </w:numPr>
        <w:spacing w:after="120"/>
        <w:contextualSpacing w:val="0"/>
        <w:jc w:val="both"/>
        <w:rPr>
          <w:rFonts w:ascii="Arial Narrow" w:hAnsi="Arial Narrow"/>
          <w:sz w:val="22"/>
          <w:szCs w:val="22"/>
        </w:rPr>
      </w:pPr>
      <w:r w:rsidRPr="005444A3">
        <w:rPr>
          <w:rFonts w:ascii="Arial Narrow" w:hAnsi="Arial Narrow"/>
          <w:sz w:val="22"/>
          <w:szCs w:val="22"/>
          <w:u w:val="single"/>
        </w:rPr>
        <w:t>Použitie služobného motorového vozidla</w:t>
      </w:r>
      <w:r w:rsidRPr="00F74808">
        <w:rPr>
          <w:rFonts w:ascii="Arial Narrow" w:hAnsi="Arial Narrow"/>
          <w:sz w:val="22"/>
          <w:szCs w:val="22"/>
        </w:rPr>
        <w:t xml:space="preserve"> - ak zamestnanec/osoba použije na cestu cestné motorové vozidlo </w:t>
      </w:r>
      <w:r w:rsidR="006F7DBD" w:rsidRPr="00F74808">
        <w:rPr>
          <w:rFonts w:ascii="Arial Narrow" w:hAnsi="Arial Narrow"/>
          <w:sz w:val="22"/>
          <w:szCs w:val="22"/>
        </w:rPr>
        <w:t>P</w:t>
      </w:r>
      <w:r w:rsidRPr="00F74808">
        <w:rPr>
          <w:rFonts w:ascii="Arial Narrow" w:hAnsi="Arial Narrow"/>
          <w:sz w:val="22"/>
          <w:szCs w:val="22"/>
        </w:rPr>
        <w:t>rijímateľa, oprávnené sú výdavky na nákup pohonných hmôt (podľa počtu odjazdených kilometrov uvedených v knihe jázd a vo vyúčtovaní pracovnej cesty)</w:t>
      </w:r>
      <w:r w:rsidR="0048473E" w:rsidRPr="00F74808">
        <w:rPr>
          <w:rFonts w:ascii="Arial Narrow" w:hAnsi="Arial Narrow"/>
          <w:sz w:val="22"/>
          <w:szCs w:val="22"/>
        </w:rPr>
        <w:t>.</w:t>
      </w:r>
      <w:r w:rsidRPr="00F74808">
        <w:rPr>
          <w:rFonts w:ascii="Arial Narrow" w:hAnsi="Arial Narrow"/>
          <w:sz w:val="22"/>
          <w:szCs w:val="22"/>
        </w:rPr>
        <w:t xml:space="preserve"> Použitie služobného motorového vozidla </w:t>
      </w:r>
      <w:r w:rsidR="00C8415E" w:rsidRPr="00F74808">
        <w:rPr>
          <w:rFonts w:ascii="Arial Narrow" w:hAnsi="Arial Narrow"/>
          <w:sz w:val="22"/>
          <w:szCs w:val="22"/>
        </w:rPr>
        <w:t xml:space="preserve">musí byť </w:t>
      </w:r>
      <w:r w:rsidRPr="00F74808">
        <w:rPr>
          <w:rFonts w:ascii="Arial Narrow" w:hAnsi="Arial Narrow"/>
          <w:sz w:val="22"/>
          <w:szCs w:val="22"/>
        </w:rPr>
        <w:t>pre realizáciu projektu nevyhnutné pri dodržaní zásady hospodárnosti a efektívnosti (najmä v porovnaní s verejnou osobnou dopravou)</w:t>
      </w:r>
      <w:r w:rsidR="001E484C" w:rsidRPr="00F74808">
        <w:rPr>
          <w:rFonts w:ascii="Arial Narrow" w:hAnsi="Arial Narrow"/>
          <w:sz w:val="22"/>
          <w:szCs w:val="22"/>
        </w:rPr>
        <w:t>.</w:t>
      </w:r>
      <w:r w:rsidRPr="00F74808">
        <w:rPr>
          <w:rFonts w:ascii="Arial Narrow" w:hAnsi="Arial Narrow"/>
          <w:sz w:val="22"/>
          <w:szCs w:val="22"/>
        </w:rPr>
        <w:t xml:space="preserve"> V prípade, že </w:t>
      </w:r>
      <w:r w:rsidR="006F7DBD" w:rsidRPr="00F74808">
        <w:rPr>
          <w:rFonts w:ascii="Arial Narrow" w:hAnsi="Arial Narrow"/>
          <w:sz w:val="22"/>
          <w:szCs w:val="22"/>
        </w:rPr>
        <w:t>P</w:t>
      </w:r>
      <w:r w:rsidRPr="00F74808">
        <w:rPr>
          <w:rFonts w:ascii="Arial Narrow" w:hAnsi="Arial Narrow"/>
          <w:sz w:val="22"/>
          <w:szCs w:val="22"/>
        </w:rPr>
        <w:t>rijímateľ nepreukáže vyššie uvedené podmienky</w:t>
      </w:r>
      <w:r w:rsidR="00D25A99" w:rsidRPr="00F74808">
        <w:rPr>
          <w:rFonts w:ascii="Arial Narrow" w:hAnsi="Arial Narrow"/>
          <w:sz w:val="22"/>
          <w:szCs w:val="22"/>
        </w:rPr>
        <w:t>,</w:t>
      </w:r>
      <w:r w:rsidRPr="00F74808">
        <w:rPr>
          <w:rFonts w:ascii="Arial Narrow" w:hAnsi="Arial Narrow"/>
          <w:sz w:val="22"/>
          <w:szCs w:val="22"/>
        </w:rPr>
        <w:t xml:space="preserve"> môže mu byť zo strany </w:t>
      </w:r>
      <w:r w:rsidR="003C7D11" w:rsidRPr="00F74808">
        <w:rPr>
          <w:rFonts w:ascii="Arial Narrow" w:hAnsi="Arial Narrow"/>
          <w:sz w:val="22"/>
          <w:szCs w:val="22"/>
        </w:rPr>
        <w:t>P</w:t>
      </w:r>
      <w:r w:rsidR="001E484C" w:rsidRPr="00F74808">
        <w:rPr>
          <w:rFonts w:ascii="Arial Narrow" w:hAnsi="Arial Narrow"/>
          <w:sz w:val="22"/>
          <w:szCs w:val="22"/>
        </w:rPr>
        <w:t>oskytovateľa</w:t>
      </w:r>
      <w:r w:rsidRPr="00F74808">
        <w:rPr>
          <w:rFonts w:ascii="Arial Narrow" w:hAnsi="Arial Narrow"/>
          <w:sz w:val="22"/>
          <w:szCs w:val="22"/>
        </w:rPr>
        <w:t xml:space="preserve"> pri pracovných cestách priznaná výška náhrady určená podľa výšky zodpovedajúcej použitiu verejnej osobnej dopravy.</w:t>
      </w:r>
    </w:p>
    <w:p w14:paraId="2BCCF2E6" w14:textId="3AFF0E74" w:rsidR="00104A14" w:rsidRPr="00F74808" w:rsidRDefault="00104A14" w:rsidP="005111D8">
      <w:pPr>
        <w:pStyle w:val="Zoznamsodrkami2"/>
        <w:numPr>
          <w:ilvl w:val="0"/>
          <w:numId w:val="0"/>
        </w:numPr>
        <w:spacing w:after="120"/>
        <w:contextualSpacing w:val="0"/>
        <w:jc w:val="both"/>
        <w:rPr>
          <w:rFonts w:ascii="Arial Narrow" w:hAnsi="Arial Narrow"/>
          <w:sz w:val="22"/>
          <w:szCs w:val="22"/>
        </w:rPr>
      </w:pPr>
      <w:r w:rsidRPr="005444A3">
        <w:rPr>
          <w:rFonts w:ascii="Arial Narrow" w:hAnsi="Arial Narrow"/>
          <w:sz w:val="22"/>
          <w:szCs w:val="22"/>
          <w:u w:val="single"/>
        </w:rPr>
        <w:t>Použitie taxi služby</w:t>
      </w:r>
      <w:r w:rsidRPr="00F74808">
        <w:rPr>
          <w:rFonts w:ascii="Arial Narrow" w:hAnsi="Arial Narrow"/>
          <w:sz w:val="22"/>
          <w:szCs w:val="22"/>
        </w:rPr>
        <w:t xml:space="preserve"> </w:t>
      </w:r>
      <w:r w:rsidR="0048473E" w:rsidRPr="00F74808">
        <w:rPr>
          <w:rFonts w:ascii="Arial Narrow" w:hAnsi="Arial Narrow"/>
          <w:sz w:val="22"/>
          <w:szCs w:val="22"/>
        </w:rPr>
        <w:t>-</w:t>
      </w:r>
      <w:r w:rsidRPr="00F74808">
        <w:rPr>
          <w:rFonts w:ascii="Arial Narrow" w:hAnsi="Arial Narrow"/>
          <w:sz w:val="22"/>
          <w:szCs w:val="22"/>
        </w:rPr>
        <w:t xml:space="preserve"> aby bol výdavok oprávnený, je potrebné preukázať, že použitie taxi služby je pre realizáciu projektu nevyhnutné pri dodržaní zásady hospodárnosti a efektívnosti (najmä v porovnaní s verejnou osobnou dopravou). V prípade, že </w:t>
      </w:r>
      <w:r w:rsidR="006F7DBD" w:rsidRPr="00F74808">
        <w:rPr>
          <w:rFonts w:ascii="Arial Narrow" w:hAnsi="Arial Narrow"/>
          <w:sz w:val="22"/>
          <w:szCs w:val="22"/>
        </w:rPr>
        <w:t>P</w:t>
      </w:r>
      <w:r w:rsidRPr="00F74808">
        <w:rPr>
          <w:rFonts w:ascii="Arial Narrow" w:hAnsi="Arial Narrow"/>
          <w:sz w:val="22"/>
          <w:szCs w:val="22"/>
        </w:rPr>
        <w:t xml:space="preserve">rijímateľ nepreukáže vyššie uvedené podmienky môže mu byť zo strany </w:t>
      </w:r>
      <w:r w:rsidR="003C7D11" w:rsidRPr="00F74808">
        <w:rPr>
          <w:rFonts w:ascii="Arial Narrow" w:hAnsi="Arial Narrow"/>
          <w:sz w:val="22"/>
          <w:szCs w:val="22"/>
        </w:rPr>
        <w:t>P</w:t>
      </w:r>
      <w:r w:rsidR="007B6B69" w:rsidRPr="00F74808">
        <w:rPr>
          <w:rFonts w:ascii="Arial Narrow" w:hAnsi="Arial Narrow"/>
          <w:sz w:val="22"/>
          <w:szCs w:val="22"/>
        </w:rPr>
        <w:t>oskytovateľa</w:t>
      </w:r>
      <w:r w:rsidRPr="00F74808">
        <w:rPr>
          <w:rFonts w:ascii="Arial Narrow" w:hAnsi="Arial Narrow"/>
          <w:sz w:val="22"/>
          <w:szCs w:val="22"/>
        </w:rPr>
        <w:t xml:space="preserve"> pri využití taxi služby priznaná výška náhrady určená podľa výšky zodpovedajúcej použitiu verejnej osobnej dopravy.</w:t>
      </w:r>
    </w:p>
    <w:p w14:paraId="708F2C2E" w14:textId="099D0A19" w:rsidR="00104A14" w:rsidRPr="00F74808" w:rsidRDefault="00104A14" w:rsidP="0048473E">
      <w:pPr>
        <w:pStyle w:val="Zoznamsodrkami2"/>
        <w:numPr>
          <w:ilvl w:val="0"/>
          <w:numId w:val="0"/>
        </w:numPr>
        <w:spacing w:after="120"/>
        <w:contextualSpacing w:val="0"/>
        <w:jc w:val="both"/>
        <w:rPr>
          <w:rFonts w:ascii="Arial Narrow" w:hAnsi="Arial Narrow"/>
          <w:sz w:val="22"/>
          <w:szCs w:val="22"/>
        </w:rPr>
      </w:pPr>
      <w:r w:rsidRPr="00F74808">
        <w:rPr>
          <w:rFonts w:ascii="Arial Narrow" w:hAnsi="Arial Narrow"/>
          <w:sz w:val="22"/>
          <w:szCs w:val="22"/>
        </w:rPr>
        <w:t xml:space="preserve">Zamestnancovi/osobe vyslanému/vyslanej na pracovnú cestu patrí náhrada preukázaných </w:t>
      </w:r>
      <w:r w:rsidRPr="005444A3">
        <w:rPr>
          <w:rFonts w:ascii="Arial Narrow" w:hAnsi="Arial Narrow"/>
          <w:sz w:val="22"/>
          <w:szCs w:val="22"/>
          <w:u w:val="single"/>
        </w:rPr>
        <w:t xml:space="preserve">výdavkov </w:t>
      </w:r>
      <w:r w:rsidR="00617AD9">
        <w:rPr>
          <w:rFonts w:ascii="Arial Narrow" w:hAnsi="Arial Narrow"/>
          <w:sz w:val="22"/>
          <w:szCs w:val="22"/>
          <w:u w:val="single"/>
        </w:rPr>
        <w:br/>
      </w:r>
      <w:r w:rsidRPr="005444A3">
        <w:rPr>
          <w:rFonts w:ascii="Arial Narrow" w:hAnsi="Arial Narrow"/>
          <w:sz w:val="22"/>
          <w:szCs w:val="22"/>
          <w:u w:val="single"/>
        </w:rPr>
        <w:t>za ubytovanie</w:t>
      </w:r>
      <w:r w:rsidRPr="00F74808">
        <w:rPr>
          <w:rFonts w:ascii="Arial Narrow" w:hAnsi="Arial Narrow"/>
          <w:sz w:val="22"/>
          <w:szCs w:val="22"/>
        </w:rPr>
        <w:t xml:space="preserve">. Aj v tomto prípade platí, že výdavky na ubytovanie majú zohľadňovať obvyklé ceny v danom mieste a čase, aby bolo dodržané pravidlo hospodárnosti, efektívnosti, účelnosti a účinnosti. </w:t>
      </w:r>
      <w:r w:rsidR="00096581" w:rsidRPr="00F74808">
        <w:rPr>
          <w:rFonts w:ascii="Arial Narrow" w:hAnsi="Arial Narrow"/>
          <w:sz w:val="22"/>
          <w:szCs w:val="22"/>
        </w:rPr>
        <w:t>M</w:t>
      </w:r>
      <w:r w:rsidRPr="00F74808">
        <w:rPr>
          <w:rFonts w:ascii="Arial Narrow" w:hAnsi="Arial Narrow"/>
          <w:sz w:val="22"/>
          <w:szCs w:val="22"/>
        </w:rPr>
        <w:t>aximálny cenový limit pre ubytovanie na území SR a v</w:t>
      </w:r>
      <w:r w:rsidR="00096581" w:rsidRPr="00F74808">
        <w:rPr>
          <w:rFonts w:ascii="Arial Narrow" w:hAnsi="Arial Narrow"/>
          <w:sz w:val="22"/>
          <w:szCs w:val="22"/>
        </w:rPr>
        <w:t> </w:t>
      </w:r>
      <w:r w:rsidRPr="00F74808">
        <w:rPr>
          <w:rFonts w:ascii="Arial Narrow" w:hAnsi="Arial Narrow"/>
          <w:sz w:val="22"/>
          <w:szCs w:val="22"/>
        </w:rPr>
        <w:t>zahraničí</w:t>
      </w:r>
      <w:r w:rsidR="00096581" w:rsidRPr="00F74808">
        <w:rPr>
          <w:rFonts w:ascii="Arial Narrow" w:hAnsi="Arial Narrow"/>
          <w:sz w:val="22"/>
          <w:szCs w:val="22"/>
        </w:rPr>
        <w:t xml:space="preserve"> </w:t>
      </w:r>
      <w:r w:rsidR="00A37B42" w:rsidRPr="00F74808">
        <w:rPr>
          <w:rFonts w:ascii="Arial Narrow" w:hAnsi="Arial Narrow"/>
          <w:sz w:val="22"/>
          <w:szCs w:val="22"/>
        </w:rPr>
        <w:t>(</w:t>
      </w:r>
      <w:r w:rsidR="00096581" w:rsidRPr="00F74808">
        <w:rPr>
          <w:rFonts w:ascii="Arial Narrow" w:hAnsi="Arial Narrow"/>
          <w:sz w:val="22"/>
          <w:szCs w:val="22"/>
        </w:rPr>
        <w:t>pre zamestnanca/osobu vyslanú na pracovnú cestu</w:t>
      </w:r>
      <w:r w:rsidR="00A37B42" w:rsidRPr="00F74808">
        <w:rPr>
          <w:rFonts w:ascii="Arial Narrow" w:hAnsi="Arial Narrow"/>
          <w:sz w:val="22"/>
          <w:szCs w:val="22"/>
        </w:rPr>
        <w:t>)</w:t>
      </w:r>
      <w:r w:rsidR="00096581" w:rsidRPr="00F74808">
        <w:rPr>
          <w:rFonts w:ascii="Arial Narrow" w:hAnsi="Arial Narrow"/>
          <w:sz w:val="22"/>
          <w:szCs w:val="22"/>
        </w:rPr>
        <w:t xml:space="preserve"> je definovaný v </w:t>
      </w:r>
      <w:r w:rsidR="00360D76">
        <w:rPr>
          <w:rFonts w:ascii="Arial Narrow" w:hAnsi="Arial Narrow"/>
          <w:sz w:val="22"/>
          <w:szCs w:val="22"/>
        </w:rPr>
        <w:t>p</w:t>
      </w:r>
      <w:r w:rsidR="00096581" w:rsidRPr="00F74808">
        <w:rPr>
          <w:rFonts w:ascii="Arial Narrow" w:hAnsi="Arial Narrow"/>
          <w:sz w:val="22"/>
          <w:szCs w:val="22"/>
        </w:rPr>
        <w:t>rílohe č. 2 Príručky</w:t>
      </w:r>
      <w:r w:rsidRPr="00F74808">
        <w:rPr>
          <w:rFonts w:ascii="Arial Narrow" w:hAnsi="Arial Narrow"/>
          <w:sz w:val="22"/>
          <w:szCs w:val="22"/>
        </w:rPr>
        <w:t xml:space="preserve">. Zároveň však </w:t>
      </w:r>
      <w:r w:rsidR="006F7DBD" w:rsidRPr="00F74808">
        <w:rPr>
          <w:rFonts w:ascii="Arial Narrow" w:hAnsi="Arial Narrow"/>
          <w:sz w:val="22"/>
          <w:szCs w:val="22"/>
        </w:rPr>
        <w:t>P</w:t>
      </w:r>
      <w:r w:rsidRPr="00F74808">
        <w:rPr>
          <w:rFonts w:ascii="Arial Narrow" w:hAnsi="Arial Narrow"/>
          <w:sz w:val="22"/>
          <w:szCs w:val="22"/>
        </w:rPr>
        <w:t>rijímateľ musí dodržať vlastné interné predpisy organizácie, ak</w:t>
      </w:r>
      <w:r w:rsidR="00A37B42" w:rsidRPr="00F74808">
        <w:rPr>
          <w:rFonts w:ascii="Arial Narrow" w:hAnsi="Arial Narrow"/>
          <w:sz w:val="22"/>
          <w:szCs w:val="22"/>
        </w:rPr>
        <w:t xml:space="preserve"> stanovujú nižší cenový limit.</w:t>
      </w:r>
    </w:p>
    <w:p w14:paraId="3F9EDD9E" w14:textId="5F772D9E" w:rsidR="00104A14" w:rsidRPr="00F74808" w:rsidRDefault="00104A14" w:rsidP="00897F29">
      <w:pPr>
        <w:pStyle w:val="Zoznamsodrkami2"/>
        <w:numPr>
          <w:ilvl w:val="0"/>
          <w:numId w:val="0"/>
        </w:numPr>
        <w:spacing w:after="120"/>
        <w:contextualSpacing w:val="0"/>
        <w:jc w:val="both"/>
        <w:rPr>
          <w:rFonts w:ascii="Arial Narrow" w:hAnsi="Arial Narrow"/>
          <w:sz w:val="22"/>
          <w:szCs w:val="22"/>
        </w:rPr>
      </w:pPr>
      <w:r w:rsidRPr="00F74808">
        <w:rPr>
          <w:rFonts w:ascii="Arial Narrow" w:hAnsi="Arial Narrow"/>
          <w:sz w:val="22"/>
          <w:szCs w:val="22"/>
        </w:rPr>
        <w:t xml:space="preserve">Zamestnancovi/osobe vyslanému/vyslanej na pracovnú cestu patrí </w:t>
      </w:r>
      <w:r w:rsidRPr="005444A3">
        <w:rPr>
          <w:rFonts w:ascii="Arial Narrow" w:hAnsi="Arial Narrow"/>
          <w:sz w:val="22"/>
          <w:szCs w:val="22"/>
          <w:u w:val="single"/>
        </w:rPr>
        <w:t>stravné</w:t>
      </w:r>
      <w:r w:rsidRPr="00F74808">
        <w:rPr>
          <w:rFonts w:ascii="Arial Narrow" w:hAnsi="Arial Narrow"/>
          <w:sz w:val="22"/>
          <w:szCs w:val="22"/>
        </w:rPr>
        <w:t xml:space="preserve"> za každý kalendárny deň pracovnej cesty za podmienok ustanovených zákonom o cestovných náhradách. Suma stravného je stanovená v závislosti od času trvania pracovnej cesty v kalendárnom dni. Sadzby stravného pre </w:t>
      </w:r>
      <w:r w:rsidR="00F81ECE">
        <w:rPr>
          <w:rFonts w:ascii="Arial Narrow" w:hAnsi="Arial Narrow"/>
          <w:sz w:val="22"/>
          <w:szCs w:val="22"/>
        </w:rPr>
        <w:t>tuzemskú</w:t>
      </w:r>
      <w:r w:rsidRPr="00F74808">
        <w:rPr>
          <w:rFonts w:ascii="Arial Narrow" w:hAnsi="Arial Narrow"/>
          <w:sz w:val="22"/>
          <w:szCs w:val="22"/>
        </w:rPr>
        <w:t xml:space="preserve"> pracovnú cestu upravuje </w:t>
      </w:r>
      <w:r w:rsidRPr="00F74808">
        <w:rPr>
          <w:rFonts w:ascii="Arial Narrow" w:hAnsi="Arial Narrow"/>
          <w:sz w:val="22"/>
          <w:szCs w:val="22"/>
        </w:rPr>
        <w:lastRenderedPageBreak/>
        <w:t xml:space="preserve">aktuálne platné opatrenie k zákonu o cestovných náhradách (aktuálne platné </w:t>
      </w:r>
      <w:hyperlink r:id="rId23" w:tooltip="Opatrenie Ministerstva práce, sociálnych vecí a rodiny Slovenskej republiky č. 248/2012 Z. z. o sumách stravného" w:history="1">
        <w:r w:rsidRPr="00F74808">
          <w:rPr>
            <w:rFonts w:ascii="Arial Narrow" w:hAnsi="Arial Narrow"/>
            <w:sz w:val="22"/>
            <w:szCs w:val="22"/>
          </w:rPr>
          <w:t>Opatrenie Ministerstva práce, sociálnych vecí a rodiny Slovenskej republiky o sumách  stravného</w:t>
        </w:r>
      </w:hyperlink>
      <w:r w:rsidRPr="00F74808">
        <w:rPr>
          <w:rFonts w:ascii="Arial Narrow" w:hAnsi="Arial Narrow"/>
          <w:sz w:val="22"/>
          <w:szCs w:val="22"/>
        </w:rPr>
        <w:t xml:space="preserve">). </w:t>
      </w:r>
    </w:p>
    <w:p w14:paraId="4CA8C872" w14:textId="7A1DFDC2" w:rsidR="00104A14" w:rsidRPr="00F74808" w:rsidRDefault="00104A14" w:rsidP="00897F29">
      <w:pPr>
        <w:pStyle w:val="Zoznamsodrkami2"/>
        <w:numPr>
          <w:ilvl w:val="0"/>
          <w:numId w:val="0"/>
        </w:numPr>
        <w:spacing w:after="120"/>
        <w:contextualSpacing w:val="0"/>
        <w:jc w:val="both"/>
        <w:rPr>
          <w:rFonts w:ascii="Arial Narrow" w:hAnsi="Arial Narrow"/>
          <w:sz w:val="22"/>
          <w:szCs w:val="22"/>
        </w:rPr>
      </w:pPr>
      <w:r w:rsidRPr="00F74808">
        <w:rPr>
          <w:rFonts w:ascii="Arial Narrow" w:hAnsi="Arial Narrow"/>
          <w:sz w:val="22"/>
          <w:szCs w:val="22"/>
        </w:rPr>
        <w:t xml:space="preserve">Pri zahraničnej pracovnej ceste zamestnancovi/osobe patrí za každý kalendárny deň zahraničnej pracovnej cesty za podmienok ustanovených zákonom o cestovných náhradách stravné v </w:t>
      </w:r>
      <w:r w:rsidR="00F81ECE">
        <w:rPr>
          <w:rFonts w:ascii="Arial Narrow" w:hAnsi="Arial Narrow"/>
          <w:sz w:val="22"/>
          <w:szCs w:val="22"/>
        </w:rPr>
        <w:t>eurách alebo v cudzej</w:t>
      </w:r>
      <w:r w:rsidRPr="00F74808">
        <w:rPr>
          <w:rFonts w:ascii="Arial Narrow" w:hAnsi="Arial Narrow"/>
          <w:sz w:val="22"/>
          <w:szCs w:val="22"/>
        </w:rPr>
        <w:t xml:space="preserve"> mene.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4" w:tooltip="Opatrenie Ministerstva financií Slovenskej republiky č. 401/2012 Z. z., ktorým sa ustanovujú  základné sadzby stravného v eurách alebo v cudzej mene pri zahraničných pracovných cestách" w:history="1">
        <w:r w:rsidRPr="00F74808">
          <w:rPr>
            <w:rFonts w:ascii="Arial Narrow" w:hAnsi="Arial Narrow"/>
            <w:sz w:val="22"/>
            <w:szCs w:val="22"/>
          </w:rPr>
          <w:t>opatrenie Ministerstva financií Slovenskej republiky, ktorým sa ustanovujú základné sadzby stravného v eurách alebo v cudzej mene pri zahraničných pracovných cestách</w:t>
        </w:r>
      </w:hyperlink>
      <w:r w:rsidRPr="00F74808">
        <w:rPr>
          <w:rFonts w:ascii="Arial Narrow" w:hAnsi="Arial Narrow"/>
          <w:sz w:val="22"/>
          <w:szCs w:val="22"/>
        </w:rPr>
        <w:t>).</w:t>
      </w:r>
    </w:p>
    <w:p w14:paraId="021E9349" w14:textId="6B9CF9E1" w:rsidR="00104A14" w:rsidRPr="00F74808" w:rsidRDefault="00104A14" w:rsidP="00897F29">
      <w:pPr>
        <w:pStyle w:val="Zoznamsodrkami2"/>
        <w:numPr>
          <w:ilvl w:val="0"/>
          <w:numId w:val="0"/>
        </w:numPr>
        <w:spacing w:after="120"/>
        <w:contextualSpacing w:val="0"/>
        <w:jc w:val="both"/>
        <w:rPr>
          <w:rFonts w:ascii="Arial Narrow" w:hAnsi="Arial Narrow"/>
          <w:sz w:val="22"/>
          <w:szCs w:val="22"/>
        </w:rPr>
      </w:pPr>
      <w:r w:rsidRPr="00F74808">
        <w:rPr>
          <w:rFonts w:ascii="Arial Narrow" w:hAnsi="Arial Narrow"/>
          <w:sz w:val="22"/>
          <w:szCs w:val="22"/>
        </w:rPr>
        <w:t xml:space="preserve">V prípade potrebných </w:t>
      </w:r>
      <w:r w:rsidRPr="005444A3">
        <w:rPr>
          <w:rFonts w:ascii="Arial Narrow" w:hAnsi="Arial Narrow"/>
          <w:sz w:val="22"/>
          <w:szCs w:val="22"/>
          <w:u w:val="single"/>
        </w:rPr>
        <w:t>vedľajších výdavkov</w:t>
      </w:r>
      <w:r w:rsidRPr="00F74808">
        <w:rPr>
          <w:rFonts w:ascii="Arial Narrow" w:hAnsi="Arial Narrow"/>
          <w:sz w:val="22"/>
          <w:szCs w:val="22"/>
        </w:rPr>
        <w:t xml:space="preserve"> ide o výdavky spojené s pracovnou cestou ako napr. parkovné, diaľničný poplatok</w:t>
      </w:r>
      <w:r w:rsidRPr="00F74808">
        <w:rPr>
          <w:rStyle w:val="Odkaznapoznmkupodiarou"/>
          <w:rFonts w:ascii="Arial Narrow" w:hAnsi="Arial Narrow"/>
          <w:sz w:val="22"/>
          <w:szCs w:val="22"/>
        </w:rPr>
        <w:footnoteReference w:id="63"/>
      </w:r>
      <w:r w:rsidRPr="00F74808">
        <w:rPr>
          <w:rFonts w:ascii="Arial Narrow" w:hAnsi="Arial Narrow"/>
          <w:sz w:val="22"/>
          <w:szCs w:val="22"/>
        </w:rPr>
        <w:t>, vstupenky na veľtrh, poplatky za úschovňu batožiny, konferenčné poplatky, miestne dane pri ubytovaní a</w:t>
      </w:r>
      <w:r w:rsidR="008E7E81" w:rsidRPr="00F74808">
        <w:rPr>
          <w:rFonts w:ascii="Arial Narrow" w:hAnsi="Arial Narrow"/>
          <w:sz w:val="22"/>
          <w:szCs w:val="22"/>
        </w:rPr>
        <w:t xml:space="preserve"> </w:t>
      </w:r>
      <w:r w:rsidRPr="00F74808">
        <w:rPr>
          <w:rFonts w:ascii="Arial Narrow" w:hAnsi="Arial Narrow"/>
          <w:sz w:val="22"/>
          <w:szCs w:val="22"/>
        </w:rPr>
        <w:t xml:space="preserve">pod. </w:t>
      </w:r>
    </w:p>
    <w:p w14:paraId="6A051123" w14:textId="002B1711" w:rsidR="00104A14" w:rsidRPr="00F74808" w:rsidRDefault="00104A14" w:rsidP="00902EB7">
      <w:pPr>
        <w:pStyle w:val="Zkladntext"/>
        <w:spacing w:after="0" w:line="240" w:lineRule="auto"/>
        <w:jc w:val="both"/>
        <w:rPr>
          <w:rFonts w:ascii="Arial Narrow" w:hAnsi="Arial Narrow"/>
          <w:sz w:val="22"/>
          <w:szCs w:val="22"/>
        </w:rPr>
      </w:pPr>
      <w:r w:rsidRPr="00BC5899">
        <w:rPr>
          <w:rFonts w:ascii="Arial Narrow" w:hAnsi="Arial Narrow"/>
          <w:sz w:val="22"/>
          <w:szCs w:val="22"/>
          <w:u w:val="single"/>
        </w:rPr>
        <w:t>Zahraničné pracovné cesty</w:t>
      </w:r>
      <w:r w:rsidRPr="00F74808">
        <w:rPr>
          <w:rFonts w:ascii="Arial Narrow" w:hAnsi="Arial Narrow"/>
          <w:sz w:val="22"/>
          <w:szCs w:val="22"/>
        </w:rPr>
        <w:t xml:space="preserve"> sú oprávnené v odôvodnených prípadoch a za predpokladu, že boli schválené v </w:t>
      </w:r>
      <w:r w:rsidR="00A34131" w:rsidRPr="00F74808">
        <w:rPr>
          <w:rFonts w:ascii="Arial Narrow" w:hAnsi="Arial Narrow"/>
          <w:sz w:val="22"/>
          <w:szCs w:val="22"/>
        </w:rPr>
        <w:t>Ž</w:t>
      </w:r>
      <w:r w:rsidRPr="00F74808">
        <w:rPr>
          <w:rFonts w:ascii="Arial Narrow" w:hAnsi="Arial Narrow"/>
          <w:sz w:val="22"/>
          <w:szCs w:val="22"/>
        </w:rPr>
        <w:t>oNFP a sú zahrnuté v </w:t>
      </w:r>
      <w:r w:rsidR="007546E3" w:rsidRPr="00F74808">
        <w:rPr>
          <w:rFonts w:ascii="Arial Narrow" w:hAnsi="Arial Narrow"/>
          <w:sz w:val="22"/>
          <w:szCs w:val="22"/>
        </w:rPr>
        <w:t>Z</w:t>
      </w:r>
      <w:r w:rsidRPr="00F74808">
        <w:rPr>
          <w:rFonts w:ascii="Arial Narrow" w:hAnsi="Arial Narrow"/>
          <w:sz w:val="22"/>
          <w:szCs w:val="22"/>
        </w:rPr>
        <w:t>mluve o</w:t>
      </w:r>
      <w:r w:rsidR="007546E3" w:rsidRPr="00F74808">
        <w:rPr>
          <w:rFonts w:ascii="Arial Narrow" w:hAnsi="Arial Narrow"/>
          <w:sz w:val="22"/>
          <w:szCs w:val="22"/>
        </w:rPr>
        <w:t xml:space="preserve"> poskytnutí</w:t>
      </w:r>
      <w:r w:rsidRPr="00F74808">
        <w:rPr>
          <w:rFonts w:ascii="Arial Narrow" w:hAnsi="Arial Narrow"/>
          <w:sz w:val="22"/>
          <w:szCs w:val="22"/>
        </w:rPr>
        <w:t> NFP</w:t>
      </w:r>
      <w:r w:rsidR="007546E3" w:rsidRPr="00F74808">
        <w:rPr>
          <w:rFonts w:ascii="Arial Narrow" w:hAnsi="Arial Narrow"/>
          <w:sz w:val="22"/>
          <w:szCs w:val="22"/>
        </w:rPr>
        <w:t>,</w:t>
      </w:r>
      <w:r w:rsidRPr="00F74808">
        <w:rPr>
          <w:rFonts w:ascii="Arial Narrow" w:hAnsi="Arial Narrow"/>
          <w:sz w:val="22"/>
          <w:szCs w:val="22"/>
        </w:rPr>
        <w:t xml:space="preserve"> pri rešpektovaní pravidiel týkajúcich sa geografickej oprávnenosti vyplývajúcej zo všeobecného nariadenia. Výdavky na ubytovanie v hoteli v zahraničí musia zodpovedať cenám, ktoré sú v danom mieste a čase obvyklé.</w:t>
      </w:r>
    </w:p>
    <w:p w14:paraId="646A8A11" w14:textId="77777777" w:rsidR="004F496C" w:rsidRPr="00F74808" w:rsidRDefault="004F496C" w:rsidP="00902EB7">
      <w:pPr>
        <w:spacing w:after="0" w:line="240" w:lineRule="auto"/>
        <w:jc w:val="both"/>
        <w:rPr>
          <w:rFonts w:ascii="Arial Narrow" w:hAnsi="Arial Narrow"/>
          <w:sz w:val="22"/>
          <w:szCs w:val="22"/>
        </w:rPr>
      </w:pPr>
    </w:p>
    <w:p w14:paraId="6EEED380" w14:textId="77777777" w:rsidR="00D37073" w:rsidRPr="00F74808" w:rsidRDefault="00D37073" w:rsidP="00F868A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 xml:space="preserve">Externé služby </w:t>
      </w:r>
      <w:r w:rsidRPr="00F74808">
        <w:rPr>
          <w:rFonts w:ascii="Arial Narrow" w:hAnsi="Arial Narrow"/>
          <w:sz w:val="22"/>
          <w:szCs w:val="22"/>
        </w:rPr>
        <w:t>(</w:t>
      </w:r>
      <w:r w:rsidR="0071221A" w:rsidRPr="00F74808">
        <w:rPr>
          <w:rFonts w:ascii="Arial Narrow" w:hAnsi="Arial Narrow"/>
          <w:sz w:val="22"/>
          <w:szCs w:val="22"/>
        </w:rPr>
        <w:t>zabezpečené dodávateľským spôsobom</w:t>
      </w:r>
      <w:r w:rsidRPr="00F74808">
        <w:rPr>
          <w:rFonts w:ascii="Arial Narrow" w:hAnsi="Arial Narrow"/>
          <w:sz w:val="22"/>
          <w:szCs w:val="22"/>
        </w:rPr>
        <w:t>)</w:t>
      </w:r>
    </w:p>
    <w:p w14:paraId="5B34DA92" w14:textId="77777777" w:rsidR="00F868A6" w:rsidRPr="00F74808" w:rsidRDefault="00F868A6" w:rsidP="00F868A6">
      <w:pPr>
        <w:pStyle w:val="Zkladntext"/>
        <w:spacing w:after="0" w:line="240" w:lineRule="auto"/>
        <w:jc w:val="both"/>
        <w:rPr>
          <w:rFonts w:ascii="Arial Narrow" w:hAnsi="Arial Narrow"/>
          <w:sz w:val="22"/>
          <w:szCs w:val="22"/>
        </w:rPr>
      </w:pPr>
    </w:p>
    <w:p w14:paraId="15B203A9" w14:textId="1989B454" w:rsidR="00D37073" w:rsidRPr="00F74808" w:rsidRDefault="00D37073" w:rsidP="00D37073">
      <w:pPr>
        <w:pStyle w:val="Zkladntext"/>
        <w:spacing w:line="240" w:lineRule="auto"/>
        <w:jc w:val="both"/>
        <w:rPr>
          <w:rFonts w:ascii="Arial Narrow" w:hAnsi="Arial Narrow"/>
          <w:sz w:val="22"/>
          <w:szCs w:val="22"/>
        </w:rPr>
      </w:pPr>
      <w:r w:rsidRPr="00F74808">
        <w:rPr>
          <w:rFonts w:ascii="Arial Narrow" w:hAnsi="Arial Narrow"/>
          <w:sz w:val="22"/>
          <w:szCs w:val="22"/>
        </w:rPr>
        <w:t>Externé služby zahŕňajú najrôznejšie položky podľa typu projektu, ku ktorému sa viažu. Vybrané služby musia prispievať k dosahovaniu cieľov projektu a byť pre jeho realizáciu nevyhnutné.</w:t>
      </w:r>
    </w:p>
    <w:p w14:paraId="69431E18" w14:textId="03DE17FB" w:rsidR="00D37073" w:rsidRPr="00F74808" w:rsidRDefault="00D37073" w:rsidP="00D37073">
      <w:pPr>
        <w:pStyle w:val="Zkladntext"/>
        <w:spacing w:line="240" w:lineRule="auto"/>
        <w:jc w:val="both"/>
        <w:rPr>
          <w:rFonts w:ascii="Arial Narrow" w:hAnsi="Arial Narrow"/>
          <w:sz w:val="22"/>
          <w:szCs w:val="22"/>
        </w:rPr>
      </w:pPr>
      <w:r w:rsidRPr="00F74808">
        <w:rPr>
          <w:rFonts w:ascii="Arial Narrow" w:hAnsi="Arial Narrow"/>
          <w:sz w:val="22"/>
          <w:szCs w:val="22"/>
        </w:rPr>
        <w:t>Prijímateľ môže využívať služby dodávateľov v tých prípadoch a pre tie činnosti, kedy nie je možné</w:t>
      </w:r>
      <w:r w:rsidR="00107821" w:rsidRPr="00F74808">
        <w:rPr>
          <w:rFonts w:ascii="Arial Narrow" w:hAnsi="Arial Narrow"/>
          <w:sz w:val="22"/>
          <w:szCs w:val="22"/>
        </w:rPr>
        <w:t>,</w:t>
      </w:r>
      <w:r w:rsidRPr="00F74808">
        <w:rPr>
          <w:rFonts w:ascii="Arial Narrow" w:hAnsi="Arial Narrow"/>
          <w:sz w:val="22"/>
          <w:szCs w:val="22"/>
        </w:rPr>
        <w:t xml:space="preserve"> alebo efektívne</w:t>
      </w:r>
      <w:r w:rsidR="00107821" w:rsidRPr="00F74808">
        <w:rPr>
          <w:rFonts w:ascii="Arial Narrow" w:hAnsi="Arial Narrow"/>
          <w:sz w:val="22"/>
          <w:szCs w:val="22"/>
        </w:rPr>
        <w:t>,</w:t>
      </w:r>
      <w:r w:rsidRPr="00F74808">
        <w:rPr>
          <w:rFonts w:ascii="Arial Narrow" w:hAnsi="Arial Narrow"/>
          <w:sz w:val="22"/>
          <w:szCs w:val="22"/>
        </w:rPr>
        <w:t xml:space="preserve"> tieto služby/činnosti zabezpečiť vlastnými kapacitami. Podmienkou zostáva, že tieto služby musia byť preukázateľne nevyhnutné pre realizáciu projektu. </w:t>
      </w:r>
    </w:p>
    <w:p w14:paraId="4EE6654C" w14:textId="21149896" w:rsidR="00D37073" w:rsidRPr="00F74808" w:rsidRDefault="00D37073" w:rsidP="00A247E9">
      <w:pPr>
        <w:pStyle w:val="Zkladntext"/>
        <w:spacing w:line="240" w:lineRule="auto"/>
        <w:jc w:val="both"/>
        <w:rPr>
          <w:rFonts w:ascii="Arial Narrow" w:hAnsi="Arial Narrow"/>
          <w:sz w:val="22"/>
          <w:szCs w:val="22"/>
        </w:rPr>
      </w:pPr>
      <w:r w:rsidRPr="00F74808">
        <w:rPr>
          <w:rFonts w:ascii="Arial Narrow" w:hAnsi="Arial Narrow"/>
          <w:sz w:val="22"/>
          <w:szCs w:val="22"/>
        </w:rPr>
        <w:t>Medzi najčastejšie typy služieb, ktoré je možné zaradiť pod opráv</w:t>
      </w:r>
      <w:r w:rsidR="002744B3" w:rsidRPr="00F74808">
        <w:rPr>
          <w:rFonts w:ascii="Arial Narrow" w:hAnsi="Arial Narrow"/>
          <w:sz w:val="22"/>
          <w:szCs w:val="22"/>
        </w:rPr>
        <w:t xml:space="preserve">nené výdavky </w:t>
      </w:r>
      <w:r w:rsidR="00804CD9" w:rsidRPr="00F74808">
        <w:rPr>
          <w:rFonts w:ascii="Arial Narrow" w:hAnsi="Arial Narrow"/>
          <w:sz w:val="22"/>
          <w:szCs w:val="22"/>
        </w:rPr>
        <w:t xml:space="preserve">OP KŽP </w:t>
      </w:r>
      <w:r w:rsidR="006130B7">
        <w:rPr>
          <w:rFonts w:ascii="Arial Narrow" w:hAnsi="Arial Narrow"/>
          <w:sz w:val="22"/>
          <w:szCs w:val="22"/>
        </w:rPr>
        <w:t xml:space="preserve">pre DOP </w:t>
      </w:r>
      <w:r w:rsidR="002744B3" w:rsidRPr="00F74808">
        <w:rPr>
          <w:rFonts w:ascii="Arial Narrow" w:hAnsi="Arial Narrow"/>
          <w:sz w:val="22"/>
          <w:szCs w:val="22"/>
        </w:rPr>
        <w:t>patria nasledovné:</w:t>
      </w:r>
    </w:p>
    <w:p w14:paraId="4A2AF5C2" w14:textId="77777777" w:rsidR="00944F3C" w:rsidRDefault="00D37073" w:rsidP="006317DD">
      <w:pPr>
        <w:pStyle w:val="Zoznamsodrkami"/>
        <w:numPr>
          <w:ilvl w:val="0"/>
          <w:numId w:val="8"/>
        </w:numPr>
        <w:tabs>
          <w:tab w:val="clear" w:pos="1756"/>
          <w:tab w:val="num" w:pos="284"/>
        </w:tabs>
        <w:spacing w:before="120" w:after="0"/>
        <w:ind w:left="284" w:hanging="284"/>
        <w:rPr>
          <w:rFonts w:ascii="Arial Narrow" w:hAnsi="Arial Narrow"/>
          <w:szCs w:val="22"/>
        </w:rPr>
      </w:pPr>
      <w:r w:rsidRPr="00F74808">
        <w:rPr>
          <w:rFonts w:ascii="Arial Narrow" w:hAnsi="Arial Narrow"/>
          <w:szCs w:val="22"/>
        </w:rPr>
        <w:t>odborné služby/štúdie</w:t>
      </w:r>
      <w:r w:rsidRPr="00F74808">
        <w:rPr>
          <w:rStyle w:val="Odkaznapoznmkupodiarou"/>
          <w:rFonts w:ascii="Arial Narrow" w:hAnsi="Arial Narrow"/>
          <w:szCs w:val="22"/>
        </w:rPr>
        <w:footnoteReference w:id="64"/>
      </w:r>
      <w:r w:rsidRPr="00F74808">
        <w:rPr>
          <w:rFonts w:ascii="Arial Narrow" w:hAnsi="Arial Narrow"/>
          <w:szCs w:val="22"/>
        </w:rPr>
        <w:t xml:space="preserve"> </w:t>
      </w:r>
      <w:r w:rsidR="003C443E" w:rsidRPr="00F74808">
        <w:rPr>
          <w:rFonts w:ascii="Arial Narrow" w:hAnsi="Arial Narrow"/>
          <w:szCs w:val="22"/>
        </w:rPr>
        <w:t>-</w:t>
      </w:r>
      <w:r w:rsidRPr="00F74808">
        <w:rPr>
          <w:rFonts w:ascii="Arial Narrow" w:hAnsi="Arial Narrow"/>
          <w:szCs w:val="22"/>
        </w:rPr>
        <w:t xml:space="preserve"> zahŕňajú napr. výdavky na spracovanie štúdie, analýzy, zberu dát a ďalších čiastkových </w:t>
      </w:r>
      <w:r w:rsidR="00107821" w:rsidRPr="00F74808">
        <w:rPr>
          <w:rFonts w:ascii="Arial Narrow" w:hAnsi="Arial Narrow"/>
          <w:szCs w:val="22"/>
        </w:rPr>
        <w:t>odbor</w:t>
      </w:r>
      <w:r w:rsidRPr="00F74808">
        <w:rPr>
          <w:rFonts w:ascii="Arial Narrow" w:hAnsi="Arial Narrow"/>
          <w:szCs w:val="22"/>
        </w:rPr>
        <w:t>ných činností potrebných pre realizáciu projektu;</w:t>
      </w:r>
    </w:p>
    <w:p w14:paraId="62422171" w14:textId="4C75E3A4" w:rsidR="00944F3C" w:rsidRDefault="000821D1" w:rsidP="006317DD">
      <w:pPr>
        <w:pStyle w:val="Zoznamsodrkami"/>
        <w:numPr>
          <w:ilvl w:val="0"/>
          <w:numId w:val="8"/>
        </w:numPr>
        <w:tabs>
          <w:tab w:val="clear" w:pos="1756"/>
          <w:tab w:val="num" w:pos="284"/>
        </w:tabs>
        <w:spacing w:before="120" w:after="0"/>
        <w:ind w:left="284" w:hanging="284"/>
        <w:rPr>
          <w:rFonts w:ascii="Arial Narrow" w:hAnsi="Arial Narrow"/>
          <w:szCs w:val="22"/>
        </w:rPr>
      </w:pPr>
      <w:r>
        <w:rPr>
          <w:rFonts w:ascii="Arial Narrow" w:hAnsi="Arial Narrow"/>
          <w:szCs w:val="22"/>
        </w:rPr>
        <w:t xml:space="preserve">odborné </w:t>
      </w:r>
      <w:r w:rsidR="00944F3C">
        <w:rPr>
          <w:rFonts w:ascii="Arial Narrow" w:hAnsi="Arial Narrow"/>
          <w:szCs w:val="22"/>
        </w:rPr>
        <w:t>publikácie/</w:t>
      </w:r>
      <w:r w:rsidR="00944F3C" w:rsidRPr="00944F3C">
        <w:rPr>
          <w:rFonts w:ascii="Arial Narrow" w:hAnsi="Arial Narrow"/>
          <w:szCs w:val="22"/>
        </w:rPr>
        <w:t>príručk</w:t>
      </w:r>
      <w:r w:rsidR="00944F3C">
        <w:rPr>
          <w:rFonts w:ascii="Arial Narrow" w:hAnsi="Arial Narrow"/>
          <w:szCs w:val="22"/>
        </w:rPr>
        <w:t>y/</w:t>
      </w:r>
      <w:r>
        <w:rPr>
          <w:rFonts w:ascii="Arial Narrow" w:hAnsi="Arial Narrow"/>
          <w:szCs w:val="22"/>
        </w:rPr>
        <w:t>manuály</w:t>
      </w:r>
      <w:r w:rsidR="005D1D3C">
        <w:rPr>
          <w:rFonts w:ascii="Arial Narrow" w:hAnsi="Arial Narrow"/>
          <w:szCs w:val="22"/>
        </w:rPr>
        <w:t xml:space="preserve"> vytvárané na zákazku;</w:t>
      </w:r>
    </w:p>
    <w:p w14:paraId="7084F990" w14:textId="69FBD21D" w:rsidR="00D37073" w:rsidRPr="005D1D3C" w:rsidRDefault="00944F3C" w:rsidP="006317DD">
      <w:pPr>
        <w:pStyle w:val="Zoznamsodrkami"/>
        <w:numPr>
          <w:ilvl w:val="0"/>
          <w:numId w:val="8"/>
        </w:numPr>
        <w:tabs>
          <w:tab w:val="clear" w:pos="1756"/>
          <w:tab w:val="num" w:pos="284"/>
        </w:tabs>
        <w:spacing w:before="120" w:after="0"/>
        <w:ind w:left="284" w:hanging="284"/>
        <w:rPr>
          <w:rFonts w:ascii="Arial Narrow" w:hAnsi="Arial Narrow"/>
          <w:szCs w:val="22"/>
        </w:rPr>
      </w:pPr>
      <w:r w:rsidRPr="00944F3C">
        <w:rPr>
          <w:rFonts w:ascii="Arial Narrow" w:hAnsi="Arial Narrow"/>
          <w:szCs w:val="22"/>
        </w:rPr>
        <w:t xml:space="preserve">výdavky na </w:t>
      </w:r>
      <w:r w:rsidR="000821D1" w:rsidRPr="00F74808">
        <w:rPr>
          <w:rFonts w:ascii="Arial Narrow" w:hAnsi="Arial Narrow"/>
          <w:szCs w:val="22"/>
        </w:rPr>
        <w:t>mediáln</w:t>
      </w:r>
      <w:r w:rsidR="000821D1">
        <w:rPr>
          <w:rFonts w:ascii="Arial Narrow" w:hAnsi="Arial Narrow"/>
          <w:szCs w:val="22"/>
        </w:rPr>
        <w:t>e/</w:t>
      </w:r>
      <w:r w:rsidR="000821D1" w:rsidRPr="000821D1">
        <w:rPr>
          <w:rFonts w:ascii="Arial Narrow" w:hAnsi="Arial Narrow"/>
          <w:szCs w:val="22"/>
        </w:rPr>
        <w:t xml:space="preserve">informačné aktivity </w:t>
      </w:r>
      <w:r w:rsidR="000821D1">
        <w:rPr>
          <w:rFonts w:ascii="Arial Narrow" w:hAnsi="Arial Narrow"/>
          <w:szCs w:val="22"/>
        </w:rPr>
        <w:t xml:space="preserve">(napr. </w:t>
      </w:r>
      <w:r w:rsidRPr="00944F3C">
        <w:rPr>
          <w:rFonts w:ascii="Arial Narrow" w:hAnsi="Arial Narrow"/>
          <w:szCs w:val="22"/>
        </w:rPr>
        <w:t>konferencie</w:t>
      </w:r>
      <w:r w:rsidR="000821D1">
        <w:rPr>
          <w:rFonts w:ascii="Arial Narrow" w:hAnsi="Arial Narrow"/>
          <w:szCs w:val="22"/>
        </w:rPr>
        <w:t>, semináre,</w:t>
      </w:r>
      <w:r w:rsidR="002850C0">
        <w:rPr>
          <w:rFonts w:ascii="Arial Narrow" w:hAnsi="Arial Narrow"/>
          <w:szCs w:val="22"/>
        </w:rPr>
        <w:t xml:space="preserve"> výstavy,</w:t>
      </w:r>
      <w:r w:rsidR="000821D1">
        <w:rPr>
          <w:rFonts w:ascii="Arial Narrow" w:hAnsi="Arial Narrow"/>
          <w:szCs w:val="22"/>
        </w:rPr>
        <w:t xml:space="preserve"> </w:t>
      </w:r>
      <w:r>
        <w:rPr>
          <w:rFonts w:ascii="Arial Narrow" w:hAnsi="Arial Narrow"/>
          <w:szCs w:val="22"/>
        </w:rPr>
        <w:t>školenia</w:t>
      </w:r>
      <w:r w:rsidR="000821D1">
        <w:rPr>
          <w:rFonts w:ascii="Arial Narrow" w:hAnsi="Arial Narrow"/>
          <w:szCs w:val="22"/>
        </w:rPr>
        <w:t xml:space="preserve">) </w:t>
      </w:r>
      <w:r w:rsidR="000821D1" w:rsidRPr="00F74808">
        <w:rPr>
          <w:rFonts w:ascii="Arial Narrow" w:hAnsi="Arial Narrow"/>
          <w:szCs w:val="22"/>
        </w:rPr>
        <w:t>implementované ako hlavné aktivity projektu (</w:t>
      </w:r>
      <w:r w:rsidR="000821D1">
        <w:rPr>
          <w:rFonts w:ascii="Arial Narrow" w:hAnsi="Arial Narrow"/>
          <w:szCs w:val="22"/>
        </w:rPr>
        <w:t>priame výdavky)</w:t>
      </w:r>
      <w:r w:rsidR="005D1D3C">
        <w:rPr>
          <w:rStyle w:val="Odkaznapoznmkupodiarou"/>
          <w:rFonts w:ascii="Arial Narrow" w:hAnsi="Arial Narrow"/>
          <w:szCs w:val="22"/>
        </w:rPr>
        <w:footnoteReference w:id="65"/>
      </w:r>
      <w:r w:rsidR="000821D1">
        <w:rPr>
          <w:rFonts w:ascii="Arial Narrow" w:hAnsi="Arial Narrow"/>
          <w:szCs w:val="22"/>
        </w:rPr>
        <w:t>;</w:t>
      </w:r>
    </w:p>
    <w:p w14:paraId="3866F0F0" w14:textId="62EEDC98" w:rsidR="00107821" w:rsidRPr="00F74808" w:rsidRDefault="00107821" w:rsidP="00EA0856">
      <w:pPr>
        <w:numPr>
          <w:ilvl w:val="1"/>
          <w:numId w:val="18"/>
        </w:numPr>
        <w:tabs>
          <w:tab w:val="clear" w:pos="1440"/>
          <w:tab w:val="num" w:pos="284"/>
        </w:tabs>
        <w:spacing w:before="120" w:after="0" w:line="240" w:lineRule="auto"/>
        <w:ind w:left="284" w:hanging="284"/>
        <w:jc w:val="both"/>
        <w:rPr>
          <w:rFonts w:ascii="Arial Narrow" w:hAnsi="Arial Narrow"/>
          <w:sz w:val="22"/>
          <w:szCs w:val="22"/>
        </w:rPr>
      </w:pPr>
      <w:r w:rsidRPr="00F74808">
        <w:rPr>
          <w:rFonts w:ascii="Arial Narrow" w:hAnsi="Arial Narrow"/>
          <w:sz w:val="22"/>
          <w:szCs w:val="22"/>
        </w:rPr>
        <w:t xml:space="preserve">externé služby zabezpečujúce informovanie a komunikáciu </w:t>
      </w:r>
      <w:r w:rsidR="005D1D3C">
        <w:rPr>
          <w:rFonts w:ascii="Arial Narrow" w:hAnsi="Arial Narrow"/>
          <w:sz w:val="22"/>
          <w:szCs w:val="22"/>
        </w:rPr>
        <w:t xml:space="preserve">(nepriame výdavky) </w:t>
      </w:r>
      <w:r w:rsidRPr="00F74808">
        <w:rPr>
          <w:rFonts w:ascii="Arial Narrow" w:hAnsi="Arial Narrow"/>
          <w:sz w:val="22"/>
          <w:szCs w:val="22"/>
        </w:rPr>
        <w:t xml:space="preserve">o podpore získanej z EŠIF </w:t>
      </w:r>
      <w:ins w:id="176" w:author="Autor" w:date="2016-05-25T13:53:00Z">
        <w:r w:rsidR="00A66A71">
          <w:rPr>
            <w:rFonts w:ascii="Arial Narrow" w:hAnsi="Arial Narrow"/>
            <w:sz w:val="22"/>
            <w:szCs w:val="22"/>
          </w:rPr>
          <w:t xml:space="preserve">a </w:t>
        </w:r>
        <w:r w:rsidR="00A66A71" w:rsidRPr="00A66A71">
          <w:rPr>
            <w:rFonts w:ascii="Arial Narrow" w:hAnsi="Arial Narrow"/>
            <w:sz w:val="22"/>
            <w:szCs w:val="22"/>
          </w:rPr>
          <w:t>ŠR SR</w:t>
        </w:r>
        <w:r w:rsidR="00A66A71" w:rsidRPr="00F74808">
          <w:rPr>
            <w:rFonts w:ascii="Arial Narrow" w:hAnsi="Arial Narrow"/>
            <w:sz w:val="22"/>
            <w:szCs w:val="22"/>
          </w:rPr>
          <w:t xml:space="preserve"> </w:t>
        </w:r>
      </w:ins>
      <w:r w:rsidRPr="00F74808">
        <w:rPr>
          <w:rFonts w:ascii="Arial Narrow" w:hAnsi="Arial Narrow"/>
          <w:sz w:val="22"/>
          <w:szCs w:val="22"/>
        </w:rPr>
        <w:t>na spolufinancovanie projektu</w:t>
      </w:r>
      <w:r w:rsidRPr="00F74808">
        <w:rPr>
          <w:rStyle w:val="Odkaznapoznmkupodiarou"/>
          <w:rFonts w:ascii="Arial Narrow" w:hAnsi="Arial Narrow"/>
          <w:sz w:val="22"/>
          <w:szCs w:val="22"/>
        </w:rPr>
        <w:footnoteReference w:id="66"/>
      </w:r>
      <w:r w:rsidRPr="00F74808">
        <w:rPr>
          <w:rFonts w:ascii="Arial Narrow" w:hAnsi="Arial Narrow"/>
          <w:sz w:val="22"/>
          <w:szCs w:val="22"/>
        </w:rPr>
        <w:t>;</w:t>
      </w:r>
    </w:p>
    <w:p w14:paraId="71EDD1BD" w14:textId="7CB884FD" w:rsidR="006130B7" w:rsidRDefault="00474AEC" w:rsidP="00EA0856">
      <w:pPr>
        <w:numPr>
          <w:ilvl w:val="1"/>
          <w:numId w:val="18"/>
        </w:numPr>
        <w:tabs>
          <w:tab w:val="clear" w:pos="1440"/>
          <w:tab w:val="num" w:pos="284"/>
        </w:tabs>
        <w:spacing w:before="120" w:after="0" w:line="240" w:lineRule="auto"/>
        <w:ind w:left="284" w:hanging="284"/>
        <w:jc w:val="both"/>
        <w:rPr>
          <w:rFonts w:ascii="Arial Narrow" w:hAnsi="Arial Narrow"/>
          <w:sz w:val="22"/>
          <w:szCs w:val="22"/>
        </w:rPr>
      </w:pPr>
      <w:r w:rsidRPr="00F74808">
        <w:rPr>
          <w:rFonts w:ascii="Arial Narrow" w:hAnsi="Arial Narrow"/>
          <w:sz w:val="22"/>
          <w:szCs w:val="22"/>
        </w:rPr>
        <w:t xml:space="preserve">riadenie projektu </w:t>
      </w:r>
      <w:r w:rsidR="006130B7">
        <w:rPr>
          <w:rFonts w:ascii="Arial Narrow" w:hAnsi="Arial Narrow"/>
          <w:sz w:val="22"/>
          <w:szCs w:val="22"/>
        </w:rPr>
        <w:t>-</w:t>
      </w:r>
      <w:r w:rsidRPr="00F74808">
        <w:rPr>
          <w:rFonts w:ascii="Arial Narrow" w:hAnsi="Arial Narrow"/>
          <w:sz w:val="22"/>
          <w:szCs w:val="22"/>
        </w:rPr>
        <w:t xml:space="preserve"> externé</w:t>
      </w:r>
      <w:r w:rsidR="006130B7">
        <w:rPr>
          <w:rFonts w:ascii="Arial Narrow" w:hAnsi="Arial Narrow"/>
          <w:sz w:val="22"/>
          <w:szCs w:val="22"/>
        </w:rPr>
        <w:t>;</w:t>
      </w:r>
    </w:p>
    <w:p w14:paraId="6036091E" w14:textId="574D340F" w:rsidR="00474AEC" w:rsidRPr="00F74808" w:rsidRDefault="006130B7" w:rsidP="00EA0856">
      <w:pPr>
        <w:numPr>
          <w:ilvl w:val="1"/>
          <w:numId w:val="18"/>
        </w:numPr>
        <w:tabs>
          <w:tab w:val="clear" w:pos="1440"/>
          <w:tab w:val="num" w:pos="284"/>
        </w:tabs>
        <w:spacing w:before="120" w:after="0" w:line="240" w:lineRule="auto"/>
        <w:ind w:left="284" w:hanging="284"/>
        <w:jc w:val="both"/>
        <w:rPr>
          <w:rFonts w:ascii="Arial Narrow" w:hAnsi="Arial Narrow"/>
          <w:sz w:val="22"/>
          <w:szCs w:val="22"/>
        </w:rPr>
      </w:pPr>
      <w:r w:rsidRPr="006130B7">
        <w:rPr>
          <w:rFonts w:ascii="Arial Narrow" w:hAnsi="Arial Narrow"/>
          <w:sz w:val="22"/>
          <w:szCs w:val="22"/>
        </w:rPr>
        <w:t xml:space="preserve">znalecké </w:t>
      </w:r>
      <w:r w:rsidRPr="000057DD">
        <w:rPr>
          <w:rFonts w:ascii="Arial Narrow" w:hAnsi="Arial Narrow"/>
          <w:sz w:val="22"/>
          <w:szCs w:val="22"/>
        </w:rPr>
        <w:t>posudky</w:t>
      </w:r>
      <w:r w:rsidR="00BC5899" w:rsidRPr="000057DD">
        <w:rPr>
          <w:rFonts w:ascii="Arial Narrow" w:hAnsi="Arial Narrow"/>
          <w:sz w:val="22"/>
          <w:szCs w:val="22"/>
          <w:vertAlign w:val="superscript"/>
        </w:rPr>
        <w:t>6</w:t>
      </w:r>
      <w:del w:id="177" w:author="Autor" w:date="2016-08-02T16:10:00Z">
        <w:r w:rsidR="00DD0AEE" w:rsidDel="00794EFC">
          <w:rPr>
            <w:rFonts w:ascii="Arial Narrow" w:hAnsi="Arial Narrow"/>
            <w:sz w:val="22"/>
            <w:szCs w:val="22"/>
            <w:vertAlign w:val="superscript"/>
          </w:rPr>
          <w:delText>2</w:delText>
        </w:r>
      </w:del>
      <w:ins w:id="178" w:author="Autor" w:date="2016-08-02T16:10:00Z">
        <w:r w:rsidR="00794EFC">
          <w:rPr>
            <w:rFonts w:ascii="Arial Narrow" w:hAnsi="Arial Narrow"/>
            <w:sz w:val="22"/>
            <w:szCs w:val="22"/>
            <w:vertAlign w:val="superscript"/>
          </w:rPr>
          <w:t>4</w:t>
        </w:r>
      </w:ins>
      <w:r w:rsidRPr="000057DD">
        <w:rPr>
          <w:rFonts w:ascii="Arial Narrow" w:hAnsi="Arial Narrow"/>
          <w:sz w:val="22"/>
          <w:szCs w:val="22"/>
        </w:rPr>
        <w:t xml:space="preserve"> a</w:t>
      </w:r>
      <w:r w:rsidRPr="006130B7">
        <w:rPr>
          <w:rFonts w:ascii="Arial Narrow" w:hAnsi="Arial Narrow"/>
          <w:sz w:val="22"/>
          <w:szCs w:val="22"/>
        </w:rPr>
        <w:t> ďalšie vyššie nešpecifikované služby</w:t>
      </w:r>
      <w:r>
        <w:rPr>
          <w:rFonts w:ascii="Arial Narrow" w:hAnsi="Arial Narrow"/>
          <w:sz w:val="22"/>
          <w:szCs w:val="22"/>
        </w:rPr>
        <w:t>,</w:t>
      </w:r>
      <w:r w:rsidRPr="006130B7">
        <w:rPr>
          <w:rFonts w:ascii="Arial Narrow" w:hAnsi="Arial Narrow"/>
          <w:sz w:val="22"/>
          <w:szCs w:val="22"/>
        </w:rPr>
        <w:t xml:space="preserve"> ktoré priamo súvisia s realizáciou projektu a sú pre projekt nevyhnutné</w:t>
      </w:r>
      <w:r w:rsidR="00107821" w:rsidRPr="00F74808">
        <w:rPr>
          <w:rFonts w:ascii="Arial Narrow" w:hAnsi="Arial Narrow"/>
          <w:sz w:val="22"/>
          <w:szCs w:val="22"/>
        </w:rPr>
        <w:t>.</w:t>
      </w:r>
    </w:p>
    <w:p w14:paraId="1408AD40" w14:textId="77777777" w:rsidR="00EA30C0" w:rsidRPr="00F74808" w:rsidRDefault="00EA30C0" w:rsidP="00862B6B">
      <w:pPr>
        <w:spacing w:after="0" w:line="240" w:lineRule="auto"/>
        <w:jc w:val="both"/>
        <w:rPr>
          <w:rFonts w:ascii="Arial Narrow" w:hAnsi="Arial Narrow"/>
          <w:sz w:val="22"/>
          <w:szCs w:val="22"/>
        </w:rPr>
      </w:pPr>
    </w:p>
    <w:p w14:paraId="174B7740" w14:textId="6E6588F7" w:rsidR="00B71917" w:rsidRPr="00F74808" w:rsidDel="00794EFC" w:rsidRDefault="00107821" w:rsidP="0018099E">
      <w:pPr>
        <w:pStyle w:val="Zkladntext"/>
        <w:spacing w:line="240" w:lineRule="auto"/>
        <w:jc w:val="both"/>
        <w:rPr>
          <w:del w:id="179" w:author="Autor" w:date="2016-08-02T16:09:00Z"/>
          <w:rFonts w:ascii="Arial Narrow" w:hAnsi="Arial Narrow"/>
          <w:sz w:val="22"/>
          <w:szCs w:val="22"/>
        </w:rPr>
      </w:pPr>
      <w:r w:rsidRPr="00F74808">
        <w:rPr>
          <w:rFonts w:ascii="Arial Narrow" w:hAnsi="Arial Narrow"/>
          <w:sz w:val="22"/>
          <w:szCs w:val="22"/>
        </w:rPr>
        <w:t xml:space="preserve">V prípade výdavkov týkajúcich sa </w:t>
      </w:r>
      <w:r w:rsidR="00B65137" w:rsidRPr="00F74808">
        <w:rPr>
          <w:rFonts w:ascii="Arial Narrow" w:hAnsi="Arial Narrow"/>
          <w:b/>
          <w:sz w:val="22"/>
          <w:szCs w:val="22"/>
        </w:rPr>
        <w:t>r</w:t>
      </w:r>
      <w:r w:rsidR="00401759" w:rsidRPr="00F74808">
        <w:rPr>
          <w:rFonts w:ascii="Arial Narrow" w:hAnsi="Arial Narrow"/>
          <w:b/>
          <w:sz w:val="22"/>
          <w:szCs w:val="22"/>
        </w:rPr>
        <w:t xml:space="preserve">iadenia </w:t>
      </w:r>
      <w:r w:rsidRPr="00F74808">
        <w:rPr>
          <w:rFonts w:ascii="Arial Narrow" w:hAnsi="Arial Narrow"/>
          <w:b/>
          <w:sz w:val="22"/>
          <w:szCs w:val="22"/>
        </w:rPr>
        <w:t>projektu - externé</w:t>
      </w:r>
      <w:r w:rsidRPr="00F74808">
        <w:rPr>
          <w:rFonts w:ascii="Arial Narrow" w:hAnsi="Arial Narrow"/>
          <w:sz w:val="22"/>
          <w:szCs w:val="22"/>
        </w:rPr>
        <w:t xml:space="preserve"> ide o výdavky, ktoré sú určené ako nepriame výdavky (majú charakter bežných výdavkov) a spadajú do limitu nepriamych výdavkov</w:t>
      </w:r>
      <w:r w:rsidR="000E0048" w:rsidRPr="00F74808">
        <w:rPr>
          <w:rFonts w:ascii="Arial Narrow" w:hAnsi="Arial Narrow"/>
          <w:sz w:val="22"/>
          <w:szCs w:val="22"/>
        </w:rPr>
        <w:t xml:space="preserve"> uvedených v kapitole </w:t>
      </w:r>
      <w:r w:rsidR="004F5E86" w:rsidRPr="00F74808">
        <w:rPr>
          <w:rFonts w:ascii="Arial Narrow" w:hAnsi="Arial Narrow"/>
          <w:sz w:val="22"/>
          <w:szCs w:val="22"/>
        </w:rPr>
        <w:t>3</w:t>
      </w:r>
      <w:r w:rsidR="000E0048" w:rsidRPr="00F74808">
        <w:rPr>
          <w:rFonts w:ascii="Arial Narrow" w:hAnsi="Arial Narrow"/>
          <w:sz w:val="22"/>
          <w:szCs w:val="22"/>
        </w:rPr>
        <w:t xml:space="preserve"> </w:t>
      </w:r>
      <w:r w:rsidR="00E837A3">
        <w:rPr>
          <w:rFonts w:ascii="Arial Narrow" w:hAnsi="Arial Narrow"/>
          <w:sz w:val="22"/>
          <w:szCs w:val="22"/>
        </w:rPr>
        <w:t>tejto</w:t>
      </w:r>
      <w:r w:rsidR="000E0048" w:rsidRPr="00F74808">
        <w:rPr>
          <w:rFonts w:ascii="Arial Narrow" w:hAnsi="Arial Narrow"/>
          <w:sz w:val="22"/>
          <w:szCs w:val="22"/>
        </w:rPr>
        <w:t xml:space="preserve"> Príručky.</w:t>
      </w:r>
    </w:p>
    <w:p w14:paraId="3DFBE06D" w14:textId="48445CDF" w:rsidR="005D6DB3" w:rsidDel="00794EFC" w:rsidRDefault="005D6DB3" w:rsidP="005D4805">
      <w:pPr>
        <w:pStyle w:val="Zkladntext"/>
        <w:spacing w:line="240" w:lineRule="auto"/>
        <w:jc w:val="both"/>
        <w:rPr>
          <w:del w:id="180" w:author="Autor" w:date="2016-08-02T16:09:00Z"/>
          <w:rFonts w:ascii="Arial Narrow" w:hAnsi="Arial Narrow"/>
          <w:sz w:val="22"/>
          <w:szCs w:val="22"/>
        </w:rPr>
      </w:pPr>
    </w:p>
    <w:p w14:paraId="02DD7FEE" w14:textId="01ABBBA5" w:rsidR="005D6DB3" w:rsidDel="00794EFC" w:rsidRDefault="005D6DB3" w:rsidP="004A40C9">
      <w:pPr>
        <w:spacing w:after="120" w:line="240" w:lineRule="auto"/>
        <w:jc w:val="both"/>
        <w:rPr>
          <w:del w:id="181" w:author="Autor" w:date="2016-08-02T16:09:00Z"/>
          <w:rFonts w:ascii="Arial Narrow" w:hAnsi="Arial Narrow"/>
          <w:sz w:val="22"/>
          <w:szCs w:val="22"/>
        </w:rPr>
      </w:pPr>
    </w:p>
    <w:p w14:paraId="06818822" w14:textId="344A5A3F" w:rsidR="005D6DB3" w:rsidDel="00794EFC" w:rsidRDefault="005D6DB3" w:rsidP="004A40C9">
      <w:pPr>
        <w:spacing w:after="120" w:line="240" w:lineRule="auto"/>
        <w:jc w:val="both"/>
        <w:rPr>
          <w:del w:id="182" w:author="Autor" w:date="2016-08-02T16:09:00Z"/>
          <w:rFonts w:ascii="Arial Narrow" w:hAnsi="Arial Narrow"/>
          <w:sz w:val="22"/>
          <w:szCs w:val="22"/>
        </w:rPr>
      </w:pPr>
    </w:p>
    <w:p w14:paraId="32503C73" w14:textId="77777777" w:rsidR="005D6DB3" w:rsidRDefault="005D6DB3" w:rsidP="004A40C9">
      <w:pPr>
        <w:spacing w:after="120" w:line="240" w:lineRule="auto"/>
        <w:jc w:val="both"/>
        <w:rPr>
          <w:rFonts w:ascii="Arial Narrow" w:hAnsi="Arial Narrow"/>
          <w:sz w:val="22"/>
          <w:szCs w:val="22"/>
        </w:rPr>
      </w:pPr>
    </w:p>
    <w:p w14:paraId="25D88CFA" w14:textId="700499C3" w:rsidR="005D6DB3" w:rsidRPr="00F74808" w:rsidRDefault="00923BE7" w:rsidP="004A40C9">
      <w:pPr>
        <w:spacing w:after="120" w:line="240" w:lineRule="auto"/>
        <w:jc w:val="both"/>
        <w:rPr>
          <w:rFonts w:ascii="Arial Narrow" w:hAnsi="Arial Narrow"/>
          <w:sz w:val="22"/>
          <w:szCs w:val="22"/>
        </w:rPr>
      </w:pPr>
      <w:r w:rsidRPr="00F74808">
        <w:rPr>
          <w:rFonts w:ascii="Arial Narrow" w:hAnsi="Arial Narrow"/>
          <w:sz w:val="22"/>
          <w:szCs w:val="22"/>
        </w:rPr>
        <w:lastRenderedPageBreak/>
        <w:t>Oprávnené výdavky za externé služby, bezprostredne súvisiace s</w:t>
      </w:r>
      <w:r w:rsidRPr="00F74808">
        <w:rPr>
          <w:rFonts w:ascii="Arial Narrow" w:hAnsi="Arial Narrow"/>
          <w:b/>
          <w:sz w:val="22"/>
          <w:szCs w:val="22"/>
        </w:rPr>
        <w:t xml:space="preserve"> </w:t>
      </w:r>
      <w:r w:rsidR="00B65137" w:rsidRPr="00F74808">
        <w:rPr>
          <w:rFonts w:ascii="Arial Narrow" w:hAnsi="Arial Narrow"/>
          <w:b/>
          <w:sz w:val="22"/>
          <w:szCs w:val="22"/>
        </w:rPr>
        <w:t>r</w:t>
      </w:r>
      <w:r w:rsidRPr="00F74808">
        <w:rPr>
          <w:rFonts w:ascii="Arial Narrow" w:hAnsi="Arial Narrow"/>
          <w:b/>
          <w:sz w:val="22"/>
          <w:szCs w:val="22"/>
        </w:rPr>
        <w:t>iadením projektu - externé</w:t>
      </w:r>
      <w:r w:rsidRPr="00F74808">
        <w:rPr>
          <w:rFonts w:ascii="Arial Narrow" w:hAnsi="Arial Narrow"/>
          <w:sz w:val="22"/>
          <w:szCs w:val="22"/>
        </w:rPr>
        <w:t xml:space="preserve">, je možné v rámci DOP OP KŽP uplatniť výlučne v rámci </w:t>
      </w:r>
      <w:r w:rsidRPr="005444A3">
        <w:rPr>
          <w:rFonts w:ascii="Arial Narrow" w:hAnsi="Arial Narrow"/>
          <w:sz w:val="22"/>
          <w:szCs w:val="22"/>
        </w:rPr>
        <w:t>pracovnej pozície</w:t>
      </w:r>
      <w:r w:rsidRPr="00F74808">
        <w:rPr>
          <w:rFonts w:ascii="Arial Narrow" w:hAnsi="Arial Narrow"/>
          <w:sz w:val="22"/>
          <w:szCs w:val="22"/>
        </w:rPr>
        <w:t xml:space="preserve"> </w:t>
      </w:r>
      <w:r w:rsidRPr="005444A3">
        <w:rPr>
          <w:rFonts w:ascii="Arial Narrow" w:hAnsi="Arial Narrow"/>
          <w:sz w:val="22"/>
          <w:szCs w:val="22"/>
          <w:u w:val="single"/>
        </w:rPr>
        <w:t>Projektový manažér - externý</w:t>
      </w:r>
      <w:r w:rsidRPr="00F74808">
        <w:rPr>
          <w:rFonts w:ascii="Arial Narrow" w:hAnsi="Arial Narrow"/>
          <w:sz w:val="22"/>
          <w:szCs w:val="22"/>
        </w:rPr>
        <w:t xml:space="preserve"> (viď. tabuľka nižšie).</w:t>
      </w:r>
    </w:p>
    <w:tbl>
      <w:tblPr>
        <w:tblStyle w:val="Svetlzoznamzvraznenie1"/>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087"/>
      </w:tblGrid>
      <w:tr w:rsidR="004A40C9" w:rsidRPr="00F74808" w14:paraId="563089F3" w14:textId="77777777" w:rsidTr="0011031A">
        <w:trPr>
          <w:cnfStyle w:val="100000000000" w:firstRow="1" w:lastRow="0" w:firstColumn="0" w:lastColumn="0" w:oddVBand="0" w:evenVBand="0" w:oddHBand="0"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1985" w:type="dxa"/>
            <w:vAlign w:val="center"/>
          </w:tcPr>
          <w:p w14:paraId="2B8A5A2E" w14:textId="77777777" w:rsidR="004A40C9" w:rsidRPr="00F74808" w:rsidRDefault="004A40C9" w:rsidP="00EB1B53">
            <w:pPr>
              <w:jc w:val="center"/>
              <w:rPr>
                <w:rFonts w:ascii="Arial Narrow" w:hAnsi="Arial Narrow"/>
                <w:sz w:val="22"/>
                <w:szCs w:val="22"/>
              </w:rPr>
            </w:pPr>
            <w:r w:rsidRPr="00F74808">
              <w:rPr>
                <w:rFonts w:ascii="Arial Narrow" w:hAnsi="Arial Narrow"/>
                <w:sz w:val="22"/>
                <w:szCs w:val="22"/>
              </w:rPr>
              <w:t>Pracovná pozícia</w:t>
            </w:r>
          </w:p>
        </w:tc>
        <w:tc>
          <w:tcPr>
            <w:tcW w:w="7087" w:type="dxa"/>
            <w:vAlign w:val="center"/>
          </w:tcPr>
          <w:p w14:paraId="75B259EB" w14:textId="073AF380" w:rsidR="004A40C9" w:rsidRPr="00F74808" w:rsidRDefault="004A40C9" w:rsidP="00B65137">
            <w:pPr>
              <w:jc w:val="center"/>
              <w:cnfStyle w:val="100000000000" w:firstRow="1" w:lastRow="0" w:firstColumn="0" w:lastColumn="0" w:oddVBand="0" w:evenVBand="0" w:oddHBand="0" w:evenHBand="0" w:firstRowFirstColumn="0" w:firstRowLastColumn="0" w:lastRowFirstColumn="0" w:lastRowLastColumn="0"/>
              <w:rPr>
                <w:rFonts w:ascii="Arial Narrow" w:hAnsi="Arial Narrow"/>
                <w:sz w:val="22"/>
                <w:szCs w:val="22"/>
              </w:rPr>
            </w:pPr>
            <w:r w:rsidRPr="00F74808">
              <w:rPr>
                <w:rFonts w:ascii="Arial Narrow" w:hAnsi="Arial Narrow"/>
                <w:sz w:val="22"/>
                <w:szCs w:val="22"/>
              </w:rPr>
              <w:t xml:space="preserve">Rámcové činnosti vykonávané v rámci </w:t>
            </w:r>
            <w:r w:rsidR="00B65137" w:rsidRPr="00F74808">
              <w:rPr>
                <w:rFonts w:ascii="Arial Narrow" w:hAnsi="Arial Narrow"/>
                <w:sz w:val="22"/>
                <w:szCs w:val="22"/>
              </w:rPr>
              <w:t>r</w:t>
            </w:r>
            <w:r w:rsidRPr="00F74808">
              <w:rPr>
                <w:rFonts w:ascii="Arial Narrow" w:hAnsi="Arial Narrow"/>
                <w:sz w:val="22"/>
                <w:szCs w:val="22"/>
              </w:rPr>
              <w:t>iadenia projektu</w:t>
            </w:r>
          </w:p>
        </w:tc>
      </w:tr>
      <w:tr w:rsidR="004A40C9" w:rsidRPr="00F74808" w14:paraId="6150ED31" w14:textId="77777777" w:rsidTr="0011031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85" w:type="dxa"/>
            <w:vMerge w:val="restart"/>
            <w:tcBorders>
              <w:top w:val="none" w:sz="0" w:space="0" w:color="auto"/>
              <w:left w:val="none" w:sz="0" w:space="0" w:color="auto"/>
              <w:bottom w:val="none" w:sz="0" w:space="0" w:color="auto"/>
            </w:tcBorders>
            <w:vAlign w:val="center"/>
          </w:tcPr>
          <w:p w14:paraId="1F29199A" w14:textId="4FB23BBA" w:rsidR="004A40C9" w:rsidRPr="00F74808" w:rsidRDefault="004A40C9" w:rsidP="006D6BCD">
            <w:pPr>
              <w:rPr>
                <w:rFonts w:ascii="Arial Narrow" w:hAnsi="Arial Narrow"/>
                <w:b w:val="0"/>
                <w:sz w:val="22"/>
                <w:szCs w:val="22"/>
              </w:rPr>
            </w:pPr>
            <w:r w:rsidRPr="00F74808">
              <w:rPr>
                <w:rFonts w:ascii="Arial Narrow" w:hAnsi="Arial Narrow"/>
                <w:b w:val="0"/>
                <w:sz w:val="22"/>
                <w:szCs w:val="22"/>
              </w:rPr>
              <w:t>Projektový manažér - externý</w:t>
            </w:r>
            <w:r w:rsidR="00706805" w:rsidRPr="00F74808">
              <w:rPr>
                <w:rStyle w:val="Odkaznapoznmkupodiarou"/>
                <w:rFonts w:ascii="Arial Narrow" w:hAnsi="Arial Narrow"/>
                <w:b w:val="0"/>
                <w:sz w:val="22"/>
                <w:szCs w:val="22"/>
              </w:rPr>
              <w:footnoteReference w:id="67"/>
            </w:r>
          </w:p>
        </w:tc>
        <w:tc>
          <w:tcPr>
            <w:tcW w:w="7087" w:type="dxa"/>
            <w:vMerge w:val="restart"/>
            <w:tcBorders>
              <w:top w:val="none" w:sz="0" w:space="0" w:color="auto"/>
              <w:bottom w:val="none" w:sz="0" w:space="0" w:color="auto"/>
              <w:right w:val="none" w:sz="0" w:space="0" w:color="auto"/>
            </w:tcBorders>
          </w:tcPr>
          <w:p w14:paraId="06C7F91F" w14:textId="77777777" w:rsidR="004A40C9" w:rsidRPr="00794EFC" w:rsidRDefault="004A40C9">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794EFC">
              <w:rPr>
                <w:rFonts w:ascii="Arial Narrow" w:hAnsi="Arial Narrow"/>
                <w:sz w:val="22"/>
                <w:szCs w:val="22"/>
              </w:rPr>
              <w:t>finančné riadenie projektu</w:t>
            </w:r>
          </w:p>
          <w:p w14:paraId="40ACDB60" w14:textId="32351DC1" w:rsidR="004A40C9" w:rsidRPr="00794EFC" w:rsidRDefault="004A40C9">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794EFC">
              <w:rPr>
                <w:rFonts w:ascii="Arial Narrow" w:hAnsi="Arial Narrow"/>
                <w:sz w:val="22"/>
                <w:szCs w:val="22"/>
              </w:rPr>
              <w:t>monitorovanie projektu</w:t>
            </w:r>
            <w:del w:id="183" w:author="Autor" w:date="2016-08-02T16:13:00Z">
              <w:r w:rsidRPr="00794EFC" w:rsidDel="0012284E">
                <w:rPr>
                  <w:rFonts w:ascii="Arial Narrow" w:hAnsi="Arial Narrow"/>
                  <w:sz w:val="22"/>
                  <w:szCs w:val="22"/>
                </w:rPr>
                <w:delText>/</w:delText>
              </w:r>
            </w:del>
            <w:ins w:id="184" w:author="Autor" w:date="2016-08-02T16:13:00Z">
              <w:r w:rsidR="0012284E">
                <w:rPr>
                  <w:rFonts w:ascii="Arial Narrow" w:hAnsi="Arial Narrow"/>
                  <w:sz w:val="22"/>
                  <w:szCs w:val="22"/>
                </w:rPr>
                <w:t xml:space="preserve"> (</w:t>
              </w:r>
            </w:ins>
            <w:r w:rsidRPr="00794EFC">
              <w:rPr>
                <w:rFonts w:ascii="Arial Narrow" w:hAnsi="Arial Narrow"/>
                <w:sz w:val="22"/>
                <w:szCs w:val="22"/>
              </w:rPr>
              <w:t>sledovanie čiastkových a celkových výsledkov projektu</w:t>
            </w:r>
            <w:ins w:id="185" w:author="Autor" w:date="2016-08-02T16:13:00Z">
              <w:r w:rsidR="0012284E">
                <w:rPr>
                  <w:rFonts w:ascii="Arial Narrow" w:hAnsi="Arial Narrow"/>
                  <w:sz w:val="22"/>
                  <w:szCs w:val="22"/>
                </w:rPr>
                <w:t>)</w:t>
              </w:r>
            </w:ins>
          </w:p>
          <w:p w14:paraId="4268C5CB" w14:textId="3EC1F25A" w:rsidR="004A40C9" w:rsidRPr="00794EFC" w:rsidRDefault="004A40C9">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794EFC">
              <w:rPr>
                <w:rFonts w:ascii="Arial Narrow" w:hAnsi="Arial Narrow"/>
                <w:sz w:val="22"/>
                <w:szCs w:val="22"/>
              </w:rPr>
              <w:t>vykonávanie zmien v projekte</w:t>
            </w:r>
          </w:p>
          <w:p w14:paraId="3541A39D" w14:textId="11817F08" w:rsidR="004A40C9" w:rsidRDefault="004A40C9">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ins w:id="186" w:author="Autor" w:date="2016-08-02T16:13:00Z"/>
                <w:rFonts w:ascii="Arial Narrow" w:hAnsi="Arial Narrow"/>
                <w:sz w:val="22"/>
                <w:szCs w:val="22"/>
              </w:rPr>
            </w:pPr>
            <w:r w:rsidRPr="00794EFC">
              <w:rPr>
                <w:rFonts w:ascii="Arial Narrow" w:hAnsi="Arial Narrow"/>
                <w:sz w:val="22"/>
                <w:szCs w:val="22"/>
              </w:rPr>
              <w:t>poradenstvo v oblasti informovania a komunikácie o podpore získanej z</w:t>
            </w:r>
            <w:del w:id="187" w:author="Autor" w:date="2016-05-25T13:53:00Z">
              <w:r w:rsidRPr="00794EFC" w:rsidDel="00A66A71">
                <w:rPr>
                  <w:rFonts w:ascii="Arial Narrow" w:hAnsi="Arial Narrow"/>
                  <w:sz w:val="22"/>
                  <w:szCs w:val="22"/>
                </w:rPr>
                <w:delText xml:space="preserve"> </w:delText>
              </w:r>
            </w:del>
            <w:ins w:id="188" w:author="Autor" w:date="2016-05-25T13:53:00Z">
              <w:r w:rsidR="00A66A71" w:rsidRPr="00794EFC">
                <w:rPr>
                  <w:rFonts w:ascii="Arial Narrow" w:hAnsi="Arial Narrow"/>
                  <w:sz w:val="22"/>
                  <w:szCs w:val="22"/>
                </w:rPr>
                <w:t> </w:t>
              </w:r>
            </w:ins>
            <w:r w:rsidRPr="00794EFC">
              <w:rPr>
                <w:rFonts w:ascii="Arial Narrow" w:hAnsi="Arial Narrow"/>
                <w:sz w:val="22"/>
                <w:szCs w:val="22"/>
              </w:rPr>
              <w:t>EŠIF</w:t>
            </w:r>
            <w:ins w:id="189" w:author="Autor" w:date="2016-05-25T13:53:00Z">
              <w:r w:rsidR="00A66A71" w:rsidRPr="00794EFC">
                <w:rPr>
                  <w:rFonts w:ascii="Arial Narrow" w:hAnsi="Arial Narrow"/>
                  <w:sz w:val="22"/>
                  <w:szCs w:val="22"/>
                </w:rPr>
                <w:t xml:space="preserve"> a ŠR</w:t>
              </w:r>
              <w:r w:rsidR="00A66A71" w:rsidRPr="00A66A71">
                <w:rPr>
                  <w:rFonts w:ascii="Arial Narrow" w:hAnsi="Arial Narrow"/>
                  <w:sz w:val="22"/>
                  <w:szCs w:val="22"/>
                </w:rPr>
                <w:t xml:space="preserve"> SR</w:t>
              </w:r>
            </w:ins>
            <w:r w:rsidRPr="00794EFC">
              <w:rPr>
                <w:rFonts w:ascii="Arial Narrow" w:hAnsi="Arial Narrow"/>
                <w:sz w:val="22"/>
                <w:szCs w:val="22"/>
              </w:rPr>
              <w:t xml:space="preserve"> na spolufinancovanie projektu</w:t>
            </w:r>
            <w:r w:rsidRPr="00794EFC">
              <w:rPr>
                <w:rStyle w:val="Odkaznapoznmkupodiarou"/>
                <w:rFonts w:ascii="Arial Narrow" w:hAnsi="Arial Narrow"/>
                <w:sz w:val="22"/>
                <w:szCs w:val="22"/>
              </w:rPr>
              <w:footnoteReference w:id="68"/>
            </w:r>
          </w:p>
          <w:p w14:paraId="3AC34EE1" w14:textId="71D47184" w:rsidR="0012284E" w:rsidRPr="00794EFC" w:rsidRDefault="0012284E">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ins w:id="190" w:author="Autor" w:date="2016-08-02T16:14:00Z">
              <w:r w:rsidRPr="0012284E">
                <w:rPr>
                  <w:rFonts w:ascii="Arial Narrow" w:hAnsi="Arial Narrow"/>
                  <w:sz w:val="22"/>
                  <w:szCs w:val="22"/>
                </w:rPr>
                <w:t>činnosti podporného charakteru súvisiace s realizáciou VO</w:t>
              </w:r>
            </w:ins>
            <w:ins w:id="191" w:author="Autor" w:date="2016-08-03T16:43:00Z">
              <w:r w:rsidR="000F5FE6">
                <w:rPr>
                  <w:rFonts w:ascii="Arial Narrow" w:hAnsi="Arial Narrow"/>
                  <w:sz w:val="22"/>
                  <w:szCs w:val="22"/>
                </w:rPr>
                <w:t xml:space="preserve"> v projekte</w:t>
              </w:r>
            </w:ins>
            <w:ins w:id="192" w:author="Autor" w:date="2016-08-02T16:15:00Z">
              <w:r>
                <w:rPr>
                  <w:rFonts w:ascii="Arial Narrow" w:hAnsi="Arial Narrow"/>
                  <w:sz w:val="22"/>
                  <w:szCs w:val="22"/>
                  <w:vertAlign w:val="superscript"/>
                </w:rPr>
                <w:t>61</w:t>
              </w:r>
            </w:ins>
          </w:p>
          <w:p w14:paraId="4878E75E" w14:textId="77777777" w:rsidR="004A40C9" w:rsidRPr="00F74808" w:rsidRDefault="004A40C9">
            <w:pPr>
              <w:pStyle w:val="Odsekzoznamu"/>
              <w:numPr>
                <w:ilvl w:val="0"/>
                <w:numId w:val="33"/>
              </w:numPr>
              <w:spacing w:before="80"/>
              <w:ind w:left="210" w:hanging="210"/>
              <w:contextualSpacing w:val="0"/>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794EFC">
              <w:rPr>
                <w:rFonts w:ascii="Arial Narrow" w:hAnsi="Arial Narrow"/>
                <w:sz w:val="22"/>
                <w:szCs w:val="22"/>
              </w:rPr>
              <w:t>iné</w:t>
            </w:r>
          </w:p>
        </w:tc>
      </w:tr>
      <w:tr w:rsidR="004A40C9" w:rsidRPr="00F74808" w14:paraId="63CE4BD0" w14:textId="77777777" w:rsidTr="0011031A">
        <w:trPr>
          <w:trHeight w:val="300"/>
        </w:trPr>
        <w:tc>
          <w:tcPr>
            <w:cnfStyle w:val="001000000000" w:firstRow="0" w:lastRow="0" w:firstColumn="1" w:lastColumn="0" w:oddVBand="0" w:evenVBand="0" w:oddHBand="0" w:evenHBand="0" w:firstRowFirstColumn="0" w:firstRowLastColumn="0" w:lastRowFirstColumn="0" w:lastRowLastColumn="0"/>
            <w:tcW w:w="1985" w:type="dxa"/>
            <w:vMerge/>
            <w:vAlign w:val="center"/>
          </w:tcPr>
          <w:p w14:paraId="78A86E27" w14:textId="77777777" w:rsidR="004A40C9" w:rsidRPr="00F74808" w:rsidRDefault="004A40C9" w:rsidP="00EB1B53">
            <w:pPr>
              <w:rPr>
                <w:rFonts w:ascii="Arial Narrow" w:hAnsi="Arial Narrow"/>
                <w:b w:val="0"/>
                <w:sz w:val="22"/>
                <w:szCs w:val="22"/>
              </w:rPr>
            </w:pPr>
          </w:p>
        </w:tc>
        <w:tc>
          <w:tcPr>
            <w:tcW w:w="7087" w:type="dxa"/>
            <w:vMerge/>
          </w:tcPr>
          <w:p w14:paraId="7096C9F2" w14:textId="77777777" w:rsidR="004A40C9" w:rsidRPr="00F74808" w:rsidRDefault="004A40C9" w:rsidP="00EB1B53">
            <w:pPr>
              <w:pStyle w:val="Odsekzoznamu"/>
              <w:numPr>
                <w:ilvl w:val="0"/>
                <w:numId w:val="33"/>
              </w:numPr>
              <w:spacing w:before="60"/>
              <w:ind w:left="210" w:hanging="210"/>
              <w:contextualSpacing w:val="0"/>
              <w:jc w:val="both"/>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4A40C9" w:rsidRPr="00F74808" w14:paraId="030FCA88" w14:textId="77777777" w:rsidTr="0011031A">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85" w:type="dxa"/>
            <w:vMerge/>
            <w:tcBorders>
              <w:top w:val="none" w:sz="0" w:space="0" w:color="auto"/>
              <w:left w:val="none" w:sz="0" w:space="0" w:color="auto"/>
              <w:bottom w:val="none" w:sz="0" w:space="0" w:color="auto"/>
            </w:tcBorders>
          </w:tcPr>
          <w:p w14:paraId="7C3F50FC" w14:textId="77777777" w:rsidR="004A40C9" w:rsidRPr="00F74808" w:rsidRDefault="004A40C9" w:rsidP="00EB1B53">
            <w:pPr>
              <w:jc w:val="both"/>
              <w:rPr>
                <w:rFonts w:ascii="Arial Narrow" w:hAnsi="Arial Narrow"/>
                <w:sz w:val="22"/>
                <w:szCs w:val="22"/>
              </w:rPr>
            </w:pPr>
          </w:p>
        </w:tc>
        <w:tc>
          <w:tcPr>
            <w:tcW w:w="7087" w:type="dxa"/>
            <w:vMerge/>
            <w:tcBorders>
              <w:top w:val="none" w:sz="0" w:space="0" w:color="auto"/>
              <w:bottom w:val="none" w:sz="0" w:space="0" w:color="auto"/>
              <w:right w:val="none" w:sz="0" w:space="0" w:color="auto"/>
            </w:tcBorders>
          </w:tcPr>
          <w:p w14:paraId="2412DF5D" w14:textId="77777777" w:rsidR="004A40C9" w:rsidRPr="00F74808" w:rsidRDefault="004A40C9" w:rsidP="00EB1B53">
            <w:pPr>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bl>
    <w:p w14:paraId="28EE9F8B" w14:textId="22866D46" w:rsidR="00E82C6E" w:rsidRDefault="004A40C9" w:rsidP="00F6419F">
      <w:pPr>
        <w:pStyle w:val="Zkladntext"/>
        <w:spacing w:before="120" w:after="0" w:line="240" w:lineRule="auto"/>
        <w:jc w:val="both"/>
        <w:rPr>
          <w:rFonts w:ascii="Arial Narrow" w:hAnsi="Arial Narrow"/>
          <w:sz w:val="22"/>
          <w:szCs w:val="22"/>
        </w:rPr>
      </w:pPr>
      <w:r w:rsidRPr="00F74808">
        <w:rPr>
          <w:rFonts w:ascii="Arial Narrow" w:hAnsi="Arial Narrow"/>
          <w:sz w:val="22"/>
          <w:szCs w:val="22"/>
        </w:rPr>
        <w:t>Finančn</w:t>
      </w:r>
      <w:r w:rsidR="004B6392" w:rsidRPr="00F74808">
        <w:rPr>
          <w:rFonts w:ascii="Arial Narrow" w:hAnsi="Arial Narrow"/>
          <w:sz w:val="22"/>
          <w:szCs w:val="22"/>
        </w:rPr>
        <w:t>ý</w:t>
      </w:r>
      <w:r w:rsidRPr="00F74808">
        <w:rPr>
          <w:rFonts w:ascii="Arial Narrow" w:hAnsi="Arial Narrow"/>
          <w:sz w:val="22"/>
          <w:szCs w:val="22"/>
        </w:rPr>
        <w:t xml:space="preserve"> limit pre </w:t>
      </w:r>
      <w:r w:rsidR="004B6392" w:rsidRPr="00F74808">
        <w:rPr>
          <w:rFonts w:ascii="Arial Narrow" w:hAnsi="Arial Narrow"/>
          <w:sz w:val="22"/>
          <w:szCs w:val="22"/>
        </w:rPr>
        <w:t>odplatu za služby poskytované v rámci</w:t>
      </w:r>
      <w:r w:rsidRPr="00F74808">
        <w:rPr>
          <w:rFonts w:ascii="Arial Narrow" w:hAnsi="Arial Narrow"/>
          <w:sz w:val="22"/>
          <w:szCs w:val="22"/>
        </w:rPr>
        <w:t xml:space="preserve"> pracovn</w:t>
      </w:r>
      <w:r w:rsidR="004B6392" w:rsidRPr="00F74808">
        <w:rPr>
          <w:rFonts w:ascii="Arial Narrow" w:hAnsi="Arial Narrow"/>
          <w:sz w:val="22"/>
          <w:szCs w:val="22"/>
        </w:rPr>
        <w:t>ej</w:t>
      </w:r>
      <w:r w:rsidRPr="00F74808">
        <w:rPr>
          <w:rFonts w:ascii="Arial Narrow" w:hAnsi="Arial Narrow"/>
          <w:sz w:val="22"/>
          <w:szCs w:val="22"/>
        </w:rPr>
        <w:t xml:space="preserve"> pozíci</w:t>
      </w:r>
      <w:r w:rsidR="004B6392" w:rsidRPr="00F74808">
        <w:rPr>
          <w:rFonts w:ascii="Arial Narrow" w:hAnsi="Arial Narrow"/>
          <w:sz w:val="22"/>
          <w:szCs w:val="22"/>
        </w:rPr>
        <w:t>e</w:t>
      </w:r>
      <w:r w:rsidRPr="00F74808">
        <w:rPr>
          <w:rFonts w:ascii="Arial Narrow" w:hAnsi="Arial Narrow"/>
          <w:sz w:val="22"/>
          <w:szCs w:val="22"/>
        </w:rPr>
        <w:t xml:space="preserve"> Projektový manažér - </w:t>
      </w:r>
      <w:r w:rsidR="004B6392" w:rsidRPr="00F74808">
        <w:rPr>
          <w:rFonts w:ascii="Arial Narrow" w:hAnsi="Arial Narrow"/>
          <w:sz w:val="22"/>
          <w:szCs w:val="22"/>
        </w:rPr>
        <w:t>ex</w:t>
      </w:r>
      <w:r w:rsidRPr="00F74808">
        <w:rPr>
          <w:rFonts w:ascii="Arial Narrow" w:hAnsi="Arial Narrow"/>
          <w:sz w:val="22"/>
          <w:szCs w:val="22"/>
        </w:rPr>
        <w:t xml:space="preserve">terný sú uvedené v </w:t>
      </w:r>
      <w:r w:rsidR="00360D76">
        <w:rPr>
          <w:rFonts w:ascii="Arial Narrow" w:hAnsi="Arial Narrow"/>
          <w:sz w:val="22"/>
          <w:szCs w:val="22"/>
        </w:rPr>
        <w:t>p</w:t>
      </w:r>
      <w:r w:rsidRPr="00F74808">
        <w:rPr>
          <w:rFonts w:ascii="Arial Narrow" w:hAnsi="Arial Narrow"/>
          <w:sz w:val="22"/>
          <w:szCs w:val="22"/>
        </w:rPr>
        <w:t>rílohe č. 2 Príručky</w:t>
      </w:r>
      <w:r w:rsidR="004B6392" w:rsidRPr="00F74808">
        <w:rPr>
          <w:rStyle w:val="Odkaznapoznmkupodiarou"/>
          <w:rFonts w:ascii="Arial Narrow" w:hAnsi="Arial Narrow"/>
          <w:sz w:val="22"/>
          <w:szCs w:val="22"/>
        </w:rPr>
        <w:footnoteReference w:id="69"/>
      </w:r>
      <w:r w:rsidR="004B6392" w:rsidRPr="00F74808">
        <w:rPr>
          <w:rFonts w:ascii="Arial Narrow" w:hAnsi="Arial Narrow"/>
          <w:sz w:val="22"/>
          <w:szCs w:val="22"/>
        </w:rPr>
        <w:t>.</w:t>
      </w:r>
    </w:p>
    <w:p w14:paraId="4B2BC5CF" w14:textId="77777777" w:rsidR="005D6DB3" w:rsidRPr="00F74808" w:rsidRDefault="005D6DB3" w:rsidP="005D6DB3">
      <w:pPr>
        <w:spacing w:after="0" w:line="240" w:lineRule="auto"/>
        <w:jc w:val="both"/>
        <w:rPr>
          <w:rFonts w:ascii="Arial Narrow" w:hAnsi="Arial Narrow"/>
          <w:sz w:val="22"/>
          <w:szCs w:val="22"/>
        </w:rPr>
      </w:pPr>
    </w:p>
    <w:p w14:paraId="656B553C" w14:textId="77777777" w:rsidR="00A247E9" w:rsidRPr="00F74808" w:rsidRDefault="00A247E9" w:rsidP="00552912">
      <w:pPr>
        <w:shd w:val="clear" w:color="auto" w:fill="B8CCE4" w:themeFill="accent1" w:themeFillTint="66"/>
        <w:spacing w:after="0" w:line="240" w:lineRule="auto"/>
        <w:jc w:val="both"/>
        <w:rPr>
          <w:rFonts w:ascii="Arial Narrow" w:hAnsi="Arial Narrow"/>
          <w:sz w:val="22"/>
          <w:szCs w:val="22"/>
        </w:rPr>
      </w:pPr>
      <w:r w:rsidRPr="00F74808">
        <w:rPr>
          <w:rFonts w:ascii="Arial Narrow" w:hAnsi="Arial Narrow"/>
          <w:sz w:val="22"/>
          <w:szCs w:val="22"/>
        </w:rPr>
        <w:t>Neoprávnenými výdavkami sú spravidla služby, ktoré neprispievajú k dosahovaniu cieľov projektu/nie sú pre jeho realizáciu nevyhnutné.</w:t>
      </w:r>
    </w:p>
    <w:p w14:paraId="7C15AD25" w14:textId="77777777" w:rsidR="004F496C" w:rsidRPr="00F74808" w:rsidRDefault="004F496C" w:rsidP="00E906FF">
      <w:pPr>
        <w:spacing w:after="0" w:line="240" w:lineRule="auto"/>
        <w:jc w:val="both"/>
        <w:rPr>
          <w:rFonts w:ascii="Arial Narrow" w:hAnsi="Arial Narrow"/>
          <w:sz w:val="22"/>
          <w:szCs w:val="22"/>
        </w:rPr>
      </w:pPr>
    </w:p>
    <w:p w14:paraId="5EEA263E" w14:textId="77777777" w:rsidR="00524D40" w:rsidRPr="00F74808" w:rsidRDefault="007F0ADD" w:rsidP="002B177D">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Finančné výdavky a poplatky</w:t>
      </w:r>
    </w:p>
    <w:p w14:paraId="57C9F49C" w14:textId="77777777" w:rsidR="002B177D" w:rsidRPr="00F74808" w:rsidRDefault="002B177D" w:rsidP="002B177D">
      <w:pPr>
        <w:pStyle w:val="Zkladntext"/>
        <w:spacing w:after="0" w:line="240" w:lineRule="auto"/>
        <w:jc w:val="both"/>
        <w:rPr>
          <w:rFonts w:ascii="Arial Narrow" w:hAnsi="Arial Narrow"/>
          <w:sz w:val="22"/>
          <w:szCs w:val="22"/>
        </w:rPr>
      </w:pPr>
    </w:p>
    <w:p w14:paraId="6BF5E99C" w14:textId="2435B15A" w:rsidR="00163658" w:rsidRPr="00F74808" w:rsidRDefault="007F0ADD" w:rsidP="00DA3C3A">
      <w:pPr>
        <w:pStyle w:val="Zkladntext"/>
        <w:spacing w:after="0" w:line="240" w:lineRule="auto"/>
        <w:jc w:val="both"/>
        <w:rPr>
          <w:rFonts w:ascii="Arial Narrow" w:hAnsi="Arial Narrow"/>
          <w:sz w:val="22"/>
          <w:szCs w:val="22"/>
        </w:rPr>
      </w:pPr>
      <w:r w:rsidRPr="00F74808">
        <w:rPr>
          <w:rFonts w:ascii="Arial Narrow" w:hAnsi="Arial Narrow"/>
          <w:sz w:val="22"/>
          <w:szCs w:val="22"/>
        </w:rPr>
        <w:t xml:space="preserve">Všeobecnou podmienkou oprávnenosti finančných výdavkov a poplatkov je ich nevyhnutnosť a priama väzba </w:t>
      </w:r>
      <w:r w:rsidR="00617AD9">
        <w:rPr>
          <w:rFonts w:ascii="Arial Narrow" w:hAnsi="Arial Narrow"/>
          <w:sz w:val="22"/>
          <w:szCs w:val="22"/>
        </w:rPr>
        <w:br/>
      </w:r>
      <w:r w:rsidRPr="00F74808">
        <w:rPr>
          <w:rFonts w:ascii="Arial Narrow" w:hAnsi="Arial Narrow"/>
          <w:sz w:val="22"/>
          <w:szCs w:val="22"/>
        </w:rPr>
        <w:t xml:space="preserve">na projekt. </w:t>
      </w:r>
      <w:r w:rsidR="005F480B" w:rsidRPr="00F74808">
        <w:rPr>
          <w:rFonts w:ascii="Arial Narrow" w:hAnsi="Arial Narrow"/>
          <w:sz w:val="22"/>
          <w:szCs w:val="22"/>
        </w:rPr>
        <w:t>Medzi o</w:t>
      </w:r>
      <w:r w:rsidRPr="00F74808">
        <w:rPr>
          <w:rFonts w:ascii="Arial Narrow" w:hAnsi="Arial Narrow"/>
          <w:sz w:val="22"/>
          <w:szCs w:val="22"/>
        </w:rPr>
        <w:t>právnen</w:t>
      </w:r>
      <w:r w:rsidR="005F480B" w:rsidRPr="00F74808">
        <w:rPr>
          <w:rFonts w:ascii="Arial Narrow" w:hAnsi="Arial Narrow"/>
          <w:sz w:val="22"/>
          <w:szCs w:val="22"/>
        </w:rPr>
        <w:t>é</w:t>
      </w:r>
      <w:r w:rsidRPr="00F74808">
        <w:rPr>
          <w:rFonts w:ascii="Arial Narrow" w:hAnsi="Arial Narrow"/>
          <w:sz w:val="22"/>
          <w:szCs w:val="22"/>
        </w:rPr>
        <w:t xml:space="preserve"> výdavk</w:t>
      </w:r>
      <w:r w:rsidR="005F480B" w:rsidRPr="00F74808">
        <w:rPr>
          <w:rFonts w:ascii="Arial Narrow" w:hAnsi="Arial Narrow"/>
          <w:sz w:val="22"/>
          <w:szCs w:val="22"/>
        </w:rPr>
        <w:t>y</w:t>
      </w:r>
      <w:r w:rsidRPr="00F74808">
        <w:rPr>
          <w:rFonts w:ascii="Arial Narrow" w:hAnsi="Arial Narrow"/>
          <w:sz w:val="22"/>
          <w:szCs w:val="22"/>
        </w:rPr>
        <w:t xml:space="preserve"> </w:t>
      </w:r>
      <w:r w:rsidR="005F480B" w:rsidRPr="00F74808">
        <w:rPr>
          <w:rFonts w:ascii="Arial Narrow" w:hAnsi="Arial Narrow"/>
          <w:sz w:val="22"/>
          <w:szCs w:val="22"/>
        </w:rPr>
        <w:t xml:space="preserve">patria </w:t>
      </w:r>
      <w:r w:rsidR="00163658" w:rsidRPr="00F74808">
        <w:rPr>
          <w:rFonts w:ascii="Arial Narrow" w:hAnsi="Arial Narrow"/>
          <w:sz w:val="22"/>
          <w:szCs w:val="22"/>
        </w:rPr>
        <w:t xml:space="preserve">správne </w:t>
      </w:r>
      <w:r w:rsidR="00E87544" w:rsidRPr="00F74808">
        <w:rPr>
          <w:rFonts w:ascii="Arial Narrow" w:hAnsi="Arial Narrow"/>
          <w:sz w:val="22"/>
          <w:szCs w:val="22"/>
        </w:rPr>
        <w:t>poplatky (</w:t>
      </w:r>
      <w:r w:rsidR="00697E4F" w:rsidRPr="00F74808">
        <w:rPr>
          <w:rFonts w:ascii="Arial Narrow" w:hAnsi="Arial Narrow"/>
          <w:sz w:val="22"/>
          <w:szCs w:val="22"/>
        </w:rPr>
        <w:t xml:space="preserve">napr. </w:t>
      </w:r>
      <w:r w:rsidR="00E87544" w:rsidRPr="00F74808">
        <w:rPr>
          <w:rFonts w:ascii="Arial Narrow" w:hAnsi="Arial Narrow"/>
          <w:sz w:val="22"/>
          <w:szCs w:val="22"/>
        </w:rPr>
        <w:t>za  úkony a konania orgánov štátnej správy, vyšších územných celkov, obcí</w:t>
      </w:r>
      <w:r w:rsidR="00697E4F" w:rsidRPr="00F74808">
        <w:rPr>
          <w:rFonts w:ascii="Arial Narrow" w:hAnsi="Arial Narrow"/>
          <w:sz w:val="22"/>
          <w:szCs w:val="22"/>
        </w:rPr>
        <w:t xml:space="preserve"> </w:t>
      </w:r>
      <w:r w:rsidR="00E87544" w:rsidRPr="00F74808">
        <w:rPr>
          <w:rFonts w:ascii="Arial Narrow" w:hAnsi="Arial Narrow"/>
          <w:sz w:val="22"/>
          <w:szCs w:val="22"/>
        </w:rPr>
        <w:t xml:space="preserve">podľa zákona č. 145/1995 Z. z. o správnych poplatkoch v znení neskorších predpisov) </w:t>
      </w:r>
      <w:r w:rsidR="00163658" w:rsidRPr="00F74808">
        <w:rPr>
          <w:rFonts w:ascii="Arial Narrow" w:hAnsi="Arial Narrow"/>
          <w:sz w:val="22"/>
          <w:szCs w:val="22"/>
        </w:rPr>
        <w:t>s priamou väzbou na projekt</w:t>
      </w:r>
      <w:r w:rsidR="006E38FB" w:rsidRPr="00F74808">
        <w:rPr>
          <w:rFonts w:ascii="Arial Narrow" w:hAnsi="Arial Narrow"/>
          <w:sz w:val="22"/>
          <w:szCs w:val="22"/>
        </w:rPr>
        <w:t xml:space="preserve"> </w:t>
      </w:r>
      <w:r w:rsidR="006E38FB" w:rsidRPr="00F74808">
        <w:rPr>
          <w:rFonts w:ascii="Arial Narrow" w:hAnsi="Arial Narrow"/>
          <w:sz w:val="22"/>
          <w:szCs w:val="22"/>
          <w:u w:val="single"/>
        </w:rPr>
        <w:t>výlučne</w:t>
      </w:r>
      <w:r w:rsidR="006E38FB" w:rsidRPr="00F74808">
        <w:rPr>
          <w:rFonts w:ascii="Arial Narrow" w:hAnsi="Arial Narrow"/>
          <w:sz w:val="22"/>
          <w:szCs w:val="22"/>
        </w:rPr>
        <w:t xml:space="preserve"> v prípade </w:t>
      </w:r>
      <w:r w:rsidR="00697E4F" w:rsidRPr="00F74808">
        <w:rPr>
          <w:rFonts w:ascii="Arial Narrow" w:hAnsi="Arial Narrow"/>
          <w:sz w:val="22"/>
          <w:szCs w:val="22"/>
        </w:rPr>
        <w:t>žiadateľov z</w:t>
      </w:r>
      <w:r w:rsidR="006E38FB" w:rsidRPr="00F74808">
        <w:rPr>
          <w:rFonts w:ascii="Arial Narrow" w:hAnsi="Arial Narrow"/>
          <w:sz w:val="22"/>
          <w:szCs w:val="22"/>
        </w:rPr>
        <w:t xml:space="preserve"> verejného sektora</w:t>
      </w:r>
      <w:r w:rsidR="002658DC" w:rsidRPr="00F74808">
        <w:rPr>
          <w:rFonts w:ascii="Arial Narrow" w:hAnsi="Arial Narrow"/>
          <w:sz w:val="22"/>
          <w:szCs w:val="22"/>
        </w:rPr>
        <w:t>.</w:t>
      </w:r>
    </w:p>
    <w:p w14:paraId="33C8C20F" w14:textId="77777777" w:rsidR="007F0ADD" w:rsidRPr="00F74808" w:rsidRDefault="007F0ADD" w:rsidP="00E906FF">
      <w:pPr>
        <w:spacing w:after="0" w:line="240" w:lineRule="auto"/>
        <w:jc w:val="both"/>
        <w:rPr>
          <w:rFonts w:ascii="Arial Narrow" w:hAnsi="Arial Narrow"/>
          <w:sz w:val="22"/>
          <w:szCs w:val="22"/>
        </w:rPr>
      </w:pPr>
    </w:p>
    <w:p w14:paraId="37C9820E" w14:textId="77777777" w:rsidR="00524D40" w:rsidRPr="00F74808" w:rsidRDefault="003F6B80" w:rsidP="00552912">
      <w:pPr>
        <w:shd w:val="clear" w:color="auto" w:fill="B8CCE4" w:themeFill="accent1" w:themeFillTint="66"/>
        <w:spacing w:after="0" w:line="240" w:lineRule="auto"/>
        <w:jc w:val="both"/>
        <w:rPr>
          <w:rFonts w:ascii="Arial Narrow" w:hAnsi="Arial Narrow"/>
          <w:sz w:val="22"/>
          <w:szCs w:val="22"/>
        </w:rPr>
      </w:pPr>
      <w:r w:rsidRPr="00F74808">
        <w:rPr>
          <w:rFonts w:ascii="Arial Narrow" w:hAnsi="Arial Narrow"/>
          <w:sz w:val="22"/>
          <w:szCs w:val="22"/>
        </w:rPr>
        <w:t>Neoprávnenými výdavkami sú spravidla finančné výdavky a poplatky, ktoré nie sú pre jeho realizáciu nevyhnutné a nemajú priamu väzbu na projekt.</w:t>
      </w:r>
    </w:p>
    <w:p w14:paraId="37C9B120" w14:textId="77777777" w:rsidR="00524D40" w:rsidRPr="00F74808" w:rsidRDefault="00524D40" w:rsidP="00E906FF">
      <w:pPr>
        <w:spacing w:after="0" w:line="240" w:lineRule="auto"/>
        <w:jc w:val="both"/>
        <w:rPr>
          <w:rFonts w:ascii="Arial Narrow" w:hAnsi="Arial Narrow"/>
          <w:sz w:val="22"/>
          <w:szCs w:val="22"/>
        </w:rPr>
      </w:pPr>
    </w:p>
    <w:p w14:paraId="4F9CDD69" w14:textId="77777777" w:rsidR="00524D40" w:rsidRPr="00F74808" w:rsidRDefault="00524D40" w:rsidP="003D135C">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Daň z pridanej hodnoty a iné dane</w:t>
      </w:r>
    </w:p>
    <w:p w14:paraId="4FE6D53E" w14:textId="77777777" w:rsidR="003D135C" w:rsidRPr="00F74808" w:rsidRDefault="003D135C" w:rsidP="003D135C">
      <w:pPr>
        <w:pStyle w:val="Zkladntext"/>
        <w:spacing w:after="0" w:line="240" w:lineRule="auto"/>
        <w:jc w:val="both"/>
        <w:rPr>
          <w:rFonts w:ascii="Arial Narrow" w:hAnsi="Arial Narrow"/>
          <w:sz w:val="22"/>
          <w:szCs w:val="22"/>
        </w:rPr>
      </w:pPr>
    </w:p>
    <w:p w14:paraId="658F8C07" w14:textId="1A03BEF3" w:rsidR="00524D40" w:rsidRPr="00F74808" w:rsidRDefault="00524D40" w:rsidP="003D135C">
      <w:pPr>
        <w:pStyle w:val="Zkladntext"/>
        <w:spacing w:line="240" w:lineRule="auto"/>
        <w:jc w:val="both"/>
        <w:rPr>
          <w:rFonts w:ascii="Arial Narrow" w:hAnsi="Arial Narrow"/>
          <w:sz w:val="22"/>
          <w:szCs w:val="22"/>
          <w:lang w:eastAsia="en-AU"/>
        </w:rPr>
      </w:pPr>
      <w:r w:rsidRPr="00F74808">
        <w:rPr>
          <w:rFonts w:ascii="Arial Narrow" w:hAnsi="Arial Narrow"/>
          <w:sz w:val="22"/>
          <w:szCs w:val="22"/>
        </w:rPr>
        <w:t xml:space="preserve">V zmysle čl. 69 všeobecného nariadenia je daň z pridanej hodnoty (ďalej aj „DPH“) neoprávneným výdavkom, </w:t>
      </w:r>
      <w:r w:rsidRPr="00F74808">
        <w:rPr>
          <w:rFonts w:ascii="Arial Narrow" w:hAnsi="Arial Narrow"/>
          <w:sz w:val="22"/>
          <w:szCs w:val="22"/>
          <w:u w:val="single"/>
        </w:rPr>
        <w:t>avšak</w:t>
      </w:r>
      <w:r w:rsidRPr="00F74808">
        <w:rPr>
          <w:rFonts w:ascii="Arial Narrow" w:hAnsi="Arial Narrow"/>
          <w:sz w:val="22"/>
          <w:szCs w:val="22"/>
        </w:rPr>
        <w:t xml:space="preserve"> postup zdaňovania daňou z pridanej hodnoty umožňuje, aby DPH za určitých okolností bola oprávneným výdavkom. DPH nie je oprávneným výdavkom v prípade, že </w:t>
      </w:r>
      <w:r w:rsidR="006F7DBD" w:rsidRPr="00F74808">
        <w:rPr>
          <w:rFonts w:ascii="Arial Narrow" w:hAnsi="Arial Narrow"/>
          <w:sz w:val="22"/>
          <w:szCs w:val="22"/>
        </w:rPr>
        <w:t>P</w:t>
      </w:r>
      <w:r w:rsidRPr="00F74808">
        <w:rPr>
          <w:rFonts w:ascii="Arial Narrow" w:hAnsi="Arial Narrow"/>
          <w:sz w:val="22"/>
          <w:szCs w:val="22"/>
        </w:rPr>
        <w:t>rijímateľ má nárok na jej odpočet na vstupe. Nárok na odpoč</w:t>
      </w:r>
      <w:r w:rsidR="00200222" w:rsidRPr="00F74808">
        <w:rPr>
          <w:rFonts w:ascii="Arial Narrow" w:hAnsi="Arial Narrow"/>
          <w:sz w:val="22"/>
          <w:szCs w:val="22"/>
        </w:rPr>
        <w:t>et je vymedzený zákonom o DPH.</w:t>
      </w:r>
    </w:p>
    <w:p w14:paraId="4EFBE6F2" w14:textId="77E4EEA5" w:rsidR="00524D40" w:rsidRPr="00F74808" w:rsidRDefault="00524D40" w:rsidP="00524D40">
      <w:pPr>
        <w:pStyle w:val="Zkladntext"/>
        <w:spacing w:line="240" w:lineRule="auto"/>
        <w:jc w:val="both"/>
        <w:rPr>
          <w:rFonts w:ascii="Arial Narrow" w:hAnsi="Arial Narrow"/>
          <w:sz w:val="22"/>
          <w:szCs w:val="22"/>
        </w:rPr>
      </w:pPr>
      <w:r w:rsidRPr="00F74808">
        <w:rPr>
          <w:rFonts w:ascii="Arial Narrow" w:hAnsi="Arial Narrow"/>
          <w:sz w:val="22"/>
          <w:szCs w:val="22"/>
        </w:rPr>
        <w:t>Oprávnená DPH sa vzťahuje len k plneniam, ktoré sú považované za oprávnené. V prípade, ak je výdavok oprávnený iba čiastočne, daň z pridanej hodnoty vzťahujúca sa k tomuto výdavku je oprávne</w:t>
      </w:r>
      <w:r w:rsidR="00200222" w:rsidRPr="00F74808">
        <w:rPr>
          <w:rFonts w:ascii="Arial Narrow" w:hAnsi="Arial Narrow"/>
          <w:sz w:val="22"/>
          <w:szCs w:val="22"/>
        </w:rPr>
        <w:t xml:space="preserve">ným výdavkom </w:t>
      </w:r>
      <w:r w:rsidR="00617AD9">
        <w:rPr>
          <w:rFonts w:ascii="Arial Narrow" w:hAnsi="Arial Narrow"/>
          <w:sz w:val="22"/>
          <w:szCs w:val="22"/>
        </w:rPr>
        <w:br/>
      </w:r>
      <w:r w:rsidR="00200222" w:rsidRPr="00F74808">
        <w:rPr>
          <w:rFonts w:ascii="Arial Narrow" w:hAnsi="Arial Narrow"/>
          <w:sz w:val="22"/>
          <w:szCs w:val="22"/>
        </w:rPr>
        <w:t>v rovnakom pomere.</w:t>
      </w:r>
    </w:p>
    <w:p w14:paraId="30D7BC2A" w14:textId="1D819AD3" w:rsidR="00524D40" w:rsidRPr="00F74808" w:rsidRDefault="00524D40" w:rsidP="00524D40">
      <w:pPr>
        <w:pStyle w:val="Zkladntext"/>
        <w:spacing w:line="240" w:lineRule="auto"/>
        <w:jc w:val="both"/>
        <w:rPr>
          <w:rFonts w:ascii="Arial Narrow" w:hAnsi="Arial Narrow"/>
          <w:sz w:val="22"/>
          <w:szCs w:val="22"/>
        </w:rPr>
      </w:pPr>
      <w:r w:rsidRPr="00F74808">
        <w:rPr>
          <w:rFonts w:ascii="Arial Narrow" w:hAnsi="Arial Narrow"/>
          <w:sz w:val="22"/>
          <w:szCs w:val="22"/>
        </w:rPr>
        <w:t xml:space="preserve">Akákoľvek činnosť vykonávaná počas realizácie projektu, resp. po jeho ukončení súvisiaca </w:t>
      </w:r>
      <w:r w:rsidR="00617AD9">
        <w:rPr>
          <w:rFonts w:ascii="Arial Narrow" w:hAnsi="Arial Narrow"/>
          <w:sz w:val="22"/>
          <w:szCs w:val="22"/>
        </w:rPr>
        <w:br/>
      </w:r>
      <w:r w:rsidRPr="00F74808">
        <w:rPr>
          <w:rFonts w:ascii="Arial Narrow" w:hAnsi="Arial Narrow"/>
          <w:sz w:val="22"/>
          <w:szCs w:val="22"/>
        </w:rPr>
        <w:t>s nadobudnutím/zhodnotením majetku z prostriedkov EŠIF</w:t>
      </w:r>
      <w:ins w:id="193" w:author="Autor" w:date="2016-05-25T13:53:00Z">
        <w:r w:rsidR="00A66A71">
          <w:rPr>
            <w:rFonts w:ascii="Arial Narrow" w:hAnsi="Arial Narrow"/>
            <w:sz w:val="22"/>
            <w:szCs w:val="22"/>
          </w:rPr>
          <w:t xml:space="preserve"> a </w:t>
        </w:r>
        <w:r w:rsidR="00A66A71" w:rsidRPr="00A66A71">
          <w:rPr>
            <w:rFonts w:ascii="Arial Narrow" w:hAnsi="Arial Narrow"/>
            <w:sz w:val="22"/>
            <w:szCs w:val="22"/>
          </w:rPr>
          <w:t>ŠR SR</w:t>
        </w:r>
      </w:ins>
      <w:r w:rsidRPr="00F74808">
        <w:rPr>
          <w:rFonts w:ascii="Arial Narrow" w:hAnsi="Arial Narrow"/>
          <w:sz w:val="22"/>
          <w:szCs w:val="22"/>
        </w:rPr>
        <w:t xml:space="preserve">, ktorá bude potenciálne generovať zdaniteľné príjmy (napr. </w:t>
      </w:r>
      <w:r w:rsidR="00520F33" w:rsidRPr="00F74808">
        <w:rPr>
          <w:rFonts w:ascii="Arial Narrow" w:hAnsi="Arial Narrow"/>
          <w:sz w:val="22"/>
          <w:szCs w:val="22"/>
        </w:rPr>
        <w:t>prevádzkovanie vybudovanej kanalizácie</w:t>
      </w:r>
      <w:r w:rsidRPr="00F74808">
        <w:rPr>
          <w:rFonts w:ascii="Arial Narrow" w:hAnsi="Arial Narrow"/>
          <w:sz w:val="22"/>
          <w:szCs w:val="22"/>
        </w:rPr>
        <w:t xml:space="preserve">) zakladá </w:t>
      </w:r>
      <w:r w:rsidR="006F7DBD" w:rsidRPr="00F74808">
        <w:rPr>
          <w:rFonts w:ascii="Arial Narrow" w:hAnsi="Arial Narrow"/>
          <w:sz w:val="22"/>
          <w:szCs w:val="22"/>
        </w:rPr>
        <w:t>P</w:t>
      </w:r>
      <w:r w:rsidRPr="00F74808">
        <w:rPr>
          <w:rFonts w:ascii="Arial Narrow" w:hAnsi="Arial Narrow"/>
          <w:sz w:val="22"/>
          <w:szCs w:val="22"/>
        </w:rPr>
        <w:t xml:space="preserve">rijímateľovi povinnosť odvádzať DPH, t.j. vznikne povinnosť </w:t>
      </w:r>
      <w:r w:rsidR="006F7DBD" w:rsidRPr="00F74808">
        <w:rPr>
          <w:rFonts w:ascii="Arial Narrow" w:hAnsi="Arial Narrow"/>
          <w:sz w:val="22"/>
          <w:szCs w:val="22"/>
        </w:rPr>
        <w:t>P</w:t>
      </w:r>
      <w:r w:rsidRPr="00F74808">
        <w:rPr>
          <w:rFonts w:ascii="Arial Narrow" w:hAnsi="Arial Narrow"/>
          <w:sz w:val="22"/>
          <w:szCs w:val="22"/>
        </w:rPr>
        <w:t xml:space="preserve">rijímateľa uplatňovať voči daňovému úradu odpočet dane. V takomto prípade bude DPH (uhradená </w:t>
      </w:r>
      <w:del w:id="194" w:author="Autor" w:date="2016-05-25T13:54:00Z">
        <w:r w:rsidR="00617AD9" w:rsidDel="00A66A71">
          <w:rPr>
            <w:rFonts w:ascii="Arial Narrow" w:hAnsi="Arial Narrow"/>
            <w:sz w:val="22"/>
            <w:szCs w:val="22"/>
          </w:rPr>
          <w:br/>
        </w:r>
      </w:del>
      <w:r w:rsidRPr="00F74808">
        <w:rPr>
          <w:rFonts w:ascii="Arial Narrow" w:hAnsi="Arial Narrow"/>
          <w:sz w:val="22"/>
          <w:szCs w:val="22"/>
        </w:rPr>
        <w:t xml:space="preserve">v rámci implementácie projektu ako oprávnený výdavok) spätne za obdobie realizácie projektu považovaná </w:t>
      </w:r>
      <w:del w:id="195" w:author="Autor" w:date="2016-05-25T13:54:00Z">
        <w:r w:rsidR="00617AD9" w:rsidDel="00A66A71">
          <w:rPr>
            <w:rFonts w:ascii="Arial Narrow" w:hAnsi="Arial Narrow"/>
            <w:sz w:val="22"/>
            <w:szCs w:val="22"/>
          </w:rPr>
          <w:br/>
        </w:r>
      </w:del>
      <w:r w:rsidRPr="00F74808">
        <w:rPr>
          <w:rFonts w:ascii="Arial Narrow" w:hAnsi="Arial Narrow"/>
          <w:sz w:val="22"/>
          <w:szCs w:val="22"/>
        </w:rPr>
        <w:t>za neoprávnenú v rozsahu aktivít, z ktorých plynú zdaniteľné príjmy</w:t>
      </w:r>
      <w:r w:rsidRPr="00F74808">
        <w:rPr>
          <w:rStyle w:val="Odkaznapoznmkupodiarou"/>
          <w:rFonts w:ascii="Arial Narrow" w:hAnsi="Arial Narrow"/>
          <w:sz w:val="22"/>
          <w:szCs w:val="22"/>
        </w:rPr>
        <w:footnoteReference w:id="70"/>
      </w:r>
      <w:r w:rsidR="00200222" w:rsidRPr="00F74808">
        <w:rPr>
          <w:rFonts w:ascii="Arial Narrow" w:hAnsi="Arial Narrow"/>
          <w:sz w:val="22"/>
          <w:szCs w:val="22"/>
        </w:rPr>
        <w:t>.</w:t>
      </w:r>
    </w:p>
    <w:p w14:paraId="0C6A55C4" w14:textId="2793C6B4" w:rsidR="00F413CF" w:rsidRDefault="00F413CF" w:rsidP="00072AD5">
      <w:pPr>
        <w:pStyle w:val="Zkladntext"/>
        <w:spacing w:after="0" w:line="240" w:lineRule="auto"/>
        <w:jc w:val="both"/>
        <w:rPr>
          <w:rFonts w:ascii="Arial Narrow" w:hAnsi="Arial Narrow"/>
          <w:sz w:val="22"/>
          <w:szCs w:val="22"/>
        </w:rPr>
      </w:pPr>
      <w:r>
        <w:rPr>
          <w:rFonts w:ascii="Arial Narrow" w:hAnsi="Arial Narrow"/>
          <w:sz w:val="22"/>
          <w:szCs w:val="22"/>
        </w:rPr>
        <w:lastRenderedPageBreak/>
        <w:t xml:space="preserve">Medzi oprávnené výdavky patrí </w:t>
      </w:r>
      <w:r w:rsidR="00524D40" w:rsidRPr="00F74808">
        <w:rPr>
          <w:rFonts w:ascii="Arial Narrow" w:hAnsi="Arial Narrow"/>
          <w:sz w:val="22"/>
          <w:szCs w:val="22"/>
        </w:rPr>
        <w:t xml:space="preserve">daň z príjmu fyzických osôb, ktorá je súčasťou hrubej mzdy, resp. odmeny za vykonanú prácu </w:t>
      </w:r>
      <w:r>
        <w:rPr>
          <w:rFonts w:ascii="Arial Narrow" w:hAnsi="Arial Narrow"/>
          <w:sz w:val="22"/>
          <w:szCs w:val="22"/>
        </w:rPr>
        <w:t>(ide o</w:t>
      </w:r>
      <w:r w:rsidR="00524D40" w:rsidRPr="00F74808">
        <w:rPr>
          <w:rFonts w:ascii="Arial Narrow" w:hAnsi="Arial Narrow"/>
          <w:sz w:val="22"/>
          <w:szCs w:val="22"/>
        </w:rPr>
        <w:t xml:space="preserve"> oprávnen</w:t>
      </w:r>
      <w:r>
        <w:rPr>
          <w:rFonts w:ascii="Arial Narrow" w:hAnsi="Arial Narrow"/>
          <w:sz w:val="22"/>
          <w:szCs w:val="22"/>
        </w:rPr>
        <w:t>é</w:t>
      </w:r>
      <w:r w:rsidR="00524D40" w:rsidRPr="00F74808">
        <w:rPr>
          <w:rFonts w:ascii="Arial Narrow" w:hAnsi="Arial Narrow"/>
          <w:sz w:val="22"/>
          <w:szCs w:val="22"/>
        </w:rPr>
        <w:t xml:space="preserve"> výdavk</w:t>
      </w:r>
      <w:r>
        <w:rPr>
          <w:rFonts w:ascii="Arial Narrow" w:hAnsi="Arial Narrow"/>
          <w:sz w:val="22"/>
          <w:szCs w:val="22"/>
        </w:rPr>
        <w:t>y</w:t>
      </w:r>
      <w:r w:rsidR="00524D40" w:rsidRPr="00F74808">
        <w:rPr>
          <w:rFonts w:ascii="Arial Narrow" w:hAnsi="Arial Narrow"/>
          <w:sz w:val="22"/>
          <w:szCs w:val="22"/>
        </w:rPr>
        <w:t xml:space="preserve"> v rámci osobných výdavkov</w:t>
      </w:r>
      <w:r>
        <w:rPr>
          <w:rFonts w:ascii="Arial Narrow" w:hAnsi="Arial Narrow"/>
          <w:sz w:val="22"/>
          <w:szCs w:val="22"/>
        </w:rPr>
        <w:t>)</w:t>
      </w:r>
      <w:r w:rsidR="00524D40" w:rsidRPr="00F74808">
        <w:rPr>
          <w:rFonts w:ascii="Arial Narrow" w:hAnsi="Arial Narrow"/>
          <w:sz w:val="22"/>
          <w:szCs w:val="22"/>
        </w:rPr>
        <w:t xml:space="preserve"> a daň za ubytovanie, ktorá je oprávneným výdavkom v rámci cestovných náhrad.</w:t>
      </w:r>
    </w:p>
    <w:p w14:paraId="101D4016" w14:textId="77777777" w:rsidR="00A66A71" w:rsidRDefault="00A66A71" w:rsidP="00072AD5">
      <w:pPr>
        <w:pStyle w:val="Zkladntext"/>
        <w:spacing w:after="0" w:line="240" w:lineRule="auto"/>
        <w:jc w:val="both"/>
        <w:rPr>
          <w:rFonts w:ascii="Arial Narrow" w:hAnsi="Arial Narrow"/>
          <w:sz w:val="22"/>
          <w:szCs w:val="22"/>
        </w:rPr>
      </w:pPr>
    </w:p>
    <w:p w14:paraId="6342386B" w14:textId="0ECD5503" w:rsidR="00F413CF" w:rsidRPr="00F74808" w:rsidRDefault="00F413CF" w:rsidP="00F413CF">
      <w:pPr>
        <w:shd w:val="clear" w:color="auto" w:fill="B8CCE4" w:themeFill="accent1" w:themeFillTint="66"/>
        <w:spacing w:after="0" w:line="240" w:lineRule="auto"/>
        <w:jc w:val="both"/>
        <w:rPr>
          <w:rFonts w:ascii="Arial Narrow" w:hAnsi="Arial Narrow"/>
          <w:sz w:val="22"/>
          <w:szCs w:val="22"/>
        </w:rPr>
      </w:pPr>
      <w:r w:rsidRPr="00F74808">
        <w:rPr>
          <w:rFonts w:ascii="Arial Narrow" w:hAnsi="Arial Narrow"/>
          <w:sz w:val="22"/>
          <w:szCs w:val="22"/>
        </w:rPr>
        <w:t>Neoprávneným</w:t>
      </w:r>
      <w:r>
        <w:rPr>
          <w:rFonts w:ascii="Arial Narrow" w:hAnsi="Arial Narrow"/>
          <w:sz w:val="22"/>
          <w:szCs w:val="22"/>
        </w:rPr>
        <w:t>i</w:t>
      </w:r>
      <w:r w:rsidRPr="00F74808">
        <w:rPr>
          <w:rFonts w:ascii="Arial Narrow" w:hAnsi="Arial Narrow"/>
          <w:sz w:val="22"/>
          <w:szCs w:val="22"/>
        </w:rPr>
        <w:t xml:space="preserve"> výdavk</w:t>
      </w:r>
      <w:r>
        <w:rPr>
          <w:rFonts w:ascii="Arial Narrow" w:hAnsi="Arial Narrow"/>
          <w:sz w:val="22"/>
          <w:szCs w:val="22"/>
        </w:rPr>
        <w:t>a</w:t>
      </w:r>
      <w:r w:rsidRPr="00F74808">
        <w:rPr>
          <w:rFonts w:ascii="Arial Narrow" w:hAnsi="Arial Narrow"/>
          <w:sz w:val="22"/>
          <w:szCs w:val="22"/>
        </w:rPr>
        <w:t>m</w:t>
      </w:r>
      <w:r>
        <w:rPr>
          <w:rFonts w:ascii="Arial Narrow" w:hAnsi="Arial Narrow"/>
          <w:sz w:val="22"/>
          <w:szCs w:val="22"/>
        </w:rPr>
        <w:t>i</w:t>
      </w:r>
      <w:r w:rsidRPr="00F74808">
        <w:rPr>
          <w:rFonts w:ascii="Arial Narrow" w:hAnsi="Arial Narrow"/>
          <w:sz w:val="22"/>
          <w:szCs w:val="22"/>
        </w:rPr>
        <w:t xml:space="preserve"> </w:t>
      </w:r>
      <w:r>
        <w:rPr>
          <w:rFonts w:ascii="Arial Narrow" w:hAnsi="Arial Narrow"/>
          <w:sz w:val="22"/>
          <w:szCs w:val="22"/>
        </w:rPr>
        <w:t>sú spravidla</w:t>
      </w:r>
      <w:r w:rsidRPr="00F74808">
        <w:rPr>
          <w:rFonts w:ascii="Arial Narrow" w:hAnsi="Arial Narrow"/>
          <w:sz w:val="22"/>
          <w:szCs w:val="22"/>
        </w:rPr>
        <w:t>:</w:t>
      </w:r>
    </w:p>
    <w:p w14:paraId="60E6690E" w14:textId="5C2CEB8A" w:rsidR="00F413CF" w:rsidRDefault="00F413CF" w:rsidP="00F413CF">
      <w:pPr>
        <w:pStyle w:val="Zoznamsodrkami"/>
        <w:numPr>
          <w:ilvl w:val="0"/>
          <w:numId w:val="7"/>
        </w:numPr>
        <w:shd w:val="clear" w:color="auto" w:fill="B8CCE4" w:themeFill="accent1" w:themeFillTint="66"/>
        <w:spacing w:before="80" w:after="0"/>
        <w:ind w:left="284" w:hanging="284"/>
        <w:rPr>
          <w:rFonts w:ascii="Arial Narrow" w:hAnsi="Arial Narrow"/>
          <w:szCs w:val="22"/>
        </w:rPr>
      </w:pPr>
      <w:r w:rsidRPr="00F74808">
        <w:rPr>
          <w:rFonts w:ascii="Arial Narrow" w:hAnsi="Arial Narrow"/>
          <w:szCs w:val="22"/>
        </w:rPr>
        <w:t>DPH v prípade, keď je nárokovateľná na vrátenie akýmkoľvek spôsobom</w:t>
      </w:r>
      <w:r>
        <w:rPr>
          <w:rFonts w:ascii="Arial Narrow" w:hAnsi="Arial Narrow"/>
          <w:szCs w:val="22"/>
        </w:rPr>
        <w:t>;</w:t>
      </w:r>
    </w:p>
    <w:p w14:paraId="59D87AA8" w14:textId="472C6C08" w:rsidR="00F413CF" w:rsidRPr="000E3446" w:rsidRDefault="00F413CF" w:rsidP="000E3446">
      <w:pPr>
        <w:pStyle w:val="Zoznamsodrkami"/>
        <w:numPr>
          <w:ilvl w:val="0"/>
          <w:numId w:val="7"/>
        </w:numPr>
        <w:shd w:val="clear" w:color="auto" w:fill="B8CCE4" w:themeFill="accent1" w:themeFillTint="66"/>
        <w:spacing w:before="80" w:after="0"/>
        <w:ind w:left="284" w:hanging="284"/>
        <w:rPr>
          <w:rFonts w:ascii="Arial Narrow" w:hAnsi="Arial Narrow"/>
          <w:szCs w:val="22"/>
        </w:rPr>
      </w:pPr>
      <w:r w:rsidRPr="00F74808">
        <w:rPr>
          <w:rFonts w:ascii="Arial Narrow" w:hAnsi="Arial Narrow"/>
          <w:szCs w:val="22"/>
        </w:rPr>
        <w:t>priame dane (daň z nehnuteľnosti, daň z motorových vozidiel a pod.)</w:t>
      </w:r>
      <w:r>
        <w:rPr>
          <w:rFonts w:ascii="Arial Narrow" w:hAnsi="Arial Narrow"/>
          <w:szCs w:val="22"/>
        </w:rPr>
        <w:t>.</w:t>
      </w:r>
    </w:p>
    <w:p w14:paraId="4BE1AF29" w14:textId="77777777" w:rsidR="00E06C97" w:rsidRPr="00F74808" w:rsidRDefault="00E06C97" w:rsidP="00E906FF">
      <w:pPr>
        <w:spacing w:after="0" w:line="240" w:lineRule="auto"/>
        <w:jc w:val="both"/>
        <w:rPr>
          <w:rFonts w:ascii="Arial Narrow" w:hAnsi="Arial Narrow"/>
          <w:sz w:val="22"/>
          <w:szCs w:val="22"/>
        </w:rPr>
      </w:pPr>
    </w:p>
    <w:p w14:paraId="62BA6C13" w14:textId="77777777" w:rsidR="002C4F2B" w:rsidRPr="00F74808" w:rsidRDefault="002C4F2B" w:rsidP="00072AD5">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Arial Narrow" w:hAnsi="Arial Narrow"/>
          <w:b/>
          <w:sz w:val="22"/>
          <w:szCs w:val="22"/>
        </w:rPr>
      </w:pPr>
      <w:r w:rsidRPr="00F74808">
        <w:rPr>
          <w:rFonts w:ascii="Arial Narrow" w:hAnsi="Arial Narrow"/>
          <w:b/>
          <w:sz w:val="22"/>
          <w:szCs w:val="22"/>
        </w:rPr>
        <w:t xml:space="preserve">Rezerva na nepredvídané výdavky </w:t>
      </w:r>
    </w:p>
    <w:p w14:paraId="24D0EF31" w14:textId="77777777" w:rsidR="002C4F2B" w:rsidRPr="00F74808" w:rsidRDefault="002C4F2B" w:rsidP="002C4F2B">
      <w:pPr>
        <w:spacing w:after="0" w:line="240" w:lineRule="auto"/>
        <w:jc w:val="both"/>
        <w:rPr>
          <w:rFonts w:ascii="Arial Narrow" w:hAnsi="Arial Narrow"/>
          <w:sz w:val="22"/>
          <w:szCs w:val="22"/>
        </w:rPr>
      </w:pPr>
    </w:p>
    <w:p w14:paraId="7E74FFEA" w14:textId="48A16107" w:rsidR="002C4F2B" w:rsidRPr="00F74808" w:rsidRDefault="002C4F2B" w:rsidP="002C4F2B">
      <w:pPr>
        <w:pStyle w:val="Zkladntext"/>
        <w:spacing w:line="240" w:lineRule="auto"/>
        <w:jc w:val="both"/>
        <w:rPr>
          <w:rFonts w:ascii="Arial Narrow" w:hAnsi="Arial Narrow"/>
          <w:sz w:val="22"/>
          <w:szCs w:val="22"/>
        </w:rPr>
      </w:pPr>
      <w:r w:rsidRPr="00F74808">
        <w:rPr>
          <w:rFonts w:ascii="Arial Narrow" w:hAnsi="Arial Narrow"/>
          <w:sz w:val="22"/>
          <w:szCs w:val="22"/>
        </w:rPr>
        <w:t>Výdavky na rezervu na nepredvídané výdavky sú oprávnenými výdavkami za splnenia nasledovných podmienok:</w:t>
      </w:r>
    </w:p>
    <w:p w14:paraId="698AC165" w14:textId="1E18D0B0" w:rsidR="002C4F2B" w:rsidRPr="00F74808" w:rsidRDefault="0005750A" w:rsidP="00D553C8">
      <w:pPr>
        <w:pStyle w:val="Odsekzoznamu"/>
        <w:numPr>
          <w:ilvl w:val="0"/>
          <w:numId w:val="4"/>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 xml:space="preserve">výdavky na </w:t>
      </w:r>
      <w:r w:rsidR="002C4F2B" w:rsidRPr="00F74808">
        <w:rPr>
          <w:rFonts w:ascii="Arial Narrow" w:hAnsi="Arial Narrow"/>
          <w:sz w:val="22"/>
          <w:szCs w:val="22"/>
        </w:rPr>
        <w:t>rezerv</w:t>
      </w:r>
      <w:r w:rsidRPr="00F74808">
        <w:rPr>
          <w:rFonts w:ascii="Arial Narrow" w:hAnsi="Arial Narrow"/>
          <w:sz w:val="22"/>
          <w:szCs w:val="22"/>
        </w:rPr>
        <w:t>u</w:t>
      </w:r>
      <w:r w:rsidR="002C4F2B" w:rsidRPr="00F74808">
        <w:rPr>
          <w:rFonts w:ascii="Arial Narrow" w:hAnsi="Arial Narrow"/>
          <w:sz w:val="22"/>
          <w:szCs w:val="22"/>
        </w:rPr>
        <w:t xml:space="preserve"> na nepredvídané výdavky súvisiace so </w:t>
      </w:r>
      <w:r w:rsidR="002C4F2B" w:rsidRPr="00F74808">
        <w:rPr>
          <w:rFonts w:ascii="Arial Narrow" w:hAnsi="Arial Narrow"/>
          <w:sz w:val="22"/>
          <w:szCs w:val="22"/>
          <w:u w:val="single"/>
        </w:rPr>
        <w:t>stavebnými prácami</w:t>
      </w:r>
      <w:r w:rsidR="002C4F2B" w:rsidRPr="00F74808">
        <w:rPr>
          <w:rFonts w:ascii="Arial Narrow" w:hAnsi="Arial Narrow"/>
          <w:sz w:val="22"/>
          <w:szCs w:val="22"/>
        </w:rPr>
        <w:t xml:space="preserve"> </w:t>
      </w:r>
      <w:r w:rsidRPr="00F74808">
        <w:rPr>
          <w:rFonts w:ascii="Arial Narrow" w:hAnsi="Arial Narrow"/>
          <w:sz w:val="22"/>
          <w:szCs w:val="22"/>
        </w:rPr>
        <w:t xml:space="preserve">nepresiahnu sumu </w:t>
      </w:r>
      <w:r w:rsidR="007E3CA5" w:rsidRPr="00F74808">
        <w:rPr>
          <w:rFonts w:ascii="Arial Narrow" w:hAnsi="Arial Narrow"/>
          <w:sz w:val="22"/>
          <w:szCs w:val="22"/>
        </w:rPr>
        <w:t xml:space="preserve">2,5 </w:t>
      </w:r>
      <w:r w:rsidR="002C4F2B" w:rsidRPr="00F74808">
        <w:rPr>
          <w:rFonts w:ascii="Arial Narrow" w:hAnsi="Arial Narrow"/>
          <w:sz w:val="22"/>
          <w:szCs w:val="22"/>
        </w:rPr>
        <w:t>% celkových oprávnených výdavkov na stavebné práce</w:t>
      </w:r>
      <w:r w:rsidRPr="00F74808">
        <w:rPr>
          <w:rFonts w:ascii="Arial Narrow" w:hAnsi="Arial Narrow"/>
          <w:sz w:val="22"/>
          <w:szCs w:val="22"/>
        </w:rPr>
        <w:t>;</w:t>
      </w:r>
    </w:p>
    <w:p w14:paraId="0B2A369B" w14:textId="0597B0DF" w:rsidR="002C4F2B" w:rsidRPr="00F74808" w:rsidRDefault="0005750A" w:rsidP="00D553C8">
      <w:pPr>
        <w:pStyle w:val="Odsekzoznamu"/>
        <w:numPr>
          <w:ilvl w:val="0"/>
          <w:numId w:val="4"/>
        </w:numPr>
        <w:spacing w:before="12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 xml:space="preserve">výdavky na </w:t>
      </w:r>
      <w:r w:rsidR="002C4F2B" w:rsidRPr="00F74808">
        <w:rPr>
          <w:rFonts w:ascii="Arial Narrow" w:hAnsi="Arial Narrow"/>
          <w:sz w:val="22"/>
          <w:szCs w:val="22"/>
        </w:rPr>
        <w:t>rezerv</w:t>
      </w:r>
      <w:r w:rsidRPr="00F74808">
        <w:rPr>
          <w:rFonts w:ascii="Arial Narrow" w:hAnsi="Arial Narrow"/>
          <w:sz w:val="22"/>
          <w:szCs w:val="22"/>
        </w:rPr>
        <w:t>u</w:t>
      </w:r>
      <w:r w:rsidR="002C4F2B" w:rsidRPr="00F74808">
        <w:rPr>
          <w:rFonts w:ascii="Arial Narrow" w:hAnsi="Arial Narrow"/>
          <w:sz w:val="22"/>
          <w:szCs w:val="22"/>
        </w:rPr>
        <w:t xml:space="preserve"> na nepredvídané výdavky súvisiace s </w:t>
      </w:r>
      <w:r w:rsidR="002C4F2B" w:rsidRPr="00F74808">
        <w:rPr>
          <w:rFonts w:ascii="Arial Narrow" w:hAnsi="Arial Narrow"/>
          <w:sz w:val="22"/>
          <w:szCs w:val="22"/>
          <w:u w:val="single"/>
        </w:rPr>
        <w:t>geologickými prácami</w:t>
      </w:r>
      <w:r w:rsidR="002C4F2B" w:rsidRPr="00F74808">
        <w:rPr>
          <w:rFonts w:ascii="Arial Narrow" w:hAnsi="Arial Narrow"/>
          <w:sz w:val="22"/>
          <w:szCs w:val="22"/>
        </w:rPr>
        <w:t xml:space="preserve"> </w:t>
      </w:r>
      <w:r w:rsidRPr="00F74808">
        <w:rPr>
          <w:rFonts w:ascii="Arial Narrow" w:hAnsi="Arial Narrow"/>
          <w:sz w:val="22"/>
          <w:szCs w:val="22"/>
        </w:rPr>
        <w:t>nepresiahnu sumu</w:t>
      </w:r>
      <w:r w:rsidR="002C4F2B" w:rsidRPr="00F74808">
        <w:rPr>
          <w:rFonts w:ascii="Arial Narrow" w:hAnsi="Arial Narrow"/>
          <w:sz w:val="22"/>
          <w:szCs w:val="22"/>
        </w:rPr>
        <w:t xml:space="preserve"> </w:t>
      </w:r>
      <w:r w:rsidR="007E3CA5" w:rsidRPr="00F74808">
        <w:rPr>
          <w:rFonts w:ascii="Arial Narrow" w:hAnsi="Arial Narrow"/>
          <w:sz w:val="22"/>
          <w:szCs w:val="22"/>
        </w:rPr>
        <w:t xml:space="preserve">2,5 </w:t>
      </w:r>
      <w:r w:rsidR="002C4F2B" w:rsidRPr="00F74808">
        <w:rPr>
          <w:rFonts w:ascii="Arial Narrow" w:hAnsi="Arial Narrow"/>
          <w:sz w:val="22"/>
          <w:szCs w:val="22"/>
        </w:rPr>
        <w:t>% celkových oprávnených výdavkov na geologické práce (</w:t>
      </w:r>
      <w:r w:rsidRPr="00F74808">
        <w:rPr>
          <w:rFonts w:ascii="Arial Narrow" w:hAnsi="Arial Narrow"/>
          <w:sz w:val="22"/>
          <w:szCs w:val="22"/>
        </w:rPr>
        <w:t>iba v prípade, že geologické práce sú predmetom projektu a sú nevyhnutné pre dosiahnutie cieľov projektu)</w:t>
      </w:r>
      <w:r w:rsidR="003D0DE2" w:rsidRPr="00F74808">
        <w:rPr>
          <w:rFonts w:ascii="Arial Narrow" w:hAnsi="Arial Narrow"/>
          <w:sz w:val="22"/>
          <w:szCs w:val="22"/>
        </w:rPr>
        <w:t xml:space="preserve"> a to </w:t>
      </w:r>
      <w:r w:rsidR="003D0DE2" w:rsidRPr="00F74808">
        <w:rPr>
          <w:rFonts w:ascii="Arial Narrow" w:hAnsi="Arial Narrow"/>
          <w:sz w:val="22"/>
          <w:szCs w:val="22"/>
          <w:u w:val="single"/>
        </w:rPr>
        <w:t>výlučne</w:t>
      </w:r>
      <w:r w:rsidR="003D0DE2" w:rsidRPr="00F74808">
        <w:rPr>
          <w:rFonts w:ascii="Arial Narrow" w:hAnsi="Arial Narrow"/>
          <w:sz w:val="22"/>
          <w:szCs w:val="22"/>
        </w:rPr>
        <w:t xml:space="preserve"> v prípade projektov implementovaných v rámci Prioritnej osi 1, Špecifického cieľa 1.4.2, Prioritnej osi 2, Špecifického cieľa 2.1.</w:t>
      </w:r>
      <w:r w:rsidR="008D5328" w:rsidRPr="00F74808">
        <w:rPr>
          <w:rFonts w:ascii="Arial Narrow" w:hAnsi="Arial Narrow"/>
          <w:sz w:val="22"/>
          <w:szCs w:val="22"/>
        </w:rPr>
        <w:t>2</w:t>
      </w:r>
      <w:r w:rsidR="003D0DE2" w:rsidRPr="00F74808">
        <w:rPr>
          <w:rFonts w:ascii="Arial Narrow" w:hAnsi="Arial Narrow"/>
          <w:sz w:val="22"/>
          <w:szCs w:val="22"/>
        </w:rPr>
        <w:t xml:space="preserve"> a Prioritnej osi 3, Špecifického cieľa 3.1.2</w:t>
      </w:r>
      <w:r w:rsidR="002C4F2B" w:rsidRPr="00F74808">
        <w:rPr>
          <w:rFonts w:ascii="Arial Narrow" w:hAnsi="Arial Narrow"/>
          <w:sz w:val="22"/>
          <w:szCs w:val="22"/>
        </w:rPr>
        <w:t>.</w:t>
      </w:r>
    </w:p>
    <w:p w14:paraId="05EC7E3C" w14:textId="77777777" w:rsidR="0005750A" w:rsidRPr="00F74808" w:rsidRDefault="0005750A" w:rsidP="000E3446">
      <w:pPr>
        <w:spacing w:before="120" w:after="0" w:line="240" w:lineRule="auto"/>
        <w:jc w:val="both"/>
        <w:rPr>
          <w:rFonts w:ascii="Arial Narrow" w:hAnsi="Arial Narrow"/>
          <w:sz w:val="22"/>
          <w:szCs w:val="22"/>
        </w:rPr>
      </w:pPr>
      <w:r w:rsidRPr="00F74808">
        <w:rPr>
          <w:rFonts w:ascii="Arial Narrow" w:hAnsi="Arial Narrow"/>
          <w:sz w:val="22"/>
          <w:szCs w:val="22"/>
        </w:rPr>
        <w:t xml:space="preserve">Oprávnenosť, resp. neoprávnenosť uplatnenia rezervy na nepredvídané výdavky bude posudzovaná v priebehu realizácie projektu </w:t>
      </w:r>
      <w:r w:rsidR="00D553C8" w:rsidRPr="00F74808">
        <w:rPr>
          <w:rFonts w:ascii="Arial Narrow" w:hAnsi="Arial Narrow"/>
          <w:sz w:val="22"/>
          <w:szCs w:val="22"/>
        </w:rPr>
        <w:t>(ak relevantné)</w:t>
      </w:r>
      <w:r w:rsidRPr="00F74808">
        <w:rPr>
          <w:rFonts w:ascii="Arial Narrow" w:hAnsi="Arial Narrow"/>
          <w:sz w:val="22"/>
          <w:szCs w:val="22"/>
        </w:rPr>
        <w:t>.</w:t>
      </w:r>
    </w:p>
    <w:p w14:paraId="6EC229C4" w14:textId="77777777" w:rsidR="002C4F2B" w:rsidRPr="00F74808" w:rsidRDefault="002C4F2B" w:rsidP="00DA3C3A">
      <w:pPr>
        <w:spacing w:before="120" w:after="0" w:line="240" w:lineRule="auto"/>
        <w:jc w:val="both"/>
        <w:rPr>
          <w:rFonts w:ascii="Arial Narrow" w:hAnsi="Arial Narrow"/>
          <w:sz w:val="22"/>
          <w:szCs w:val="22"/>
        </w:rPr>
      </w:pPr>
    </w:p>
    <w:p w14:paraId="29C94981" w14:textId="77777777" w:rsidR="00904B38" w:rsidRPr="00F74808" w:rsidRDefault="00904B38" w:rsidP="00EF7A42">
      <w:pPr>
        <w:shd w:val="clear" w:color="auto" w:fill="B8CCE4" w:themeFill="accent1" w:themeFillTint="66"/>
        <w:spacing w:after="0"/>
        <w:jc w:val="both"/>
        <w:rPr>
          <w:rFonts w:ascii="Arial Narrow" w:hAnsi="Arial Narrow"/>
          <w:sz w:val="22"/>
          <w:szCs w:val="22"/>
        </w:rPr>
      </w:pPr>
      <w:r w:rsidRPr="00F74808">
        <w:rPr>
          <w:rFonts w:ascii="Arial Narrow" w:hAnsi="Arial Narrow"/>
          <w:b/>
          <w:i/>
          <w:sz w:val="22"/>
          <w:szCs w:val="22"/>
          <w:u w:val="single"/>
        </w:rPr>
        <w:t>Upozornenie</w:t>
      </w:r>
      <w:r w:rsidRPr="00F74808">
        <w:rPr>
          <w:rFonts w:ascii="Arial Narrow" w:hAnsi="Arial Narrow"/>
          <w:b/>
          <w:i/>
          <w:sz w:val="22"/>
          <w:szCs w:val="22"/>
        </w:rPr>
        <w:t>:</w:t>
      </w:r>
    </w:p>
    <w:p w14:paraId="2C0083E3" w14:textId="06CC7C8E" w:rsidR="006A2DF0" w:rsidRPr="00F74808" w:rsidRDefault="00940A5B" w:rsidP="00DA3C3A">
      <w:pPr>
        <w:shd w:val="clear" w:color="auto" w:fill="B8CCE4" w:themeFill="accent1" w:themeFillTint="66"/>
        <w:spacing w:before="60" w:after="0"/>
        <w:jc w:val="both"/>
        <w:rPr>
          <w:rFonts w:ascii="Arial Narrow" w:hAnsi="Arial Narrow"/>
          <w:sz w:val="22"/>
          <w:szCs w:val="22"/>
        </w:rPr>
      </w:pPr>
      <w:r w:rsidRPr="00F74808">
        <w:rPr>
          <w:rFonts w:ascii="Arial Narrow" w:hAnsi="Arial Narrow"/>
          <w:sz w:val="22"/>
          <w:szCs w:val="22"/>
        </w:rPr>
        <w:t xml:space="preserve">Poskytovateľ nemôže, vzhľadom na rozmanitosť </w:t>
      </w:r>
      <w:r w:rsidR="00756669" w:rsidRPr="00F74808">
        <w:rPr>
          <w:rFonts w:ascii="Arial Narrow" w:hAnsi="Arial Narrow"/>
          <w:sz w:val="22"/>
          <w:szCs w:val="22"/>
        </w:rPr>
        <w:t xml:space="preserve">aktivít </w:t>
      </w:r>
      <w:r w:rsidR="00791B77" w:rsidRPr="00F74808">
        <w:rPr>
          <w:rFonts w:ascii="Arial Narrow" w:hAnsi="Arial Narrow"/>
          <w:sz w:val="22"/>
          <w:szCs w:val="22"/>
        </w:rPr>
        <w:t xml:space="preserve">oprávnených na </w:t>
      </w:r>
      <w:r w:rsidR="00756669" w:rsidRPr="00F74808">
        <w:rPr>
          <w:rFonts w:ascii="Arial Narrow" w:hAnsi="Arial Narrow"/>
          <w:sz w:val="22"/>
          <w:szCs w:val="22"/>
        </w:rPr>
        <w:t>realiz</w:t>
      </w:r>
      <w:r w:rsidR="00791B77" w:rsidRPr="00F74808">
        <w:rPr>
          <w:rFonts w:ascii="Arial Narrow" w:hAnsi="Arial Narrow"/>
          <w:sz w:val="22"/>
          <w:szCs w:val="22"/>
        </w:rPr>
        <w:t>áciu</w:t>
      </w:r>
      <w:r w:rsidR="00756669" w:rsidRPr="00F74808">
        <w:rPr>
          <w:rFonts w:ascii="Arial Narrow" w:hAnsi="Arial Narrow"/>
          <w:sz w:val="22"/>
          <w:szCs w:val="22"/>
        </w:rPr>
        <w:t xml:space="preserve"> v rámci </w:t>
      </w:r>
      <w:r w:rsidR="00EF7A42" w:rsidRPr="00F74808">
        <w:rPr>
          <w:rFonts w:ascii="Arial Narrow" w:hAnsi="Arial Narrow"/>
          <w:sz w:val="22"/>
          <w:szCs w:val="22"/>
        </w:rPr>
        <w:t>p</w:t>
      </w:r>
      <w:r w:rsidR="00791B77" w:rsidRPr="00F74808">
        <w:rPr>
          <w:rFonts w:ascii="Arial Narrow" w:hAnsi="Arial Narrow"/>
          <w:sz w:val="22"/>
          <w:szCs w:val="22"/>
        </w:rPr>
        <w:t>rioritných osí</w:t>
      </w:r>
      <w:r w:rsidR="00756669" w:rsidRPr="00F74808">
        <w:rPr>
          <w:rFonts w:ascii="Arial Narrow" w:hAnsi="Arial Narrow"/>
          <w:sz w:val="22"/>
          <w:szCs w:val="22"/>
        </w:rPr>
        <w:t xml:space="preserve"> 1 - 4 OP KŽP</w:t>
      </w:r>
      <w:r w:rsidRPr="00F74808">
        <w:rPr>
          <w:rFonts w:ascii="Arial Narrow" w:hAnsi="Arial Narrow"/>
          <w:sz w:val="22"/>
          <w:szCs w:val="22"/>
        </w:rPr>
        <w:t xml:space="preserve">, zahrnúť do predmetnej Príručky všetky potenciálne oprávnené výdavky, ktoré môžu v súvislosti s realizáciou projektu vzniknúť. Vzhľadom na uvedené, pokiaľ ide o výdavok, ktorý vznikol alebo vznikne v súvislosti s realizáciou projektu a nie je výslovne uvedený medzi oprávnenými výdavkami v predmetnej Príručke, odporúčame žiadateľovi </w:t>
      </w:r>
      <w:r w:rsidRPr="00F74808">
        <w:rPr>
          <w:rFonts w:ascii="Arial Narrow" w:hAnsi="Arial Narrow"/>
          <w:sz w:val="22"/>
          <w:szCs w:val="22"/>
          <w:u w:val="single"/>
        </w:rPr>
        <w:t>taktiež ho uviesť</w:t>
      </w:r>
      <w:r w:rsidRPr="00F74808">
        <w:rPr>
          <w:rFonts w:ascii="Arial Narrow" w:hAnsi="Arial Narrow"/>
          <w:sz w:val="22"/>
          <w:szCs w:val="22"/>
        </w:rPr>
        <w:t xml:space="preserve"> v</w:t>
      </w:r>
      <w:del w:id="196" w:author="Autor" w:date="2016-08-03T10:56:00Z">
        <w:r w:rsidRPr="00F74808" w:rsidDel="000C099A">
          <w:rPr>
            <w:rFonts w:ascii="Arial Narrow" w:hAnsi="Arial Narrow"/>
            <w:sz w:val="22"/>
            <w:szCs w:val="22"/>
          </w:rPr>
          <w:delText>o</w:delText>
        </w:r>
      </w:del>
      <w:ins w:id="197" w:author="Autor" w:date="2016-08-03T10:56:00Z">
        <w:r w:rsidR="000C099A" w:rsidRPr="000C099A">
          <w:rPr>
            <w:rFonts w:ascii="Arial Narrow" w:eastAsiaTheme="minorHAnsi" w:hAnsi="Arial Narrow"/>
            <w:sz w:val="22"/>
            <w:szCs w:val="22"/>
            <w:lang w:eastAsia="en-US"/>
          </w:rPr>
          <w:t xml:space="preserve"> </w:t>
        </w:r>
        <w:r w:rsidR="000C099A" w:rsidRPr="000C099A">
          <w:rPr>
            <w:rFonts w:ascii="Arial Narrow" w:hAnsi="Arial Narrow"/>
            <w:sz w:val="22"/>
            <w:szCs w:val="22"/>
          </w:rPr>
          <w:t>Podrobnom rozpočte projektu</w:t>
        </w:r>
      </w:ins>
      <w:r w:rsidRPr="00F74808">
        <w:rPr>
          <w:rFonts w:ascii="Arial Narrow" w:hAnsi="Arial Narrow"/>
          <w:sz w:val="22"/>
          <w:szCs w:val="22"/>
        </w:rPr>
        <w:t xml:space="preserve"> </w:t>
      </w:r>
      <w:del w:id="198" w:author="Autor" w:date="2016-08-03T10:56:00Z">
        <w:r w:rsidRPr="00F74808" w:rsidDel="000C099A">
          <w:rPr>
            <w:rFonts w:ascii="Arial Narrow" w:hAnsi="Arial Narrow"/>
            <w:sz w:val="22"/>
            <w:szCs w:val="22"/>
          </w:rPr>
          <w:delText xml:space="preserve">formulári </w:delText>
        </w:r>
      </w:del>
      <w:r w:rsidRPr="00F74808">
        <w:rPr>
          <w:rFonts w:ascii="Arial Narrow" w:hAnsi="Arial Narrow"/>
          <w:sz w:val="22"/>
          <w:szCs w:val="22"/>
        </w:rPr>
        <w:t xml:space="preserve">ŽoNFP </w:t>
      </w:r>
      <w:del w:id="199" w:author="Autor" w:date="2016-08-03T10:56:00Z">
        <w:r w:rsidRPr="00F74808" w:rsidDel="000C099A">
          <w:rPr>
            <w:rFonts w:ascii="Arial Narrow" w:hAnsi="Arial Narrow"/>
            <w:sz w:val="22"/>
            <w:szCs w:val="22"/>
          </w:rPr>
          <w:delText xml:space="preserve">(v ITMS2014+) </w:delText>
        </w:r>
      </w:del>
      <w:r w:rsidRPr="00F74808">
        <w:rPr>
          <w:rFonts w:ascii="Arial Narrow" w:hAnsi="Arial Narrow"/>
          <w:sz w:val="22"/>
          <w:szCs w:val="22"/>
        </w:rPr>
        <w:t xml:space="preserve">v rámci </w:t>
      </w:r>
      <w:del w:id="200" w:author="Autor" w:date="2016-08-03T10:58:00Z">
        <w:r w:rsidR="00756669" w:rsidRPr="00F74808" w:rsidDel="000C099A">
          <w:rPr>
            <w:rFonts w:ascii="Arial Narrow" w:hAnsi="Arial Narrow"/>
            <w:sz w:val="22"/>
            <w:szCs w:val="22"/>
          </w:rPr>
          <w:delText>niektorej</w:delText>
        </w:r>
      </w:del>
      <w:ins w:id="201" w:author="Autor" w:date="2016-08-03T10:58:00Z">
        <w:r w:rsidR="000C099A">
          <w:rPr>
            <w:rFonts w:ascii="Arial Narrow" w:hAnsi="Arial Narrow"/>
            <w:sz w:val="22"/>
            <w:szCs w:val="22"/>
          </w:rPr>
          <w:t>príslušnej</w:t>
        </w:r>
      </w:ins>
      <w:r w:rsidR="00756669" w:rsidRPr="00F74808">
        <w:rPr>
          <w:rFonts w:ascii="Arial Narrow" w:hAnsi="Arial Narrow"/>
          <w:sz w:val="22"/>
          <w:szCs w:val="22"/>
        </w:rPr>
        <w:t xml:space="preserve"> </w:t>
      </w:r>
      <w:r w:rsidRPr="00F74808">
        <w:rPr>
          <w:rFonts w:ascii="Arial Narrow" w:hAnsi="Arial Narrow"/>
          <w:sz w:val="22"/>
          <w:szCs w:val="22"/>
        </w:rPr>
        <w:t xml:space="preserve">skupiny oprávnených výdavkov. Poskytovateľ posúdi oprávnenosť takéhoto výdavku </w:t>
      </w:r>
      <w:del w:id="202" w:author="Autor" w:date="2016-08-03T11:02:00Z">
        <w:r w:rsidRPr="00F74808" w:rsidDel="000C099A">
          <w:rPr>
            <w:rFonts w:ascii="Arial Narrow" w:hAnsi="Arial Narrow"/>
            <w:sz w:val="22"/>
            <w:szCs w:val="22"/>
          </w:rPr>
          <w:delText>individuálne a t</w:delText>
        </w:r>
      </w:del>
      <w:del w:id="203" w:author="Autor" w:date="2016-08-03T11:03:00Z">
        <w:r w:rsidRPr="00F74808" w:rsidDel="000C099A">
          <w:rPr>
            <w:rFonts w:ascii="Arial Narrow" w:hAnsi="Arial Narrow"/>
            <w:sz w:val="22"/>
            <w:szCs w:val="22"/>
          </w:rPr>
          <w:delText>o vzhľadom na</w:delText>
        </w:r>
      </w:del>
      <w:ins w:id="204" w:author="Autor" w:date="2016-08-03T11:03:00Z">
        <w:r w:rsidR="000C099A">
          <w:rPr>
            <w:rFonts w:ascii="Arial Narrow" w:hAnsi="Arial Narrow"/>
            <w:sz w:val="22"/>
            <w:szCs w:val="22"/>
          </w:rPr>
          <w:t>z pohľadu</w:t>
        </w:r>
      </w:ins>
      <w:r w:rsidRPr="00F74808">
        <w:rPr>
          <w:rFonts w:ascii="Arial Narrow" w:hAnsi="Arial Narrow"/>
          <w:sz w:val="22"/>
          <w:szCs w:val="22"/>
        </w:rPr>
        <w:t xml:space="preserve"> cie</w:t>
      </w:r>
      <w:del w:id="205" w:author="Autor" w:date="2016-08-03T11:03:00Z">
        <w:r w:rsidRPr="00F74808" w:rsidDel="000C099A">
          <w:rPr>
            <w:rFonts w:ascii="Arial Narrow" w:hAnsi="Arial Narrow"/>
            <w:sz w:val="22"/>
            <w:szCs w:val="22"/>
          </w:rPr>
          <w:delText>le</w:delText>
        </w:r>
      </w:del>
      <w:ins w:id="206" w:author="Autor" w:date="2016-08-03T11:03:00Z">
        <w:r w:rsidR="000C099A">
          <w:rPr>
            <w:rFonts w:ascii="Arial Narrow" w:hAnsi="Arial Narrow"/>
            <w:sz w:val="22"/>
            <w:szCs w:val="22"/>
          </w:rPr>
          <w:t>ľov</w:t>
        </w:r>
      </w:ins>
      <w:r w:rsidRPr="00F74808">
        <w:rPr>
          <w:rFonts w:ascii="Arial Narrow" w:hAnsi="Arial Narrow"/>
          <w:sz w:val="22"/>
          <w:szCs w:val="22"/>
        </w:rPr>
        <w:t xml:space="preserve"> a charakter</w:t>
      </w:r>
      <w:ins w:id="207" w:author="Autor" w:date="2016-08-03T11:03:00Z">
        <w:r w:rsidR="000C099A">
          <w:rPr>
            <w:rFonts w:ascii="Arial Narrow" w:hAnsi="Arial Narrow"/>
            <w:sz w:val="22"/>
            <w:szCs w:val="22"/>
          </w:rPr>
          <w:t>u</w:t>
        </w:r>
      </w:ins>
      <w:r w:rsidRPr="00F74808">
        <w:rPr>
          <w:rFonts w:ascii="Arial Narrow" w:hAnsi="Arial Narrow"/>
          <w:sz w:val="22"/>
          <w:szCs w:val="22"/>
        </w:rPr>
        <w:t xml:space="preserve"> projektu, t.j. určí do akej miery je výdavok nevyhnutný pre naplnenie daných cieľov</w:t>
      </w:r>
      <w:r w:rsidR="00756669" w:rsidRPr="00F74808">
        <w:rPr>
          <w:rFonts w:ascii="Arial Narrow" w:hAnsi="Arial Narrow"/>
          <w:sz w:val="22"/>
          <w:szCs w:val="22"/>
        </w:rPr>
        <w:t xml:space="preserve"> a realizáciu aktivít projektu.</w:t>
      </w:r>
      <w:r w:rsidR="006A2DF0" w:rsidRPr="00F74808">
        <w:rPr>
          <w:rFonts w:ascii="Arial Narrow" w:hAnsi="Arial Narrow"/>
          <w:sz w:val="22"/>
          <w:szCs w:val="22"/>
        </w:rPr>
        <w:br w:type="page"/>
      </w:r>
    </w:p>
    <w:p w14:paraId="2AD070BC" w14:textId="77777777" w:rsidR="00905EC4" w:rsidRPr="00F74808" w:rsidRDefault="00905EC4" w:rsidP="00925714">
      <w:pPr>
        <w:pStyle w:val="Odsekzoznamu"/>
        <w:numPr>
          <w:ilvl w:val="0"/>
          <w:numId w:val="29"/>
        </w:numPr>
        <w:spacing w:after="0" w:line="240" w:lineRule="auto"/>
        <w:ind w:left="426" w:hanging="426"/>
        <w:jc w:val="both"/>
        <w:outlineLvl w:val="0"/>
        <w:rPr>
          <w:rFonts w:ascii="Arial Narrow" w:hAnsi="Arial Narrow"/>
          <w:b/>
          <w:sz w:val="30"/>
          <w:szCs w:val="30"/>
        </w:rPr>
      </w:pPr>
      <w:bookmarkStart w:id="208" w:name="_Toc420055465"/>
      <w:r w:rsidRPr="00F74808">
        <w:rPr>
          <w:rFonts w:ascii="Arial Narrow" w:hAnsi="Arial Narrow"/>
          <w:b/>
          <w:sz w:val="30"/>
          <w:szCs w:val="30"/>
        </w:rPr>
        <w:lastRenderedPageBreak/>
        <w:t>Kategorizáci</w:t>
      </w:r>
      <w:r w:rsidR="00CF03E6" w:rsidRPr="00F74808">
        <w:rPr>
          <w:rFonts w:ascii="Arial Narrow" w:hAnsi="Arial Narrow"/>
          <w:b/>
          <w:sz w:val="30"/>
          <w:szCs w:val="30"/>
        </w:rPr>
        <w:t>a</w:t>
      </w:r>
      <w:r w:rsidRPr="00F74808">
        <w:rPr>
          <w:rFonts w:ascii="Arial Narrow" w:hAnsi="Arial Narrow"/>
          <w:b/>
          <w:sz w:val="30"/>
          <w:szCs w:val="30"/>
        </w:rPr>
        <w:t xml:space="preserve"> </w:t>
      </w:r>
      <w:r w:rsidR="00CE3E30" w:rsidRPr="00F74808">
        <w:rPr>
          <w:rFonts w:ascii="Arial Narrow" w:hAnsi="Arial Narrow"/>
          <w:b/>
          <w:sz w:val="30"/>
          <w:szCs w:val="30"/>
        </w:rPr>
        <w:t>oprávnených výdavkov</w:t>
      </w:r>
      <w:bookmarkEnd w:id="208"/>
      <w:r w:rsidRPr="00F74808">
        <w:rPr>
          <w:rFonts w:ascii="Arial Narrow" w:hAnsi="Arial Narrow"/>
          <w:b/>
          <w:sz w:val="30"/>
          <w:szCs w:val="30"/>
        </w:rPr>
        <w:t xml:space="preserve"> </w:t>
      </w:r>
    </w:p>
    <w:p w14:paraId="1981AAE6" w14:textId="77777777" w:rsidR="00905EC4" w:rsidRPr="00F74808" w:rsidRDefault="00905EC4" w:rsidP="00CE46F6">
      <w:pPr>
        <w:spacing w:after="0" w:line="240" w:lineRule="auto"/>
        <w:jc w:val="both"/>
        <w:rPr>
          <w:rFonts w:ascii="Arial Narrow" w:hAnsi="Arial Narrow"/>
          <w:sz w:val="22"/>
          <w:szCs w:val="22"/>
        </w:rPr>
      </w:pPr>
    </w:p>
    <w:p w14:paraId="1E8601CA" w14:textId="77777777" w:rsidR="00E80587" w:rsidRPr="00F74808" w:rsidRDefault="00B75AD7" w:rsidP="00CE46F6">
      <w:pPr>
        <w:spacing w:after="0" w:line="240" w:lineRule="auto"/>
        <w:jc w:val="both"/>
        <w:rPr>
          <w:rFonts w:ascii="Arial Narrow" w:hAnsi="Arial Narrow"/>
          <w:sz w:val="22"/>
          <w:szCs w:val="22"/>
        </w:rPr>
      </w:pPr>
      <w:r w:rsidRPr="00F74808">
        <w:rPr>
          <w:rFonts w:ascii="Arial Narrow" w:hAnsi="Arial Narrow"/>
          <w:sz w:val="22"/>
          <w:szCs w:val="22"/>
        </w:rPr>
        <w:t xml:space="preserve">Oprávnené výdavky OP KŽP sú </w:t>
      </w:r>
      <w:r w:rsidRPr="00F74808">
        <w:rPr>
          <w:rFonts w:ascii="Arial Narrow" w:hAnsi="Arial Narrow"/>
          <w:b/>
          <w:sz w:val="22"/>
          <w:szCs w:val="22"/>
        </w:rPr>
        <w:t>kategorizované</w:t>
      </w:r>
      <w:r w:rsidRPr="00F74808">
        <w:rPr>
          <w:rFonts w:ascii="Arial Narrow" w:hAnsi="Arial Narrow"/>
          <w:sz w:val="22"/>
          <w:szCs w:val="22"/>
        </w:rPr>
        <w:t xml:space="preserve"> do príslušných </w:t>
      </w:r>
      <w:r w:rsidRPr="00F74808">
        <w:rPr>
          <w:rFonts w:ascii="Arial Narrow" w:hAnsi="Arial Narrow"/>
          <w:sz w:val="22"/>
          <w:szCs w:val="22"/>
          <w:u w:val="single"/>
        </w:rPr>
        <w:t>tried a skupín</w:t>
      </w:r>
      <w:r w:rsidRPr="00F74808">
        <w:rPr>
          <w:rFonts w:ascii="Arial Narrow" w:hAnsi="Arial Narrow"/>
          <w:sz w:val="22"/>
          <w:szCs w:val="22"/>
        </w:rPr>
        <w:t xml:space="preserve"> oprávnených výdavkov. </w:t>
      </w:r>
    </w:p>
    <w:p w14:paraId="15FF59C2" w14:textId="77777777" w:rsidR="00E80587" w:rsidRPr="00F74808" w:rsidRDefault="00E80587" w:rsidP="00CE46F6">
      <w:pPr>
        <w:spacing w:after="0" w:line="240" w:lineRule="auto"/>
        <w:jc w:val="both"/>
        <w:rPr>
          <w:rFonts w:ascii="Arial Narrow" w:hAnsi="Arial Narrow"/>
          <w:sz w:val="22"/>
          <w:szCs w:val="22"/>
        </w:rPr>
      </w:pPr>
    </w:p>
    <w:p w14:paraId="002323DF" w14:textId="3F98EE04" w:rsidR="00B75AD7" w:rsidRPr="00F74808" w:rsidRDefault="00C86B8C" w:rsidP="00F720C6">
      <w:pPr>
        <w:shd w:val="clear" w:color="auto" w:fill="B8CCE4" w:themeFill="accent1" w:themeFillTint="66"/>
        <w:spacing w:after="0"/>
        <w:jc w:val="both"/>
        <w:rPr>
          <w:rFonts w:ascii="Arial Narrow" w:hAnsi="Arial Narrow"/>
          <w:sz w:val="22"/>
          <w:szCs w:val="22"/>
        </w:rPr>
      </w:pPr>
      <w:r w:rsidRPr="00F74808">
        <w:rPr>
          <w:rFonts w:ascii="Arial Narrow" w:hAnsi="Arial Narrow"/>
          <w:sz w:val="22"/>
          <w:szCs w:val="22"/>
        </w:rPr>
        <w:t>Jednotliv</w:t>
      </w:r>
      <w:r w:rsidR="00B75AD7" w:rsidRPr="00F74808">
        <w:rPr>
          <w:rFonts w:ascii="Arial Narrow" w:hAnsi="Arial Narrow"/>
          <w:sz w:val="22"/>
          <w:szCs w:val="22"/>
        </w:rPr>
        <w:t>é triedy</w:t>
      </w:r>
      <w:r w:rsidR="00E80587" w:rsidRPr="00F74808">
        <w:rPr>
          <w:rFonts w:ascii="Arial Narrow" w:hAnsi="Arial Narrow"/>
          <w:sz w:val="22"/>
          <w:szCs w:val="22"/>
        </w:rPr>
        <w:t>,</w:t>
      </w:r>
      <w:r w:rsidR="00B75AD7" w:rsidRPr="00F74808">
        <w:rPr>
          <w:rFonts w:ascii="Arial Narrow" w:hAnsi="Arial Narrow"/>
          <w:sz w:val="22"/>
          <w:szCs w:val="22"/>
        </w:rPr>
        <w:t xml:space="preserve"> skupiny</w:t>
      </w:r>
      <w:r w:rsidR="00E80587" w:rsidRPr="00F74808">
        <w:rPr>
          <w:rFonts w:ascii="Arial Narrow" w:hAnsi="Arial Narrow"/>
          <w:sz w:val="22"/>
          <w:szCs w:val="22"/>
        </w:rPr>
        <w:t xml:space="preserve"> a</w:t>
      </w:r>
      <w:del w:id="209" w:author="Autor" w:date="2016-05-12T13:28:00Z">
        <w:r w:rsidR="00E80587" w:rsidRPr="00F74808" w:rsidDel="00B645FA">
          <w:rPr>
            <w:rFonts w:ascii="Arial Narrow" w:hAnsi="Arial Narrow"/>
            <w:sz w:val="22"/>
            <w:szCs w:val="22"/>
          </w:rPr>
          <w:delText xml:space="preserve"> </w:delText>
        </w:r>
      </w:del>
      <w:ins w:id="210" w:author="Autor" w:date="2016-05-12T13:28:00Z">
        <w:r w:rsidR="00B645FA">
          <w:rPr>
            <w:rFonts w:ascii="Arial Narrow" w:hAnsi="Arial Narrow"/>
            <w:sz w:val="22"/>
            <w:szCs w:val="22"/>
          </w:rPr>
          <w:t xml:space="preserve"> v rámci nich </w:t>
        </w:r>
      </w:ins>
      <w:r w:rsidR="004B76C6" w:rsidRPr="00F74808">
        <w:rPr>
          <w:rFonts w:ascii="Arial Narrow" w:hAnsi="Arial Narrow"/>
          <w:sz w:val="22"/>
          <w:szCs w:val="22"/>
        </w:rPr>
        <w:t xml:space="preserve">najčastejšie sa vyskytujúce typy </w:t>
      </w:r>
      <w:r w:rsidR="00272741" w:rsidRPr="00F74808">
        <w:rPr>
          <w:rFonts w:ascii="Arial Narrow" w:hAnsi="Arial Narrow"/>
          <w:sz w:val="22"/>
          <w:szCs w:val="22"/>
        </w:rPr>
        <w:t>oprávnených výdavkov</w:t>
      </w:r>
      <w:r w:rsidR="00B75AD7" w:rsidRPr="00F74808">
        <w:rPr>
          <w:rFonts w:ascii="Arial Narrow" w:hAnsi="Arial Narrow"/>
          <w:sz w:val="22"/>
          <w:szCs w:val="22"/>
        </w:rPr>
        <w:t xml:space="preserve"> sú bližšie </w:t>
      </w:r>
      <w:r w:rsidRPr="00F74808">
        <w:rPr>
          <w:rFonts w:ascii="Arial Narrow" w:hAnsi="Arial Narrow"/>
          <w:sz w:val="22"/>
          <w:szCs w:val="22"/>
        </w:rPr>
        <w:t>definova</w:t>
      </w:r>
      <w:r w:rsidR="00B75AD7" w:rsidRPr="00F74808">
        <w:rPr>
          <w:rFonts w:ascii="Arial Narrow" w:hAnsi="Arial Narrow"/>
          <w:sz w:val="22"/>
          <w:szCs w:val="22"/>
        </w:rPr>
        <w:t xml:space="preserve">né v </w:t>
      </w:r>
      <w:r w:rsidR="00E937DC" w:rsidRPr="00F74808">
        <w:rPr>
          <w:rFonts w:ascii="Arial Narrow" w:hAnsi="Arial Narrow"/>
          <w:b/>
          <w:i/>
          <w:sz w:val="22"/>
          <w:szCs w:val="22"/>
        </w:rPr>
        <w:t>Číselníku oprávnených výdavkov</w:t>
      </w:r>
      <w:r w:rsidR="00B75AD7" w:rsidRPr="00F74808">
        <w:rPr>
          <w:rFonts w:ascii="Arial Narrow" w:hAnsi="Arial Narrow"/>
          <w:sz w:val="22"/>
          <w:szCs w:val="22"/>
        </w:rPr>
        <w:t xml:space="preserve"> (ďalej aj „číselník“)</w:t>
      </w:r>
      <w:r w:rsidRPr="00F74808">
        <w:rPr>
          <w:rFonts w:ascii="Arial Narrow" w:hAnsi="Arial Narrow"/>
          <w:sz w:val="22"/>
          <w:szCs w:val="22"/>
        </w:rPr>
        <w:t xml:space="preserve">, ktorý tvorí </w:t>
      </w:r>
      <w:r w:rsidR="00360D76">
        <w:rPr>
          <w:rFonts w:ascii="Arial Narrow" w:hAnsi="Arial Narrow"/>
          <w:b/>
          <w:sz w:val="22"/>
          <w:szCs w:val="22"/>
        </w:rPr>
        <w:t>p</w:t>
      </w:r>
      <w:r w:rsidRPr="00F74808">
        <w:rPr>
          <w:rFonts w:ascii="Arial Narrow" w:hAnsi="Arial Narrow"/>
          <w:b/>
          <w:sz w:val="22"/>
          <w:szCs w:val="22"/>
        </w:rPr>
        <w:t xml:space="preserve">rílohu č. </w:t>
      </w:r>
      <w:r w:rsidR="00E937DC" w:rsidRPr="00F74808">
        <w:rPr>
          <w:rFonts w:ascii="Arial Narrow" w:hAnsi="Arial Narrow"/>
          <w:b/>
          <w:sz w:val="22"/>
          <w:szCs w:val="22"/>
        </w:rPr>
        <w:t>1</w:t>
      </w:r>
      <w:r w:rsidRPr="00F74808">
        <w:rPr>
          <w:rFonts w:ascii="Arial Narrow" w:hAnsi="Arial Narrow"/>
          <w:sz w:val="22"/>
          <w:szCs w:val="22"/>
        </w:rPr>
        <w:t xml:space="preserve"> </w:t>
      </w:r>
      <w:r w:rsidR="00594365" w:rsidRPr="00F74808">
        <w:rPr>
          <w:rFonts w:ascii="Arial Narrow" w:hAnsi="Arial Narrow"/>
          <w:sz w:val="22"/>
          <w:szCs w:val="22"/>
        </w:rPr>
        <w:t>tejto</w:t>
      </w:r>
      <w:r w:rsidRPr="00F74808">
        <w:rPr>
          <w:rFonts w:ascii="Arial Narrow" w:hAnsi="Arial Narrow"/>
          <w:sz w:val="22"/>
          <w:szCs w:val="22"/>
        </w:rPr>
        <w:t xml:space="preserve"> Príručky.</w:t>
      </w:r>
    </w:p>
    <w:p w14:paraId="5F23E4EC" w14:textId="77777777" w:rsidR="00C86B8C" w:rsidRPr="00F74808" w:rsidRDefault="00C86B8C" w:rsidP="00C86B8C">
      <w:pPr>
        <w:spacing w:after="0" w:line="240" w:lineRule="auto"/>
        <w:jc w:val="both"/>
        <w:rPr>
          <w:rFonts w:ascii="Arial Narrow" w:hAnsi="Arial Narrow"/>
          <w:sz w:val="22"/>
          <w:szCs w:val="22"/>
        </w:rPr>
      </w:pPr>
    </w:p>
    <w:p w14:paraId="7F121370" w14:textId="5B5EBFA3" w:rsidR="00C86B8C" w:rsidRPr="00F74808" w:rsidRDefault="00C86B8C" w:rsidP="00C86B8C">
      <w:pPr>
        <w:spacing w:after="0" w:line="240" w:lineRule="auto"/>
        <w:jc w:val="both"/>
        <w:rPr>
          <w:rFonts w:ascii="Arial Narrow" w:hAnsi="Arial Narrow"/>
          <w:sz w:val="22"/>
          <w:szCs w:val="22"/>
        </w:rPr>
      </w:pPr>
      <w:r w:rsidRPr="00F74808">
        <w:rPr>
          <w:rFonts w:ascii="Arial Narrow" w:hAnsi="Arial Narrow"/>
          <w:sz w:val="22"/>
          <w:szCs w:val="22"/>
        </w:rPr>
        <w:t xml:space="preserve">Účelom číselníka je </w:t>
      </w:r>
      <w:r w:rsidRPr="00F74808">
        <w:rPr>
          <w:rFonts w:ascii="Arial Narrow" w:hAnsi="Arial Narrow"/>
          <w:b/>
          <w:sz w:val="22"/>
          <w:szCs w:val="22"/>
        </w:rPr>
        <w:t>kategorizovať oprávnené výdavky</w:t>
      </w:r>
      <w:r w:rsidRPr="00F74808">
        <w:rPr>
          <w:rFonts w:ascii="Arial Narrow" w:hAnsi="Arial Narrow"/>
          <w:sz w:val="22"/>
          <w:szCs w:val="22"/>
        </w:rPr>
        <w:t xml:space="preserve"> a uľahčiť tak žiadateľom</w:t>
      </w:r>
      <w:ins w:id="211" w:author="Autor" w:date="2016-08-03T11:14:00Z">
        <w:r w:rsidR="00E917B9">
          <w:rPr>
            <w:rFonts w:ascii="Arial Narrow" w:hAnsi="Arial Narrow"/>
            <w:sz w:val="22"/>
            <w:szCs w:val="22"/>
          </w:rPr>
          <w:t>/Prijímateľom</w:t>
        </w:r>
      </w:ins>
      <w:r w:rsidRPr="00F74808">
        <w:rPr>
          <w:rFonts w:ascii="Arial Narrow" w:hAnsi="Arial Narrow"/>
          <w:sz w:val="22"/>
          <w:szCs w:val="22"/>
        </w:rPr>
        <w:t xml:space="preserve"> ich správne zaradenie do príslušných </w:t>
      </w:r>
      <w:del w:id="212" w:author="Autor" w:date="2016-05-12T13:28:00Z">
        <w:r w:rsidRPr="00F74808" w:rsidDel="00B645FA">
          <w:rPr>
            <w:rFonts w:ascii="Arial Narrow" w:hAnsi="Arial Narrow"/>
            <w:sz w:val="22"/>
            <w:szCs w:val="22"/>
          </w:rPr>
          <w:delText>tried a </w:delText>
        </w:r>
      </w:del>
      <w:r w:rsidRPr="00F74808">
        <w:rPr>
          <w:rFonts w:ascii="Arial Narrow" w:hAnsi="Arial Narrow"/>
          <w:sz w:val="22"/>
          <w:szCs w:val="22"/>
        </w:rPr>
        <w:t xml:space="preserve">skupín </w:t>
      </w:r>
      <w:r w:rsidR="00272741" w:rsidRPr="00F74808">
        <w:rPr>
          <w:rFonts w:ascii="Arial Narrow" w:hAnsi="Arial Narrow"/>
          <w:sz w:val="22"/>
          <w:szCs w:val="22"/>
        </w:rPr>
        <w:t>oprávnených výdavkov</w:t>
      </w:r>
      <w:r w:rsidRPr="00F74808">
        <w:rPr>
          <w:rFonts w:ascii="Arial Narrow" w:hAnsi="Arial Narrow"/>
          <w:sz w:val="22"/>
          <w:szCs w:val="22"/>
        </w:rPr>
        <w:t xml:space="preserve"> v systéme ITMS2014+ (</w:t>
      </w:r>
      <w:r w:rsidR="00594365" w:rsidRPr="00F74808">
        <w:rPr>
          <w:rFonts w:ascii="Arial Narrow" w:hAnsi="Arial Narrow"/>
          <w:sz w:val="22"/>
          <w:szCs w:val="22"/>
        </w:rPr>
        <w:t>najmä pri príprave</w:t>
      </w:r>
      <w:del w:id="213" w:author="Autor" w:date="2016-08-03T11:16:00Z">
        <w:r w:rsidR="00594365" w:rsidRPr="00F74808" w:rsidDel="00E917B9">
          <w:rPr>
            <w:rFonts w:ascii="Arial Narrow" w:hAnsi="Arial Narrow"/>
            <w:sz w:val="22"/>
            <w:szCs w:val="22"/>
          </w:rPr>
          <w:delText xml:space="preserve"> </w:delText>
        </w:r>
        <w:r w:rsidR="004362BB" w:rsidRPr="00F74808" w:rsidDel="00E917B9">
          <w:rPr>
            <w:rFonts w:ascii="Arial Narrow" w:hAnsi="Arial Narrow"/>
            <w:sz w:val="22"/>
            <w:szCs w:val="22"/>
          </w:rPr>
          <w:delText>Ž</w:delText>
        </w:r>
        <w:r w:rsidR="00594365" w:rsidRPr="00F74808" w:rsidDel="00E917B9">
          <w:rPr>
            <w:rFonts w:ascii="Arial Narrow" w:hAnsi="Arial Narrow"/>
            <w:sz w:val="22"/>
            <w:szCs w:val="22"/>
          </w:rPr>
          <w:delText>oNFP/zostavovaní</w:delText>
        </w:r>
      </w:del>
      <w:r w:rsidR="00594365" w:rsidRPr="00F74808">
        <w:rPr>
          <w:rFonts w:ascii="Arial Narrow" w:hAnsi="Arial Narrow"/>
          <w:sz w:val="22"/>
          <w:szCs w:val="22"/>
        </w:rPr>
        <w:t xml:space="preserve"> </w:t>
      </w:r>
      <w:ins w:id="214" w:author="Autor" w:date="2016-05-12T13:29:00Z">
        <w:r w:rsidR="00B645FA">
          <w:rPr>
            <w:rFonts w:ascii="Arial Narrow" w:hAnsi="Arial Narrow"/>
            <w:sz w:val="22"/>
            <w:szCs w:val="22"/>
          </w:rPr>
          <w:t xml:space="preserve">Podrobného </w:t>
        </w:r>
      </w:ins>
      <w:r w:rsidR="00594365" w:rsidRPr="00F74808">
        <w:rPr>
          <w:rFonts w:ascii="Arial Narrow" w:hAnsi="Arial Narrow"/>
          <w:sz w:val="22"/>
          <w:szCs w:val="22"/>
        </w:rPr>
        <w:t>rozpočtu projektu</w:t>
      </w:r>
      <w:ins w:id="215" w:author="Autor" w:date="2016-08-03T11:15:00Z">
        <w:r w:rsidR="00E917B9">
          <w:rPr>
            <w:rFonts w:ascii="Arial Narrow" w:hAnsi="Arial Narrow"/>
            <w:sz w:val="22"/>
            <w:szCs w:val="22"/>
          </w:rPr>
          <w:t xml:space="preserve"> </w:t>
        </w:r>
        <w:r w:rsidR="00E917B9" w:rsidRPr="00F74808">
          <w:rPr>
            <w:rFonts w:ascii="Arial Narrow" w:hAnsi="Arial Narrow"/>
            <w:sz w:val="22"/>
            <w:szCs w:val="22"/>
          </w:rPr>
          <w:t>ŽoNFP</w:t>
        </w:r>
      </w:ins>
      <w:r w:rsidR="00594365" w:rsidRPr="00F74808">
        <w:rPr>
          <w:rFonts w:ascii="Arial Narrow" w:hAnsi="Arial Narrow"/>
          <w:sz w:val="22"/>
          <w:szCs w:val="22"/>
        </w:rPr>
        <w:t xml:space="preserve"> a</w:t>
      </w:r>
      <w:ins w:id="216" w:author="Autor" w:date="2016-08-03T11:16:00Z">
        <w:r w:rsidR="00E917B9">
          <w:rPr>
            <w:rFonts w:ascii="Arial Narrow" w:hAnsi="Arial Narrow"/>
            <w:sz w:val="22"/>
            <w:szCs w:val="22"/>
          </w:rPr>
          <w:t xml:space="preserve"> následne </w:t>
        </w:r>
      </w:ins>
      <w:r w:rsidR="00594365" w:rsidRPr="00F74808">
        <w:rPr>
          <w:rFonts w:ascii="Arial Narrow" w:hAnsi="Arial Narrow"/>
          <w:sz w:val="22"/>
          <w:szCs w:val="22"/>
        </w:rPr>
        <w:t xml:space="preserve">pri príprave </w:t>
      </w:r>
      <w:del w:id="217" w:author="Autor" w:date="2016-08-03T11:35:00Z">
        <w:r w:rsidR="00594365" w:rsidRPr="00F74808" w:rsidDel="00535DF4">
          <w:rPr>
            <w:rFonts w:ascii="Arial Narrow" w:hAnsi="Arial Narrow"/>
            <w:sz w:val="22"/>
            <w:szCs w:val="22"/>
          </w:rPr>
          <w:delText>žiadostí o</w:delText>
        </w:r>
      </w:del>
      <w:del w:id="218" w:author="Autor" w:date="2016-08-03T11:17:00Z">
        <w:r w:rsidR="00594365" w:rsidRPr="00F74808" w:rsidDel="00E917B9">
          <w:rPr>
            <w:rFonts w:ascii="Arial Narrow" w:hAnsi="Arial Narrow"/>
            <w:sz w:val="22"/>
            <w:szCs w:val="22"/>
          </w:rPr>
          <w:delText> </w:delText>
        </w:r>
      </w:del>
      <w:del w:id="219" w:author="Autor" w:date="2016-08-03T11:35:00Z">
        <w:r w:rsidR="00594365" w:rsidRPr="00F74808" w:rsidDel="00535DF4">
          <w:rPr>
            <w:rFonts w:ascii="Arial Narrow" w:hAnsi="Arial Narrow"/>
            <w:sz w:val="22"/>
            <w:szCs w:val="22"/>
          </w:rPr>
          <w:delText>platbu</w:delText>
        </w:r>
      </w:del>
      <w:ins w:id="220" w:author="Autor" w:date="2016-08-03T11:35:00Z">
        <w:r w:rsidR="00535DF4">
          <w:rPr>
            <w:rFonts w:ascii="Arial Narrow" w:hAnsi="Arial Narrow"/>
            <w:sz w:val="22"/>
            <w:szCs w:val="22"/>
          </w:rPr>
          <w:t>ŽoP</w:t>
        </w:r>
      </w:ins>
      <w:ins w:id="221" w:author="Autor" w:date="2016-08-03T11:17:00Z">
        <w:r w:rsidR="00E917B9">
          <w:rPr>
            <w:rFonts w:ascii="Arial Narrow" w:hAnsi="Arial Narrow"/>
            <w:sz w:val="22"/>
            <w:szCs w:val="22"/>
          </w:rPr>
          <w:t xml:space="preserve"> počas implementácie schváleného projektu</w:t>
        </w:r>
      </w:ins>
      <w:r w:rsidRPr="00F74808">
        <w:rPr>
          <w:rFonts w:ascii="Arial Narrow" w:hAnsi="Arial Narrow"/>
          <w:sz w:val="22"/>
          <w:szCs w:val="22"/>
        </w:rPr>
        <w:t xml:space="preserve">). </w:t>
      </w:r>
    </w:p>
    <w:p w14:paraId="7380B8E1" w14:textId="77777777" w:rsidR="00C86B8C" w:rsidRPr="00F74808" w:rsidRDefault="00C86B8C" w:rsidP="00C86B8C">
      <w:pPr>
        <w:spacing w:after="0" w:line="240" w:lineRule="auto"/>
        <w:jc w:val="both"/>
        <w:rPr>
          <w:rFonts w:ascii="Arial Narrow" w:hAnsi="Arial Narrow"/>
          <w:sz w:val="22"/>
          <w:szCs w:val="22"/>
        </w:rPr>
      </w:pPr>
    </w:p>
    <w:p w14:paraId="2C41800F" w14:textId="02085465" w:rsidR="00C86B8C" w:rsidRPr="00F74808" w:rsidRDefault="00C86B8C" w:rsidP="00C86B8C">
      <w:pPr>
        <w:spacing w:after="0" w:line="240" w:lineRule="auto"/>
        <w:jc w:val="both"/>
        <w:rPr>
          <w:rFonts w:ascii="Arial Narrow" w:hAnsi="Arial Narrow"/>
          <w:sz w:val="22"/>
          <w:szCs w:val="22"/>
          <w:u w:val="single"/>
        </w:rPr>
      </w:pPr>
      <w:r w:rsidRPr="00F74808">
        <w:rPr>
          <w:rFonts w:ascii="Arial Narrow" w:hAnsi="Arial Narrow"/>
          <w:sz w:val="22"/>
          <w:szCs w:val="22"/>
        </w:rPr>
        <w:t xml:space="preserve">Číselník </w:t>
      </w:r>
      <w:r w:rsidR="00272741" w:rsidRPr="00F74808">
        <w:rPr>
          <w:rFonts w:ascii="Arial Narrow" w:hAnsi="Arial Narrow"/>
          <w:sz w:val="22"/>
          <w:szCs w:val="22"/>
        </w:rPr>
        <w:t xml:space="preserve">oprávnených výdavkov </w:t>
      </w:r>
      <w:r w:rsidRPr="00F74808">
        <w:rPr>
          <w:rFonts w:ascii="Arial Narrow" w:hAnsi="Arial Narrow"/>
          <w:sz w:val="22"/>
          <w:szCs w:val="22"/>
        </w:rPr>
        <w:t>je integrovaný do</w:t>
      </w:r>
      <w:r w:rsidR="00213F74" w:rsidRPr="00F74808">
        <w:rPr>
          <w:rFonts w:ascii="Arial Narrow" w:hAnsi="Arial Narrow"/>
          <w:sz w:val="22"/>
          <w:szCs w:val="22"/>
        </w:rPr>
        <w:t xml:space="preserve"> verejnej</w:t>
      </w:r>
      <w:r w:rsidR="000825DA" w:rsidRPr="00F74808">
        <w:rPr>
          <w:rFonts w:ascii="Arial Narrow" w:hAnsi="Arial Narrow"/>
          <w:sz w:val="22"/>
          <w:szCs w:val="22"/>
        </w:rPr>
        <w:t>,</w:t>
      </w:r>
      <w:r w:rsidR="00213F74" w:rsidRPr="00F74808">
        <w:rPr>
          <w:rFonts w:ascii="Arial Narrow" w:hAnsi="Arial Narrow"/>
          <w:sz w:val="22"/>
          <w:szCs w:val="22"/>
        </w:rPr>
        <w:t xml:space="preserve"> ako aj </w:t>
      </w:r>
      <w:r w:rsidR="00557268" w:rsidRPr="00F74808">
        <w:rPr>
          <w:rFonts w:ascii="Arial Narrow" w:hAnsi="Arial Narrow"/>
          <w:sz w:val="22"/>
          <w:szCs w:val="22"/>
        </w:rPr>
        <w:t>neverejnej</w:t>
      </w:r>
      <w:r w:rsidR="00213F74" w:rsidRPr="00F74808">
        <w:rPr>
          <w:rFonts w:ascii="Arial Narrow" w:hAnsi="Arial Narrow"/>
          <w:sz w:val="22"/>
          <w:szCs w:val="22"/>
        </w:rPr>
        <w:t xml:space="preserve"> časti</w:t>
      </w:r>
      <w:r w:rsidRPr="00F74808">
        <w:rPr>
          <w:rFonts w:ascii="Arial Narrow" w:hAnsi="Arial Narrow"/>
          <w:sz w:val="22"/>
          <w:szCs w:val="22"/>
        </w:rPr>
        <w:t xml:space="preserve"> ITMS2014+</w:t>
      </w:r>
      <w:r w:rsidR="00213F74" w:rsidRPr="00F74808">
        <w:rPr>
          <w:rFonts w:ascii="Arial Narrow" w:hAnsi="Arial Narrow"/>
          <w:sz w:val="22"/>
          <w:szCs w:val="22"/>
        </w:rPr>
        <w:t>.</w:t>
      </w:r>
    </w:p>
    <w:p w14:paraId="67DA7DB6" w14:textId="77777777" w:rsidR="00905EC4" w:rsidRPr="00F74808" w:rsidRDefault="00905EC4" w:rsidP="00CE46F6">
      <w:pPr>
        <w:spacing w:after="0" w:line="240" w:lineRule="auto"/>
        <w:jc w:val="both"/>
        <w:rPr>
          <w:rFonts w:ascii="Arial Narrow" w:hAnsi="Arial Narrow"/>
          <w:sz w:val="22"/>
          <w:szCs w:val="22"/>
        </w:rPr>
      </w:pPr>
    </w:p>
    <w:p w14:paraId="18DD98C0" w14:textId="77777777" w:rsidR="006A2DF0" w:rsidRPr="00F74808" w:rsidRDefault="006A2DF0" w:rsidP="00CE46F6">
      <w:pPr>
        <w:spacing w:after="0" w:line="240" w:lineRule="auto"/>
        <w:jc w:val="both"/>
        <w:rPr>
          <w:rFonts w:ascii="Arial Narrow" w:hAnsi="Arial Narrow"/>
          <w:sz w:val="22"/>
          <w:szCs w:val="22"/>
        </w:rPr>
      </w:pPr>
    </w:p>
    <w:p w14:paraId="0839C636" w14:textId="77777777" w:rsidR="006A2DF0" w:rsidRPr="00F74808" w:rsidRDefault="006A2DF0" w:rsidP="00CE46F6">
      <w:pPr>
        <w:spacing w:after="0" w:line="240" w:lineRule="auto"/>
        <w:jc w:val="both"/>
        <w:rPr>
          <w:rFonts w:ascii="Arial Narrow" w:hAnsi="Arial Narrow"/>
          <w:sz w:val="22"/>
          <w:szCs w:val="22"/>
        </w:rPr>
      </w:pPr>
    </w:p>
    <w:p w14:paraId="2B75AB88" w14:textId="77777777" w:rsidR="006A2DF0" w:rsidRPr="00F74808" w:rsidRDefault="006A2DF0" w:rsidP="00CE46F6">
      <w:pPr>
        <w:spacing w:after="0" w:line="240" w:lineRule="auto"/>
        <w:jc w:val="both"/>
        <w:rPr>
          <w:rFonts w:ascii="Arial Narrow" w:hAnsi="Arial Narrow"/>
          <w:sz w:val="22"/>
          <w:szCs w:val="22"/>
        </w:rPr>
      </w:pPr>
    </w:p>
    <w:p w14:paraId="5C4256CC" w14:textId="77777777" w:rsidR="006A2DF0" w:rsidRPr="00F74808" w:rsidRDefault="006A2DF0" w:rsidP="00CE46F6">
      <w:pPr>
        <w:spacing w:after="0" w:line="240" w:lineRule="auto"/>
        <w:jc w:val="both"/>
        <w:rPr>
          <w:rFonts w:ascii="Arial Narrow" w:hAnsi="Arial Narrow"/>
          <w:sz w:val="22"/>
          <w:szCs w:val="22"/>
        </w:rPr>
      </w:pPr>
    </w:p>
    <w:p w14:paraId="7808BA81" w14:textId="77777777" w:rsidR="006A2DF0" w:rsidRPr="00F74808" w:rsidRDefault="006A2DF0" w:rsidP="00CE46F6">
      <w:pPr>
        <w:spacing w:after="0" w:line="240" w:lineRule="auto"/>
        <w:jc w:val="both"/>
        <w:rPr>
          <w:rFonts w:ascii="Arial Narrow" w:hAnsi="Arial Narrow"/>
          <w:sz w:val="22"/>
          <w:szCs w:val="22"/>
        </w:rPr>
      </w:pPr>
    </w:p>
    <w:p w14:paraId="01E7E45F" w14:textId="77777777" w:rsidR="006A2DF0" w:rsidRPr="00F74808" w:rsidRDefault="006A2DF0" w:rsidP="00CE46F6">
      <w:pPr>
        <w:spacing w:after="0" w:line="240" w:lineRule="auto"/>
        <w:jc w:val="both"/>
        <w:rPr>
          <w:rFonts w:ascii="Arial Narrow" w:hAnsi="Arial Narrow"/>
          <w:sz w:val="22"/>
          <w:szCs w:val="22"/>
        </w:rPr>
      </w:pPr>
    </w:p>
    <w:p w14:paraId="3830CD94" w14:textId="77777777" w:rsidR="006A2DF0" w:rsidRPr="00F74808" w:rsidRDefault="006A2DF0" w:rsidP="00CE46F6">
      <w:pPr>
        <w:spacing w:after="0" w:line="240" w:lineRule="auto"/>
        <w:jc w:val="both"/>
        <w:rPr>
          <w:rFonts w:ascii="Arial Narrow" w:hAnsi="Arial Narrow"/>
          <w:sz w:val="22"/>
          <w:szCs w:val="22"/>
        </w:rPr>
      </w:pPr>
    </w:p>
    <w:p w14:paraId="434B8208" w14:textId="77777777" w:rsidR="006A2DF0" w:rsidRPr="00F74808" w:rsidRDefault="006A2DF0" w:rsidP="00CE46F6">
      <w:pPr>
        <w:spacing w:after="0" w:line="240" w:lineRule="auto"/>
        <w:jc w:val="both"/>
        <w:rPr>
          <w:rFonts w:ascii="Arial Narrow" w:hAnsi="Arial Narrow"/>
          <w:sz w:val="22"/>
          <w:szCs w:val="22"/>
        </w:rPr>
      </w:pPr>
    </w:p>
    <w:p w14:paraId="42C84087" w14:textId="77777777" w:rsidR="006A2DF0" w:rsidRPr="00F74808" w:rsidRDefault="006A2DF0" w:rsidP="00CE46F6">
      <w:pPr>
        <w:spacing w:after="0" w:line="240" w:lineRule="auto"/>
        <w:jc w:val="both"/>
        <w:rPr>
          <w:rFonts w:ascii="Arial Narrow" w:hAnsi="Arial Narrow"/>
          <w:sz w:val="22"/>
          <w:szCs w:val="22"/>
        </w:rPr>
      </w:pPr>
    </w:p>
    <w:p w14:paraId="176049CC" w14:textId="77777777" w:rsidR="006A2DF0" w:rsidRPr="00F74808" w:rsidRDefault="006A2DF0" w:rsidP="00CE46F6">
      <w:pPr>
        <w:spacing w:after="0" w:line="240" w:lineRule="auto"/>
        <w:jc w:val="both"/>
        <w:rPr>
          <w:rFonts w:ascii="Arial Narrow" w:hAnsi="Arial Narrow"/>
          <w:sz w:val="22"/>
          <w:szCs w:val="22"/>
        </w:rPr>
      </w:pPr>
    </w:p>
    <w:p w14:paraId="63FBC6E9" w14:textId="77777777" w:rsidR="006A2DF0" w:rsidRPr="00F74808" w:rsidRDefault="006A2DF0" w:rsidP="00CE46F6">
      <w:pPr>
        <w:spacing w:after="0" w:line="240" w:lineRule="auto"/>
        <w:jc w:val="both"/>
        <w:rPr>
          <w:rFonts w:ascii="Arial Narrow" w:hAnsi="Arial Narrow"/>
          <w:sz w:val="22"/>
          <w:szCs w:val="22"/>
        </w:rPr>
      </w:pPr>
    </w:p>
    <w:p w14:paraId="4D0AD480" w14:textId="77777777" w:rsidR="006A2DF0" w:rsidRPr="00F74808" w:rsidRDefault="006A2DF0" w:rsidP="00CE46F6">
      <w:pPr>
        <w:spacing w:after="0" w:line="240" w:lineRule="auto"/>
        <w:jc w:val="both"/>
        <w:rPr>
          <w:rFonts w:ascii="Arial Narrow" w:hAnsi="Arial Narrow"/>
          <w:sz w:val="22"/>
          <w:szCs w:val="22"/>
        </w:rPr>
      </w:pPr>
    </w:p>
    <w:p w14:paraId="33871601" w14:textId="77777777" w:rsidR="006A2DF0" w:rsidRPr="00F74808" w:rsidRDefault="006A2DF0" w:rsidP="00CE46F6">
      <w:pPr>
        <w:spacing w:after="0" w:line="240" w:lineRule="auto"/>
        <w:jc w:val="both"/>
        <w:rPr>
          <w:rFonts w:ascii="Arial Narrow" w:hAnsi="Arial Narrow"/>
          <w:sz w:val="22"/>
          <w:szCs w:val="22"/>
        </w:rPr>
      </w:pPr>
    </w:p>
    <w:p w14:paraId="60640698" w14:textId="77777777" w:rsidR="006A2DF0" w:rsidRPr="00F74808" w:rsidRDefault="006A2DF0" w:rsidP="00CE46F6">
      <w:pPr>
        <w:spacing w:after="0" w:line="240" w:lineRule="auto"/>
        <w:jc w:val="both"/>
        <w:rPr>
          <w:rFonts w:ascii="Arial Narrow" w:hAnsi="Arial Narrow"/>
          <w:sz w:val="22"/>
          <w:szCs w:val="22"/>
        </w:rPr>
      </w:pPr>
    </w:p>
    <w:p w14:paraId="785DD413" w14:textId="77777777" w:rsidR="006A2DF0" w:rsidRPr="00F74808" w:rsidRDefault="006A2DF0" w:rsidP="00CE46F6">
      <w:pPr>
        <w:spacing w:after="0" w:line="240" w:lineRule="auto"/>
        <w:jc w:val="both"/>
        <w:rPr>
          <w:rFonts w:ascii="Arial Narrow" w:hAnsi="Arial Narrow"/>
          <w:sz w:val="22"/>
          <w:szCs w:val="22"/>
        </w:rPr>
      </w:pPr>
    </w:p>
    <w:p w14:paraId="429DDB75" w14:textId="77777777" w:rsidR="006A2DF0" w:rsidRPr="00F74808" w:rsidRDefault="006A2DF0" w:rsidP="00CE46F6">
      <w:pPr>
        <w:spacing w:after="0" w:line="240" w:lineRule="auto"/>
        <w:jc w:val="both"/>
        <w:rPr>
          <w:rFonts w:ascii="Arial Narrow" w:hAnsi="Arial Narrow"/>
          <w:sz w:val="22"/>
          <w:szCs w:val="22"/>
        </w:rPr>
      </w:pPr>
    </w:p>
    <w:p w14:paraId="3CF8E967" w14:textId="77777777" w:rsidR="006A2DF0" w:rsidRPr="00F74808" w:rsidRDefault="006A2DF0" w:rsidP="00CE46F6">
      <w:pPr>
        <w:spacing w:after="0" w:line="240" w:lineRule="auto"/>
        <w:jc w:val="both"/>
        <w:rPr>
          <w:rFonts w:ascii="Arial Narrow" w:hAnsi="Arial Narrow"/>
          <w:sz w:val="22"/>
          <w:szCs w:val="22"/>
        </w:rPr>
      </w:pPr>
    </w:p>
    <w:p w14:paraId="341EDC5A" w14:textId="77777777" w:rsidR="006A2DF0" w:rsidRPr="00F74808" w:rsidRDefault="006A2DF0" w:rsidP="00CE46F6">
      <w:pPr>
        <w:spacing w:after="0" w:line="240" w:lineRule="auto"/>
        <w:jc w:val="both"/>
        <w:rPr>
          <w:rFonts w:ascii="Arial Narrow" w:hAnsi="Arial Narrow"/>
          <w:sz w:val="22"/>
          <w:szCs w:val="22"/>
        </w:rPr>
      </w:pPr>
    </w:p>
    <w:p w14:paraId="1EF82A8F" w14:textId="77777777" w:rsidR="006A2DF0" w:rsidRPr="00F74808" w:rsidRDefault="006A2DF0" w:rsidP="00CE46F6">
      <w:pPr>
        <w:spacing w:after="0" w:line="240" w:lineRule="auto"/>
        <w:jc w:val="both"/>
        <w:rPr>
          <w:rFonts w:ascii="Arial Narrow" w:hAnsi="Arial Narrow"/>
          <w:sz w:val="22"/>
          <w:szCs w:val="22"/>
        </w:rPr>
      </w:pPr>
    </w:p>
    <w:p w14:paraId="31857CD4" w14:textId="77777777" w:rsidR="006A2DF0" w:rsidRPr="00F74808" w:rsidRDefault="006A2DF0" w:rsidP="00CE46F6">
      <w:pPr>
        <w:spacing w:after="0" w:line="240" w:lineRule="auto"/>
        <w:jc w:val="both"/>
        <w:rPr>
          <w:rFonts w:ascii="Arial Narrow" w:hAnsi="Arial Narrow"/>
          <w:sz w:val="22"/>
          <w:szCs w:val="22"/>
        </w:rPr>
      </w:pPr>
    </w:p>
    <w:p w14:paraId="6912926D" w14:textId="77777777" w:rsidR="006A2DF0" w:rsidRPr="00F74808" w:rsidRDefault="006A2DF0" w:rsidP="00CE46F6">
      <w:pPr>
        <w:spacing w:after="0" w:line="240" w:lineRule="auto"/>
        <w:jc w:val="both"/>
        <w:rPr>
          <w:rFonts w:ascii="Arial Narrow" w:hAnsi="Arial Narrow"/>
          <w:sz w:val="22"/>
          <w:szCs w:val="22"/>
        </w:rPr>
      </w:pPr>
    </w:p>
    <w:p w14:paraId="5C5887C6" w14:textId="77777777" w:rsidR="006A2DF0" w:rsidRPr="00F74808" w:rsidRDefault="006A2DF0" w:rsidP="00CE46F6">
      <w:pPr>
        <w:spacing w:after="0" w:line="240" w:lineRule="auto"/>
        <w:jc w:val="both"/>
        <w:rPr>
          <w:rFonts w:ascii="Arial Narrow" w:hAnsi="Arial Narrow"/>
          <w:sz w:val="22"/>
          <w:szCs w:val="22"/>
        </w:rPr>
      </w:pPr>
    </w:p>
    <w:p w14:paraId="4B5DA659" w14:textId="77777777" w:rsidR="006A2DF0" w:rsidRPr="00F74808" w:rsidRDefault="006A2DF0" w:rsidP="00CE46F6">
      <w:pPr>
        <w:spacing w:after="0" w:line="240" w:lineRule="auto"/>
        <w:jc w:val="both"/>
        <w:rPr>
          <w:rFonts w:ascii="Arial Narrow" w:hAnsi="Arial Narrow"/>
          <w:sz w:val="22"/>
          <w:szCs w:val="22"/>
        </w:rPr>
      </w:pPr>
    </w:p>
    <w:p w14:paraId="62C381FE" w14:textId="77777777" w:rsidR="006A2DF0" w:rsidRPr="00F74808" w:rsidRDefault="006A2DF0" w:rsidP="00CE46F6">
      <w:pPr>
        <w:spacing w:after="0" w:line="240" w:lineRule="auto"/>
        <w:jc w:val="both"/>
        <w:rPr>
          <w:rFonts w:ascii="Arial Narrow" w:hAnsi="Arial Narrow"/>
          <w:sz w:val="22"/>
          <w:szCs w:val="22"/>
        </w:rPr>
      </w:pPr>
    </w:p>
    <w:p w14:paraId="015EC911" w14:textId="77777777" w:rsidR="006A2DF0" w:rsidRPr="00F74808" w:rsidRDefault="006A2DF0">
      <w:pPr>
        <w:rPr>
          <w:rFonts w:ascii="Arial Narrow" w:hAnsi="Arial Narrow"/>
          <w:sz w:val="22"/>
          <w:szCs w:val="22"/>
        </w:rPr>
      </w:pPr>
      <w:r w:rsidRPr="00F74808">
        <w:rPr>
          <w:rFonts w:ascii="Arial Narrow" w:hAnsi="Arial Narrow"/>
          <w:sz w:val="22"/>
          <w:szCs w:val="22"/>
        </w:rPr>
        <w:br w:type="page"/>
      </w:r>
    </w:p>
    <w:p w14:paraId="2C5431D9" w14:textId="0A3B9812" w:rsidR="00905EC4" w:rsidRPr="00F74808" w:rsidRDefault="00E05824" w:rsidP="00925714">
      <w:pPr>
        <w:pStyle w:val="Odsekzoznamu"/>
        <w:numPr>
          <w:ilvl w:val="0"/>
          <w:numId w:val="29"/>
        </w:numPr>
        <w:spacing w:after="0" w:line="240" w:lineRule="auto"/>
        <w:ind w:left="426" w:hanging="426"/>
        <w:jc w:val="both"/>
        <w:outlineLvl w:val="0"/>
        <w:rPr>
          <w:rFonts w:ascii="Arial Narrow" w:hAnsi="Arial Narrow"/>
          <w:b/>
          <w:sz w:val="30"/>
          <w:szCs w:val="30"/>
        </w:rPr>
      </w:pPr>
      <w:bookmarkStart w:id="222" w:name="_Toc420055466"/>
      <w:r w:rsidRPr="00F74808">
        <w:rPr>
          <w:rFonts w:ascii="Arial Narrow" w:hAnsi="Arial Narrow"/>
          <w:b/>
          <w:sz w:val="30"/>
          <w:szCs w:val="30"/>
        </w:rPr>
        <w:lastRenderedPageBreak/>
        <w:t>N</w:t>
      </w:r>
      <w:r w:rsidR="00905EC4" w:rsidRPr="00F74808">
        <w:rPr>
          <w:rFonts w:ascii="Arial Narrow" w:hAnsi="Arial Narrow"/>
          <w:b/>
          <w:sz w:val="30"/>
          <w:szCs w:val="30"/>
        </w:rPr>
        <w:t>eoprávnen</w:t>
      </w:r>
      <w:r w:rsidR="0079218A" w:rsidRPr="00F74808">
        <w:rPr>
          <w:rFonts w:ascii="Arial Narrow" w:hAnsi="Arial Narrow"/>
          <w:b/>
          <w:sz w:val="30"/>
          <w:szCs w:val="30"/>
        </w:rPr>
        <w:t>é</w:t>
      </w:r>
      <w:r w:rsidR="00905EC4" w:rsidRPr="00F74808">
        <w:rPr>
          <w:rFonts w:ascii="Arial Narrow" w:hAnsi="Arial Narrow"/>
          <w:b/>
          <w:sz w:val="30"/>
          <w:szCs w:val="30"/>
        </w:rPr>
        <w:t xml:space="preserve"> výdavk</w:t>
      </w:r>
      <w:r w:rsidR="0079218A" w:rsidRPr="00F74808">
        <w:rPr>
          <w:rFonts w:ascii="Arial Narrow" w:hAnsi="Arial Narrow"/>
          <w:b/>
          <w:sz w:val="30"/>
          <w:szCs w:val="30"/>
        </w:rPr>
        <w:t>y</w:t>
      </w:r>
      <w:r w:rsidRPr="00F74808">
        <w:rPr>
          <w:rFonts w:ascii="Arial Narrow" w:hAnsi="Arial Narrow"/>
          <w:b/>
          <w:sz w:val="30"/>
          <w:szCs w:val="30"/>
        </w:rPr>
        <w:t xml:space="preserve"> pre dopytovo orientované projekty OP KŽP</w:t>
      </w:r>
      <w:bookmarkEnd w:id="222"/>
      <w:r w:rsidR="00905EC4" w:rsidRPr="00F74808">
        <w:rPr>
          <w:rFonts w:ascii="Arial Narrow" w:hAnsi="Arial Narrow"/>
          <w:b/>
          <w:sz w:val="30"/>
          <w:szCs w:val="30"/>
        </w:rPr>
        <w:t xml:space="preserve"> </w:t>
      </w:r>
    </w:p>
    <w:p w14:paraId="35090CCE" w14:textId="77777777" w:rsidR="00C82141" w:rsidRPr="00F74808" w:rsidRDefault="00C82141" w:rsidP="00CE46F6">
      <w:pPr>
        <w:spacing w:after="0" w:line="240" w:lineRule="auto"/>
        <w:jc w:val="both"/>
        <w:rPr>
          <w:rFonts w:ascii="Arial Narrow" w:hAnsi="Arial Narrow"/>
          <w:sz w:val="22"/>
          <w:szCs w:val="22"/>
        </w:rPr>
      </w:pPr>
    </w:p>
    <w:p w14:paraId="373CF7F1" w14:textId="2CF41677" w:rsidR="001F3B44" w:rsidRPr="00F74808" w:rsidRDefault="0079218A" w:rsidP="00CE46F6">
      <w:pPr>
        <w:spacing w:after="0" w:line="240" w:lineRule="auto"/>
        <w:jc w:val="both"/>
        <w:rPr>
          <w:rFonts w:ascii="Arial Narrow" w:hAnsi="Arial Narrow"/>
          <w:sz w:val="22"/>
          <w:szCs w:val="22"/>
        </w:rPr>
      </w:pPr>
      <w:r w:rsidRPr="00F74808">
        <w:rPr>
          <w:rFonts w:ascii="Arial Narrow" w:hAnsi="Arial Narrow"/>
          <w:sz w:val="22"/>
          <w:szCs w:val="22"/>
        </w:rPr>
        <w:t xml:space="preserve">Nižšie uvedené </w:t>
      </w:r>
      <w:r w:rsidR="00E05824" w:rsidRPr="00F74808">
        <w:rPr>
          <w:rFonts w:ascii="Arial Narrow" w:hAnsi="Arial Narrow"/>
          <w:sz w:val="22"/>
          <w:szCs w:val="22"/>
        </w:rPr>
        <w:t xml:space="preserve">výdavky bude </w:t>
      </w:r>
      <w:r w:rsidR="00CA6741" w:rsidRPr="00F74808">
        <w:rPr>
          <w:rFonts w:ascii="Arial Narrow" w:hAnsi="Arial Narrow"/>
          <w:sz w:val="22"/>
          <w:szCs w:val="22"/>
        </w:rPr>
        <w:t>P</w:t>
      </w:r>
      <w:r w:rsidR="00E05824" w:rsidRPr="00F74808">
        <w:rPr>
          <w:rFonts w:ascii="Arial Narrow" w:hAnsi="Arial Narrow"/>
          <w:sz w:val="22"/>
          <w:szCs w:val="22"/>
        </w:rPr>
        <w:t xml:space="preserve">oskytovateľ považovať za </w:t>
      </w:r>
      <w:r w:rsidR="00E05824" w:rsidRPr="00F74808">
        <w:rPr>
          <w:rFonts w:ascii="Arial Narrow" w:hAnsi="Arial Narrow"/>
          <w:b/>
          <w:sz w:val="22"/>
          <w:szCs w:val="22"/>
        </w:rPr>
        <w:t>neoprávnené</w:t>
      </w:r>
      <w:r w:rsidR="00E05824" w:rsidRPr="00F74808">
        <w:rPr>
          <w:rFonts w:ascii="Arial Narrow" w:hAnsi="Arial Narrow"/>
          <w:sz w:val="22"/>
          <w:szCs w:val="22"/>
        </w:rPr>
        <w:t xml:space="preserve"> bez ohľadu na ich vzťah k cieľom </w:t>
      </w:r>
      <w:r w:rsidR="00E10F0A">
        <w:rPr>
          <w:rFonts w:ascii="Arial Narrow" w:hAnsi="Arial Narrow"/>
          <w:sz w:val="22"/>
          <w:szCs w:val="22"/>
        </w:rPr>
        <w:br/>
      </w:r>
      <w:r w:rsidR="00E05824" w:rsidRPr="00F74808">
        <w:rPr>
          <w:rFonts w:ascii="Arial Narrow" w:hAnsi="Arial Narrow"/>
          <w:sz w:val="22"/>
          <w:szCs w:val="22"/>
        </w:rPr>
        <w:t>a charakteru projektu</w:t>
      </w:r>
      <w:r w:rsidR="00F71F08" w:rsidRPr="00F74808">
        <w:rPr>
          <w:rStyle w:val="Odkaznapoznmkupodiarou"/>
          <w:rFonts w:ascii="Arial Narrow" w:hAnsi="Arial Narrow"/>
          <w:sz w:val="22"/>
          <w:szCs w:val="22"/>
        </w:rPr>
        <w:footnoteReference w:id="71"/>
      </w:r>
      <w:r w:rsidR="00F71F08" w:rsidRPr="00F74808">
        <w:rPr>
          <w:rFonts w:ascii="Arial Narrow" w:hAnsi="Arial Narrow"/>
          <w:sz w:val="22"/>
          <w:szCs w:val="22"/>
        </w:rPr>
        <w:t>:</w:t>
      </w:r>
    </w:p>
    <w:p w14:paraId="3900A41E" w14:textId="77777777" w:rsidR="001C260B" w:rsidRPr="00F74808" w:rsidRDefault="001C260B"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akákoľvek časť výdavkov, ktorou by sa prekročila maximálna intenzita pomoci,</w:t>
      </w:r>
      <w:r w:rsidR="00CA08A7" w:rsidRPr="00F74808">
        <w:rPr>
          <w:rFonts w:ascii="Arial Narrow" w:hAnsi="Arial Narrow"/>
          <w:sz w:val="22"/>
          <w:szCs w:val="22"/>
        </w:rPr>
        <w:t xml:space="preserve"> </w:t>
      </w:r>
      <w:r w:rsidR="00987144" w:rsidRPr="00F74808">
        <w:rPr>
          <w:rFonts w:ascii="Arial Narrow" w:hAnsi="Arial Narrow"/>
          <w:sz w:val="22"/>
          <w:szCs w:val="22"/>
        </w:rPr>
        <w:t>alebo stanovené finančné limity a benchmarky</w:t>
      </w:r>
      <w:r w:rsidRPr="00F74808">
        <w:rPr>
          <w:rStyle w:val="Odkaznapoznmkupodiarou"/>
          <w:rFonts w:ascii="Arial Narrow" w:hAnsi="Arial Narrow"/>
          <w:sz w:val="22"/>
          <w:szCs w:val="22"/>
        </w:rPr>
        <w:footnoteReference w:id="72"/>
      </w:r>
      <w:r w:rsidR="00987144" w:rsidRPr="00F74808">
        <w:rPr>
          <w:rFonts w:ascii="Arial Narrow" w:hAnsi="Arial Narrow"/>
          <w:sz w:val="22"/>
          <w:szCs w:val="22"/>
        </w:rPr>
        <w:t>;</w:t>
      </w:r>
    </w:p>
    <w:p w14:paraId="68A4E0AC" w14:textId="2E249DCE" w:rsidR="00772351" w:rsidRPr="00F74808" w:rsidRDefault="00DD5EF0"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príprava</w:t>
      </w:r>
      <w:r w:rsidR="00756C26" w:rsidRPr="00F74808">
        <w:rPr>
          <w:rFonts w:ascii="Arial Narrow" w:hAnsi="Arial Narrow"/>
          <w:sz w:val="22"/>
          <w:szCs w:val="22"/>
        </w:rPr>
        <w:t xml:space="preserve"> </w:t>
      </w:r>
      <w:r w:rsidRPr="00F74808">
        <w:rPr>
          <w:rFonts w:ascii="Arial Narrow" w:hAnsi="Arial Narrow"/>
          <w:sz w:val="22"/>
          <w:szCs w:val="22"/>
        </w:rPr>
        <w:t>ž</w:t>
      </w:r>
      <w:r w:rsidR="00756C26" w:rsidRPr="00F74808">
        <w:rPr>
          <w:rFonts w:ascii="Arial Narrow" w:hAnsi="Arial Narrow"/>
          <w:sz w:val="22"/>
          <w:szCs w:val="22"/>
        </w:rPr>
        <w:t>iadosti o</w:t>
      </w:r>
      <w:r w:rsidR="00A34131" w:rsidRPr="00F74808">
        <w:rPr>
          <w:rFonts w:ascii="Arial Narrow" w:hAnsi="Arial Narrow"/>
          <w:sz w:val="22"/>
          <w:szCs w:val="22"/>
        </w:rPr>
        <w:t xml:space="preserve"> poskytnutie </w:t>
      </w:r>
      <w:r w:rsidR="00756C26" w:rsidRPr="00F74808">
        <w:rPr>
          <w:rFonts w:ascii="Arial Narrow" w:hAnsi="Arial Narrow"/>
          <w:sz w:val="22"/>
          <w:szCs w:val="22"/>
        </w:rPr>
        <w:t>NFP</w:t>
      </w:r>
      <w:ins w:id="223" w:author="Autor" w:date="2016-05-23T13:29:00Z">
        <w:r w:rsidR="00432F92">
          <w:rPr>
            <w:rFonts w:ascii="Arial Narrow" w:hAnsi="Arial Narrow"/>
            <w:sz w:val="22"/>
            <w:szCs w:val="22"/>
          </w:rPr>
          <w:t>,</w:t>
        </w:r>
      </w:ins>
      <w:ins w:id="224" w:author="Autor" w:date="2016-05-23T13:28:00Z">
        <w:r w:rsidR="00432F92">
          <w:rPr>
            <w:rFonts w:ascii="Arial Narrow" w:hAnsi="Arial Narrow"/>
            <w:sz w:val="22"/>
            <w:szCs w:val="22"/>
          </w:rPr>
          <w:t xml:space="preserve"> vrátane príloh</w:t>
        </w:r>
      </w:ins>
      <w:ins w:id="225" w:author="Autor" w:date="2016-05-23T13:46:00Z">
        <w:r w:rsidR="00A57112">
          <w:rPr>
            <w:rStyle w:val="Odkaznapoznmkupodiarou"/>
            <w:rFonts w:ascii="Arial Narrow" w:hAnsi="Arial Narrow"/>
            <w:sz w:val="22"/>
            <w:szCs w:val="22"/>
          </w:rPr>
          <w:footnoteReference w:id="73"/>
        </w:r>
      </w:ins>
      <w:r w:rsidR="002F5337" w:rsidRPr="00F74808">
        <w:rPr>
          <w:rFonts w:ascii="Arial Narrow" w:hAnsi="Arial Narrow"/>
          <w:sz w:val="22"/>
          <w:szCs w:val="22"/>
        </w:rPr>
        <w:t>;</w:t>
      </w:r>
    </w:p>
    <w:p w14:paraId="184C1528" w14:textId="19B12FF4" w:rsidR="00756C26" w:rsidRPr="00F74808" w:rsidRDefault="00756C26"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výdavky spojené so zabezpečením verejného obstarávania tovarov, služieb a prác bezprostredne súvisiacich s</w:t>
      </w:r>
      <w:r w:rsidR="00CA08A7" w:rsidRPr="00F74808">
        <w:rPr>
          <w:rFonts w:ascii="Arial Narrow" w:hAnsi="Arial Narrow"/>
          <w:sz w:val="22"/>
          <w:szCs w:val="22"/>
        </w:rPr>
        <w:t> </w:t>
      </w:r>
      <w:r w:rsidRPr="00F74808">
        <w:rPr>
          <w:rFonts w:ascii="Arial Narrow" w:hAnsi="Arial Narrow"/>
          <w:sz w:val="22"/>
          <w:szCs w:val="22"/>
        </w:rPr>
        <w:t>projektom</w:t>
      </w:r>
      <w:r w:rsidR="00CA08A7" w:rsidRPr="00F74808">
        <w:rPr>
          <w:rFonts w:ascii="Arial Narrow" w:hAnsi="Arial Narrow"/>
          <w:sz w:val="22"/>
          <w:szCs w:val="22"/>
        </w:rPr>
        <w:t xml:space="preserve"> (</w:t>
      </w:r>
      <w:r w:rsidR="006C7FC1" w:rsidRPr="00F74808">
        <w:rPr>
          <w:rFonts w:ascii="Arial Narrow" w:hAnsi="Arial Narrow"/>
          <w:sz w:val="22"/>
          <w:szCs w:val="22"/>
        </w:rPr>
        <w:t xml:space="preserve">bez ohľadu na to, či bolo VO </w:t>
      </w:r>
      <w:r w:rsidR="00AD0EFA" w:rsidRPr="00F74808">
        <w:rPr>
          <w:rFonts w:ascii="Arial Narrow" w:hAnsi="Arial Narrow"/>
          <w:sz w:val="22"/>
          <w:szCs w:val="22"/>
        </w:rPr>
        <w:t>zabezpečen</w:t>
      </w:r>
      <w:r w:rsidR="006C7FC1" w:rsidRPr="00F74808">
        <w:rPr>
          <w:rFonts w:ascii="Arial Narrow" w:hAnsi="Arial Narrow"/>
          <w:sz w:val="22"/>
          <w:szCs w:val="22"/>
        </w:rPr>
        <w:t>é</w:t>
      </w:r>
      <w:r w:rsidR="00AD0EFA" w:rsidRPr="00F74808">
        <w:rPr>
          <w:rFonts w:ascii="Arial Narrow" w:hAnsi="Arial Narrow"/>
          <w:sz w:val="22"/>
          <w:szCs w:val="22"/>
        </w:rPr>
        <w:t xml:space="preserve"> </w:t>
      </w:r>
      <w:r w:rsidR="00CA08A7" w:rsidRPr="00F74808">
        <w:rPr>
          <w:rFonts w:ascii="Arial Narrow" w:hAnsi="Arial Narrow"/>
          <w:sz w:val="22"/>
          <w:szCs w:val="22"/>
        </w:rPr>
        <w:t>žiadateľom</w:t>
      </w:r>
      <w:r w:rsidR="006C7FC1" w:rsidRPr="00F74808">
        <w:rPr>
          <w:rFonts w:ascii="Arial Narrow" w:hAnsi="Arial Narrow"/>
          <w:sz w:val="22"/>
          <w:szCs w:val="22"/>
        </w:rPr>
        <w:t>/</w:t>
      </w:r>
      <w:r w:rsidR="006F7DBD" w:rsidRPr="00F74808">
        <w:rPr>
          <w:rFonts w:ascii="Arial Narrow" w:hAnsi="Arial Narrow"/>
          <w:sz w:val="22"/>
          <w:szCs w:val="22"/>
        </w:rPr>
        <w:t>P</w:t>
      </w:r>
      <w:r w:rsidR="006C7FC1" w:rsidRPr="00F74808">
        <w:rPr>
          <w:rFonts w:ascii="Arial Narrow" w:hAnsi="Arial Narrow"/>
          <w:sz w:val="22"/>
          <w:szCs w:val="22"/>
        </w:rPr>
        <w:t>rijímateľom</w:t>
      </w:r>
      <w:r w:rsidR="00CA08A7" w:rsidRPr="00F74808">
        <w:rPr>
          <w:rFonts w:ascii="Arial Narrow" w:hAnsi="Arial Narrow"/>
          <w:sz w:val="22"/>
          <w:szCs w:val="22"/>
        </w:rPr>
        <w:t xml:space="preserve">, </w:t>
      </w:r>
      <w:r w:rsidR="006C7FC1" w:rsidRPr="00F74808">
        <w:rPr>
          <w:rFonts w:ascii="Arial Narrow" w:hAnsi="Arial Narrow"/>
          <w:sz w:val="22"/>
          <w:szCs w:val="22"/>
        </w:rPr>
        <w:t xml:space="preserve">alebo </w:t>
      </w:r>
      <w:r w:rsidR="00CA08A7" w:rsidRPr="00F74808">
        <w:rPr>
          <w:rFonts w:ascii="Arial Narrow" w:hAnsi="Arial Narrow"/>
          <w:sz w:val="22"/>
          <w:szCs w:val="22"/>
        </w:rPr>
        <w:t>dodávateľsky)</w:t>
      </w:r>
      <w:ins w:id="228" w:author="Autor" w:date="2016-05-12T13:23:00Z">
        <w:r w:rsidR="00A2010D">
          <w:rPr>
            <w:rStyle w:val="Odkaznapoznmkupodiarou"/>
            <w:rFonts w:ascii="Arial Narrow" w:hAnsi="Arial Narrow"/>
            <w:sz w:val="22"/>
            <w:szCs w:val="22"/>
          </w:rPr>
          <w:footnoteReference w:id="74"/>
        </w:r>
      </w:ins>
      <w:r w:rsidRPr="00F74808">
        <w:rPr>
          <w:rFonts w:ascii="Arial Narrow" w:hAnsi="Arial Narrow"/>
          <w:sz w:val="22"/>
          <w:szCs w:val="22"/>
        </w:rPr>
        <w:t>;</w:t>
      </w:r>
    </w:p>
    <w:p w14:paraId="232212A6" w14:textId="361B9C36" w:rsidR="00476CA0" w:rsidRPr="00F74808" w:rsidRDefault="002D1175"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odborný geologický dohľad (</w:t>
      </w:r>
      <w:r w:rsidRPr="00F74808">
        <w:rPr>
          <w:rFonts w:ascii="Arial Narrow" w:hAnsi="Arial Narrow"/>
          <w:sz w:val="22"/>
          <w:szCs w:val="22"/>
          <w:u w:val="single"/>
        </w:rPr>
        <w:t>výnimku</w:t>
      </w:r>
      <w:r w:rsidRPr="00F74808">
        <w:rPr>
          <w:rFonts w:ascii="Arial Narrow" w:hAnsi="Arial Narrow"/>
          <w:sz w:val="22"/>
          <w:szCs w:val="22"/>
        </w:rPr>
        <w:t xml:space="preserve"> tvoria projekty</w:t>
      </w:r>
      <w:r w:rsidR="004E2C5B" w:rsidRPr="00F74808">
        <w:rPr>
          <w:rFonts w:ascii="Arial Narrow" w:hAnsi="Arial Narrow"/>
          <w:sz w:val="22"/>
          <w:szCs w:val="22"/>
        </w:rPr>
        <w:t xml:space="preserve"> zamerané na </w:t>
      </w:r>
      <w:r w:rsidR="00D567E1" w:rsidRPr="00F74808">
        <w:rPr>
          <w:rFonts w:ascii="Arial Narrow" w:hAnsi="Arial Narrow"/>
          <w:sz w:val="22"/>
          <w:szCs w:val="22"/>
        </w:rPr>
        <w:t>sanáciu</w:t>
      </w:r>
      <w:r w:rsidR="004E2C5B" w:rsidRPr="00F74808">
        <w:rPr>
          <w:rFonts w:ascii="Arial Narrow" w:hAnsi="Arial Narrow"/>
          <w:sz w:val="22"/>
          <w:szCs w:val="22"/>
        </w:rPr>
        <w:t xml:space="preserve"> environmentálnych záťaží (Prioritná os 1, Špecifický cieľ 1.4.2)</w:t>
      </w:r>
      <w:r w:rsidR="00476CA0" w:rsidRPr="00F74808">
        <w:rPr>
          <w:rFonts w:ascii="Arial Narrow" w:hAnsi="Arial Narrow"/>
          <w:sz w:val="22"/>
          <w:szCs w:val="22"/>
        </w:rPr>
        <w:t>, rekultiváciu uzavretých a opustených úložísk ťažobného odpadu (Prioritná os 2, Špecifický cieľ 2.1.2)</w:t>
      </w:r>
      <w:r w:rsidR="004E2C5B" w:rsidRPr="00F74808">
        <w:rPr>
          <w:rFonts w:ascii="Arial Narrow" w:hAnsi="Arial Narrow"/>
          <w:sz w:val="22"/>
          <w:szCs w:val="22"/>
        </w:rPr>
        <w:t xml:space="preserve"> a sanáciu havarijných zosuvov súvisiacich so zmenou klímy (Prioritná os 3, Špecifický cieľ 3.1.2)</w:t>
      </w:r>
      <w:r w:rsidRPr="00F74808">
        <w:rPr>
          <w:rFonts w:ascii="Arial Narrow" w:hAnsi="Arial Narrow"/>
          <w:sz w:val="22"/>
          <w:szCs w:val="22"/>
        </w:rPr>
        <w:t xml:space="preserve">, </w:t>
      </w:r>
      <w:r w:rsidR="00492B3B" w:rsidRPr="00F74808">
        <w:rPr>
          <w:rFonts w:ascii="Arial Narrow" w:hAnsi="Arial Narrow"/>
          <w:sz w:val="22"/>
          <w:szCs w:val="22"/>
        </w:rPr>
        <w:t xml:space="preserve">za splnenia podmienok špecifikovaných v kapitole </w:t>
      </w:r>
      <w:r w:rsidR="00E728C9" w:rsidRPr="00F74808">
        <w:rPr>
          <w:rFonts w:ascii="Arial Narrow" w:hAnsi="Arial Narrow"/>
          <w:sz w:val="22"/>
          <w:szCs w:val="22"/>
        </w:rPr>
        <w:t>4</w:t>
      </w:r>
      <w:r w:rsidR="00492B3B" w:rsidRPr="00F74808">
        <w:rPr>
          <w:rFonts w:ascii="Arial Narrow" w:hAnsi="Arial Narrow"/>
          <w:sz w:val="22"/>
          <w:szCs w:val="22"/>
        </w:rPr>
        <w:t> predmetnej Príručky</w:t>
      </w:r>
      <w:r w:rsidR="00CB60B8" w:rsidRPr="00F74808">
        <w:rPr>
          <w:rFonts w:ascii="Arial Narrow" w:hAnsi="Arial Narrow"/>
          <w:sz w:val="22"/>
          <w:szCs w:val="22"/>
        </w:rPr>
        <w:t>)</w:t>
      </w:r>
      <w:r w:rsidR="00492B3B" w:rsidRPr="00F74808">
        <w:rPr>
          <w:rFonts w:ascii="Arial Narrow" w:hAnsi="Arial Narrow"/>
          <w:sz w:val="22"/>
          <w:szCs w:val="22"/>
        </w:rPr>
        <w:t>;</w:t>
      </w:r>
    </w:p>
    <w:p w14:paraId="6D322D96" w14:textId="77777777" w:rsidR="00E91A26" w:rsidRDefault="00E91A26" w:rsidP="00F74808">
      <w:pPr>
        <w:pStyle w:val="Odsekzoznamu"/>
        <w:numPr>
          <w:ilvl w:val="0"/>
          <w:numId w:val="4"/>
        </w:numPr>
        <w:spacing w:before="100" w:after="0" w:line="240" w:lineRule="auto"/>
        <w:ind w:left="284" w:hanging="284"/>
        <w:contextualSpacing w:val="0"/>
        <w:jc w:val="both"/>
        <w:rPr>
          <w:ins w:id="230" w:author="Autor" w:date="2016-05-13T15:41:00Z"/>
          <w:rFonts w:ascii="Arial Narrow" w:hAnsi="Arial Narrow"/>
          <w:sz w:val="22"/>
          <w:szCs w:val="22"/>
        </w:rPr>
      </w:pPr>
      <w:r w:rsidRPr="00F74808">
        <w:rPr>
          <w:rFonts w:ascii="Arial Narrow" w:hAnsi="Arial Narrow"/>
          <w:sz w:val="22"/>
          <w:szCs w:val="22"/>
        </w:rPr>
        <w:t xml:space="preserve">geologický prieskum za účelom zistenia výdatnosti geotermálneho ložiska, </w:t>
      </w:r>
      <w:r w:rsidRPr="00F74808">
        <w:rPr>
          <w:rFonts w:ascii="Arial Narrow" w:hAnsi="Arial Narrow"/>
          <w:sz w:val="22"/>
          <w:szCs w:val="22"/>
          <w:u w:val="single"/>
        </w:rPr>
        <w:t>ak netvorí</w:t>
      </w:r>
      <w:r w:rsidRPr="00F74808">
        <w:rPr>
          <w:rFonts w:ascii="Arial Narrow" w:hAnsi="Arial Narrow"/>
          <w:sz w:val="22"/>
          <w:szCs w:val="22"/>
        </w:rPr>
        <w:t xml:space="preserve"> súčasť prípravnej a projektovej dokumentácie;</w:t>
      </w:r>
    </w:p>
    <w:p w14:paraId="2C7A2154" w14:textId="36AD3531" w:rsidR="000F6F70" w:rsidRPr="00F74808" w:rsidRDefault="000F6F70"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ins w:id="231" w:author="Autor" w:date="2016-05-13T15:41:00Z">
        <w:r w:rsidRPr="000F6F70">
          <w:rPr>
            <w:rFonts w:ascii="Arial Narrow" w:hAnsi="Arial Narrow"/>
            <w:sz w:val="22"/>
            <w:szCs w:val="22"/>
          </w:rPr>
          <w:t xml:space="preserve">časť obstarávacej ceny stavby, ktorá je vyššia ako 10 % </w:t>
        </w:r>
      </w:ins>
      <w:ins w:id="232" w:author="Autor" w:date="2016-05-25T11:24:00Z">
        <w:r w:rsidR="00341754">
          <w:rPr>
            <w:rFonts w:ascii="Arial Narrow" w:hAnsi="Arial Narrow"/>
            <w:sz w:val="22"/>
            <w:szCs w:val="22"/>
          </w:rPr>
          <w:t>CpOV</w:t>
        </w:r>
      </w:ins>
      <w:ins w:id="233" w:author="Autor" w:date="2016-05-13T15:41:00Z">
        <w:r w:rsidRPr="000F6F70">
          <w:rPr>
            <w:rFonts w:ascii="Arial Narrow" w:hAnsi="Arial Narrow"/>
            <w:sz w:val="22"/>
            <w:szCs w:val="22"/>
          </w:rPr>
          <w:t xml:space="preserve"> na projekt (</w:t>
        </w:r>
      </w:ins>
      <w:ins w:id="234" w:author="Autor" w:date="2016-05-13T15:46:00Z">
        <w:r w:rsidR="00A217BD" w:rsidRPr="00F74808">
          <w:rPr>
            <w:rFonts w:ascii="Arial Narrow" w:hAnsi="Arial Narrow"/>
            <w:sz w:val="22"/>
            <w:szCs w:val="22"/>
          </w:rPr>
          <w:t>alebo pri nedodržaní kumulatívneho percentuálneho limitu na nákup nehnuteľností v rámci projektu</w:t>
        </w:r>
      </w:ins>
      <w:ins w:id="235" w:author="Autor" w:date="2016-05-13T15:41:00Z">
        <w:r w:rsidRPr="000F6F70">
          <w:rPr>
            <w:rFonts w:ascii="Arial Narrow" w:hAnsi="Arial Narrow"/>
            <w:sz w:val="22"/>
            <w:szCs w:val="22"/>
          </w:rPr>
          <w:t>)</w:t>
        </w:r>
      </w:ins>
      <w:ins w:id="236" w:author="Autor" w:date="2016-05-13T15:46:00Z">
        <w:r w:rsidR="00A217BD">
          <w:rPr>
            <w:rFonts w:ascii="Arial Narrow" w:hAnsi="Arial Narrow"/>
            <w:sz w:val="22"/>
            <w:szCs w:val="22"/>
          </w:rPr>
          <w:t>;</w:t>
        </w:r>
      </w:ins>
    </w:p>
    <w:p w14:paraId="390BD80B" w14:textId="4D7C9F06" w:rsidR="00F671FF" w:rsidRPr="00F74808" w:rsidRDefault="00792C0F"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ins w:id="237" w:author="Autor" w:date="2016-05-13T15:09:00Z">
        <w:r>
          <w:rPr>
            <w:rFonts w:ascii="Arial Narrow" w:hAnsi="Arial Narrow"/>
            <w:sz w:val="22"/>
            <w:szCs w:val="22"/>
          </w:rPr>
          <w:t>časť obstarávacej ceny</w:t>
        </w:r>
      </w:ins>
      <w:del w:id="238" w:author="Autor" w:date="2016-05-13T15:09:00Z">
        <w:r w:rsidR="00F671FF" w:rsidRPr="00F74808" w:rsidDel="00792C0F">
          <w:rPr>
            <w:rFonts w:ascii="Arial Narrow" w:hAnsi="Arial Narrow"/>
            <w:sz w:val="22"/>
            <w:szCs w:val="22"/>
          </w:rPr>
          <w:delText>nákup</w:delText>
        </w:r>
      </w:del>
      <w:r w:rsidR="00F671FF" w:rsidRPr="00F74808">
        <w:rPr>
          <w:rFonts w:ascii="Arial Narrow" w:hAnsi="Arial Narrow"/>
          <w:sz w:val="22"/>
          <w:szCs w:val="22"/>
        </w:rPr>
        <w:t xml:space="preserve"> pozemkov/lesov</w:t>
      </w:r>
      <w:ins w:id="239" w:author="Autor" w:date="2016-05-13T15:09:00Z">
        <w:r>
          <w:rPr>
            <w:rFonts w:ascii="Arial Narrow" w:hAnsi="Arial Narrow"/>
            <w:sz w:val="22"/>
            <w:szCs w:val="22"/>
          </w:rPr>
          <w:t>, ktorá je vyšši</w:t>
        </w:r>
      </w:ins>
      <w:ins w:id="240" w:author="Autor" w:date="2016-05-13T15:10:00Z">
        <w:r>
          <w:rPr>
            <w:rFonts w:ascii="Arial Narrow" w:hAnsi="Arial Narrow"/>
            <w:sz w:val="22"/>
            <w:szCs w:val="22"/>
          </w:rPr>
          <w:t>a ako</w:t>
        </w:r>
      </w:ins>
      <w:del w:id="241" w:author="Autor" w:date="2016-05-13T15:10:00Z">
        <w:r w:rsidR="00F671FF" w:rsidRPr="00F74808" w:rsidDel="00792C0F">
          <w:rPr>
            <w:rFonts w:ascii="Arial Narrow" w:hAnsi="Arial Narrow"/>
            <w:sz w:val="22"/>
            <w:szCs w:val="22"/>
          </w:rPr>
          <w:delText xml:space="preserve"> vo výške nad</w:delText>
        </w:r>
      </w:del>
      <w:r w:rsidR="00F671FF" w:rsidRPr="00F74808">
        <w:rPr>
          <w:rFonts w:ascii="Arial Narrow" w:hAnsi="Arial Narrow"/>
          <w:sz w:val="22"/>
          <w:szCs w:val="22"/>
        </w:rPr>
        <w:t xml:space="preserve"> 10 % </w:t>
      </w:r>
      <w:ins w:id="242" w:author="Autor" w:date="2016-05-25T11:24:00Z">
        <w:r w:rsidR="00341754">
          <w:rPr>
            <w:rFonts w:ascii="Arial Narrow" w:hAnsi="Arial Narrow"/>
            <w:sz w:val="22"/>
            <w:szCs w:val="22"/>
          </w:rPr>
          <w:t>CpOV</w:t>
        </w:r>
      </w:ins>
      <w:del w:id="243" w:author="Autor" w:date="2016-05-25T11:24:00Z">
        <w:r w:rsidR="00F671FF" w:rsidRPr="00F74808" w:rsidDel="00341754">
          <w:rPr>
            <w:rFonts w:ascii="Arial Narrow" w:hAnsi="Arial Narrow"/>
            <w:sz w:val="22"/>
            <w:szCs w:val="22"/>
          </w:rPr>
          <w:delText xml:space="preserve">celkových </w:delText>
        </w:r>
        <w:r w:rsidR="00D5265A" w:rsidRPr="00F74808" w:rsidDel="00341754">
          <w:rPr>
            <w:rFonts w:ascii="Arial Narrow" w:hAnsi="Arial Narrow"/>
            <w:sz w:val="22"/>
            <w:szCs w:val="22"/>
          </w:rPr>
          <w:delText xml:space="preserve">priamych </w:delText>
        </w:r>
        <w:r w:rsidR="00F671FF" w:rsidRPr="00F74808" w:rsidDel="00341754">
          <w:rPr>
            <w:rFonts w:ascii="Arial Narrow" w:hAnsi="Arial Narrow"/>
            <w:sz w:val="22"/>
            <w:szCs w:val="22"/>
          </w:rPr>
          <w:delText>oprávnených výdavkov</w:delText>
        </w:r>
      </w:del>
      <w:ins w:id="244" w:author="Autor" w:date="2016-05-13T15:39:00Z">
        <w:r w:rsidR="00AB3BAF">
          <w:rPr>
            <w:rFonts w:ascii="Arial Narrow" w:hAnsi="Arial Narrow"/>
            <w:sz w:val="22"/>
            <w:szCs w:val="22"/>
          </w:rPr>
          <w:t xml:space="preserve"> na</w:t>
        </w:r>
      </w:ins>
      <w:r w:rsidR="009B1A10" w:rsidRPr="00F74808">
        <w:rPr>
          <w:rFonts w:ascii="Arial Narrow" w:hAnsi="Arial Narrow"/>
          <w:sz w:val="22"/>
          <w:szCs w:val="22"/>
        </w:rPr>
        <w:t xml:space="preserve"> </w:t>
      </w:r>
      <w:r w:rsidR="00F671FF" w:rsidRPr="00F74808">
        <w:rPr>
          <w:rFonts w:ascii="Arial Narrow" w:hAnsi="Arial Narrow"/>
          <w:sz w:val="22"/>
          <w:szCs w:val="22"/>
        </w:rPr>
        <w:t>projekt</w:t>
      </w:r>
      <w:del w:id="245" w:author="Autor" w:date="2016-05-13T15:39:00Z">
        <w:r w:rsidR="009B1A10" w:rsidRPr="00F74808" w:rsidDel="00AB3BAF">
          <w:rPr>
            <w:rFonts w:ascii="Arial Narrow" w:hAnsi="Arial Narrow"/>
            <w:sz w:val="22"/>
            <w:szCs w:val="22"/>
          </w:rPr>
          <w:delText>u</w:delText>
        </w:r>
      </w:del>
      <w:r w:rsidR="00F671FF" w:rsidRPr="00F74808">
        <w:rPr>
          <w:rFonts w:ascii="Arial Narrow" w:hAnsi="Arial Narrow"/>
          <w:sz w:val="22"/>
          <w:szCs w:val="22"/>
        </w:rPr>
        <w:t xml:space="preserve"> (</w:t>
      </w:r>
      <w:r w:rsidR="00646A07" w:rsidRPr="00F74808">
        <w:rPr>
          <w:rFonts w:ascii="Arial Narrow" w:hAnsi="Arial Narrow"/>
          <w:sz w:val="22"/>
          <w:szCs w:val="22"/>
        </w:rPr>
        <w:t xml:space="preserve">alebo </w:t>
      </w:r>
      <w:del w:id="246" w:author="Autor" w:date="2016-05-13T15:10:00Z">
        <w:r w:rsidR="0006590B" w:rsidDel="00792C0F">
          <w:rPr>
            <w:rFonts w:ascii="Arial Narrow" w:hAnsi="Arial Narrow"/>
            <w:sz w:val="22"/>
            <w:szCs w:val="22"/>
          </w:rPr>
          <w:br/>
        </w:r>
      </w:del>
      <w:r w:rsidR="00646A07" w:rsidRPr="00F74808">
        <w:rPr>
          <w:rFonts w:ascii="Arial Narrow" w:hAnsi="Arial Narrow"/>
          <w:sz w:val="22"/>
          <w:szCs w:val="22"/>
        </w:rPr>
        <w:t>pri nedodržaní kumulatívneho percentuálneho limitu na nákup nehnuteľností v rámci projektu</w:t>
      </w:r>
      <w:r w:rsidR="00F671FF" w:rsidRPr="00F74808">
        <w:rPr>
          <w:rFonts w:ascii="Arial Narrow" w:hAnsi="Arial Narrow"/>
          <w:sz w:val="22"/>
          <w:szCs w:val="22"/>
        </w:rPr>
        <w:t>),</w:t>
      </w:r>
      <w:r w:rsidR="003A5656" w:rsidRPr="00F74808">
        <w:rPr>
          <w:rFonts w:ascii="Arial Narrow" w:hAnsi="Arial Narrow"/>
          <w:sz w:val="22"/>
          <w:szCs w:val="22"/>
        </w:rPr>
        <w:t xml:space="preserve"> resp. </w:t>
      </w:r>
      <w:del w:id="247" w:author="Autor" w:date="2016-05-13T15:11:00Z">
        <w:r w:rsidR="003A5656" w:rsidRPr="00F74808" w:rsidDel="00792C0F">
          <w:rPr>
            <w:rFonts w:ascii="Arial Narrow" w:hAnsi="Arial Narrow"/>
            <w:sz w:val="22"/>
            <w:szCs w:val="22"/>
          </w:rPr>
          <w:delText>nad</w:delText>
        </w:r>
      </w:del>
      <w:del w:id="248" w:author="Autor" w:date="2016-05-13T15:12:00Z">
        <w:r w:rsidR="003A5656" w:rsidRPr="00F74808" w:rsidDel="00792C0F">
          <w:rPr>
            <w:rFonts w:ascii="Arial Narrow" w:hAnsi="Arial Narrow"/>
            <w:sz w:val="22"/>
            <w:szCs w:val="22"/>
          </w:rPr>
          <w:delText xml:space="preserve"> </w:delText>
        </w:r>
      </w:del>
      <w:ins w:id="249" w:author="Autor" w:date="2016-05-13T15:12:00Z">
        <w:r>
          <w:rPr>
            <w:rFonts w:ascii="Arial Narrow" w:hAnsi="Arial Narrow"/>
            <w:sz w:val="22"/>
            <w:szCs w:val="22"/>
          </w:rPr>
          <w:t xml:space="preserve">vyššia ako </w:t>
        </w:r>
      </w:ins>
      <w:r w:rsidR="003A5656" w:rsidRPr="00F74808">
        <w:rPr>
          <w:rFonts w:ascii="Arial Narrow" w:hAnsi="Arial Narrow"/>
          <w:sz w:val="22"/>
          <w:szCs w:val="22"/>
        </w:rPr>
        <w:t xml:space="preserve">15 % </w:t>
      </w:r>
      <w:del w:id="250" w:author="Autor" w:date="2016-05-13T15:10:00Z">
        <w:r w:rsidR="00617AD9" w:rsidDel="00792C0F">
          <w:rPr>
            <w:rFonts w:ascii="Arial Narrow" w:hAnsi="Arial Narrow"/>
            <w:sz w:val="22"/>
            <w:szCs w:val="22"/>
          </w:rPr>
          <w:br/>
        </w:r>
      </w:del>
      <w:r w:rsidR="003A5656" w:rsidRPr="00F74808">
        <w:rPr>
          <w:rFonts w:ascii="Arial Narrow" w:hAnsi="Arial Narrow"/>
          <w:sz w:val="22"/>
          <w:szCs w:val="22"/>
        </w:rPr>
        <w:t>v prípade zanedbaných plôch a plôch, ktoré sa v minulosti používali na priemyselné účely a ktorých súčasťou sú budovy</w:t>
      </w:r>
      <w:r w:rsidR="00F671FF" w:rsidRPr="00F74808">
        <w:rPr>
          <w:rFonts w:ascii="Arial Narrow" w:hAnsi="Arial Narrow"/>
          <w:sz w:val="22"/>
          <w:szCs w:val="22"/>
        </w:rPr>
        <w:t>;</w:t>
      </w:r>
    </w:p>
    <w:p w14:paraId="166BDDEA" w14:textId="4CB61F10" w:rsidR="009B1A10" w:rsidRPr="00F74808" w:rsidRDefault="00545268"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ins w:id="251" w:author="Autor" w:date="2016-05-13T15:13:00Z">
        <w:r>
          <w:rPr>
            <w:rFonts w:ascii="Arial Narrow" w:hAnsi="Arial Narrow"/>
            <w:sz w:val="22"/>
            <w:szCs w:val="22"/>
          </w:rPr>
          <w:t>časť obstarávacej ceny</w:t>
        </w:r>
      </w:ins>
      <w:del w:id="252" w:author="Autor" w:date="2016-05-13T15:13:00Z">
        <w:r w:rsidR="00377F4C" w:rsidRPr="00F74808" w:rsidDel="00545268">
          <w:rPr>
            <w:rFonts w:ascii="Arial Narrow" w:hAnsi="Arial Narrow"/>
            <w:sz w:val="22"/>
            <w:szCs w:val="22"/>
          </w:rPr>
          <w:delText>nákup</w:delText>
        </w:r>
      </w:del>
      <w:r w:rsidR="00377F4C" w:rsidRPr="00F74808">
        <w:rPr>
          <w:rFonts w:ascii="Arial Narrow" w:hAnsi="Arial Narrow"/>
          <w:sz w:val="22"/>
          <w:szCs w:val="22"/>
        </w:rPr>
        <w:t xml:space="preserve"> pozemkov/lesov</w:t>
      </w:r>
      <w:ins w:id="253" w:author="Autor" w:date="2016-05-13T15:13:00Z">
        <w:r>
          <w:rPr>
            <w:rFonts w:ascii="Arial Narrow" w:hAnsi="Arial Narrow"/>
            <w:sz w:val="22"/>
            <w:szCs w:val="22"/>
          </w:rPr>
          <w:t>, ktorá je vyššia ako</w:t>
        </w:r>
      </w:ins>
      <w:del w:id="254" w:author="Autor" w:date="2016-05-13T15:13:00Z">
        <w:r w:rsidR="00377F4C" w:rsidRPr="00F74808" w:rsidDel="00545268">
          <w:rPr>
            <w:rFonts w:ascii="Arial Narrow" w:hAnsi="Arial Narrow"/>
            <w:sz w:val="22"/>
            <w:szCs w:val="22"/>
          </w:rPr>
          <w:delText xml:space="preserve"> vo výške nad</w:delText>
        </w:r>
      </w:del>
      <w:r w:rsidR="00377F4C" w:rsidRPr="00F74808">
        <w:rPr>
          <w:rFonts w:ascii="Arial Narrow" w:hAnsi="Arial Narrow"/>
          <w:sz w:val="22"/>
          <w:szCs w:val="22"/>
        </w:rPr>
        <w:t xml:space="preserve"> 25 % </w:t>
      </w:r>
      <w:ins w:id="255" w:author="Autor" w:date="2016-05-25T11:25:00Z">
        <w:r w:rsidR="00341754">
          <w:rPr>
            <w:rFonts w:ascii="Arial Narrow" w:hAnsi="Arial Narrow"/>
            <w:sz w:val="22"/>
            <w:szCs w:val="22"/>
          </w:rPr>
          <w:t>CpOV</w:t>
        </w:r>
      </w:ins>
      <w:ins w:id="256" w:author="Autor" w:date="2016-05-25T11:30:00Z">
        <w:r w:rsidR="00341754">
          <w:rPr>
            <w:rFonts w:ascii="Arial Narrow" w:hAnsi="Arial Narrow"/>
            <w:sz w:val="22"/>
            <w:szCs w:val="22"/>
          </w:rPr>
          <w:t xml:space="preserve"> </w:t>
        </w:r>
      </w:ins>
      <w:del w:id="257" w:author="Autor" w:date="2016-05-25T11:25:00Z">
        <w:r w:rsidR="00377F4C" w:rsidRPr="00F74808" w:rsidDel="00341754">
          <w:rPr>
            <w:rFonts w:ascii="Arial Narrow" w:hAnsi="Arial Narrow"/>
            <w:sz w:val="22"/>
            <w:szCs w:val="22"/>
          </w:rPr>
          <w:delText xml:space="preserve">celkových priamych oprávnených výdavkov </w:delText>
        </w:r>
      </w:del>
      <w:ins w:id="258" w:author="Autor" w:date="2016-05-13T15:39:00Z">
        <w:r w:rsidR="00AB3BAF">
          <w:rPr>
            <w:rFonts w:ascii="Arial Narrow" w:hAnsi="Arial Narrow"/>
            <w:sz w:val="22"/>
            <w:szCs w:val="22"/>
          </w:rPr>
          <w:t xml:space="preserve">na </w:t>
        </w:r>
      </w:ins>
      <w:r w:rsidR="00377F4C" w:rsidRPr="00F74808">
        <w:rPr>
          <w:rFonts w:ascii="Arial Narrow" w:hAnsi="Arial Narrow"/>
          <w:sz w:val="22"/>
          <w:szCs w:val="22"/>
        </w:rPr>
        <w:t>projekt</w:t>
      </w:r>
      <w:del w:id="259" w:author="Autor" w:date="2016-05-13T15:39:00Z">
        <w:r w:rsidR="00377F4C" w:rsidRPr="00F74808" w:rsidDel="00AB3BAF">
          <w:rPr>
            <w:rFonts w:ascii="Arial Narrow" w:hAnsi="Arial Narrow"/>
            <w:sz w:val="22"/>
            <w:szCs w:val="22"/>
          </w:rPr>
          <w:delText>u</w:delText>
        </w:r>
      </w:del>
      <w:r w:rsidR="00377F4C" w:rsidRPr="00F74808">
        <w:rPr>
          <w:rFonts w:ascii="Arial Narrow" w:hAnsi="Arial Narrow"/>
          <w:sz w:val="22"/>
          <w:szCs w:val="22"/>
        </w:rPr>
        <w:t xml:space="preserve"> (</w:t>
      </w:r>
      <w:r w:rsidR="00646A07" w:rsidRPr="00F74808">
        <w:rPr>
          <w:rFonts w:ascii="Arial Narrow" w:hAnsi="Arial Narrow"/>
          <w:sz w:val="22"/>
          <w:szCs w:val="22"/>
        </w:rPr>
        <w:t xml:space="preserve">alebo </w:t>
      </w:r>
      <w:del w:id="260" w:author="Autor" w:date="2016-05-13T15:14:00Z">
        <w:r w:rsidR="00617AD9" w:rsidDel="00545268">
          <w:rPr>
            <w:rFonts w:ascii="Arial Narrow" w:hAnsi="Arial Narrow"/>
            <w:sz w:val="22"/>
            <w:szCs w:val="22"/>
          </w:rPr>
          <w:br/>
        </w:r>
      </w:del>
      <w:r w:rsidR="00646A07" w:rsidRPr="00F74808">
        <w:rPr>
          <w:rFonts w:ascii="Arial Narrow" w:hAnsi="Arial Narrow"/>
          <w:sz w:val="22"/>
          <w:szCs w:val="22"/>
        </w:rPr>
        <w:t>pri nedodržaní kumulatívneho percentuálneho limitu na nákup nehnuteľností v rámci projektu</w:t>
      </w:r>
      <w:r w:rsidR="00377F4C" w:rsidRPr="00F74808">
        <w:rPr>
          <w:rFonts w:ascii="Arial Narrow" w:hAnsi="Arial Narrow"/>
          <w:sz w:val="22"/>
          <w:szCs w:val="22"/>
        </w:rPr>
        <w:t xml:space="preserve">) vo výnimočne </w:t>
      </w:r>
      <w:del w:id="261" w:author="Autor" w:date="2016-05-13T15:14:00Z">
        <w:r w:rsidR="00617AD9" w:rsidDel="00545268">
          <w:rPr>
            <w:rFonts w:ascii="Arial Narrow" w:hAnsi="Arial Narrow"/>
            <w:sz w:val="22"/>
            <w:szCs w:val="22"/>
          </w:rPr>
          <w:br/>
        </w:r>
      </w:del>
      <w:r w:rsidR="00377F4C" w:rsidRPr="00F74808">
        <w:rPr>
          <w:rFonts w:ascii="Arial Narrow" w:hAnsi="Arial Narrow"/>
          <w:sz w:val="22"/>
          <w:szCs w:val="22"/>
        </w:rPr>
        <w:t xml:space="preserve">a riadne odôvodnených prípadoch projektov týkajúcich sa ochrany životného prostredia </w:t>
      </w:r>
      <w:r w:rsidR="000A3636" w:rsidRPr="00F74808">
        <w:rPr>
          <w:rFonts w:ascii="Arial Narrow" w:hAnsi="Arial Narrow"/>
          <w:sz w:val="22"/>
          <w:szCs w:val="22"/>
        </w:rPr>
        <w:t xml:space="preserve">nachádzajúcich sa </w:t>
      </w:r>
      <w:del w:id="262" w:author="Autor" w:date="2016-05-13T15:14:00Z">
        <w:r w:rsidR="00617AD9" w:rsidDel="00545268">
          <w:rPr>
            <w:rFonts w:ascii="Arial Narrow" w:hAnsi="Arial Narrow"/>
            <w:sz w:val="22"/>
            <w:szCs w:val="22"/>
          </w:rPr>
          <w:br/>
        </w:r>
      </w:del>
      <w:r w:rsidR="000A3636" w:rsidRPr="00F74808">
        <w:rPr>
          <w:rFonts w:ascii="Arial Narrow" w:hAnsi="Arial Narrow"/>
          <w:sz w:val="22"/>
          <w:szCs w:val="22"/>
        </w:rPr>
        <w:t>v inom, ako najvyššom (5.) stupni ochrany</w:t>
      </w:r>
      <w:r w:rsidR="00377F4C" w:rsidRPr="00F74808">
        <w:rPr>
          <w:rFonts w:ascii="Arial Narrow" w:hAnsi="Arial Narrow"/>
          <w:sz w:val="22"/>
          <w:szCs w:val="22"/>
        </w:rPr>
        <w:t xml:space="preserve"> </w:t>
      </w:r>
      <w:r w:rsidR="00377F4C" w:rsidRPr="00F74808">
        <w:rPr>
          <w:rFonts w:ascii="Arial Narrow" w:hAnsi="Arial Narrow"/>
          <w:sz w:val="22"/>
          <w:szCs w:val="22"/>
          <w:u w:val="single"/>
        </w:rPr>
        <w:t>výlučne</w:t>
      </w:r>
      <w:r w:rsidR="00377F4C" w:rsidRPr="00F74808">
        <w:rPr>
          <w:rFonts w:ascii="Arial Narrow" w:hAnsi="Arial Narrow"/>
          <w:sz w:val="22"/>
          <w:szCs w:val="22"/>
        </w:rPr>
        <w:t xml:space="preserve"> v prípade projektov</w:t>
      </w:r>
      <w:r w:rsidR="000A3636" w:rsidRPr="00F74808">
        <w:rPr>
          <w:rFonts w:ascii="Arial Narrow" w:hAnsi="Arial Narrow"/>
          <w:sz w:val="22"/>
          <w:szCs w:val="22"/>
        </w:rPr>
        <w:t xml:space="preserve"> implementovaných v rámci Prioritnej osi 1, Špecifického cieľa 1.3.1;</w:t>
      </w:r>
    </w:p>
    <w:p w14:paraId="321203BB" w14:textId="5282F254" w:rsidR="001C260B" w:rsidRPr="00F74808" w:rsidRDefault="001C260B"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cestné komunikácie (</w:t>
      </w:r>
      <w:r w:rsidRPr="00F74808">
        <w:rPr>
          <w:rFonts w:ascii="Arial Narrow" w:hAnsi="Arial Narrow"/>
          <w:sz w:val="22"/>
          <w:szCs w:val="22"/>
          <w:u w:val="single"/>
        </w:rPr>
        <w:t>okrem</w:t>
      </w:r>
      <w:r w:rsidRPr="00F74808">
        <w:rPr>
          <w:rFonts w:ascii="Arial Narrow" w:hAnsi="Arial Narrow"/>
          <w:sz w:val="22"/>
          <w:szCs w:val="22"/>
        </w:rPr>
        <w:t xml:space="preserve"> nevyhnutnej spätnej úpravy v prípade projektov</w:t>
      </w:r>
      <w:r w:rsidR="006A08A2" w:rsidRPr="00F74808">
        <w:rPr>
          <w:rFonts w:ascii="Arial Narrow" w:hAnsi="Arial Narrow"/>
          <w:sz w:val="22"/>
          <w:szCs w:val="22"/>
        </w:rPr>
        <w:t>:</w:t>
      </w:r>
      <w:r w:rsidRPr="00F74808">
        <w:rPr>
          <w:rFonts w:ascii="Arial Narrow" w:hAnsi="Arial Narrow"/>
          <w:sz w:val="22"/>
          <w:szCs w:val="22"/>
        </w:rPr>
        <w:t xml:space="preserve"> budovania verejných kanalizácií (</w:t>
      </w:r>
      <w:r w:rsidR="000956AA" w:rsidRPr="00F74808">
        <w:rPr>
          <w:rFonts w:ascii="Arial Narrow" w:hAnsi="Arial Narrow"/>
          <w:sz w:val="22"/>
          <w:szCs w:val="22"/>
        </w:rPr>
        <w:t xml:space="preserve">Prioritná os 1, Špecifický cieľ </w:t>
      </w:r>
      <w:r w:rsidRPr="00F74808">
        <w:rPr>
          <w:rFonts w:ascii="Arial Narrow" w:hAnsi="Arial Narrow"/>
          <w:sz w:val="22"/>
          <w:szCs w:val="22"/>
        </w:rPr>
        <w:t>1.2.1)</w:t>
      </w:r>
      <w:r w:rsidR="006A08A2" w:rsidRPr="00F74808">
        <w:rPr>
          <w:rFonts w:ascii="Arial Narrow" w:hAnsi="Arial Narrow"/>
          <w:sz w:val="22"/>
          <w:szCs w:val="22"/>
        </w:rPr>
        <w:t>,</w:t>
      </w:r>
      <w:r w:rsidRPr="00F74808">
        <w:rPr>
          <w:rFonts w:ascii="Arial Narrow" w:hAnsi="Arial Narrow"/>
          <w:sz w:val="22"/>
          <w:szCs w:val="22"/>
        </w:rPr>
        <w:t xml:space="preserve"> výstavby a rozšírenia obecných verejných vodovodov v prípadoch súbežnej výstavby verejnej kanalizácie (</w:t>
      </w:r>
      <w:r w:rsidR="000956AA" w:rsidRPr="00F74808">
        <w:rPr>
          <w:rFonts w:ascii="Arial Narrow" w:hAnsi="Arial Narrow"/>
          <w:sz w:val="22"/>
          <w:szCs w:val="22"/>
        </w:rPr>
        <w:t xml:space="preserve">Prioritná os 1, Špecifický cieľ </w:t>
      </w:r>
      <w:r w:rsidRPr="00F74808">
        <w:rPr>
          <w:rFonts w:ascii="Arial Narrow" w:hAnsi="Arial Narrow"/>
          <w:sz w:val="22"/>
          <w:szCs w:val="22"/>
        </w:rPr>
        <w:t>1.2.2)</w:t>
      </w:r>
      <w:r w:rsidR="006A08A2" w:rsidRPr="00F74808">
        <w:rPr>
          <w:rFonts w:ascii="Arial Narrow" w:hAnsi="Arial Narrow"/>
          <w:sz w:val="22"/>
          <w:szCs w:val="22"/>
        </w:rPr>
        <w:t xml:space="preserve"> a výstavby, rekonštrukcie </w:t>
      </w:r>
      <w:r w:rsidR="00617AD9">
        <w:rPr>
          <w:rFonts w:ascii="Arial Narrow" w:hAnsi="Arial Narrow"/>
          <w:sz w:val="22"/>
          <w:szCs w:val="22"/>
        </w:rPr>
        <w:br/>
      </w:r>
      <w:r w:rsidR="006A08A2" w:rsidRPr="00F74808">
        <w:rPr>
          <w:rFonts w:ascii="Arial Narrow" w:hAnsi="Arial Narrow"/>
          <w:sz w:val="22"/>
          <w:szCs w:val="22"/>
        </w:rPr>
        <w:t>a modernizácie rozvodov tepla v rámci systémov centralizovaného zásobovania teplom (Prioritná os 4, Špecifický cieľ 4.5.1)</w:t>
      </w:r>
      <w:r w:rsidRPr="00F74808">
        <w:rPr>
          <w:rFonts w:ascii="Arial Narrow" w:hAnsi="Arial Narrow"/>
          <w:sz w:val="22"/>
          <w:szCs w:val="22"/>
        </w:rPr>
        <w:t>);</w:t>
      </w:r>
    </w:p>
    <w:p w14:paraId="7825DC9F" w14:textId="77777777" w:rsidR="001C260B" w:rsidRPr="00F74808" w:rsidRDefault="001C260B"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obslužné a vnútro areálové komunikácie (</w:t>
      </w:r>
      <w:r w:rsidRPr="00F74808">
        <w:rPr>
          <w:rFonts w:ascii="Arial Narrow" w:hAnsi="Arial Narrow"/>
          <w:sz w:val="22"/>
          <w:szCs w:val="22"/>
          <w:u w:val="single"/>
        </w:rPr>
        <w:t>výnimku</w:t>
      </w:r>
      <w:r w:rsidRPr="00F74808">
        <w:rPr>
          <w:rFonts w:ascii="Arial Narrow" w:hAnsi="Arial Narrow"/>
          <w:sz w:val="22"/>
          <w:szCs w:val="22"/>
        </w:rPr>
        <w:t xml:space="preserve"> tvoria projekty </w:t>
      </w:r>
      <w:r w:rsidR="00CA7494" w:rsidRPr="00F74808">
        <w:rPr>
          <w:rFonts w:ascii="Arial Narrow" w:hAnsi="Arial Narrow"/>
          <w:sz w:val="22"/>
          <w:szCs w:val="22"/>
        </w:rPr>
        <w:t xml:space="preserve">odpadového hospodárstva </w:t>
      </w:r>
      <w:r w:rsidR="005741BC" w:rsidRPr="00F74808">
        <w:rPr>
          <w:rFonts w:ascii="Arial Narrow" w:hAnsi="Arial Narrow"/>
          <w:sz w:val="22"/>
          <w:szCs w:val="22"/>
        </w:rPr>
        <w:t xml:space="preserve">(Prioritná os 1, Špecifický cieľ 1.1.1) </w:t>
      </w:r>
      <w:r w:rsidR="00CA7494" w:rsidRPr="00F74808">
        <w:rPr>
          <w:rFonts w:ascii="Arial Narrow" w:hAnsi="Arial Narrow"/>
          <w:sz w:val="22"/>
          <w:szCs w:val="22"/>
        </w:rPr>
        <w:t xml:space="preserve">a projekty </w:t>
      </w:r>
      <w:r w:rsidRPr="00F74808">
        <w:rPr>
          <w:rFonts w:ascii="Arial Narrow" w:hAnsi="Arial Narrow"/>
          <w:sz w:val="22"/>
          <w:szCs w:val="22"/>
        </w:rPr>
        <w:t>zamerané na budovanie čistiarní odpadových vôd (</w:t>
      </w:r>
      <w:r w:rsidR="0024321A" w:rsidRPr="00F74808">
        <w:rPr>
          <w:rFonts w:ascii="Arial Narrow" w:hAnsi="Arial Narrow"/>
          <w:sz w:val="22"/>
          <w:szCs w:val="22"/>
        </w:rPr>
        <w:t xml:space="preserve">Prioritná os 1, Špecifický cieľ </w:t>
      </w:r>
      <w:r w:rsidRPr="00F74808">
        <w:rPr>
          <w:rFonts w:ascii="Arial Narrow" w:hAnsi="Arial Narrow"/>
          <w:sz w:val="22"/>
          <w:szCs w:val="22"/>
        </w:rPr>
        <w:t>1.2.1));</w:t>
      </w:r>
    </w:p>
    <w:p w14:paraId="5F8DA8BC" w14:textId="19387727" w:rsidR="001C260B" w:rsidRPr="00F74808" w:rsidRDefault="001C260B"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výdavky na opravu a</w:t>
      </w:r>
      <w:r w:rsidR="00444566">
        <w:rPr>
          <w:rFonts w:ascii="Arial Narrow" w:hAnsi="Arial Narrow"/>
          <w:sz w:val="22"/>
          <w:szCs w:val="22"/>
        </w:rPr>
        <w:t> </w:t>
      </w:r>
      <w:r w:rsidRPr="00F74808">
        <w:rPr>
          <w:rFonts w:ascii="Arial Narrow" w:hAnsi="Arial Narrow"/>
          <w:sz w:val="22"/>
          <w:szCs w:val="22"/>
        </w:rPr>
        <w:t>údržbu</w:t>
      </w:r>
      <w:r w:rsidR="00444566">
        <w:rPr>
          <w:rFonts w:ascii="Arial Narrow" w:hAnsi="Arial Narrow"/>
          <w:sz w:val="22"/>
          <w:szCs w:val="22"/>
        </w:rPr>
        <w:t xml:space="preserve"> (ak nie je vo Výzve uvedené inak)</w:t>
      </w:r>
      <w:r w:rsidRPr="00F74808">
        <w:rPr>
          <w:rFonts w:ascii="Arial Narrow" w:hAnsi="Arial Narrow"/>
          <w:sz w:val="22"/>
          <w:szCs w:val="22"/>
        </w:rPr>
        <w:t>;</w:t>
      </w:r>
    </w:p>
    <w:p w14:paraId="588F2091" w14:textId="77777777" w:rsidR="001C260B" w:rsidRPr="00F74808" w:rsidRDefault="001C260B"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pravidelné obnovovacie investície súvisiace s výmenou strojov, prístrojov, zariadení a technológií;</w:t>
      </w:r>
    </w:p>
    <w:p w14:paraId="05E14694" w14:textId="77777777" w:rsidR="00224F49" w:rsidRPr="00F74808" w:rsidRDefault="00224F49"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 xml:space="preserve">revízie a kontroly zariadení, technické prehliadky, funkčné skúšky, garančné a emisné merania ak </w:t>
      </w:r>
      <w:r w:rsidRPr="00F74808">
        <w:rPr>
          <w:rFonts w:ascii="Arial Narrow" w:hAnsi="Arial Narrow"/>
          <w:sz w:val="22"/>
          <w:szCs w:val="22"/>
          <w:u w:val="single"/>
        </w:rPr>
        <w:t>nie sú</w:t>
      </w:r>
      <w:r w:rsidRPr="00F74808">
        <w:rPr>
          <w:rFonts w:ascii="Arial Narrow" w:hAnsi="Arial Narrow"/>
          <w:sz w:val="22"/>
          <w:szCs w:val="22"/>
        </w:rPr>
        <w:t xml:space="preserve"> súčasťou zmluvy o dielo, ale sú obstarávané samostatne;</w:t>
      </w:r>
    </w:p>
    <w:p w14:paraId="2E5D3E75" w14:textId="77777777" w:rsidR="001C260B" w:rsidRPr="00F74808" w:rsidRDefault="001C260B"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vedľajšie rozpočtové náklady (VRN)</w:t>
      </w:r>
      <w:r w:rsidR="002E1081" w:rsidRPr="00F74808">
        <w:rPr>
          <w:rFonts w:ascii="Arial Narrow" w:hAnsi="Arial Narrow"/>
          <w:sz w:val="22"/>
          <w:szCs w:val="22"/>
        </w:rPr>
        <w:t xml:space="preserve"> </w:t>
      </w:r>
      <w:r w:rsidR="002E1081" w:rsidRPr="00F74808">
        <w:rPr>
          <w:rFonts w:ascii="Arial Narrow" w:hAnsi="Arial Narrow"/>
          <w:sz w:val="22"/>
          <w:szCs w:val="22"/>
          <w:u w:val="single"/>
        </w:rPr>
        <w:t>okrem</w:t>
      </w:r>
      <w:r w:rsidR="002E1081" w:rsidRPr="00F74808">
        <w:rPr>
          <w:rFonts w:ascii="Arial Narrow" w:hAnsi="Arial Narrow"/>
          <w:sz w:val="22"/>
          <w:szCs w:val="22"/>
        </w:rPr>
        <w:t xml:space="preserve"> výdavkov na zri</w:t>
      </w:r>
      <w:r w:rsidR="00E86133" w:rsidRPr="00F74808">
        <w:rPr>
          <w:rFonts w:ascii="Arial Narrow" w:hAnsi="Arial Narrow"/>
          <w:sz w:val="22"/>
          <w:szCs w:val="22"/>
        </w:rPr>
        <w:t>a</w:t>
      </w:r>
      <w:r w:rsidR="002E1081" w:rsidRPr="00F74808">
        <w:rPr>
          <w:rFonts w:ascii="Arial Narrow" w:hAnsi="Arial Narrow"/>
          <w:sz w:val="22"/>
          <w:szCs w:val="22"/>
        </w:rPr>
        <w:t>denia staveniska</w:t>
      </w:r>
      <w:r w:rsidRPr="00F74808">
        <w:rPr>
          <w:rFonts w:ascii="Arial Narrow" w:hAnsi="Arial Narrow"/>
          <w:sz w:val="22"/>
          <w:szCs w:val="22"/>
        </w:rPr>
        <w:t>;</w:t>
      </w:r>
    </w:p>
    <w:p w14:paraId="4A31EC2A" w14:textId="4DB97FD4" w:rsidR="00E91A26" w:rsidRDefault="00E91A26" w:rsidP="00F74808">
      <w:pPr>
        <w:pStyle w:val="Odsekzoznamu"/>
        <w:numPr>
          <w:ilvl w:val="0"/>
          <w:numId w:val="4"/>
        </w:numPr>
        <w:spacing w:before="100" w:after="0" w:line="240" w:lineRule="auto"/>
        <w:ind w:left="284" w:hanging="284"/>
        <w:contextualSpacing w:val="0"/>
        <w:jc w:val="both"/>
        <w:rPr>
          <w:ins w:id="263" w:author="Autor" w:date="2016-05-23T11:19:00Z"/>
          <w:rFonts w:ascii="Arial Narrow" w:hAnsi="Arial Narrow"/>
          <w:sz w:val="22"/>
          <w:szCs w:val="22"/>
        </w:rPr>
      </w:pPr>
      <w:r w:rsidRPr="00F74808">
        <w:rPr>
          <w:rFonts w:ascii="Arial Narrow" w:hAnsi="Arial Narrow"/>
          <w:sz w:val="22"/>
          <w:szCs w:val="22"/>
        </w:rPr>
        <w:t>rezerva na nepredvídané výdavky súvisiace s nadobudnutím technologických a technických zariadení;</w:t>
      </w:r>
    </w:p>
    <w:p w14:paraId="71E1FFFF" w14:textId="0B62472E" w:rsidR="0098250E" w:rsidRPr="00BE13C5" w:rsidRDefault="0098250E"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ins w:id="264" w:author="Autor" w:date="2016-05-23T11:19:00Z">
        <w:r w:rsidRPr="00BE13C5">
          <w:rPr>
            <w:rFonts w:ascii="Arial Narrow" w:hAnsi="Arial Narrow"/>
            <w:sz w:val="22"/>
            <w:szCs w:val="22"/>
          </w:rPr>
          <w:lastRenderedPageBreak/>
          <w:t>výdavky súvis</w:t>
        </w:r>
      </w:ins>
      <w:ins w:id="265" w:author="Autor" w:date="2016-05-23T11:20:00Z">
        <w:r w:rsidRPr="00BE13C5">
          <w:rPr>
            <w:rFonts w:ascii="Arial Narrow" w:hAnsi="Arial Narrow"/>
            <w:sz w:val="22"/>
            <w:szCs w:val="22"/>
          </w:rPr>
          <w:t xml:space="preserve">iace </w:t>
        </w:r>
      </w:ins>
      <w:ins w:id="266" w:author="Autor" w:date="2016-05-23T11:19:00Z">
        <w:r w:rsidRPr="00BE13C5">
          <w:rPr>
            <w:rFonts w:ascii="Arial Narrow" w:hAnsi="Arial Narrow"/>
            <w:sz w:val="22"/>
            <w:szCs w:val="22"/>
          </w:rPr>
          <w:t>s procesom posudzovania vplyvov navrhovanej činnosti</w:t>
        </w:r>
      </w:ins>
      <w:ins w:id="267" w:author="Autor" w:date="2016-08-05T09:35:00Z">
        <w:r w:rsidR="007B1F20">
          <w:rPr>
            <w:rFonts w:ascii="Arial Narrow" w:hAnsi="Arial Narrow"/>
            <w:sz w:val="22"/>
            <w:szCs w:val="22"/>
          </w:rPr>
          <w:t>, resp</w:t>
        </w:r>
      </w:ins>
      <w:ins w:id="268" w:author="Autor" w:date="2016-08-12T11:18:00Z">
        <w:r w:rsidR="008860D8">
          <w:rPr>
            <w:rFonts w:ascii="Arial Narrow" w:hAnsi="Arial Narrow"/>
            <w:sz w:val="22"/>
            <w:szCs w:val="22"/>
          </w:rPr>
          <w:t>.</w:t>
        </w:r>
      </w:ins>
      <w:ins w:id="269" w:author="Autor" w:date="2016-08-05T09:35:00Z">
        <w:r w:rsidR="007B1F20">
          <w:rPr>
            <w:rFonts w:ascii="Arial Narrow" w:hAnsi="Arial Narrow"/>
            <w:sz w:val="22"/>
            <w:szCs w:val="22"/>
          </w:rPr>
          <w:t xml:space="preserve"> </w:t>
        </w:r>
      </w:ins>
      <w:ins w:id="270" w:author="Autor" w:date="2016-05-23T11:19:00Z">
        <w:r w:rsidRPr="00BE13C5">
          <w:rPr>
            <w:rFonts w:ascii="Arial Narrow" w:hAnsi="Arial Narrow"/>
            <w:sz w:val="22"/>
            <w:szCs w:val="22"/>
          </w:rPr>
          <w:t>zmeny navrhovanej činnosti na životné prostredie</w:t>
        </w:r>
      </w:ins>
      <w:ins w:id="271" w:author="Autor" w:date="2016-05-23T11:28:00Z">
        <w:r w:rsidR="009A57FF" w:rsidRPr="00BE13C5">
          <w:rPr>
            <w:rFonts w:ascii="Arial Narrow" w:hAnsi="Arial Narrow"/>
            <w:sz w:val="22"/>
            <w:szCs w:val="22"/>
          </w:rPr>
          <w:t xml:space="preserve"> (podľa </w:t>
        </w:r>
      </w:ins>
      <w:ins w:id="272" w:author="Autor" w:date="2016-05-23T11:29:00Z">
        <w:r w:rsidR="009A57FF" w:rsidRPr="00BE13C5">
          <w:rPr>
            <w:rFonts w:ascii="Arial Narrow" w:hAnsi="Arial Narrow"/>
            <w:sz w:val="22"/>
            <w:szCs w:val="22"/>
          </w:rPr>
          <w:t>zákona o posudzovaní vplyvov</w:t>
        </w:r>
      </w:ins>
      <w:ins w:id="273" w:author="Autor" w:date="2016-08-11T08:26:00Z">
        <w:r w:rsidR="00364166">
          <w:rPr>
            <w:rFonts w:ascii="Arial Narrow" w:hAnsi="Arial Narrow"/>
            <w:sz w:val="22"/>
            <w:szCs w:val="22"/>
          </w:rPr>
          <w:t xml:space="preserve"> </w:t>
        </w:r>
        <w:r w:rsidR="00364166" w:rsidRPr="00364166">
          <w:rPr>
            <w:rFonts w:ascii="Arial Narrow" w:hAnsi="Arial Narrow"/>
            <w:sz w:val="22"/>
            <w:szCs w:val="22"/>
          </w:rPr>
          <w:t>na životné prostredie</w:t>
        </w:r>
      </w:ins>
      <w:ins w:id="274" w:author="Autor" w:date="2016-05-23T11:28:00Z">
        <w:r w:rsidR="009A57FF" w:rsidRPr="00BE13C5">
          <w:rPr>
            <w:rFonts w:ascii="Arial Narrow" w:hAnsi="Arial Narrow"/>
            <w:sz w:val="22"/>
            <w:szCs w:val="22"/>
          </w:rPr>
          <w:t>)</w:t>
        </w:r>
      </w:ins>
      <w:ins w:id="275" w:author="Autor" w:date="2016-05-23T11:21:00Z">
        <w:r w:rsidRPr="00BE13C5">
          <w:rPr>
            <w:rFonts w:ascii="Arial Narrow" w:hAnsi="Arial Narrow"/>
            <w:sz w:val="22"/>
            <w:szCs w:val="22"/>
          </w:rPr>
          <w:t>;</w:t>
        </w:r>
      </w:ins>
    </w:p>
    <w:p w14:paraId="783DE30B" w14:textId="77777777" w:rsidR="003B41DF" w:rsidRPr="00F74808" w:rsidRDefault="003B41DF"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štúdie, ktoré vedú k vypracovaniu štátnej expertízy;</w:t>
      </w:r>
    </w:p>
    <w:p w14:paraId="0F677FAA" w14:textId="77777777" w:rsidR="003B41DF" w:rsidRPr="00F74808" w:rsidRDefault="003B41DF"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akreditácie, reakreditácie;</w:t>
      </w:r>
    </w:p>
    <w:p w14:paraId="10994E70" w14:textId="0E2CEFB7" w:rsidR="00E91A26" w:rsidRPr="00F74808" w:rsidRDefault="00E91A26"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 xml:space="preserve">prevádzkové výdavky bezprostredne súvisiace </w:t>
      </w:r>
      <w:r w:rsidRPr="00F74808">
        <w:rPr>
          <w:rFonts w:ascii="Arial Narrow" w:hAnsi="Arial Narrow"/>
          <w:sz w:val="22"/>
          <w:szCs w:val="22"/>
          <w:u w:val="single"/>
        </w:rPr>
        <w:t xml:space="preserve">s </w:t>
      </w:r>
      <w:r w:rsidR="007246CC" w:rsidRPr="00F74808">
        <w:rPr>
          <w:rFonts w:ascii="Arial Narrow" w:hAnsi="Arial Narrow"/>
          <w:sz w:val="22"/>
          <w:szCs w:val="22"/>
          <w:u w:val="single"/>
        </w:rPr>
        <w:t>realiz</w:t>
      </w:r>
      <w:r w:rsidRPr="00F74808">
        <w:rPr>
          <w:rFonts w:ascii="Arial Narrow" w:hAnsi="Arial Narrow"/>
          <w:sz w:val="22"/>
          <w:szCs w:val="22"/>
          <w:u w:val="single"/>
        </w:rPr>
        <w:t xml:space="preserve">áciou </w:t>
      </w:r>
      <w:r w:rsidR="009E2D39" w:rsidRPr="00F74808">
        <w:rPr>
          <w:rFonts w:ascii="Arial Narrow" w:hAnsi="Arial Narrow"/>
          <w:sz w:val="22"/>
          <w:szCs w:val="22"/>
          <w:u w:val="single"/>
        </w:rPr>
        <w:t xml:space="preserve">hlavných aktivít </w:t>
      </w:r>
      <w:r w:rsidRPr="00F74808">
        <w:rPr>
          <w:rFonts w:ascii="Arial Narrow" w:hAnsi="Arial Narrow"/>
          <w:sz w:val="22"/>
          <w:szCs w:val="22"/>
          <w:u w:val="single"/>
        </w:rPr>
        <w:t>projektu</w:t>
      </w:r>
      <w:r w:rsidR="009E2D39" w:rsidRPr="00F74808">
        <w:rPr>
          <w:rFonts w:ascii="Arial Narrow" w:hAnsi="Arial Narrow"/>
          <w:sz w:val="22"/>
          <w:szCs w:val="22"/>
        </w:rPr>
        <w:t xml:space="preserve"> </w:t>
      </w:r>
      <w:r w:rsidR="00A93D4E" w:rsidRPr="00F74808">
        <w:rPr>
          <w:rFonts w:ascii="Arial Narrow" w:hAnsi="Arial Narrow"/>
          <w:sz w:val="22"/>
          <w:szCs w:val="22"/>
        </w:rPr>
        <w:t>(</w:t>
      </w:r>
      <w:r w:rsidR="00A93D4E" w:rsidRPr="00F74808">
        <w:rPr>
          <w:rFonts w:ascii="Arial Narrow" w:hAnsi="Arial Narrow"/>
          <w:sz w:val="22"/>
          <w:szCs w:val="22"/>
          <w:u w:val="single"/>
        </w:rPr>
        <w:t>výnimku</w:t>
      </w:r>
      <w:r w:rsidR="00A93D4E" w:rsidRPr="00F74808">
        <w:rPr>
          <w:rFonts w:ascii="Arial Narrow" w:hAnsi="Arial Narrow"/>
          <w:sz w:val="22"/>
          <w:szCs w:val="22"/>
        </w:rPr>
        <w:t xml:space="preserve"> tvoria projekty</w:t>
      </w:r>
      <w:r w:rsidR="000366F6" w:rsidRPr="00F74808">
        <w:rPr>
          <w:rFonts w:ascii="Arial Narrow" w:hAnsi="Arial Narrow"/>
          <w:sz w:val="22"/>
          <w:szCs w:val="22"/>
        </w:rPr>
        <w:t xml:space="preserve"> Prioritnej osi 1, Špecifického cieľa 1.2.3</w:t>
      </w:r>
      <w:r w:rsidR="003E1485">
        <w:rPr>
          <w:rFonts w:ascii="Arial Narrow" w:hAnsi="Arial Narrow"/>
          <w:sz w:val="22"/>
          <w:szCs w:val="22"/>
        </w:rPr>
        <w:t>, 1.3.1</w:t>
      </w:r>
      <w:r w:rsidR="000366F6" w:rsidRPr="00F74808">
        <w:rPr>
          <w:rFonts w:ascii="Arial Narrow" w:hAnsi="Arial Narrow"/>
          <w:sz w:val="22"/>
          <w:szCs w:val="22"/>
        </w:rPr>
        <w:t xml:space="preserve"> a 1.4.2, Prioritnej osi 2, Špecifického cieľa 2.1.2 a projekt</w:t>
      </w:r>
      <w:r w:rsidR="005B3E76" w:rsidRPr="00F74808">
        <w:rPr>
          <w:rFonts w:ascii="Arial Narrow" w:hAnsi="Arial Narrow"/>
          <w:sz w:val="22"/>
          <w:szCs w:val="22"/>
        </w:rPr>
        <w:t>y</w:t>
      </w:r>
      <w:r w:rsidR="000366F6" w:rsidRPr="00F74808">
        <w:rPr>
          <w:rFonts w:ascii="Arial Narrow" w:hAnsi="Arial Narrow"/>
          <w:sz w:val="22"/>
          <w:szCs w:val="22"/>
        </w:rPr>
        <w:t xml:space="preserve"> Prioritnej osi 3</w:t>
      </w:r>
      <w:r w:rsidR="00FA2E01" w:rsidRPr="00F74808">
        <w:rPr>
          <w:rStyle w:val="Odkaznapoznmkupodiarou"/>
          <w:rFonts w:ascii="Arial Narrow" w:hAnsi="Arial Narrow"/>
          <w:sz w:val="22"/>
          <w:szCs w:val="22"/>
        </w:rPr>
        <w:footnoteReference w:id="75"/>
      </w:r>
      <w:r w:rsidR="00C710E8" w:rsidRPr="00F74808">
        <w:rPr>
          <w:rFonts w:ascii="Arial Narrow" w:hAnsi="Arial Narrow"/>
          <w:sz w:val="22"/>
          <w:szCs w:val="22"/>
        </w:rPr>
        <w:t>)</w:t>
      </w:r>
      <w:r w:rsidRPr="00F74808">
        <w:rPr>
          <w:rFonts w:ascii="Arial Narrow" w:hAnsi="Arial Narrow"/>
          <w:sz w:val="22"/>
          <w:szCs w:val="22"/>
        </w:rPr>
        <w:t>;</w:t>
      </w:r>
    </w:p>
    <w:p w14:paraId="69B60490" w14:textId="4C420E1C" w:rsidR="009D249B" w:rsidRPr="00F74808" w:rsidRDefault="00E263DF"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prevádzkové</w:t>
      </w:r>
      <w:r w:rsidR="00D32580" w:rsidRPr="00F74808">
        <w:rPr>
          <w:rFonts w:ascii="Arial Narrow" w:hAnsi="Arial Narrow"/>
          <w:sz w:val="22"/>
          <w:szCs w:val="22"/>
        </w:rPr>
        <w:t>/</w:t>
      </w:r>
      <w:r w:rsidRPr="00F74808">
        <w:rPr>
          <w:rFonts w:ascii="Arial Narrow" w:hAnsi="Arial Narrow"/>
          <w:sz w:val="22"/>
          <w:szCs w:val="22"/>
        </w:rPr>
        <w:t xml:space="preserve">režijné výdavky bezprostredne súvisiace </w:t>
      </w:r>
      <w:r w:rsidRPr="00F74808">
        <w:rPr>
          <w:rFonts w:ascii="Arial Narrow" w:hAnsi="Arial Narrow"/>
          <w:sz w:val="22"/>
          <w:szCs w:val="22"/>
          <w:u w:val="single"/>
        </w:rPr>
        <w:t>s riadením projektu</w:t>
      </w:r>
      <w:r w:rsidR="00D32580" w:rsidRPr="00F74808">
        <w:rPr>
          <w:rFonts w:ascii="Arial Narrow" w:hAnsi="Arial Narrow"/>
          <w:sz w:val="22"/>
          <w:szCs w:val="22"/>
        </w:rPr>
        <w:t>,</w:t>
      </w:r>
      <w:r w:rsidRPr="00F74808">
        <w:rPr>
          <w:rFonts w:ascii="Arial Narrow" w:hAnsi="Arial Narrow"/>
          <w:sz w:val="22"/>
          <w:szCs w:val="22"/>
        </w:rPr>
        <w:t xml:space="preserve"> </w:t>
      </w:r>
      <w:r w:rsidR="00D32580" w:rsidRPr="00F74808">
        <w:rPr>
          <w:rFonts w:ascii="Arial Narrow" w:hAnsi="Arial Narrow"/>
          <w:sz w:val="22"/>
          <w:szCs w:val="22"/>
        </w:rPr>
        <w:t xml:space="preserve">t.j. </w:t>
      </w:r>
      <w:r w:rsidRPr="00F74808">
        <w:rPr>
          <w:rFonts w:ascii="Arial Narrow" w:hAnsi="Arial Narrow"/>
          <w:sz w:val="22"/>
          <w:szCs w:val="22"/>
        </w:rPr>
        <w:t>nepriame výdavky</w:t>
      </w:r>
      <w:r w:rsidR="00D32580" w:rsidRPr="00F74808">
        <w:rPr>
          <w:rFonts w:ascii="Arial Narrow" w:hAnsi="Arial Narrow"/>
          <w:sz w:val="22"/>
          <w:szCs w:val="22"/>
        </w:rPr>
        <w:t xml:space="preserve"> (napr. výdavky na prenájom priestorov, vodné a stočné, nákup pohonných hmôt</w:t>
      </w:r>
      <w:r w:rsidR="00781D32" w:rsidRPr="00F74808">
        <w:rPr>
          <w:rFonts w:ascii="Arial Narrow" w:hAnsi="Arial Narrow"/>
          <w:sz w:val="22"/>
          <w:szCs w:val="22"/>
        </w:rPr>
        <w:t xml:space="preserve">, </w:t>
      </w:r>
      <w:r w:rsidR="00D32580" w:rsidRPr="00F74808">
        <w:rPr>
          <w:rFonts w:ascii="Arial Narrow" w:hAnsi="Arial Narrow"/>
          <w:sz w:val="22"/>
          <w:szCs w:val="22"/>
        </w:rPr>
        <w:t xml:space="preserve">energie, na telefón, fax, internet, upratovanie, </w:t>
      </w:r>
      <w:r w:rsidR="00524335" w:rsidRPr="00F74808">
        <w:rPr>
          <w:rFonts w:ascii="Arial Narrow" w:hAnsi="Arial Narrow"/>
          <w:sz w:val="22"/>
          <w:szCs w:val="22"/>
        </w:rPr>
        <w:t>občerstvenie,</w:t>
      </w:r>
      <w:r w:rsidR="00D32580" w:rsidRPr="00F74808">
        <w:rPr>
          <w:rFonts w:ascii="Arial Narrow" w:hAnsi="Arial Narrow"/>
          <w:sz w:val="22"/>
          <w:szCs w:val="22"/>
        </w:rPr>
        <w:t xml:space="preserve"> nákup spotrebného materiálu a tovaru, iné)</w:t>
      </w:r>
      <w:r w:rsidRPr="00F74808">
        <w:rPr>
          <w:rFonts w:ascii="Arial Narrow" w:hAnsi="Arial Narrow"/>
          <w:sz w:val="22"/>
          <w:szCs w:val="22"/>
        </w:rPr>
        <w:t>;</w:t>
      </w:r>
    </w:p>
    <w:p w14:paraId="0FF642C1" w14:textId="7C3B3CD9" w:rsidR="00DC7F66" w:rsidRPr="00F74808" w:rsidRDefault="00351A56" w:rsidP="00F74808">
      <w:pPr>
        <w:pStyle w:val="Odsekzoznamu"/>
        <w:numPr>
          <w:ilvl w:val="0"/>
          <w:numId w:val="4"/>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interiérové</w:t>
      </w:r>
      <w:r w:rsidR="00E91A26" w:rsidRPr="00F74808">
        <w:rPr>
          <w:rFonts w:ascii="Arial Narrow" w:hAnsi="Arial Narrow"/>
          <w:sz w:val="22"/>
          <w:szCs w:val="22"/>
        </w:rPr>
        <w:t xml:space="preserve"> vybavenie objektov (</w:t>
      </w:r>
      <w:r w:rsidR="00BF48FB" w:rsidRPr="00F74808">
        <w:rPr>
          <w:rFonts w:ascii="Arial Narrow" w:hAnsi="Arial Narrow"/>
          <w:sz w:val="22"/>
          <w:szCs w:val="22"/>
        </w:rPr>
        <w:t xml:space="preserve">napr. </w:t>
      </w:r>
      <w:r w:rsidR="00E91A26" w:rsidRPr="00F74808">
        <w:rPr>
          <w:rFonts w:ascii="Arial Narrow" w:hAnsi="Arial Narrow"/>
          <w:sz w:val="22"/>
          <w:szCs w:val="22"/>
        </w:rPr>
        <w:t>nábytok, podlahoviny a koberce,</w:t>
      </w:r>
      <w:r w:rsidRPr="00F74808">
        <w:rPr>
          <w:rFonts w:ascii="Arial Narrow" w:hAnsi="Arial Narrow"/>
          <w:sz w:val="22"/>
          <w:szCs w:val="22"/>
        </w:rPr>
        <w:t xml:space="preserve"> iné</w:t>
      </w:r>
      <w:r w:rsidR="00E91A26" w:rsidRPr="00F74808">
        <w:rPr>
          <w:rFonts w:ascii="Arial Narrow" w:hAnsi="Arial Narrow"/>
          <w:sz w:val="22"/>
          <w:szCs w:val="22"/>
        </w:rPr>
        <w:t>);</w:t>
      </w:r>
    </w:p>
    <w:p w14:paraId="4D6906CC" w14:textId="77777777" w:rsidR="007F0ADD" w:rsidRPr="00F74808" w:rsidRDefault="007F0ADD" w:rsidP="00F74808">
      <w:pPr>
        <w:pStyle w:val="Zoznamsodrkami"/>
        <w:numPr>
          <w:ilvl w:val="0"/>
          <w:numId w:val="6"/>
        </w:numPr>
        <w:spacing w:before="100" w:after="0"/>
        <w:ind w:left="284" w:hanging="284"/>
        <w:rPr>
          <w:rFonts w:ascii="Arial Narrow" w:hAnsi="Arial Narrow"/>
          <w:szCs w:val="22"/>
        </w:rPr>
      </w:pPr>
      <w:r w:rsidRPr="00F74808">
        <w:rPr>
          <w:rFonts w:ascii="Arial Narrow" w:hAnsi="Arial Narrow"/>
          <w:szCs w:val="22"/>
        </w:rPr>
        <w:t xml:space="preserve">správne poplatky, ktoré </w:t>
      </w:r>
      <w:r w:rsidR="003D1266" w:rsidRPr="00F74808">
        <w:rPr>
          <w:rFonts w:ascii="Arial Narrow" w:hAnsi="Arial Narrow"/>
          <w:szCs w:val="22"/>
        </w:rPr>
        <w:t xml:space="preserve">nie sú pre realizáciu projektu nevyhnutné a </w:t>
      </w:r>
      <w:r w:rsidRPr="00F74808">
        <w:rPr>
          <w:rFonts w:ascii="Arial Narrow" w:hAnsi="Arial Narrow"/>
          <w:szCs w:val="22"/>
        </w:rPr>
        <w:t>nemajú priamu väzbu na projekt;</w:t>
      </w:r>
    </w:p>
    <w:p w14:paraId="51369A66" w14:textId="77777777" w:rsidR="00772351" w:rsidRPr="00F74808" w:rsidRDefault="00B52730" w:rsidP="00F74808">
      <w:pPr>
        <w:pStyle w:val="Zoznamsodrkami"/>
        <w:numPr>
          <w:ilvl w:val="0"/>
          <w:numId w:val="6"/>
        </w:numPr>
        <w:spacing w:before="100" w:after="0"/>
        <w:ind w:left="284" w:hanging="284"/>
        <w:rPr>
          <w:rFonts w:ascii="Arial Narrow" w:hAnsi="Arial Narrow"/>
          <w:szCs w:val="22"/>
        </w:rPr>
      </w:pPr>
      <w:r w:rsidRPr="00F74808">
        <w:rPr>
          <w:rFonts w:ascii="Arial Narrow" w:hAnsi="Arial Narrow"/>
          <w:szCs w:val="22"/>
        </w:rPr>
        <w:t xml:space="preserve">výdavky na </w:t>
      </w:r>
      <w:r w:rsidR="00772351" w:rsidRPr="00F74808">
        <w:rPr>
          <w:rFonts w:ascii="Arial Narrow" w:hAnsi="Arial Narrow"/>
          <w:szCs w:val="22"/>
        </w:rPr>
        <w:t xml:space="preserve">poistenie majetku nadobudnutého v súvislosti s </w:t>
      </w:r>
      <w:r w:rsidR="00BC2472" w:rsidRPr="00F74808">
        <w:rPr>
          <w:rFonts w:ascii="Arial Narrow" w:hAnsi="Arial Narrow"/>
          <w:szCs w:val="22"/>
        </w:rPr>
        <w:t>realiz</w:t>
      </w:r>
      <w:r w:rsidR="00772351" w:rsidRPr="00F74808">
        <w:rPr>
          <w:rFonts w:ascii="Arial Narrow" w:hAnsi="Arial Narrow"/>
          <w:szCs w:val="22"/>
        </w:rPr>
        <w:t>áciou projektu;</w:t>
      </w:r>
    </w:p>
    <w:p w14:paraId="1DC1C74F" w14:textId="1D24210A" w:rsidR="00772351" w:rsidRPr="00F74808" w:rsidRDefault="00E86133" w:rsidP="00F74808">
      <w:pPr>
        <w:pStyle w:val="Odsekzoznamu"/>
        <w:numPr>
          <w:ilvl w:val="0"/>
          <w:numId w:val="6"/>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poplatky za zriadenie a vedenie bankového účtu v súvislosti s realizáciou projektu</w:t>
      </w:r>
      <w:r w:rsidR="00CB60B8" w:rsidRPr="00F74808">
        <w:rPr>
          <w:rFonts w:ascii="Arial Narrow" w:hAnsi="Arial Narrow"/>
          <w:sz w:val="22"/>
          <w:szCs w:val="22"/>
        </w:rPr>
        <w:t xml:space="preserve"> a iné </w:t>
      </w:r>
      <w:r w:rsidR="00772351" w:rsidRPr="00F74808">
        <w:rPr>
          <w:rFonts w:ascii="Arial Narrow" w:hAnsi="Arial Narrow"/>
          <w:sz w:val="22"/>
          <w:szCs w:val="22"/>
        </w:rPr>
        <w:t>bankové poplatky</w:t>
      </w:r>
      <w:r w:rsidR="00DD5EF0" w:rsidRPr="00F74808">
        <w:rPr>
          <w:rFonts w:ascii="Arial Narrow" w:hAnsi="Arial Narrow"/>
          <w:sz w:val="22"/>
          <w:szCs w:val="22"/>
        </w:rPr>
        <w:t>;</w:t>
      </w:r>
    </w:p>
    <w:p w14:paraId="2E07F2FF" w14:textId="77777777" w:rsidR="00772351" w:rsidRPr="00F74808" w:rsidRDefault="00772351" w:rsidP="00F74808">
      <w:pPr>
        <w:pStyle w:val="Odsekzoznamu"/>
        <w:numPr>
          <w:ilvl w:val="0"/>
          <w:numId w:val="6"/>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daňové poplatky</w:t>
      </w:r>
      <w:r w:rsidR="002959C9" w:rsidRPr="00F74808">
        <w:rPr>
          <w:rFonts w:ascii="Arial Narrow" w:hAnsi="Arial Narrow"/>
          <w:sz w:val="22"/>
          <w:szCs w:val="22"/>
        </w:rPr>
        <w:t xml:space="preserve"> a</w:t>
      </w:r>
      <w:r w:rsidRPr="00F74808">
        <w:rPr>
          <w:rFonts w:ascii="Arial Narrow" w:hAnsi="Arial Narrow"/>
          <w:sz w:val="22"/>
          <w:szCs w:val="22"/>
        </w:rPr>
        <w:t xml:space="preserve"> dovozné prirážky;</w:t>
      </w:r>
    </w:p>
    <w:p w14:paraId="0201FD8D" w14:textId="77777777" w:rsidR="00D56916" w:rsidRPr="00F74808" w:rsidRDefault="00D56916" w:rsidP="00F74808">
      <w:pPr>
        <w:pStyle w:val="Odsekzoznamu"/>
        <w:numPr>
          <w:ilvl w:val="0"/>
          <w:numId w:val="6"/>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poplatky za poštovné a telekomunikačné služby;</w:t>
      </w:r>
    </w:p>
    <w:p w14:paraId="2168C6B1" w14:textId="77777777" w:rsidR="005C4788" w:rsidRDefault="005C4788" w:rsidP="00F74808">
      <w:pPr>
        <w:pStyle w:val="Odsekzoznamu"/>
        <w:numPr>
          <w:ilvl w:val="0"/>
          <w:numId w:val="6"/>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lang w:eastAsia="en-US"/>
        </w:rPr>
        <w:t>výdavky na nákup použitého zariadenia;</w:t>
      </w:r>
    </w:p>
    <w:p w14:paraId="09A6DD19" w14:textId="617CBBA2" w:rsidR="00BF752F" w:rsidRDefault="00BF752F" w:rsidP="00F74808">
      <w:pPr>
        <w:pStyle w:val="Odsekzoznamu"/>
        <w:numPr>
          <w:ilvl w:val="0"/>
          <w:numId w:val="6"/>
        </w:numPr>
        <w:spacing w:before="100" w:after="0" w:line="240" w:lineRule="auto"/>
        <w:ind w:left="284" w:hanging="284"/>
        <w:contextualSpacing w:val="0"/>
        <w:jc w:val="both"/>
        <w:rPr>
          <w:rFonts w:ascii="Arial Narrow" w:hAnsi="Arial Narrow"/>
          <w:sz w:val="22"/>
          <w:szCs w:val="22"/>
        </w:rPr>
      </w:pPr>
      <w:r>
        <w:rPr>
          <w:rFonts w:ascii="Arial Narrow" w:hAnsi="Arial Narrow"/>
          <w:sz w:val="22"/>
          <w:szCs w:val="22"/>
          <w:lang w:eastAsia="en-US"/>
        </w:rPr>
        <w:t>odpisy;</w:t>
      </w:r>
    </w:p>
    <w:p w14:paraId="2076F1DF" w14:textId="0E29C2DE" w:rsidR="00482CFF" w:rsidRPr="00F74808" w:rsidRDefault="00482CFF" w:rsidP="00F74808">
      <w:pPr>
        <w:pStyle w:val="Odsekzoznamu"/>
        <w:numPr>
          <w:ilvl w:val="0"/>
          <w:numId w:val="6"/>
        </w:numPr>
        <w:spacing w:before="100" w:after="0" w:line="240" w:lineRule="auto"/>
        <w:ind w:left="284" w:hanging="284"/>
        <w:contextualSpacing w:val="0"/>
        <w:jc w:val="both"/>
        <w:rPr>
          <w:rFonts w:ascii="Arial Narrow" w:hAnsi="Arial Narrow"/>
          <w:sz w:val="22"/>
          <w:szCs w:val="22"/>
        </w:rPr>
      </w:pPr>
      <w:r>
        <w:rPr>
          <w:rFonts w:ascii="Arial Narrow" w:hAnsi="Arial Narrow"/>
          <w:sz w:val="22"/>
          <w:szCs w:val="22"/>
          <w:lang w:eastAsia="en-US"/>
        </w:rPr>
        <w:t>vecné príspevky;</w:t>
      </w:r>
    </w:p>
    <w:p w14:paraId="4B9B3E2F" w14:textId="39F917A7" w:rsidR="007F0ADD" w:rsidRDefault="007F0ADD" w:rsidP="00F74808">
      <w:pPr>
        <w:pStyle w:val="Zoznamsodrkami"/>
        <w:numPr>
          <w:ilvl w:val="0"/>
          <w:numId w:val="6"/>
        </w:numPr>
        <w:spacing w:before="100" w:after="0"/>
        <w:ind w:left="284" w:hanging="284"/>
        <w:rPr>
          <w:rFonts w:ascii="Arial Narrow" w:hAnsi="Arial Narrow"/>
          <w:szCs w:val="22"/>
        </w:rPr>
      </w:pPr>
      <w:r w:rsidRPr="00F74808">
        <w:rPr>
          <w:rFonts w:ascii="Arial Narrow" w:hAnsi="Arial Narrow"/>
          <w:szCs w:val="22"/>
        </w:rPr>
        <w:t xml:space="preserve">výdavky na právne služby </w:t>
      </w:r>
      <w:r w:rsidR="006F7DBD" w:rsidRPr="00F74808">
        <w:rPr>
          <w:rFonts w:ascii="Arial Narrow" w:hAnsi="Arial Narrow"/>
          <w:szCs w:val="22"/>
        </w:rPr>
        <w:t>P</w:t>
      </w:r>
      <w:r w:rsidRPr="00F74808">
        <w:rPr>
          <w:rFonts w:ascii="Arial Narrow" w:hAnsi="Arial Narrow"/>
          <w:szCs w:val="22"/>
        </w:rPr>
        <w:t xml:space="preserve">rijímateľa voči </w:t>
      </w:r>
      <w:r w:rsidR="006F7DBD" w:rsidRPr="00F74808">
        <w:rPr>
          <w:rFonts w:ascii="Arial Narrow" w:hAnsi="Arial Narrow"/>
          <w:szCs w:val="22"/>
        </w:rPr>
        <w:t>P</w:t>
      </w:r>
      <w:r w:rsidR="0026256F" w:rsidRPr="00F74808">
        <w:rPr>
          <w:rFonts w:ascii="Arial Narrow" w:hAnsi="Arial Narrow"/>
          <w:szCs w:val="22"/>
        </w:rPr>
        <w:t>oskytovateľovi</w:t>
      </w:r>
      <w:r w:rsidRPr="00F74808">
        <w:rPr>
          <w:rFonts w:ascii="Arial Narrow" w:hAnsi="Arial Narrow"/>
          <w:szCs w:val="22"/>
        </w:rPr>
        <w:t xml:space="preserve"> (napr. žaloba, vypracovanie stanoviska);</w:t>
      </w:r>
    </w:p>
    <w:p w14:paraId="6F56136B" w14:textId="26D39FE1" w:rsidR="00F960FC" w:rsidRPr="00F74808" w:rsidRDefault="00F960FC" w:rsidP="00F74808">
      <w:pPr>
        <w:pStyle w:val="Zoznamsodrkami"/>
        <w:numPr>
          <w:ilvl w:val="0"/>
          <w:numId w:val="6"/>
        </w:numPr>
        <w:spacing w:before="100" w:after="0"/>
        <w:ind w:left="284" w:hanging="284"/>
        <w:rPr>
          <w:rFonts w:ascii="Arial Narrow" w:hAnsi="Arial Narrow"/>
          <w:szCs w:val="22"/>
        </w:rPr>
      </w:pPr>
      <w:r w:rsidRPr="00BA04DD">
        <w:rPr>
          <w:rFonts w:ascii="Arial Narrow" w:hAnsi="Arial Narrow"/>
          <w:szCs w:val="22"/>
        </w:rPr>
        <w:t>mzd</w:t>
      </w:r>
      <w:r>
        <w:rPr>
          <w:rFonts w:ascii="Arial Narrow" w:hAnsi="Arial Narrow"/>
          <w:szCs w:val="22"/>
        </w:rPr>
        <w:t>ové výdavky</w:t>
      </w:r>
      <w:r w:rsidRPr="00BA04DD">
        <w:rPr>
          <w:rFonts w:ascii="Arial Narrow" w:hAnsi="Arial Narrow"/>
          <w:szCs w:val="22"/>
        </w:rPr>
        <w:t xml:space="preserve"> starostu obce, resp. primátora mesta</w:t>
      </w:r>
      <w:r>
        <w:rPr>
          <w:rFonts w:ascii="Arial Narrow" w:hAnsi="Arial Narrow"/>
          <w:szCs w:val="22"/>
        </w:rPr>
        <w:t>;</w:t>
      </w:r>
    </w:p>
    <w:p w14:paraId="1DAD5F4D" w14:textId="77777777" w:rsidR="007F0ADD" w:rsidRPr="00F74808" w:rsidRDefault="007F0ADD" w:rsidP="00F74808">
      <w:pPr>
        <w:pStyle w:val="Zoznamsodrkami"/>
        <w:numPr>
          <w:ilvl w:val="0"/>
          <w:numId w:val="6"/>
        </w:numPr>
        <w:spacing w:before="100" w:after="0"/>
        <w:ind w:left="284" w:hanging="284"/>
        <w:rPr>
          <w:rFonts w:ascii="Arial Narrow" w:hAnsi="Arial Narrow"/>
          <w:szCs w:val="22"/>
        </w:rPr>
      </w:pPr>
      <w:r w:rsidRPr="00F74808">
        <w:rPr>
          <w:rFonts w:ascii="Arial Narrow" w:hAnsi="Arial Narrow"/>
          <w:szCs w:val="22"/>
        </w:rPr>
        <w:t>sankčné poplatky, pokuty</w:t>
      </w:r>
      <w:r w:rsidRPr="00F74808">
        <w:rPr>
          <w:rStyle w:val="Odkaznapoznmkupodiarou"/>
          <w:rFonts w:ascii="Arial Narrow" w:hAnsi="Arial Narrow"/>
          <w:szCs w:val="22"/>
        </w:rPr>
        <w:footnoteReference w:id="76"/>
      </w:r>
      <w:r w:rsidRPr="00F74808">
        <w:rPr>
          <w:rFonts w:ascii="Arial Narrow" w:hAnsi="Arial Narrow"/>
          <w:szCs w:val="22"/>
        </w:rPr>
        <w:t xml:space="preserve"> a penále, prípadne ďalšie sankčné výdavky, či už dohodnuté v zmluvách </w:t>
      </w:r>
      <w:r w:rsidR="00DE7AF8" w:rsidRPr="00F74808">
        <w:rPr>
          <w:rFonts w:ascii="Arial Narrow" w:hAnsi="Arial Narrow"/>
          <w:szCs w:val="22"/>
        </w:rPr>
        <w:t>alebo vzniknuté z iných príčin;</w:t>
      </w:r>
    </w:p>
    <w:p w14:paraId="1F2DD8BA" w14:textId="77777777" w:rsidR="007F0ADD" w:rsidRPr="00F74808" w:rsidRDefault="007F0ADD" w:rsidP="00F74808">
      <w:pPr>
        <w:pStyle w:val="Zoznamsodrkami"/>
        <w:numPr>
          <w:ilvl w:val="0"/>
          <w:numId w:val="6"/>
        </w:numPr>
        <w:spacing w:before="100" w:after="0"/>
        <w:ind w:left="284" w:hanging="284"/>
        <w:rPr>
          <w:rFonts w:ascii="Arial Narrow" w:hAnsi="Arial Narrow"/>
          <w:szCs w:val="22"/>
        </w:rPr>
      </w:pPr>
      <w:r w:rsidRPr="00F74808">
        <w:rPr>
          <w:rFonts w:ascii="Arial Narrow" w:hAnsi="Arial Narrow"/>
          <w:szCs w:val="22"/>
        </w:rPr>
        <w:t>manká</w:t>
      </w:r>
      <w:r w:rsidR="003B41DF" w:rsidRPr="00F74808">
        <w:rPr>
          <w:rFonts w:ascii="Arial Narrow" w:hAnsi="Arial Narrow"/>
          <w:szCs w:val="22"/>
        </w:rPr>
        <w:t>,</w:t>
      </w:r>
      <w:r w:rsidRPr="00F74808">
        <w:rPr>
          <w:rFonts w:ascii="Arial Narrow" w:hAnsi="Arial Narrow"/>
          <w:szCs w:val="22"/>
        </w:rPr>
        <w:t xml:space="preserve"> škody</w:t>
      </w:r>
      <w:r w:rsidR="001D7576" w:rsidRPr="00F74808">
        <w:rPr>
          <w:rFonts w:ascii="Arial Narrow" w:hAnsi="Arial Narrow"/>
          <w:szCs w:val="22"/>
        </w:rPr>
        <w:t xml:space="preserve"> (napr. škody spôsobené počas výstavby na cudzom majetku)</w:t>
      </w:r>
      <w:r w:rsidR="003B41DF" w:rsidRPr="00F74808">
        <w:rPr>
          <w:rFonts w:ascii="Arial Narrow" w:hAnsi="Arial Narrow"/>
          <w:szCs w:val="22"/>
        </w:rPr>
        <w:t xml:space="preserve"> a dlhy</w:t>
      </w:r>
      <w:r w:rsidRPr="00F74808">
        <w:rPr>
          <w:rFonts w:ascii="Arial Narrow" w:hAnsi="Arial Narrow"/>
          <w:szCs w:val="22"/>
        </w:rPr>
        <w:t>;</w:t>
      </w:r>
    </w:p>
    <w:p w14:paraId="3CE0238C" w14:textId="77777777" w:rsidR="007F0ADD" w:rsidRPr="00F74808" w:rsidRDefault="001D7576" w:rsidP="00F74808">
      <w:pPr>
        <w:pStyle w:val="Zoznamsodrkami"/>
        <w:numPr>
          <w:ilvl w:val="0"/>
          <w:numId w:val="6"/>
        </w:numPr>
        <w:spacing w:before="100" w:after="0"/>
        <w:ind w:left="284" w:hanging="284"/>
        <w:rPr>
          <w:rFonts w:ascii="Arial Narrow" w:hAnsi="Arial Narrow"/>
          <w:szCs w:val="22"/>
        </w:rPr>
      </w:pPr>
      <w:r w:rsidRPr="00F74808">
        <w:rPr>
          <w:rFonts w:ascii="Arial Narrow" w:hAnsi="Arial Narrow"/>
          <w:szCs w:val="22"/>
        </w:rPr>
        <w:t xml:space="preserve">nesplatené dlžné </w:t>
      </w:r>
      <w:r w:rsidR="007F0ADD" w:rsidRPr="00F74808">
        <w:rPr>
          <w:rFonts w:ascii="Arial Narrow" w:hAnsi="Arial Narrow"/>
          <w:szCs w:val="22"/>
        </w:rPr>
        <w:t>úroky z úverov a pôžičiek</w:t>
      </w:r>
      <w:r w:rsidR="007F0ADD" w:rsidRPr="00F74808">
        <w:rPr>
          <w:rStyle w:val="Odkaznapoznmkupodiarou"/>
          <w:rFonts w:ascii="Arial Narrow" w:hAnsi="Arial Narrow"/>
          <w:szCs w:val="22"/>
        </w:rPr>
        <w:footnoteReference w:id="77"/>
      </w:r>
      <w:r w:rsidR="007F0ADD" w:rsidRPr="00F74808">
        <w:rPr>
          <w:rFonts w:ascii="Arial Narrow" w:hAnsi="Arial Narrow"/>
          <w:szCs w:val="22"/>
        </w:rPr>
        <w:t>;</w:t>
      </w:r>
    </w:p>
    <w:p w14:paraId="5FCA578A" w14:textId="770DC11C" w:rsidR="003B41DF" w:rsidRPr="00482CFF" w:rsidRDefault="003B41DF" w:rsidP="00482CFF">
      <w:pPr>
        <w:pStyle w:val="Zoznamsodrkami"/>
        <w:numPr>
          <w:ilvl w:val="0"/>
          <w:numId w:val="6"/>
        </w:numPr>
        <w:spacing w:before="100" w:after="0"/>
        <w:ind w:left="284" w:hanging="284"/>
        <w:rPr>
          <w:rFonts w:ascii="Arial Narrow" w:hAnsi="Arial Narrow"/>
          <w:szCs w:val="22"/>
        </w:rPr>
      </w:pPr>
      <w:r w:rsidRPr="00F74808">
        <w:rPr>
          <w:rFonts w:ascii="Arial Narrow" w:hAnsi="Arial Narrow"/>
          <w:szCs w:val="22"/>
        </w:rPr>
        <w:t>dary;</w:t>
      </w:r>
    </w:p>
    <w:p w14:paraId="708D4523" w14:textId="77777777" w:rsidR="003B41DF" w:rsidRPr="00F74808" w:rsidRDefault="003B41DF" w:rsidP="00F74808">
      <w:pPr>
        <w:pStyle w:val="Odsekzoznamu"/>
        <w:numPr>
          <w:ilvl w:val="0"/>
          <w:numId w:val="6"/>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položky financované z iných finančných zdrojov (Envirofond, Recyklačný fond);</w:t>
      </w:r>
    </w:p>
    <w:p w14:paraId="76A24127" w14:textId="77777777" w:rsidR="003B41DF" w:rsidRPr="00F74808" w:rsidRDefault="003B41DF" w:rsidP="00F74808">
      <w:pPr>
        <w:pStyle w:val="Odsekzoznamu"/>
        <w:numPr>
          <w:ilvl w:val="0"/>
          <w:numId w:val="6"/>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DPH v prípade, keď je nárokovateľná na vrátenie akýmkoľvek spôsobom;</w:t>
      </w:r>
    </w:p>
    <w:p w14:paraId="49AA75AB" w14:textId="77777777" w:rsidR="002A435F" w:rsidRPr="00F74808" w:rsidRDefault="002A435F" w:rsidP="00F74808">
      <w:pPr>
        <w:pStyle w:val="Odsekzoznamu"/>
        <w:numPr>
          <w:ilvl w:val="0"/>
          <w:numId w:val="6"/>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priame dane (napr. daň z nehnuteľnosti, daň z motorových vozidiel a pod.);</w:t>
      </w:r>
    </w:p>
    <w:p w14:paraId="2B4F5EE6" w14:textId="240D2B06" w:rsidR="007F0ADD" w:rsidRPr="00F74808" w:rsidRDefault="003B41DF" w:rsidP="00CB60B8">
      <w:pPr>
        <w:pStyle w:val="Odsekzoznamu"/>
        <w:numPr>
          <w:ilvl w:val="0"/>
          <w:numId w:val="6"/>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iné výdavky priamo nesúvisiace s</w:t>
      </w:r>
      <w:r w:rsidR="00B10575" w:rsidRPr="00F74808">
        <w:rPr>
          <w:rFonts w:ascii="Arial Narrow" w:hAnsi="Arial Narrow"/>
          <w:sz w:val="22"/>
          <w:szCs w:val="22"/>
        </w:rPr>
        <w:t> </w:t>
      </w:r>
      <w:r w:rsidRPr="00F74808">
        <w:rPr>
          <w:rFonts w:ascii="Arial Narrow" w:hAnsi="Arial Narrow"/>
          <w:sz w:val="22"/>
          <w:szCs w:val="22"/>
        </w:rPr>
        <w:t>projekto</w:t>
      </w:r>
      <w:r w:rsidR="00B10575" w:rsidRPr="00F74808">
        <w:rPr>
          <w:rFonts w:ascii="Arial Narrow" w:hAnsi="Arial Narrow"/>
          <w:sz w:val="22"/>
          <w:szCs w:val="22"/>
        </w:rPr>
        <w:t>m.</w:t>
      </w:r>
    </w:p>
    <w:p w14:paraId="3AE707F0" w14:textId="77777777" w:rsidR="006A2DF0" w:rsidRPr="00F74808" w:rsidRDefault="006A2DF0">
      <w:pPr>
        <w:rPr>
          <w:rFonts w:ascii="Arial Narrow" w:hAnsi="Arial Narrow"/>
          <w:sz w:val="22"/>
          <w:szCs w:val="22"/>
        </w:rPr>
      </w:pPr>
      <w:r w:rsidRPr="00F74808">
        <w:rPr>
          <w:rFonts w:ascii="Arial Narrow" w:hAnsi="Arial Narrow"/>
          <w:sz w:val="22"/>
          <w:szCs w:val="22"/>
        </w:rPr>
        <w:br w:type="page"/>
      </w:r>
    </w:p>
    <w:p w14:paraId="4C2844F3" w14:textId="77777777" w:rsidR="0099545B" w:rsidRPr="00F74808" w:rsidRDefault="0099545B" w:rsidP="00925714">
      <w:pPr>
        <w:pStyle w:val="Odsekzoznamu"/>
        <w:numPr>
          <w:ilvl w:val="0"/>
          <w:numId w:val="29"/>
        </w:numPr>
        <w:spacing w:after="0" w:line="240" w:lineRule="auto"/>
        <w:ind w:left="426" w:hanging="426"/>
        <w:jc w:val="both"/>
        <w:outlineLvl w:val="0"/>
        <w:rPr>
          <w:rFonts w:ascii="Arial Narrow" w:hAnsi="Arial Narrow"/>
          <w:b/>
          <w:sz w:val="30"/>
          <w:szCs w:val="30"/>
        </w:rPr>
      </w:pPr>
      <w:bookmarkStart w:id="276" w:name="_Toc420055467"/>
      <w:r w:rsidRPr="00F74808">
        <w:rPr>
          <w:rFonts w:ascii="Arial Narrow" w:hAnsi="Arial Narrow"/>
          <w:b/>
          <w:sz w:val="30"/>
          <w:szCs w:val="30"/>
        </w:rPr>
        <w:lastRenderedPageBreak/>
        <w:t>Podmienky hospodárnosti výdavkov</w:t>
      </w:r>
      <w:bookmarkEnd w:id="276"/>
      <w:r w:rsidRPr="00F74808">
        <w:rPr>
          <w:rFonts w:ascii="Arial Narrow" w:hAnsi="Arial Narrow"/>
          <w:b/>
          <w:sz w:val="30"/>
          <w:szCs w:val="30"/>
        </w:rPr>
        <w:t xml:space="preserve"> </w:t>
      </w:r>
    </w:p>
    <w:p w14:paraId="3FE9F20C" w14:textId="77777777" w:rsidR="0099545B" w:rsidRPr="00F74808" w:rsidRDefault="0099545B" w:rsidP="0099545B">
      <w:pPr>
        <w:spacing w:after="0" w:line="240" w:lineRule="auto"/>
        <w:jc w:val="both"/>
        <w:rPr>
          <w:rFonts w:ascii="Arial Narrow" w:hAnsi="Arial Narrow"/>
          <w:sz w:val="22"/>
          <w:szCs w:val="22"/>
        </w:rPr>
      </w:pPr>
    </w:p>
    <w:p w14:paraId="0CF7930D" w14:textId="3F610F05" w:rsidR="00AF4647" w:rsidRPr="00F74808" w:rsidRDefault="00AF4647" w:rsidP="001E6452">
      <w:pPr>
        <w:spacing w:after="120" w:line="240" w:lineRule="auto"/>
        <w:jc w:val="both"/>
        <w:rPr>
          <w:rFonts w:ascii="Arial Narrow" w:hAnsi="Arial Narrow"/>
          <w:sz w:val="22"/>
          <w:szCs w:val="22"/>
        </w:rPr>
      </w:pPr>
      <w:r w:rsidRPr="00F74808">
        <w:rPr>
          <w:rFonts w:ascii="Arial Narrow" w:hAnsi="Arial Narrow"/>
          <w:sz w:val="22"/>
          <w:szCs w:val="22"/>
        </w:rPr>
        <w:t>Žiadateľ/</w:t>
      </w:r>
      <w:r w:rsidR="006F7DBD" w:rsidRPr="00F74808">
        <w:rPr>
          <w:rFonts w:ascii="Arial Narrow" w:hAnsi="Arial Narrow"/>
          <w:sz w:val="22"/>
          <w:szCs w:val="22"/>
        </w:rPr>
        <w:t>P</w:t>
      </w:r>
      <w:r w:rsidRPr="00F74808">
        <w:rPr>
          <w:rFonts w:ascii="Arial Narrow" w:hAnsi="Arial Narrow"/>
          <w:sz w:val="22"/>
          <w:szCs w:val="22"/>
        </w:rPr>
        <w:t xml:space="preserve">rijímateľ </w:t>
      </w:r>
      <w:r w:rsidRPr="00F74808">
        <w:rPr>
          <w:rFonts w:ascii="Arial Narrow" w:hAnsi="Arial Narrow"/>
          <w:b/>
          <w:sz w:val="22"/>
          <w:szCs w:val="22"/>
        </w:rPr>
        <w:t xml:space="preserve">je povinný </w:t>
      </w:r>
      <w:r w:rsidRPr="00F74808">
        <w:rPr>
          <w:rFonts w:ascii="Arial Narrow" w:hAnsi="Arial Narrow"/>
          <w:sz w:val="22"/>
          <w:szCs w:val="22"/>
        </w:rPr>
        <w:t xml:space="preserve">v zmysle osobitných predpisov pri používaní verejných prostriedkov, ktorým je </w:t>
      </w:r>
      <w:r w:rsidR="00617AD9">
        <w:rPr>
          <w:rFonts w:ascii="Arial Narrow" w:hAnsi="Arial Narrow"/>
          <w:sz w:val="22"/>
          <w:szCs w:val="22"/>
        </w:rPr>
        <w:br/>
      </w:r>
      <w:r w:rsidRPr="00F74808">
        <w:rPr>
          <w:rFonts w:ascii="Arial Narrow" w:hAnsi="Arial Narrow"/>
          <w:sz w:val="22"/>
          <w:szCs w:val="22"/>
        </w:rPr>
        <w:t xml:space="preserve">aj NFP, </w:t>
      </w:r>
      <w:r w:rsidRPr="00F74808">
        <w:rPr>
          <w:rFonts w:ascii="Arial Narrow" w:hAnsi="Arial Narrow"/>
          <w:b/>
          <w:sz w:val="22"/>
          <w:szCs w:val="22"/>
        </w:rPr>
        <w:t>zachovávať zásadu hospodárnosti</w:t>
      </w:r>
      <w:r w:rsidRPr="00F74808">
        <w:rPr>
          <w:rFonts w:ascii="Arial Narrow" w:hAnsi="Arial Narrow"/>
          <w:sz w:val="22"/>
          <w:szCs w:val="22"/>
        </w:rPr>
        <w:t xml:space="preserve">, a preto bude </w:t>
      </w:r>
      <w:r w:rsidR="00D60061" w:rsidRPr="00F74808">
        <w:rPr>
          <w:rFonts w:ascii="Arial Narrow" w:hAnsi="Arial Narrow"/>
          <w:sz w:val="22"/>
          <w:szCs w:val="22"/>
        </w:rPr>
        <w:t>Poskytovateľ</w:t>
      </w:r>
      <w:r w:rsidRPr="00F74808">
        <w:rPr>
          <w:rFonts w:ascii="Arial Narrow" w:hAnsi="Arial Narrow"/>
          <w:sz w:val="22"/>
          <w:szCs w:val="22"/>
        </w:rPr>
        <w:t xml:space="preserve"> v jednotlivých </w:t>
      </w:r>
      <w:r w:rsidR="00382A08" w:rsidRPr="00F74808">
        <w:rPr>
          <w:rFonts w:ascii="Arial Narrow" w:hAnsi="Arial Narrow"/>
          <w:sz w:val="22"/>
          <w:szCs w:val="22"/>
        </w:rPr>
        <w:t xml:space="preserve">procesoch </w:t>
      </w:r>
      <w:r w:rsidRPr="00F74808">
        <w:rPr>
          <w:rFonts w:ascii="Arial Narrow" w:hAnsi="Arial Narrow"/>
          <w:sz w:val="22"/>
          <w:szCs w:val="22"/>
        </w:rPr>
        <w:t xml:space="preserve">implementácie projektu posudzovať, či navrhnuté </w:t>
      </w:r>
      <w:r w:rsidRPr="00F74808">
        <w:rPr>
          <w:rFonts w:ascii="Arial Narrow" w:hAnsi="Arial Narrow"/>
          <w:b/>
          <w:sz w:val="22"/>
          <w:szCs w:val="22"/>
        </w:rPr>
        <w:t>výdavky projektu spĺňajú podmienku hospodárnosti</w:t>
      </w:r>
      <w:r w:rsidRPr="00F74808">
        <w:rPr>
          <w:rStyle w:val="Odkaznapoznmkupodiarou"/>
          <w:rFonts w:ascii="Arial Narrow" w:hAnsi="Arial Narrow"/>
          <w:sz w:val="22"/>
          <w:szCs w:val="22"/>
        </w:rPr>
        <w:footnoteReference w:id="78"/>
      </w:r>
      <w:r w:rsidRPr="00F74808">
        <w:rPr>
          <w:rFonts w:ascii="Arial Narrow" w:hAnsi="Arial Narrow"/>
          <w:sz w:val="22"/>
          <w:szCs w:val="22"/>
        </w:rPr>
        <w:t xml:space="preserve"> </w:t>
      </w:r>
      <w:r w:rsidRPr="00F74808">
        <w:rPr>
          <w:rFonts w:ascii="Arial Narrow" w:hAnsi="Arial Narrow"/>
          <w:b/>
          <w:sz w:val="22"/>
          <w:szCs w:val="22"/>
        </w:rPr>
        <w:t>a či zodpovedajú obvyklým cenám v danom mieste a čase</w:t>
      </w:r>
      <w:r w:rsidRPr="00F74808">
        <w:rPr>
          <w:rFonts w:ascii="Arial Narrow" w:hAnsi="Arial Narrow"/>
          <w:sz w:val="22"/>
          <w:szCs w:val="22"/>
        </w:rPr>
        <w:t>.</w:t>
      </w:r>
    </w:p>
    <w:p w14:paraId="10D1014A" w14:textId="31CA04F1" w:rsidR="00AF4647" w:rsidRPr="00F74808" w:rsidRDefault="00AF4647" w:rsidP="001E6452">
      <w:pPr>
        <w:spacing w:after="120" w:line="240" w:lineRule="auto"/>
        <w:jc w:val="both"/>
        <w:rPr>
          <w:rFonts w:ascii="Arial Narrow" w:hAnsi="Arial Narrow"/>
          <w:sz w:val="22"/>
          <w:szCs w:val="22"/>
        </w:rPr>
      </w:pPr>
      <w:r w:rsidRPr="00F74808">
        <w:rPr>
          <w:rFonts w:ascii="Arial Narrow" w:hAnsi="Arial Narrow"/>
          <w:sz w:val="22"/>
          <w:szCs w:val="22"/>
        </w:rPr>
        <w:t xml:space="preserve">Východiskom pre posudzovanie oprávnenosti výdavkov projektov OP KŽP z pohľadu ich hospodárnosti je </w:t>
      </w:r>
      <w:r w:rsidRPr="00F74808">
        <w:rPr>
          <w:rFonts w:ascii="Arial Narrow" w:hAnsi="Arial Narrow"/>
          <w:i/>
          <w:sz w:val="22"/>
          <w:szCs w:val="22"/>
        </w:rPr>
        <w:t xml:space="preserve">Metodický pokyn CKO č. </w:t>
      </w:r>
      <w:r w:rsidR="00C23F1E" w:rsidRPr="00F74808">
        <w:rPr>
          <w:rFonts w:ascii="Arial Narrow" w:hAnsi="Arial Narrow"/>
          <w:i/>
          <w:sz w:val="22"/>
          <w:szCs w:val="22"/>
        </w:rPr>
        <w:t xml:space="preserve">18 </w:t>
      </w:r>
      <w:r w:rsidRPr="00F74808">
        <w:rPr>
          <w:rFonts w:ascii="Arial Narrow" w:hAnsi="Arial Narrow"/>
          <w:i/>
          <w:sz w:val="22"/>
          <w:szCs w:val="22"/>
        </w:rPr>
        <w:t xml:space="preserve">k overovaniu hospodárnosti výdavkov </w:t>
      </w:r>
      <w:r w:rsidRPr="00F74808">
        <w:rPr>
          <w:rFonts w:ascii="Arial Narrow" w:hAnsi="Arial Narrow"/>
          <w:sz w:val="22"/>
          <w:szCs w:val="22"/>
        </w:rPr>
        <w:t>na programové obdobie 2014 - 2020, ktorý formuluje základné pravidlá a postupy pre proces posudzovania zásady hospodárnosti výdavkov projektu, resp. ŽoNFP.</w:t>
      </w:r>
    </w:p>
    <w:p w14:paraId="3D2B23C3" w14:textId="0892CAAB" w:rsidR="00AF4647" w:rsidRPr="00F74808" w:rsidRDefault="00AF4647" w:rsidP="001E6452">
      <w:pPr>
        <w:spacing w:after="120" w:line="240" w:lineRule="auto"/>
        <w:jc w:val="both"/>
        <w:rPr>
          <w:rFonts w:ascii="Arial Narrow" w:hAnsi="Arial Narrow"/>
          <w:sz w:val="22"/>
          <w:szCs w:val="22"/>
        </w:rPr>
      </w:pPr>
      <w:r w:rsidRPr="00F74808">
        <w:rPr>
          <w:rFonts w:ascii="Arial Narrow" w:hAnsi="Arial Narrow"/>
          <w:sz w:val="22"/>
          <w:szCs w:val="22"/>
        </w:rPr>
        <w:t xml:space="preserve">Nastavenie podmienok vzťahujúcich sa na hospodárnosť výdavkov projektov OP KŽP vychádza zo snahy </w:t>
      </w:r>
      <w:r w:rsidR="00D60061" w:rsidRPr="00F74808">
        <w:rPr>
          <w:rFonts w:ascii="Arial Narrow" w:hAnsi="Arial Narrow"/>
          <w:sz w:val="22"/>
          <w:szCs w:val="22"/>
        </w:rPr>
        <w:t>Poskytovateľa</w:t>
      </w:r>
      <w:r w:rsidRPr="00F74808">
        <w:rPr>
          <w:rFonts w:ascii="Arial Narrow" w:hAnsi="Arial Narrow"/>
          <w:sz w:val="22"/>
          <w:szCs w:val="22"/>
        </w:rPr>
        <w:t xml:space="preserve"> zabezpečiť efektívny spôsob preukazovania (zo strany žiadateľa/</w:t>
      </w:r>
      <w:r w:rsidR="006F7DBD" w:rsidRPr="00F74808">
        <w:rPr>
          <w:rFonts w:ascii="Arial Narrow" w:hAnsi="Arial Narrow"/>
          <w:sz w:val="22"/>
          <w:szCs w:val="22"/>
        </w:rPr>
        <w:t>P</w:t>
      </w:r>
      <w:r w:rsidRPr="00F74808">
        <w:rPr>
          <w:rFonts w:ascii="Arial Narrow" w:hAnsi="Arial Narrow"/>
          <w:sz w:val="22"/>
          <w:szCs w:val="22"/>
        </w:rPr>
        <w:t xml:space="preserve">rijímateľa) a overovania </w:t>
      </w:r>
      <w:r w:rsidR="00617AD9">
        <w:rPr>
          <w:rFonts w:ascii="Arial Narrow" w:hAnsi="Arial Narrow"/>
          <w:sz w:val="22"/>
          <w:szCs w:val="22"/>
        </w:rPr>
        <w:br/>
      </w:r>
      <w:r w:rsidRPr="00F74808">
        <w:rPr>
          <w:rFonts w:ascii="Arial Narrow" w:hAnsi="Arial Narrow"/>
          <w:sz w:val="22"/>
          <w:szCs w:val="22"/>
        </w:rPr>
        <w:t xml:space="preserve">(zo strany </w:t>
      </w:r>
      <w:r w:rsidR="005B4389" w:rsidRPr="00F74808">
        <w:rPr>
          <w:rFonts w:ascii="Arial Narrow" w:hAnsi="Arial Narrow"/>
          <w:sz w:val="22"/>
          <w:szCs w:val="22"/>
        </w:rPr>
        <w:t>Poskytovateľa</w:t>
      </w:r>
      <w:r w:rsidRPr="00F74808">
        <w:rPr>
          <w:rFonts w:ascii="Arial Narrow" w:hAnsi="Arial Narrow"/>
          <w:sz w:val="22"/>
          <w:szCs w:val="22"/>
        </w:rPr>
        <w:t xml:space="preserve">) hospodárnosti výdavkov projektu prostredníctvom využitia smerných ukazovateľov (benchmarkov) a finančných limitov s dôrazom na dodržiavanie zásady </w:t>
      </w:r>
      <w:r w:rsidR="007228D1">
        <w:rPr>
          <w:rFonts w:ascii="Arial Narrow" w:hAnsi="Arial Narrow"/>
          <w:sz w:val="22"/>
          <w:szCs w:val="22"/>
        </w:rPr>
        <w:t>„</w:t>
      </w:r>
      <w:r w:rsidRPr="00F74808">
        <w:rPr>
          <w:rFonts w:ascii="Arial Narrow" w:hAnsi="Arial Narrow"/>
          <w:sz w:val="22"/>
          <w:szCs w:val="22"/>
        </w:rPr>
        <w:t>hodnota za peniaze/value for money“.</w:t>
      </w:r>
    </w:p>
    <w:p w14:paraId="3B07CC4D" w14:textId="1F51D924" w:rsidR="00AF4647" w:rsidRPr="00F74808" w:rsidRDefault="0026382D" w:rsidP="00AF4647">
      <w:pPr>
        <w:spacing w:before="120" w:after="0" w:line="240" w:lineRule="auto"/>
        <w:jc w:val="both"/>
        <w:rPr>
          <w:rFonts w:ascii="Arial Narrow" w:hAnsi="Arial Narrow"/>
          <w:sz w:val="22"/>
          <w:szCs w:val="22"/>
        </w:rPr>
      </w:pPr>
      <w:r w:rsidRPr="00F74808">
        <w:rPr>
          <w:rFonts w:ascii="Arial Narrow" w:hAnsi="Arial Narrow"/>
          <w:sz w:val="22"/>
          <w:szCs w:val="22"/>
        </w:rPr>
        <w:t>Poskytovateľ</w:t>
      </w:r>
      <w:r w:rsidR="00AF4647" w:rsidRPr="00F74808">
        <w:rPr>
          <w:rFonts w:ascii="Arial Narrow" w:hAnsi="Arial Narrow"/>
          <w:sz w:val="22"/>
          <w:szCs w:val="22"/>
        </w:rPr>
        <w:t xml:space="preserve"> posudz</w:t>
      </w:r>
      <w:r w:rsidR="00003BAB">
        <w:rPr>
          <w:rFonts w:ascii="Arial Narrow" w:hAnsi="Arial Narrow"/>
          <w:sz w:val="22"/>
          <w:szCs w:val="22"/>
        </w:rPr>
        <w:t>uje</w:t>
      </w:r>
      <w:r w:rsidR="00AF4647" w:rsidRPr="00F74808">
        <w:rPr>
          <w:rFonts w:ascii="Arial Narrow" w:hAnsi="Arial Narrow"/>
          <w:sz w:val="22"/>
          <w:szCs w:val="22"/>
        </w:rPr>
        <w:t xml:space="preserve"> oprávnenosť výdavkov projektu (ŽoNFP) z hľadiska hospodárnosti </w:t>
      </w:r>
      <w:r w:rsidR="00AF4647" w:rsidRPr="00F74808">
        <w:rPr>
          <w:rFonts w:ascii="Arial Narrow" w:hAnsi="Arial Narrow"/>
          <w:b/>
          <w:sz w:val="22"/>
          <w:szCs w:val="22"/>
        </w:rPr>
        <w:t>primárne v nasledujúcich procesných fázach implementácie</w:t>
      </w:r>
      <w:r w:rsidR="00AF4647" w:rsidRPr="00F74808">
        <w:rPr>
          <w:rFonts w:ascii="Arial Narrow" w:hAnsi="Arial Narrow"/>
          <w:sz w:val="22"/>
          <w:szCs w:val="22"/>
        </w:rPr>
        <w:t>:</w:t>
      </w:r>
    </w:p>
    <w:p w14:paraId="3535855B" w14:textId="77777777" w:rsidR="00AF4647" w:rsidRPr="00F74808" w:rsidRDefault="00AF4647" w:rsidP="00B12198">
      <w:pPr>
        <w:pStyle w:val="Odsekzoznamu"/>
        <w:numPr>
          <w:ilvl w:val="0"/>
          <w:numId w:val="40"/>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konanie o ŽoNFP,</w:t>
      </w:r>
    </w:p>
    <w:p w14:paraId="6149D6AA" w14:textId="77777777" w:rsidR="00AF4647" w:rsidRPr="00F74808" w:rsidRDefault="00AF4647" w:rsidP="00B12198">
      <w:pPr>
        <w:pStyle w:val="Odsekzoznamu"/>
        <w:numPr>
          <w:ilvl w:val="0"/>
          <w:numId w:val="40"/>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realizácia projektu,</w:t>
      </w:r>
    </w:p>
    <w:p w14:paraId="68BD1318" w14:textId="77777777" w:rsidR="00AF4647" w:rsidRPr="00F74808" w:rsidRDefault="00AF4647" w:rsidP="00B12198">
      <w:pPr>
        <w:pStyle w:val="Odsekzoznamu"/>
        <w:numPr>
          <w:ilvl w:val="0"/>
          <w:numId w:val="40"/>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 xml:space="preserve">verejné obstarávanie a obstarávanie nespadajúce pod pravidlá verejného obstarávania. </w:t>
      </w:r>
    </w:p>
    <w:p w14:paraId="389269AB" w14:textId="77777777" w:rsidR="00AF4647" w:rsidRPr="00F74808" w:rsidRDefault="00AF4647" w:rsidP="00AF4647">
      <w:pPr>
        <w:spacing w:after="0" w:line="240" w:lineRule="auto"/>
        <w:jc w:val="both"/>
        <w:rPr>
          <w:rFonts w:ascii="Arial Narrow" w:hAnsi="Arial Narrow"/>
          <w:color w:val="FF0000"/>
          <w:sz w:val="22"/>
          <w:szCs w:val="22"/>
        </w:rPr>
      </w:pPr>
    </w:p>
    <w:p w14:paraId="63EC98D0" w14:textId="0E4B4F45" w:rsidR="00AF4647" w:rsidRPr="00F74808" w:rsidRDefault="00AF4647" w:rsidP="001E6452">
      <w:pPr>
        <w:spacing w:after="120" w:line="240" w:lineRule="auto"/>
        <w:jc w:val="both"/>
        <w:rPr>
          <w:rFonts w:ascii="Arial Narrow" w:hAnsi="Arial Narrow"/>
          <w:sz w:val="22"/>
          <w:szCs w:val="22"/>
        </w:rPr>
      </w:pPr>
      <w:r w:rsidRPr="00F74808">
        <w:rPr>
          <w:rFonts w:ascii="Arial Narrow" w:hAnsi="Arial Narrow"/>
          <w:sz w:val="22"/>
          <w:szCs w:val="22"/>
        </w:rPr>
        <w:t xml:space="preserve">Každá z vyššie uvedených procesných fáz má špecifické zameranie, rozsah, účel a časové začlenenie </w:t>
      </w:r>
      <w:r w:rsidR="00617AD9">
        <w:rPr>
          <w:rFonts w:ascii="Arial Narrow" w:hAnsi="Arial Narrow"/>
          <w:sz w:val="22"/>
          <w:szCs w:val="22"/>
        </w:rPr>
        <w:br/>
      </w:r>
      <w:r w:rsidRPr="00F74808">
        <w:rPr>
          <w:rFonts w:ascii="Arial Narrow" w:hAnsi="Arial Narrow"/>
          <w:sz w:val="22"/>
          <w:szCs w:val="22"/>
        </w:rPr>
        <w:t xml:space="preserve">do implementačného procesu. Z uvedeného vyplýva, že aj rozsah a zameranie posúdenia zásady hospodárnosti je pre jednotlivé </w:t>
      </w:r>
      <w:r w:rsidR="00D31B35" w:rsidRPr="00F74808">
        <w:rPr>
          <w:rFonts w:ascii="Arial Narrow" w:hAnsi="Arial Narrow"/>
          <w:sz w:val="22"/>
          <w:szCs w:val="22"/>
        </w:rPr>
        <w:t>fázy</w:t>
      </w:r>
      <w:r w:rsidRPr="00F74808">
        <w:rPr>
          <w:rFonts w:ascii="Arial Narrow" w:hAnsi="Arial Narrow"/>
          <w:sz w:val="22"/>
          <w:szCs w:val="22"/>
        </w:rPr>
        <w:t xml:space="preserve"> diferencované.</w:t>
      </w:r>
    </w:p>
    <w:p w14:paraId="06AF5FA6" w14:textId="7A2CC029" w:rsidR="00AF4647" w:rsidRPr="00F74808" w:rsidRDefault="00AF4647" w:rsidP="001E6452">
      <w:pPr>
        <w:spacing w:after="120" w:line="240" w:lineRule="auto"/>
        <w:jc w:val="both"/>
        <w:rPr>
          <w:rFonts w:ascii="Arial Narrow" w:hAnsi="Arial Narrow"/>
          <w:sz w:val="22"/>
          <w:szCs w:val="22"/>
        </w:rPr>
      </w:pPr>
      <w:r w:rsidRPr="00F74808">
        <w:rPr>
          <w:rFonts w:ascii="Arial Narrow" w:hAnsi="Arial Narrow"/>
          <w:sz w:val="22"/>
          <w:szCs w:val="22"/>
        </w:rPr>
        <w:t>Žiadateľ/</w:t>
      </w:r>
      <w:r w:rsidR="006F7DBD" w:rsidRPr="00F74808">
        <w:rPr>
          <w:rFonts w:ascii="Arial Narrow" w:hAnsi="Arial Narrow"/>
          <w:sz w:val="22"/>
          <w:szCs w:val="22"/>
        </w:rPr>
        <w:t>P</w:t>
      </w:r>
      <w:r w:rsidRPr="00F74808">
        <w:rPr>
          <w:rFonts w:ascii="Arial Narrow" w:hAnsi="Arial Narrow"/>
          <w:sz w:val="22"/>
          <w:szCs w:val="22"/>
        </w:rPr>
        <w:t xml:space="preserve">rijímateľ </w:t>
      </w:r>
      <w:r w:rsidRPr="00F74808">
        <w:rPr>
          <w:rFonts w:ascii="Arial Narrow" w:hAnsi="Arial Narrow"/>
          <w:b/>
          <w:sz w:val="22"/>
          <w:szCs w:val="22"/>
        </w:rPr>
        <w:t>sa nezbavuje</w:t>
      </w:r>
      <w:r w:rsidRPr="00F74808">
        <w:rPr>
          <w:rFonts w:ascii="Arial Narrow" w:hAnsi="Arial Narrow"/>
          <w:sz w:val="22"/>
          <w:szCs w:val="22"/>
        </w:rPr>
        <w:t xml:space="preserve"> výlučnej a konečnej zodpovednosti za dodržanie zásady hospodárnosti úkonom </w:t>
      </w:r>
      <w:r w:rsidR="005B4389" w:rsidRPr="00F74808">
        <w:rPr>
          <w:rFonts w:ascii="Arial Narrow" w:hAnsi="Arial Narrow"/>
          <w:sz w:val="22"/>
          <w:szCs w:val="22"/>
        </w:rPr>
        <w:t>Poskytovateľa</w:t>
      </w:r>
      <w:r w:rsidRPr="00F74808">
        <w:rPr>
          <w:rFonts w:ascii="Arial Narrow" w:hAnsi="Arial Narrow"/>
          <w:sz w:val="22"/>
          <w:szCs w:val="22"/>
        </w:rPr>
        <w:t xml:space="preserve"> uskutočneným v rámci jednej z vyššie uvedených procesných fáz implementácie, ktorým neidentifikoval porušenie zásady hospodárnosti. </w:t>
      </w:r>
      <w:r w:rsidR="005B4389" w:rsidRPr="00F74808">
        <w:rPr>
          <w:rFonts w:ascii="Arial Narrow" w:hAnsi="Arial Narrow"/>
          <w:sz w:val="22"/>
          <w:szCs w:val="22"/>
        </w:rPr>
        <w:t>Poskytovateľ</w:t>
      </w:r>
      <w:r w:rsidRPr="00F74808">
        <w:rPr>
          <w:rFonts w:ascii="Arial Narrow" w:hAnsi="Arial Narrow"/>
          <w:sz w:val="22"/>
          <w:szCs w:val="22"/>
        </w:rPr>
        <w:t xml:space="preserve"> je oprávnený aj na základe nových, resp. opakovaných úkonov (najmä v prípadoch, ak </w:t>
      </w:r>
      <w:r w:rsidR="005B4389" w:rsidRPr="00F74808">
        <w:rPr>
          <w:rFonts w:ascii="Arial Narrow" w:hAnsi="Arial Narrow"/>
          <w:sz w:val="22"/>
          <w:szCs w:val="22"/>
        </w:rPr>
        <w:t>Poskytovateľ</w:t>
      </w:r>
      <w:r w:rsidRPr="00F74808">
        <w:rPr>
          <w:rFonts w:ascii="Arial Narrow" w:hAnsi="Arial Narrow"/>
          <w:sz w:val="22"/>
          <w:szCs w:val="22"/>
        </w:rPr>
        <w:t xml:space="preserve"> identifikuje nové skutočnosti, ktoré neboli posúdené </w:t>
      </w:r>
      <w:r w:rsidR="00617AD9">
        <w:rPr>
          <w:rFonts w:ascii="Arial Narrow" w:hAnsi="Arial Narrow"/>
          <w:sz w:val="22"/>
          <w:szCs w:val="22"/>
        </w:rPr>
        <w:br/>
      </w:r>
      <w:r w:rsidRPr="00F74808">
        <w:rPr>
          <w:rFonts w:ascii="Arial Narrow" w:hAnsi="Arial Narrow"/>
          <w:sz w:val="22"/>
          <w:szCs w:val="22"/>
        </w:rPr>
        <w:t>v čase pôvodnej kontroly hospodárnosti alebo v prípadoch dodatočného uistenia sa o správnosti výsledku pôvodnej kontroly hospodárnosti)</w:t>
      </w:r>
      <w:r w:rsidR="00F86389" w:rsidRPr="00F74808">
        <w:rPr>
          <w:rFonts w:ascii="Arial Narrow" w:hAnsi="Arial Narrow"/>
          <w:sz w:val="22"/>
          <w:szCs w:val="22"/>
        </w:rPr>
        <w:t xml:space="preserve"> uskutočnených v rámci jednej z vyššie uvedených procesných fáz implementácie </w:t>
      </w:r>
      <w:r w:rsidRPr="00F74808">
        <w:rPr>
          <w:rFonts w:ascii="Arial Narrow" w:hAnsi="Arial Narrow"/>
          <w:sz w:val="22"/>
          <w:szCs w:val="22"/>
        </w:rPr>
        <w:t xml:space="preserve">uplatniť voči </w:t>
      </w:r>
      <w:r w:rsidR="006F7DBD" w:rsidRPr="00F74808">
        <w:rPr>
          <w:rFonts w:ascii="Arial Narrow" w:hAnsi="Arial Narrow"/>
          <w:sz w:val="22"/>
          <w:szCs w:val="22"/>
        </w:rPr>
        <w:t>P</w:t>
      </w:r>
      <w:r w:rsidRPr="00F74808">
        <w:rPr>
          <w:rFonts w:ascii="Arial Narrow" w:hAnsi="Arial Narrow"/>
          <w:sz w:val="22"/>
          <w:szCs w:val="22"/>
        </w:rPr>
        <w:t>rijímateľovi sankcie za nedodržanie zásady hospodárnosti.</w:t>
      </w:r>
    </w:p>
    <w:p w14:paraId="10F50EFE" w14:textId="0FC9E5BB" w:rsidR="00AF4647" w:rsidRPr="00F74808" w:rsidRDefault="005B4389" w:rsidP="00AF4647">
      <w:pPr>
        <w:spacing w:after="120" w:line="240" w:lineRule="auto"/>
        <w:jc w:val="both"/>
        <w:rPr>
          <w:rFonts w:ascii="Arial Narrow" w:hAnsi="Arial Narrow"/>
          <w:sz w:val="22"/>
          <w:szCs w:val="22"/>
        </w:rPr>
      </w:pPr>
      <w:r w:rsidRPr="00F74808">
        <w:rPr>
          <w:rFonts w:ascii="Arial Narrow" w:hAnsi="Arial Narrow"/>
          <w:sz w:val="22"/>
          <w:szCs w:val="22"/>
        </w:rPr>
        <w:t>Poskytovateľ</w:t>
      </w:r>
      <w:r w:rsidR="00AF4647" w:rsidRPr="00F74808">
        <w:rPr>
          <w:rFonts w:ascii="Arial Narrow" w:hAnsi="Arial Narrow"/>
          <w:sz w:val="22"/>
          <w:szCs w:val="22"/>
        </w:rPr>
        <w:t xml:space="preserve"> pri posudzovaní hospodárnosti</w:t>
      </w:r>
      <w:r w:rsidRPr="00F74808">
        <w:rPr>
          <w:rFonts w:ascii="Arial Narrow" w:hAnsi="Arial Narrow"/>
          <w:sz w:val="22"/>
          <w:szCs w:val="22"/>
        </w:rPr>
        <w:t xml:space="preserve"> výdavkov</w:t>
      </w:r>
      <w:r w:rsidR="00AF4647" w:rsidRPr="00F74808">
        <w:rPr>
          <w:rFonts w:ascii="Arial Narrow" w:hAnsi="Arial Narrow"/>
          <w:sz w:val="22"/>
          <w:szCs w:val="22"/>
        </w:rPr>
        <w:t xml:space="preserve"> využíva tzv. </w:t>
      </w:r>
      <w:r w:rsidR="00AF4647" w:rsidRPr="00F74808">
        <w:rPr>
          <w:rFonts w:ascii="Arial Narrow" w:hAnsi="Arial Narrow"/>
          <w:b/>
          <w:sz w:val="22"/>
          <w:szCs w:val="22"/>
        </w:rPr>
        <w:t>pomocné nástroje</w:t>
      </w:r>
      <w:r w:rsidR="00AF4647" w:rsidRPr="00F74808">
        <w:rPr>
          <w:rFonts w:ascii="Arial Narrow" w:hAnsi="Arial Narrow"/>
          <w:sz w:val="22"/>
          <w:szCs w:val="22"/>
        </w:rPr>
        <w:t xml:space="preserve">. Pomocné nástroje predstavujú prostriedky, resp. opatrenia, ktoré pomáhajú získať primerané uistenie o tom, že výdavky </w:t>
      </w:r>
      <w:r w:rsidR="00617AD9">
        <w:rPr>
          <w:rFonts w:ascii="Arial Narrow" w:hAnsi="Arial Narrow"/>
          <w:sz w:val="22"/>
          <w:szCs w:val="22"/>
        </w:rPr>
        <w:br/>
      </w:r>
      <w:r w:rsidR="00AF4647" w:rsidRPr="00F74808">
        <w:rPr>
          <w:rFonts w:ascii="Arial Narrow" w:hAnsi="Arial Narrow"/>
          <w:sz w:val="22"/>
          <w:szCs w:val="22"/>
        </w:rPr>
        <w:t xml:space="preserve">na realizované projekty (resp. </w:t>
      </w:r>
      <w:r w:rsidR="001E6452" w:rsidRPr="00F74808">
        <w:rPr>
          <w:rFonts w:ascii="Arial Narrow" w:hAnsi="Arial Narrow"/>
          <w:sz w:val="22"/>
          <w:szCs w:val="22"/>
        </w:rPr>
        <w:t xml:space="preserve">výdavky </w:t>
      </w:r>
      <w:r w:rsidR="00AF4647" w:rsidRPr="00F74808">
        <w:rPr>
          <w:rFonts w:ascii="Arial Narrow" w:hAnsi="Arial Narrow"/>
          <w:sz w:val="22"/>
          <w:szCs w:val="22"/>
        </w:rPr>
        <w:t xml:space="preserve">uvádzané v ŽoNFP) sú vynaložené hospodárne. </w:t>
      </w:r>
      <w:r w:rsidR="00D64A47" w:rsidRPr="00F74808">
        <w:rPr>
          <w:rFonts w:ascii="Arial Narrow" w:hAnsi="Arial Narrow"/>
          <w:sz w:val="22"/>
          <w:szCs w:val="22"/>
        </w:rPr>
        <w:t>Medzi p</w:t>
      </w:r>
      <w:r w:rsidR="00AF4647" w:rsidRPr="00F74808">
        <w:rPr>
          <w:rFonts w:ascii="Arial Narrow" w:hAnsi="Arial Narrow"/>
          <w:sz w:val="22"/>
          <w:szCs w:val="22"/>
        </w:rPr>
        <w:t>omocn</w:t>
      </w:r>
      <w:r w:rsidR="00D64A47" w:rsidRPr="00F74808">
        <w:rPr>
          <w:rFonts w:ascii="Arial Narrow" w:hAnsi="Arial Narrow"/>
          <w:sz w:val="22"/>
          <w:szCs w:val="22"/>
        </w:rPr>
        <w:t>é</w:t>
      </w:r>
      <w:r w:rsidR="00AF4647" w:rsidRPr="00F74808">
        <w:rPr>
          <w:rFonts w:ascii="Arial Narrow" w:hAnsi="Arial Narrow"/>
          <w:sz w:val="22"/>
          <w:szCs w:val="22"/>
        </w:rPr>
        <w:t xml:space="preserve"> nástroj</w:t>
      </w:r>
      <w:r w:rsidR="00D64A47" w:rsidRPr="00F74808">
        <w:rPr>
          <w:rFonts w:ascii="Arial Narrow" w:hAnsi="Arial Narrow"/>
          <w:sz w:val="22"/>
          <w:szCs w:val="22"/>
        </w:rPr>
        <w:t>e</w:t>
      </w:r>
      <w:r w:rsidR="006C6649">
        <w:rPr>
          <w:rFonts w:ascii="Arial Narrow" w:hAnsi="Arial Narrow"/>
          <w:sz w:val="22"/>
          <w:szCs w:val="22"/>
        </w:rPr>
        <w:t>,</w:t>
      </w:r>
      <w:r w:rsidR="00AF4647" w:rsidRPr="00F74808">
        <w:rPr>
          <w:rFonts w:ascii="Arial Narrow" w:hAnsi="Arial Narrow"/>
          <w:sz w:val="22"/>
          <w:szCs w:val="22"/>
        </w:rPr>
        <w:t xml:space="preserve"> </w:t>
      </w:r>
      <w:r w:rsidR="00D64A47" w:rsidRPr="00F74808">
        <w:rPr>
          <w:rFonts w:ascii="Arial Narrow" w:hAnsi="Arial Narrow"/>
          <w:sz w:val="22"/>
          <w:szCs w:val="22"/>
        </w:rPr>
        <w:t xml:space="preserve">používané v rámci implementácie OP KŽP </w:t>
      </w:r>
      <w:r w:rsidR="007E5154">
        <w:rPr>
          <w:rFonts w:ascii="Arial Narrow" w:hAnsi="Arial Narrow"/>
          <w:sz w:val="22"/>
          <w:szCs w:val="22"/>
        </w:rPr>
        <w:t>na overenie hospodárnosti výdavkov (ďalej aj „OHV“)</w:t>
      </w:r>
      <w:r w:rsidR="006C6649">
        <w:rPr>
          <w:rFonts w:ascii="Arial Narrow" w:hAnsi="Arial Narrow"/>
          <w:sz w:val="22"/>
          <w:szCs w:val="22"/>
        </w:rPr>
        <w:t>,</w:t>
      </w:r>
      <w:r w:rsidR="007E5154">
        <w:rPr>
          <w:rFonts w:ascii="Arial Narrow" w:hAnsi="Arial Narrow"/>
          <w:sz w:val="22"/>
          <w:szCs w:val="22"/>
        </w:rPr>
        <w:t xml:space="preserve"> </w:t>
      </w:r>
      <w:r w:rsidR="00D64A47" w:rsidRPr="00F74808">
        <w:rPr>
          <w:rFonts w:ascii="Arial Narrow" w:hAnsi="Arial Narrow"/>
          <w:sz w:val="22"/>
          <w:szCs w:val="22"/>
        </w:rPr>
        <w:t>patria</w:t>
      </w:r>
      <w:r w:rsidR="00AF4647" w:rsidRPr="00F74808">
        <w:rPr>
          <w:rFonts w:ascii="Arial Narrow" w:hAnsi="Arial Narrow"/>
          <w:sz w:val="22"/>
          <w:szCs w:val="22"/>
        </w:rPr>
        <w:t xml:space="preserve">: </w:t>
      </w:r>
    </w:p>
    <w:p w14:paraId="244CD5C8" w14:textId="09C5459B" w:rsidR="00AF4647" w:rsidRDefault="00AF4647" w:rsidP="00A00400">
      <w:pPr>
        <w:pStyle w:val="Odsekzoznamu"/>
        <w:numPr>
          <w:ilvl w:val="0"/>
          <w:numId w:val="43"/>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finančné</w:t>
      </w:r>
      <w:r w:rsidR="0037707C" w:rsidRPr="00F74808">
        <w:rPr>
          <w:rFonts w:ascii="Arial Narrow" w:hAnsi="Arial Narrow"/>
          <w:sz w:val="22"/>
          <w:szCs w:val="22"/>
        </w:rPr>
        <w:t xml:space="preserve"> </w:t>
      </w:r>
      <w:r w:rsidRPr="00F74808">
        <w:rPr>
          <w:rFonts w:ascii="Arial Narrow" w:hAnsi="Arial Narrow"/>
          <w:sz w:val="22"/>
          <w:szCs w:val="22"/>
        </w:rPr>
        <w:t>limity,</w:t>
      </w:r>
    </w:p>
    <w:p w14:paraId="35DC14B9" w14:textId="57FD35F2" w:rsidR="00E2786E" w:rsidRDefault="00E2786E" w:rsidP="00A00400">
      <w:pPr>
        <w:pStyle w:val="Odsekzoznamu"/>
        <w:numPr>
          <w:ilvl w:val="0"/>
          <w:numId w:val="43"/>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percentuálne limity</w:t>
      </w:r>
      <w:r>
        <w:rPr>
          <w:rFonts w:ascii="Arial Narrow" w:hAnsi="Arial Narrow"/>
          <w:sz w:val="22"/>
          <w:szCs w:val="22"/>
        </w:rPr>
        <w:t>,</w:t>
      </w:r>
    </w:p>
    <w:p w14:paraId="124AC093" w14:textId="77777777" w:rsidR="00E2786E" w:rsidRDefault="00E2786E" w:rsidP="00A00400">
      <w:pPr>
        <w:pStyle w:val="Odsekzoznamu"/>
        <w:numPr>
          <w:ilvl w:val="0"/>
          <w:numId w:val="43"/>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prieskum trhu</w:t>
      </w:r>
      <w:r>
        <w:rPr>
          <w:rFonts w:ascii="Arial Narrow" w:hAnsi="Arial Narrow"/>
          <w:sz w:val="22"/>
          <w:szCs w:val="22"/>
        </w:rPr>
        <w:t>,</w:t>
      </w:r>
    </w:p>
    <w:p w14:paraId="2B8881BD" w14:textId="700C0DC4" w:rsidR="00E2786E" w:rsidRPr="00F74808" w:rsidRDefault="00E2786E" w:rsidP="00A00400">
      <w:pPr>
        <w:pStyle w:val="Odsekzoznamu"/>
        <w:numPr>
          <w:ilvl w:val="0"/>
          <w:numId w:val="43"/>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znalecký</w:t>
      </w:r>
      <w:r w:rsidR="007C4ED9">
        <w:rPr>
          <w:rFonts w:ascii="Arial Narrow" w:hAnsi="Arial Narrow"/>
          <w:sz w:val="22"/>
          <w:szCs w:val="22"/>
        </w:rPr>
        <w:t>/</w:t>
      </w:r>
      <w:r w:rsidRPr="00F74808">
        <w:rPr>
          <w:rFonts w:ascii="Arial Narrow" w:hAnsi="Arial Narrow"/>
          <w:sz w:val="22"/>
          <w:szCs w:val="22"/>
        </w:rPr>
        <w:t>odborný posudok,</w:t>
      </w:r>
    </w:p>
    <w:p w14:paraId="25C26795" w14:textId="2B0EB144" w:rsidR="00E2786E" w:rsidRPr="00F74808" w:rsidRDefault="00E2786E" w:rsidP="00A00400">
      <w:pPr>
        <w:pStyle w:val="Odsekzoznamu"/>
        <w:numPr>
          <w:ilvl w:val="0"/>
          <w:numId w:val="43"/>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stavebný rozpočet</w:t>
      </w:r>
      <w:r w:rsidR="00C11B45">
        <w:rPr>
          <w:rFonts w:ascii="Arial Narrow" w:hAnsi="Arial Narrow"/>
          <w:sz w:val="22"/>
          <w:szCs w:val="22"/>
        </w:rPr>
        <w:t>/rozpočet</w:t>
      </w:r>
      <w:r w:rsidRPr="00F74808">
        <w:rPr>
          <w:rFonts w:ascii="Arial Narrow" w:hAnsi="Arial Narrow"/>
          <w:sz w:val="22"/>
          <w:szCs w:val="22"/>
        </w:rPr>
        <w:t xml:space="preserve"> vypracovaný oprávnenou osobou,</w:t>
      </w:r>
    </w:p>
    <w:p w14:paraId="339BE564" w14:textId="77777777" w:rsidR="00E2786E" w:rsidRDefault="00E2786E" w:rsidP="00A00400">
      <w:pPr>
        <w:pStyle w:val="Odsekzoznamu"/>
        <w:numPr>
          <w:ilvl w:val="0"/>
          <w:numId w:val="43"/>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zrealizované verejné obstarávanie,</w:t>
      </w:r>
    </w:p>
    <w:p w14:paraId="092D8C98" w14:textId="133A1584" w:rsidR="001901C8" w:rsidRPr="00F74808" w:rsidRDefault="001901C8" w:rsidP="00A00400">
      <w:pPr>
        <w:pStyle w:val="Odsekzoznamu"/>
        <w:numPr>
          <w:ilvl w:val="0"/>
          <w:numId w:val="43"/>
        </w:numPr>
        <w:spacing w:before="100" w:after="0" w:line="240" w:lineRule="auto"/>
        <w:ind w:left="284" w:hanging="284"/>
        <w:contextualSpacing w:val="0"/>
        <w:jc w:val="both"/>
        <w:rPr>
          <w:rFonts w:ascii="Arial Narrow" w:hAnsi="Arial Narrow"/>
          <w:sz w:val="22"/>
          <w:szCs w:val="22"/>
        </w:rPr>
      </w:pPr>
      <w:r w:rsidRPr="007F3031">
        <w:rPr>
          <w:rFonts w:ascii="Arial Narrow" w:hAnsi="Arial Narrow"/>
          <w:sz w:val="22"/>
          <w:szCs w:val="22"/>
        </w:rPr>
        <w:t>individuálne</w:t>
      </w:r>
      <w:r>
        <w:rPr>
          <w:rFonts w:ascii="Arial Narrow" w:hAnsi="Arial Narrow"/>
          <w:sz w:val="22"/>
          <w:szCs w:val="22"/>
        </w:rPr>
        <w:t xml:space="preserve"> pomocné nástroje,</w:t>
      </w:r>
    </w:p>
    <w:p w14:paraId="32B21347" w14:textId="00E756C6" w:rsidR="00AF4647" w:rsidRDefault="00AF4647" w:rsidP="00A00400">
      <w:pPr>
        <w:pStyle w:val="Odsekzoznamu"/>
        <w:numPr>
          <w:ilvl w:val="0"/>
          <w:numId w:val="43"/>
        </w:numPr>
        <w:spacing w:before="10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benchmarky,</w:t>
      </w:r>
    </w:p>
    <w:p w14:paraId="5E05DDA9" w14:textId="19791CD4" w:rsidR="00CE6A98" w:rsidRPr="00F74808" w:rsidRDefault="00CE6A98" w:rsidP="00A00400">
      <w:pPr>
        <w:pStyle w:val="Odsekzoznamu"/>
        <w:numPr>
          <w:ilvl w:val="0"/>
          <w:numId w:val="43"/>
        </w:numPr>
        <w:spacing w:before="100" w:after="0" w:line="240" w:lineRule="auto"/>
        <w:ind w:left="284" w:hanging="284"/>
        <w:contextualSpacing w:val="0"/>
        <w:jc w:val="both"/>
        <w:rPr>
          <w:rFonts w:ascii="Arial Narrow" w:hAnsi="Arial Narrow"/>
          <w:sz w:val="22"/>
          <w:szCs w:val="22"/>
        </w:rPr>
      </w:pPr>
      <w:r>
        <w:rPr>
          <w:rFonts w:ascii="Arial Narrow" w:hAnsi="Arial Narrow"/>
          <w:sz w:val="22"/>
          <w:szCs w:val="22"/>
        </w:rPr>
        <w:t xml:space="preserve">referenčné hodnoty </w:t>
      </w:r>
      <w:r w:rsidR="00B71345">
        <w:rPr>
          <w:rFonts w:ascii="Arial Narrow" w:hAnsi="Arial Narrow"/>
          <w:sz w:val="22"/>
          <w:szCs w:val="22"/>
        </w:rPr>
        <w:t>pre</w:t>
      </w:r>
      <w:r>
        <w:rPr>
          <w:rFonts w:ascii="Arial Narrow" w:hAnsi="Arial Narrow"/>
          <w:sz w:val="22"/>
          <w:szCs w:val="22"/>
        </w:rPr>
        <w:t xml:space="preserve"> vybrané výdavky projektu</w:t>
      </w:r>
      <w:r w:rsidR="001901C8">
        <w:rPr>
          <w:rFonts w:ascii="Arial Narrow" w:hAnsi="Arial Narrow"/>
          <w:sz w:val="22"/>
          <w:szCs w:val="22"/>
        </w:rPr>
        <w:t>.</w:t>
      </w:r>
    </w:p>
    <w:p w14:paraId="7D94BC2E" w14:textId="77777777" w:rsidR="00631D34" w:rsidRPr="00DA3C3A" w:rsidRDefault="00631D34" w:rsidP="001E6452">
      <w:pPr>
        <w:spacing w:after="120" w:line="240" w:lineRule="auto"/>
        <w:jc w:val="both"/>
        <w:rPr>
          <w:rFonts w:ascii="Arial Narrow" w:hAnsi="Arial Narrow"/>
          <w:sz w:val="22"/>
          <w:szCs w:val="22"/>
          <w:highlight w:val="lightGray"/>
        </w:rPr>
      </w:pPr>
    </w:p>
    <w:p w14:paraId="50139523" w14:textId="29756CC4" w:rsidR="00AF4647" w:rsidRPr="00F74808" w:rsidRDefault="00AF4647" w:rsidP="001E6452">
      <w:pPr>
        <w:spacing w:after="120" w:line="240" w:lineRule="auto"/>
        <w:jc w:val="both"/>
        <w:rPr>
          <w:rFonts w:ascii="Arial Narrow" w:hAnsi="Arial Narrow"/>
          <w:sz w:val="22"/>
          <w:szCs w:val="22"/>
        </w:rPr>
      </w:pPr>
      <w:r w:rsidRPr="00F74808">
        <w:rPr>
          <w:rFonts w:ascii="Arial Narrow" w:hAnsi="Arial Narrow"/>
          <w:b/>
          <w:sz w:val="22"/>
          <w:szCs w:val="22"/>
          <w:highlight w:val="lightGray"/>
        </w:rPr>
        <w:lastRenderedPageBreak/>
        <w:t xml:space="preserve">Finančné </w:t>
      </w:r>
      <w:r w:rsidR="00CE73EA" w:rsidRPr="00F74808">
        <w:rPr>
          <w:rFonts w:ascii="Arial Narrow" w:hAnsi="Arial Narrow"/>
          <w:b/>
          <w:sz w:val="22"/>
          <w:szCs w:val="22"/>
          <w:highlight w:val="lightGray"/>
        </w:rPr>
        <w:t xml:space="preserve">a percentuálne </w:t>
      </w:r>
      <w:r w:rsidRPr="00F74808">
        <w:rPr>
          <w:rFonts w:ascii="Arial Narrow" w:hAnsi="Arial Narrow"/>
          <w:b/>
          <w:sz w:val="22"/>
          <w:szCs w:val="22"/>
          <w:highlight w:val="lightGray"/>
        </w:rPr>
        <w:t>limity</w:t>
      </w:r>
      <w:r w:rsidRPr="00F74808">
        <w:rPr>
          <w:rFonts w:ascii="Arial Narrow" w:hAnsi="Arial Narrow"/>
          <w:sz w:val="22"/>
          <w:szCs w:val="22"/>
        </w:rPr>
        <w:t xml:space="preserve"> </w:t>
      </w:r>
    </w:p>
    <w:p w14:paraId="1A4D2D6B" w14:textId="003A7843" w:rsidR="00AF4647" w:rsidRPr="00F74808" w:rsidRDefault="00AF4647" w:rsidP="004E5298">
      <w:pPr>
        <w:spacing w:after="120" w:line="240" w:lineRule="auto"/>
        <w:jc w:val="both"/>
        <w:rPr>
          <w:rFonts w:ascii="Arial Narrow" w:hAnsi="Arial Narrow"/>
          <w:sz w:val="22"/>
          <w:szCs w:val="22"/>
        </w:rPr>
      </w:pPr>
      <w:r w:rsidRPr="00F74808">
        <w:rPr>
          <w:rFonts w:ascii="Arial Narrow" w:hAnsi="Arial Narrow"/>
          <w:sz w:val="22"/>
          <w:szCs w:val="22"/>
        </w:rPr>
        <w:t>V prípade výdavkov/skupín výdavkov, pre ktoré sú stanovené finančné</w:t>
      </w:r>
      <w:r w:rsidR="00834E7E" w:rsidRPr="00F74808">
        <w:rPr>
          <w:rFonts w:ascii="Arial Narrow" w:hAnsi="Arial Narrow"/>
          <w:sz w:val="22"/>
          <w:szCs w:val="22"/>
        </w:rPr>
        <w:t>/percentuálne</w:t>
      </w:r>
      <w:r w:rsidRPr="00F74808">
        <w:rPr>
          <w:rFonts w:ascii="Arial Narrow" w:hAnsi="Arial Narrow"/>
          <w:sz w:val="22"/>
          <w:szCs w:val="22"/>
        </w:rPr>
        <w:t xml:space="preserve"> limity, sú výdavky oprávnené iba do výšky stanoveného limitu. </w:t>
      </w:r>
      <w:r w:rsidRPr="00F74808">
        <w:rPr>
          <w:rFonts w:ascii="Arial Narrow" w:hAnsi="Arial Narrow"/>
          <w:b/>
          <w:sz w:val="22"/>
          <w:szCs w:val="22"/>
        </w:rPr>
        <w:t xml:space="preserve">Akékoľvek prekročenie </w:t>
      </w:r>
      <w:r w:rsidR="00460C06" w:rsidRPr="00F74808">
        <w:rPr>
          <w:rFonts w:ascii="Arial Narrow" w:hAnsi="Arial Narrow"/>
          <w:b/>
          <w:sz w:val="22"/>
          <w:szCs w:val="22"/>
        </w:rPr>
        <w:t>stanove</w:t>
      </w:r>
      <w:r w:rsidRPr="00F74808">
        <w:rPr>
          <w:rFonts w:ascii="Arial Narrow" w:hAnsi="Arial Narrow"/>
          <w:b/>
          <w:sz w:val="22"/>
          <w:szCs w:val="22"/>
        </w:rPr>
        <w:t xml:space="preserve">ných limitov bude považované </w:t>
      </w:r>
      <w:r w:rsidR="00617AD9">
        <w:rPr>
          <w:rFonts w:ascii="Arial Narrow" w:hAnsi="Arial Narrow"/>
          <w:b/>
          <w:sz w:val="22"/>
          <w:szCs w:val="22"/>
        </w:rPr>
        <w:br/>
      </w:r>
      <w:r w:rsidRPr="00F74808">
        <w:rPr>
          <w:rFonts w:ascii="Arial Narrow" w:hAnsi="Arial Narrow"/>
          <w:b/>
          <w:sz w:val="22"/>
          <w:szCs w:val="22"/>
        </w:rPr>
        <w:t>za neoprávnené</w:t>
      </w:r>
      <w:r w:rsidRPr="00F74808">
        <w:rPr>
          <w:rFonts w:ascii="Arial Narrow" w:hAnsi="Arial Narrow"/>
          <w:sz w:val="22"/>
          <w:szCs w:val="22"/>
        </w:rPr>
        <w:t>.</w:t>
      </w:r>
    </w:p>
    <w:p w14:paraId="1DD42336" w14:textId="4C470CF6" w:rsidR="00AF4647" w:rsidRPr="00F74808" w:rsidRDefault="00460C06" w:rsidP="00AF4647">
      <w:pPr>
        <w:spacing w:after="0" w:line="240" w:lineRule="auto"/>
        <w:jc w:val="both"/>
        <w:rPr>
          <w:rFonts w:ascii="Arial Narrow" w:hAnsi="Arial Narrow"/>
          <w:sz w:val="22"/>
          <w:szCs w:val="22"/>
        </w:rPr>
      </w:pPr>
      <w:r w:rsidRPr="00F74808">
        <w:rPr>
          <w:rFonts w:ascii="Arial Narrow" w:hAnsi="Arial Narrow"/>
          <w:sz w:val="22"/>
          <w:szCs w:val="22"/>
        </w:rPr>
        <w:t>L</w:t>
      </w:r>
      <w:r w:rsidR="00AF4647" w:rsidRPr="00F74808">
        <w:rPr>
          <w:rFonts w:ascii="Arial Narrow" w:hAnsi="Arial Narrow"/>
          <w:sz w:val="22"/>
          <w:szCs w:val="22"/>
        </w:rPr>
        <w:t>imit</w:t>
      </w:r>
      <w:r w:rsidRPr="00F74808">
        <w:rPr>
          <w:rFonts w:ascii="Arial Narrow" w:hAnsi="Arial Narrow"/>
          <w:sz w:val="22"/>
          <w:szCs w:val="22"/>
        </w:rPr>
        <w:t xml:space="preserve">ovanie </w:t>
      </w:r>
      <w:r w:rsidR="00393271" w:rsidRPr="00F74808">
        <w:rPr>
          <w:rFonts w:ascii="Arial Narrow" w:hAnsi="Arial Narrow"/>
          <w:sz w:val="22"/>
          <w:szCs w:val="22"/>
        </w:rPr>
        <w:t xml:space="preserve">oprávnenej </w:t>
      </w:r>
      <w:r w:rsidRPr="00F74808">
        <w:rPr>
          <w:rFonts w:ascii="Arial Narrow" w:hAnsi="Arial Narrow"/>
          <w:sz w:val="22"/>
          <w:szCs w:val="22"/>
        </w:rPr>
        <w:t>výšky výdavkov</w:t>
      </w:r>
      <w:r w:rsidR="00AF4647" w:rsidRPr="00F74808">
        <w:rPr>
          <w:rFonts w:ascii="Arial Narrow" w:hAnsi="Arial Narrow"/>
          <w:sz w:val="22"/>
          <w:szCs w:val="22"/>
        </w:rPr>
        <w:t xml:space="preserve"> sa používa v nasledovných prípadoch:</w:t>
      </w:r>
    </w:p>
    <w:p w14:paraId="6E579113" w14:textId="04306707" w:rsidR="00AF4647" w:rsidRPr="00F74808" w:rsidRDefault="00AF4647" w:rsidP="00B12198">
      <w:pPr>
        <w:pStyle w:val="Odsekzoznamu"/>
        <w:numPr>
          <w:ilvl w:val="0"/>
          <w:numId w:val="34"/>
        </w:numPr>
        <w:spacing w:before="8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 xml:space="preserve">stanovenie </w:t>
      </w:r>
      <w:r w:rsidRPr="00F74808">
        <w:rPr>
          <w:rFonts w:ascii="Arial Narrow" w:hAnsi="Arial Narrow"/>
          <w:sz w:val="22"/>
          <w:szCs w:val="22"/>
          <w:u w:val="single"/>
        </w:rPr>
        <w:t>finančných limitov na úrovni jednotkových výdavkov</w:t>
      </w:r>
      <w:r w:rsidRPr="00F74808" w:rsidDel="000D31F4">
        <w:rPr>
          <w:rFonts w:ascii="Arial Narrow" w:hAnsi="Arial Narrow"/>
          <w:sz w:val="22"/>
          <w:szCs w:val="22"/>
        </w:rPr>
        <w:t xml:space="preserve"> </w:t>
      </w:r>
      <w:r w:rsidRPr="00F74808">
        <w:rPr>
          <w:rFonts w:ascii="Arial Narrow" w:hAnsi="Arial Narrow"/>
          <w:sz w:val="22"/>
          <w:szCs w:val="22"/>
        </w:rPr>
        <w:t>(</w:t>
      </w:r>
      <w:r w:rsidR="00CF10E4" w:rsidRPr="00F74808">
        <w:rPr>
          <w:rFonts w:ascii="Arial Narrow" w:hAnsi="Arial Narrow"/>
          <w:sz w:val="22"/>
          <w:szCs w:val="22"/>
        </w:rPr>
        <w:t xml:space="preserve">napr. </w:t>
      </w:r>
      <w:r w:rsidR="00155D35" w:rsidRPr="00F74808">
        <w:rPr>
          <w:rFonts w:ascii="Arial Narrow" w:hAnsi="Arial Narrow"/>
          <w:sz w:val="22"/>
          <w:szCs w:val="22"/>
        </w:rPr>
        <w:t>finančný limit</w:t>
      </w:r>
      <w:r w:rsidR="00460C06" w:rsidRPr="00F74808">
        <w:rPr>
          <w:rFonts w:ascii="Arial Narrow" w:hAnsi="Arial Narrow"/>
          <w:sz w:val="22"/>
          <w:szCs w:val="22"/>
        </w:rPr>
        <w:t xml:space="preserve"> </w:t>
      </w:r>
      <w:r w:rsidR="00D7646F" w:rsidRPr="00F74808">
        <w:rPr>
          <w:rFonts w:ascii="Arial Narrow" w:hAnsi="Arial Narrow"/>
          <w:sz w:val="22"/>
          <w:szCs w:val="22"/>
        </w:rPr>
        <w:t>pre</w:t>
      </w:r>
      <w:r w:rsidR="00460C06" w:rsidRPr="00F74808">
        <w:rPr>
          <w:rFonts w:ascii="Arial Narrow" w:hAnsi="Arial Narrow"/>
          <w:sz w:val="22"/>
          <w:szCs w:val="22"/>
        </w:rPr>
        <w:t xml:space="preserve"> </w:t>
      </w:r>
      <w:r w:rsidR="00D7646F" w:rsidRPr="00F74808">
        <w:rPr>
          <w:rFonts w:ascii="Arial Narrow" w:hAnsi="Arial Narrow"/>
          <w:sz w:val="22"/>
          <w:szCs w:val="22"/>
        </w:rPr>
        <w:t>hrubú mesačnú mzdu/</w:t>
      </w:r>
      <w:r w:rsidR="00460C06" w:rsidRPr="00F74808">
        <w:rPr>
          <w:rFonts w:ascii="Arial Narrow" w:hAnsi="Arial Narrow"/>
          <w:sz w:val="22"/>
          <w:szCs w:val="22"/>
        </w:rPr>
        <w:t xml:space="preserve">hrubú hodinovú </w:t>
      </w:r>
      <w:r w:rsidR="00FA49B7" w:rsidRPr="00F74808">
        <w:rPr>
          <w:rFonts w:ascii="Arial Narrow" w:hAnsi="Arial Narrow"/>
          <w:sz w:val="22"/>
          <w:szCs w:val="22"/>
        </w:rPr>
        <w:t>odmenu</w:t>
      </w:r>
      <w:r w:rsidR="00B338EA" w:rsidRPr="00F74808">
        <w:rPr>
          <w:rFonts w:ascii="Arial Narrow" w:hAnsi="Arial Narrow"/>
          <w:sz w:val="22"/>
          <w:szCs w:val="22"/>
        </w:rPr>
        <w:t xml:space="preserve">, </w:t>
      </w:r>
      <w:r w:rsidR="00D7646F" w:rsidRPr="00F74808">
        <w:rPr>
          <w:rFonts w:ascii="Arial Narrow" w:hAnsi="Arial Narrow"/>
          <w:sz w:val="22"/>
          <w:szCs w:val="22"/>
        </w:rPr>
        <w:t>pre</w:t>
      </w:r>
      <w:r w:rsidR="00CF10E4" w:rsidRPr="00F74808">
        <w:rPr>
          <w:rFonts w:ascii="Arial Narrow" w:hAnsi="Arial Narrow"/>
          <w:sz w:val="22"/>
          <w:szCs w:val="22"/>
        </w:rPr>
        <w:t xml:space="preserve"> </w:t>
      </w:r>
      <w:r w:rsidR="00460C06" w:rsidRPr="00F74808">
        <w:rPr>
          <w:rFonts w:ascii="Arial Narrow" w:hAnsi="Arial Narrow"/>
          <w:sz w:val="22"/>
          <w:szCs w:val="22"/>
        </w:rPr>
        <w:t xml:space="preserve">dodanie a inštaláciu </w:t>
      </w:r>
      <w:r w:rsidR="00306206" w:rsidRPr="00F74808">
        <w:rPr>
          <w:rFonts w:ascii="Arial Narrow" w:hAnsi="Arial Narrow"/>
          <w:sz w:val="22"/>
          <w:szCs w:val="22"/>
        </w:rPr>
        <w:t>dočasného pútača</w:t>
      </w:r>
      <w:r w:rsidR="00460C06" w:rsidRPr="00F74808">
        <w:rPr>
          <w:rFonts w:ascii="Arial Narrow" w:hAnsi="Arial Narrow"/>
          <w:sz w:val="22"/>
          <w:szCs w:val="22"/>
        </w:rPr>
        <w:t>, atď.</w:t>
      </w:r>
      <w:r w:rsidRPr="00F74808">
        <w:rPr>
          <w:rFonts w:ascii="Arial Narrow" w:hAnsi="Arial Narrow"/>
          <w:sz w:val="22"/>
          <w:szCs w:val="22"/>
        </w:rPr>
        <w:t>);</w:t>
      </w:r>
    </w:p>
    <w:p w14:paraId="30658A87" w14:textId="59E9809C" w:rsidR="00AF4647" w:rsidRPr="00F74808" w:rsidRDefault="00AF4647" w:rsidP="00B12198">
      <w:pPr>
        <w:pStyle w:val="Odsekzoznamu"/>
        <w:numPr>
          <w:ilvl w:val="0"/>
          <w:numId w:val="34"/>
        </w:numPr>
        <w:spacing w:before="80" w:after="0" w:line="240" w:lineRule="auto"/>
        <w:ind w:left="284" w:hanging="284"/>
        <w:contextualSpacing w:val="0"/>
        <w:jc w:val="both"/>
        <w:rPr>
          <w:rFonts w:ascii="Arial Narrow" w:hAnsi="Arial Narrow"/>
          <w:sz w:val="22"/>
          <w:szCs w:val="22"/>
        </w:rPr>
      </w:pPr>
      <w:r w:rsidRPr="00F74808">
        <w:rPr>
          <w:rFonts w:ascii="Arial Narrow" w:hAnsi="Arial Narrow"/>
          <w:sz w:val="22"/>
          <w:szCs w:val="22"/>
        </w:rPr>
        <w:t xml:space="preserve">stanovenie </w:t>
      </w:r>
      <w:r w:rsidRPr="00F74808">
        <w:rPr>
          <w:rFonts w:ascii="Arial Narrow" w:hAnsi="Arial Narrow"/>
          <w:sz w:val="22"/>
          <w:szCs w:val="22"/>
          <w:u w:val="single"/>
        </w:rPr>
        <w:t>percentuálnych limitov pre skupinu výdavkov</w:t>
      </w:r>
      <w:r w:rsidRPr="00F74808">
        <w:rPr>
          <w:rFonts w:ascii="Arial Narrow" w:hAnsi="Arial Narrow"/>
          <w:sz w:val="22"/>
          <w:szCs w:val="22"/>
        </w:rPr>
        <w:t xml:space="preserve"> (napr. percentuálny limit </w:t>
      </w:r>
      <w:r w:rsidR="00D7646F" w:rsidRPr="00F74808">
        <w:rPr>
          <w:rFonts w:ascii="Arial Narrow" w:hAnsi="Arial Narrow"/>
          <w:sz w:val="22"/>
          <w:szCs w:val="22"/>
        </w:rPr>
        <w:t>pre</w:t>
      </w:r>
      <w:r w:rsidRPr="00F74808">
        <w:rPr>
          <w:rFonts w:ascii="Arial Narrow" w:hAnsi="Arial Narrow"/>
          <w:sz w:val="22"/>
          <w:szCs w:val="22"/>
        </w:rPr>
        <w:t xml:space="preserve"> výšku nepriamych výdavkov</w:t>
      </w:r>
      <w:r w:rsidR="002435E5" w:rsidRPr="00F74808">
        <w:rPr>
          <w:rFonts w:ascii="Arial Narrow" w:hAnsi="Arial Narrow"/>
          <w:sz w:val="22"/>
          <w:szCs w:val="22"/>
        </w:rPr>
        <w:t xml:space="preserve"> projektu</w:t>
      </w:r>
      <w:r w:rsidR="00393271" w:rsidRPr="00F74808">
        <w:rPr>
          <w:rFonts w:ascii="Arial Narrow" w:hAnsi="Arial Narrow"/>
          <w:sz w:val="22"/>
          <w:szCs w:val="22"/>
        </w:rPr>
        <w:t xml:space="preserve"> s ohľadom na priame výdavky projektu</w:t>
      </w:r>
      <w:r w:rsidRPr="00F74808">
        <w:rPr>
          <w:rFonts w:ascii="Arial Narrow" w:hAnsi="Arial Narrow"/>
          <w:sz w:val="22"/>
          <w:szCs w:val="22"/>
        </w:rPr>
        <w:t xml:space="preserve">, </w:t>
      </w:r>
      <w:r w:rsidR="00D7646F" w:rsidRPr="00F74808">
        <w:rPr>
          <w:rFonts w:ascii="Arial Narrow" w:hAnsi="Arial Narrow"/>
          <w:sz w:val="22"/>
          <w:szCs w:val="22"/>
        </w:rPr>
        <w:t>pre</w:t>
      </w:r>
      <w:r w:rsidR="00CF10E4" w:rsidRPr="00F74808">
        <w:rPr>
          <w:rFonts w:ascii="Arial Narrow" w:hAnsi="Arial Narrow"/>
          <w:sz w:val="22"/>
          <w:szCs w:val="22"/>
        </w:rPr>
        <w:t xml:space="preserve"> rezervu na nepredvídané výdavky, atď.</w:t>
      </w:r>
      <w:r w:rsidRPr="00F74808">
        <w:rPr>
          <w:rFonts w:ascii="Arial Narrow" w:hAnsi="Arial Narrow"/>
          <w:sz w:val="22"/>
          <w:szCs w:val="22"/>
        </w:rPr>
        <w:t>)</w:t>
      </w:r>
      <w:r w:rsidR="002B4C0A" w:rsidRPr="00F74808">
        <w:rPr>
          <w:rStyle w:val="Odkaznapoznmkupodiarou"/>
          <w:rFonts w:ascii="Arial Narrow" w:hAnsi="Arial Narrow"/>
          <w:sz w:val="22"/>
          <w:szCs w:val="22"/>
        </w:rPr>
        <w:footnoteReference w:id="79"/>
      </w:r>
      <w:r w:rsidRPr="00F74808">
        <w:rPr>
          <w:rFonts w:ascii="Arial Narrow" w:hAnsi="Arial Narrow"/>
          <w:sz w:val="22"/>
          <w:szCs w:val="22"/>
        </w:rPr>
        <w:t>.</w:t>
      </w:r>
    </w:p>
    <w:p w14:paraId="42802400" w14:textId="77777777" w:rsidR="00AF4647" w:rsidRPr="00F74808" w:rsidRDefault="00AF4647" w:rsidP="00E939A5">
      <w:pPr>
        <w:spacing w:after="0" w:line="240" w:lineRule="auto"/>
        <w:jc w:val="both"/>
        <w:rPr>
          <w:rFonts w:ascii="Arial Narrow" w:hAnsi="Arial Narrow"/>
          <w:sz w:val="22"/>
          <w:szCs w:val="22"/>
        </w:rPr>
      </w:pPr>
    </w:p>
    <w:p w14:paraId="48F1EE5D" w14:textId="0531D5D9" w:rsidR="00AF4647" w:rsidRPr="00F74808" w:rsidRDefault="00AF4647" w:rsidP="00AF4647">
      <w:pPr>
        <w:spacing w:after="120" w:line="240" w:lineRule="auto"/>
        <w:jc w:val="both"/>
        <w:rPr>
          <w:rFonts w:ascii="Arial Narrow" w:hAnsi="Arial Narrow"/>
          <w:b/>
          <w:sz w:val="22"/>
          <w:szCs w:val="22"/>
        </w:rPr>
      </w:pPr>
      <w:r w:rsidRPr="00F74808">
        <w:rPr>
          <w:rFonts w:ascii="Arial Narrow" w:hAnsi="Arial Narrow"/>
          <w:b/>
          <w:sz w:val="22"/>
          <w:szCs w:val="22"/>
        </w:rPr>
        <w:t>Dodržaním stanoveného finančného limitu pre jednotkový výdavok</w:t>
      </w:r>
      <w:r w:rsidRPr="00F74808" w:rsidDel="000D31F4">
        <w:rPr>
          <w:rFonts w:ascii="Arial Narrow" w:hAnsi="Arial Narrow"/>
          <w:b/>
          <w:sz w:val="22"/>
          <w:szCs w:val="22"/>
        </w:rPr>
        <w:t xml:space="preserve"> </w:t>
      </w:r>
      <w:r w:rsidRPr="00F74808">
        <w:rPr>
          <w:rFonts w:ascii="Arial Narrow" w:hAnsi="Arial Narrow"/>
          <w:b/>
          <w:sz w:val="22"/>
          <w:szCs w:val="22"/>
        </w:rPr>
        <w:t xml:space="preserve">sa tento považuje za hospodárny. </w:t>
      </w:r>
      <w:r w:rsidRPr="00F74808">
        <w:rPr>
          <w:rFonts w:ascii="Arial Narrow" w:hAnsi="Arial Narrow"/>
          <w:sz w:val="22"/>
          <w:szCs w:val="22"/>
        </w:rPr>
        <w:t xml:space="preserve">Uvedené sa </w:t>
      </w:r>
      <w:r w:rsidRPr="00F74808">
        <w:rPr>
          <w:rFonts w:ascii="Arial Narrow" w:hAnsi="Arial Narrow"/>
          <w:b/>
          <w:sz w:val="22"/>
          <w:szCs w:val="22"/>
        </w:rPr>
        <w:t>nevzťahuje</w:t>
      </w:r>
      <w:r w:rsidRPr="00F74808">
        <w:rPr>
          <w:rFonts w:ascii="Arial Narrow" w:hAnsi="Arial Narrow"/>
          <w:sz w:val="22"/>
          <w:szCs w:val="22"/>
        </w:rPr>
        <w:t xml:space="preserve"> na percentuálne limity stanovené pre jednotlivé skupiny výdavkov, ktorých </w:t>
      </w:r>
      <w:r w:rsidR="00DE41FF" w:rsidRPr="00F74808">
        <w:rPr>
          <w:rFonts w:ascii="Arial Narrow" w:hAnsi="Arial Narrow"/>
          <w:sz w:val="22"/>
          <w:szCs w:val="22"/>
        </w:rPr>
        <w:t xml:space="preserve">primárnym </w:t>
      </w:r>
      <w:r w:rsidRPr="00F74808">
        <w:rPr>
          <w:rFonts w:ascii="Arial Narrow" w:hAnsi="Arial Narrow"/>
          <w:sz w:val="22"/>
          <w:szCs w:val="22"/>
        </w:rPr>
        <w:t xml:space="preserve">cieľom je obmedzenie výšky (podielu) určitých </w:t>
      </w:r>
      <w:r w:rsidR="00E8710C" w:rsidRPr="00F74808">
        <w:rPr>
          <w:rFonts w:ascii="Arial Narrow" w:hAnsi="Arial Narrow"/>
          <w:sz w:val="22"/>
          <w:szCs w:val="22"/>
        </w:rPr>
        <w:t xml:space="preserve">špecifických </w:t>
      </w:r>
      <w:r w:rsidRPr="00F74808">
        <w:rPr>
          <w:rFonts w:ascii="Arial Narrow" w:hAnsi="Arial Narrow"/>
          <w:sz w:val="22"/>
          <w:szCs w:val="22"/>
        </w:rPr>
        <w:t>typov/skupín výdavkov a nie preukázanie hospodárnosti výdavku.</w:t>
      </w:r>
    </w:p>
    <w:p w14:paraId="045241E0" w14:textId="08101144" w:rsidR="00AF4647" w:rsidRPr="00F74808" w:rsidRDefault="00AF4647" w:rsidP="00503692">
      <w:pPr>
        <w:shd w:val="clear" w:color="auto" w:fill="B8CCE4" w:themeFill="accent1" w:themeFillTint="66"/>
        <w:spacing w:before="60" w:after="0"/>
        <w:jc w:val="both"/>
        <w:rPr>
          <w:rFonts w:ascii="Arial Narrow" w:hAnsi="Arial Narrow"/>
          <w:sz w:val="22"/>
          <w:szCs w:val="22"/>
        </w:rPr>
      </w:pPr>
      <w:r w:rsidRPr="00F74808">
        <w:rPr>
          <w:rFonts w:ascii="Arial Narrow" w:hAnsi="Arial Narrow"/>
          <w:sz w:val="22"/>
          <w:szCs w:val="22"/>
        </w:rPr>
        <w:t>Kompletný prehľad stanovených finančných</w:t>
      </w:r>
      <w:r w:rsidR="00751A59">
        <w:rPr>
          <w:rFonts w:ascii="Arial Narrow" w:hAnsi="Arial Narrow"/>
          <w:sz w:val="22"/>
          <w:szCs w:val="22"/>
        </w:rPr>
        <w:t xml:space="preserve"> a </w:t>
      </w:r>
      <w:r w:rsidR="00834E7E" w:rsidRPr="00F74808">
        <w:rPr>
          <w:rFonts w:ascii="Arial Narrow" w:hAnsi="Arial Narrow"/>
          <w:sz w:val="22"/>
          <w:szCs w:val="22"/>
        </w:rPr>
        <w:t>percentuálnych</w:t>
      </w:r>
      <w:r w:rsidRPr="00F74808">
        <w:rPr>
          <w:rFonts w:ascii="Arial Narrow" w:hAnsi="Arial Narrow"/>
          <w:sz w:val="22"/>
          <w:szCs w:val="22"/>
        </w:rPr>
        <w:t xml:space="preserve"> limitov pre vybrané výdavky/skupiny výdavkov je uvedený v </w:t>
      </w:r>
      <w:r w:rsidR="00EA232B">
        <w:rPr>
          <w:rFonts w:ascii="Arial Narrow" w:hAnsi="Arial Narrow"/>
          <w:b/>
          <w:sz w:val="22"/>
          <w:szCs w:val="22"/>
        </w:rPr>
        <w:t>p</w:t>
      </w:r>
      <w:r w:rsidRPr="00F74808">
        <w:rPr>
          <w:rFonts w:ascii="Arial Narrow" w:hAnsi="Arial Narrow"/>
          <w:b/>
          <w:sz w:val="22"/>
          <w:szCs w:val="22"/>
        </w:rPr>
        <w:t xml:space="preserve">rílohe č. 2 - </w:t>
      </w:r>
      <w:hyperlink r:id="rId25" w:history="1">
        <w:r w:rsidRPr="00824348">
          <w:rPr>
            <w:rStyle w:val="Hypertextovprepojenie"/>
            <w:rFonts w:ascii="Arial Narrow" w:hAnsi="Arial Narrow"/>
            <w:b/>
            <w:i/>
            <w:sz w:val="22"/>
            <w:szCs w:val="22"/>
          </w:rPr>
          <w:t xml:space="preserve">Finančné </w:t>
        </w:r>
        <w:r w:rsidR="00834E7E" w:rsidRPr="00824348">
          <w:rPr>
            <w:rStyle w:val="Hypertextovprepojenie"/>
            <w:rFonts w:ascii="Arial Narrow" w:hAnsi="Arial Narrow"/>
            <w:b/>
            <w:i/>
            <w:sz w:val="22"/>
            <w:szCs w:val="22"/>
          </w:rPr>
          <w:t xml:space="preserve">a percentuálne </w:t>
        </w:r>
        <w:r w:rsidRPr="00824348">
          <w:rPr>
            <w:rStyle w:val="Hypertextovprepojenie"/>
            <w:rFonts w:ascii="Arial Narrow" w:hAnsi="Arial Narrow"/>
            <w:b/>
            <w:i/>
            <w:sz w:val="22"/>
            <w:szCs w:val="22"/>
          </w:rPr>
          <w:t>limity</w:t>
        </w:r>
      </w:hyperlink>
      <w:r w:rsidRPr="00F74808">
        <w:rPr>
          <w:rFonts w:ascii="Arial Narrow" w:hAnsi="Arial Narrow"/>
          <w:b/>
          <w:sz w:val="22"/>
          <w:szCs w:val="22"/>
        </w:rPr>
        <w:t xml:space="preserve"> </w:t>
      </w:r>
      <w:r w:rsidRPr="00F74808">
        <w:rPr>
          <w:rFonts w:ascii="Arial Narrow" w:hAnsi="Arial Narrow"/>
          <w:sz w:val="22"/>
          <w:szCs w:val="22"/>
        </w:rPr>
        <w:t>tejto Príručky. Stanovené hodnoty finančných limitov budú pravidelne aktualizované v závislosti od vývoja trhových cien.</w:t>
      </w:r>
    </w:p>
    <w:p w14:paraId="62B5EAEA" w14:textId="77777777" w:rsidR="00AF4647" w:rsidRDefault="00AF4647" w:rsidP="00A84969">
      <w:pPr>
        <w:spacing w:after="120" w:line="240" w:lineRule="auto"/>
        <w:jc w:val="both"/>
        <w:rPr>
          <w:rFonts w:ascii="Arial Narrow" w:hAnsi="Arial Narrow"/>
          <w:sz w:val="22"/>
          <w:szCs w:val="22"/>
        </w:rPr>
      </w:pPr>
    </w:p>
    <w:p w14:paraId="3753C40F" w14:textId="77777777" w:rsidR="004B3C50" w:rsidRPr="00F74808" w:rsidRDefault="004B3C50" w:rsidP="004B3C50">
      <w:pPr>
        <w:spacing w:after="120" w:line="240" w:lineRule="auto"/>
        <w:jc w:val="both"/>
        <w:rPr>
          <w:rFonts w:ascii="Arial Narrow" w:hAnsi="Arial Narrow"/>
          <w:b/>
          <w:sz w:val="22"/>
          <w:szCs w:val="22"/>
          <w:highlight w:val="lightGray"/>
        </w:rPr>
      </w:pPr>
      <w:r w:rsidRPr="00F74808">
        <w:rPr>
          <w:rFonts w:ascii="Arial Narrow" w:hAnsi="Arial Narrow"/>
          <w:b/>
          <w:sz w:val="22"/>
          <w:szCs w:val="22"/>
          <w:highlight w:val="lightGray"/>
        </w:rPr>
        <w:t>Prieskum trhu</w:t>
      </w:r>
    </w:p>
    <w:p w14:paraId="23955502" w14:textId="7F10E7ED" w:rsidR="004B3C50" w:rsidRPr="00F74808" w:rsidRDefault="004B3C50" w:rsidP="004B3C50">
      <w:pPr>
        <w:spacing w:after="120" w:line="240" w:lineRule="auto"/>
        <w:jc w:val="both"/>
        <w:rPr>
          <w:rFonts w:ascii="Arial Narrow" w:hAnsi="Arial Narrow"/>
          <w:sz w:val="22"/>
          <w:szCs w:val="22"/>
        </w:rPr>
      </w:pPr>
      <w:r w:rsidRPr="00F74808">
        <w:rPr>
          <w:rFonts w:ascii="Arial Narrow" w:hAnsi="Arial Narrow"/>
          <w:sz w:val="22"/>
          <w:szCs w:val="22"/>
        </w:rPr>
        <w:t xml:space="preserve">Prieskum trhu predstavuje pomocný nástroj na </w:t>
      </w:r>
      <w:r w:rsidR="00F01022">
        <w:rPr>
          <w:rFonts w:ascii="Arial Narrow" w:hAnsi="Arial Narrow"/>
          <w:sz w:val="22"/>
          <w:szCs w:val="22"/>
        </w:rPr>
        <w:t>OHV</w:t>
      </w:r>
      <w:r w:rsidRPr="00F74808">
        <w:rPr>
          <w:rFonts w:ascii="Arial Narrow" w:hAnsi="Arial Narrow"/>
          <w:sz w:val="22"/>
          <w:szCs w:val="22"/>
        </w:rPr>
        <w:t xml:space="preserve"> najmä v prípade výdavkov, pre ktoré nie sú stanovené </w:t>
      </w:r>
      <w:r w:rsidR="00963DFC" w:rsidRPr="00F74808">
        <w:rPr>
          <w:rFonts w:ascii="Arial Narrow" w:hAnsi="Arial Narrow"/>
          <w:sz w:val="22"/>
          <w:szCs w:val="22"/>
        </w:rPr>
        <w:t>finančné limity</w:t>
      </w:r>
      <w:r w:rsidR="00963DFC">
        <w:rPr>
          <w:rFonts w:ascii="Arial Narrow" w:hAnsi="Arial Narrow"/>
          <w:sz w:val="22"/>
          <w:szCs w:val="22"/>
        </w:rPr>
        <w:t>, alebo</w:t>
      </w:r>
      <w:r w:rsidR="00963DFC" w:rsidRPr="00F74808">
        <w:rPr>
          <w:rFonts w:ascii="Arial Narrow" w:hAnsi="Arial Narrow"/>
          <w:sz w:val="22"/>
          <w:szCs w:val="22"/>
        </w:rPr>
        <w:t xml:space="preserve"> </w:t>
      </w:r>
      <w:r w:rsidRPr="00F74808">
        <w:rPr>
          <w:rFonts w:ascii="Arial Narrow" w:hAnsi="Arial Narrow"/>
          <w:sz w:val="22"/>
          <w:szCs w:val="22"/>
        </w:rPr>
        <w:t>benchmarky</w:t>
      </w:r>
      <w:r w:rsidR="00963DFC">
        <w:rPr>
          <w:rFonts w:ascii="Arial Narrow" w:hAnsi="Arial Narrow"/>
          <w:sz w:val="22"/>
          <w:szCs w:val="22"/>
        </w:rPr>
        <w:t xml:space="preserve"> </w:t>
      </w:r>
      <w:r w:rsidRPr="00F74808">
        <w:rPr>
          <w:rFonts w:ascii="Arial Narrow" w:hAnsi="Arial Narrow"/>
          <w:sz w:val="22"/>
          <w:szCs w:val="22"/>
        </w:rPr>
        <w:t>a zároveň žiadateľ nepreukazuje hospodárnosť výdavkov prostredníctvom zrealizovaného VO, znaleckým</w:t>
      </w:r>
      <w:r w:rsidR="00F01022">
        <w:rPr>
          <w:rFonts w:ascii="Arial Narrow" w:hAnsi="Arial Narrow"/>
          <w:sz w:val="22"/>
          <w:szCs w:val="22"/>
        </w:rPr>
        <w:t>/</w:t>
      </w:r>
      <w:r w:rsidRPr="00F74808">
        <w:rPr>
          <w:rFonts w:ascii="Arial Narrow" w:hAnsi="Arial Narrow"/>
          <w:sz w:val="22"/>
          <w:szCs w:val="22"/>
        </w:rPr>
        <w:t>odborným posudkom, alebo v prípade výdavkov na stavebné práce stavebným rozpočtom vypracovaným oprávnenou osobou.</w:t>
      </w:r>
    </w:p>
    <w:p w14:paraId="32EAF43C" w14:textId="77777777" w:rsidR="004B3C50" w:rsidRPr="00F74808" w:rsidRDefault="004B3C50" w:rsidP="004B3C50">
      <w:pPr>
        <w:spacing w:after="120" w:line="240" w:lineRule="auto"/>
        <w:jc w:val="both"/>
        <w:rPr>
          <w:rFonts w:ascii="Arial Narrow" w:hAnsi="Arial Narrow"/>
          <w:sz w:val="22"/>
          <w:szCs w:val="22"/>
        </w:rPr>
      </w:pPr>
      <w:r w:rsidRPr="00F74808">
        <w:rPr>
          <w:rFonts w:ascii="Arial Narrow" w:hAnsi="Arial Narrow"/>
          <w:sz w:val="22"/>
          <w:szCs w:val="22"/>
        </w:rPr>
        <w:t xml:space="preserve">Žiadateľ vykoná prieskum trhu vyžiadaním </w:t>
      </w:r>
      <w:r w:rsidRPr="00F74808">
        <w:rPr>
          <w:rFonts w:ascii="Arial Narrow" w:hAnsi="Arial Narrow"/>
          <w:sz w:val="22"/>
          <w:szCs w:val="22"/>
          <w:u w:val="single"/>
        </w:rPr>
        <w:t>minimálne 3 ponúk</w:t>
      </w:r>
      <w:r w:rsidRPr="00F74808">
        <w:rPr>
          <w:rFonts w:ascii="Arial Narrow" w:hAnsi="Arial Narrow"/>
          <w:sz w:val="22"/>
          <w:szCs w:val="22"/>
        </w:rPr>
        <w:t xml:space="preserve"> od rôznych potenciálnych dodávateľov na predmet zákazky tovaru, práce alebo služby s cieľom zistenia aktuálnych cenových úrovní.</w:t>
      </w:r>
    </w:p>
    <w:p w14:paraId="7AA878B6" w14:textId="77777777" w:rsidR="004B3C50" w:rsidRPr="00F74808" w:rsidRDefault="004B3C50" w:rsidP="004B3C50">
      <w:pPr>
        <w:spacing w:after="120" w:line="240" w:lineRule="auto"/>
        <w:jc w:val="both"/>
        <w:rPr>
          <w:rFonts w:ascii="Arial Narrow" w:hAnsi="Arial Narrow"/>
          <w:sz w:val="22"/>
          <w:szCs w:val="22"/>
        </w:rPr>
      </w:pPr>
      <w:r w:rsidRPr="00F74808">
        <w:rPr>
          <w:rFonts w:ascii="Arial Narrow" w:hAnsi="Arial Narrow"/>
          <w:sz w:val="22"/>
          <w:szCs w:val="22"/>
        </w:rPr>
        <w:t xml:space="preserve">Poskytovateľ je zároveň oprávnený v rámci Výzvy stanoviť nižší počet ponúk od potenciálnych dodávateľov (najmä v prípade objektívnych skutočností vyplývajúcich zo špecifík typov oprávnených aktivít a žiadateľov). </w:t>
      </w:r>
    </w:p>
    <w:p w14:paraId="2C2BD2EF" w14:textId="52E556BE" w:rsidR="004B3C50" w:rsidRPr="00F74808" w:rsidRDefault="004B3C50" w:rsidP="004B3C50">
      <w:pPr>
        <w:spacing w:after="120" w:line="240" w:lineRule="auto"/>
        <w:jc w:val="both"/>
        <w:rPr>
          <w:rFonts w:ascii="Arial Narrow" w:hAnsi="Arial Narrow"/>
          <w:sz w:val="22"/>
          <w:szCs w:val="22"/>
        </w:rPr>
      </w:pPr>
      <w:r w:rsidRPr="00F74808">
        <w:rPr>
          <w:rFonts w:ascii="Arial Narrow" w:hAnsi="Arial Narrow"/>
          <w:sz w:val="22"/>
          <w:szCs w:val="22"/>
        </w:rPr>
        <w:t>V prípade, že daný výdavok spadá pod tovar/službu/prácu, ktorá je v zmysle § 9b</w:t>
      </w:r>
      <w:ins w:id="277" w:author="Autor" w:date="2016-08-11T11:41:00Z">
        <w:r w:rsidR="007E46DE">
          <w:rPr>
            <w:rStyle w:val="Odkaznapoznmkupodiarou"/>
            <w:rFonts w:ascii="Arial Narrow" w:hAnsi="Arial Narrow"/>
            <w:sz w:val="22"/>
            <w:szCs w:val="22"/>
          </w:rPr>
          <w:footnoteReference w:id="80"/>
        </w:r>
      </w:ins>
      <w:ins w:id="286" w:author="Autor" w:date="2016-08-11T11:37:00Z">
        <w:r w:rsidR="007E46DE">
          <w:rPr>
            <w:rFonts w:ascii="Arial Narrow" w:hAnsi="Arial Narrow"/>
            <w:sz w:val="22"/>
            <w:szCs w:val="22"/>
          </w:rPr>
          <w:t xml:space="preserve"> </w:t>
        </w:r>
      </w:ins>
      <w:r w:rsidRPr="00F74808">
        <w:rPr>
          <w:rFonts w:ascii="Arial Narrow" w:hAnsi="Arial Narrow"/>
          <w:sz w:val="22"/>
          <w:szCs w:val="22"/>
        </w:rPr>
        <w:t>zákona o VO bežne dostupný na trhu, prieskum trhu môže žiadateľ vykonať aj na základe údajov zverejnených na elektronickom trhovisku (</w:t>
      </w:r>
      <w:hyperlink r:id="rId26" w:history="1">
        <w:r w:rsidRPr="00F74808">
          <w:rPr>
            <w:rStyle w:val="Hypertextovprepojenie"/>
            <w:rFonts w:ascii="Arial Narrow" w:hAnsi="Arial Narrow"/>
            <w:sz w:val="22"/>
            <w:szCs w:val="22"/>
          </w:rPr>
          <w:t>www.eks.sk</w:t>
        </w:r>
      </w:hyperlink>
      <w:r w:rsidRPr="00F74808">
        <w:rPr>
          <w:rFonts w:ascii="Arial Narrow" w:hAnsi="Arial Narrow"/>
          <w:sz w:val="22"/>
          <w:szCs w:val="22"/>
        </w:rPr>
        <w:t xml:space="preserve">). V tomto prípade identifikuje </w:t>
      </w:r>
      <w:r w:rsidRPr="00F74808">
        <w:rPr>
          <w:rFonts w:ascii="Arial Narrow" w:hAnsi="Arial Narrow"/>
          <w:sz w:val="22"/>
          <w:szCs w:val="22"/>
          <w:u w:val="single"/>
        </w:rPr>
        <w:t>minimálne 3 rovnaké alebo porovnateľné zákazky</w:t>
      </w:r>
      <w:r>
        <w:rPr>
          <w:rFonts w:ascii="Arial Narrow" w:hAnsi="Arial Narrow"/>
          <w:sz w:val="22"/>
          <w:szCs w:val="22"/>
        </w:rPr>
        <w:t xml:space="preserve"> (s ohľadom na predmet zákazky)</w:t>
      </w:r>
      <w:r w:rsidRPr="00F74808">
        <w:rPr>
          <w:rFonts w:ascii="Arial Narrow" w:hAnsi="Arial Narrow"/>
          <w:sz w:val="22"/>
          <w:szCs w:val="22"/>
        </w:rPr>
        <w:t>, ktorých priemerná hodnota bude preukazovať hospodárnosť výdavku požadovaného žiadateľom.</w:t>
      </w:r>
    </w:p>
    <w:p w14:paraId="2847D532" w14:textId="77777777" w:rsidR="004B3C50" w:rsidRPr="00F74808" w:rsidRDefault="004B3C50" w:rsidP="004B3C50">
      <w:pPr>
        <w:spacing w:after="120" w:line="240" w:lineRule="auto"/>
        <w:jc w:val="both"/>
        <w:rPr>
          <w:rFonts w:ascii="Arial Narrow" w:hAnsi="Arial Narrow"/>
          <w:sz w:val="22"/>
          <w:szCs w:val="22"/>
        </w:rPr>
      </w:pPr>
      <w:r w:rsidRPr="00F74808">
        <w:rPr>
          <w:rFonts w:ascii="Arial Narrow" w:hAnsi="Arial Narrow"/>
          <w:sz w:val="22"/>
          <w:szCs w:val="22"/>
        </w:rPr>
        <w:t xml:space="preserve">Výstupné informácie o vykonanom prieskume trhu žiadateľ zaznamená v zázname o vykonaní prieskumu trhu, </w:t>
      </w:r>
      <w:r>
        <w:rPr>
          <w:rFonts w:ascii="Arial Narrow" w:hAnsi="Arial Narrow"/>
          <w:sz w:val="22"/>
          <w:szCs w:val="22"/>
        </w:rPr>
        <w:br/>
      </w:r>
      <w:r w:rsidRPr="00F74808">
        <w:rPr>
          <w:rFonts w:ascii="Arial Narrow" w:hAnsi="Arial Narrow"/>
          <w:sz w:val="22"/>
          <w:szCs w:val="22"/>
        </w:rPr>
        <w:t>v ktorom vyhodnotí výsledky prieskumu trhu z hľadiska najnižšej ceny</w:t>
      </w:r>
      <w:r>
        <w:rPr>
          <w:rStyle w:val="Odkaznapoznmkupodiarou"/>
          <w:rFonts w:ascii="Arial Narrow" w:hAnsi="Arial Narrow"/>
          <w:sz w:val="22"/>
          <w:szCs w:val="22"/>
        </w:rPr>
        <w:footnoteReference w:id="81"/>
      </w:r>
      <w:r w:rsidRPr="00F74808">
        <w:rPr>
          <w:rFonts w:ascii="Arial Narrow" w:hAnsi="Arial Narrow"/>
          <w:sz w:val="22"/>
          <w:szCs w:val="22"/>
        </w:rPr>
        <w:t xml:space="preserve"> alebo ekonomicky najvýhodnejšej ponuky.</w:t>
      </w:r>
    </w:p>
    <w:p w14:paraId="66CAA5BF" w14:textId="469E78E4" w:rsidR="004B3C50" w:rsidRPr="00F74808" w:rsidRDefault="004B3C50" w:rsidP="004B3C50">
      <w:pPr>
        <w:spacing w:after="120" w:line="240" w:lineRule="auto"/>
        <w:jc w:val="both"/>
        <w:rPr>
          <w:rFonts w:ascii="Arial Narrow" w:hAnsi="Arial Narrow"/>
          <w:sz w:val="22"/>
          <w:szCs w:val="22"/>
        </w:rPr>
      </w:pPr>
      <w:r w:rsidRPr="00F74808">
        <w:rPr>
          <w:rFonts w:ascii="Arial Narrow" w:hAnsi="Arial Narrow"/>
          <w:sz w:val="22"/>
          <w:szCs w:val="22"/>
        </w:rPr>
        <w:t>Poskytovateľ je oprávnený overiť výšku výdavkov nárokovaných v ŽoNFP na základe žiadateľom vykonaného prieskumu trhu,</w:t>
      </w:r>
      <w:r w:rsidR="00F01022">
        <w:rPr>
          <w:rFonts w:ascii="Arial Narrow" w:hAnsi="Arial Narrow"/>
          <w:sz w:val="22"/>
          <w:szCs w:val="22"/>
        </w:rPr>
        <w:t xml:space="preserve"> ako aj</w:t>
      </w:r>
      <w:r w:rsidRPr="00F74808">
        <w:rPr>
          <w:rFonts w:ascii="Arial Narrow" w:hAnsi="Arial Narrow"/>
          <w:sz w:val="22"/>
          <w:szCs w:val="22"/>
        </w:rPr>
        <w:t xml:space="preserve"> prostredníctvom vykonania svojho vlastného prieskumu trhu. V prípade, ak výška výdavkov nárokovaných žiadateľom v rozpočte ŽoNFP prevyšuje ceny identifikované Poskytovateľom na základe ním vykonaného prieskumu trhu, Poskytovateľ bude považovať tieto výdavky za nehospodárne, a maximálnou výškou oprávnených výdavkov jednotkových cien žiadateľa/Prijímateľa bude výška oprávnených výdavkov stanovená Poskytovateľom na základe ním vykonaného prieskumu trhu.</w:t>
      </w:r>
    </w:p>
    <w:p w14:paraId="7EC15EBB" w14:textId="07456E47" w:rsidR="004B3C50" w:rsidRDefault="004B3C50" w:rsidP="004B3C50">
      <w:pPr>
        <w:spacing w:after="0" w:line="240" w:lineRule="auto"/>
        <w:jc w:val="both"/>
        <w:rPr>
          <w:rFonts w:ascii="Arial Narrow" w:hAnsi="Arial Narrow"/>
          <w:sz w:val="22"/>
          <w:szCs w:val="22"/>
        </w:rPr>
      </w:pPr>
      <w:r w:rsidRPr="00F74808">
        <w:rPr>
          <w:rFonts w:ascii="Arial Narrow" w:hAnsi="Arial Narrow"/>
          <w:sz w:val="22"/>
          <w:szCs w:val="22"/>
        </w:rPr>
        <w:t>Osobitné podmienky pre vykonanie prieskumu trhu budú stanovené vo Výzve.</w:t>
      </w:r>
    </w:p>
    <w:p w14:paraId="5B5C2FA8" w14:textId="77777777" w:rsidR="004B3C50" w:rsidRDefault="004B3C50" w:rsidP="00A84969">
      <w:pPr>
        <w:spacing w:after="120" w:line="240" w:lineRule="auto"/>
        <w:jc w:val="both"/>
        <w:rPr>
          <w:rFonts w:ascii="Arial Narrow" w:hAnsi="Arial Narrow"/>
          <w:sz w:val="22"/>
          <w:szCs w:val="22"/>
        </w:rPr>
      </w:pPr>
    </w:p>
    <w:p w14:paraId="250DFFF1" w14:textId="433D9C2D" w:rsidR="00B03937" w:rsidDel="00470EAF" w:rsidRDefault="00B03937" w:rsidP="00A84969">
      <w:pPr>
        <w:spacing w:after="120" w:line="240" w:lineRule="auto"/>
        <w:jc w:val="both"/>
        <w:rPr>
          <w:del w:id="287" w:author="Autor" w:date="2016-08-11T11:50:00Z"/>
          <w:rFonts w:ascii="Arial Narrow" w:hAnsi="Arial Narrow"/>
          <w:sz w:val="22"/>
          <w:szCs w:val="22"/>
        </w:rPr>
      </w:pPr>
    </w:p>
    <w:p w14:paraId="190B0C9E" w14:textId="77777777" w:rsidR="004B3C50" w:rsidRPr="00F74808" w:rsidRDefault="004B3C50" w:rsidP="004B3C50">
      <w:pPr>
        <w:spacing w:after="120" w:line="240" w:lineRule="auto"/>
        <w:jc w:val="both"/>
        <w:rPr>
          <w:rFonts w:ascii="Arial Narrow" w:hAnsi="Arial Narrow"/>
          <w:b/>
          <w:sz w:val="22"/>
          <w:szCs w:val="22"/>
          <w:highlight w:val="lightGray"/>
        </w:rPr>
      </w:pPr>
      <w:r w:rsidRPr="00F74808">
        <w:rPr>
          <w:rFonts w:ascii="Arial Narrow" w:hAnsi="Arial Narrow"/>
          <w:b/>
          <w:sz w:val="22"/>
          <w:szCs w:val="22"/>
          <w:highlight w:val="lightGray"/>
        </w:rPr>
        <w:t>Znalecký</w:t>
      </w:r>
      <w:r>
        <w:rPr>
          <w:rFonts w:ascii="Arial Narrow" w:hAnsi="Arial Narrow"/>
          <w:b/>
          <w:sz w:val="22"/>
          <w:szCs w:val="22"/>
          <w:highlight w:val="lightGray"/>
        </w:rPr>
        <w:t>/</w:t>
      </w:r>
      <w:r w:rsidRPr="00F74808">
        <w:rPr>
          <w:rFonts w:ascii="Arial Narrow" w:hAnsi="Arial Narrow"/>
          <w:b/>
          <w:sz w:val="22"/>
          <w:szCs w:val="22"/>
          <w:highlight w:val="lightGray"/>
        </w:rPr>
        <w:t>odborný posudok</w:t>
      </w:r>
    </w:p>
    <w:p w14:paraId="57EFBAA0" w14:textId="48909E2A" w:rsidR="004B3C50" w:rsidRPr="00F74808" w:rsidRDefault="004B3C50" w:rsidP="004B3C50">
      <w:pPr>
        <w:spacing w:after="120" w:line="240" w:lineRule="auto"/>
        <w:jc w:val="both"/>
        <w:rPr>
          <w:rFonts w:ascii="Arial Narrow" w:hAnsi="Arial Narrow"/>
          <w:b/>
          <w:sz w:val="22"/>
          <w:szCs w:val="22"/>
        </w:rPr>
      </w:pPr>
      <w:r w:rsidRPr="00132EC0">
        <w:rPr>
          <w:rFonts w:ascii="Arial Narrow" w:hAnsi="Arial Narrow"/>
          <w:sz w:val="22"/>
          <w:szCs w:val="22"/>
          <w:u w:val="single"/>
        </w:rPr>
        <w:t xml:space="preserve">Znaleckým </w:t>
      </w:r>
      <w:r w:rsidR="000579D4" w:rsidRPr="00132EC0">
        <w:rPr>
          <w:rFonts w:ascii="Arial Narrow" w:hAnsi="Arial Narrow"/>
          <w:sz w:val="22"/>
          <w:szCs w:val="22"/>
          <w:u w:val="single"/>
        </w:rPr>
        <w:t>posudkom</w:t>
      </w:r>
      <w:r w:rsidR="000579D4" w:rsidRPr="00F74808">
        <w:rPr>
          <w:rFonts w:ascii="Arial Narrow" w:hAnsi="Arial Narrow"/>
          <w:sz w:val="22"/>
          <w:szCs w:val="22"/>
        </w:rPr>
        <w:t xml:space="preserve"> vyhotoveným znalcom podľa zákona o znalcoch, tlmočníkoch a</w:t>
      </w:r>
      <w:r w:rsidR="000579D4">
        <w:rPr>
          <w:rFonts w:ascii="Arial Narrow" w:hAnsi="Arial Narrow"/>
          <w:sz w:val="22"/>
          <w:szCs w:val="22"/>
        </w:rPr>
        <w:t> </w:t>
      </w:r>
      <w:r w:rsidR="000579D4" w:rsidRPr="00F74808">
        <w:rPr>
          <w:rFonts w:ascii="Arial Narrow" w:hAnsi="Arial Narrow"/>
          <w:sz w:val="22"/>
          <w:szCs w:val="22"/>
        </w:rPr>
        <w:t>prekladateľoch</w:t>
      </w:r>
      <w:r w:rsidR="000579D4">
        <w:rPr>
          <w:rFonts w:ascii="Arial Narrow" w:hAnsi="Arial Narrow"/>
          <w:sz w:val="22"/>
          <w:szCs w:val="22"/>
        </w:rPr>
        <w:t>,</w:t>
      </w:r>
      <w:r w:rsidR="000579D4" w:rsidRPr="00F74808">
        <w:rPr>
          <w:rFonts w:ascii="Arial Narrow" w:hAnsi="Arial Narrow"/>
          <w:sz w:val="22"/>
          <w:szCs w:val="22"/>
        </w:rPr>
        <w:t xml:space="preserve"> </w:t>
      </w:r>
      <w:r w:rsidRPr="00132EC0">
        <w:rPr>
          <w:rFonts w:ascii="Arial Narrow" w:hAnsi="Arial Narrow"/>
          <w:sz w:val="22"/>
          <w:szCs w:val="22"/>
          <w:u w:val="single"/>
        </w:rPr>
        <w:t>alebo odborným</w:t>
      </w:r>
      <w:r w:rsidR="000579D4" w:rsidRPr="00132EC0">
        <w:rPr>
          <w:rFonts w:ascii="Arial Narrow" w:hAnsi="Arial Narrow"/>
          <w:sz w:val="22"/>
          <w:szCs w:val="22"/>
          <w:u w:val="single"/>
        </w:rPr>
        <w:t xml:space="preserve"> posudkom</w:t>
      </w:r>
      <w:r w:rsidR="000579D4">
        <w:rPr>
          <w:rFonts w:ascii="Arial Narrow" w:hAnsi="Arial Narrow"/>
          <w:sz w:val="22"/>
          <w:szCs w:val="22"/>
        </w:rPr>
        <w:t xml:space="preserve"> vypracovaným </w:t>
      </w:r>
      <w:r w:rsidR="000579D4" w:rsidRPr="000579D4">
        <w:rPr>
          <w:rFonts w:ascii="Arial Narrow" w:hAnsi="Arial Narrow"/>
          <w:sz w:val="22"/>
          <w:szCs w:val="22"/>
        </w:rPr>
        <w:t>odborne spôsobil</w:t>
      </w:r>
      <w:r w:rsidR="000579D4">
        <w:rPr>
          <w:rFonts w:ascii="Arial Narrow" w:hAnsi="Arial Narrow"/>
          <w:sz w:val="22"/>
          <w:szCs w:val="22"/>
        </w:rPr>
        <w:t>ou</w:t>
      </w:r>
      <w:r w:rsidR="000579D4" w:rsidRPr="000579D4">
        <w:rPr>
          <w:rFonts w:ascii="Arial Narrow" w:hAnsi="Arial Narrow"/>
          <w:sz w:val="22"/>
          <w:szCs w:val="22"/>
        </w:rPr>
        <w:t xml:space="preserve"> osob</w:t>
      </w:r>
      <w:r w:rsidR="000579D4">
        <w:rPr>
          <w:rFonts w:ascii="Arial Narrow" w:hAnsi="Arial Narrow"/>
          <w:sz w:val="22"/>
          <w:szCs w:val="22"/>
        </w:rPr>
        <w:t>ou,</w:t>
      </w:r>
      <w:r w:rsidRPr="00F74808">
        <w:rPr>
          <w:rFonts w:ascii="Arial Narrow" w:hAnsi="Arial Narrow"/>
          <w:sz w:val="22"/>
          <w:szCs w:val="22"/>
        </w:rPr>
        <w:t xml:space="preserve"> žiadateľ preukazuje hospodárnosť výdavkov na nákup nehnuteľností (stavby, pozemky/lesy). Znalecký posudok, ktorým sa pri zohľadnení trhových podmienok oceňujú nehnuteľnosti, </w:t>
      </w:r>
      <w:r w:rsidRPr="005444A3">
        <w:rPr>
          <w:rFonts w:ascii="Arial Narrow" w:hAnsi="Arial Narrow"/>
          <w:sz w:val="22"/>
          <w:szCs w:val="22"/>
          <w:u w:val="single"/>
        </w:rPr>
        <w:t>nesmie byť starší ako 3 mesiace ku dňu predloženia ŽoNFP</w:t>
      </w:r>
      <w:r w:rsidRPr="00F74808">
        <w:rPr>
          <w:rFonts w:ascii="Arial Narrow" w:hAnsi="Arial Narrow"/>
          <w:sz w:val="22"/>
          <w:szCs w:val="22"/>
        </w:rPr>
        <w:t>. Uvedená lehota neplatí v prípade, ak bol žiadateľ vlastníkom nehnuteľnosti pred podaním ŽoNFP.</w:t>
      </w:r>
    </w:p>
    <w:p w14:paraId="22D772EE" w14:textId="6F109B34" w:rsidR="004B3C50" w:rsidRPr="00F74808" w:rsidRDefault="004B3C50" w:rsidP="004B3C50">
      <w:pPr>
        <w:spacing w:after="120" w:line="240" w:lineRule="auto"/>
        <w:jc w:val="both"/>
        <w:rPr>
          <w:rFonts w:ascii="Arial Narrow" w:hAnsi="Arial Narrow"/>
          <w:sz w:val="22"/>
          <w:szCs w:val="22"/>
        </w:rPr>
      </w:pPr>
      <w:r w:rsidRPr="00F74808">
        <w:rPr>
          <w:rFonts w:ascii="Arial Narrow" w:hAnsi="Arial Narrow"/>
          <w:sz w:val="22"/>
          <w:szCs w:val="22"/>
        </w:rPr>
        <w:t>Výdavky na nákup nehnuteľnosti stanovené v rozpočte ŽoNFP, ktoré budú vyššie ako je cena nehnuteľnosti stanovená znaleckým</w:t>
      </w:r>
      <w:r w:rsidR="0076146E">
        <w:rPr>
          <w:rFonts w:ascii="Arial Narrow" w:hAnsi="Arial Narrow"/>
          <w:sz w:val="22"/>
          <w:szCs w:val="22"/>
        </w:rPr>
        <w:t>/</w:t>
      </w:r>
      <w:r w:rsidRPr="00F74808">
        <w:rPr>
          <w:rFonts w:ascii="Arial Narrow" w:hAnsi="Arial Narrow"/>
          <w:sz w:val="22"/>
          <w:szCs w:val="22"/>
        </w:rPr>
        <w:t>odborným posudkom, budú považované za neoprávnené. Poskytovateľ v takom prípade zníži oprávnené výdavky projektu o časť výdavkov, ktoré boli identifikované ako neoprávnené z dôvodu prekročenia ceny nehnuteľnosti stanovenej znaleckým</w:t>
      </w:r>
      <w:r w:rsidR="0076146E">
        <w:rPr>
          <w:rFonts w:ascii="Arial Narrow" w:hAnsi="Arial Narrow"/>
          <w:sz w:val="22"/>
          <w:szCs w:val="22"/>
        </w:rPr>
        <w:t>/odborným</w:t>
      </w:r>
      <w:r w:rsidRPr="00F74808">
        <w:rPr>
          <w:rFonts w:ascii="Arial Narrow" w:hAnsi="Arial Narrow"/>
          <w:sz w:val="22"/>
          <w:szCs w:val="22"/>
        </w:rPr>
        <w:t xml:space="preserve"> posudkom.</w:t>
      </w:r>
    </w:p>
    <w:p w14:paraId="2D6C89AF" w14:textId="3BCB1734" w:rsidR="004B3C50" w:rsidRDefault="004B3C50" w:rsidP="004B3C50">
      <w:pPr>
        <w:spacing w:after="0" w:line="240" w:lineRule="auto"/>
        <w:jc w:val="both"/>
        <w:rPr>
          <w:rFonts w:ascii="Arial Narrow" w:hAnsi="Arial Narrow"/>
          <w:sz w:val="22"/>
          <w:szCs w:val="22"/>
        </w:rPr>
      </w:pPr>
      <w:r w:rsidRPr="00F74808">
        <w:rPr>
          <w:rFonts w:ascii="Arial Narrow" w:hAnsi="Arial Narrow"/>
          <w:sz w:val="22"/>
          <w:szCs w:val="22"/>
        </w:rPr>
        <w:t>Znaleckým</w:t>
      </w:r>
      <w:r w:rsidR="0076146E">
        <w:rPr>
          <w:rFonts w:ascii="Arial Narrow" w:hAnsi="Arial Narrow"/>
          <w:sz w:val="22"/>
          <w:szCs w:val="22"/>
        </w:rPr>
        <w:t>/</w:t>
      </w:r>
      <w:r w:rsidRPr="00F74808">
        <w:rPr>
          <w:rFonts w:ascii="Arial Narrow" w:hAnsi="Arial Narrow"/>
          <w:sz w:val="22"/>
          <w:szCs w:val="22"/>
        </w:rPr>
        <w:t>odborným posudkom je možné zo strany žiadateľa preukázať hospodárnosť výdavkov na obstaranie hnuteľného majetku (napr. špeciálne strojné zariadenia, technológie) v prípade, keď nebolo objektívne možné (na základe čestného vyhlásenia žiadateľa) vykonať riadny prieskum trhu.</w:t>
      </w:r>
    </w:p>
    <w:p w14:paraId="70E21C82" w14:textId="77777777" w:rsidR="004B3C50" w:rsidRDefault="004B3C50" w:rsidP="00A84969">
      <w:pPr>
        <w:spacing w:after="120" w:line="240" w:lineRule="auto"/>
        <w:jc w:val="both"/>
        <w:rPr>
          <w:rFonts w:ascii="Arial Narrow" w:hAnsi="Arial Narrow"/>
          <w:sz w:val="22"/>
          <w:szCs w:val="22"/>
        </w:rPr>
      </w:pPr>
    </w:p>
    <w:p w14:paraId="2CFFA42E" w14:textId="79460220" w:rsidR="004B3C50" w:rsidRPr="00F74808" w:rsidRDefault="004B3C50" w:rsidP="004B3C50">
      <w:pPr>
        <w:spacing w:after="120" w:line="240" w:lineRule="auto"/>
        <w:jc w:val="both"/>
        <w:rPr>
          <w:rFonts w:ascii="Arial Narrow" w:hAnsi="Arial Narrow"/>
          <w:b/>
          <w:sz w:val="22"/>
          <w:szCs w:val="22"/>
          <w:highlight w:val="lightGray"/>
        </w:rPr>
      </w:pPr>
      <w:r w:rsidRPr="00F74808">
        <w:rPr>
          <w:rFonts w:ascii="Arial Narrow" w:hAnsi="Arial Narrow"/>
          <w:b/>
          <w:sz w:val="22"/>
          <w:szCs w:val="22"/>
          <w:highlight w:val="lightGray"/>
        </w:rPr>
        <w:t>Stavebný rozpočet</w:t>
      </w:r>
      <w:r w:rsidR="00C11B45">
        <w:rPr>
          <w:rFonts w:ascii="Arial Narrow" w:hAnsi="Arial Narrow"/>
          <w:b/>
          <w:sz w:val="22"/>
          <w:szCs w:val="22"/>
          <w:highlight w:val="lightGray"/>
        </w:rPr>
        <w:t>/rozpočet</w:t>
      </w:r>
      <w:r w:rsidRPr="00F74808">
        <w:rPr>
          <w:rFonts w:ascii="Arial Narrow" w:hAnsi="Arial Narrow"/>
          <w:b/>
          <w:sz w:val="22"/>
          <w:szCs w:val="22"/>
          <w:highlight w:val="lightGray"/>
        </w:rPr>
        <w:t xml:space="preserve"> vypracovaný oprávnenou osobou</w:t>
      </w:r>
    </w:p>
    <w:p w14:paraId="664A3BB2" w14:textId="4F98DC67" w:rsidR="004B3C50" w:rsidRDefault="004B3C50" w:rsidP="00C4640D">
      <w:pPr>
        <w:spacing w:after="120" w:line="240" w:lineRule="auto"/>
        <w:jc w:val="both"/>
        <w:rPr>
          <w:ins w:id="288" w:author="Autor" w:date="2016-08-05T09:41:00Z"/>
          <w:rFonts w:ascii="Arial Narrow" w:hAnsi="Arial Narrow"/>
          <w:sz w:val="22"/>
          <w:szCs w:val="22"/>
        </w:rPr>
      </w:pPr>
      <w:r w:rsidRPr="00F74808">
        <w:rPr>
          <w:rFonts w:ascii="Arial Narrow" w:hAnsi="Arial Narrow"/>
          <w:sz w:val="22"/>
          <w:szCs w:val="22"/>
        </w:rPr>
        <w:t>Stavebný rozpočet</w:t>
      </w:r>
      <w:r w:rsidR="00C11B45">
        <w:rPr>
          <w:rFonts w:ascii="Arial Narrow" w:hAnsi="Arial Narrow"/>
          <w:sz w:val="22"/>
          <w:szCs w:val="22"/>
        </w:rPr>
        <w:t>/rozpočet</w:t>
      </w:r>
      <w:r w:rsidRPr="00F74808">
        <w:rPr>
          <w:rFonts w:ascii="Arial Narrow" w:hAnsi="Arial Narrow"/>
          <w:sz w:val="22"/>
          <w:szCs w:val="22"/>
        </w:rPr>
        <w:t xml:space="preserve"> vypracovaný oprávnenou osobou je možné použiť na preukázanie hospodárnosti výdavkov v prípade, ak na výdavky na stavebné práce</w:t>
      </w:r>
      <w:r w:rsidR="00C11B45">
        <w:rPr>
          <w:rFonts w:ascii="Arial Narrow" w:hAnsi="Arial Narrow"/>
          <w:sz w:val="22"/>
          <w:szCs w:val="22"/>
        </w:rPr>
        <w:t>/tovary</w:t>
      </w:r>
      <w:ins w:id="289" w:author="Autor" w:date="2016-08-05T09:40:00Z">
        <w:r w:rsidR="00C4640D">
          <w:rPr>
            <w:rFonts w:ascii="Arial Narrow" w:hAnsi="Arial Narrow"/>
            <w:sz w:val="22"/>
            <w:szCs w:val="22"/>
          </w:rPr>
          <w:t>/služby</w:t>
        </w:r>
      </w:ins>
      <w:r w:rsidRPr="00F74808">
        <w:rPr>
          <w:rFonts w:ascii="Arial Narrow" w:hAnsi="Arial Narrow"/>
          <w:sz w:val="22"/>
          <w:szCs w:val="22"/>
        </w:rPr>
        <w:t xml:space="preserve"> nie sú stanovené finančné limity a zároveň žiadateľ </w:t>
      </w:r>
      <w:r w:rsidRPr="00F74808">
        <w:rPr>
          <w:rFonts w:ascii="Arial Narrow" w:hAnsi="Arial Narrow"/>
          <w:sz w:val="22"/>
          <w:szCs w:val="22"/>
          <w:u w:val="single"/>
        </w:rPr>
        <w:t>nepreukazuje</w:t>
      </w:r>
      <w:r w:rsidRPr="00F74808">
        <w:rPr>
          <w:rFonts w:ascii="Arial Narrow" w:hAnsi="Arial Narrow"/>
          <w:sz w:val="22"/>
          <w:szCs w:val="22"/>
        </w:rPr>
        <w:t xml:space="preserve"> hospodárnosť výdavkov na stavebné práce</w:t>
      </w:r>
      <w:r w:rsidR="00C11B45">
        <w:rPr>
          <w:rFonts w:ascii="Arial Narrow" w:hAnsi="Arial Narrow"/>
          <w:sz w:val="22"/>
          <w:szCs w:val="22"/>
        </w:rPr>
        <w:t>/tovary</w:t>
      </w:r>
      <w:ins w:id="290" w:author="Autor" w:date="2016-08-05T09:40:00Z">
        <w:r w:rsidR="00C4640D">
          <w:rPr>
            <w:rFonts w:ascii="Arial Narrow" w:hAnsi="Arial Narrow"/>
            <w:sz w:val="22"/>
            <w:szCs w:val="22"/>
          </w:rPr>
          <w:t>/služby</w:t>
        </w:r>
      </w:ins>
      <w:r w:rsidRPr="00F74808">
        <w:rPr>
          <w:rFonts w:ascii="Arial Narrow" w:hAnsi="Arial Narrow"/>
          <w:sz w:val="22"/>
          <w:szCs w:val="22"/>
        </w:rPr>
        <w:t xml:space="preserve"> prostredníctvom zrealizovaného VO.</w:t>
      </w:r>
    </w:p>
    <w:p w14:paraId="6E4B9498" w14:textId="77777777" w:rsidR="00C4640D" w:rsidRPr="00C4640D" w:rsidRDefault="00C4640D" w:rsidP="00C4640D">
      <w:pPr>
        <w:spacing w:after="0" w:line="240" w:lineRule="auto"/>
        <w:jc w:val="both"/>
        <w:rPr>
          <w:ins w:id="291" w:author="Autor" w:date="2016-08-05T09:41:00Z"/>
          <w:rFonts w:ascii="Arial Narrow" w:hAnsi="Arial Narrow"/>
          <w:sz w:val="22"/>
          <w:szCs w:val="22"/>
        </w:rPr>
      </w:pPr>
      <w:ins w:id="292" w:author="Autor" w:date="2016-08-05T09:41:00Z">
        <w:r w:rsidRPr="00C4640D">
          <w:rPr>
            <w:rFonts w:ascii="Arial Narrow" w:hAnsi="Arial Narrow" w:cs="Arial"/>
            <w:sz w:val="22"/>
            <w:szCs w:val="22"/>
          </w:rPr>
          <w:t>Službami sa v uvedenom prípade rozumejú také služby, ktoré tvoria súčasť stavebného rozpočtu podľa výkazu výmer a sú nevyhnutné pre realizáciu stavebných prác resp. tvoria súčasť stavby (napr. prípravná a projektová dokumentácia, stavebný dozor a pod.).</w:t>
        </w:r>
      </w:ins>
    </w:p>
    <w:p w14:paraId="358A4ED4" w14:textId="1B17A089" w:rsidR="00C4640D" w:rsidRPr="00F74808" w:rsidDel="00C4640D" w:rsidRDefault="00C4640D" w:rsidP="004B3C50">
      <w:pPr>
        <w:spacing w:after="0" w:line="240" w:lineRule="auto"/>
        <w:jc w:val="both"/>
        <w:rPr>
          <w:del w:id="293" w:author="Autor" w:date="2016-08-05T09:41:00Z"/>
          <w:rFonts w:ascii="Arial Narrow" w:hAnsi="Arial Narrow"/>
          <w:sz w:val="22"/>
          <w:szCs w:val="22"/>
        </w:rPr>
      </w:pPr>
    </w:p>
    <w:p w14:paraId="7D069AF5" w14:textId="77777777" w:rsidR="004B3C50" w:rsidRDefault="004B3C50" w:rsidP="004B3C50">
      <w:pPr>
        <w:spacing w:after="120" w:line="240" w:lineRule="auto"/>
        <w:jc w:val="both"/>
        <w:rPr>
          <w:rFonts w:ascii="Arial Narrow" w:hAnsi="Arial Narrow"/>
          <w:sz w:val="22"/>
          <w:szCs w:val="22"/>
        </w:rPr>
      </w:pPr>
    </w:p>
    <w:p w14:paraId="3A7BC1BE" w14:textId="77777777" w:rsidR="004B3C50" w:rsidRPr="00F74808" w:rsidRDefault="004B3C50" w:rsidP="004B3C50">
      <w:pPr>
        <w:spacing w:after="120" w:line="240" w:lineRule="auto"/>
        <w:jc w:val="both"/>
        <w:rPr>
          <w:rFonts w:ascii="Arial Narrow" w:hAnsi="Arial Narrow"/>
          <w:b/>
          <w:sz w:val="22"/>
          <w:szCs w:val="22"/>
          <w:highlight w:val="lightGray"/>
        </w:rPr>
      </w:pPr>
      <w:r w:rsidRPr="00F74808">
        <w:rPr>
          <w:rFonts w:ascii="Arial Narrow" w:hAnsi="Arial Narrow"/>
          <w:b/>
          <w:sz w:val="22"/>
          <w:szCs w:val="22"/>
          <w:highlight w:val="lightGray"/>
        </w:rPr>
        <w:t>Zrealizované verejné obstarávanie</w:t>
      </w:r>
    </w:p>
    <w:p w14:paraId="38C47C27" w14:textId="77777777" w:rsidR="004B3C50" w:rsidRPr="00F74808" w:rsidRDefault="004B3C50" w:rsidP="004B3C50">
      <w:pPr>
        <w:spacing w:after="120" w:line="240" w:lineRule="auto"/>
        <w:jc w:val="both"/>
        <w:rPr>
          <w:rFonts w:ascii="Arial Narrow" w:hAnsi="Arial Narrow"/>
          <w:sz w:val="22"/>
          <w:szCs w:val="22"/>
        </w:rPr>
      </w:pPr>
      <w:r w:rsidRPr="00F74808">
        <w:rPr>
          <w:rFonts w:ascii="Arial Narrow" w:hAnsi="Arial Narrow"/>
          <w:sz w:val="22"/>
          <w:szCs w:val="22"/>
        </w:rPr>
        <w:t>Vo všeobecnosti platí, že v prípade výdavkov spadajúcich pod pravidlá verejného obstarávania, sú na financovanie oprávnené výdavky do výšky, ktorá bola stanovená verejným obstarávaním.</w:t>
      </w:r>
    </w:p>
    <w:p w14:paraId="64DBADBF" w14:textId="77777777" w:rsidR="004B3C50" w:rsidRPr="00F74808" w:rsidRDefault="004B3C50" w:rsidP="004B3C50">
      <w:pPr>
        <w:spacing w:after="120" w:line="240" w:lineRule="auto"/>
        <w:jc w:val="both"/>
        <w:rPr>
          <w:rFonts w:ascii="Arial Narrow" w:hAnsi="Arial Narrow"/>
          <w:sz w:val="22"/>
          <w:szCs w:val="22"/>
        </w:rPr>
      </w:pPr>
      <w:r w:rsidRPr="00F74808">
        <w:rPr>
          <w:rFonts w:ascii="Arial Narrow" w:hAnsi="Arial Narrow"/>
          <w:sz w:val="22"/>
          <w:szCs w:val="22"/>
        </w:rPr>
        <w:t xml:space="preserve">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  </w:t>
      </w:r>
    </w:p>
    <w:p w14:paraId="5AA56076" w14:textId="5906187B" w:rsidR="004B3C50" w:rsidRPr="00F74808" w:rsidRDefault="004B3C50" w:rsidP="004B3C50">
      <w:pPr>
        <w:spacing w:after="0" w:line="240" w:lineRule="auto"/>
        <w:jc w:val="both"/>
        <w:rPr>
          <w:rFonts w:ascii="Arial Narrow" w:hAnsi="Arial Narrow"/>
          <w:sz w:val="22"/>
          <w:szCs w:val="22"/>
        </w:rPr>
      </w:pPr>
      <w:r w:rsidRPr="00F74808">
        <w:rPr>
          <w:rFonts w:ascii="Arial Narrow" w:hAnsi="Arial Narrow"/>
          <w:sz w:val="22"/>
          <w:szCs w:val="22"/>
        </w:rPr>
        <w:t xml:space="preserve">Týmto nie je dotknutá povinnosť dodržania stanovených </w:t>
      </w:r>
      <w:r w:rsidR="007E5154" w:rsidRPr="00F74808">
        <w:rPr>
          <w:rFonts w:ascii="Arial Narrow" w:hAnsi="Arial Narrow"/>
          <w:sz w:val="22"/>
          <w:szCs w:val="22"/>
        </w:rPr>
        <w:t xml:space="preserve">finančných limitov </w:t>
      </w:r>
      <w:r w:rsidR="007E5154">
        <w:rPr>
          <w:rFonts w:ascii="Arial Narrow" w:hAnsi="Arial Narrow"/>
          <w:sz w:val="22"/>
          <w:szCs w:val="22"/>
        </w:rPr>
        <w:t xml:space="preserve">a </w:t>
      </w:r>
      <w:r w:rsidRPr="00F74808">
        <w:rPr>
          <w:rFonts w:ascii="Arial Narrow" w:hAnsi="Arial Narrow"/>
          <w:sz w:val="22"/>
          <w:szCs w:val="22"/>
        </w:rPr>
        <w:t>benchmarkov.</w:t>
      </w:r>
    </w:p>
    <w:p w14:paraId="1572742C" w14:textId="77777777" w:rsidR="004B3C50" w:rsidRPr="00182063" w:rsidRDefault="004B3C50" w:rsidP="004B3C50">
      <w:pPr>
        <w:spacing w:after="120" w:line="240" w:lineRule="auto"/>
        <w:jc w:val="both"/>
        <w:rPr>
          <w:rFonts w:ascii="Arial Narrow" w:hAnsi="Arial Narrow"/>
          <w:sz w:val="22"/>
          <w:szCs w:val="22"/>
        </w:rPr>
      </w:pPr>
    </w:p>
    <w:p w14:paraId="62DF85A3" w14:textId="77777777" w:rsidR="004B3C50" w:rsidRPr="00EC3F62" w:rsidRDefault="004B3C50" w:rsidP="004B3C50">
      <w:pPr>
        <w:spacing w:after="120" w:line="240" w:lineRule="auto"/>
        <w:jc w:val="both"/>
        <w:rPr>
          <w:rFonts w:ascii="Arial Narrow" w:hAnsi="Arial Narrow"/>
          <w:b/>
          <w:sz w:val="22"/>
          <w:szCs w:val="22"/>
          <w:highlight w:val="lightGray"/>
        </w:rPr>
      </w:pPr>
      <w:r w:rsidRPr="00EC3F62">
        <w:rPr>
          <w:rFonts w:ascii="Arial Narrow" w:hAnsi="Arial Narrow"/>
          <w:b/>
          <w:sz w:val="22"/>
          <w:szCs w:val="22"/>
          <w:highlight w:val="lightGray"/>
        </w:rPr>
        <w:t>Individuálne pomocné nástroje</w:t>
      </w:r>
    </w:p>
    <w:p w14:paraId="3416AD42" w14:textId="77777777" w:rsidR="004B3C50" w:rsidRPr="007F3031" w:rsidRDefault="004B3C50" w:rsidP="004B3C50">
      <w:pPr>
        <w:spacing w:after="120" w:line="240" w:lineRule="auto"/>
        <w:jc w:val="both"/>
        <w:rPr>
          <w:rFonts w:ascii="Arial Narrow" w:hAnsi="Arial Narrow"/>
          <w:sz w:val="22"/>
          <w:szCs w:val="22"/>
        </w:rPr>
      </w:pPr>
      <w:r w:rsidRPr="007F3031">
        <w:rPr>
          <w:rFonts w:ascii="Arial Narrow" w:hAnsi="Arial Narrow"/>
          <w:sz w:val="22"/>
          <w:szCs w:val="22"/>
        </w:rPr>
        <w:t>Medzi individuálne pomocné nástroje na OHV patria napr.:</w:t>
      </w:r>
    </w:p>
    <w:p w14:paraId="65019E28" w14:textId="59E6131B" w:rsidR="004B3C50" w:rsidRPr="001D5E81" w:rsidRDefault="004B3C50" w:rsidP="004B3C50">
      <w:pPr>
        <w:pStyle w:val="Odsekzoznamu"/>
        <w:numPr>
          <w:ilvl w:val="0"/>
          <w:numId w:val="43"/>
        </w:numPr>
        <w:spacing w:before="80" w:after="0" w:line="240" w:lineRule="auto"/>
        <w:ind w:left="284" w:hanging="284"/>
        <w:contextualSpacing w:val="0"/>
        <w:jc w:val="both"/>
        <w:rPr>
          <w:rFonts w:ascii="Arial Narrow" w:hAnsi="Arial Narrow"/>
          <w:sz w:val="22"/>
          <w:szCs w:val="22"/>
        </w:rPr>
      </w:pPr>
      <w:r w:rsidRPr="007F3031">
        <w:rPr>
          <w:rFonts w:ascii="Arial Narrow" w:hAnsi="Arial Narrow"/>
          <w:sz w:val="22"/>
          <w:szCs w:val="22"/>
        </w:rPr>
        <w:t>interné predpisy/smernice organizácie žiadateľa</w:t>
      </w:r>
      <w:r w:rsidRPr="00EC3F62">
        <w:rPr>
          <w:rFonts w:ascii="Arial Narrow" w:hAnsi="Arial Narrow"/>
          <w:sz w:val="22"/>
          <w:szCs w:val="22"/>
        </w:rPr>
        <w:t xml:space="preserve"> (v prípade cestovn</w:t>
      </w:r>
      <w:r w:rsidRPr="001D5E81">
        <w:rPr>
          <w:rFonts w:ascii="Arial Narrow" w:hAnsi="Arial Narrow"/>
          <w:sz w:val="22"/>
          <w:szCs w:val="22"/>
        </w:rPr>
        <w:t>ých náhrad na ubytovanie v SR/zahraničí);</w:t>
      </w:r>
    </w:p>
    <w:p w14:paraId="224FCD42" w14:textId="3073A081" w:rsidR="004B3C50" w:rsidRPr="004247D4" w:rsidRDefault="004B3C50" w:rsidP="004247D4">
      <w:pPr>
        <w:pStyle w:val="Odsekzoznamu"/>
        <w:numPr>
          <w:ilvl w:val="0"/>
          <w:numId w:val="43"/>
        </w:numPr>
        <w:spacing w:before="80" w:after="120" w:line="240" w:lineRule="auto"/>
        <w:ind w:left="284" w:hanging="284"/>
        <w:contextualSpacing w:val="0"/>
        <w:jc w:val="both"/>
        <w:rPr>
          <w:rFonts w:ascii="Arial Narrow" w:hAnsi="Arial Narrow"/>
          <w:sz w:val="22"/>
          <w:szCs w:val="22"/>
        </w:rPr>
      </w:pPr>
      <w:r w:rsidRPr="004247D4">
        <w:rPr>
          <w:rFonts w:ascii="Arial Narrow" w:hAnsi="Arial Narrow"/>
          <w:sz w:val="22"/>
          <w:szCs w:val="22"/>
        </w:rPr>
        <w:t xml:space="preserve">platná mzdová politika organizácie žiadateľa </w:t>
      </w:r>
      <w:r w:rsidRPr="004247D4">
        <w:rPr>
          <w:rFonts w:ascii="Arial Narrow" w:hAnsi="Arial Narrow"/>
          <w:b/>
          <w:sz w:val="22"/>
          <w:szCs w:val="22"/>
        </w:rPr>
        <w:t>mimo projektu</w:t>
      </w:r>
      <w:r w:rsidRPr="004247D4">
        <w:rPr>
          <w:rFonts w:ascii="Arial Narrow" w:hAnsi="Arial Narrow"/>
          <w:sz w:val="22"/>
          <w:szCs w:val="22"/>
        </w:rPr>
        <w:t xml:space="preserve"> (v prípade mzdových výdavkov zamestnancov žiadateľa, resp. odmien za práce vykonávané mimo pracovného pomeru).</w:t>
      </w:r>
    </w:p>
    <w:p w14:paraId="4BCD16F2" w14:textId="5EE1499B" w:rsidR="004B3C50" w:rsidRDefault="004B3C50" w:rsidP="004B3C50">
      <w:pPr>
        <w:spacing w:after="0" w:line="240" w:lineRule="auto"/>
        <w:jc w:val="both"/>
        <w:rPr>
          <w:rFonts w:ascii="Arial Narrow" w:hAnsi="Arial Narrow"/>
          <w:sz w:val="22"/>
          <w:szCs w:val="22"/>
        </w:rPr>
      </w:pPr>
      <w:r w:rsidRPr="001D5E81">
        <w:rPr>
          <w:rFonts w:ascii="Arial Narrow" w:hAnsi="Arial Narrow"/>
          <w:sz w:val="22"/>
          <w:szCs w:val="22"/>
        </w:rPr>
        <w:t xml:space="preserve">Vyššie uvedené </w:t>
      </w:r>
      <w:r w:rsidRPr="007F3031">
        <w:rPr>
          <w:rFonts w:ascii="Arial Narrow" w:hAnsi="Arial Narrow"/>
          <w:sz w:val="22"/>
          <w:szCs w:val="22"/>
        </w:rPr>
        <w:t xml:space="preserve">individuálne pomocné nástroje sú v podmienkach OP KŽP používané </w:t>
      </w:r>
      <w:r w:rsidRPr="007F3031">
        <w:rPr>
          <w:rFonts w:ascii="Arial Narrow" w:hAnsi="Arial Narrow"/>
          <w:b/>
          <w:sz w:val="22"/>
          <w:szCs w:val="22"/>
        </w:rPr>
        <w:t>vždy</w:t>
      </w:r>
      <w:r w:rsidRPr="007F3031">
        <w:rPr>
          <w:rFonts w:ascii="Arial Narrow" w:hAnsi="Arial Narrow"/>
          <w:sz w:val="22"/>
          <w:szCs w:val="22"/>
        </w:rPr>
        <w:t xml:space="preserve"> </w:t>
      </w:r>
      <w:r w:rsidRPr="007F3031">
        <w:rPr>
          <w:rFonts w:ascii="Arial Narrow" w:hAnsi="Arial Narrow"/>
          <w:sz w:val="22"/>
          <w:szCs w:val="22"/>
          <w:u w:val="single"/>
        </w:rPr>
        <w:t>v kombinácii s</w:t>
      </w:r>
      <w:r w:rsidR="004247D4">
        <w:rPr>
          <w:rFonts w:ascii="Arial Narrow" w:hAnsi="Arial Narrow"/>
          <w:sz w:val="22"/>
          <w:szCs w:val="22"/>
          <w:u w:val="single"/>
        </w:rPr>
        <w:t>o</w:t>
      </w:r>
      <w:r w:rsidRPr="007F3031">
        <w:rPr>
          <w:rFonts w:ascii="Arial Narrow" w:hAnsi="Arial Narrow"/>
          <w:sz w:val="22"/>
          <w:szCs w:val="22"/>
          <w:u w:val="single"/>
        </w:rPr>
        <w:t> </w:t>
      </w:r>
      <w:r w:rsidR="004247D4">
        <w:rPr>
          <w:rFonts w:ascii="Arial Narrow" w:hAnsi="Arial Narrow"/>
          <w:sz w:val="22"/>
          <w:szCs w:val="22"/>
          <w:u w:val="single"/>
        </w:rPr>
        <w:t>štandard</w:t>
      </w:r>
      <w:r w:rsidRPr="007F3031">
        <w:rPr>
          <w:rFonts w:ascii="Arial Narrow" w:hAnsi="Arial Narrow"/>
          <w:sz w:val="22"/>
          <w:szCs w:val="22"/>
          <w:u w:val="single"/>
        </w:rPr>
        <w:t>nými pomocnými nástrojmi</w:t>
      </w:r>
      <w:r w:rsidRPr="007F3031">
        <w:rPr>
          <w:rFonts w:ascii="Arial Narrow" w:hAnsi="Arial Narrow"/>
          <w:sz w:val="22"/>
          <w:szCs w:val="22"/>
        </w:rPr>
        <w:t xml:space="preserve"> (napr. finančný, alebo percentuálny limit), ktorých výšku stanovil </w:t>
      </w:r>
      <w:r w:rsidRPr="00EC3F62">
        <w:rPr>
          <w:rFonts w:ascii="Arial Narrow" w:hAnsi="Arial Narrow"/>
          <w:sz w:val="22"/>
          <w:szCs w:val="22"/>
        </w:rPr>
        <w:t>Poskytovateľ, a </w:t>
      </w:r>
      <w:r w:rsidRPr="001D5E81">
        <w:rPr>
          <w:rFonts w:ascii="Arial Narrow" w:hAnsi="Arial Narrow"/>
          <w:sz w:val="22"/>
          <w:szCs w:val="22"/>
        </w:rPr>
        <w:t>je preto pre žiadateľa/Prijímateľa záväzná.</w:t>
      </w:r>
    </w:p>
    <w:p w14:paraId="01739BF3" w14:textId="77777777" w:rsidR="004B3C50" w:rsidRPr="00F74808" w:rsidRDefault="004B3C50" w:rsidP="00A84969">
      <w:pPr>
        <w:spacing w:after="120" w:line="240" w:lineRule="auto"/>
        <w:jc w:val="both"/>
        <w:rPr>
          <w:rFonts w:ascii="Arial Narrow" w:hAnsi="Arial Narrow"/>
          <w:sz w:val="22"/>
          <w:szCs w:val="22"/>
        </w:rPr>
      </w:pPr>
    </w:p>
    <w:p w14:paraId="78020A37" w14:textId="77777777" w:rsidR="00AF4647" w:rsidRPr="00F74808" w:rsidRDefault="00AF4647" w:rsidP="00AF4647">
      <w:pPr>
        <w:spacing w:after="120" w:line="240" w:lineRule="auto"/>
        <w:jc w:val="both"/>
        <w:rPr>
          <w:rFonts w:ascii="Arial Narrow" w:hAnsi="Arial Narrow"/>
          <w:b/>
          <w:sz w:val="22"/>
          <w:szCs w:val="22"/>
          <w:highlight w:val="lightGray"/>
        </w:rPr>
      </w:pPr>
      <w:r w:rsidRPr="00F74808">
        <w:rPr>
          <w:rFonts w:ascii="Arial Narrow" w:hAnsi="Arial Narrow"/>
          <w:b/>
          <w:sz w:val="22"/>
          <w:szCs w:val="22"/>
          <w:highlight w:val="lightGray"/>
        </w:rPr>
        <w:t xml:space="preserve">Benchmarky </w:t>
      </w:r>
    </w:p>
    <w:p w14:paraId="2901345C" w14:textId="03D1A9DC" w:rsidR="00054529" w:rsidRPr="00F74808" w:rsidRDefault="00054529" w:rsidP="00A84969">
      <w:pPr>
        <w:spacing w:after="120" w:line="240" w:lineRule="auto"/>
        <w:jc w:val="both"/>
        <w:rPr>
          <w:rFonts w:ascii="Arial Narrow" w:hAnsi="Arial Narrow"/>
          <w:sz w:val="22"/>
          <w:szCs w:val="22"/>
        </w:rPr>
      </w:pPr>
      <w:r w:rsidRPr="00F74808">
        <w:rPr>
          <w:rFonts w:ascii="Arial Narrow" w:hAnsi="Arial Narrow"/>
          <w:sz w:val="22"/>
          <w:szCs w:val="22"/>
        </w:rPr>
        <w:t xml:space="preserve">Benchmark (t.j. smerný ukazovateľ mernej investičnej náročnosti) je </w:t>
      </w:r>
      <w:r w:rsidR="00A55CE9" w:rsidRPr="00F74808">
        <w:rPr>
          <w:rFonts w:ascii="Arial Narrow" w:hAnsi="Arial Narrow"/>
          <w:sz w:val="22"/>
          <w:szCs w:val="22"/>
        </w:rPr>
        <w:t>jedným z</w:t>
      </w:r>
      <w:r w:rsidRPr="00F74808">
        <w:rPr>
          <w:rFonts w:ascii="Arial Narrow" w:hAnsi="Arial Narrow"/>
          <w:sz w:val="22"/>
          <w:szCs w:val="22"/>
        </w:rPr>
        <w:t xml:space="preserve"> nástrojo</w:t>
      </w:r>
      <w:r w:rsidR="00A55CE9" w:rsidRPr="00F74808">
        <w:rPr>
          <w:rFonts w:ascii="Arial Narrow" w:hAnsi="Arial Narrow"/>
          <w:sz w:val="22"/>
          <w:szCs w:val="22"/>
        </w:rPr>
        <w:t>v</w:t>
      </w:r>
      <w:r w:rsidRPr="00F74808">
        <w:rPr>
          <w:rFonts w:ascii="Arial Narrow" w:hAnsi="Arial Narrow"/>
          <w:sz w:val="22"/>
          <w:szCs w:val="22"/>
        </w:rPr>
        <w:t xml:space="preserve"> na </w:t>
      </w:r>
      <w:r w:rsidR="00556602">
        <w:rPr>
          <w:rFonts w:ascii="Arial Narrow" w:hAnsi="Arial Narrow"/>
          <w:sz w:val="22"/>
          <w:szCs w:val="22"/>
        </w:rPr>
        <w:t>OHV</w:t>
      </w:r>
      <w:r w:rsidRPr="00F74808">
        <w:rPr>
          <w:rFonts w:ascii="Arial Narrow" w:hAnsi="Arial Narrow"/>
          <w:sz w:val="22"/>
          <w:szCs w:val="22"/>
        </w:rPr>
        <w:t xml:space="preserve">, ktorý spočíva v porovnaní plánovanej hodnoty benchmarku na úrovni projektu s referenčnou hodnotou benchmarku stanovenou na optimálnej resp. prijateľnej úrovni, ktorá predstavuje optimálnu výšku nákladov (výdavkov) hlavných aktivít projektu na jednotku výstupu projektu (napr. XY EUR </w:t>
      </w:r>
      <w:r w:rsidR="00751A59">
        <w:rPr>
          <w:rFonts w:ascii="Arial Narrow" w:hAnsi="Arial Narrow"/>
          <w:sz w:val="22"/>
          <w:szCs w:val="22"/>
        </w:rPr>
        <w:t>z</w:t>
      </w:r>
      <w:r w:rsidRPr="00F74808">
        <w:rPr>
          <w:rFonts w:ascii="Arial Narrow" w:hAnsi="Arial Narrow"/>
          <w:sz w:val="22"/>
          <w:szCs w:val="22"/>
        </w:rPr>
        <w:t xml:space="preserve">a kilometer novovybudovanej kanalizácie). </w:t>
      </w:r>
    </w:p>
    <w:p w14:paraId="014EDFD0" w14:textId="75757DA0" w:rsidR="00AF4647" w:rsidRPr="00F74808" w:rsidRDefault="00AF4647" w:rsidP="00A84969">
      <w:pPr>
        <w:spacing w:after="120" w:line="240" w:lineRule="auto"/>
        <w:jc w:val="both"/>
        <w:rPr>
          <w:rFonts w:ascii="Arial Narrow" w:hAnsi="Arial Narrow"/>
          <w:sz w:val="22"/>
          <w:szCs w:val="22"/>
        </w:rPr>
      </w:pPr>
      <w:r w:rsidRPr="00F74808">
        <w:rPr>
          <w:rFonts w:ascii="Arial Narrow" w:hAnsi="Arial Narrow"/>
          <w:sz w:val="22"/>
          <w:szCs w:val="22"/>
        </w:rPr>
        <w:t xml:space="preserve">Pre účel použitia v rámci OP KŽP je benchmark definovaný ako </w:t>
      </w:r>
      <w:r w:rsidRPr="00F74808">
        <w:rPr>
          <w:rFonts w:ascii="Arial Narrow" w:hAnsi="Arial Narrow"/>
          <w:b/>
          <w:sz w:val="22"/>
          <w:szCs w:val="22"/>
        </w:rPr>
        <w:t xml:space="preserve">maximálna prípustná hodnota merateľného ukazovateľa na úrovni projektu za </w:t>
      </w:r>
      <w:r w:rsidR="00987732" w:rsidRPr="00F74808">
        <w:rPr>
          <w:rFonts w:ascii="Arial Narrow" w:hAnsi="Arial Narrow"/>
          <w:b/>
          <w:sz w:val="22"/>
          <w:szCs w:val="22"/>
        </w:rPr>
        <w:t xml:space="preserve">štandardných </w:t>
      </w:r>
      <w:r w:rsidRPr="00F74808">
        <w:rPr>
          <w:rFonts w:ascii="Arial Narrow" w:hAnsi="Arial Narrow"/>
          <w:b/>
          <w:sz w:val="22"/>
          <w:szCs w:val="22"/>
        </w:rPr>
        <w:t>podmienok</w:t>
      </w:r>
      <w:r w:rsidR="00A57DD3" w:rsidRPr="00F74808">
        <w:rPr>
          <w:rFonts w:ascii="Arial Narrow" w:hAnsi="Arial Narrow"/>
          <w:sz w:val="22"/>
          <w:szCs w:val="22"/>
        </w:rPr>
        <w:t>.</w:t>
      </w:r>
    </w:p>
    <w:p w14:paraId="1B5835DC" w14:textId="62B00A64" w:rsidR="00BF35C2" w:rsidRPr="00F74808" w:rsidRDefault="00AF4647" w:rsidP="00A84969">
      <w:pPr>
        <w:spacing w:after="120" w:line="240" w:lineRule="auto"/>
        <w:jc w:val="both"/>
        <w:rPr>
          <w:rFonts w:ascii="Arial Narrow" w:hAnsi="Arial Narrow"/>
          <w:sz w:val="22"/>
          <w:szCs w:val="22"/>
        </w:rPr>
      </w:pPr>
      <w:r w:rsidRPr="00F74808">
        <w:rPr>
          <w:rFonts w:ascii="Arial Narrow" w:hAnsi="Arial Narrow"/>
          <w:sz w:val="22"/>
          <w:szCs w:val="22"/>
        </w:rPr>
        <w:lastRenderedPageBreak/>
        <w:t>V prípade prekročenia stanovenej hodnoty benchmarkov</w:t>
      </w:r>
      <w:r w:rsidR="007F51E9" w:rsidRPr="00F74808">
        <w:rPr>
          <w:rFonts w:ascii="Arial Narrow" w:hAnsi="Arial Narrow"/>
          <w:sz w:val="22"/>
          <w:szCs w:val="22"/>
        </w:rPr>
        <w:t xml:space="preserve"> </w:t>
      </w:r>
      <w:r w:rsidR="00BF35C2" w:rsidRPr="00F74808">
        <w:rPr>
          <w:rFonts w:ascii="Arial Narrow" w:hAnsi="Arial Narrow"/>
          <w:sz w:val="22"/>
          <w:szCs w:val="22"/>
        </w:rPr>
        <w:t xml:space="preserve">sa </w:t>
      </w:r>
      <w:r w:rsidR="007F51E9" w:rsidRPr="00F74808">
        <w:rPr>
          <w:rFonts w:ascii="Arial Narrow" w:hAnsi="Arial Narrow"/>
          <w:sz w:val="22"/>
          <w:szCs w:val="22"/>
        </w:rPr>
        <w:t xml:space="preserve">za účelom zohľadnenia dopadov reálnych podmienok realizácie projektu oproti štandardným podmienkam </w:t>
      </w:r>
      <w:r w:rsidR="00BF35C2" w:rsidRPr="00F74808">
        <w:rPr>
          <w:rFonts w:ascii="Arial Narrow" w:hAnsi="Arial Narrow"/>
          <w:sz w:val="22"/>
          <w:szCs w:val="22"/>
        </w:rPr>
        <w:t xml:space="preserve">použijú </w:t>
      </w:r>
      <w:r w:rsidR="00054529" w:rsidRPr="00F74808">
        <w:rPr>
          <w:rFonts w:ascii="Arial Narrow" w:hAnsi="Arial Narrow"/>
          <w:sz w:val="22"/>
          <w:szCs w:val="22"/>
        </w:rPr>
        <w:t xml:space="preserve">Poskytovateľom definované </w:t>
      </w:r>
      <w:r w:rsidR="00BF35C2" w:rsidRPr="005444A3">
        <w:rPr>
          <w:rFonts w:ascii="Arial Narrow" w:hAnsi="Arial Narrow"/>
          <w:sz w:val="22"/>
          <w:szCs w:val="22"/>
          <w:u w:val="single"/>
        </w:rPr>
        <w:t>faktory zvýšenej investičnej náročnosti</w:t>
      </w:r>
      <w:r w:rsidR="00BF35C2" w:rsidRPr="00F74808">
        <w:rPr>
          <w:rFonts w:ascii="Arial Narrow" w:hAnsi="Arial Narrow"/>
          <w:sz w:val="22"/>
          <w:szCs w:val="22"/>
        </w:rPr>
        <w:t>, ktoré vyjadrujú sťažené podmienky realizácie projektu a slúžia na zdôvodnenie zvýšenej investičnej náročnosti projektu</w:t>
      </w:r>
      <w:r w:rsidR="0061693E" w:rsidRPr="00F74808">
        <w:rPr>
          <w:rFonts w:ascii="Arial Narrow" w:hAnsi="Arial Narrow"/>
          <w:sz w:val="22"/>
          <w:szCs w:val="22"/>
        </w:rPr>
        <w:t xml:space="preserve"> (vyplývajúcej zo stavebno-technických, technologických, prírodných, časových alebo iných dôvodov)</w:t>
      </w:r>
      <w:r w:rsidR="00BF35C2" w:rsidRPr="00F74808">
        <w:rPr>
          <w:rFonts w:ascii="Arial Narrow" w:hAnsi="Arial Narrow"/>
          <w:sz w:val="22"/>
          <w:szCs w:val="22"/>
        </w:rPr>
        <w:t xml:space="preserve">. </w:t>
      </w:r>
      <w:r w:rsidR="00221E9B" w:rsidRPr="00F74808">
        <w:rPr>
          <w:rFonts w:ascii="Arial Narrow" w:hAnsi="Arial Narrow"/>
          <w:sz w:val="22"/>
          <w:szCs w:val="22"/>
        </w:rPr>
        <w:t xml:space="preserve">Tieto faktory sú </w:t>
      </w:r>
      <w:r w:rsidR="009D1906" w:rsidRPr="00F74808">
        <w:rPr>
          <w:rFonts w:ascii="Arial Narrow" w:hAnsi="Arial Narrow"/>
          <w:sz w:val="22"/>
          <w:szCs w:val="22"/>
        </w:rPr>
        <w:t xml:space="preserve">Poskytovateľom </w:t>
      </w:r>
      <w:r w:rsidR="00221E9B" w:rsidRPr="00F74808">
        <w:rPr>
          <w:rFonts w:ascii="Arial Narrow" w:hAnsi="Arial Narrow"/>
          <w:sz w:val="22"/>
          <w:szCs w:val="22"/>
        </w:rPr>
        <w:t xml:space="preserve">spravidla taxatívne uvedené pre príslušnú oblasť podpory, pričom </w:t>
      </w:r>
      <w:r w:rsidR="00B71345">
        <w:rPr>
          <w:rFonts w:ascii="Arial Narrow" w:hAnsi="Arial Narrow"/>
          <w:sz w:val="22"/>
          <w:szCs w:val="22"/>
        </w:rPr>
        <w:t>ž</w:t>
      </w:r>
      <w:r w:rsidR="00221E9B" w:rsidRPr="00F74808">
        <w:rPr>
          <w:rFonts w:ascii="Arial Narrow" w:hAnsi="Arial Narrow"/>
          <w:sz w:val="22"/>
          <w:szCs w:val="22"/>
        </w:rPr>
        <w:t xml:space="preserve">iadateľ/Prijímateľ </w:t>
      </w:r>
      <w:r w:rsidR="00221E9B" w:rsidRPr="005444A3">
        <w:rPr>
          <w:rFonts w:ascii="Arial Narrow" w:hAnsi="Arial Narrow"/>
          <w:b/>
          <w:sz w:val="22"/>
          <w:szCs w:val="22"/>
        </w:rPr>
        <w:t>nie je oprávnený</w:t>
      </w:r>
      <w:r w:rsidR="00221E9B" w:rsidRPr="00F74808">
        <w:rPr>
          <w:rFonts w:ascii="Arial Narrow" w:hAnsi="Arial Narrow"/>
          <w:sz w:val="22"/>
          <w:szCs w:val="22"/>
        </w:rPr>
        <w:t xml:space="preserve"> zdôvodniť zvýšenú investičnú náročnosť projektu inými faktormi ako </w:t>
      </w:r>
      <w:r w:rsidR="00EF296C">
        <w:rPr>
          <w:rFonts w:ascii="Arial Narrow" w:hAnsi="Arial Narrow"/>
          <w:sz w:val="22"/>
          <w:szCs w:val="22"/>
        </w:rPr>
        <w:t xml:space="preserve">tými, ktoré sú </w:t>
      </w:r>
      <w:r w:rsidR="00221E9B" w:rsidRPr="00F74808">
        <w:rPr>
          <w:rFonts w:ascii="Arial Narrow" w:hAnsi="Arial Narrow"/>
          <w:sz w:val="22"/>
          <w:szCs w:val="22"/>
        </w:rPr>
        <w:t>uveden</w:t>
      </w:r>
      <w:r w:rsidR="00EF296C">
        <w:rPr>
          <w:rFonts w:ascii="Arial Narrow" w:hAnsi="Arial Narrow"/>
          <w:sz w:val="22"/>
          <w:szCs w:val="22"/>
        </w:rPr>
        <w:t>é</w:t>
      </w:r>
      <w:r w:rsidR="00221E9B" w:rsidRPr="00F74808">
        <w:rPr>
          <w:rFonts w:ascii="Arial Narrow" w:hAnsi="Arial Narrow"/>
          <w:sz w:val="22"/>
          <w:szCs w:val="22"/>
        </w:rPr>
        <w:t xml:space="preserve"> v príslušnej Výzve. </w:t>
      </w:r>
    </w:p>
    <w:p w14:paraId="3443938A" w14:textId="713E8144" w:rsidR="00221E9B" w:rsidRPr="00F74808" w:rsidRDefault="00221E9B" w:rsidP="00A84969">
      <w:pPr>
        <w:spacing w:after="120" w:line="240" w:lineRule="auto"/>
        <w:jc w:val="both"/>
        <w:rPr>
          <w:rFonts w:ascii="Arial Narrow" w:hAnsi="Arial Narrow"/>
          <w:sz w:val="22"/>
          <w:szCs w:val="22"/>
        </w:rPr>
      </w:pPr>
      <w:r w:rsidRPr="00F74808">
        <w:rPr>
          <w:rFonts w:ascii="Arial Narrow" w:hAnsi="Arial Narrow"/>
          <w:sz w:val="22"/>
          <w:szCs w:val="22"/>
        </w:rPr>
        <w:t xml:space="preserve">Prekročenie hodnoty benchmarku nevyhnutne nezakladá následné zamietnutie </w:t>
      </w:r>
      <w:del w:id="294" w:author="Autor" w:date="2016-08-03T11:29:00Z">
        <w:r w:rsidRPr="00F74808" w:rsidDel="00B32E33">
          <w:rPr>
            <w:rFonts w:ascii="Arial Narrow" w:hAnsi="Arial Narrow"/>
            <w:sz w:val="22"/>
            <w:szCs w:val="22"/>
          </w:rPr>
          <w:delText xml:space="preserve">žiadosti </w:delText>
        </w:r>
      </w:del>
      <w:ins w:id="295" w:author="Autor" w:date="2016-08-03T11:29:00Z">
        <w:r w:rsidR="00B32E33">
          <w:rPr>
            <w:rFonts w:ascii="Arial Narrow" w:hAnsi="Arial Narrow"/>
            <w:sz w:val="22"/>
            <w:szCs w:val="22"/>
          </w:rPr>
          <w:t>Ž</w:t>
        </w:r>
      </w:ins>
      <w:r w:rsidRPr="00F74808">
        <w:rPr>
          <w:rFonts w:ascii="Arial Narrow" w:hAnsi="Arial Narrow"/>
          <w:sz w:val="22"/>
          <w:szCs w:val="22"/>
        </w:rPr>
        <w:t>o</w:t>
      </w:r>
      <w:del w:id="296" w:author="Autor" w:date="2016-08-03T11:29:00Z">
        <w:r w:rsidRPr="00F74808" w:rsidDel="00B32E33">
          <w:rPr>
            <w:rFonts w:ascii="Arial Narrow" w:hAnsi="Arial Narrow"/>
            <w:sz w:val="22"/>
            <w:szCs w:val="22"/>
          </w:rPr>
          <w:delText xml:space="preserve"> </w:delText>
        </w:r>
      </w:del>
      <w:r w:rsidRPr="00F74808">
        <w:rPr>
          <w:rFonts w:ascii="Arial Narrow" w:hAnsi="Arial Narrow"/>
          <w:sz w:val="22"/>
          <w:szCs w:val="22"/>
        </w:rPr>
        <w:t>NFP. Ž</w:t>
      </w:r>
      <w:del w:id="297" w:author="Autor" w:date="2016-08-03T11:29:00Z">
        <w:r w:rsidRPr="00F74808" w:rsidDel="00B32E33">
          <w:rPr>
            <w:rFonts w:ascii="Arial Narrow" w:hAnsi="Arial Narrow"/>
            <w:sz w:val="22"/>
            <w:szCs w:val="22"/>
          </w:rPr>
          <w:delText xml:space="preserve">iadosť </w:delText>
        </w:r>
      </w:del>
      <w:r w:rsidRPr="00F74808">
        <w:rPr>
          <w:rFonts w:ascii="Arial Narrow" w:hAnsi="Arial Narrow"/>
          <w:sz w:val="22"/>
          <w:szCs w:val="22"/>
        </w:rPr>
        <w:t>o</w:t>
      </w:r>
      <w:del w:id="298" w:author="Autor" w:date="2016-08-03T11:29:00Z">
        <w:r w:rsidRPr="00F74808" w:rsidDel="00B32E33">
          <w:rPr>
            <w:rFonts w:ascii="Arial Narrow" w:hAnsi="Arial Narrow"/>
            <w:sz w:val="22"/>
            <w:szCs w:val="22"/>
          </w:rPr>
          <w:delText xml:space="preserve"> </w:delText>
        </w:r>
      </w:del>
      <w:r w:rsidRPr="00F74808">
        <w:rPr>
          <w:rFonts w:ascii="Arial Narrow" w:hAnsi="Arial Narrow"/>
          <w:sz w:val="22"/>
          <w:szCs w:val="22"/>
        </w:rPr>
        <w:t>NFP môže byť v procese hodnotenia kritéria hospodárnosti a efektívnosti výdavkov projektu vyhodnotená ako vyhovujúca aj v prípade prekročenia hodnoty benchmarku, pokiaľ to vyplýva z odôvodnenia faktormi zvýšenej investičnej náročnosti.</w:t>
      </w:r>
    </w:p>
    <w:p w14:paraId="49ECDD8B" w14:textId="0B7739FC" w:rsidR="00AF4647" w:rsidRPr="00F74808" w:rsidRDefault="00AF4647" w:rsidP="00A84969">
      <w:pPr>
        <w:spacing w:after="120" w:line="240" w:lineRule="auto"/>
        <w:jc w:val="both"/>
        <w:rPr>
          <w:rFonts w:ascii="Arial Narrow" w:hAnsi="Arial Narrow"/>
          <w:sz w:val="22"/>
          <w:szCs w:val="22"/>
        </w:rPr>
      </w:pPr>
      <w:r w:rsidRPr="005444A3">
        <w:rPr>
          <w:rFonts w:ascii="Arial Narrow" w:hAnsi="Arial Narrow"/>
          <w:b/>
          <w:sz w:val="22"/>
          <w:szCs w:val="22"/>
        </w:rPr>
        <w:t xml:space="preserve">Prekročenie referenčnej hodnoty benchmarku </w:t>
      </w:r>
      <w:r w:rsidRPr="00D656DC">
        <w:rPr>
          <w:rFonts w:ascii="Arial Narrow" w:hAnsi="Arial Narrow"/>
          <w:b/>
          <w:sz w:val="22"/>
          <w:szCs w:val="22"/>
          <w:u w:val="single"/>
        </w:rPr>
        <w:t>bez</w:t>
      </w:r>
      <w:r w:rsidRPr="005444A3">
        <w:rPr>
          <w:rFonts w:ascii="Arial Narrow" w:hAnsi="Arial Narrow"/>
          <w:b/>
          <w:sz w:val="22"/>
          <w:szCs w:val="22"/>
        </w:rPr>
        <w:t xml:space="preserve"> relevantného a overiteľného odôvodnenia bude vyhodnotené ako nesplnenie podmienky hospodárnosti výdavkov projektu</w:t>
      </w:r>
      <w:r w:rsidRPr="00F74808">
        <w:rPr>
          <w:rFonts w:ascii="Arial Narrow" w:hAnsi="Arial Narrow"/>
          <w:sz w:val="22"/>
          <w:szCs w:val="22"/>
        </w:rPr>
        <w:t xml:space="preserve">, pričom platí, že takýto projekt </w:t>
      </w:r>
      <w:r w:rsidRPr="005444A3">
        <w:rPr>
          <w:rFonts w:ascii="Arial Narrow" w:hAnsi="Arial Narrow"/>
          <w:b/>
          <w:sz w:val="22"/>
          <w:szCs w:val="22"/>
        </w:rPr>
        <w:t>nebude v rámci procesu konania o ŽoNFP schválený</w:t>
      </w:r>
      <w:r w:rsidRPr="00F74808">
        <w:rPr>
          <w:rFonts w:ascii="Arial Narrow" w:hAnsi="Arial Narrow"/>
          <w:sz w:val="22"/>
          <w:szCs w:val="22"/>
        </w:rPr>
        <w:t>.</w:t>
      </w:r>
    </w:p>
    <w:p w14:paraId="666E2DDE" w14:textId="2F531870" w:rsidR="0040484B" w:rsidRPr="00F74808" w:rsidRDefault="0040484B" w:rsidP="00A84969">
      <w:pPr>
        <w:spacing w:after="120" w:line="240" w:lineRule="auto"/>
        <w:jc w:val="both"/>
        <w:rPr>
          <w:rFonts w:ascii="Arial Narrow" w:hAnsi="Arial Narrow"/>
          <w:sz w:val="22"/>
          <w:szCs w:val="22"/>
        </w:rPr>
      </w:pPr>
      <w:r w:rsidRPr="00F74808">
        <w:rPr>
          <w:rFonts w:ascii="Arial Narrow" w:hAnsi="Arial Narrow"/>
          <w:sz w:val="22"/>
          <w:szCs w:val="22"/>
        </w:rPr>
        <w:t>Stanovené hodnoty benchmarkov zahŕňajú celkové oprávnené výdavky na hlavné aktivity projektu, t.j. oprávnené výdavky očistené o nepriame výdavky, výdavky na stavebný dozor, rezervy na nepredvídané výdavky a DPH.</w:t>
      </w:r>
    </w:p>
    <w:p w14:paraId="1EFBF311" w14:textId="168B77A5" w:rsidR="00AF4647" w:rsidRPr="00F74808" w:rsidRDefault="00207020" w:rsidP="00AF4647">
      <w:pPr>
        <w:shd w:val="clear" w:color="auto" w:fill="B8CCE4" w:themeFill="accent1" w:themeFillTint="66"/>
        <w:spacing w:after="0" w:line="240" w:lineRule="auto"/>
        <w:jc w:val="both"/>
        <w:rPr>
          <w:rFonts w:ascii="Arial Narrow" w:hAnsi="Arial Narrow"/>
          <w:sz w:val="22"/>
          <w:szCs w:val="22"/>
        </w:rPr>
      </w:pPr>
      <w:r w:rsidRPr="00F74808">
        <w:rPr>
          <w:rFonts w:ascii="Arial Narrow" w:hAnsi="Arial Narrow"/>
          <w:sz w:val="22"/>
          <w:szCs w:val="22"/>
        </w:rPr>
        <w:t xml:space="preserve">Konkrétne hodnoty benchmarkov budú upravené v príslušných </w:t>
      </w:r>
      <w:r w:rsidR="00A86F4E" w:rsidRPr="00F74808">
        <w:rPr>
          <w:rFonts w:ascii="Arial Narrow" w:hAnsi="Arial Narrow"/>
          <w:sz w:val="22"/>
          <w:szCs w:val="22"/>
        </w:rPr>
        <w:t>V</w:t>
      </w:r>
      <w:r w:rsidRPr="00F74808">
        <w:rPr>
          <w:rFonts w:ascii="Arial Narrow" w:hAnsi="Arial Narrow"/>
          <w:sz w:val="22"/>
          <w:szCs w:val="22"/>
        </w:rPr>
        <w:t>ýzvach.</w:t>
      </w:r>
      <w:r w:rsidR="00AF4647" w:rsidRPr="00F74808">
        <w:rPr>
          <w:rFonts w:ascii="Arial Narrow" w:hAnsi="Arial Narrow"/>
          <w:sz w:val="22"/>
          <w:szCs w:val="22"/>
        </w:rPr>
        <w:t xml:space="preserve"> Stanovené hodnoty benchmarkov budú pravidelne aktualizované v závislosti od vývoja trhových cien.</w:t>
      </w:r>
    </w:p>
    <w:p w14:paraId="1B5F6D7A" w14:textId="77777777" w:rsidR="00DA3C3A" w:rsidRPr="00DA3C3A" w:rsidRDefault="00DA3C3A" w:rsidP="00CE6A98">
      <w:pPr>
        <w:spacing w:after="120" w:line="240" w:lineRule="auto"/>
        <w:jc w:val="both"/>
        <w:rPr>
          <w:rFonts w:ascii="Arial Narrow" w:hAnsi="Arial Narrow"/>
          <w:sz w:val="22"/>
          <w:szCs w:val="22"/>
          <w:highlight w:val="lightGray"/>
        </w:rPr>
      </w:pPr>
    </w:p>
    <w:p w14:paraId="469CB376" w14:textId="7F79BC32" w:rsidR="00CE6A98" w:rsidRPr="00F74808" w:rsidRDefault="00CE6A98" w:rsidP="00CE6A98">
      <w:pPr>
        <w:spacing w:after="120" w:line="240" w:lineRule="auto"/>
        <w:jc w:val="both"/>
        <w:rPr>
          <w:rFonts w:ascii="Arial Narrow" w:hAnsi="Arial Narrow"/>
          <w:b/>
          <w:sz w:val="22"/>
          <w:szCs w:val="22"/>
          <w:highlight w:val="lightGray"/>
        </w:rPr>
      </w:pPr>
      <w:r>
        <w:rPr>
          <w:rFonts w:ascii="Arial Narrow" w:hAnsi="Arial Narrow"/>
          <w:b/>
          <w:sz w:val="22"/>
          <w:szCs w:val="22"/>
          <w:highlight w:val="lightGray"/>
        </w:rPr>
        <w:t xml:space="preserve">Referenčné hodnoty </w:t>
      </w:r>
      <w:r w:rsidR="00B71345">
        <w:rPr>
          <w:rFonts w:ascii="Arial Narrow" w:hAnsi="Arial Narrow"/>
          <w:b/>
          <w:sz w:val="22"/>
          <w:szCs w:val="22"/>
          <w:highlight w:val="lightGray"/>
        </w:rPr>
        <w:t>pre</w:t>
      </w:r>
      <w:r>
        <w:rPr>
          <w:rFonts w:ascii="Arial Narrow" w:hAnsi="Arial Narrow"/>
          <w:b/>
          <w:sz w:val="22"/>
          <w:szCs w:val="22"/>
          <w:highlight w:val="lightGray"/>
        </w:rPr>
        <w:t xml:space="preserve"> vybrané výdavky projektu</w:t>
      </w:r>
    </w:p>
    <w:p w14:paraId="59B59689" w14:textId="0AB6C690" w:rsidR="00CE6A98" w:rsidRPr="005444A3" w:rsidRDefault="00CE6A98" w:rsidP="005444A3">
      <w:pPr>
        <w:spacing w:after="120" w:line="240" w:lineRule="auto"/>
        <w:jc w:val="both"/>
        <w:rPr>
          <w:rFonts w:ascii="Arial Narrow" w:hAnsi="Arial Narrow"/>
          <w:sz w:val="22"/>
          <w:szCs w:val="22"/>
        </w:rPr>
      </w:pPr>
      <w:r w:rsidRPr="005444A3">
        <w:rPr>
          <w:rFonts w:ascii="Arial Narrow" w:hAnsi="Arial Narrow"/>
          <w:sz w:val="22"/>
          <w:szCs w:val="22"/>
        </w:rPr>
        <w:t xml:space="preserve">Referenčné hodnoty </w:t>
      </w:r>
      <w:r w:rsidR="00B71345">
        <w:rPr>
          <w:rFonts w:ascii="Arial Narrow" w:hAnsi="Arial Narrow"/>
          <w:sz w:val="22"/>
          <w:szCs w:val="22"/>
        </w:rPr>
        <w:t>pre</w:t>
      </w:r>
      <w:r w:rsidRPr="005444A3">
        <w:rPr>
          <w:rFonts w:ascii="Arial Narrow" w:hAnsi="Arial Narrow"/>
          <w:sz w:val="22"/>
          <w:szCs w:val="22"/>
        </w:rPr>
        <w:t xml:space="preserve"> vybrané výdavky projektu predstavujú ďalší z nástrojov na </w:t>
      </w:r>
      <w:r w:rsidR="00556602">
        <w:rPr>
          <w:rFonts w:ascii="Arial Narrow" w:hAnsi="Arial Narrow"/>
          <w:sz w:val="22"/>
          <w:szCs w:val="22"/>
        </w:rPr>
        <w:t>OHV</w:t>
      </w:r>
      <w:r w:rsidRPr="005444A3">
        <w:rPr>
          <w:rFonts w:ascii="Arial Narrow" w:hAnsi="Arial Narrow"/>
          <w:sz w:val="22"/>
          <w:szCs w:val="22"/>
        </w:rPr>
        <w:t xml:space="preserve">, ktorý spočíva v porovnaní plánovanej sumy </w:t>
      </w:r>
      <w:r w:rsidR="00B71345">
        <w:rPr>
          <w:rFonts w:ascii="Arial Narrow" w:hAnsi="Arial Narrow"/>
          <w:sz w:val="22"/>
          <w:szCs w:val="22"/>
        </w:rPr>
        <w:t>pre</w:t>
      </w:r>
      <w:r w:rsidRPr="005444A3">
        <w:rPr>
          <w:rFonts w:ascii="Arial Narrow" w:hAnsi="Arial Narrow"/>
          <w:sz w:val="22"/>
          <w:szCs w:val="22"/>
        </w:rPr>
        <w:t xml:space="preserve"> vybrané výdavky projektu s referenčnou hodnotou </w:t>
      </w:r>
      <w:r w:rsidR="00B71345">
        <w:rPr>
          <w:rFonts w:ascii="Arial Narrow" w:hAnsi="Arial Narrow"/>
          <w:sz w:val="22"/>
          <w:szCs w:val="22"/>
        </w:rPr>
        <w:t>pre</w:t>
      </w:r>
      <w:r w:rsidRPr="005444A3">
        <w:rPr>
          <w:rFonts w:ascii="Arial Narrow" w:hAnsi="Arial Narrow"/>
          <w:sz w:val="22"/>
          <w:szCs w:val="22"/>
        </w:rPr>
        <w:t xml:space="preserve"> dané výdavky. Stanovená referenčná hodnota predstavuje maximálnu prípustnú výšku vybraných výdavkov projektu za štandardných podmienok za jednotku určitého (čiastkového) výstupu projektu (napr. XY EUR </w:t>
      </w:r>
      <w:r w:rsidR="00751A59">
        <w:rPr>
          <w:rFonts w:ascii="Arial Narrow" w:hAnsi="Arial Narrow"/>
          <w:sz w:val="22"/>
          <w:szCs w:val="22"/>
        </w:rPr>
        <w:t>z</w:t>
      </w:r>
      <w:r w:rsidRPr="005444A3">
        <w:rPr>
          <w:rFonts w:ascii="Arial Narrow" w:hAnsi="Arial Narrow"/>
          <w:sz w:val="22"/>
          <w:szCs w:val="22"/>
        </w:rPr>
        <w:t>a m</w:t>
      </w:r>
      <w:r w:rsidRPr="005444A3">
        <w:rPr>
          <w:rFonts w:ascii="Arial Narrow" w:hAnsi="Arial Narrow"/>
          <w:sz w:val="22"/>
          <w:szCs w:val="22"/>
          <w:vertAlign w:val="superscript"/>
        </w:rPr>
        <w:t>2</w:t>
      </w:r>
      <w:r w:rsidRPr="005444A3">
        <w:rPr>
          <w:rFonts w:ascii="Arial Narrow" w:hAnsi="Arial Narrow"/>
          <w:sz w:val="22"/>
          <w:szCs w:val="22"/>
        </w:rPr>
        <w:t xml:space="preserve"> zateplenej plochy obvodového plášťa budovy, XY EUR </w:t>
      </w:r>
      <w:r w:rsidR="00751A59">
        <w:rPr>
          <w:rFonts w:ascii="Arial Narrow" w:hAnsi="Arial Narrow"/>
          <w:sz w:val="22"/>
          <w:szCs w:val="22"/>
        </w:rPr>
        <w:t>z</w:t>
      </w:r>
      <w:r w:rsidRPr="005444A3">
        <w:rPr>
          <w:rFonts w:ascii="Arial Narrow" w:hAnsi="Arial Narrow"/>
          <w:sz w:val="22"/>
          <w:szCs w:val="22"/>
        </w:rPr>
        <w:t>a m</w:t>
      </w:r>
      <w:r w:rsidRPr="005444A3">
        <w:rPr>
          <w:rFonts w:ascii="Arial Narrow" w:hAnsi="Arial Narrow"/>
          <w:sz w:val="22"/>
          <w:szCs w:val="22"/>
          <w:vertAlign w:val="superscript"/>
        </w:rPr>
        <w:t>2</w:t>
      </w:r>
      <w:r w:rsidRPr="005444A3">
        <w:rPr>
          <w:rFonts w:ascii="Arial Narrow" w:hAnsi="Arial Narrow"/>
          <w:sz w:val="22"/>
          <w:szCs w:val="22"/>
        </w:rPr>
        <w:t xml:space="preserve"> zateplenej ploc</w:t>
      </w:r>
      <w:r w:rsidR="0037666E" w:rsidRPr="0037666E">
        <w:rPr>
          <w:rFonts w:ascii="Arial Narrow" w:hAnsi="Arial Narrow"/>
          <w:sz w:val="22"/>
          <w:szCs w:val="22"/>
        </w:rPr>
        <w:t>hy strešného plášťa budovy</w:t>
      </w:r>
      <w:r w:rsidRPr="005444A3">
        <w:rPr>
          <w:rFonts w:ascii="Arial Narrow" w:hAnsi="Arial Narrow"/>
          <w:sz w:val="22"/>
          <w:szCs w:val="22"/>
        </w:rPr>
        <w:t>).</w:t>
      </w:r>
    </w:p>
    <w:p w14:paraId="265CEE26" w14:textId="77777777" w:rsidR="00CE6A98" w:rsidRPr="005444A3" w:rsidRDefault="00CE6A98" w:rsidP="005444A3">
      <w:pPr>
        <w:spacing w:after="120" w:line="240" w:lineRule="auto"/>
        <w:jc w:val="both"/>
        <w:rPr>
          <w:rFonts w:ascii="Arial Narrow" w:hAnsi="Arial Narrow"/>
          <w:sz w:val="22"/>
          <w:szCs w:val="22"/>
        </w:rPr>
      </w:pPr>
      <w:r w:rsidRPr="005444A3">
        <w:rPr>
          <w:rFonts w:ascii="Arial Narrow" w:hAnsi="Arial Narrow"/>
          <w:sz w:val="22"/>
          <w:szCs w:val="22"/>
        </w:rPr>
        <w:t>Tento nástroj na overovanie hospodárnosti a efektívnosti výdavkov projektu je možné uplatniť najmä v prípadoch, kedy (napr. z dôvodu nedostatočnej databázy vstupných údajov) nie je možné alebo efektívne stanoviť hodnoty benchmarkov, ktoré sa na rozdiel od tohto nástroja stanovujú voči výstupom projektu vyjadreným prostredníctvom merateľných ukazovateľov projektu a ktoré vyjadrujú investičnú náročnosť projektu, resp. investičnú náročnosť jednotlivých hlavných aktivít projektu.</w:t>
      </w:r>
    </w:p>
    <w:p w14:paraId="5628DC41" w14:textId="5E245E48" w:rsidR="00CE6A98" w:rsidRPr="005444A3" w:rsidRDefault="00CE6A98" w:rsidP="005444A3">
      <w:pPr>
        <w:spacing w:after="120" w:line="240" w:lineRule="auto"/>
        <w:jc w:val="both"/>
        <w:rPr>
          <w:rFonts w:ascii="Arial Narrow" w:hAnsi="Arial Narrow"/>
          <w:sz w:val="22"/>
          <w:szCs w:val="22"/>
        </w:rPr>
      </w:pPr>
      <w:r w:rsidRPr="005444A3">
        <w:rPr>
          <w:rFonts w:ascii="Arial Narrow" w:hAnsi="Arial Narrow"/>
          <w:sz w:val="22"/>
          <w:szCs w:val="22"/>
        </w:rPr>
        <w:t xml:space="preserve">V prípade prekročenia stanovenej referenčnej hodnoty </w:t>
      </w:r>
      <w:r w:rsidR="00B71345">
        <w:rPr>
          <w:rFonts w:ascii="Arial Narrow" w:hAnsi="Arial Narrow"/>
          <w:sz w:val="22"/>
          <w:szCs w:val="22"/>
        </w:rPr>
        <w:t>pre</w:t>
      </w:r>
      <w:r w:rsidRPr="005444A3">
        <w:rPr>
          <w:rFonts w:ascii="Arial Narrow" w:hAnsi="Arial Narrow"/>
          <w:sz w:val="22"/>
          <w:szCs w:val="22"/>
        </w:rPr>
        <w:t xml:space="preserve"> vybrané výdavky projektu sa za účelom zohľadnenia dopadov reálnych podmienok realizácie vybraných výdavkov projektu oproti štandardným podmienkam použijú Poskytovateľom definované </w:t>
      </w:r>
      <w:r w:rsidRPr="005444A3">
        <w:rPr>
          <w:rFonts w:ascii="Arial Narrow" w:hAnsi="Arial Narrow"/>
          <w:sz w:val="22"/>
          <w:szCs w:val="22"/>
          <w:u w:val="single"/>
        </w:rPr>
        <w:t>faktory zvýšenej investičnej náročnosti</w:t>
      </w:r>
      <w:r w:rsidRPr="005444A3">
        <w:rPr>
          <w:rFonts w:ascii="Arial Narrow" w:hAnsi="Arial Narrow"/>
          <w:sz w:val="22"/>
          <w:szCs w:val="22"/>
        </w:rPr>
        <w:t xml:space="preserve">, ktoré vyjadrujú sťažené podmienky realizácie projektu a slúžia na zdôvodnenie zvýšenej investičnej náročnosti vybraných výdavkov projektu (vyplývajúcej </w:t>
      </w:r>
      <w:r w:rsidR="00617AD9">
        <w:rPr>
          <w:rFonts w:ascii="Arial Narrow" w:hAnsi="Arial Narrow"/>
          <w:sz w:val="22"/>
          <w:szCs w:val="22"/>
        </w:rPr>
        <w:br/>
      </w:r>
      <w:r w:rsidRPr="005444A3">
        <w:rPr>
          <w:rFonts w:ascii="Arial Narrow" w:hAnsi="Arial Narrow"/>
          <w:sz w:val="22"/>
          <w:szCs w:val="22"/>
        </w:rPr>
        <w:t xml:space="preserve">zo stavebno-technických, technologických, prírodných, časových alebo iných dôvodov). Tieto faktory sú Poskytovateľom spravidla taxatívne uvedené pre príslušnú oblasť podpory, pričom </w:t>
      </w:r>
      <w:r w:rsidR="00B71345">
        <w:rPr>
          <w:rFonts w:ascii="Arial Narrow" w:hAnsi="Arial Narrow"/>
          <w:sz w:val="22"/>
          <w:szCs w:val="22"/>
        </w:rPr>
        <w:t>ž</w:t>
      </w:r>
      <w:r w:rsidRPr="005444A3">
        <w:rPr>
          <w:rFonts w:ascii="Arial Narrow" w:hAnsi="Arial Narrow"/>
          <w:sz w:val="22"/>
          <w:szCs w:val="22"/>
        </w:rPr>
        <w:t xml:space="preserve">iadateľ/Prijímateľ </w:t>
      </w:r>
      <w:r w:rsidRPr="0004434D">
        <w:rPr>
          <w:rFonts w:ascii="Arial Narrow" w:hAnsi="Arial Narrow"/>
          <w:b/>
          <w:sz w:val="22"/>
          <w:szCs w:val="22"/>
        </w:rPr>
        <w:t>nie je oprávnený</w:t>
      </w:r>
      <w:r w:rsidRPr="005444A3">
        <w:rPr>
          <w:rFonts w:ascii="Arial Narrow" w:hAnsi="Arial Narrow"/>
          <w:sz w:val="22"/>
          <w:szCs w:val="22"/>
        </w:rPr>
        <w:t xml:space="preserve"> zdôvodniť zvýšenú investičnú náročnosť vybraných výdavkov projektu inými faktormi ako</w:t>
      </w:r>
      <w:r w:rsidR="00EF296C">
        <w:rPr>
          <w:rFonts w:ascii="Arial Narrow" w:hAnsi="Arial Narrow"/>
          <w:sz w:val="22"/>
          <w:szCs w:val="22"/>
        </w:rPr>
        <w:t xml:space="preserve"> tými, ktoré sú</w:t>
      </w:r>
      <w:r w:rsidRPr="005444A3">
        <w:rPr>
          <w:rFonts w:ascii="Arial Narrow" w:hAnsi="Arial Narrow"/>
          <w:sz w:val="22"/>
          <w:szCs w:val="22"/>
        </w:rPr>
        <w:t xml:space="preserve"> uveden</w:t>
      </w:r>
      <w:r w:rsidR="00EF296C">
        <w:rPr>
          <w:rFonts w:ascii="Arial Narrow" w:hAnsi="Arial Narrow"/>
          <w:sz w:val="22"/>
          <w:szCs w:val="22"/>
        </w:rPr>
        <w:t>é</w:t>
      </w:r>
      <w:r w:rsidRPr="005444A3">
        <w:rPr>
          <w:rFonts w:ascii="Arial Narrow" w:hAnsi="Arial Narrow"/>
          <w:sz w:val="22"/>
          <w:szCs w:val="22"/>
        </w:rPr>
        <w:t xml:space="preserve"> v príslušnej Výzve.</w:t>
      </w:r>
    </w:p>
    <w:p w14:paraId="78968925" w14:textId="00F21279" w:rsidR="00CE6A98" w:rsidRPr="005444A3" w:rsidRDefault="00CE6A98" w:rsidP="005444A3">
      <w:pPr>
        <w:spacing w:after="120" w:line="240" w:lineRule="auto"/>
        <w:jc w:val="both"/>
        <w:rPr>
          <w:rFonts w:ascii="Arial Narrow" w:hAnsi="Arial Narrow"/>
          <w:sz w:val="22"/>
          <w:szCs w:val="22"/>
        </w:rPr>
      </w:pPr>
      <w:r w:rsidRPr="005444A3">
        <w:rPr>
          <w:rFonts w:ascii="Arial Narrow" w:hAnsi="Arial Narrow"/>
          <w:b/>
          <w:sz w:val="22"/>
          <w:szCs w:val="22"/>
        </w:rPr>
        <w:t xml:space="preserve">Akékoľvek prekročenie referenčnej hodnoty </w:t>
      </w:r>
      <w:r w:rsidR="00AD1B4F">
        <w:rPr>
          <w:rFonts w:ascii="Arial Narrow" w:hAnsi="Arial Narrow"/>
          <w:b/>
          <w:sz w:val="22"/>
          <w:szCs w:val="22"/>
        </w:rPr>
        <w:t>pre</w:t>
      </w:r>
      <w:r w:rsidRPr="005444A3">
        <w:rPr>
          <w:rFonts w:ascii="Arial Narrow" w:hAnsi="Arial Narrow"/>
          <w:b/>
          <w:sz w:val="22"/>
          <w:szCs w:val="22"/>
        </w:rPr>
        <w:t xml:space="preserve"> vybrané výdavky </w:t>
      </w:r>
      <w:r w:rsidR="00AA2D0B">
        <w:rPr>
          <w:rFonts w:ascii="Arial Narrow" w:hAnsi="Arial Narrow"/>
          <w:b/>
          <w:sz w:val="22"/>
          <w:szCs w:val="22"/>
        </w:rPr>
        <w:t xml:space="preserve">projektu </w:t>
      </w:r>
      <w:r w:rsidRPr="0004434D">
        <w:rPr>
          <w:rFonts w:ascii="Arial Narrow" w:hAnsi="Arial Narrow"/>
          <w:b/>
          <w:sz w:val="22"/>
          <w:szCs w:val="22"/>
          <w:u w:val="single"/>
        </w:rPr>
        <w:t>bez</w:t>
      </w:r>
      <w:r w:rsidRPr="005444A3">
        <w:rPr>
          <w:rFonts w:ascii="Arial Narrow" w:hAnsi="Arial Narrow"/>
          <w:b/>
          <w:sz w:val="22"/>
          <w:szCs w:val="22"/>
        </w:rPr>
        <w:t xml:space="preserve"> relevantného a overiteľného odôvodnenia bude považované za neoprávnené.</w:t>
      </w:r>
      <w:r w:rsidRPr="005444A3">
        <w:rPr>
          <w:rFonts w:ascii="Arial Narrow" w:hAnsi="Arial Narrow"/>
          <w:sz w:val="22"/>
          <w:szCs w:val="22"/>
        </w:rPr>
        <w:t xml:space="preserve"> </w:t>
      </w:r>
      <w:r w:rsidR="00D31BEE">
        <w:rPr>
          <w:rFonts w:ascii="Arial Narrow" w:hAnsi="Arial Narrow"/>
          <w:sz w:val="22"/>
          <w:szCs w:val="22"/>
        </w:rPr>
        <w:t>N</w:t>
      </w:r>
      <w:r w:rsidRPr="005444A3">
        <w:rPr>
          <w:rFonts w:ascii="Arial Narrow" w:hAnsi="Arial Narrow"/>
          <w:sz w:val="22"/>
          <w:szCs w:val="22"/>
        </w:rPr>
        <w:t>a rozdiel od benchmarkov</w:t>
      </w:r>
      <w:r w:rsidR="00D31BEE">
        <w:rPr>
          <w:rFonts w:ascii="Arial Narrow" w:hAnsi="Arial Narrow"/>
          <w:sz w:val="22"/>
          <w:szCs w:val="22"/>
        </w:rPr>
        <w:t xml:space="preserve"> však </w:t>
      </w:r>
      <w:r w:rsidRPr="005444A3">
        <w:rPr>
          <w:rFonts w:ascii="Arial Narrow" w:hAnsi="Arial Narrow"/>
          <w:sz w:val="22"/>
          <w:szCs w:val="22"/>
        </w:rPr>
        <w:t xml:space="preserve">prekročenie referenčnej hodnoty </w:t>
      </w:r>
      <w:r w:rsidR="00AD1B4F">
        <w:rPr>
          <w:rFonts w:ascii="Arial Narrow" w:hAnsi="Arial Narrow"/>
          <w:sz w:val="22"/>
          <w:szCs w:val="22"/>
        </w:rPr>
        <w:t>pre</w:t>
      </w:r>
      <w:r w:rsidRPr="005444A3">
        <w:rPr>
          <w:rFonts w:ascii="Arial Narrow" w:hAnsi="Arial Narrow"/>
          <w:sz w:val="22"/>
          <w:szCs w:val="22"/>
        </w:rPr>
        <w:t xml:space="preserve"> vybrané výdavky bez relevantného odôvodnenia na základe faktorov zvýšenej investičnej náročnosti </w:t>
      </w:r>
      <w:r w:rsidRPr="005444A3">
        <w:rPr>
          <w:rFonts w:ascii="Arial Narrow" w:hAnsi="Arial Narrow"/>
          <w:b/>
          <w:sz w:val="22"/>
          <w:szCs w:val="22"/>
        </w:rPr>
        <w:t>nesmeruje</w:t>
      </w:r>
      <w:r w:rsidRPr="005444A3">
        <w:rPr>
          <w:rFonts w:ascii="Arial Narrow" w:hAnsi="Arial Narrow"/>
          <w:sz w:val="22"/>
          <w:szCs w:val="22"/>
        </w:rPr>
        <w:t xml:space="preserve"> k zamietnutiu </w:t>
      </w:r>
      <w:del w:id="299" w:author="Autor" w:date="2016-08-03T11:29:00Z">
        <w:r w:rsidRPr="005444A3" w:rsidDel="00B32E33">
          <w:rPr>
            <w:rFonts w:ascii="Arial Narrow" w:hAnsi="Arial Narrow"/>
            <w:sz w:val="22"/>
            <w:szCs w:val="22"/>
          </w:rPr>
          <w:delText>žia</w:delText>
        </w:r>
      </w:del>
      <w:del w:id="300" w:author="Autor" w:date="2016-08-03T11:30:00Z">
        <w:r w:rsidRPr="005444A3" w:rsidDel="00B32E33">
          <w:rPr>
            <w:rFonts w:ascii="Arial Narrow" w:hAnsi="Arial Narrow"/>
            <w:sz w:val="22"/>
            <w:szCs w:val="22"/>
          </w:rPr>
          <w:delText xml:space="preserve">dosti </w:delText>
        </w:r>
      </w:del>
      <w:ins w:id="301" w:author="Autor" w:date="2016-08-03T11:30:00Z">
        <w:r w:rsidR="00B32E33">
          <w:rPr>
            <w:rFonts w:ascii="Arial Narrow" w:hAnsi="Arial Narrow"/>
            <w:sz w:val="22"/>
            <w:szCs w:val="22"/>
          </w:rPr>
          <w:t>Ž</w:t>
        </w:r>
      </w:ins>
      <w:r w:rsidRPr="005444A3">
        <w:rPr>
          <w:rFonts w:ascii="Arial Narrow" w:hAnsi="Arial Narrow"/>
          <w:sz w:val="22"/>
          <w:szCs w:val="22"/>
        </w:rPr>
        <w:t>o</w:t>
      </w:r>
      <w:del w:id="302" w:author="Autor" w:date="2016-08-03T11:30:00Z">
        <w:r w:rsidRPr="005444A3" w:rsidDel="00B32E33">
          <w:rPr>
            <w:rFonts w:ascii="Arial Narrow" w:hAnsi="Arial Narrow"/>
            <w:sz w:val="22"/>
            <w:szCs w:val="22"/>
          </w:rPr>
          <w:delText> </w:delText>
        </w:r>
      </w:del>
      <w:r w:rsidRPr="005444A3">
        <w:rPr>
          <w:rFonts w:ascii="Arial Narrow" w:hAnsi="Arial Narrow"/>
          <w:sz w:val="22"/>
          <w:szCs w:val="22"/>
        </w:rPr>
        <w:t xml:space="preserve">NFP, ale iba </w:t>
      </w:r>
      <w:r w:rsidRPr="005444A3">
        <w:rPr>
          <w:rFonts w:ascii="Arial Narrow" w:hAnsi="Arial Narrow"/>
          <w:b/>
          <w:sz w:val="22"/>
          <w:szCs w:val="22"/>
        </w:rPr>
        <w:t>k zníženiu</w:t>
      </w:r>
      <w:r w:rsidRPr="005444A3">
        <w:rPr>
          <w:rFonts w:ascii="Arial Narrow" w:hAnsi="Arial Narrow"/>
          <w:sz w:val="22"/>
          <w:szCs w:val="22"/>
        </w:rPr>
        <w:t xml:space="preserve"> relevantne nepodloženej časti nárokovanej výšky predmetných výdavkov.</w:t>
      </w:r>
    </w:p>
    <w:p w14:paraId="421840FC" w14:textId="64619B0B" w:rsidR="00CE6A98" w:rsidRPr="005444A3" w:rsidRDefault="00CE6A98" w:rsidP="005444A3">
      <w:pPr>
        <w:spacing w:after="120" w:line="240" w:lineRule="auto"/>
        <w:jc w:val="both"/>
        <w:rPr>
          <w:rFonts w:ascii="Arial Narrow" w:hAnsi="Arial Narrow"/>
          <w:sz w:val="22"/>
          <w:szCs w:val="22"/>
        </w:rPr>
      </w:pPr>
      <w:r w:rsidRPr="005444A3">
        <w:rPr>
          <w:rFonts w:ascii="Arial Narrow" w:hAnsi="Arial Narrow"/>
          <w:sz w:val="22"/>
          <w:szCs w:val="22"/>
        </w:rPr>
        <w:t>Stanovené</w:t>
      </w:r>
      <w:r w:rsidR="00D31BEE">
        <w:rPr>
          <w:rFonts w:ascii="Arial Narrow" w:hAnsi="Arial Narrow"/>
          <w:sz w:val="22"/>
          <w:szCs w:val="22"/>
        </w:rPr>
        <w:t xml:space="preserve"> výšk</w:t>
      </w:r>
      <w:r w:rsidR="009B0C43">
        <w:rPr>
          <w:rFonts w:ascii="Arial Narrow" w:hAnsi="Arial Narrow"/>
          <w:sz w:val="22"/>
          <w:szCs w:val="22"/>
        </w:rPr>
        <w:t>y</w:t>
      </w:r>
      <w:r w:rsidRPr="005444A3">
        <w:rPr>
          <w:rFonts w:ascii="Arial Narrow" w:hAnsi="Arial Narrow"/>
          <w:sz w:val="22"/>
          <w:szCs w:val="22"/>
        </w:rPr>
        <w:t xml:space="preserve"> referenčn</w:t>
      </w:r>
      <w:r w:rsidR="00D31BEE">
        <w:rPr>
          <w:rFonts w:ascii="Arial Narrow" w:hAnsi="Arial Narrow"/>
          <w:sz w:val="22"/>
          <w:szCs w:val="22"/>
        </w:rPr>
        <w:t>ých</w:t>
      </w:r>
      <w:r w:rsidRPr="005444A3">
        <w:rPr>
          <w:rFonts w:ascii="Arial Narrow" w:hAnsi="Arial Narrow"/>
          <w:sz w:val="22"/>
          <w:szCs w:val="22"/>
        </w:rPr>
        <w:t xml:space="preserve"> hodn</w:t>
      </w:r>
      <w:r w:rsidR="00D31BEE">
        <w:rPr>
          <w:rFonts w:ascii="Arial Narrow" w:hAnsi="Arial Narrow"/>
          <w:sz w:val="22"/>
          <w:szCs w:val="22"/>
        </w:rPr>
        <w:t>ôt</w:t>
      </w:r>
      <w:r w:rsidRPr="005444A3">
        <w:rPr>
          <w:rFonts w:ascii="Arial Narrow" w:hAnsi="Arial Narrow"/>
          <w:sz w:val="22"/>
          <w:szCs w:val="22"/>
        </w:rPr>
        <w:t xml:space="preserve"> </w:t>
      </w:r>
      <w:r w:rsidR="00AD1B4F">
        <w:rPr>
          <w:rFonts w:ascii="Arial Narrow" w:hAnsi="Arial Narrow"/>
          <w:sz w:val="22"/>
          <w:szCs w:val="22"/>
        </w:rPr>
        <w:t>pre</w:t>
      </w:r>
      <w:r w:rsidRPr="005444A3">
        <w:rPr>
          <w:rFonts w:ascii="Arial Narrow" w:hAnsi="Arial Narrow"/>
          <w:sz w:val="22"/>
          <w:szCs w:val="22"/>
        </w:rPr>
        <w:t xml:space="preserve"> vybrané výdavky </w:t>
      </w:r>
      <w:r w:rsidR="00AA2D0B">
        <w:rPr>
          <w:rFonts w:ascii="Arial Narrow" w:hAnsi="Arial Narrow"/>
          <w:sz w:val="22"/>
          <w:szCs w:val="22"/>
        </w:rPr>
        <w:t xml:space="preserve">projektu </w:t>
      </w:r>
      <w:r w:rsidRPr="005444A3">
        <w:rPr>
          <w:rFonts w:ascii="Arial Narrow" w:hAnsi="Arial Narrow"/>
          <w:sz w:val="22"/>
          <w:szCs w:val="22"/>
        </w:rPr>
        <w:t>zahŕňajú celkové oprávnené výdavky očistené o nepriame výdavky, výdavky na stavebný dozor, rezervy na nepredvídané výdavky a DPH.</w:t>
      </w:r>
    </w:p>
    <w:p w14:paraId="3781D6CB" w14:textId="2AF53D20" w:rsidR="00CE6A98" w:rsidRPr="005444A3" w:rsidRDefault="00CE6A98" w:rsidP="005444A3">
      <w:pPr>
        <w:shd w:val="clear" w:color="auto" w:fill="B8CCE4" w:themeFill="accent1" w:themeFillTint="66"/>
        <w:spacing w:after="120" w:line="240" w:lineRule="auto"/>
        <w:jc w:val="both"/>
        <w:rPr>
          <w:rFonts w:ascii="Arial Narrow" w:hAnsi="Arial Narrow"/>
          <w:sz w:val="22"/>
          <w:szCs w:val="22"/>
        </w:rPr>
      </w:pPr>
      <w:r w:rsidRPr="005444A3">
        <w:rPr>
          <w:rFonts w:ascii="Arial Narrow" w:hAnsi="Arial Narrow"/>
          <w:sz w:val="22"/>
          <w:szCs w:val="22"/>
        </w:rPr>
        <w:t>Konkrétne</w:t>
      </w:r>
      <w:r w:rsidR="00AD1B4F">
        <w:rPr>
          <w:rFonts w:ascii="Arial Narrow" w:hAnsi="Arial Narrow"/>
          <w:sz w:val="22"/>
          <w:szCs w:val="22"/>
        </w:rPr>
        <w:t xml:space="preserve"> výšk</w:t>
      </w:r>
      <w:r w:rsidR="00037C01">
        <w:rPr>
          <w:rFonts w:ascii="Arial Narrow" w:hAnsi="Arial Narrow"/>
          <w:sz w:val="22"/>
          <w:szCs w:val="22"/>
        </w:rPr>
        <w:t>y</w:t>
      </w:r>
      <w:r w:rsidRPr="005444A3">
        <w:rPr>
          <w:rFonts w:ascii="Arial Narrow" w:hAnsi="Arial Narrow"/>
          <w:sz w:val="22"/>
          <w:szCs w:val="22"/>
        </w:rPr>
        <w:t xml:space="preserve"> referenčn</w:t>
      </w:r>
      <w:r w:rsidR="00AD1B4F">
        <w:rPr>
          <w:rFonts w:ascii="Arial Narrow" w:hAnsi="Arial Narrow"/>
          <w:sz w:val="22"/>
          <w:szCs w:val="22"/>
        </w:rPr>
        <w:t>ých</w:t>
      </w:r>
      <w:r w:rsidRPr="005444A3">
        <w:rPr>
          <w:rFonts w:ascii="Arial Narrow" w:hAnsi="Arial Narrow"/>
          <w:sz w:val="22"/>
          <w:szCs w:val="22"/>
        </w:rPr>
        <w:t xml:space="preserve"> hodn</w:t>
      </w:r>
      <w:r w:rsidR="00AD1B4F">
        <w:rPr>
          <w:rFonts w:ascii="Arial Narrow" w:hAnsi="Arial Narrow"/>
          <w:sz w:val="22"/>
          <w:szCs w:val="22"/>
        </w:rPr>
        <w:t>ôt</w:t>
      </w:r>
      <w:r w:rsidRPr="005444A3">
        <w:rPr>
          <w:rFonts w:ascii="Arial Narrow" w:hAnsi="Arial Narrow"/>
          <w:sz w:val="22"/>
          <w:szCs w:val="22"/>
        </w:rPr>
        <w:t xml:space="preserve"> </w:t>
      </w:r>
      <w:r w:rsidR="00AD1B4F">
        <w:rPr>
          <w:rFonts w:ascii="Arial Narrow" w:hAnsi="Arial Narrow"/>
          <w:sz w:val="22"/>
          <w:szCs w:val="22"/>
        </w:rPr>
        <w:t>pre</w:t>
      </w:r>
      <w:r w:rsidRPr="005444A3">
        <w:rPr>
          <w:rFonts w:ascii="Arial Narrow" w:hAnsi="Arial Narrow"/>
          <w:sz w:val="22"/>
          <w:szCs w:val="22"/>
        </w:rPr>
        <w:t xml:space="preserve"> vybrané výdavky</w:t>
      </w:r>
      <w:r w:rsidR="00AD1B4F">
        <w:rPr>
          <w:rFonts w:ascii="Arial Narrow" w:hAnsi="Arial Narrow"/>
          <w:sz w:val="22"/>
          <w:szCs w:val="22"/>
        </w:rPr>
        <w:t xml:space="preserve"> projektu</w:t>
      </w:r>
      <w:r w:rsidR="00AA2D0B">
        <w:rPr>
          <w:rFonts w:ascii="Arial Narrow" w:hAnsi="Arial Narrow"/>
          <w:sz w:val="22"/>
          <w:szCs w:val="22"/>
        </w:rPr>
        <w:t xml:space="preserve"> </w:t>
      </w:r>
      <w:r w:rsidRPr="005444A3">
        <w:rPr>
          <w:rFonts w:ascii="Arial Narrow" w:hAnsi="Arial Narrow"/>
          <w:sz w:val="22"/>
          <w:szCs w:val="22"/>
        </w:rPr>
        <w:t xml:space="preserve">budú upravené v príslušných Výzvach. Stanovené </w:t>
      </w:r>
      <w:r w:rsidR="00AD1B4F">
        <w:rPr>
          <w:rFonts w:ascii="Arial Narrow" w:hAnsi="Arial Narrow"/>
          <w:sz w:val="22"/>
          <w:szCs w:val="22"/>
        </w:rPr>
        <w:t xml:space="preserve">výšky </w:t>
      </w:r>
      <w:r w:rsidRPr="005444A3">
        <w:rPr>
          <w:rFonts w:ascii="Arial Narrow" w:hAnsi="Arial Narrow"/>
          <w:sz w:val="22"/>
          <w:szCs w:val="22"/>
        </w:rPr>
        <w:t>referenčn</w:t>
      </w:r>
      <w:r w:rsidR="00AD1B4F">
        <w:rPr>
          <w:rFonts w:ascii="Arial Narrow" w:hAnsi="Arial Narrow"/>
          <w:sz w:val="22"/>
          <w:szCs w:val="22"/>
        </w:rPr>
        <w:t>ých</w:t>
      </w:r>
      <w:r w:rsidRPr="005444A3">
        <w:rPr>
          <w:rFonts w:ascii="Arial Narrow" w:hAnsi="Arial Narrow"/>
          <w:sz w:val="22"/>
          <w:szCs w:val="22"/>
        </w:rPr>
        <w:t xml:space="preserve"> hodn</w:t>
      </w:r>
      <w:r w:rsidR="00AD1B4F">
        <w:rPr>
          <w:rFonts w:ascii="Arial Narrow" w:hAnsi="Arial Narrow"/>
          <w:sz w:val="22"/>
          <w:szCs w:val="22"/>
        </w:rPr>
        <w:t>ôt</w:t>
      </w:r>
      <w:r w:rsidRPr="005444A3">
        <w:rPr>
          <w:rFonts w:ascii="Arial Narrow" w:hAnsi="Arial Narrow"/>
          <w:sz w:val="22"/>
          <w:szCs w:val="22"/>
        </w:rPr>
        <w:t xml:space="preserve"> </w:t>
      </w:r>
      <w:r w:rsidR="00AD1B4F">
        <w:rPr>
          <w:rFonts w:ascii="Arial Narrow" w:hAnsi="Arial Narrow"/>
          <w:sz w:val="22"/>
          <w:szCs w:val="22"/>
        </w:rPr>
        <w:t>pre</w:t>
      </w:r>
      <w:r w:rsidRPr="005444A3">
        <w:rPr>
          <w:rFonts w:ascii="Arial Narrow" w:hAnsi="Arial Narrow"/>
          <w:sz w:val="22"/>
          <w:szCs w:val="22"/>
        </w:rPr>
        <w:t xml:space="preserve"> vybrané výdavky</w:t>
      </w:r>
      <w:r w:rsidR="00AA2D0B">
        <w:rPr>
          <w:rFonts w:ascii="Arial Narrow" w:hAnsi="Arial Narrow"/>
          <w:sz w:val="22"/>
          <w:szCs w:val="22"/>
        </w:rPr>
        <w:t xml:space="preserve"> </w:t>
      </w:r>
      <w:r w:rsidRPr="005444A3">
        <w:rPr>
          <w:rFonts w:ascii="Arial Narrow" w:hAnsi="Arial Narrow"/>
          <w:sz w:val="22"/>
          <w:szCs w:val="22"/>
        </w:rPr>
        <w:t>budú pravidelne aktualizované v závislosti od vývoja trhových cien.</w:t>
      </w:r>
    </w:p>
    <w:p w14:paraId="1DABD47C" w14:textId="0DFA75A3" w:rsidR="00CE6A98" w:rsidRPr="00F74808" w:rsidDel="00C4640D" w:rsidRDefault="00CE6A98" w:rsidP="005444A3">
      <w:pPr>
        <w:spacing w:after="0" w:line="240" w:lineRule="auto"/>
        <w:jc w:val="both"/>
        <w:rPr>
          <w:del w:id="303" w:author="Autor" w:date="2016-08-05T09:42:00Z"/>
          <w:rFonts w:ascii="Arial Narrow" w:hAnsi="Arial Narrow"/>
          <w:sz w:val="22"/>
          <w:szCs w:val="22"/>
        </w:rPr>
      </w:pPr>
    </w:p>
    <w:p w14:paraId="7118D0E6" w14:textId="5C7FB086" w:rsidR="00AF4647" w:rsidRPr="00F74808" w:rsidDel="00C4640D" w:rsidRDefault="00AF4647" w:rsidP="00AF4647">
      <w:pPr>
        <w:spacing w:after="0" w:line="240" w:lineRule="auto"/>
        <w:jc w:val="both"/>
        <w:rPr>
          <w:del w:id="304" w:author="Autor" w:date="2016-08-05T09:42:00Z"/>
          <w:rFonts w:ascii="Arial Narrow" w:hAnsi="Arial Narrow"/>
          <w:sz w:val="22"/>
          <w:szCs w:val="22"/>
        </w:rPr>
      </w:pPr>
    </w:p>
    <w:p w14:paraId="3653E40D" w14:textId="29A3FB5E" w:rsidR="00AF4647" w:rsidDel="00C4640D" w:rsidRDefault="00AF4647" w:rsidP="00F74808">
      <w:pPr>
        <w:spacing w:after="0" w:line="240" w:lineRule="auto"/>
        <w:jc w:val="both"/>
        <w:rPr>
          <w:del w:id="305" w:author="Autor" w:date="2016-08-05T09:42:00Z"/>
          <w:rFonts w:ascii="Arial Narrow" w:hAnsi="Arial Narrow"/>
          <w:sz w:val="22"/>
          <w:szCs w:val="22"/>
        </w:rPr>
      </w:pPr>
    </w:p>
    <w:p w14:paraId="36F795B2" w14:textId="12EF1433" w:rsidR="00DA3C3A" w:rsidRPr="00F74808" w:rsidDel="00C4640D" w:rsidRDefault="00DA3C3A" w:rsidP="00DA3C3A">
      <w:pPr>
        <w:spacing w:after="120" w:line="240" w:lineRule="auto"/>
        <w:jc w:val="both"/>
        <w:rPr>
          <w:del w:id="306" w:author="Autor" w:date="2016-08-05T09:42:00Z"/>
          <w:rFonts w:ascii="Arial Narrow" w:hAnsi="Arial Narrow"/>
          <w:sz w:val="22"/>
          <w:szCs w:val="22"/>
        </w:rPr>
      </w:pPr>
    </w:p>
    <w:p w14:paraId="227339E9" w14:textId="0A1749ED" w:rsidR="000A1BA4" w:rsidRPr="001901C8" w:rsidRDefault="000A1BA4" w:rsidP="001901C8">
      <w:pPr>
        <w:spacing w:before="80" w:after="0" w:line="240" w:lineRule="auto"/>
        <w:jc w:val="both"/>
        <w:rPr>
          <w:rFonts w:ascii="Arial Narrow" w:hAnsi="Arial Narrow"/>
          <w:sz w:val="22"/>
          <w:szCs w:val="22"/>
        </w:rPr>
      </w:pPr>
    </w:p>
    <w:sectPr w:rsidR="000A1BA4" w:rsidRPr="001901C8" w:rsidSect="00A016EB">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84D752" w14:textId="77777777" w:rsidR="00BD6445" w:rsidRDefault="00BD6445" w:rsidP="00A94607">
      <w:pPr>
        <w:spacing w:after="0" w:line="240" w:lineRule="auto"/>
      </w:pPr>
      <w:r>
        <w:separator/>
      </w:r>
    </w:p>
  </w:endnote>
  <w:endnote w:type="continuationSeparator" w:id="0">
    <w:p w14:paraId="741EBC8E" w14:textId="77777777" w:rsidR="00BD6445" w:rsidRDefault="00BD6445" w:rsidP="00A94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inion Pro">
    <w:altName w:val="Times New Roman"/>
    <w:panose1 w:val="00000000000000000000"/>
    <w:charset w:val="EE"/>
    <w:family w:val="roman"/>
    <w:notTrueType/>
    <w:pitch w:val="default"/>
    <w:sig w:usb0="00000001" w:usb1="00000000" w:usb2="00000000" w:usb3="00000000" w:csb0="00000003" w:csb1="00000000"/>
  </w:font>
  <w:font w:name="Ariel">
    <w:altName w:val="Times New Roman"/>
    <w:panose1 w:val="00000000000000000000"/>
    <w:charset w:val="00"/>
    <w:family w:val="roman"/>
    <w:notTrueType/>
    <w:pitch w:val="default"/>
  </w:font>
  <w:font w:name="KPMG Logo">
    <w:altName w:val="Courier New"/>
    <w:panose1 w:val="00000000000000000000"/>
    <w:charset w:val="00"/>
    <w:family w:val="auto"/>
    <w:notTrueType/>
    <w:pitch w:val="variable"/>
    <w:sig w:usb0="00000003" w:usb1="00000000" w:usb2="00000000" w:usb3="00000000" w:csb0="00000001" w:csb1="00000000"/>
  </w:font>
  <w:font w:name="Univers 55">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B3D77C" w14:textId="41312E1A" w:rsidR="007E46DE" w:rsidRDefault="00BD6445">
    <w:pPr>
      <w:pStyle w:val="Pta"/>
      <w:framePr w:hSpace="181" w:wrap="around" w:vAnchor="text" w:hAnchor="text" w:xAlign="right" w:y="1"/>
    </w:pPr>
    <w:fldSimple w:instr=" FILENAME ">
      <w:r w:rsidR="007E46DE">
        <w:rPr>
          <w:noProof/>
        </w:rPr>
        <w:t>Prirucka k OV_DOP_OP KZP_v 1.5_SZ_a</w:t>
      </w:r>
    </w:fldSimple>
    <w:r w:rsidR="007E46DE">
      <w:t xml:space="preserve"> - </w:t>
    </w:r>
    <w:r w:rsidR="007E46DE">
      <w:fldChar w:fldCharType="begin"/>
    </w:r>
    <w:r w:rsidR="007E46DE">
      <w:instrText xml:space="preserve"> SAVEDATE  \@ </w:instrText>
    </w:r>
    <w:r w:rsidR="007E46DE">
      <w:fldChar w:fldCharType="begin"/>
    </w:r>
    <w:r w:rsidR="007E46DE">
      <w:instrText xml:space="preserve"> DOCPROPERTY "KISDateFmt" </w:instrText>
    </w:r>
    <w:r w:rsidR="007E46DE">
      <w:fldChar w:fldCharType="separate"/>
    </w:r>
    <w:r w:rsidR="007E46DE">
      <w:rPr>
        <w:b/>
        <w:bCs/>
      </w:rPr>
      <w:instrText>Chyba! Neznámy názov vlastnosti dokumentu.</w:instrText>
    </w:r>
    <w:r w:rsidR="007E46DE">
      <w:fldChar w:fldCharType="end"/>
    </w:r>
    <w:r w:rsidR="007E46DE">
      <w:instrText xml:space="preserve"> </w:instrText>
    </w:r>
    <w:r w:rsidR="007E46DE">
      <w:fldChar w:fldCharType="separate"/>
    </w:r>
    <w:r w:rsidR="009E089C">
      <w:rPr>
        <w:b/>
        <w:bCs/>
        <w:noProof/>
      </w:rPr>
      <w:t>Chyba! V reťazci obrázka je neznámy znak.</w:t>
    </w:r>
    <w:r w:rsidR="007E46DE">
      <w:fldChar w:fldCharType="end"/>
    </w:r>
  </w:p>
  <w:p w14:paraId="065EA730" w14:textId="77777777" w:rsidR="007E46DE" w:rsidRDefault="007E46DE">
    <w:pPr>
      <w:pStyle w:val="Pta"/>
    </w:pPr>
    <w:r>
      <w:rPr>
        <w:noProof/>
        <w:sz w:val="20"/>
        <w:lang w:eastAsia="sk-SK"/>
      </w:rPr>
      <mc:AlternateContent>
        <mc:Choice Requires="wps">
          <w:drawing>
            <wp:anchor distT="0" distB="0" distL="114300" distR="114300" simplePos="0" relativeHeight="251658752" behindDoc="0" locked="0" layoutInCell="1" allowOverlap="1" wp14:anchorId="1EB76BE2" wp14:editId="7DB286D4">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4F3A97" w14:textId="6816F6D1" w:rsidR="007E46DE" w:rsidRDefault="007E46DE">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9E089C">
                            <w:rPr>
                              <w:rFonts w:ascii="Univers 55" w:hAnsi="Univers 55" w:cs="Arial"/>
                              <w:noProof/>
                              <w:sz w:val="12"/>
                            </w:rPr>
                            <w:t>2016</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9E089C">
                            <w:rPr>
                              <w:rFonts w:ascii="Times New Roman" w:hAnsi="Times New Roman" w:cs="Arial"/>
                              <w:b/>
                              <w:bCs/>
                              <w:noProof/>
                              <w:sz w:val="12"/>
                            </w:rPr>
                            <w:t>Chyba! Neznámy názov vlastnosti dokumentu.</w:t>
                          </w:r>
                          <w:r>
                            <w:rPr>
                              <w:rFonts w:ascii="Univers 55" w:hAnsi="Univers 55" w:cs="Arial"/>
                              <w:sz w:val="12"/>
                            </w:rPr>
                            <w:fldChar w:fldCharType="end"/>
                          </w:r>
                          <w:r>
                            <w:rPr>
                              <w:rFonts w:ascii="Univers 55" w:hAnsi="Univers 55" w:cs="Arial"/>
                              <w:sz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B76BE2" id="_x0000_t202" coordsize="21600,21600" o:spt="202" path="m,l,21600r21600,l21600,xe">
              <v:stroke joinstyle="miter"/>
              <v:path gradientshapeok="t" o:connecttype="rect"/>
            </v:shapetype>
            <v:shape id="Text Box 1" o:spid="_x0000_s1033" type="#_x0000_t202" style="position:absolute;margin-left:0;margin-top:0;width:190.85pt;height:31.8pt;z-index:251658752;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574F3A97" w14:textId="6816F6D1" w:rsidR="007E46DE" w:rsidRDefault="007E46DE">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9E089C">
                      <w:rPr>
                        <w:rFonts w:ascii="Univers 55" w:hAnsi="Univers 55" w:cs="Arial"/>
                        <w:noProof/>
                        <w:sz w:val="12"/>
                      </w:rPr>
                      <w:t>2016</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9E089C">
                      <w:rPr>
                        <w:rFonts w:ascii="Times New Roman" w:hAnsi="Times New Roman" w:cs="Arial"/>
                        <w:b/>
                        <w:bCs/>
                        <w:noProof/>
                        <w:sz w:val="12"/>
                      </w:rPr>
                      <w:t>Chyba! Neznámy názov vlastnosti dokumentu.</w:t>
                    </w:r>
                    <w:r>
                      <w:rPr>
                        <w:rFonts w:ascii="Univers 55" w:hAnsi="Univers 55" w:cs="Arial"/>
                        <w:sz w:val="12"/>
                      </w:rPr>
                      <w:fldChar w:fldCharType="end"/>
                    </w:r>
                    <w:r>
                      <w:rPr>
                        <w:rFonts w:ascii="Univers 55" w:hAnsi="Univers 55" w:cs="Arial"/>
                        <w:sz w:val="12"/>
                      </w:rPr>
                      <w:t xml:space="preserve">. </w:t>
                    </w:r>
                  </w:p>
                </w:txbxContent>
              </v:textbox>
              <w10:wrap anchory="page"/>
            </v:shape>
          </w:pict>
        </mc:Fallback>
      </mc:AlternateContent>
    </w:r>
    <w:r>
      <w:rPr>
        <w:rStyle w:val="slostrany"/>
        <w:rFonts w:eastAsiaTheme="majorEastAsia"/>
      </w:rPr>
      <w:fldChar w:fldCharType="begin"/>
    </w:r>
    <w:r>
      <w:rPr>
        <w:rStyle w:val="slostrany"/>
        <w:rFonts w:eastAsiaTheme="majorEastAsia"/>
      </w:rPr>
      <w:instrText xml:space="preserve"> PAGE </w:instrText>
    </w:r>
    <w:r>
      <w:rPr>
        <w:rStyle w:val="slostrany"/>
        <w:rFonts w:eastAsiaTheme="majorEastAsia"/>
      </w:rPr>
      <w:fldChar w:fldCharType="separate"/>
    </w:r>
    <w:r>
      <w:rPr>
        <w:rStyle w:val="slostrany"/>
        <w:rFonts w:eastAsiaTheme="majorEastAsia"/>
        <w:noProof/>
      </w:rPr>
      <w:t>1</w:t>
    </w:r>
    <w:r>
      <w:rPr>
        <w:rStyle w:val="slostrany"/>
        <w:rFonts w:eastAsiaTheme="majorEastAsia"/>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5126953"/>
      <w:docPartObj>
        <w:docPartGallery w:val="Page Numbers (Bottom of Page)"/>
        <w:docPartUnique/>
      </w:docPartObj>
    </w:sdtPr>
    <w:sdtEndPr>
      <w:rPr>
        <w:rFonts w:ascii="Arial Narrow" w:hAnsi="Arial Narrow"/>
        <w:sz w:val="20"/>
      </w:rPr>
    </w:sdtEndPr>
    <w:sdtContent>
      <w:p w14:paraId="59C9AC86" w14:textId="101E493C" w:rsidR="007E46DE" w:rsidRPr="00F74808" w:rsidRDefault="007E46DE">
        <w:pPr>
          <w:pStyle w:val="Pta"/>
          <w:jc w:val="center"/>
          <w:rPr>
            <w:rFonts w:ascii="Arial Narrow" w:hAnsi="Arial Narrow"/>
            <w:sz w:val="20"/>
          </w:rPr>
        </w:pPr>
        <w:r w:rsidRPr="00F74808">
          <w:rPr>
            <w:rFonts w:ascii="Arial Narrow" w:hAnsi="Arial Narrow"/>
            <w:sz w:val="20"/>
          </w:rPr>
          <w:fldChar w:fldCharType="begin"/>
        </w:r>
        <w:r w:rsidRPr="00F74808">
          <w:rPr>
            <w:rFonts w:ascii="Arial Narrow" w:hAnsi="Arial Narrow"/>
            <w:sz w:val="20"/>
          </w:rPr>
          <w:instrText>PAGE   \* MERGEFORMAT</w:instrText>
        </w:r>
        <w:r w:rsidRPr="00F74808">
          <w:rPr>
            <w:rFonts w:ascii="Arial Narrow" w:hAnsi="Arial Narrow"/>
            <w:sz w:val="20"/>
          </w:rPr>
          <w:fldChar w:fldCharType="separate"/>
        </w:r>
        <w:r w:rsidR="00BB06CB">
          <w:rPr>
            <w:rFonts w:ascii="Arial Narrow" w:hAnsi="Arial Narrow"/>
            <w:noProof/>
            <w:sz w:val="20"/>
          </w:rPr>
          <w:t>2</w:t>
        </w:r>
        <w:r w:rsidRPr="00F74808">
          <w:rPr>
            <w:rFonts w:ascii="Arial Narrow" w:hAnsi="Arial Narrow"/>
            <w:sz w:val="20"/>
          </w:rPr>
          <w:fldChar w:fldCharType="end"/>
        </w:r>
      </w:p>
    </w:sdtContent>
  </w:sdt>
  <w:p w14:paraId="2566C451" w14:textId="77777777" w:rsidR="007E46DE" w:rsidRDefault="007E46DE">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FAD0D" w14:textId="77777777" w:rsidR="008C2298" w:rsidRDefault="008C2298">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4AC96F" w14:textId="77777777" w:rsidR="00BD6445" w:rsidRDefault="00BD6445" w:rsidP="00A94607">
      <w:pPr>
        <w:spacing w:after="0" w:line="240" w:lineRule="auto"/>
      </w:pPr>
      <w:r>
        <w:separator/>
      </w:r>
    </w:p>
  </w:footnote>
  <w:footnote w:type="continuationSeparator" w:id="0">
    <w:p w14:paraId="1032974F" w14:textId="77777777" w:rsidR="00BD6445" w:rsidRDefault="00BD6445" w:rsidP="00A94607">
      <w:pPr>
        <w:spacing w:after="0" w:line="240" w:lineRule="auto"/>
      </w:pPr>
      <w:r>
        <w:continuationSeparator/>
      </w:r>
    </w:p>
  </w:footnote>
  <w:footnote w:id="1">
    <w:p w14:paraId="44EB6907" w14:textId="26540506" w:rsidR="007E46DE" w:rsidRPr="00F74808" w:rsidRDefault="007E46DE" w:rsidP="00FF750F">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Národné projekty OP KŽP sú predmetom </w:t>
      </w:r>
      <w:hyperlink r:id="rId1" w:history="1">
        <w:r w:rsidRPr="00195F1B">
          <w:rPr>
            <w:rStyle w:val="Hypertextovprepojenie"/>
            <w:rFonts w:ascii="Arial Narrow" w:hAnsi="Arial Narrow"/>
            <w:i/>
            <w:sz w:val="18"/>
            <w:szCs w:val="18"/>
          </w:rPr>
          <w:t>Príručky k oprávnenosti výdavkov pre národné projekty</w:t>
        </w:r>
      </w:hyperlink>
      <w:r w:rsidRPr="00F74808">
        <w:rPr>
          <w:rFonts w:ascii="Arial Narrow" w:hAnsi="Arial Narrow"/>
          <w:i/>
          <w:sz w:val="18"/>
          <w:szCs w:val="18"/>
        </w:rPr>
        <w:t xml:space="preserve"> </w:t>
      </w:r>
      <w:r w:rsidRPr="00F74808">
        <w:rPr>
          <w:rFonts w:ascii="Arial Narrow" w:hAnsi="Arial Narrow"/>
          <w:sz w:val="18"/>
          <w:szCs w:val="18"/>
        </w:rPr>
        <w:t>OP KŽP a projekty technickej pomoci (Prioritná os 5 OP KŽP) sú predmetom </w:t>
      </w:r>
      <w:r w:rsidRPr="00F74808">
        <w:rPr>
          <w:rFonts w:ascii="Arial Narrow" w:hAnsi="Arial Narrow"/>
          <w:i/>
          <w:sz w:val="18"/>
          <w:szCs w:val="18"/>
        </w:rPr>
        <w:t>Príručky k oprávnenosti výdavkov pre projekty technickej pomoci</w:t>
      </w:r>
      <w:r>
        <w:rPr>
          <w:rFonts w:ascii="Arial Narrow" w:hAnsi="Arial Narrow"/>
          <w:sz w:val="18"/>
          <w:szCs w:val="18"/>
        </w:rPr>
        <w:t xml:space="preserve"> </w:t>
      </w:r>
      <w:r w:rsidRPr="00B261A8">
        <w:rPr>
          <w:rFonts w:ascii="Arial Narrow" w:hAnsi="Arial Narrow"/>
          <w:sz w:val="18"/>
          <w:szCs w:val="18"/>
        </w:rPr>
        <w:t>OP KŽP</w:t>
      </w:r>
      <w:r w:rsidRPr="00F74808">
        <w:rPr>
          <w:rFonts w:ascii="Arial Narrow" w:hAnsi="Arial Narrow"/>
          <w:sz w:val="18"/>
          <w:szCs w:val="18"/>
        </w:rPr>
        <w:t>.</w:t>
      </w:r>
    </w:p>
  </w:footnote>
  <w:footnote w:id="2">
    <w:p w14:paraId="1D32A247" w14:textId="0A3A3EC3" w:rsidR="007E46DE" w:rsidRPr="00FF750F" w:rsidRDefault="007E46DE" w:rsidP="00FF750F">
      <w:pPr>
        <w:pStyle w:val="Textpoznmkypodiarou"/>
        <w:jc w:val="both"/>
        <w:rPr>
          <w:rFonts w:ascii="Arial Narrow" w:hAnsi="Arial Narrow"/>
          <w:sz w:val="18"/>
          <w:szCs w:val="18"/>
        </w:rPr>
      </w:pPr>
      <w:r w:rsidRPr="00FF750F">
        <w:rPr>
          <w:rStyle w:val="Odkaznapoznmkupodiarou"/>
          <w:rFonts w:ascii="Arial Narrow" w:hAnsi="Arial Narrow"/>
          <w:sz w:val="18"/>
          <w:szCs w:val="18"/>
        </w:rPr>
        <w:footnoteRef/>
      </w:r>
      <w:r w:rsidRPr="00FF750F">
        <w:rPr>
          <w:rFonts w:ascii="Arial Narrow" w:hAnsi="Arial Narrow"/>
          <w:sz w:val="18"/>
          <w:szCs w:val="18"/>
        </w:rPr>
        <w:t xml:space="preserve"> V zmysle čl. </w:t>
      </w:r>
      <w:r>
        <w:rPr>
          <w:rFonts w:ascii="Arial Narrow" w:hAnsi="Arial Narrow"/>
          <w:sz w:val="18"/>
          <w:szCs w:val="18"/>
        </w:rPr>
        <w:t>100</w:t>
      </w:r>
      <w:r w:rsidRPr="00FF750F">
        <w:rPr>
          <w:rFonts w:ascii="Arial Narrow" w:hAnsi="Arial Narrow"/>
          <w:sz w:val="18"/>
          <w:szCs w:val="18"/>
        </w:rPr>
        <w:t xml:space="preserve"> nariadenia Európskeho parlamentu a Rady (EÚ) č. 1303/2013 zo 17. decembra 2013 (ďalej len „všeobecné nariadenie“).</w:t>
      </w:r>
    </w:p>
  </w:footnote>
  <w:footnote w:id="3">
    <w:p w14:paraId="313D900D" w14:textId="1CFE64B6" w:rsidR="007E46DE" w:rsidRPr="00F74808" w:rsidRDefault="007E46DE" w:rsidP="00081E94">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w:t>
      </w:r>
      <w:r w:rsidRPr="00F74808">
        <w:rPr>
          <w:rFonts w:ascii="Arial Narrow" w:hAnsi="Arial Narrow"/>
          <w:sz w:val="18"/>
          <w:szCs w:val="18"/>
          <w:shd w:val="clear" w:color="auto" w:fill="FFFFFF"/>
        </w:rPr>
        <w:t>Zákon č. 523/2004 Z. z.</w:t>
      </w:r>
      <w:r w:rsidRPr="00F74808">
        <w:rPr>
          <w:rStyle w:val="apple-converted-space"/>
          <w:rFonts w:ascii="Arial Narrow" w:hAnsi="Arial Narrow"/>
          <w:sz w:val="18"/>
          <w:szCs w:val="18"/>
          <w:shd w:val="clear" w:color="auto" w:fill="FFFFFF"/>
        </w:rPr>
        <w:t> </w:t>
      </w:r>
      <w:r w:rsidRPr="00F74808">
        <w:rPr>
          <w:rFonts w:ascii="Arial Narrow" w:hAnsi="Arial Narrow"/>
          <w:sz w:val="18"/>
          <w:szCs w:val="18"/>
        </w:rPr>
        <w:t>o rozpočtových pravidlách verejnej správy a o zmene a doplnení niektorých zákonov.</w:t>
      </w:r>
    </w:p>
  </w:footnote>
  <w:footnote w:id="4">
    <w:p w14:paraId="7D43A9AF" w14:textId="502DB3C3" w:rsidR="007E46DE" w:rsidRPr="00F74808" w:rsidRDefault="007E46DE" w:rsidP="00081E94">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w:t>
      </w:r>
      <w:r w:rsidRPr="00F74808">
        <w:rPr>
          <w:rStyle w:val="Zvraznenie"/>
          <w:rFonts w:ascii="Arial Narrow" w:hAnsi="Arial Narrow"/>
          <w:bCs/>
          <w:i w:val="0"/>
          <w:iCs w:val="0"/>
          <w:sz w:val="18"/>
          <w:szCs w:val="18"/>
          <w:shd w:val="clear" w:color="auto" w:fill="FFFFFF"/>
        </w:rPr>
        <w:t>Zákon</w:t>
      </w:r>
      <w:r w:rsidRPr="00F74808">
        <w:rPr>
          <w:rStyle w:val="apple-converted-space"/>
          <w:rFonts w:ascii="Arial Narrow" w:hAnsi="Arial Narrow"/>
          <w:sz w:val="18"/>
          <w:szCs w:val="18"/>
          <w:shd w:val="clear" w:color="auto" w:fill="FFFFFF"/>
        </w:rPr>
        <w:t> </w:t>
      </w:r>
      <w:r w:rsidRPr="00F74808">
        <w:rPr>
          <w:rFonts w:ascii="Arial Narrow" w:hAnsi="Arial Narrow"/>
          <w:sz w:val="18"/>
          <w:szCs w:val="18"/>
          <w:shd w:val="clear" w:color="auto" w:fill="FFFFFF"/>
        </w:rPr>
        <w:t>č. 431/2002 Z. z. o</w:t>
      </w:r>
      <w:r w:rsidRPr="00F74808">
        <w:rPr>
          <w:rStyle w:val="apple-converted-space"/>
          <w:rFonts w:ascii="Arial Narrow" w:hAnsi="Arial Narrow"/>
          <w:sz w:val="18"/>
          <w:szCs w:val="18"/>
          <w:shd w:val="clear" w:color="auto" w:fill="FFFFFF"/>
        </w:rPr>
        <w:t> </w:t>
      </w:r>
      <w:r w:rsidRPr="00F74808">
        <w:rPr>
          <w:rStyle w:val="Zvraznenie"/>
          <w:rFonts w:ascii="Arial Narrow" w:hAnsi="Arial Narrow"/>
          <w:bCs/>
          <w:i w:val="0"/>
          <w:iCs w:val="0"/>
          <w:sz w:val="18"/>
          <w:szCs w:val="18"/>
          <w:shd w:val="clear" w:color="auto" w:fill="FFFFFF"/>
        </w:rPr>
        <w:t>účtovníctve.</w:t>
      </w:r>
    </w:p>
  </w:footnote>
  <w:footnote w:id="5">
    <w:p w14:paraId="55D76474" w14:textId="7F00C111" w:rsidR="007E46DE" w:rsidRPr="00F74808" w:rsidRDefault="007E46DE" w:rsidP="00081E94">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w:t>
      </w:r>
      <w:r w:rsidRPr="00F74808">
        <w:rPr>
          <w:rFonts w:ascii="Arial Narrow" w:hAnsi="Arial Narrow"/>
          <w:sz w:val="18"/>
          <w:szCs w:val="18"/>
          <w:shd w:val="clear" w:color="auto" w:fill="FFFFFF"/>
        </w:rPr>
        <w:t>Zákon č. 583/2004 Z. z.</w:t>
      </w:r>
      <w:r w:rsidRPr="00F74808">
        <w:rPr>
          <w:rStyle w:val="apple-converted-space"/>
          <w:rFonts w:ascii="Arial Narrow" w:hAnsi="Arial Narrow"/>
          <w:sz w:val="18"/>
          <w:szCs w:val="18"/>
          <w:shd w:val="clear" w:color="auto" w:fill="FFFFFF"/>
        </w:rPr>
        <w:t> </w:t>
      </w:r>
      <w:r w:rsidRPr="00F74808">
        <w:rPr>
          <w:rFonts w:ascii="Arial Narrow" w:hAnsi="Arial Narrow"/>
          <w:sz w:val="18"/>
          <w:szCs w:val="18"/>
        </w:rPr>
        <w:t>o rozpočtových pravidlách územnej samosprávy a o zmene a doplnení niektorých zákonov.</w:t>
      </w:r>
    </w:p>
  </w:footnote>
  <w:footnote w:id="6">
    <w:p w14:paraId="16813879" w14:textId="23F563D9" w:rsidR="007E46DE" w:rsidRPr="00F74808" w:rsidRDefault="007E46DE" w:rsidP="00081E94">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w:t>
      </w:r>
      <w:r w:rsidRPr="00F74808">
        <w:rPr>
          <w:rFonts w:ascii="Arial Narrow" w:hAnsi="Arial Narrow"/>
          <w:sz w:val="18"/>
          <w:szCs w:val="18"/>
          <w:shd w:val="clear" w:color="auto" w:fill="FFFFFF"/>
        </w:rPr>
        <w:t xml:space="preserve">Zákon č. 25/2006 Z. z. </w:t>
      </w:r>
      <w:r w:rsidRPr="00F74808">
        <w:rPr>
          <w:rFonts w:ascii="Arial Narrow" w:hAnsi="Arial Narrow"/>
          <w:sz w:val="18"/>
          <w:szCs w:val="18"/>
        </w:rPr>
        <w:t>o verejnom obstarávaní a o zmene a doplnení niektorých zákonov</w:t>
      </w:r>
      <w:r>
        <w:rPr>
          <w:rFonts w:ascii="Arial Narrow" w:hAnsi="Arial Narrow"/>
          <w:sz w:val="18"/>
          <w:szCs w:val="18"/>
        </w:rPr>
        <w:t xml:space="preserve"> </w:t>
      </w:r>
      <w:r w:rsidRPr="003C7B5A">
        <w:rPr>
          <w:rFonts w:ascii="Arial Narrow" w:hAnsi="Arial Narrow"/>
          <w:sz w:val="18"/>
          <w:szCs w:val="18"/>
        </w:rPr>
        <w:t>v znení neskorších predpisov s účinnosťou do 17.</w:t>
      </w:r>
      <w:r>
        <w:rPr>
          <w:rFonts w:ascii="Arial Narrow" w:hAnsi="Arial Narrow"/>
          <w:sz w:val="18"/>
          <w:szCs w:val="18"/>
        </w:rPr>
        <w:t>0</w:t>
      </w:r>
      <w:r w:rsidRPr="003C7B5A">
        <w:rPr>
          <w:rFonts w:ascii="Arial Narrow" w:hAnsi="Arial Narrow"/>
          <w:sz w:val="18"/>
          <w:szCs w:val="18"/>
        </w:rPr>
        <w:t xml:space="preserve">4.2016, resp. </w:t>
      </w:r>
      <w:r>
        <w:rPr>
          <w:rFonts w:ascii="Arial Narrow" w:hAnsi="Arial Narrow"/>
          <w:sz w:val="18"/>
          <w:szCs w:val="18"/>
        </w:rPr>
        <w:t>z</w:t>
      </w:r>
      <w:r w:rsidRPr="003C7B5A">
        <w:rPr>
          <w:rFonts w:ascii="Arial Narrow" w:hAnsi="Arial Narrow"/>
          <w:sz w:val="18"/>
          <w:szCs w:val="18"/>
        </w:rPr>
        <w:t>ákon č. 343/2015 Z. z. o verejnom obstarávaní a o zmene a doplnení niektorých zákonov v znení neskorších predpisov s účinnosťou od 18.</w:t>
      </w:r>
      <w:r>
        <w:rPr>
          <w:rFonts w:ascii="Arial Narrow" w:hAnsi="Arial Narrow"/>
          <w:sz w:val="18"/>
          <w:szCs w:val="18"/>
        </w:rPr>
        <w:t>0</w:t>
      </w:r>
      <w:r w:rsidRPr="003C7B5A">
        <w:rPr>
          <w:rFonts w:ascii="Arial Narrow" w:hAnsi="Arial Narrow"/>
          <w:sz w:val="18"/>
          <w:szCs w:val="18"/>
        </w:rPr>
        <w:t>4.2016</w:t>
      </w:r>
      <w:r w:rsidRPr="00F74808">
        <w:rPr>
          <w:rFonts w:ascii="Arial Narrow" w:hAnsi="Arial Narrow"/>
          <w:sz w:val="18"/>
          <w:szCs w:val="18"/>
        </w:rPr>
        <w:t>.</w:t>
      </w:r>
    </w:p>
  </w:footnote>
  <w:footnote w:id="7">
    <w:p w14:paraId="3464D2F3" w14:textId="3F36523D" w:rsidR="007E46DE" w:rsidRPr="00F74808" w:rsidRDefault="007E46DE" w:rsidP="00081E94">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w:t>
      </w:r>
      <w:r w:rsidRPr="00F74808">
        <w:rPr>
          <w:rStyle w:val="Zvraznenie"/>
          <w:rFonts w:ascii="Arial Narrow" w:hAnsi="Arial Narrow"/>
          <w:bCs/>
          <w:i w:val="0"/>
          <w:iCs w:val="0"/>
          <w:sz w:val="18"/>
          <w:szCs w:val="18"/>
          <w:shd w:val="clear" w:color="auto" w:fill="FFFFFF"/>
        </w:rPr>
        <w:t>Zákon</w:t>
      </w:r>
      <w:r w:rsidRPr="00F74808">
        <w:rPr>
          <w:rStyle w:val="apple-converted-space"/>
          <w:rFonts w:ascii="Arial Narrow" w:hAnsi="Arial Narrow"/>
          <w:sz w:val="18"/>
          <w:szCs w:val="18"/>
          <w:shd w:val="clear" w:color="auto" w:fill="FFFFFF"/>
        </w:rPr>
        <w:t> </w:t>
      </w:r>
      <w:r w:rsidRPr="00F74808">
        <w:rPr>
          <w:rFonts w:ascii="Arial Narrow" w:hAnsi="Arial Narrow"/>
          <w:sz w:val="18"/>
          <w:szCs w:val="18"/>
          <w:shd w:val="clear" w:color="auto" w:fill="FFFFFF"/>
        </w:rPr>
        <w:t xml:space="preserve">č. </w:t>
      </w:r>
      <w:r>
        <w:rPr>
          <w:rFonts w:ascii="Arial Narrow" w:hAnsi="Arial Narrow"/>
          <w:sz w:val="18"/>
          <w:szCs w:val="18"/>
          <w:shd w:val="clear" w:color="auto" w:fill="FFFFFF"/>
        </w:rPr>
        <w:t xml:space="preserve">358/2015 Z. z. </w:t>
      </w:r>
      <w:r w:rsidRPr="00586E48">
        <w:rPr>
          <w:rFonts w:ascii="Arial Narrow" w:hAnsi="Arial Narrow"/>
          <w:sz w:val="18"/>
          <w:szCs w:val="18"/>
          <w:shd w:val="clear" w:color="auto" w:fill="FFFFFF"/>
        </w:rPr>
        <w:t>o úprave niektorých vzťahov v oblasti štátnej pomoci a minimálnej pomoci a o zmene a doplnení niektorých zákonov</w:t>
      </w:r>
      <w:r w:rsidRPr="00F74808">
        <w:rPr>
          <w:rFonts w:ascii="Arial Narrow" w:hAnsi="Arial Narrow"/>
          <w:sz w:val="18"/>
          <w:szCs w:val="18"/>
          <w:shd w:val="clear" w:color="auto" w:fill="FFFFFF"/>
        </w:rPr>
        <w:t>.</w:t>
      </w:r>
    </w:p>
  </w:footnote>
  <w:footnote w:id="8">
    <w:p w14:paraId="5E28B8A7" w14:textId="6095D0BB" w:rsidR="007E46DE" w:rsidRPr="00F74808" w:rsidRDefault="007E46DE" w:rsidP="00081E94">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w:t>
      </w:r>
      <w:r w:rsidRPr="00F74808">
        <w:rPr>
          <w:rFonts w:ascii="Arial Narrow" w:hAnsi="Arial Narrow"/>
          <w:sz w:val="18"/>
          <w:szCs w:val="18"/>
          <w:shd w:val="clear" w:color="auto" w:fill="FFFFFF"/>
        </w:rPr>
        <w:t>Zákon č. 311/2001 Z. z.</w:t>
      </w:r>
      <w:r w:rsidRPr="00F74808">
        <w:rPr>
          <w:rStyle w:val="apple-converted-space"/>
          <w:rFonts w:ascii="Arial Narrow" w:hAnsi="Arial Narrow"/>
          <w:sz w:val="18"/>
          <w:szCs w:val="18"/>
          <w:shd w:val="clear" w:color="auto" w:fill="FFFFFF"/>
        </w:rPr>
        <w:t> </w:t>
      </w:r>
      <w:r w:rsidRPr="00F74808">
        <w:rPr>
          <w:rStyle w:val="Zvraznenie"/>
          <w:rFonts w:ascii="Arial Narrow" w:hAnsi="Arial Narrow"/>
          <w:bCs/>
          <w:i w:val="0"/>
          <w:iCs w:val="0"/>
          <w:sz w:val="18"/>
          <w:szCs w:val="18"/>
          <w:shd w:val="clear" w:color="auto" w:fill="FFFFFF"/>
        </w:rPr>
        <w:t xml:space="preserve">Zákonník práce </w:t>
      </w:r>
      <w:r w:rsidRPr="00F74808">
        <w:rPr>
          <w:rFonts w:ascii="Arial Narrow" w:hAnsi="Arial Narrow"/>
          <w:sz w:val="18"/>
          <w:szCs w:val="18"/>
          <w:shd w:val="clear" w:color="auto" w:fill="FFFFFF"/>
        </w:rPr>
        <w:t>v znení neskorších predpisov</w:t>
      </w:r>
      <w:r w:rsidRPr="00F74808">
        <w:rPr>
          <w:rStyle w:val="Zvraznenie"/>
          <w:rFonts w:ascii="Arial Narrow" w:hAnsi="Arial Narrow"/>
          <w:bCs/>
          <w:i w:val="0"/>
          <w:iCs w:val="0"/>
          <w:sz w:val="18"/>
          <w:szCs w:val="18"/>
          <w:shd w:val="clear" w:color="auto" w:fill="FFFFFF"/>
        </w:rPr>
        <w:t>.</w:t>
      </w:r>
    </w:p>
  </w:footnote>
  <w:footnote w:id="9">
    <w:p w14:paraId="6BA97A94" w14:textId="19721275" w:rsidR="007E46DE" w:rsidRPr="00F74808" w:rsidRDefault="007E46DE" w:rsidP="00081E94">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w:t>
      </w:r>
      <w:r w:rsidRPr="00F74808">
        <w:rPr>
          <w:rStyle w:val="Zvraznenie"/>
          <w:rFonts w:ascii="Arial Narrow" w:hAnsi="Arial Narrow"/>
          <w:bCs/>
          <w:i w:val="0"/>
          <w:iCs w:val="0"/>
          <w:sz w:val="18"/>
          <w:szCs w:val="18"/>
          <w:shd w:val="clear" w:color="auto" w:fill="FFFFFF"/>
        </w:rPr>
        <w:t>Zákon</w:t>
      </w:r>
      <w:r w:rsidRPr="00F74808">
        <w:rPr>
          <w:rStyle w:val="apple-converted-space"/>
          <w:rFonts w:ascii="Arial Narrow" w:hAnsi="Arial Narrow"/>
          <w:sz w:val="18"/>
          <w:szCs w:val="18"/>
          <w:shd w:val="clear" w:color="auto" w:fill="FFFFFF"/>
        </w:rPr>
        <w:t> </w:t>
      </w:r>
      <w:r w:rsidRPr="00F74808">
        <w:rPr>
          <w:rFonts w:ascii="Arial Narrow" w:hAnsi="Arial Narrow"/>
          <w:sz w:val="18"/>
          <w:szCs w:val="18"/>
          <w:shd w:val="clear" w:color="auto" w:fill="FFFFFF"/>
        </w:rPr>
        <w:t>č. 222/2004 Z. z. o dani z pridanej hodnoty.</w:t>
      </w:r>
    </w:p>
  </w:footnote>
  <w:footnote w:id="10">
    <w:p w14:paraId="4024FA95" w14:textId="4E08639F" w:rsidR="007E46DE" w:rsidRPr="00F74808" w:rsidRDefault="007E46DE" w:rsidP="00081E94">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Nariadenie Európskeho parlamentu a Rady (EÚ, EURATOM) č. 966/2012 z 25. októbra 2012, o rozpočtových pravidlách, ktoré sa vzťahujú na všeobecný rozpočet Únie a zrušení nariadenia Rady (ES, Euratom) č. 1605/2002.</w:t>
      </w:r>
    </w:p>
  </w:footnote>
  <w:footnote w:id="11">
    <w:p w14:paraId="65AE0A02" w14:textId="77777777" w:rsidR="007E46DE" w:rsidRDefault="007E46DE" w:rsidP="00C04289">
      <w:pPr>
        <w:pStyle w:val="Textpoznmkypodiarou"/>
        <w:jc w:val="both"/>
      </w:pPr>
      <w:r w:rsidRPr="00F74808">
        <w:rPr>
          <w:rStyle w:val="Odkaznapoznmkupodiarou"/>
          <w:rFonts w:ascii="Arial Narrow" w:hAnsi="Arial Narrow"/>
          <w:sz w:val="18"/>
          <w:szCs w:val="18"/>
        </w:rPr>
        <w:footnoteRef/>
      </w:r>
      <w:r w:rsidRPr="00F74808">
        <w:rPr>
          <w:rFonts w:ascii="Arial Narrow" w:hAnsi="Arial Narrow"/>
          <w:sz w:val="18"/>
          <w:szCs w:val="18"/>
        </w:rPr>
        <w:t xml:space="preserve"> Uvedené sa aplikuje primerane aj na poskytnutie zálohovej platby a poskytnutie predfinancovania.</w:t>
      </w:r>
      <w:r>
        <w:t xml:space="preserve"> </w:t>
      </w:r>
    </w:p>
  </w:footnote>
  <w:footnote w:id="12">
    <w:p w14:paraId="67798DD7" w14:textId="12C8DF2D" w:rsidR="007E46DE" w:rsidRPr="00F74808" w:rsidRDefault="007E46DE" w:rsidP="00A118E8">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Oprávnené územie bude uvedené v príslušnej Výzve. </w:t>
      </w:r>
    </w:p>
  </w:footnote>
  <w:footnote w:id="13">
    <w:p w14:paraId="60C2CD6F" w14:textId="76312D43" w:rsidR="007E46DE" w:rsidRPr="00F74808" w:rsidRDefault="007E46DE" w:rsidP="00681872">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Čistými príjmami sa rozumejú príjmy projektu po odpočítaní všetkých prevádzkových výdavkov a výdavkov na náhradu zariadenia </w:t>
      </w:r>
      <w:r>
        <w:rPr>
          <w:rFonts w:ascii="Arial Narrow" w:hAnsi="Arial Narrow"/>
          <w:sz w:val="18"/>
          <w:szCs w:val="18"/>
        </w:rPr>
        <w:br/>
      </w:r>
      <w:r w:rsidRPr="00F74808">
        <w:rPr>
          <w:rFonts w:ascii="Arial Narrow" w:hAnsi="Arial Narrow"/>
          <w:sz w:val="18"/>
          <w:szCs w:val="18"/>
        </w:rPr>
        <w:t>s krátkou životnosťou, ktoré vzniknú v priebehu príslušného obdobia. Úspory prevádzkových nákladov, ktoré vznikli počas projektu, sa považujú za čistý príjem, ak nie sú kompenzované rovnocenným znížením prevádzkových dotácií</w:t>
      </w:r>
      <w:r w:rsidRPr="00F74808">
        <w:rPr>
          <w:rFonts w:ascii="Arial Narrow" w:hAnsi="Arial Narrow"/>
          <w:color w:val="006600"/>
          <w:sz w:val="18"/>
          <w:szCs w:val="18"/>
        </w:rPr>
        <w:t>.</w:t>
      </w:r>
    </w:p>
  </w:footnote>
  <w:footnote w:id="14">
    <w:p w14:paraId="4A89F8C3" w14:textId="50B28D0F" w:rsidR="007E46DE" w:rsidRPr="002C0178" w:rsidRDefault="007E46DE" w:rsidP="00C44714">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Obdobie odrážajúce ekonomickú životnosť investície, ktoré je dostatočne dlhé na to, aby zahrnulo jej pravdepodobné dlhodobé dopady. </w:t>
      </w:r>
      <w:r w:rsidRPr="002C0178">
        <w:rPr>
          <w:rFonts w:ascii="Arial Narrow" w:hAnsi="Arial Narrow"/>
          <w:sz w:val="18"/>
          <w:szCs w:val="18"/>
        </w:rPr>
        <w:t xml:space="preserve">Pre jednotlivé sektory, resp. subsektory podpory v rámci OP KŽP sa uplatňujú tieto </w:t>
      </w:r>
      <w:r w:rsidRPr="002C0178">
        <w:rPr>
          <w:rFonts w:ascii="Arial Narrow" w:hAnsi="Arial Narrow"/>
          <w:sz w:val="18"/>
          <w:szCs w:val="18"/>
          <w:u w:val="single"/>
        </w:rPr>
        <w:t>referenčné obdobia</w:t>
      </w:r>
      <w:r w:rsidRPr="002C0178">
        <w:rPr>
          <w:rFonts w:ascii="Arial Narrow" w:hAnsi="Arial Narrow"/>
          <w:sz w:val="18"/>
          <w:szCs w:val="18"/>
        </w:rPr>
        <w:t xml:space="preserve">: </w:t>
      </w:r>
    </w:p>
    <w:p w14:paraId="593F468D" w14:textId="4E6C3A77" w:rsidR="007E46DE" w:rsidRPr="003E1485" w:rsidRDefault="007E46DE" w:rsidP="002C0178">
      <w:pPr>
        <w:pStyle w:val="Textpoznmkypodiarou"/>
        <w:numPr>
          <w:ilvl w:val="0"/>
          <w:numId w:val="49"/>
        </w:numPr>
        <w:spacing w:before="20"/>
        <w:ind w:left="284" w:hanging="142"/>
        <w:jc w:val="both"/>
        <w:rPr>
          <w:rFonts w:ascii="Arial Narrow" w:hAnsi="Arial Narrow"/>
          <w:sz w:val="18"/>
          <w:szCs w:val="18"/>
        </w:rPr>
      </w:pPr>
      <w:r w:rsidRPr="002C0178">
        <w:rPr>
          <w:rFonts w:ascii="Arial Narrow" w:hAnsi="Arial Narrow"/>
          <w:sz w:val="18"/>
          <w:szCs w:val="18"/>
        </w:rPr>
        <w:t>odvádzanie a čistenie komunálnych odpadových vôd/záso</w:t>
      </w:r>
      <w:r>
        <w:rPr>
          <w:rFonts w:ascii="Arial Narrow" w:hAnsi="Arial Narrow"/>
          <w:sz w:val="18"/>
          <w:szCs w:val="18"/>
        </w:rPr>
        <w:t>bovanie pitnou vodou: 30 rokov,</w:t>
      </w:r>
    </w:p>
    <w:p w14:paraId="5F13EAB8" w14:textId="42B88430" w:rsidR="007E46DE" w:rsidRPr="002C0178" w:rsidRDefault="007E46DE" w:rsidP="002C0178">
      <w:pPr>
        <w:pStyle w:val="Textpoznmkypodiarou"/>
        <w:numPr>
          <w:ilvl w:val="0"/>
          <w:numId w:val="49"/>
        </w:numPr>
        <w:spacing w:before="20"/>
        <w:ind w:left="284" w:hanging="142"/>
        <w:jc w:val="both"/>
        <w:rPr>
          <w:rFonts w:ascii="Arial Narrow" w:hAnsi="Arial Narrow"/>
          <w:sz w:val="18"/>
          <w:szCs w:val="18"/>
          <w:lang w:val="en-US"/>
        </w:rPr>
      </w:pPr>
      <w:r w:rsidRPr="002C0178">
        <w:rPr>
          <w:rFonts w:ascii="Arial Narrow" w:hAnsi="Arial Narrow"/>
          <w:sz w:val="18"/>
          <w:szCs w:val="18"/>
        </w:rPr>
        <w:t>o</w:t>
      </w:r>
      <w:r>
        <w:rPr>
          <w:rFonts w:ascii="Arial Narrow" w:hAnsi="Arial Narrow"/>
          <w:sz w:val="18"/>
          <w:szCs w:val="18"/>
        </w:rPr>
        <w:t>dpadové hospodárstvo: 25 rokov,</w:t>
      </w:r>
    </w:p>
    <w:p w14:paraId="234AA187" w14:textId="77777777" w:rsidR="007E46DE" w:rsidRPr="002C0178" w:rsidRDefault="007E46DE" w:rsidP="002C0178">
      <w:pPr>
        <w:pStyle w:val="Textpoznmkypodiarou"/>
        <w:numPr>
          <w:ilvl w:val="0"/>
          <w:numId w:val="49"/>
        </w:numPr>
        <w:spacing w:before="20"/>
        <w:ind w:left="284" w:hanging="142"/>
        <w:jc w:val="both"/>
        <w:rPr>
          <w:rFonts w:ascii="Arial Narrow" w:hAnsi="Arial Narrow"/>
          <w:sz w:val="18"/>
          <w:szCs w:val="18"/>
          <w:lang w:val="en-US"/>
        </w:rPr>
      </w:pPr>
      <w:r w:rsidRPr="002C0178">
        <w:rPr>
          <w:rFonts w:ascii="Arial Narrow" w:hAnsi="Arial Narrow"/>
          <w:sz w:val="18"/>
          <w:szCs w:val="18"/>
        </w:rPr>
        <w:t>energetika: 20 rokov,</w:t>
      </w:r>
    </w:p>
    <w:p w14:paraId="2C500BF1" w14:textId="3BB3EA86" w:rsidR="007E46DE" w:rsidRPr="002C0178" w:rsidRDefault="007E46DE" w:rsidP="002C0178">
      <w:pPr>
        <w:pStyle w:val="Textpoznmkypodiarou"/>
        <w:numPr>
          <w:ilvl w:val="0"/>
          <w:numId w:val="49"/>
        </w:numPr>
        <w:spacing w:before="20"/>
        <w:ind w:left="284" w:hanging="142"/>
        <w:jc w:val="both"/>
        <w:rPr>
          <w:rFonts w:ascii="Arial Narrow" w:hAnsi="Arial Narrow"/>
          <w:sz w:val="18"/>
          <w:szCs w:val="18"/>
          <w:lang w:val="en-US"/>
        </w:rPr>
      </w:pPr>
      <w:r w:rsidRPr="002C0178">
        <w:rPr>
          <w:rFonts w:ascii="Arial Narrow" w:hAnsi="Arial Narrow"/>
          <w:sz w:val="18"/>
          <w:szCs w:val="18"/>
        </w:rPr>
        <w:t>ostatné sektory: 15 rokov.</w:t>
      </w:r>
    </w:p>
  </w:footnote>
  <w:footnote w:id="15">
    <w:p w14:paraId="15E6F69E" w14:textId="77777777" w:rsidR="007E46DE" w:rsidRPr="00F74808" w:rsidRDefault="007E46DE" w:rsidP="00C44714">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Návratná forma pomoci, ktorá je poskytovaná na podporu investícií, od ktorých sa očakáva, že budú finančne životaschopné, ale nemajú zabezpečené dostatočné financovanie z trhových zdrojov.</w:t>
      </w:r>
    </w:p>
  </w:footnote>
  <w:footnote w:id="16">
    <w:p w14:paraId="588FCB9C" w14:textId="51735FBE" w:rsidR="007E46DE" w:rsidRPr="00F74808" w:rsidDel="00A2010D" w:rsidRDefault="007E46DE" w:rsidP="00681872">
      <w:pPr>
        <w:pStyle w:val="Textpoznmkypodiarou"/>
        <w:jc w:val="both"/>
        <w:rPr>
          <w:del w:id="40" w:author="Autor" w:date="2016-05-12T13:18:00Z"/>
          <w:rFonts w:ascii="Arial Narrow" w:hAnsi="Arial Narrow"/>
          <w:sz w:val="18"/>
          <w:szCs w:val="18"/>
        </w:rPr>
      </w:pPr>
      <w:del w:id="41" w:author="Autor" w:date="2016-05-12T13:18:00Z">
        <w:r w:rsidRPr="00F74808" w:rsidDel="00A2010D">
          <w:rPr>
            <w:rStyle w:val="Odkaznapoznmkupodiarou"/>
            <w:rFonts w:ascii="Arial Narrow" w:hAnsi="Arial Narrow"/>
            <w:sz w:val="18"/>
            <w:szCs w:val="18"/>
          </w:rPr>
          <w:footnoteRef/>
        </w:r>
        <w:r w:rsidRPr="00F74808" w:rsidDel="00A2010D">
          <w:rPr>
            <w:rFonts w:ascii="Arial Narrow" w:hAnsi="Arial Narrow"/>
            <w:sz w:val="18"/>
            <w:szCs w:val="18"/>
          </w:rPr>
          <w:delText xml:space="preserve"> Podstatou paušálnej sadzby je jednorazové zníženie oprávnených výdavkov projektu percentuálnou paušálnou sadzbou, čo výrazne zjednodušuje postupy zohľadňovania príjmov a nároky na monitorovanie príjmov počas, ako aj po ukončení realizácie projektu. V podmienkach OP KŽP je možné paušálne sadzby uplatniť pre projekty realizované v sektore odvádzania a čistenia komunálnych odpadových vôd/zásobovania pitnou vodou vo výške 25 % a pre projekty realizované v sektore odpadového hospodárstva vo výške 20 % (v zmysle </w:delText>
        </w:r>
        <w:r w:rsidDel="00A2010D">
          <w:rPr>
            <w:rFonts w:ascii="Arial Narrow" w:hAnsi="Arial Narrow"/>
            <w:sz w:val="18"/>
            <w:szCs w:val="18"/>
          </w:rPr>
          <w:delText>p</w:delText>
        </w:r>
        <w:r w:rsidRPr="00F74808" w:rsidDel="00A2010D">
          <w:rPr>
            <w:rFonts w:ascii="Arial Narrow" w:hAnsi="Arial Narrow"/>
            <w:sz w:val="18"/>
            <w:szCs w:val="18"/>
          </w:rPr>
          <w:delText>rílohy V všeobecného nariadenia). Sektory, pre ktoré paušálna sadzba stanovená nie je, musia čisté príjmy zohľadniť prostredníctvom výpočtu finančnej medzery. Európska komisia (ďalej len „EK“) môže, prostredníctvom delegovaných aktov, zmeniť výšku existujúcich paušálnych sadzieb, resp. definovať paušálne sadzby pre ďalšie sektory.</w:delText>
        </w:r>
      </w:del>
    </w:p>
  </w:footnote>
  <w:footnote w:id="17">
    <w:p w14:paraId="1F831310" w14:textId="77777777" w:rsidR="007E46DE" w:rsidRPr="00F74808" w:rsidDel="00A2010D" w:rsidRDefault="007E46DE" w:rsidP="00681872">
      <w:pPr>
        <w:pStyle w:val="Textpoznmkypodiarou"/>
        <w:jc w:val="both"/>
        <w:rPr>
          <w:del w:id="44" w:author="Autor" w:date="2016-05-12T13:18:00Z"/>
          <w:rFonts w:ascii="Arial Narrow" w:hAnsi="Arial Narrow"/>
          <w:sz w:val="18"/>
          <w:szCs w:val="18"/>
        </w:rPr>
      </w:pPr>
      <w:del w:id="45" w:author="Autor" w:date="2016-05-12T13:18:00Z">
        <w:r w:rsidRPr="00F74808" w:rsidDel="00A2010D">
          <w:rPr>
            <w:rStyle w:val="Odkaznapoznmkupodiarou"/>
            <w:rFonts w:ascii="Arial Narrow" w:hAnsi="Arial Narrow"/>
            <w:sz w:val="18"/>
            <w:szCs w:val="18"/>
          </w:rPr>
          <w:footnoteRef/>
        </w:r>
        <w:r w:rsidRPr="00F74808" w:rsidDel="00A2010D">
          <w:rPr>
            <w:rFonts w:ascii="Arial Narrow" w:hAnsi="Arial Narrow"/>
            <w:sz w:val="18"/>
            <w:szCs w:val="18"/>
          </w:rPr>
          <w:delText xml:space="preserve"> V prípade projektov s celkovými oprávnenými výdavkami nad 50 mil. EUR (tzv. veľké projekty) sa uvedený výpočet finančnej medzery vykonáva prostredníctvom analýzy nákladov a prínosov projektu (cost-benefit analýzy).</w:delText>
        </w:r>
      </w:del>
    </w:p>
  </w:footnote>
  <w:footnote w:id="18">
    <w:p w14:paraId="027F1C2A" w14:textId="49387A59" w:rsidR="007E46DE" w:rsidRPr="00F74808" w:rsidDel="00A2010D" w:rsidRDefault="007E46DE" w:rsidP="00681872">
      <w:pPr>
        <w:pStyle w:val="Textpoznmkypodiarou"/>
        <w:jc w:val="both"/>
        <w:rPr>
          <w:del w:id="50" w:author="Autor" w:date="2016-05-12T13:18:00Z"/>
          <w:rFonts w:ascii="Arial Narrow" w:hAnsi="Arial Narrow"/>
          <w:sz w:val="18"/>
          <w:szCs w:val="18"/>
        </w:rPr>
      </w:pPr>
      <w:del w:id="51" w:author="Autor" w:date="2016-05-12T13:18:00Z">
        <w:r w:rsidRPr="00F74808" w:rsidDel="00A2010D">
          <w:rPr>
            <w:rStyle w:val="Odkaznapoznmkupodiarou"/>
            <w:rFonts w:ascii="Arial Narrow" w:hAnsi="Arial Narrow"/>
            <w:sz w:val="18"/>
            <w:szCs w:val="18"/>
          </w:rPr>
          <w:footnoteRef/>
        </w:r>
        <w:r w:rsidRPr="00F74808" w:rsidDel="00A2010D">
          <w:rPr>
            <w:rFonts w:ascii="Arial Narrow" w:hAnsi="Arial Narrow"/>
            <w:sz w:val="18"/>
            <w:szCs w:val="18"/>
          </w:rPr>
          <w:delText xml:space="preserve"> Príjmy nie je možné stanoviť vopred iba </w:delText>
        </w:r>
        <w:r w:rsidRPr="00F74808" w:rsidDel="00A2010D">
          <w:rPr>
            <w:rFonts w:ascii="Arial Narrow" w:hAnsi="Arial Narrow"/>
            <w:b/>
            <w:sz w:val="18"/>
            <w:szCs w:val="18"/>
          </w:rPr>
          <w:delText>vo výnimočných</w:delText>
        </w:r>
        <w:r w:rsidRPr="00F74808" w:rsidDel="00A2010D">
          <w:rPr>
            <w:rFonts w:ascii="Arial Narrow" w:hAnsi="Arial Narrow"/>
            <w:sz w:val="18"/>
            <w:szCs w:val="18"/>
          </w:rPr>
          <w:delText xml:space="preserve"> a objektívne overiteľných prípadoch. K takýmto prípadom patria situácie, kedy nie je možné definovať jeden z faktorov ovplyvňujúcich možnosť odhadu príjmov, t.j. úroveň dopytu, počet užívateľov, alebo výšku uplatňovanej ceny/poplatku. Tento problém nastáva typicky u inovačných projektov, resp. projektov, kde dopyt bude vytvorený novou ponukou.</w:delText>
        </w:r>
      </w:del>
    </w:p>
  </w:footnote>
  <w:footnote w:id="19">
    <w:p w14:paraId="764A484D" w14:textId="602A57AC" w:rsidR="007E46DE" w:rsidRPr="0082038C" w:rsidRDefault="007E46DE" w:rsidP="00F255E2">
      <w:pPr>
        <w:pStyle w:val="Textpoznmkypodiarou"/>
        <w:jc w:val="both"/>
      </w:pPr>
      <w:r w:rsidRPr="00F74808">
        <w:rPr>
          <w:rStyle w:val="Odkaznapoznmkupodiarou"/>
          <w:rFonts w:ascii="Arial Narrow" w:hAnsi="Arial Narrow"/>
          <w:sz w:val="18"/>
          <w:szCs w:val="18"/>
        </w:rPr>
        <w:footnoteRef/>
      </w:r>
      <w:r w:rsidRPr="00F74808">
        <w:rPr>
          <w:rFonts w:ascii="Arial Narrow" w:hAnsi="Arial Narrow"/>
          <w:sz w:val="18"/>
          <w:szCs w:val="18"/>
        </w:rPr>
        <w:t xml:space="preserve"> Pre účely tejto Príručky sa odovzdávajúcim rozumie Prijímateľ a príjemcom sa rozumie dodávateľ.</w:t>
      </w:r>
    </w:p>
  </w:footnote>
  <w:footnote w:id="20">
    <w:p w14:paraId="7B72BBA3" w14:textId="7572856C" w:rsidR="007E46DE" w:rsidRPr="00F74808" w:rsidRDefault="007E46DE" w:rsidP="006F7A00">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Výnimku tvoria VO súvisiace so zabezpečením informovania a</w:t>
      </w:r>
      <w:r>
        <w:rPr>
          <w:rFonts w:ascii="Arial Narrow" w:hAnsi="Arial Narrow"/>
          <w:sz w:val="18"/>
          <w:szCs w:val="18"/>
        </w:rPr>
        <w:t> </w:t>
      </w:r>
      <w:r w:rsidRPr="00F74808">
        <w:rPr>
          <w:rFonts w:ascii="Arial Narrow" w:hAnsi="Arial Narrow"/>
          <w:sz w:val="18"/>
          <w:szCs w:val="18"/>
        </w:rPr>
        <w:t>komunikácie</w:t>
      </w:r>
      <w:r>
        <w:rPr>
          <w:rFonts w:ascii="Arial Narrow" w:hAnsi="Arial Narrow"/>
          <w:sz w:val="18"/>
          <w:szCs w:val="18"/>
        </w:rPr>
        <w:t xml:space="preserve"> </w:t>
      </w:r>
      <w:r w:rsidRPr="00212A3A">
        <w:rPr>
          <w:rFonts w:ascii="Arial Narrow" w:hAnsi="Arial Narrow"/>
          <w:sz w:val="18"/>
          <w:szCs w:val="18"/>
        </w:rPr>
        <w:t>v rámci podporn</w:t>
      </w:r>
      <w:del w:id="59" w:author="Autor" w:date="2016-08-03T10:35:00Z">
        <w:r w:rsidRPr="00212A3A" w:rsidDel="00A45A49">
          <w:rPr>
            <w:rFonts w:ascii="Arial Narrow" w:hAnsi="Arial Narrow"/>
            <w:sz w:val="18"/>
            <w:szCs w:val="18"/>
          </w:rPr>
          <w:delText>ej</w:delText>
        </w:r>
      </w:del>
      <w:ins w:id="60" w:author="Autor" w:date="2016-08-03T10:35:00Z">
        <w:r>
          <w:rPr>
            <w:rFonts w:ascii="Arial Narrow" w:hAnsi="Arial Narrow"/>
            <w:sz w:val="18"/>
            <w:szCs w:val="18"/>
          </w:rPr>
          <w:t>ých</w:t>
        </w:r>
      </w:ins>
      <w:r w:rsidRPr="00212A3A">
        <w:rPr>
          <w:rFonts w:ascii="Arial Narrow" w:hAnsi="Arial Narrow"/>
          <w:sz w:val="18"/>
          <w:szCs w:val="18"/>
        </w:rPr>
        <w:t xml:space="preserve"> aktiv</w:t>
      </w:r>
      <w:del w:id="61" w:author="Autor" w:date="2016-08-03T10:35:00Z">
        <w:r w:rsidRPr="00212A3A" w:rsidDel="00A45A49">
          <w:rPr>
            <w:rFonts w:ascii="Arial Narrow" w:hAnsi="Arial Narrow"/>
            <w:sz w:val="18"/>
            <w:szCs w:val="18"/>
          </w:rPr>
          <w:delText>i</w:delText>
        </w:r>
      </w:del>
      <w:ins w:id="62" w:author="Autor" w:date="2016-08-03T10:35:00Z">
        <w:r>
          <w:rPr>
            <w:rFonts w:ascii="Arial Narrow" w:hAnsi="Arial Narrow"/>
            <w:sz w:val="18"/>
            <w:szCs w:val="18"/>
          </w:rPr>
          <w:t>í</w:t>
        </w:r>
      </w:ins>
      <w:r w:rsidRPr="00212A3A">
        <w:rPr>
          <w:rFonts w:ascii="Arial Narrow" w:hAnsi="Arial Narrow"/>
          <w:sz w:val="18"/>
          <w:szCs w:val="18"/>
        </w:rPr>
        <w:t>t</w:t>
      </w:r>
      <w:del w:id="63" w:author="Autor" w:date="2016-08-03T10:35:00Z">
        <w:r w:rsidRPr="00212A3A" w:rsidDel="00A45A49">
          <w:rPr>
            <w:rFonts w:ascii="Arial Narrow" w:hAnsi="Arial Narrow"/>
            <w:sz w:val="18"/>
            <w:szCs w:val="18"/>
          </w:rPr>
          <w:delText>y</w:delText>
        </w:r>
      </w:del>
      <w:r w:rsidRPr="00212A3A">
        <w:rPr>
          <w:rFonts w:ascii="Arial Narrow" w:hAnsi="Arial Narrow"/>
          <w:sz w:val="18"/>
          <w:szCs w:val="18"/>
        </w:rPr>
        <w:t xml:space="preserve"> projektu</w:t>
      </w:r>
      <w:r w:rsidRPr="00F74808">
        <w:rPr>
          <w:rFonts w:ascii="Arial Narrow" w:hAnsi="Arial Narrow"/>
          <w:sz w:val="18"/>
          <w:szCs w:val="18"/>
        </w:rPr>
        <w:t xml:space="preserve"> a </w:t>
      </w:r>
      <w:ins w:id="64" w:author="Autor" w:date="2016-08-11T09:41:00Z">
        <w:r w:rsidRPr="00F74808">
          <w:rPr>
            <w:rFonts w:ascii="Arial Narrow" w:hAnsi="Arial Narrow"/>
            <w:sz w:val="18"/>
            <w:szCs w:val="18"/>
          </w:rPr>
          <w:t>podlimitné zákazky na dodanie tovarov, uskutočnenie stavebných prác alebo poskytnutie služieb bežne dostupných na trhu</w:t>
        </w:r>
      </w:ins>
      <w:del w:id="65" w:author="Autor" w:date="2016-08-11T09:41:00Z">
        <w:r w:rsidRPr="00F74808" w:rsidDel="0031142F">
          <w:rPr>
            <w:rFonts w:ascii="Arial Narrow" w:hAnsi="Arial Narrow"/>
            <w:sz w:val="18"/>
            <w:szCs w:val="18"/>
          </w:rPr>
          <w:delText>VO</w:delText>
        </w:r>
      </w:del>
      <w:r w:rsidRPr="00F74808">
        <w:rPr>
          <w:rFonts w:ascii="Arial Narrow" w:hAnsi="Arial Narrow"/>
          <w:sz w:val="18"/>
          <w:szCs w:val="18"/>
        </w:rPr>
        <w:t>, ktoré bude žiadateľ realizovať prostredníctvom elektronického trhoviska, t.j. v súlade s §</w:t>
      </w:r>
      <w:r>
        <w:rPr>
          <w:rFonts w:ascii="Arial Narrow" w:hAnsi="Arial Narrow"/>
          <w:sz w:val="18"/>
          <w:szCs w:val="18"/>
        </w:rPr>
        <w:t xml:space="preserve"> </w:t>
      </w:r>
      <w:r w:rsidRPr="00F74808">
        <w:rPr>
          <w:rFonts w:ascii="Arial Narrow" w:hAnsi="Arial Narrow"/>
          <w:sz w:val="18"/>
          <w:szCs w:val="18"/>
        </w:rPr>
        <w:t xml:space="preserve">92 </w:t>
      </w:r>
      <w:r>
        <w:rPr>
          <w:rFonts w:ascii="Arial Narrow" w:hAnsi="Arial Narrow"/>
          <w:sz w:val="18"/>
          <w:szCs w:val="18"/>
        </w:rPr>
        <w:t>až</w:t>
      </w:r>
      <w:r w:rsidRPr="00F74808">
        <w:rPr>
          <w:rFonts w:ascii="Arial Narrow" w:hAnsi="Arial Narrow"/>
          <w:sz w:val="18"/>
          <w:szCs w:val="18"/>
        </w:rPr>
        <w:t xml:space="preserve"> 99 zákona o VO</w:t>
      </w:r>
      <w:del w:id="66" w:author="Autor" w:date="2016-08-11T09:41:00Z">
        <w:r w:rsidRPr="00F74808" w:rsidDel="0031142F">
          <w:rPr>
            <w:rFonts w:ascii="Arial Narrow" w:hAnsi="Arial Narrow"/>
            <w:sz w:val="18"/>
            <w:szCs w:val="18"/>
          </w:rPr>
          <w:delText xml:space="preserve"> (t.j. podlimitné zákazky na dodanie tovarov, uskutoč</w:delText>
        </w:r>
      </w:del>
      <w:del w:id="67" w:author="Autor" w:date="2016-08-11T09:42:00Z">
        <w:r w:rsidRPr="00F74808" w:rsidDel="0031142F">
          <w:rPr>
            <w:rFonts w:ascii="Arial Narrow" w:hAnsi="Arial Narrow"/>
            <w:sz w:val="18"/>
            <w:szCs w:val="18"/>
          </w:rPr>
          <w:delText>nenie stavebných prác alebo poskytnutie služieb bežne dostupných na trhu)</w:delText>
        </w:r>
      </w:del>
      <w:r w:rsidRPr="00F74808">
        <w:rPr>
          <w:rFonts w:ascii="Arial Narrow" w:hAnsi="Arial Narrow"/>
          <w:sz w:val="18"/>
          <w:szCs w:val="18"/>
        </w:rPr>
        <w:t xml:space="preserve"> a zákaziek</w:t>
      </w:r>
      <w:del w:id="68" w:author="Autor" w:date="2016-08-11T09:42:00Z">
        <w:r w:rsidRPr="00F74808" w:rsidDel="0031142F">
          <w:rPr>
            <w:rFonts w:ascii="Arial Narrow" w:hAnsi="Arial Narrow"/>
            <w:sz w:val="18"/>
            <w:szCs w:val="18"/>
          </w:rPr>
          <w:delText>, ktoré bude žiadateľ realizovať</w:delText>
        </w:r>
      </w:del>
      <w:ins w:id="69" w:author="Autor" w:date="2016-08-11T09:42:00Z">
        <w:r>
          <w:rPr>
            <w:rFonts w:ascii="Arial Narrow" w:hAnsi="Arial Narrow"/>
            <w:sz w:val="18"/>
            <w:szCs w:val="18"/>
          </w:rPr>
          <w:t xml:space="preserve"> s nízkou hodnotou podľa</w:t>
        </w:r>
      </w:ins>
      <w:r w:rsidRPr="00F74808">
        <w:rPr>
          <w:rFonts w:ascii="Arial Narrow" w:hAnsi="Arial Narrow"/>
          <w:sz w:val="18"/>
          <w:szCs w:val="18"/>
        </w:rPr>
        <w:t xml:space="preserve"> </w:t>
      </w:r>
      <w:ins w:id="70" w:author="Autor" w:date="2016-08-11T09:43:00Z">
        <w:r w:rsidRPr="003E1BED">
          <w:rPr>
            <w:rFonts w:ascii="Arial Narrow" w:hAnsi="Arial Narrow"/>
            <w:sz w:val="18"/>
            <w:szCs w:val="18"/>
          </w:rPr>
          <w:t xml:space="preserve">§ 5 ods. 4 zákona </w:t>
        </w:r>
        <w:r>
          <w:rPr>
            <w:rFonts w:ascii="Arial Narrow" w:hAnsi="Arial Narrow"/>
            <w:sz w:val="18"/>
            <w:szCs w:val="18"/>
          </w:rPr>
          <w:t>o VO</w:t>
        </w:r>
        <w:r w:rsidRPr="003E1BED">
          <w:rPr>
            <w:rFonts w:ascii="Arial Narrow" w:hAnsi="Arial Narrow"/>
            <w:sz w:val="18"/>
            <w:szCs w:val="18"/>
          </w:rPr>
          <w:t xml:space="preserve">, na zadávanie </w:t>
        </w:r>
        <w:r>
          <w:rPr>
            <w:rFonts w:ascii="Arial Narrow" w:hAnsi="Arial Narrow"/>
            <w:sz w:val="18"/>
            <w:szCs w:val="18"/>
          </w:rPr>
          <w:t>ktorých</w:t>
        </w:r>
        <w:r w:rsidRPr="003E1BED">
          <w:rPr>
            <w:rFonts w:ascii="Arial Narrow" w:hAnsi="Arial Narrow"/>
            <w:sz w:val="18"/>
            <w:szCs w:val="18"/>
          </w:rPr>
          <w:t xml:space="preserve"> sa vzťahuje postup podľa § 117 tohto zákona</w:t>
        </w:r>
      </w:ins>
      <w:del w:id="71" w:author="Autor" w:date="2016-08-11T09:43:00Z">
        <w:r w:rsidRPr="00F74808" w:rsidDel="0031142F">
          <w:rPr>
            <w:rFonts w:ascii="Arial Narrow" w:hAnsi="Arial Narrow"/>
            <w:sz w:val="18"/>
            <w:szCs w:val="18"/>
          </w:rPr>
          <w:delText>postupom podľa § 9 ods. 9 zákona o</w:delText>
        </w:r>
        <w:r w:rsidDel="0031142F">
          <w:rPr>
            <w:rFonts w:ascii="Arial Narrow" w:hAnsi="Arial Narrow"/>
            <w:sz w:val="18"/>
            <w:szCs w:val="18"/>
          </w:rPr>
          <w:delText> VO</w:delText>
        </w:r>
      </w:del>
      <w:r w:rsidRPr="00F74808">
        <w:rPr>
          <w:rFonts w:ascii="Arial Narrow" w:hAnsi="Arial Narrow"/>
          <w:sz w:val="18"/>
          <w:szCs w:val="18"/>
        </w:rPr>
        <w:t>.</w:t>
      </w:r>
    </w:p>
  </w:footnote>
  <w:footnote w:id="21">
    <w:p w14:paraId="3D6EC0E6" w14:textId="77777777" w:rsidR="007E46DE" w:rsidRPr="00F74808" w:rsidRDefault="007E46DE" w:rsidP="00660229">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Napr. VO na výber dodávateľa stavebných prác, geologických prác, tovarov/technológií, poskytovateľa stavebného dozoru, odborného geologického dohľadu a iné.</w:t>
      </w:r>
    </w:p>
  </w:footnote>
  <w:footnote w:id="22">
    <w:p w14:paraId="47D11C6A" w14:textId="01758967" w:rsidR="007E46DE" w:rsidRPr="00F74808" w:rsidRDefault="007E46DE" w:rsidP="006F7A00">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Napr. VO na dodanie dočasného pútača a stálej tabule, alebo plagátu, bližšie špecifikované v </w:t>
      </w:r>
      <w:hyperlink r:id="rId2" w:history="1">
        <w:r w:rsidRPr="001A6E4F">
          <w:rPr>
            <w:rStyle w:val="Hypertextovprepojenie"/>
            <w:rFonts w:ascii="Arial Narrow" w:hAnsi="Arial Narrow"/>
            <w:i/>
            <w:sz w:val="18"/>
            <w:szCs w:val="18"/>
          </w:rPr>
          <w:t>Manuáli pre informovanie a komunikáciu</w:t>
        </w:r>
      </w:hyperlink>
      <w:r w:rsidRPr="00F74808">
        <w:rPr>
          <w:rFonts w:ascii="Arial Narrow" w:hAnsi="Arial Narrow"/>
          <w:i/>
          <w:sz w:val="18"/>
          <w:szCs w:val="18"/>
        </w:rPr>
        <w:t xml:space="preserve"> </w:t>
      </w:r>
      <w:r w:rsidRPr="00F74808">
        <w:rPr>
          <w:rFonts w:ascii="Arial Narrow" w:hAnsi="Arial Narrow"/>
          <w:sz w:val="18"/>
          <w:szCs w:val="18"/>
        </w:rPr>
        <w:t>pre OP KŽP.</w:t>
      </w:r>
    </w:p>
  </w:footnote>
  <w:footnote w:id="23">
    <w:p w14:paraId="5E3EB295" w14:textId="63B4C33C" w:rsidR="007E46DE" w:rsidRPr="00F74808" w:rsidRDefault="007E46DE" w:rsidP="00660229">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V zmysle </w:t>
      </w:r>
      <w:r w:rsidRPr="00F74808">
        <w:rPr>
          <w:rFonts w:ascii="Arial Narrow" w:hAnsi="Arial Narrow"/>
          <w:i/>
          <w:sz w:val="18"/>
          <w:szCs w:val="18"/>
        </w:rPr>
        <w:t xml:space="preserve">Metodického pokynu CKO č. 5 k určovaniu finančných opráv, ktoré má riadiaci orgán uplatňovať pri nedodržaní pravidiel </w:t>
      </w:r>
      <w:r>
        <w:rPr>
          <w:rFonts w:ascii="Arial Narrow" w:hAnsi="Arial Narrow"/>
          <w:i/>
          <w:sz w:val="18"/>
          <w:szCs w:val="18"/>
        </w:rPr>
        <w:br/>
      </w:r>
      <w:r w:rsidRPr="00F74808">
        <w:rPr>
          <w:rFonts w:ascii="Arial Narrow" w:hAnsi="Arial Narrow"/>
          <w:i/>
          <w:sz w:val="18"/>
          <w:szCs w:val="18"/>
        </w:rPr>
        <w:t>a postupov verejného obstarávania</w:t>
      </w:r>
      <w:r w:rsidRPr="00F74808">
        <w:rPr>
          <w:rFonts w:ascii="Arial Narrow" w:hAnsi="Arial Narrow"/>
          <w:sz w:val="18"/>
          <w:szCs w:val="18"/>
        </w:rPr>
        <w:t>.</w:t>
      </w:r>
    </w:p>
  </w:footnote>
  <w:footnote w:id="24">
    <w:p w14:paraId="1C87EA99" w14:textId="3F95D54D" w:rsidR="007E46DE" w:rsidRDefault="007E46DE" w:rsidP="002B4A19">
      <w:pPr>
        <w:pStyle w:val="Textpoznmkypodiarou"/>
        <w:jc w:val="both"/>
      </w:pPr>
      <w:r w:rsidRPr="00286606">
        <w:rPr>
          <w:rStyle w:val="Odkaznapoznmkupodiarou"/>
          <w:rFonts w:ascii="Arial Narrow" w:hAnsi="Arial Narrow"/>
          <w:sz w:val="18"/>
          <w:szCs w:val="18"/>
        </w:rPr>
        <w:footnoteRef/>
      </w:r>
      <w:r w:rsidRPr="00286606">
        <w:rPr>
          <w:rFonts w:ascii="Arial Narrow" w:hAnsi="Arial Narrow"/>
          <w:sz w:val="18"/>
          <w:szCs w:val="18"/>
        </w:rPr>
        <w:t xml:space="preserve"> </w:t>
      </w:r>
      <w:r w:rsidRPr="008A3449">
        <w:rPr>
          <w:rFonts w:ascii="Arial Narrow" w:hAnsi="Arial Narrow"/>
          <w:sz w:val="18"/>
          <w:szCs w:val="18"/>
        </w:rPr>
        <w:t xml:space="preserve">V osobitných a riadne odôvodnených prípadoch môže Poskytovateľ na žiadosť Prijímateľa umožniť opakovanie zadávania zákazky </w:t>
      </w:r>
      <w:r>
        <w:rPr>
          <w:rFonts w:ascii="Arial Narrow" w:hAnsi="Arial Narrow"/>
          <w:sz w:val="18"/>
          <w:szCs w:val="18"/>
        </w:rPr>
        <w:t>viac ako jedenkrát.</w:t>
      </w:r>
    </w:p>
  </w:footnote>
  <w:footnote w:id="25">
    <w:p w14:paraId="5502C180" w14:textId="6692AD1D" w:rsidR="007E46DE" w:rsidRPr="002B4A19" w:rsidRDefault="007E46DE" w:rsidP="002B4A19">
      <w:pPr>
        <w:pStyle w:val="Textpoznmkypodiarou"/>
        <w:jc w:val="both"/>
        <w:rPr>
          <w:rFonts w:ascii="Arial Narrow" w:hAnsi="Arial Narrow"/>
          <w:sz w:val="18"/>
          <w:szCs w:val="18"/>
        </w:rPr>
      </w:pPr>
      <w:r w:rsidRPr="002B4A19">
        <w:rPr>
          <w:rStyle w:val="Odkaznapoznmkupodiarou"/>
          <w:rFonts w:ascii="Arial Narrow" w:hAnsi="Arial Narrow"/>
          <w:sz w:val="18"/>
          <w:szCs w:val="18"/>
        </w:rPr>
        <w:footnoteRef/>
      </w:r>
      <w:r w:rsidRPr="002B4A19">
        <w:rPr>
          <w:rFonts w:ascii="Arial Narrow" w:hAnsi="Arial Narrow"/>
          <w:sz w:val="18"/>
          <w:szCs w:val="18"/>
        </w:rPr>
        <w:t xml:space="preserve"> S účinnosťou od 18.04.2016 zákazky s nízkou hodnotou podľa § 5 ods. 4 zákona č. 343/2015 Z. z. o verejnom obstarávaní a o zmene a doplnení niektorých zákonov v znení neskorších predpisov, na zadávanie ktorej sa vzťahuje postup podľa § 117 tohto zákona.</w:t>
      </w:r>
    </w:p>
  </w:footnote>
  <w:footnote w:id="26">
    <w:p w14:paraId="216F3AFC" w14:textId="4EA31FB0" w:rsidR="007E46DE" w:rsidRPr="002B4A19" w:rsidRDefault="007E46DE" w:rsidP="002B4A19">
      <w:pPr>
        <w:pStyle w:val="Textpoznmkypodiarou"/>
        <w:jc w:val="both"/>
        <w:rPr>
          <w:rFonts w:ascii="Arial Narrow" w:hAnsi="Arial Narrow"/>
          <w:sz w:val="18"/>
          <w:szCs w:val="18"/>
        </w:rPr>
      </w:pPr>
      <w:r w:rsidRPr="002B4A19">
        <w:rPr>
          <w:rStyle w:val="Odkaznapoznmkupodiarou"/>
          <w:rFonts w:ascii="Arial Narrow" w:hAnsi="Arial Narrow"/>
          <w:sz w:val="18"/>
          <w:szCs w:val="18"/>
        </w:rPr>
        <w:footnoteRef/>
      </w:r>
      <w:r w:rsidRPr="002B4A19">
        <w:rPr>
          <w:rFonts w:ascii="Arial Narrow" w:hAnsi="Arial Narrow"/>
          <w:sz w:val="18"/>
          <w:szCs w:val="18"/>
        </w:rPr>
        <w:t xml:space="preserve"> S účinnosťou od 18.04.2016 </w:t>
      </w:r>
      <w:ins w:id="83" w:author="Autor" w:date="2016-08-04T09:29:00Z">
        <w:r>
          <w:rPr>
            <w:rFonts w:ascii="Arial Narrow" w:hAnsi="Arial Narrow"/>
            <w:sz w:val="18"/>
            <w:szCs w:val="18"/>
          </w:rPr>
          <w:t xml:space="preserve">zákazky, ktoré podliehajú </w:t>
        </w:r>
      </w:ins>
      <w:r w:rsidRPr="002B4A19">
        <w:rPr>
          <w:rFonts w:ascii="Arial Narrow" w:hAnsi="Arial Narrow"/>
          <w:sz w:val="18"/>
          <w:szCs w:val="18"/>
        </w:rPr>
        <w:t>výnimk</w:t>
      </w:r>
      <w:del w:id="84" w:author="Autor" w:date="2016-08-04T09:29:00Z">
        <w:r w:rsidRPr="002B4A19" w:rsidDel="00CF0166">
          <w:rPr>
            <w:rFonts w:ascii="Arial Narrow" w:hAnsi="Arial Narrow"/>
            <w:sz w:val="18"/>
            <w:szCs w:val="18"/>
          </w:rPr>
          <w:delText>y</w:delText>
        </w:r>
      </w:del>
      <w:ins w:id="85" w:author="Autor" w:date="2016-08-04T09:29:00Z">
        <w:r>
          <w:rPr>
            <w:rFonts w:ascii="Arial Narrow" w:hAnsi="Arial Narrow"/>
            <w:sz w:val="18"/>
            <w:szCs w:val="18"/>
          </w:rPr>
          <w:t>e</w:t>
        </w:r>
      </w:ins>
      <w:r w:rsidRPr="002B4A19">
        <w:rPr>
          <w:rFonts w:ascii="Arial Narrow" w:hAnsi="Arial Narrow"/>
          <w:sz w:val="18"/>
          <w:szCs w:val="18"/>
        </w:rPr>
        <w:t xml:space="preserve"> v zmysle § 1 ods. 2 až 12 zákona č. 343/2015 Z. z. o verejnom obstarávaní a o zmene a doplnení niektorých zákonov v znení neskorších predpisov.</w:t>
      </w:r>
    </w:p>
  </w:footnote>
  <w:footnote w:id="27">
    <w:p w14:paraId="75DA0111" w14:textId="77777777" w:rsidR="007E46DE" w:rsidRPr="00AD0EFA" w:rsidRDefault="007E46DE" w:rsidP="00BF1141">
      <w:pPr>
        <w:pStyle w:val="Textpoznmkypodiarou"/>
        <w:jc w:val="both"/>
        <w:rPr>
          <w:color w:val="006600"/>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 8 ods. 4 zákona č. 523/2004 Z. z. o rozpočtových pravidlách verejnej správy a o zmene a doplnení niektorých zákonov v znení neskorších predpisov.</w:t>
      </w:r>
    </w:p>
  </w:footnote>
  <w:footnote w:id="28">
    <w:p w14:paraId="00A93BFE" w14:textId="2964F2CF" w:rsidR="007E46DE" w:rsidRPr="00F74808" w:rsidRDefault="007E46DE" w:rsidP="008A7E07">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 xml:space="preserve">Zabezpečenie pre projekt relevantných nástrojov pre informovanie a komunikáciu (napr. dočasný pútač a stála tabuľa, alebo plagát, publikovanie článkov o projekte) bližšie špecifikovaných v </w:t>
      </w:r>
      <w:r w:rsidRPr="00F74808">
        <w:rPr>
          <w:rFonts w:ascii="Arial Narrow" w:hAnsi="Arial Narrow"/>
          <w:i/>
          <w:sz w:val="18"/>
          <w:szCs w:val="18"/>
        </w:rPr>
        <w:t xml:space="preserve">Manuáli pre informovanie a komunikáciu </w:t>
      </w:r>
      <w:r w:rsidRPr="00F74808">
        <w:rPr>
          <w:rFonts w:ascii="Arial Narrow" w:hAnsi="Arial Narrow"/>
          <w:sz w:val="18"/>
          <w:szCs w:val="18"/>
        </w:rPr>
        <w:t>pre OP KŽP.</w:t>
      </w:r>
    </w:p>
  </w:footnote>
  <w:footnote w:id="29">
    <w:p w14:paraId="6159214A" w14:textId="370ABFF6" w:rsidR="007E46DE" w:rsidRPr="00F74808" w:rsidRDefault="007E46DE" w:rsidP="00C96847">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Nižšie uvedené limity nemôžu byť prekročené ani na úrovni reálneho čerpania prostriedkov v projekte, t.j. výška čerpaných nepriamych výdavkov bude prispôsobená výške čerpaných priamych výdavkov projektu.</w:t>
      </w:r>
    </w:p>
  </w:footnote>
  <w:footnote w:id="30">
    <w:p w14:paraId="776F1D2B" w14:textId="0219CFC9" w:rsidR="007E46DE" w:rsidRPr="002F59D2" w:rsidRDefault="007E46DE" w:rsidP="008A7E07">
      <w:pPr>
        <w:pStyle w:val="Textpoznmkypodiarou"/>
        <w:jc w:val="both"/>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I</w:t>
      </w:r>
      <w:r w:rsidRPr="00F74808">
        <w:rPr>
          <w:rFonts w:ascii="Arial Narrow" w:hAnsi="Arial Narrow"/>
          <w:bCs/>
          <w:sz w:val="18"/>
          <w:szCs w:val="18"/>
        </w:rPr>
        <w:t xml:space="preserve">nvestičný projekt </w:t>
      </w:r>
      <w:r w:rsidRPr="00F74808">
        <w:rPr>
          <w:rFonts w:ascii="Arial Narrow" w:hAnsi="Arial Narrow"/>
          <w:sz w:val="18"/>
          <w:szCs w:val="18"/>
        </w:rPr>
        <w:t xml:space="preserve">- projekt zameraný predovšetkým na výstavbu a nákup nehnuteľností, technické zhodnotenie nehnuteľností, nákup strojov a technológií a pod., ktorého výsledkom je dlhodobý hmotný a/alebo nehmotný majetok v zmysle zákona o účtovníctve a zákona </w:t>
      </w:r>
      <w:r>
        <w:rPr>
          <w:rFonts w:ascii="Arial Narrow" w:hAnsi="Arial Narrow"/>
          <w:sz w:val="18"/>
          <w:szCs w:val="18"/>
        </w:rPr>
        <w:br/>
      </w:r>
      <w:r w:rsidRPr="00F74808">
        <w:rPr>
          <w:rFonts w:ascii="Arial Narrow" w:hAnsi="Arial Narrow"/>
          <w:sz w:val="18"/>
          <w:szCs w:val="18"/>
        </w:rPr>
        <w:t>o dani z príjmov, a v rámci ktorého výdavky na obstaranie dlhodobého hmotného a nehmotného majetku prekročia 40 % celkových oprávnených výdavkov na projekt.</w:t>
      </w:r>
    </w:p>
  </w:footnote>
  <w:footnote w:id="31">
    <w:p w14:paraId="154CE1AB" w14:textId="6E22E293" w:rsidR="007E46DE" w:rsidRPr="00F74808" w:rsidRDefault="007E46DE" w:rsidP="00617AD9">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Ako aj ďalších podmienok oprávnenosti uvedených v tomto dokumente. </w:t>
      </w:r>
    </w:p>
  </w:footnote>
  <w:footnote w:id="32">
    <w:p w14:paraId="5BE86F8F" w14:textId="33BB9AFB" w:rsidR="007E46DE" w:rsidRPr="009A57FF" w:rsidRDefault="007E46DE" w:rsidP="009A57FF">
      <w:pPr>
        <w:pStyle w:val="Textpoznmkypodiarou"/>
        <w:jc w:val="both"/>
        <w:rPr>
          <w:rFonts w:ascii="Arial Narrow" w:hAnsi="Arial Narrow"/>
          <w:sz w:val="18"/>
          <w:szCs w:val="18"/>
        </w:rPr>
      </w:pPr>
      <w:ins w:id="118" w:author="Autor" w:date="2016-05-23T11:26:00Z">
        <w:r w:rsidRPr="009A57FF">
          <w:rPr>
            <w:rStyle w:val="Odkaznapoznmkupodiarou"/>
            <w:rFonts w:ascii="Arial Narrow" w:hAnsi="Arial Narrow"/>
            <w:sz w:val="18"/>
            <w:szCs w:val="18"/>
          </w:rPr>
          <w:footnoteRef/>
        </w:r>
        <w:r w:rsidRPr="009A57FF">
          <w:rPr>
            <w:rFonts w:ascii="Arial Narrow" w:hAnsi="Arial Narrow"/>
            <w:sz w:val="18"/>
            <w:szCs w:val="18"/>
          </w:rPr>
          <w:t xml:space="preserve"> </w:t>
        </w:r>
      </w:ins>
      <w:ins w:id="119" w:author="Autor" w:date="2016-05-23T11:27:00Z">
        <w:r>
          <w:rPr>
            <w:rFonts w:ascii="Arial Narrow" w:hAnsi="Arial Narrow"/>
            <w:sz w:val="18"/>
            <w:szCs w:val="18"/>
          </w:rPr>
          <w:t>Z</w:t>
        </w:r>
        <w:r w:rsidRPr="009A57FF">
          <w:rPr>
            <w:rFonts w:ascii="Arial Narrow" w:hAnsi="Arial Narrow"/>
            <w:sz w:val="18"/>
            <w:szCs w:val="18"/>
          </w:rPr>
          <w:t>ákon č. 24/2006 Z. z. o posudzovaní vplyvov na životné prostredie a o zmene a doplnení niektorých zákonov v znení neskorších predpisov</w:t>
        </w:r>
        <w:r>
          <w:rPr>
            <w:rFonts w:ascii="Arial Narrow" w:hAnsi="Arial Narrow"/>
            <w:sz w:val="18"/>
            <w:szCs w:val="18"/>
          </w:rPr>
          <w:t>.</w:t>
        </w:r>
      </w:ins>
    </w:p>
  </w:footnote>
  <w:footnote w:id="33">
    <w:p w14:paraId="6CD03468" w14:textId="01651FFE" w:rsidR="007E46DE" w:rsidRPr="00F74808" w:rsidRDefault="007E46DE" w:rsidP="00617AD9">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Zákon </w:t>
      </w:r>
      <w:r w:rsidRPr="00F74808">
        <w:rPr>
          <w:rFonts w:ascii="Arial Narrow" w:hAnsi="Arial Narrow"/>
          <w:sz w:val="18"/>
          <w:szCs w:val="18"/>
          <w:shd w:val="clear" w:color="auto" w:fill="FFFFFF"/>
        </w:rPr>
        <w:t xml:space="preserve">č. 382/2004 Z. z. </w:t>
      </w:r>
      <w:r w:rsidRPr="00F74808">
        <w:rPr>
          <w:rStyle w:val="Zvraznenie"/>
          <w:rFonts w:ascii="Arial Narrow" w:hAnsi="Arial Narrow"/>
          <w:bCs/>
          <w:i w:val="0"/>
          <w:iCs w:val="0"/>
          <w:sz w:val="18"/>
          <w:szCs w:val="18"/>
          <w:shd w:val="clear" w:color="auto" w:fill="FFFFFF"/>
        </w:rPr>
        <w:t>o znalcoch, tlmočníkoch a prekladateľoch</w:t>
      </w:r>
      <w:r w:rsidRPr="00F74808">
        <w:rPr>
          <w:rStyle w:val="apple-converted-space"/>
          <w:rFonts w:ascii="Arial Narrow" w:hAnsi="Arial Narrow"/>
          <w:sz w:val="18"/>
          <w:szCs w:val="18"/>
          <w:shd w:val="clear" w:color="auto" w:fill="FFFFFF"/>
        </w:rPr>
        <w:t> </w:t>
      </w:r>
      <w:r w:rsidRPr="00F74808">
        <w:rPr>
          <w:rFonts w:ascii="Arial Narrow" w:hAnsi="Arial Narrow"/>
          <w:sz w:val="18"/>
          <w:szCs w:val="18"/>
          <w:shd w:val="clear" w:color="auto" w:fill="FFFFFF"/>
        </w:rPr>
        <w:t>a o zmene a doplnení niektorých zákonov.</w:t>
      </w:r>
    </w:p>
  </w:footnote>
  <w:footnote w:id="34">
    <w:p w14:paraId="7CBEE6AA" w14:textId="4D340859" w:rsidR="007E46DE" w:rsidRDefault="007E46DE" w:rsidP="00617AD9">
      <w:pPr>
        <w:pStyle w:val="Textpoznmkypodiarou"/>
        <w:jc w:val="both"/>
      </w:pPr>
      <w:r w:rsidRPr="00F74808">
        <w:rPr>
          <w:rStyle w:val="Odkaznapoznmkupodiarou"/>
          <w:rFonts w:ascii="Arial Narrow" w:hAnsi="Arial Narrow"/>
          <w:sz w:val="18"/>
          <w:szCs w:val="18"/>
        </w:rPr>
        <w:footnoteRef/>
      </w:r>
      <w:r>
        <w:rPr>
          <w:rFonts w:ascii="Arial Narrow" w:hAnsi="Arial Narrow"/>
          <w:sz w:val="18"/>
          <w:szCs w:val="18"/>
        </w:rPr>
        <w:t xml:space="preserve"> </w:t>
      </w:r>
      <w:r w:rsidRPr="007B01A4">
        <w:rPr>
          <w:rFonts w:ascii="Arial Narrow" w:hAnsi="Arial Narrow"/>
          <w:sz w:val="18"/>
          <w:szCs w:val="18"/>
        </w:rPr>
        <w:t>Hodnota stavby môže byť určená aj v zmysle osobitného právneho predpisu, pričom nemôže dôjsť k porušeniu pravidiel hospodárskej súťaže.</w:t>
      </w:r>
      <w:r>
        <w:rPr>
          <w:rFonts w:ascii="Arial Narrow" w:hAnsi="Arial Narrow"/>
          <w:sz w:val="18"/>
          <w:szCs w:val="18"/>
        </w:rPr>
        <w:t xml:space="preserve"> </w:t>
      </w:r>
      <w:r w:rsidRPr="00F74808">
        <w:rPr>
          <w:rFonts w:ascii="Arial Narrow" w:hAnsi="Arial Narrow"/>
          <w:sz w:val="18"/>
          <w:szCs w:val="18"/>
        </w:rPr>
        <w:t>Žiadateľ/Prijímateľ zabezpečí, aby znalecký posudok vyjadroval hodnotu majetku s ohľadom na daň z pridanej hodnoty. Daň z pridanej hodnoty ako oprávnený výdavok musí spĺňať podmienky uvedené v rámci skupiny výdavkov „Daň z pridanej hodnoty a iné dane“ v kapitole 4 tejto Príručky.</w:t>
      </w:r>
    </w:p>
  </w:footnote>
  <w:footnote w:id="35">
    <w:p w14:paraId="42A410A7" w14:textId="4F9AE72C" w:rsidR="007E46DE" w:rsidRPr="00F74808" w:rsidRDefault="007E46DE" w:rsidP="00617AD9">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 xml:space="preserve">Uvedené sa nevzťahuje na stavby, ktoré Prijímateľ v rámci projektu uvedie do súladu s príslušnými požiadavkami právnych predpisov.   </w:t>
      </w:r>
    </w:p>
  </w:footnote>
  <w:footnote w:id="36">
    <w:p w14:paraId="2B1FAB1D" w14:textId="04A36FDC" w:rsidR="007E46DE" w:rsidRPr="00F74808" w:rsidRDefault="007E46DE" w:rsidP="00617AD9">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37">
    <w:p w14:paraId="06FF4B1F" w14:textId="1EC75D6E" w:rsidR="007E46DE" w:rsidRPr="00F74808" w:rsidRDefault="007E46DE" w:rsidP="00617AD9">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Konflikt záujmov je pri poskytovaní príspevku zakázaný. Konfliktom záujmov sa rozumie skutočnosť, keď z finančných, osobných, rodinných, politických alebo iných dôvodov je narušený alebo ohrozený nestranný, transparentný, nediskriminačný, efektívny, hospodárny</w:t>
      </w:r>
      <w:r>
        <w:rPr>
          <w:rFonts w:ascii="Arial Narrow" w:hAnsi="Arial Narrow"/>
          <w:sz w:val="18"/>
          <w:szCs w:val="18"/>
        </w:rPr>
        <w:t xml:space="preserve"> </w:t>
      </w:r>
      <w:r w:rsidRPr="00F74808">
        <w:rPr>
          <w:rFonts w:ascii="Arial Narrow" w:hAnsi="Arial Narrow"/>
          <w:sz w:val="18"/>
          <w:szCs w:val="18"/>
        </w:rPr>
        <w:t>a objektívny výkon funkcií pri poskytovaní príspevku.</w:t>
      </w:r>
    </w:p>
  </w:footnote>
  <w:footnote w:id="38">
    <w:p w14:paraId="22B8D8F2" w14:textId="04BCB264" w:rsidR="007E46DE" w:rsidRPr="00F74808" w:rsidRDefault="007E46DE" w:rsidP="00617AD9">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Zákona č. 292/2014 o príspevku poskytovanom z európskych štrukturálnych a investičných fondov a o zmene a doplnení niektorých zákonov.</w:t>
      </w:r>
    </w:p>
  </w:footnote>
  <w:footnote w:id="39">
    <w:p w14:paraId="78F44635" w14:textId="77777777" w:rsidR="007E46DE" w:rsidRPr="00F74808" w:rsidRDefault="007E46DE" w:rsidP="00617AD9">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Detto sa vzťahuje na nákup lesov.</w:t>
      </w:r>
    </w:p>
  </w:footnote>
  <w:footnote w:id="40">
    <w:p w14:paraId="4E3654D1" w14:textId="77777777" w:rsidR="007E46DE" w:rsidRPr="00F74808" w:rsidRDefault="007E46DE" w:rsidP="00617AD9">
      <w:pPr>
        <w:shd w:val="clear" w:color="auto" w:fill="FFFFFF"/>
        <w:spacing w:after="0" w:line="240" w:lineRule="auto"/>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w:t>
      </w:r>
      <w:r w:rsidRPr="00F74808">
        <w:rPr>
          <w:rFonts w:ascii="Arial Narrow" w:hAnsi="Arial Narrow"/>
          <w:bCs/>
          <w:sz w:val="18"/>
          <w:szCs w:val="18"/>
        </w:rPr>
        <w:t>Kritériá na určenie vyššieho podielu oprávnených výdavkov (do 25 %) na nákup pozemkov do štátneho vlastníctva:</w:t>
      </w:r>
    </w:p>
    <w:p w14:paraId="1560AF9E" w14:textId="77777777" w:rsidR="007E46DE" w:rsidRPr="00F74808" w:rsidRDefault="007E46DE" w:rsidP="00617AD9">
      <w:pPr>
        <w:shd w:val="clear" w:color="auto" w:fill="FFFFFF"/>
        <w:tabs>
          <w:tab w:val="left" w:pos="426"/>
        </w:tabs>
        <w:spacing w:after="0" w:line="240" w:lineRule="auto"/>
        <w:ind w:left="284" w:hanging="142"/>
        <w:jc w:val="both"/>
        <w:rPr>
          <w:rFonts w:ascii="Arial Narrow" w:hAnsi="Arial Narrow"/>
          <w:sz w:val="18"/>
          <w:szCs w:val="18"/>
        </w:rPr>
      </w:pPr>
      <w:r w:rsidRPr="00F74808">
        <w:rPr>
          <w:rFonts w:ascii="Arial Narrow" w:hAnsi="Arial Narrow"/>
          <w:sz w:val="18"/>
          <w:szCs w:val="18"/>
        </w:rPr>
        <w:t>1. na pozemkoch sa nachádza prioritný biotop európskeho významu, vyskytuje sa prioritný druh rastliny alebo významný biotop prioritného druhu živočícha európskeho významu (napr. brloh, nocovisko) a/alebo</w:t>
      </w:r>
    </w:p>
    <w:p w14:paraId="393E0422" w14:textId="77777777" w:rsidR="007E46DE" w:rsidRPr="00F74808" w:rsidRDefault="007E46DE" w:rsidP="00617AD9">
      <w:pPr>
        <w:shd w:val="clear" w:color="auto" w:fill="FFFFFF"/>
        <w:tabs>
          <w:tab w:val="left" w:pos="284"/>
        </w:tabs>
        <w:spacing w:after="0" w:line="240" w:lineRule="auto"/>
        <w:ind w:left="284" w:hanging="142"/>
        <w:jc w:val="both"/>
        <w:rPr>
          <w:rFonts w:ascii="Arial Narrow" w:hAnsi="Arial Narrow"/>
          <w:sz w:val="18"/>
          <w:szCs w:val="18"/>
        </w:rPr>
      </w:pPr>
      <w:r w:rsidRPr="00F74808">
        <w:rPr>
          <w:rFonts w:ascii="Arial Narrow" w:hAnsi="Arial Narrow"/>
          <w:sz w:val="18"/>
          <w:szCs w:val="18"/>
        </w:rPr>
        <w:t>2. na pozemkoch sa nachádza biotop európskeho významu, alebo významná populácia druhu rastliny európskeho významu - v oboch prípadoch bez ohľadu na prioritnosť, avšak v priaznivom stave (A) v zmysle štandardného dátového formuláru (SDF) na lokalitnej úrovni a/alebo</w:t>
      </w:r>
    </w:p>
    <w:p w14:paraId="1B316DFC" w14:textId="77777777" w:rsidR="007E46DE" w:rsidRPr="00F74808" w:rsidRDefault="007E46DE" w:rsidP="00617AD9">
      <w:pPr>
        <w:shd w:val="clear" w:color="auto" w:fill="FFFFFF"/>
        <w:tabs>
          <w:tab w:val="left" w:pos="284"/>
        </w:tabs>
        <w:spacing w:after="0" w:line="240" w:lineRule="auto"/>
        <w:ind w:left="284" w:hanging="142"/>
        <w:jc w:val="both"/>
        <w:rPr>
          <w:rFonts w:ascii="Arial Narrow" w:hAnsi="Arial Narrow"/>
          <w:sz w:val="18"/>
          <w:szCs w:val="18"/>
        </w:rPr>
      </w:pPr>
      <w:r w:rsidRPr="00F74808">
        <w:rPr>
          <w:rFonts w:ascii="Arial Narrow" w:hAnsi="Arial Narrow"/>
          <w:sz w:val="18"/>
          <w:szCs w:val="18"/>
        </w:rPr>
        <w:t>3. lokalite hrozí intenzívne riziko ohrozenia socioekonomickými aktivitami a likvidácie druhov alebo biotopov európskeho významu nachádzajúcej sa na nej a/alebo</w:t>
      </w:r>
    </w:p>
    <w:p w14:paraId="52552A06" w14:textId="77777777" w:rsidR="007E46DE" w:rsidRPr="00F74808" w:rsidRDefault="007E46DE" w:rsidP="00617AD9">
      <w:pPr>
        <w:shd w:val="clear" w:color="auto" w:fill="FFFFFF"/>
        <w:tabs>
          <w:tab w:val="left" w:pos="284"/>
        </w:tabs>
        <w:spacing w:after="0" w:line="240" w:lineRule="auto"/>
        <w:ind w:left="284" w:hanging="142"/>
        <w:jc w:val="both"/>
        <w:rPr>
          <w:rFonts w:ascii="Arial Narrow" w:hAnsi="Arial Narrow"/>
          <w:sz w:val="18"/>
          <w:szCs w:val="18"/>
        </w:rPr>
      </w:pPr>
      <w:r w:rsidRPr="00F74808">
        <w:rPr>
          <w:rFonts w:ascii="Arial Narrow" w:hAnsi="Arial Narrow"/>
          <w:sz w:val="18"/>
          <w:szCs w:val="18"/>
        </w:rPr>
        <w:t>4. na pozemkoch sa nachádza významný anorganický, alebo geomorfologický jav (napr. vstupný otvor do jaskyne, skalný hríb, a pod.) a/alebo</w:t>
      </w:r>
    </w:p>
    <w:p w14:paraId="2839FAFA" w14:textId="77777777" w:rsidR="007E46DE" w:rsidRPr="00F74808" w:rsidRDefault="007E46DE" w:rsidP="00617AD9">
      <w:pPr>
        <w:shd w:val="clear" w:color="auto" w:fill="FFFFFF"/>
        <w:tabs>
          <w:tab w:val="left" w:pos="284"/>
        </w:tabs>
        <w:spacing w:after="0" w:line="240" w:lineRule="auto"/>
        <w:ind w:left="284" w:hanging="142"/>
        <w:jc w:val="both"/>
        <w:rPr>
          <w:rFonts w:ascii="Arial Narrow" w:hAnsi="Arial Narrow"/>
          <w:sz w:val="18"/>
          <w:szCs w:val="18"/>
        </w:rPr>
      </w:pPr>
      <w:r w:rsidRPr="00F74808">
        <w:rPr>
          <w:rFonts w:ascii="Arial Narrow" w:hAnsi="Arial Narrow"/>
          <w:sz w:val="18"/>
          <w:szCs w:val="18"/>
        </w:rPr>
        <w:t>5. nákupom pozemkov sa dosiahne získanie ucelenej časti chráneného územia, ktorá je významná pre zachovanie druhov a/alebo biotopov európskeho významu a súčasne pre zabezpečenie koherencie sústavy Natura 2000.</w:t>
      </w:r>
    </w:p>
    <w:p w14:paraId="535E17A5" w14:textId="77777777" w:rsidR="007E46DE" w:rsidRDefault="007E46DE" w:rsidP="00617AD9">
      <w:pPr>
        <w:pStyle w:val="Textpoznmkypodiarou"/>
        <w:tabs>
          <w:tab w:val="left" w:pos="284"/>
        </w:tabs>
        <w:ind w:left="284" w:hanging="142"/>
        <w:jc w:val="both"/>
      </w:pPr>
      <w:r w:rsidRPr="00F74808">
        <w:rPr>
          <w:rFonts w:ascii="Arial Narrow" w:hAnsi="Arial Narrow"/>
          <w:bCs/>
          <w:sz w:val="18"/>
          <w:szCs w:val="18"/>
        </w:rPr>
        <w:t xml:space="preserve">Splnené musí byť </w:t>
      </w:r>
      <w:r w:rsidRPr="00F74808">
        <w:rPr>
          <w:rFonts w:ascii="Arial Narrow" w:hAnsi="Arial Narrow"/>
          <w:bCs/>
          <w:sz w:val="18"/>
          <w:szCs w:val="18"/>
          <w:u w:val="single"/>
        </w:rPr>
        <w:t>minimálne jedno</w:t>
      </w:r>
      <w:r w:rsidRPr="00F74808">
        <w:rPr>
          <w:rFonts w:ascii="Arial Narrow" w:hAnsi="Arial Narrow"/>
          <w:bCs/>
          <w:sz w:val="18"/>
          <w:szCs w:val="18"/>
        </w:rPr>
        <w:t xml:space="preserve"> z vyššie uvedených kritérií.</w:t>
      </w:r>
    </w:p>
  </w:footnote>
  <w:footnote w:id="41">
    <w:p w14:paraId="5BBDF213" w14:textId="1E1603E0" w:rsidR="007E46DE" w:rsidRPr="00F74808" w:rsidRDefault="007E46DE" w:rsidP="00400D76">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360D76">
        <w:rPr>
          <w:rFonts w:ascii="Arial Narrow" w:hAnsi="Arial Narrow"/>
          <w:sz w:val="18"/>
          <w:szCs w:val="18"/>
        </w:rPr>
        <w:t>Hodnota pozemku môže byť určená aj v zmysle osobitného právneho predpisu, pričom nemôže dôjsť k porušeniu pravidiel hospodárskej súťaže.</w:t>
      </w:r>
      <w:r>
        <w:rPr>
          <w:rFonts w:ascii="Arial Narrow" w:hAnsi="Arial Narrow"/>
          <w:sz w:val="18"/>
          <w:szCs w:val="18"/>
        </w:rPr>
        <w:t xml:space="preserve"> </w:t>
      </w:r>
      <w:r w:rsidRPr="00F74808">
        <w:rPr>
          <w:rFonts w:ascii="Arial Narrow" w:hAnsi="Arial Narrow"/>
          <w:sz w:val="18"/>
          <w:szCs w:val="18"/>
        </w:rPr>
        <w:t>Žiadateľ/Prijímateľ zabezpečí, aby znalecký posudok vyjadroval hodnotu majetku s ohľadom na daň z pridanej hodnoty. Daň z pridanej hodnoty ako oprávnený výdavok musí spĺňať podmienky uvedené v rámci skupiny výdavkov „Daň z pridanej hodnoty a iné dane“ v kapitole 4 tejto Príručky.</w:t>
      </w:r>
    </w:p>
  </w:footnote>
  <w:footnote w:id="42">
    <w:p w14:paraId="687FCFA9" w14:textId="615815E2" w:rsidR="007E46DE" w:rsidRPr="00F74808" w:rsidRDefault="007E46DE">
      <w:pPr>
        <w:pStyle w:val="Textpoznmkypodiarou"/>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w:t>
      </w:r>
      <w:r>
        <w:rPr>
          <w:rFonts w:ascii="Arial Narrow" w:hAnsi="Arial Narrow"/>
          <w:sz w:val="18"/>
          <w:szCs w:val="18"/>
        </w:rPr>
        <w:t xml:space="preserve">Škálované </w:t>
      </w:r>
      <w:r w:rsidRPr="00F74808">
        <w:rPr>
          <w:rFonts w:ascii="Arial Narrow" w:hAnsi="Arial Narrow"/>
          <w:sz w:val="18"/>
          <w:szCs w:val="18"/>
        </w:rPr>
        <w:t xml:space="preserve">percentuálne limity pre tento oprávnený výdavok sú uvedené v </w:t>
      </w:r>
      <w:r>
        <w:rPr>
          <w:rFonts w:ascii="Arial Narrow" w:hAnsi="Arial Narrow"/>
          <w:sz w:val="18"/>
          <w:szCs w:val="18"/>
        </w:rPr>
        <w:t>p</w:t>
      </w:r>
      <w:r w:rsidRPr="00F74808">
        <w:rPr>
          <w:rFonts w:ascii="Arial Narrow" w:hAnsi="Arial Narrow"/>
          <w:sz w:val="18"/>
          <w:szCs w:val="18"/>
        </w:rPr>
        <w:t>rílohe č. 2 Príručky.</w:t>
      </w:r>
    </w:p>
  </w:footnote>
  <w:footnote w:id="43">
    <w:p w14:paraId="213C043F" w14:textId="3983773A" w:rsidR="007E46DE" w:rsidRPr="00F74808" w:rsidRDefault="007E46DE" w:rsidP="00AB69BC">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V zmysle § 3, písm. v), bod 1 zákona č. 569/2007 Z. z. o geologických prácach (ďalej len „geologický zákon“) v platnom znení.</w:t>
      </w:r>
    </w:p>
  </w:footnote>
  <w:footnote w:id="44">
    <w:p w14:paraId="4364EE6E" w14:textId="3175797B" w:rsidR="007E46DE" w:rsidRPr="00F74808" w:rsidRDefault="007E46DE" w:rsidP="004D08FC">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Samostatné hnuteľné veci, prípadne súbory hnuteľných vecí, ktoré majú samostatné technicko-ekonomické určenie, ktorých vstupná cena je vyššia ako 1</w:t>
      </w:r>
      <w:r>
        <w:rPr>
          <w:rFonts w:ascii="Arial Narrow" w:hAnsi="Arial Narrow"/>
          <w:sz w:val="18"/>
          <w:szCs w:val="18"/>
        </w:rPr>
        <w:t xml:space="preserve"> </w:t>
      </w:r>
      <w:r w:rsidRPr="00F74808">
        <w:rPr>
          <w:rFonts w:ascii="Arial Narrow" w:hAnsi="Arial Narrow"/>
          <w:sz w:val="18"/>
          <w:szCs w:val="18"/>
        </w:rPr>
        <w:t>700,- EUR a prevádzkovo-technické funkcie dlhšie ako jeden rok a dlhodobý nehmotný majetok, ktorého vstupná cena je vyššia ako 2</w:t>
      </w:r>
      <w:r>
        <w:rPr>
          <w:rFonts w:ascii="Arial Narrow" w:hAnsi="Arial Narrow"/>
          <w:sz w:val="18"/>
          <w:szCs w:val="18"/>
        </w:rPr>
        <w:t xml:space="preserve"> </w:t>
      </w:r>
      <w:r w:rsidRPr="00F74808">
        <w:rPr>
          <w:rFonts w:ascii="Arial Narrow" w:hAnsi="Arial Narrow"/>
          <w:sz w:val="18"/>
          <w:szCs w:val="18"/>
        </w:rPr>
        <w:t>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ako sú uvedené v predmetnej Príručke.</w:t>
      </w:r>
    </w:p>
  </w:footnote>
  <w:footnote w:id="45">
    <w:p w14:paraId="121BBC38" w14:textId="2BFAF5F1" w:rsidR="007E46DE" w:rsidRDefault="007E46DE" w:rsidP="000022B9">
      <w:pPr>
        <w:pStyle w:val="Textpoznmkypodiarou"/>
        <w:jc w:val="both"/>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Pri nákupe z tretích krajín je clo súvisiace s obstaraním považované za oprávnený výdavok.</w:t>
      </w:r>
    </w:p>
  </w:footnote>
  <w:footnote w:id="46">
    <w:p w14:paraId="08DAE094" w14:textId="55B9E56F" w:rsidR="007E46DE" w:rsidRPr="00F74808" w:rsidRDefault="007E46DE" w:rsidP="00061F9A">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V zmysle zákona o dani z príjmov.</w:t>
      </w:r>
    </w:p>
  </w:footnote>
  <w:footnote w:id="47">
    <w:p w14:paraId="7D1C3C72" w14:textId="2335846B" w:rsidR="007E46DE" w:rsidRPr="00061F9A" w:rsidRDefault="007E46DE" w:rsidP="00061F9A">
      <w:pPr>
        <w:pStyle w:val="Textpoznmkypodiarou"/>
        <w:jc w:val="both"/>
        <w:rPr>
          <w:rFonts w:ascii="Arial Narrow" w:hAnsi="Arial Narrow"/>
          <w:sz w:val="18"/>
          <w:szCs w:val="18"/>
        </w:rPr>
      </w:pPr>
      <w:r w:rsidRPr="00061F9A">
        <w:rPr>
          <w:rStyle w:val="Odkaznapoznmkupodiarou"/>
          <w:rFonts w:ascii="Arial Narrow" w:hAnsi="Arial Narrow"/>
          <w:sz w:val="18"/>
          <w:szCs w:val="18"/>
        </w:rPr>
        <w:footnoteRef/>
      </w:r>
      <w:r w:rsidRPr="00061F9A">
        <w:rPr>
          <w:rFonts w:ascii="Arial Narrow" w:hAnsi="Arial Narrow"/>
          <w:sz w:val="18"/>
          <w:szCs w:val="18"/>
        </w:rPr>
        <w:t xml:space="preserve"> Zákon o dani z</w:t>
      </w:r>
      <w:r>
        <w:rPr>
          <w:rFonts w:ascii="Arial Narrow" w:hAnsi="Arial Narrow"/>
          <w:sz w:val="18"/>
          <w:szCs w:val="18"/>
        </w:rPr>
        <w:t> </w:t>
      </w:r>
      <w:r w:rsidRPr="00061F9A">
        <w:rPr>
          <w:rFonts w:ascii="Arial Narrow" w:hAnsi="Arial Narrow"/>
          <w:sz w:val="18"/>
          <w:szCs w:val="18"/>
        </w:rPr>
        <w:t>príjmov</w:t>
      </w:r>
      <w:r>
        <w:rPr>
          <w:rFonts w:ascii="Arial Narrow" w:hAnsi="Arial Narrow"/>
          <w:sz w:val="18"/>
          <w:szCs w:val="18"/>
        </w:rPr>
        <w:t>.</w:t>
      </w:r>
    </w:p>
  </w:footnote>
  <w:footnote w:id="48">
    <w:p w14:paraId="4D762F4F" w14:textId="47F898C1" w:rsidR="007E46DE" w:rsidRPr="00F74808" w:rsidRDefault="007E46DE" w:rsidP="00061F9A">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V rámci Výzvy môže </w:t>
      </w:r>
      <w:r>
        <w:rPr>
          <w:rFonts w:ascii="Arial Narrow" w:hAnsi="Arial Narrow"/>
          <w:sz w:val="18"/>
          <w:szCs w:val="18"/>
        </w:rPr>
        <w:t>P</w:t>
      </w:r>
      <w:r w:rsidRPr="00F74808">
        <w:rPr>
          <w:rFonts w:ascii="Arial Narrow" w:hAnsi="Arial Narrow"/>
          <w:sz w:val="18"/>
          <w:szCs w:val="18"/>
        </w:rPr>
        <w:t xml:space="preserve">oskytovateľ podrobnejšie vymedziť, ktoré predmety je možné financovať formou operatívneho nájmu. </w:t>
      </w:r>
    </w:p>
  </w:footnote>
  <w:footnote w:id="49">
    <w:p w14:paraId="4A01D140" w14:textId="57A3A6B8" w:rsidR="007E46DE" w:rsidRDefault="007E46DE" w:rsidP="001D5D0A">
      <w:pPr>
        <w:pStyle w:val="Textpoznmkypodiarou"/>
        <w:jc w:val="both"/>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Aplikuje sa vždy nižšia hodnota z daných možností.</w:t>
      </w:r>
    </w:p>
  </w:footnote>
  <w:footnote w:id="50">
    <w:p w14:paraId="24AB6CE4" w14:textId="3C3FC10D" w:rsidR="007E46DE" w:rsidRPr="00F74808" w:rsidRDefault="007E46DE" w:rsidP="000B6EAA">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Pre účely tejto Príručky sa pod pojmom úväzok rozumie: pracovný pomer, dohody mimo pracovného pomeru a štátnozamestnanecký pomer.</w:t>
      </w:r>
    </w:p>
  </w:footnote>
  <w:footnote w:id="51">
    <w:p w14:paraId="5F7D27A4" w14:textId="74DDF240" w:rsidR="007E46DE" w:rsidRPr="00F74808" w:rsidRDefault="007E46DE" w:rsidP="000B6EAA">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Oprávnené sú príplatky v zmysle platnej legislatívy.</w:t>
      </w:r>
    </w:p>
  </w:footnote>
  <w:footnote w:id="52">
    <w:p w14:paraId="7EA16AA7" w14:textId="77D83A66" w:rsidR="007E46DE" w:rsidRPr="00F74808" w:rsidRDefault="007E46DE" w:rsidP="003B15DB">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Týmto nie sú dotknuté záväzky zamestnávateľa voči zamestnancovi na základe uzatvorených pracovnoprávnych vzťahov.</w:t>
      </w:r>
    </w:p>
  </w:footnote>
  <w:footnote w:id="53">
    <w:p w14:paraId="11857338" w14:textId="12E584A4" w:rsidR="007E46DE" w:rsidRPr="00F74808" w:rsidRDefault="007E46DE" w:rsidP="001D5D0A">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Ide o zložku mzdy v zmysle § 118 zákonníka práce.</w:t>
      </w:r>
      <w:r>
        <w:rPr>
          <w:rFonts w:ascii="Arial Narrow" w:hAnsi="Arial Narrow"/>
          <w:sz w:val="18"/>
          <w:szCs w:val="18"/>
        </w:rPr>
        <w:t xml:space="preserve"> </w:t>
      </w:r>
      <w:r w:rsidRPr="003F70FD">
        <w:rPr>
          <w:rFonts w:ascii="Arial Narrow" w:hAnsi="Arial Narrow"/>
          <w:sz w:val="18"/>
          <w:szCs w:val="18"/>
        </w:rPr>
        <w:t>Uvedené sa aplikuje aj na obdobný pracovný vzťah (napr. zákon o štátnej službe).</w:t>
      </w:r>
    </w:p>
  </w:footnote>
  <w:footnote w:id="54">
    <w:p w14:paraId="47B5B7D7" w14:textId="3DDB602B" w:rsidR="007E46DE" w:rsidRPr="005249D9" w:rsidRDefault="007E46DE" w:rsidP="005249D9">
      <w:pPr>
        <w:pStyle w:val="Textpoznmkypodiarou"/>
        <w:jc w:val="both"/>
        <w:rPr>
          <w:rFonts w:ascii="Arial Narrow" w:hAnsi="Arial Narrow"/>
          <w:sz w:val="18"/>
          <w:szCs w:val="18"/>
        </w:rPr>
      </w:pPr>
      <w:r w:rsidRPr="005249D9">
        <w:rPr>
          <w:rStyle w:val="Odkaznapoznmkupodiarou"/>
          <w:rFonts w:ascii="Arial Narrow" w:hAnsi="Arial Narrow"/>
          <w:sz w:val="18"/>
          <w:szCs w:val="18"/>
        </w:rPr>
        <w:footnoteRef/>
      </w:r>
      <w:r w:rsidRPr="005249D9">
        <w:rPr>
          <w:rFonts w:ascii="Arial Narrow" w:hAnsi="Arial Narrow"/>
          <w:sz w:val="18"/>
          <w:szCs w:val="18"/>
        </w:rPr>
        <w:t xml:space="preserve"> </w:t>
      </w:r>
      <w:r>
        <w:rPr>
          <w:rFonts w:ascii="Arial Narrow" w:hAnsi="Arial Narrow"/>
          <w:sz w:val="18"/>
          <w:szCs w:val="18"/>
        </w:rPr>
        <w:t>O</w:t>
      </w:r>
      <w:r w:rsidRPr="005249D9">
        <w:rPr>
          <w:rFonts w:ascii="Arial Narrow" w:hAnsi="Arial Narrow"/>
          <w:sz w:val="18"/>
          <w:szCs w:val="18"/>
        </w:rPr>
        <w:t xml:space="preserve">dmena ako zložka mzdy </w:t>
      </w:r>
      <w:r>
        <w:rPr>
          <w:rFonts w:ascii="Arial Narrow" w:hAnsi="Arial Narrow"/>
          <w:sz w:val="18"/>
          <w:szCs w:val="18"/>
        </w:rPr>
        <w:t>(</w:t>
      </w:r>
      <w:r w:rsidRPr="00F74808">
        <w:rPr>
          <w:rFonts w:ascii="Arial Narrow" w:hAnsi="Arial Narrow"/>
          <w:sz w:val="18"/>
          <w:szCs w:val="18"/>
        </w:rPr>
        <w:t>v zmysle § 118 zákonníka práce</w:t>
      </w:r>
      <w:r>
        <w:rPr>
          <w:rFonts w:ascii="Arial Narrow" w:hAnsi="Arial Narrow"/>
          <w:sz w:val="18"/>
          <w:szCs w:val="18"/>
        </w:rPr>
        <w:t xml:space="preserve">) </w:t>
      </w:r>
      <w:r w:rsidRPr="005249D9">
        <w:rPr>
          <w:rFonts w:ascii="Arial Narrow" w:hAnsi="Arial Narrow"/>
          <w:b/>
          <w:sz w:val="18"/>
          <w:szCs w:val="18"/>
        </w:rPr>
        <w:t>je oprávnený výdavok výlučne v prípade, ak je poskytnutá zamestnancovi, ktorý pracuje</w:t>
      </w:r>
      <w:r w:rsidRPr="005249D9">
        <w:rPr>
          <w:rFonts w:ascii="Arial Narrow" w:hAnsi="Arial Narrow"/>
          <w:sz w:val="18"/>
          <w:szCs w:val="18"/>
        </w:rPr>
        <w:t xml:space="preserve"> </w:t>
      </w:r>
      <w:r w:rsidRPr="005249D9">
        <w:rPr>
          <w:rFonts w:ascii="Arial Narrow" w:hAnsi="Arial Narrow"/>
          <w:b/>
          <w:sz w:val="18"/>
          <w:szCs w:val="18"/>
        </w:rPr>
        <w:t>iba na projekte/projektoch spolufinancovanom z EŠIF</w:t>
      </w:r>
      <w:r w:rsidRPr="001D5D0A">
        <w:rPr>
          <w:rFonts w:ascii="Arial Narrow" w:hAnsi="Arial Narrow"/>
          <w:sz w:val="18"/>
          <w:szCs w:val="18"/>
        </w:rPr>
        <w:t>, t. j. nevykonáva iné pracovné činnosti financované z iných zdrojov prijímateľa (bez ohľadu na dĺžku pracovného času zamestnanca zamestnaného u konkrétneho prijímateľa)</w:t>
      </w:r>
      <w:r>
        <w:rPr>
          <w:rFonts w:ascii="Arial Narrow" w:hAnsi="Arial Narrow"/>
          <w:sz w:val="18"/>
          <w:szCs w:val="18"/>
        </w:rPr>
        <w:t xml:space="preserve"> a zároveň za splnenia podmienky, že </w:t>
      </w:r>
      <w:r w:rsidRPr="00BC5899">
        <w:rPr>
          <w:rFonts w:ascii="Arial Narrow" w:hAnsi="Arial Narrow"/>
          <w:b/>
          <w:sz w:val="18"/>
          <w:szCs w:val="18"/>
        </w:rPr>
        <w:t xml:space="preserve">výška odmeny je v súlade s predchádzajúcou mzdovou politikou </w:t>
      </w:r>
      <w:r>
        <w:rPr>
          <w:rFonts w:ascii="Arial Narrow" w:hAnsi="Arial Narrow"/>
          <w:b/>
          <w:sz w:val="18"/>
          <w:szCs w:val="18"/>
        </w:rPr>
        <w:t xml:space="preserve">organizácie </w:t>
      </w:r>
      <w:r w:rsidRPr="00BC5899">
        <w:rPr>
          <w:rFonts w:ascii="Arial Narrow" w:hAnsi="Arial Narrow"/>
          <w:b/>
          <w:sz w:val="18"/>
          <w:szCs w:val="18"/>
        </w:rPr>
        <w:t>žiadateľa/Prijímateľa</w:t>
      </w:r>
      <w:r w:rsidRPr="001D5D0A">
        <w:rPr>
          <w:rFonts w:ascii="Arial Narrow" w:hAnsi="Arial Narrow"/>
          <w:sz w:val="18"/>
          <w:szCs w:val="18"/>
        </w:rPr>
        <w:t>, t.j. nie je možné akceptovať navýšenie odmeny iba z dôvodu prác vykonávaných na projekte financovano</w:t>
      </w:r>
      <w:r>
        <w:rPr>
          <w:rFonts w:ascii="Arial Narrow" w:hAnsi="Arial Narrow"/>
          <w:sz w:val="18"/>
          <w:szCs w:val="18"/>
        </w:rPr>
        <w:t>m</w:t>
      </w:r>
      <w:r w:rsidRPr="001D5D0A">
        <w:rPr>
          <w:rFonts w:ascii="Arial Narrow" w:hAnsi="Arial Narrow"/>
          <w:sz w:val="18"/>
          <w:szCs w:val="18"/>
        </w:rPr>
        <w:t xml:space="preserve"> z prostriedkov EŠIF</w:t>
      </w:r>
      <w:r>
        <w:rPr>
          <w:rFonts w:ascii="Arial Narrow" w:hAnsi="Arial Narrow"/>
          <w:sz w:val="18"/>
          <w:szCs w:val="18"/>
        </w:rPr>
        <w:t>.</w:t>
      </w:r>
    </w:p>
  </w:footnote>
  <w:footnote w:id="55">
    <w:p w14:paraId="47A1EA35" w14:textId="29E76363" w:rsidR="007E46DE" w:rsidRPr="00F74808" w:rsidRDefault="007E46DE" w:rsidP="001D5D0A">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footnote>
  <w:footnote w:id="56">
    <w:p w14:paraId="67EA6923" w14:textId="24184B21" w:rsidR="007E46DE" w:rsidRPr="00F74808" w:rsidRDefault="007E46DE">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V prípade, ak do povinných odvodov za zamestnávateľa vstupuje aj odvod za sumu ostatných výdavkov na zamestnanca, je potrebné túto sumu odpočítať od celkových odvodov zamestnávateľa.</w:t>
      </w:r>
    </w:p>
  </w:footnote>
  <w:footnote w:id="57">
    <w:p w14:paraId="26D04486" w14:textId="5306E656" w:rsidR="007E46DE" w:rsidRDefault="007E46DE">
      <w:pPr>
        <w:pStyle w:val="Textpoznmkypodiarou"/>
        <w:jc w:val="both"/>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V prípade, ak do povinných odvodov za zamestnávateľa vstupuje aj odvod za výdavok na odstupné a odchodné, je potrebné túto sumu odpočítať od celkových odvodov zamestnávateľa.</w:t>
      </w:r>
    </w:p>
  </w:footnote>
  <w:footnote w:id="58">
    <w:p w14:paraId="50DA6FD7" w14:textId="4A6E3C50" w:rsidR="007E46DE" w:rsidRPr="00F74808" w:rsidRDefault="007E46DE" w:rsidP="00503692">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Týmto nie je dotknutá možnosť, že mzda/odmena dohodnut</w:t>
      </w:r>
      <w:r>
        <w:rPr>
          <w:rFonts w:ascii="Arial Narrow" w:hAnsi="Arial Narrow"/>
          <w:sz w:val="18"/>
          <w:szCs w:val="18"/>
        </w:rPr>
        <w:t>á</w:t>
      </w:r>
      <w:r w:rsidRPr="00F74808">
        <w:rPr>
          <w:rFonts w:ascii="Arial Narrow" w:hAnsi="Arial Narrow"/>
          <w:sz w:val="18"/>
          <w:szCs w:val="18"/>
        </w:rPr>
        <w:t xml:space="preserve"> medzi zamestnancom a Prijímateľom je vyššia ako sú finančné limity stanovené </w:t>
      </w:r>
      <w:r>
        <w:rPr>
          <w:rFonts w:ascii="Arial Narrow" w:hAnsi="Arial Narrow"/>
          <w:sz w:val="18"/>
          <w:szCs w:val="18"/>
        </w:rPr>
        <w:t>P</w:t>
      </w:r>
      <w:r w:rsidRPr="00F74808">
        <w:rPr>
          <w:rFonts w:ascii="Arial Narrow" w:hAnsi="Arial Narrow"/>
          <w:sz w:val="18"/>
          <w:szCs w:val="18"/>
        </w:rPr>
        <w:t xml:space="preserve">oskytovateľom, avšak </w:t>
      </w:r>
      <w:r w:rsidRPr="00F74808">
        <w:rPr>
          <w:rFonts w:ascii="Arial Narrow" w:hAnsi="Arial Narrow"/>
          <w:sz w:val="18"/>
          <w:szCs w:val="18"/>
          <w:u w:val="single"/>
        </w:rPr>
        <w:t>rozdiel</w:t>
      </w:r>
      <w:r w:rsidRPr="00F74808">
        <w:rPr>
          <w:rFonts w:ascii="Arial Narrow" w:hAnsi="Arial Narrow"/>
          <w:sz w:val="18"/>
          <w:szCs w:val="18"/>
        </w:rPr>
        <w:t xml:space="preserve"> medzi dohodnutou mzdou/odmenou a stanovenými finančnými limitmi bude určený ako </w:t>
      </w:r>
      <w:r w:rsidRPr="00F74808">
        <w:rPr>
          <w:rFonts w:ascii="Arial Narrow" w:hAnsi="Arial Narrow"/>
          <w:sz w:val="18"/>
          <w:szCs w:val="18"/>
          <w:u w:val="single"/>
        </w:rPr>
        <w:t>neoprávnený výdavok</w:t>
      </w:r>
      <w:r w:rsidRPr="00F74808">
        <w:rPr>
          <w:rFonts w:ascii="Arial Narrow" w:hAnsi="Arial Narrow"/>
          <w:sz w:val="18"/>
          <w:szCs w:val="18"/>
        </w:rPr>
        <w:t>.</w:t>
      </w:r>
    </w:p>
  </w:footnote>
  <w:footnote w:id="59">
    <w:p w14:paraId="28F7243F" w14:textId="2044B5CB" w:rsidR="007E46DE" w:rsidRPr="00F74808" w:rsidRDefault="007E46DE" w:rsidP="00D43D17">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V rámci DOP OP KŽP je riadenie projektu - interné možné vykonávať výlučne prostredníctvom pracovnej pozície „Projektový manažér - interný“.</w:t>
      </w:r>
      <w:r>
        <w:rPr>
          <w:rFonts w:ascii="Arial Narrow" w:hAnsi="Arial Narrow"/>
          <w:sz w:val="18"/>
          <w:szCs w:val="18"/>
        </w:rPr>
        <w:t xml:space="preserve"> </w:t>
      </w:r>
      <w:r w:rsidRPr="00EB5F6A">
        <w:rPr>
          <w:rFonts w:ascii="Arial Narrow" w:hAnsi="Arial Narrow"/>
          <w:sz w:val="18"/>
          <w:szCs w:val="18"/>
        </w:rPr>
        <w:t xml:space="preserve">Prijímateľ môže vykonávať riadenie projektu aj prostredníctvom viacerých osôb, avšak za oprávnený výdavok sa považuje iba jeden plný (100 %) pracovný úväzok do výšky stanoveného </w:t>
      </w:r>
      <w:r>
        <w:rPr>
          <w:rFonts w:ascii="Arial Narrow" w:hAnsi="Arial Narrow"/>
          <w:sz w:val="18"/>
          <w:szCs w:val="18"/>
        </w:rPr>
        <w:t>finančného limitu</w:t>
      </w:r>
      <w:r w:rsidRPr="00EB5F6A">
        <w:rPr>
          <w:rFonts w:ascii="Arial Narrow" w:hAnsi="Arial Narrow"/>
          <w:sz w:val="18"/>
          <w:szCs w:val="18"/>
        </w:rPr>
        <w:t>.</w:t>
      </w:r>
      <w:r w:rsidRPr="00F74808">
        <w:rPr>
          <w:rFonts w:ascii="Arial Narrow" w:hAnsi="Arial Narrow"/>
          <w:sz w:val="18"/>
          <w:szCs w:val="18"/>
        </w:rPr>
        <w:t xml:space="preserve"> Týmto nie je dotknutá možnosť obsadiť uvedenú pracovnú pozíciu viacerými osobami na skrátený pracovný úväzok, avšak ich celkový podiel práce kumulatívne nepresiahne jeden plný (100 %) pracovný úväzok. </w:t>
      </w:r>
      <w:r w:rsidRPr="00F74808">
        <w:rPr>
          <w:rFonts w:ascii="Arial Narrow" w:hAnsi="Arial Narrow"/>
          <w:b/>
          <w:sz w:val="18"/>
          <w:szCs w:val="18"/>
        </w:rPr>
        <w:t>Kombinácia</w:t>
      </w:r>
      <w:r w:rsidRPr="00F74808">
        <w:rPr>
          <w:rFonts w:ascii="Arial Narrow" w:hAnsi="Arial Narrow"/>
          <w:sz w:val="18"/>
          <w:szCs w:val="18"/>
        </w:rPr>
        <w:t xml:space="preserve"> interného a externého riadenia projektu </w:t>
      </w:r>
      <w:r w:rsidRPr="00F74808">
        <w:rPr>
          <w:rFonts w:ascii="Arial Narrow" w:hAnsi="Arial Narrow"/>
          <w:b/>
          <w:sz w:val="18"/>
          <w:szCs w:val="18"/>
        </w:rPr>
        <w:t>nie je</w:t>
      </w:r>
      <w:r w:rsidRPr="00F74808">
        <w:rPr>
          <w:rFonts w:ascii="Arial Narrow" w:hAnsi="Arial Narrow"/>
          <w:sz w:val="18"/>
          <w:szCs w:val="18"/>
        </w:rPr>
        <w:t xml:space="preserve"> v rámci jedného a toho istého DOP OP KŽP </w:t>
      </w:r>
      <w:r w:rsidRPr="00F74808">
        <w:rPr>
          <w:rFonts w:ascii="Arial Narrow" w:hAnsi="Arial Narrow"/>
          <w:b/>
          <w:sz w:val="18"/>
          <w:szCs w:val="18"/>
        </w:rPr>
        <w:t>prípustná</w:t>
      </w:r>
      <w:r w:rsidRPr="00F74808">
        <w:rPr>
          <w:rFonts w:ascii="Arial Narrow" w:hAnsi="Arial Narrow"/>
          <w:sz w:val="18"/>
          <w:szCs w:val="18"/>
        </w:rPr>
        <w:t>.</w:t>
      </w:r>
    </w:p>
  </w:footnote>
  <w:footnote w:id="60">
    <w:p w14:paraId="51281E48" w14:textId="378891E8" w:rsidR="007E46DE" w:rsidRPr="00F74808" w:rsidRDefault="007E46DE" w:rsidP="00EB1B53">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Poskytovanie informácií ohľadom špecifík jednotlivých nástrojov pre informovanie a komunikáciu uvedených v </w:t>
      </w:r>
      <w:r w:rsidRPr="00F74808">
        <w:rPr>
          <w:rFonts w:ascii="Arial Narrow" w:hAnsi="Arial Narrow"/>
          <w:i/>
          <w:sz w:val="18"/>
          <w:szCs w:val="18"/>
        </w:rPr>
        <w:t xml:space="preserve">Manuáli pre informovanie a komunikáciu </w:t>
      </w:r>
      <w:r w:rsidRPr="00F74808">
        <w:rPr>
          <w:rFonts w:ascii="Arial Narrow" w:hAnsi="Arial Narrow"/>
          <w:sz w:val="18"/>
          <w:szCs w:val="18"/>
        </w:rPr>
        <w:t>pre OP KŽP.</w:t>
      </w:r>
    </w:p>
  </w:footnote>
  <w:footnote w:id="61">
    <w:p w14:paraId="0A256CF7" w14:textId="0CA98A7A" w:rsidR="007E46DE" w:rsidRPr="008D46CF" w:rsidRDefault="007E46DE" w:rsidP="0011031A">
      <w:pPr>
        <w:pStyle w:val="Textpoznmkypodiarou"/>
        <w:jc w:val="both"/>
        <w:rPr>
          <w:rFonts w:ascii="Arial Narrow" w:hAnsi="Arial Narrow"/>
          <w:sz w:val="18"/>
          <w:szCs w:val="18"/>
        </w:rPr>
      </w:pPr>
      <w:ins w:id="172" w:author="Autor" w:date="2016-08-02T14:29:00Z">
        <w:r w:rsidRPr="008D46CF">
          <w:rPr>
            <w:rStyle w:val="Odkaznapoznmkupodiarou"/>
            <w:rFonts w:ascii="Arial Narrow" w:hAnsi="Arial Narrow"/>
            <w:sz w:val="18"/>
            <w:szCs w:val="18"/>
          </w:rPr>
          <w:footnoteRef/>
        </w:r>
        <w:r w:rsidRPr="008D46CF">
          <w:rPr>
            <w:rFonts w:ascii="Arial Narrow" w:hAnsi="Arial Narrow"/>
            <w:sz w:val="18"/>
            <w:szCs w:val="18"/>
          </w:rPr>
          <w:t xml:space="preserve"> </w:t>
        </w:r>
      </w:ins>
      <w:ins w:id="173" w:author="Autor" w:date="2016-08-02T15:57:00Z">
        <w:r w:rsidRPr="0011031A">
          <w:rPr>
            <w:rFonts w:ascii="Arial Narrow" w:hAnsi="Arial Narrow"/>
            <w:sz w:val="18"/>
            <w:szCs w:val="18"/>
          </w:rPr>
          <w:t xml:space="preserve">Zahŕňa: poskytovanie informácií Prijímateľovi ohľadom jeho povinností voči Poskytovateľovi, ktoré mu vyplývajú z </w:t>
        </w:r>
        <w:r w:rsidRPr="0011031A">
          <w:rPr>
            <w:rFonts w:ascii="Arial Narrow" w:hAnsi="Arial Narrow"/>
            <w:i/>
            <w:sz w:val="18"/>
            <w:szCs w:val="18"/>
          </w:rPr>
          <w:t>Príručky k procesu VO</w:t>
        </w:r>
        <w:r w:rsidRPr="0011031A">
          <w:rPr>
            <w:rFonts w:ascii="Arial Narrow" w:hAnsi="Arial Narrow"/>
            <w:sz w:val="18"/>
            <w:szCs w:val="18"/>
          </w:rPr>
          <w:t>; komunikáciu s Poskytovateľom v oblasti realizácie VO v projekte; dohľad nad predložením plánu VO Poskytovateľovi; koordináciu predkladania dokumentácie z VO na kontrolu Poskytovateľovi; poskytovanie súčinnosti Prijímateľovi pri vypracovaní návrhu súťažných podkladov a uzatváraní zmlúv s úspešnými uchádzačmi a pod.</w:t>
        </w:r>
      </w:ins>
    </w:p>
  </w:footnote>
  <w:footnote w:id="62">
    <w:p w14:paraId="4F4D2F32" w14:textId="3FFD051C" w:rsidR="007E46DE" w:rsidRPr="00F74808" w:rsidRDefault="007E46DE" w:rsidP="000B2ED7">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 xml:space="preserve">Za oprávnený výdavok sa aj v prípade stravného poskytnutého dodávateľsky (na faktúru) považuje suma stravného, ktorá je v súlade </w:t>
      </w:r>
      <w:r>
        <w:rPr>
          <w:rFonts w:ascii="Arial Narrow" w:hAnsi="Arial Narrow"/>
          <w:sz w:val="18"/>
          <w:szCs w:val="18"/>
        </w:rPr>
        <w:br/>
      </w:r>
      <w:r w:rsidRPr="00F74808">
        <w:rPr>
          <w:rFonts w:ascii="Arial Narrow" w:hAnsi="Arial Narrow"/>
          <w:sz w:val="18"/>
          <w:szCs w:val="18"/>
        </w:rPr>
        <w:t xml:space="preserve">s platným znením </w:t>
      </w:r>
      <w:r w:rsidRPr="00F74808">
        <w:rPr>
          <w:rFonts w:ascii="Arial Narrow" w:hAnsi="Arial Narrow"/>
          <w:i/>
          <w:iCs/>
          <w:sz w:val="18"/>
          <w:szCs w:val="18"/>
        </w:rPr>
        <w:t>Opatrenia Ministerstva práce, sociálnych vecí a rodiny SR o sumách stravného</w:t>
      </w:r>
      <w:r w:rsidRPr="00F74808">
        <w:rPr>
          <w:rFonts w:ascii="Arial Narrow" w:hAnsi="Arial Narrow"/>
          <w:sz w:val="18"/>
          <w:szCs w:val="18"/>
        </w:rPr>
        <w:t>. Zároveň platí, že ak má zamestnanec/osoba vyslaná na pracovnú cestu zabezpečené stravné dodávateľským spôsobom, nepatrí mu náhrada za stravné (v zmysle § 1 ods. 4 zákona o cestovných náhradách).</w:t>
      </w:r>
    </w:p>
  </w:footnote>
  <w:footnote w:id="63">
    <w:p w14:paraId="5F18823B" w14:textId="325D8100" w:rsidR="007E46DE" w:rsidRPr="00F74808" w:rsidRDefault="007E46DE" w:rsidP="00104A14">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V prípade diaľničnej známky musí Prijímateľ preukázať, že motorové vozidlo bolo počas celej pracovnej cesty využívané výlučne pre účely projektu a diaľničná známka bola nevyhnutná a spĺňa podmienky hospodárnosti. Ak sa motorové vozidlo využívalo pre účely projektu len z časti, Prijímateľ predloží výpočet pre úhradu zodpovedajúcej/oprávnenej časti</w:t>
      </w:r>
      <w:r>
        <w:rPr>
          <w:rFonts w:ascii="Arial Narrow" w:hAnsi="Arial Narrow"/>
          <w:sz w:val="18"/>
          <w:szCs w:val="18"/>
        </w:rPr>
        <w:t xml:space="preserve"> výdavku, ktorým bolo zakúpenie </w:t>
      </w:r>
      <w:r w:rsidRPr="00F74808">
        <w:rPr>
          <w:rFonts w:ascii="Arial Narrow" w:hAnsi="Arial Narrow"/>
          <w:sz w:val="18"/>
          <w:szCs w:val="18"/>
        </w:rPr>
        <w:t>diaľničnej známky.</w:t>
      </w:r>
    </w:p>
  </w:footnote>
  <w:footnote w:id="64">
    <w:p w14:paraId="6B0387C3" w14:textId="79D31F7F" w:rsidR="007E46DE" w:rsidRPr="00F74808" w:rsidRDefault="007E46DE" w:rsidP="00D37073">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 xml:space="preserve">Prijímateľ je povinný rešpektovať zásadu „hodnota za peniaze/value for money“. Poskytovateľ ustanoví podmienky, za ktorých je možné uvedené služby považovať za oprávnené v relevantnej Výzve. </w:t>
      </w:r>
      <w:r>
        <w:rPr>
          <w:rFonts w:ascii="Arial Narrow" w:hAnsi="Arial Narrow"/>
          <w:sz w:val="18"/>
          <w:szCs w:val="18"/>
        </w:rPr>
        <w:t>Poskytovateľ si vyhradzuje právo overiť hospodárnosť, efektívnosť a účelnosť tohto výdavku (poskytnutej služby) prostredníctvom nezávislého posudku obdobne, ako aj v prípade ostatných typov výdavkov.</w:t>
      </w:r>
    </w:p>
  </w:footnote>
  <w:footnote w:id="65">
    <w:p w14:paraId="5C3BEFC0" w14:textId="0B4C5F8A" w:rsidR="007E46DE" w:rsidRPr="00DD7029" w:rsidRDefault="007E46DE" w:rsidP="00DD7029">
      <w:pPr>
        <w:pStyle w:val="Textpoznmkypodiarou"/>
        <w:jc w:val="both"/>
        <w:rPr>
          <w:rFonts w:ascii="Arial Narrow" w:hAnsi="Arial Narrow"/>
          <w:sz w:val="18"/>
          <w:szCs w:val="18"/>
        </w:rPr>
      </w:pPr>
      <w:r w:rsidRPr="00DD7029">
        <w:rPr>
          <w:rStyle w:val="Odkaznapoznmkupodiarou"/>
          <w:rFonts w:ascii="Arial Narrow" w:hAnsi="Arial Narrow"/>
          <w:sz w:val="18"/>
          <w:szCs w:val="18"/>
        </w:rPr>
        <w:footnoteRef/>
      </w:r>
      <w:r w:rsidRPr="00DD7029">
        <w:rPr>
          <w:rFonts w:ascii="Arial Narrow" w:hAnsi="Arial Narrow"/>
          <w:sz w:val="18"/>
          <w:szCs w:val="18"/>
        </w:rPr>
        <w:t xml:space="preserve"> </w:t>
      </w:r>
      <w:r>
        <w:rPr>
          <w:rFonts w:ascii="Arial Narrow" w:hAnsi="Arial Narrow"/>
          <w:sz w:val="18"/>
          <w:szCs w:val="18"/>
        </w:rPr>
        <w:t>Z</w:t>
      </w:r>
      <w:r w:rsidRPr="00DD7029">
        <w:rPr>
          <w:rFonts w:ascii="Arial Narrow" w:hAnsi="Arial Narrow"/>
          <w:sz w:val="18"/>
          <w:szCs w:val="18"/>
        </w:rPr>
        <w:t xml:space="preserve">ahŕňajú výdavky na organizáciu a zabezpečenie realizácie </w:t>
      </w:r>
      <w:r w:rsidRPr="005D1D3C">
        <w:rPr>
          <w:rFonts w:ascii="Arial Narrow" w:hAnsi="Arial Narrow"/>
          <w:sz w:val="18"/>
          <w:szCs w:val="18"/>
        </w:rPr>
        <w:t>mediáln</w:t>
      </w:r>
      <w:r>
        <w:rPr>
          <w:rFonts w:ascii="Arial Narrow" w:hAnsi="Arial Narrow"/>
          <w:sz w:val="18"/>
          <w:szCs w:val="18"/>
        </w:rPr>
        <w:t>ych</w:t>
      </w:r>
      <w:r w:rsidRPr="005D1D3C">
        <w:rPr>
          <w:rFonts w:ascii="Arial Narrow" w:hAnsi="Arial Narrow"/>
          <w:sz w:val="18"/>
          <w:szCs w:val="18"/>
        </w:rPr>
        <w:t>/informačn</w:t>
      </w:r>
      <w:r>
        <w:rPr>
          <w:rFonts w:ascii="Arial Narrow" w:hAnsi="Arial Narrow"/>
          <w:sz w:val="18"/>
          <w:szCs w:val="18"/>
        </w:rPr>
        <w:t>ých</w:t>
      </w:r>
      <w:r w:rsidRPr="005D1D3C">
        <w:rPr>
          <w:rFonts w:ascii="Arial Narrow" w:hAnsi="Arial Narrow"/>
          <w:sz w:val="18"/>
          <w:szCs w:val="18"/>
        </w:rPr>
        <w:t xml:space="preserve"> aktiv</w:t>
      </w:r>
      <w:r>
        <w:rPr>
          <w:rFonts w:ascii="Arial Narrow" w:hAnsi="Arial Narrow"/>
          <w:sz w:val="18"/>
          <w:szCs w:val="18"/>
        </w:rPr>
        <w:t>í</w:t>
      </w:r>
      <w:r w:rsidRPr="005D1D3C">
        <w:rPr>
          <w:rFonts w:ascii="Arial Narrow" w:hAnsi="Arial Narrow"/>
          <w:sz w:val="18"/>
          <w:szCs w:val="18"/>
        </w:rPr>
        <w:t>t</w:t>
      </w:r>
      <w:r w:rsidRPr="00DD7029">
        <w:rPr>
          <w:rFonts w:ascii="Arial Narrow" w:hAnsi="Arial Narrow"/>
          <w:sz w:val="18"/>
          <w:szCs w:val="18"/>
        </w:rPr>
        <w:t xml:space="preserve"> organizovaných pre účely projektu, do ktorých budú zapojené cieľové skupiny, hosťujúci účastníci alebo širšia verejnosť. Tieto výdavky najčastejšie pokrývajú organizačné zabezpečenie, prenájom priestorov</w:t>
      </w:r>
      <w:r>
        <w:rPr>
          <w:rFonts w:ascii="Arial Narrow" w:hAnsi="Arial Narrow"/>
          <w:sz w:val="18"/>
          <w:szCs w:val="18"/>
        </w:rPr>
        <w:t xml:space="preserve"> a </w:t>
      </w:r>
      <w:r w:rsidRPr="00DD7029">
        <w:rPr>
          <w:rFonts w:ascii="Arial Narrow" w:hAnsi="Arial Narrow"/>
          <w:sz w:val="18"/>
          <w:szCs w:val="18"/>
        </w:rPr>
        <w:t>techniky</w:t>
      </w:r>
      <w:r>
        <w:rPr>
          <w:rFonts w:ascii="Arial Narrow" w:hAnsi="Arial Narrow"/>
          <w:sz w:val="18"/>
          <w:szCs w:val="18"/>
        </w:rPr>
        <w:t>.</w:t>
      </w:r>
    </w:p>
  </w:footnote>
  <w:footnote w:id="66">
    <w:p w14:paraId="15B5DE0E" w14:textId="075BEAED" w:rsidR="007E46DE" w:rsidRPr="00F74808" w:rsidRDefault="007E46DE" w:rsidP="000329CF">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Ide o z</w:t>
      </w:r>
      <w:r w:rsidRPr="00F74808">
        <w:rPr>
          <w:rFonts w:ascii="Arial Narrow" w:hAnsi="Arial Narrow"/>
          <w:sz w:val="18"/>
          <w:szCs w:val="18"/>
        </w:rPr>
        <w:t>abezpečenie pre projekt relevantných nástrojov pre informovanie a komunikáciu</w:t>
      </w:r>
      <w:r>
        <w:rPr>
          <w:rFonts w:ascii="Arial Narrow" w:hAnsi="Arial Narrow"/>
          <w:sz w:val="18"/>
          <w:szCs w:val="18"/>
        </w:rPr>
        <w:t xml:space="preserve"> </w:t>
      </w:r>
      <w:r w:rsidRPr="00F74808">
        <w:rPr>
          <w:rFonts w:ascii="Arial Narrow" w:hAnsi="Arial Narrow"/>
          <w:sz w:val="18"/>
          <w:szCs w:val="18"/>
        </w:rPr>
        <w:t>(dočasný pútač a stála tabuľa, alebo plagát, publikovanie článkov o</w:t>
      </w:r>
      <w:r>
        <w:rPr>
          <w:rFonts w:ascii="Arial Narrow" w:hAnsi="Arial Narrow"/>
          <w:sz w:val="18"/>
          <w:szCs w:val="18"/>
        </w:rPr>
        <w:t> </w:t>
      </w:r>
      <w:r w:rsidRPr="00F74808">
        <w:rPr>
          <w:rFonts w:ascii="Arial Narrow" w:hAnsi="Arial Narrow"/>
          <w:sz w:val="18"/>
          <w:szCs w:val="18"/>
        </w:rPr>
        <w:t>projekte</w:t>
      </w:r>
      <w:r>
        <w:rPr>
          <w:rFonts w:ascii="Arial Narrow" w:hAnsi="Arial Narrow"/>
          <w:sz w:val="18"/>
          <w:szCs w:val="18"/>
        </w:rPr>
        <w:t xml:space="preserve"> a iné</w:t>
      </w:r>
      <w:r w:rsidRPr="00F74808">
        <w:rPr>
          <w:rFonts w:ascii="Arial Narrow" w:hAnsi="Arial Narrow"/>
          <w:sz w:val="18"/>
          <w:szCs w:val="18"/>
        </w:rPr>
        <w:t xml:space="preserve">) bližšie špecifikovaných v </w:t>
      </w:r>
      <w:r w:rsidRPr="00F74808">
        <w:rPr>
          <w:rFonts w:ascii="Arial Narrow" w:hAnsi="Arial Narrow"/>
          <w:i/>
          <w:sz w:val="18"/>
          <w:szCs w:val="18"/>
        </w:rPr>
        <w:t xml:space="preserve">Manuáli pre informovanie a komunikáciu </w:t>
      </w:r>
      <w:r w:rsidRPr="00F74808">
        <w:rPr>
          <w:rFonts w:ascii="Arial Narrow" w:hAnsi="Arial Narrow"/>
          <w:sz w:val="18"/>
          <w:szCs w:val="18"/>
        </w:rPr>
        <w:t>pre OP KŽP.</w:t>
      </w:r>
    </w:p>
  </w:footnote>
  <w:footnote w:id="67">
    <w:p w14:paraId="03AA3022" w14:textId="06FEFD99" w:rsidR="007E46DE" w:rsidRPr="00F74808" w:rsidRDefault="007E46DE" w:rsidP="00706805">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V rámci DOP OP KŽP je </w:t>
      </w:r>
      <w:r>
        <w:rPr>
          <w:rFonts w:ascii="Arial Narrow" w:hAnsi="Arial Narrow"/>
          <w:sz w:val="18"/>
          <w:szCs w:val="18"/>
        </w:rPr>
        <w:t>r</w:t>
      </w:r>
      <w:r w:rsidRPr="00F74808">
        <w:rPr>
          <w:rFonts w:ascii="Arial Narrow" w:hAnsi="Arial Narrow"/>
          <w:sz w:val="18"/>
          <w:szCs w:val="18"/>
        </w:rPr>
        <w:t xml:space="preserve">iadenie projektu - externé možné vykonávať výlučne prostredníctvom pracovnej pozície „Projektový manažér - externý“. </w:t>
      </w:r>
      <w:r w:rsidRPr="00F74808">
        <w:rPr>
          <w:rFonts w:ascii="Arial Narrow" w:hAnsi="Arial Narrow"/>
          <w:b/>
          <w:sz w:val="18"/>
          <w:szCs w:val="18"/>
        </w:rPr>
        <w:t>Kombinácia</w:t>
      </w:r>
      <w:r w:rsidRPr="00F74808">
        <w:rPr>
          <w:rFonts w:ascii="Arial Narrow" w:hAnsi="Arial Narrow"/>
          <w:sz w:val="18"/>
          <w:szCs w:val="18"/>
        </w:rPr>
        <w:t xml:space="preserve"> externého a interného riadenia projektu </w:t>
      </w:r>
      <w:r w:rsidRPr="00F74808">
        <w:rPr>
          <w:rFonts w:ascii="Arial Narrow" w:hAnsi="Arial Narrow"/>
          <w:b/>
          <w:sz w:val="18"/>
          <w:szCs w:val="18"/>
        </w:rPr>
        <w:t>nie je</w:t>
      </w:r>
      <w:r w:rsidRPr="00F74808">
        <w:rPr>
          <w:rFonts w:ascii="Arial Narrow" w:hAnsi="Arial Narrow"/>
          <w:sz w:val="18"/>
          <w:szCs w:val="18"/>
        </w:rPr>
        <w:t xml:space="preserve"> v rámci jedného a toho istého DOP OP KŽP </w:t>
      </w:r>
      <w:r w:rsidRPr="00F74808">
        <w:rPr>
          <w:rFonts w:ascii="Arial Narrow" w:hAnsi="Arial Narrow"/>
          <w:b/>
          <w:sz w:val="18"/>
          <w:szCs w:val="18"/>
        </w:rPr>
        <w:t>prípustná</w:t>
      </w:r>
      <w:r w:rsidRPr="00F74808">
        <w:rPr>
          <w:rFonts w:ascii="Arial Narrow" w:hAnsi="Arial Narrow"/>
          <w:sz w:val="18"/>
          <w:szCs w:val="18"/>
        </w:rPr>
        <w:t>.</w:t>
      </w:r>
    </w:p>
  </w:footnote>
  <w:footnote w:id="68">
    <w:p w14:paraId="5F900324" w14:textId="5EE5753E" w:rsidR="007E46DE" w:rsidRPr="00F74808" w:rsidRDefault="007E46DE" w:rsidP="004A40C9">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Poradenstvo ohľadom špecifík jednotlivých nástrojov pre informovanie a komunikáciu uvedených v </w:t>
      </w:r>
      <w:r w:rsidRPr="00F74808">
        <w:rPr>
          <w:rFonts w:ascii="Arial Narrow" w:hAnsi="Arial Narrow"/>
          <w:i/>
          <w:sz w:val="18"/>
          <w:szCs w:val="18"/>
        </w:rPr>
        <w:t xml:space="preserve">Manuáli pre informovanie a komunikáciu </w:t>
      </w:r>
      <w:r w:rsidRPr="00F74808">
        <w:rPr>
          <w:rFonts w:ascii="Arial Narrow" w:hAnsi="Arial Narrow"/>
          <w:sz w:val="18"/>
          <w:szCs w:val="18"/>
        </w:rPr>
        <w:t>pre OP KŽP.</w:t>
      </w:r>
    </w:p>
  </w:footnote>
  <w:footnote w:id="69">
    <w:p w14:paraId="0B19539E" w14:textId="3D224370" w:rsidR="007E46DE" w:rsidRPr="00F74808" w:rsidRDefault="007E46DE" w:rsidP="004B6392">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 xml:space="preserve">Týmto nie je dotknutá možnosť, že odplata za služby dohodnutá medzi dodávateľom a Prijímateľom je vyššia ako je finančný limit stanovený </w:t>
      </w:r>
      <w:r>
        <w:rPr>
          <w:rFonts w:ascii="Arial Narrow" w:hAnsi="Arial Narrow"/>
          <w:sz w:val="18"/>
          <w:szCs w:val="18"/>
        </w:rPr>
        <w:t>P</w:t>
      </w:r>
      <w:r w:rsidRPr="00F74808">
        <w:rPr>
          <w:rFonts w:ascii="Arial Narrow" w:hAnsi="Arial Narrow"/>
          <w:sz w:val="18"/>
          <w:szCs w:val="18"/>
        </w:rPr>
        <w:t xml:space="preserve">oskytovateľom, avšak </w:t>
      </w:r>
      <w:r w:rsidRPr="00F74808">
        <w:rPr>
          <w:rFonts w:ascii="Arial Narrow" w:hAnsi="Arial Narrow"/>
          <w:sz w:val="18"/>
          <w:szCs w:val="18"/>
          <w:u w:val="single"/>
        </w:rPr>
        <w:t>rozdiel</w:t>
      </w:r>
      <w:r w:rsidRPr="00F74808">
        <w:rPr>
          <w:rFonts w:ascii="Arial Narrow" w:hAnsi="Arial Narrow"/>
          <w:sz w:val="18"/>
          <w:szCs w:val="18"/>
        </w:rPr>
        <w:t xml:space="preserve"> medzi dohodnutou odplatou a stanoveným finančným limitom bude určený ako </w:t>
      </w:r>
      <w:r w:rsidRPr="00F74808">
        <w:rPr>
          <w:rFonts w:ascii="Arial Narrow" w:hAnsi="Arial Narrow"/>
          <w:sz w:val="18"/>
          <w:szCs w:val="18"/>
          <w:u w:val="single"/>
        </w:rPr>
        <w:t>neoprávnený výdavok</w:t>
      </w:r>
      <w:r w:rsidRPr="00F74808">
        <w:rPr>
          <w:rFonts w:ascii="Arial Narrow" w:hAnsi="Arial Narrow"/>
          <w:sz w:val="18"/>
          <w:szCs w:val="18"/>
        </w:rPr>
        <w:t>.</w:t>
      </w:r>
    </w:p>
  </w:footnote>
  <w:footnote w:id="70">
    <w:p w14:paraId="0C000351" w14:textId="2D964C49" w:rsidR="007E46DE" w:rsidRPr="0057029B" w:rsidRDefault="007E46DE" w:rsidP="000022B9">
      <w:pPr>
        <w:pStyle w:val="Textpoznmkypodiarou"/>
        <w:jc w:val="both"/>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Uvedené môže mať vplyv na správne určenie finančnej medzery pri projektoch generujúcich príjmy.</w:t>
      </w:r>
    </w:p>
  </w:footnote>
  <w:footnote w:id="71">
    <w:p w14:paraId="778C04E7" w14:textId="706457B4" w:rsidR="007E46DE" w:rsidRPr="00F74808" w:rsidRDefault="007E46DE" w:rsidP="00F71F08">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Uvedené neoprávnené výdavky </w:t>
      </w:r>
      <w:r w:rsidRPr="00F74808">
        <w:rPr>
          <w:rFonts w:ascii="Arial Narrow" w:hAnsi="Arial Narrow"/>
          <w:sz w:val="18"/>
          <w:szCs w:val="18"/>
          <w:u w:val="single"/>
        </w:rPr>
        <w:t>ne</w:t>
      </w:r>
      <w:r w:rsidRPr="00F74808">
        <w:rPr>
          <w:rFonts w:ascii="Arial Narrow" w:hAnsi="Arial Narrow"/>
          <w:sz w:val="18"/>
          <w:szCs w:val="18"/>
        </w:rPr>
        <w:t>predstavujú kompletný (konečný) zoznam. Poskytovateľ nemôže, vzhľadom na rozmanitosť aktivít realizovaných v rámci prioritných osí 1 - 4 OP KŽP, identifikovať všetky neoprávnené výdavky, ktoré môžu v súvislosti s realizáciou projektov vzniknúť.</w:t>
      </w:r>
    </w:p>
  </w:footnote>
  <w:footnote w:id="72">
    <w:p w14:paraId="51A500E3" w14:textId="77777777" w:rsidR="007E46DE" w:rsidRPr="00CB3FF5" w:rsidRDefault="007E46DE" w:rsidP="001C260B">
      <w:pPr>
        <w:pStyle w:val="Textpoznmkypodiarou"/>
        <w:jc w:val="both"/>
      </w:pPr>
      <w:r w:rsidRPr="00F74808">
        <w:rPr>
          <w:rStyle w:val="Odkaznapoznmkupodiarou"/>
          <w:rFonts w:ascii="Arial Narrow" w:hAnsi="Arial Narrow"/>
          <w:sz w:val="18"/>
          <w:szCs w:val="18"/>
        </w:rPr>
        <w:footnoteRef/>
      </w:r>
      <w:r w:rsidRPr="00F74808">
        <w:rPr>
          <w:rFonts w:ascii="Arial Narrow" w:hAnsi="Arial Narrow"/>
          <w:sz w:val="18"/>
          <w:szCs w:val="18"/>
        </w:rPr>
        <w:t xml:space="preserve"> Prekročenie stanoveného benchmarku je povolené vo výnimočných a dobre zdôvodnených prípadoch.</w:t>
      </w:r>
    </w:p>
  </w:footnote>
  <w:footnote w:id="73">
    <w:p w14:paraId="51C298CB" w14:textId="7E941204" w:rsidR="007E46DE" w:rsidRPr="00975182" w:rsidRDefault="007E46DE" w:rsidP="00A57112">
      <w:pPr>
        <w:pStyle w:val="Textpoznmkypodiarou"/>
        <w:jc w:val="both"/>
        <w:rPr>
          <w:rFonts w:ascii="Arial Narrow" w:hAnsi="Arial Narrow"/>
          <w:sz w:val="18"/>
          <w:szCs w:val="18"/>
        </w:rPr>
      </w:pPr>
      <w:ins w:id="226" w:author="Autor" w:date="2016-05-23T13:46:00Z">
        <w:r w:rsidRPr="00975182">
          <w:rPr>
            <w:rStyle w:val="Odkaznapoznmkupodiarou"/>
            <w:rFonts w:ascii="Arial Narrow" w:hAnsi="Arial Narrow"/>
            <w:sz w:val="18"/>
            <w:szCs w:val="18"/>
          </w:rPr>
          <w:footnoteRef/>
        </w:r>
        <w:r w:rsidRPr="00975182">
          <w:rPr>
            <w:rFonts w:ascii="Arial Narrow" w:hAnsi="Arial Narrow"/>
            <w:sz w:val="18"/>
            <w:szCs w:val="18"/>
          </w:rPr>
          <w:t xml:space="preserve"> </w:t>
        </w:r>
      </w:ins>
      <w:ins w:id="227" w:author="Autor" w:date="2016-08-12T08:57:00Z">
        <w:r w:rsidR="00A006AA" w:rsidRPr="00A006AA">
          <w:rPr>
            <w:rFonts w:ascii="Arial Narrow" w:hAnsi="Arial Narrow"/>
            <w:sz w:val="18"/>
            <w:szCs w:val="18"/>
          </w:rPr>
          <w:t>S výnimkou vybraných príloh ŽoNFP (napr. „Povolenie na realizáciu projektu, vrátane projektovej dokumentácie“, v rámci ktorej sú výdavky na prípravnú a projektovú dokumentáciu oprávnené, alebo „Energetický audit“), ktoré zahŕňajú výdavky oprávnené v rámci dotknutej Výzvy.</w:t>
        </w:r>
      </w:ins>
    </w:p>
  </w:footnote>
  <w:footnote w:id="74">
    <w:p w14:paraId="2DE07A61" w14:textId="59FD6484" w:rsidR="007E46DE" w:rsidRPr="0098250E" w:rsidRDefault="007E46DE" w:rsidP="0098250E">
      <w:pPr>
        <w:pStyle w:val="Textpoznmkypodiarou"/>
        <w:jc w:val="both"/>
        <w:rPr>
          <w:rFonts w:ascii="Arial Narrow" w:hAnsi="Arial Narrow"/>
          <w:sz w:val="18"/>
          <w:szCs w:val="18"/>
        </w:rPr>
      </w:pPr>
      <w:ins w:id="229" w:author="Autor" w:date="2016-05-12T13:23:00Z">
        <w:r w:rsidRPr="0098250E">
          <w:rPr>
            <w:rStyle w:val="Odkaznapoznmkupodiarou"/>
            <w:rFonts w:ascii="Arial Narrow" w:hAnsi="Arial Narrow"/>
            <w:sz w:val="18"/>
            <w:szCs w:val="18"/>
          </w:rPr>
          <w:footnoteRef/>
        </w:r>
        <w:r w:rsidRPr="0098250E">
          <w:rPr>
            <w:rFonts w:ascii="Arial Narrow" w:hAnsi="Arial Narrow"/>
            <w:sz w:val="18"/>
            <w:szCs w:val="18"/>
          </w:rPr>
          <w:t xml:space="preserve"> </w:t>
        </w:r>
        <w:r w:rsidRPr="00B645FA">
          <w:rPr>
            <w:rFonts w:ascii="Arial Narrow" w:hAnsi="Arial Narrow"/>
            <w:sz w:val="18"/>
            <w:szCs w:val="18"/>
          </w:rPr>
          <w:t xml:space="preserve">Týmto nie sú dotknuté činnosti podporného charakteru súvisiace </w:t>
        </w:r>
        <w:r w:rsidRPr="00A2010D">
          <w:rPr>
            <w:rFonts w:ascii="Arial Narrow" w:hAnsi="Arial Narrow"/>
            <w:sz w:val="18"/>
            <w:szCs w:val="18"/>
          </w:rPr>
          <w:t>s realizáciou VO, vykonávané v rámci riadenia projektu - interné/externé</w:t>
        </w:r>
        <w:r w:rsidRPr="00B645FA">
          <w:rPr>
            <w:rFonts w:ascii="Arial Narrow" w:hAnsi="Arial Narrow"/>
            <w:sz w:val="18"/>
            <w:szCs w:val="18"/>
          </w:rPr>
          <w:t>.</w:t>
        </w:r>
      </w:ins>
    </w:p>
  </w:footnote>
  <w:footnote w:id="75">
    <w:p w14:paraId="4DA6FD7C" w14:textId="72241A24" w:rsidR="007E46DE" w:rsidRPr="00F74808" w:rsidRDefault="007E46DE" w:rsidP="00FA2E01">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Jednotlivé typy prevádzkových výdavkov oprávnených na financovanie v rámci vybraných špecifických cieľov OP KŽP sú uvedené </w:t>
      </w:r>
      <w:r>
        <w:rPr>
          <w:rFonts w:ascii="Arial Narrow" w:hAnsi="Arial Narrow"/>
          <w:sz w:val="18"/>
          <w:szCs w:val="18"/>
        </w:rPr>
        <w:br/>
      </w:r>
      <w:r w:rsidRPr="00F74808">
        <w:rPr>
          <w:rFonts w:ascii="Arial Narrow" w:hAnsi="Arial Narrow"/>
          <w:sz w:val="18"/>
          <w:szCs w:val="18"/>
        </w:rPr>
        <w:t xml:space="preserve">v </w:t>
      </w:r>
      <w:r>
        <w:rPr>
          <w:rFonts w:ascii="Arial Narrow" w:hAnsi="Arial Narrow"/>
          <w:sz w:val="18"/>
          <w:szCs w:val="18"/>
        </w:rPr>
        <w:t>p</w:t>
      </w:r>
      <w:r w:rsidRPr="00F74808">
        <w:rPr>
          <w:rFonts w:ascii="Arial Narrow" w:hAnsi="Arial Narrow"/>
          <w:sz w:val="18"/>
          <w:szCs w:val="18"/>
        </w:rPr>
        <w:t>rílohe č. 1 Príručky v rámci triedy 50 - Spotreba.</w:t>
      </w:r>
    </w:p>
  </w:footnote>
  <w:footnote w:id="76">
    <w:p w14:paraId="421FDEC1" w14:textId="3FBC8C59" w:rsidR="007E46DE" w:rsidRPr="00F74808" w:rsidRDefault="007E46DE" w:rsidP="007F0ADD">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 xml:space="preserve">Napr. pokuty uložené v súlade s ustanoveniami všeobecne záväzných právnych predpisov za porušenie princípu </w:t>
      </w:r>
      <w:r>
        <w:rPr>
          <w:rFonts w:ascii="Arial Narrow" w:hAnsi="Arial Narrow"/>
          <w:sz w:val="18"/>
          <w:szCs w:val="18"/>
        </w:rPr>
        <w:t>„</w:t>
      </w:r>
      <w:r w:rsidRPr="00F74808">
        <w:rPr>
          <w:rFonts w:ascii="Arial Narrow" w:hAnsi="Arial Narrow"/>
          <w:sz w:val="18"/>
          <w:szCs w:val="18"/>
        </w:rPr>
        <w:t xml:space="preserve">znečisťovateľ platí“ </w:t>
      </w:r>
      <w:r>
        <w:rPr>
          <w:rFonts w:ascii="Arial Narrow" w:hAnsi="Arial Narrow"/>
          <w:sz w:val="18"/>
          <w:szCs w:val="18"/>
        </w:rPr>
        <w:br/>
      </w:r>
      <w:r w:rsidRPr="00F74808">
        <w:rPr>
          <w:rFonts w:ascii="Arial Narrow" w:hAnsi="Arial Narrow"/>
          <w:sz w:val="18"/>
          <w:szCs w:val="18"/>
        </w:rPr>
        <w:t>a iné druhy uložených peňažných alebo nepeňažných sankcií.</w:t>
      </w:r>
    </w:p>
  </w:footnote>
  <w:footnote w:id="77">
    <w:p w14:paraId="5BB1673B" w14:textId="6F460FB0" w:rsidR="007E46DE" w:rsidRDefault="007E46DE" w:rsidP="00DE41FF">
      <w:pPr>
        <w:pStyle w:val="Textpoznmkypodiarou"/>
        <w:jc w:val="both"/>
      </w:pPr>
      <w:r w:rsidRPr="00F74808">
        <w:rPr>
          <w:rStyle w:val="Odkaznapoznmkupodiarou"/>
          <w:rFonts w:ascii="Arial Narrow" w:hAnsi="Arial Narrow"/>
          <w:sz w:val="18"/>
          <w:szCs w:val="18"/>
        </w:rPr>
        <w:footnoteRef/>
      </w:r>
      <w:r>
        <w:rPr>
          <w:rFonts w:ascii="Arial Narrow" w:hAnsi="Arial Narrow"/>
          <w:sz w:val="18"/>
          <w:szCs w:val="18"/>
        </w:rPr>
        <w:t xml:space="preserve"> </w:t>
      </w:r>
      <w:r w:rsidRPr="00F74808">
        <w:rPr>
          <w:rFonts w:ascii="Arial Narrow" w:hAnsi="Arial Narrow"/>
          <w:sz w:val="18"/>
          <w:szCs w:val="18"/>
        </w:rPr>
        <w:t>Týmto nie je dotknuté ustanovenie čl. 69 ods. 3 písm. a) všeobecného nariadenia.</w:t>
      </w:r>
    </w:p>
  </w:footnote>
  <w:footnote w:id="78">
    <w:p w14:paraId="3FD22976" w14:textId="7246848A" w:rsidR="007E46DE" w:rsidRPr="00F74808" w:rsidRDefault="007E46DE" w:rsidP="00AF4647">
      <w:pPr>
        <w:pStyle w:val="Textpoznmkypodiarou"/>
        <w:jc w:val="both"/>
        <w:rPr>
          <w:rFonts w:ascii="Arial Narrow" w:hAnsi="Arial Narrow"/>
          <w:sz w:val="18"/>
          <w:szCs w:val="18"/>
        </w:rPr>
      </w:pPr>
      <w:r w:rsidRPr="00F74808">
        <w:rPr>
          <w:rStyle w:val="Odkaznapoznmkupodiarou"/>
          <w:rFonts w:ascii="Arial Narrow" w:hAnsi="Arial Narrow"/>
          <w:sz w:val="18"/>
          <w:szCs w:val="18"/>
        </w:rPr>
        <w:footnoteRef/>
      </w:r>
      <w:r w:rsidRPr="00F74808">
        <w:rPr>
          <w:rFonts w:ascii="Arial Narrow" w:hAnsi="Arial Narrow"/>
          <w:sz w:val="18"/>
          <w:szCs w:val="18"/>
        </w:rPr>
        <w:t xml:space="preserve"> </w:t>
      </w:r>
      <w:r w:rsidRPr="007F3031">
        <w:rPr>
          <w:rFonts w:ascii="Arial Narrow" w:hAnsi="Arial Narrow"/>
          <w:sz w:val="18"/>
          <w:szCs w:val="18"/>
        </w:rPr>
        <w:t xml:space="preserve">Hospodárnosťou sa rozumie </w:t>
      </w:r>
      <w:r w:rsidRPr="006111CE">
        <w:rPr>
          <w:rFonts w:ascii="Arial Narrow" w:hAnsi="Arial Narrow"/>
          <w:sz w:val="18"/>
          <w:szCs w:val="18"/>
        </w:rPr>
        <w:t>vynaloženie verejných financií na vykonanie činnosti alebo obstaranie tovarov, prác a služieb v správnom čase, vo vhodnom množstve a kvalite za najlepšiu cenu</w:t>
      </w:r>
      <w:r w:rsidRPr="007F3031">
        <w:rPr>
          <w:rFonts w:ascii="Arial Narrow" w:hAnsi="Arial Narrow"/>
          <w:sz w:val="18"/>
          <w:szCs w:val="18"/>
        </w:rPr>
        <w:t>.</w:t>
      </w:r>
      <w:r>
        <w:rPr>
          <w:rFonts w:ascii="Arial Narrow" w:hAnsi="Arial Narrow"/>
          <w:sz w:val="18"/>
          <w:szCs w:val="18"/>
        </w:rPr>
        <w:t xml:space="preserve"> </w:t>
      </w:r>
      <w:r w:rsidRPr="00F74808">
        <w:rPr>
          <w:rFonts w:ascii="Arial Narrow" w:hAnsi="Arial Narrow"/>
          <w:sz w:val="18"/>
          <w:szCs w:val="18"/>
        </w:rPr>
        <w:t>Na úrovni projektu sa hospodárnosťou rozumie minimalizácia výdavkov nevyhnutých na realizáciu projektu pri rešpektovaní cieľov projektu</w:t>
      </w:r>
      <w:r>
        <w:rPr>
          <w:rFonts w:ascii="Arial Narrow" w:hAnsi="Arial Narrow"/>
          <w:sz w:val="18"/>
          <w:szCs w:val="18"/>
        </w:rPr>
        <w:t xml:space="preserve"> </w:t>
      </w:r>
      <w:r w:rsidRPr="006111CE">
        <w:rPr>
          <w:rFonts w:ascii="Arial Narrow" w:hAnsi="Arial Narrow"/>
          <w:sz w:val="18"/>
          <w:szCs w:val="18"/>
        </w:rPr>
        <w:t>pri zachovaní vyššie uvedených podmienok</w:t>
      </w:r>
      <w:r w:rsidRPr="00F74808">
        <w:rPr>
          <w:rFonts w:ascii="Arial Narrow" w:hAnsi="Arial Narrow"/>
          <w:sz w:val="18"/>
          <w:szCs w:val="18"/>
        </w:rPr>
        <w:t>.</w:t>
      </w:r>
    </w:p>
  </w:footnote>
  <w:footnote w:id="79">
    <w:p w14:paraId="082EBDB7" w14:textId="113AB82E" w:rsidR="007E46DE" w:rsidRPr="007E46DE" w:rsidRDefault="007E46DE" w:rsidP="002B4C0A">
      <w:pPr>
        <w:pStyle w:val="Textpoznmkypodiarou"/>
        <w:jc w:val="both"/>
        <w:rPr>
          <w:rFonts w:ascii="Arial Narrow" w:hAnsi="Arial Narrow"/>
          <w:sz w:val="18"/>
          <w:szCs w:val="18"/>
        </w:rPr>
      </w:pPr>
      <w:r w:rsidRPr="007E46DE">
        <w:rPr>
          <w:rStyle w:val="Odkaznapoznmkupodiarou"/>
          <w:rFonts w:ascii="Arial Narrow" w:hAnsi="Arial Narrow"/>
          <w:sz w:val="18"/>
          <w:szCs w:val="18"/>
        </w:rPr>
        <w:footnoteRef/>
      </w:r>
      <w:r w:rsidRPr="007E46DE">
        <w:rPr>
          <w:rFonts w:ascii="Arial Narrow" w:hAnsi="Arial Narrow"/>
          <w:sz w:val="18"/>
          <w:szCs w:val="18"/>
        </w:rPr>
        <w:t xml:space="preserve"> V niektorých prípadoch sú percentuálne limity stanovené nie len pre skupiny výdavkov, ale aj jednotkové výdavky (napr. nákup stavieb, stavebný dozor, odborný autorský dohľad, iné).</w:t>
      </w:r>
    </w:p>
  </w:footnote>
  <w:footnote w:id="80">
    <w:p w14:paraId="587467E2" w14:textId="02C7603E" w:rsidR="007E46DE" w:rsidRPr="007E46DE" w:rsidRDefault="007E46DE" w:rsidP="007E46DE">
      <w:pPr>
        <w:pStyle w:val="Textpoznmkypodiarou"/>
        <w:jc w:val="both"/>
        <w:rPr>
          <w:rFonts w:ascii="Arial Narrow" w:hAnsi="Arial Narrow"/>
          <w:sz w:val="18"/>
          <w:szCs w:val="18"/>
        </w:rPr>
      </w:pPr>
      <w:ins w:id="278" w:author="Autor" w:date="2016-08-11T11:41:00Z">
        <w:r w:rsidRPr="007E46DE">
          <w:rPr>
            <w:rStyle w:val="Odkaznapoznmkupodiarou"/>
            <w:rFonts w:ascii="Arial Narrow" w:hAnsi="Arial Narrow"/>
            <w:sz w:val="18"/>
            <w:szCs w:val="18"/>
          </w:rPr>
          <w:footnoteRef/>
        </w:r>
        <w:r w:rsidRPr="007E46DE">
          <w:rPr>
            <w:rFonts w:ascii="Arial Narrow" w:hAnsi="Arial Narrow"/>
            <w:sz w:val="18"/>
            <w:szCs w:val="18"/>
          </w:rPr>
          <w:t xml:space="preserve"> </w:t>
        </w:r>
      </w:ins>
      <w:ins w:id="279" w:author="Autor" w:date="2016-08-11T11:46:00Z">
        <w:r w:rsidR="00470EAF" w:rsidRPr="002B4A19">
          <w:rPr>
            <w:rFonts w:ascii="Arial Narrow" w:hAnsi="Arial Narrow"/>
            <w:sz w:val="18"/>
            <w:szCs w:val="18"/>
          </w:rPr>
          <w:t>S účinnosťou od 18.04.2016</w:t>
        </w:r>
        <w:r w:rsidR="00470EAF">
          <w:rPr>
            <w:rFonts w:ascii="Arial Narrow" w:hAnsi="Arial Narrow"/>
            <w:sz w:val="18"/>
            <w:szCs w:val="18"/>
          </w:rPr>
          <w:t xml:space="preserve"> </w:t>
        </w:r>
        <w:r w:rsidR="00470EAF" w:rsidRPr="00470EAF">
          <w:rPr>
            <w:rFonts w:ascii="Arial Narrow" w:hAnsi="Arial Narrow"/>
            <w:sz w:val="18"/>
            <w:szCs w:val="18"/>
          </w:rPr>
          <w:t>§</w:t>
        </w:r>
        <w:r w:rsidR="00470EAF">
          <w:rPr>
            <w:rFonts w:ascii="Arial Narrow" w:hAnsi="Arial Narrow"/>
            <w:sz w:val="18"/>
            <w:szCs w:val="18"/>
          </w:rPr>
          <w:t xml:space="preserve"> </w:t>
        </w:r>
        <w:r w:rsidR="00470EAF" w:rsidRPr="00470EAF">
          <w:rPr>
            <w:rFonts w:ascii="Arial Narrow" w:hAnsi="Arial Narrow"/>
            <w:sz w:val="18"/>
            <w:szCs w:val="18"/>
          </w:rPr>
          <w:t>2 ods. 5 písm. o)</w:t>
        </w:r>
      </w:ins>
      <w:ins w:id="280" w:author="Autor" w:date="2016-08-12T09:03:00Z">
        <w:r w:rsidR="00330185">
          <w:rPr>
            <w:rFonts w:ascii="Arial Narrow" w:hAnsi="Arial Narrow"/>
            <w:sz w:val="18"/>
            <w:szCs w:val="18"/>
          </w:rPr>
          <w:t>,</w:t>
        </w:r>
      </w:ins>
      <w:ins w:id="281" w:author="Autor" w:date="2016-08-11T11:46:00Z">
        <w:r w:rsidR="00470EAF" w:rsidRPr="00470EAF">
          <w:rPr>
            <w:rFonts w:ascii="Arial Narrow" w:hAnsi="Arial Narrow"/>
            <w:sz w:val="18"/>
            <w:szCs w:val="18"/>
          </w:rPr>
          <w:t xml:space="preserve"> ods</w:t>
        </w:r>
        <w:r w:rsidR="00470EAF">
          <w:rPr>
            <w:rFonts w:ascii="Arial Narrow" w:hAnsi="Arial Narrow"/>
            <w:sz w:val="18"/>
            <w:szCs w:val="18"/>
          </w:rPr>
          <w:t>.</w:t>
        </w:r>
        <w:r w:rsidR="00470EAF" w:rsidRPr="00470EAF">
          <w:rPr>
            <w:rFonts w:ascii="Arial Narrow" w:hAnsi="Arial Narrow"/>
            <w:sz w:val="18"/>
            <w:szCs w:val="18"/>
          </w:rPr>
          <w:t xml:space="preserve"> 6 a</w:t>
        </w:r>
      </w:ins>
      <w:ins w:id="282" w:author="Autor" w:date="2016-08-11T11:47:00Z">
        <w:r w:rsidR="00470EAF">
          <w:rPr>
            <w:rFonts w:ascii="Arial Narrow" w:hAnsi="Arial Narrow"/>
            <w:sz w:val="18"/>
            <w:szCs w:val="18"/>
          </w:rPr>
          <w:t> </w:t>
        </w:r>
      </w:ins>
      <w:ins w:id="283" w:author="Autor" w:date="2016-08-11T11:46:00Z">
        <w:r w:rsidR="00470EAF" w:rsidRPr="00470EAF">
          <w:rPr>
            <w:rFonts w:ascii="Arial Narrow" w:hAnsi="Arial Narrow"/>
            <w:sz w:val="18"/>
            <w:szCs w:val="18"/>
          </w:rPr>
          <w:t>7</w:t>
        </w:r>
      </w:ins>
      <w:ins w:id="284" w:author="Autor" w:date="2016-08-11T11:47:00Z">
        <w:r w:rsidR="00470EAF">
          <w:rPr>
            <w:rFonts w:ascii="Arial Narrow" w:hAnsi="Arial Narrow"/>
            <w:sz w:val="18"/>
            <w:szCs w:val="18"/>
          </w:rPr>
          <w:t xml:space="preserve"> </w:t>
        </w:r>
        <w:r w:rsidR="00470EAF" w:rsidRPr="002B4A19">
          <w:rPr>
            <w:rFonts w:ascii="Arial Narrow" w:hAnsi="Arial Narrow"/>
            <w:sz w:val="18"/>
            <w:szCs w:val="18"/>
          </w:rPr>
          <w:t>zákona č. 343/2015 Z. z. o verejnom obstarávaní a o zmene a doplnení niektorých zákonov v znení neskorších predpisov</w:t>
        </w:r>
      </w:ins>
      <w:ins w:id="285" w:author="Autor" w:date="2016-08-11T11:42:00Z">
        <w:r>
          <w:rPr>
            <w:rFonts w:ascii="Arial Narrow" w:hAnsi="Arial Narrow"/>
            <w:sz w:val="18"/>
            <w:szCs w:val="18"/>
          </w:rPr>
          <w:t>.</w:t>
        </w:r>
      </w:ins>
    </w:p>
  </w:footnote>
  <w:footnote w:id="81">
    <w:p w14:paraId="0DA43DC3" w14:textId="77777777" w:rsidR="007E46DE" w:rsidRPr="004F41F6" w:rsidRDefault="007E46DE" w:rsidP="004B3C50">
      <w:pPr>
        <w:pStyle w:val="Textpoznmkypodiarou"/>
        <w:jc w:val="both"/>
        <w:rPr>
          <w:rFonts w:ascii="Arial Narrow" w:hAnsi="Arial Narrow"/>
          <w:sz w:val="18"/>
          <w:szCs w:val="18"/>
        </w:rPr>
      </w:pPr>
      <w:r w:rsidRPr="007E46DE">
        <w:rPr>
          <w:rStyle w:val="Odkaznapoznmkupodiarou"/>
          <w:rFonts w:ascii="Arial Narrow" w:hAnsi="Arial Narrow"/>
          <w:sz w:val="18"/>
          <w:szCs w:val="18"/>
        </w:rPr>
        <w:footnoteRef/>
      </w:r>
      <w:r w:rsidRPr="007E46DE">
        <w:rPr>
          <w:rFonts w:ascii="Arial Narrow" w:hAnsi="Arial Narrow"/>
          <w:sz w:val="18"/>
          <w:szCs w:val="18"/>
        </w:rPr>
        <w:t xml:space="preserve"> Poskytovateľ môže určiť vyhodnotenie prieskumu trhu aj na základe priemernej hodnoty vzhľadom na aplikáciu uvedeného nástroja v konkrétnej oblasti implementácie.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E0338" w14:textId="77777777" w:rsidR="007E46DE" w:rsidRDefault="007E46DE">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7E46DE" w14:paraId="21AA0F98" w14:textId="77777777">
      <w:trPr>
        <w:trHeight w:hRule="exact" w:val="220"/>
      </w:trPr>
      <w:tc>
        <w:tcPr>
          <w:tcW w:w="4111" w:type="dxa"/>
        </w:tcPr>
        <w:p w14:paraId="269E4AD8" w14:textId="77777777" w:rsidR="007E46DE" w:rsidRDefault="007E46DE">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Pr>
              <w:bCs/>
            </w:rPr>
            <w:t>Chyba! Neznámy názov vlastnosti dokumentu.</w:t>
          </w:r>
          <w:r>
            <w:rPr>
              <w:b/>
            </w:rPr>
            <w:fldChar w:fldCharType="end"/>
          </w:r>
        </w:p>
      </w:tc>
    </w:tr>
    <w:tr w:rsidR="007E46DE" w14:paraId="6C6B6189" w14:textId="77777777">
      <w:trPr>
        <w:trHeight w:hRule="exact" w:val="220"/>
      </w:trPr>
      <w:tc>
        <w:tcPr>
          <w:tcW w:w="4111" w:type="dxa"/>
        </w:tcPr>
        <w:p w14:paraId="14250CDE" w14:textId="77777777" w:rsidR="007E46DE" w:rsidRDefault="007E46DE">
          <w:pPr>
            <w:pStyle w:val="Hlavika"/>
            <w:framePr w:hSpace="181" w:wrap="around" w:vAnchor="text" w:hAnchor="text" w:xAlign="right" w:y="1"/>
          </w:pPr>
          <w:r>
            <w:fldChar w:fldCharType="begin"/>
          </w:r>
          <w:r>
            <w:instrText xml:space="preserve"> DocProperty KISSubject  \* charformat </w:instrText>
          </w:r>
          <w:r>
            <w:fldChar w:fldCharType="separate"/>
          </w:r>
          <w:r>
            <w:rPr>
              <w:b/>
              <w:bCs/>
            </w:rPr>
            <w:t>Chyba! Neznámy názov vlastnosti dokumentu.</w:t>
          </w:r>
          <w:r>
            <w:fldChar w:fldCharType="end"/>
          </w:r>
        </w:p>
      </w:tc>
    </w:tr>
    <w:tr w:rsidR="007E46DE" w14:paraId="32514481" w14:textId="77777777">
      <w:tc>
        <w:tcPr>
          <w:tcW w:w="4111" w:type="dxa"/>
        </w:tcPr>
        <w:p w14:paraId="6E89AA25" w14:textId="77777777" w:rsidR="007E46DE" w:rsidRDefault="007E46DE">
          <w:pPr>
            <w:pStyle w:val="Hlavika"/>
            <w:framePr w:hSpace="181" w:wrap="around" w:vAnchor="text" w:hAnchor="text" w:xAlign="right" w:y="1"/>
          </w:pPr>
          <w:r>
            <w:fldChar w:fldCharType="begin"/>
          </w:r>
          <w:r>
            <w:instrText xml:space="preserve"> DocProperty KISHdrInfo \* charformat </w:instrText>
          </w:r>
          <w:r>
            <w:fldChar w:fldCharType="separate"/>
          </w:r>
          <w:r>
            <w:rPr>
              <w:b/>
              <w:bCs/>
            </w:rPr>
            <w:t>Chyba! Neznámy názov vlastnosti dokumentu.</w:t>
          </w:r>
          <w:r>
            <w:fldChar w:fldCharType="end"/>
          </w:r>
        </w:p>
      </w:tc>
    </w:tr>
  </w:tbl>
  <w:p w14:paraId="72BDD477" w14:textId="77777777" w:rsidR="007E46DE" w:rsidRDefault="007E46DE">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64522" w14:textId="77777777" w:rsidR="007E46DE" w:rsidRPr="00F74808" w:rsidRDefault="007E46DE" w:rsidP="0050243A">
    <w:pPr>
      <w:pStyle w:val="Hlavika"/>
      <w:rPr>
        <w:rFonts w:ascii="Arial Narrow" w:hAnsi="Arial Narrow"/>
        <w:color w:val="808080" w:themeColor="background1" w:themeShade="80"/>
        <w:sz w:val="20"/>
      </w:rPr>
    </w:pPr>
    <w:r w:rsidRPr="00F74808">
      <w:rPr>
        <w:rFonts w:ascii="Arial Narrow" w:hAnsi="Arial Narrow"/>
        <w:color w:val="808080" w:themeColor="background1" w:themeShade="80"/>
        <w:sz w:val="20"/>
      </w:rPr>
      <w:t xml:space="preserve">Príručka k oprávnenosti výdavkov pre dopytovo orientované projekty </w:t>
    </w:r>
    <w:r w:rsidRPr="00F74808">
      <w:rPr>
        <w:rFonts w:ascii="Arial Narrow" w:hAnsi="Arial Narrow"/>
        <w:i w:val="0"/>
        <w:color w:val="808080" w:themeColor="background1" w:themeShade="80"/>
        <w:sz w:val="20"/>
      </w:rPr>
      <w:t>OP KŽP</w:t>
    </w:r>
  </w:p>
  <w:p w14:paraId="6D53D8F9" w14:textId="77777777" w:rsidR="007E46DE" w:rsidRDefault="007E46DE" w:rsidP="00F74808">
    <w:pPr>
      <w:pStyle w:val="Hlavika"/>
      <w:tabs>
        <w:tab w:val="left" w:pos="284"/>
        <w:tab w:val="right" w:pos="8789"/>
      </w:tabs>
      <w:spacing w:line="240"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4CDE" w14:textId="77777777" w:rsidR="008C2298" w:rsidRDefault="008C229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F0E1C3A"/>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02C3581"/>
    <w:multiLevelType w:val="hybridMultilevel"/>
    <w:tmpl w:val="CA74419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2D90074"/>
    <w:multiLevelType w:val="hybridMultilevel"/>
    <w:tmpl w:val="E16A2E24"/>
    <w:lvl w:ilvl="0" w:tplc="662E81F0">
      <w:start w:val="1"/>
      <w:numFmt w:val="lowerLetter"/>
      <w:lvlText w:val="%1)"/>
      <w:lvlJc w:val="left"/>
      <w:pPr>
        <w:ind w:left="720" w:hanging="360"/>
      </w:pPr>
      <w:rPr>
        <w:rFonts w:ascii="Arial Narrow" w:hAnsi="Arial Narrow" w:cs="Times New Roman"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ED45DB"/>
    <w:multiLevelType w:val="hybridMultilevel"/>
    <w:tmpl w:val="C9CE740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6AC25B2"/>
    <w:multiLevelType w:val="hybridMultilevel"/>
    <w:tmpl w:val="C8005740"/>
    <w:lvl w:ilvl="0" w:tplc="32A6744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C64D81"/>
    <w:multiLevelType w:val="hybridMultilevel"/>
    <w:tmpl w:val="F6EA391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FED2C4F"/>
    <w:multiLevelType w:val="hybridMultilevel"/>
    <w:tmpl w:val="22EC0A20"/>
    <w:lvl w:ilvl="0" w:tplc="C58E7054">
      <w:start w:val="1"/>
      <w:numFmt w:val="lowerLetter"/>
      <w:lvlText w:val="%1)"/>
      <w:lvlJc w:val="left"/>
      <w:pPr>
        <w:tabs>
          <w:tab w:val="num" w:pos="1756"/>
        </w:tabs>
        <w:ind w:left="1756" w:hanging="340"/>
      </w:pPr>
      <w:rPr>
        <w:rFonts w:hint="default"/>
        <w:color w:val="auto"/>
        <w:sz w:val="22"/>
        <w:szCs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 w15:restartNumberingAfterBreak="0">
    <w:nsid w:val="13B66D50"/>
    <w:multiLevelType w:val="hybridMultilevel"/>
    <w:tmpl w:val="4F1A087E"/>
    <w:lvl w:ilvl="0" w:tplc="44D646B8">
      <w:numFmt w:val="bullet"/>
      <w:lvlText w:val="-"/>
      <w:lvlJc w:val="left"/>
      <w:pPr>
        <w:ind w:left="360" w:hanging="360"/>
      </w:pPr>
      <w:rPr>
        <w:rFonts w:ascii="Calibri" w:eastAsiaTheme="minorHAnsi" w:hAnsi="Calibri" w:cstheme="minorBid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14EA14B2"/>
    <w:multiLevelType w:val="hybridMultilevel"/>
    <w:tmpl w:val="61CC6B3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6B54D6"/>
    <w:multiLevelType w:val="hybridMultilevel"/>
    <w:tmpl w:val="9D266932"/>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57150E1"/>
    <w:multiLevelType w:val="hybridMultilevel"/>
    <w:tmpl w:val="2C10B15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CF76F8E"/>
    <w:multiLevelType w:val="hybridMultilevel"/>
    <w:tmpl w:val="E56E40A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EAE350A"/>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EC81E1A"/>
    <w:multiLevelType w:val="hybridMultilevel"/>
    <w:tmpl w:val="D5DABF58"/>
    <w:lvl w:ilvl="0" w:tplc="3F4A6D34">
      <w:start w:val="1"/>
      <w:numFmt w:val="bullet"/>
      <w:lvlText w:val="o"/>
      <w:lvlJc w:val="left"/>
      <w:pPr>
        <w:ind w:left="720" w:hanging="360"/>
      </w:pPr>
      <w:rPr>
        <w:rFonts w:ascii="Arial Narrow" w:hAnsi="Arial Narro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16F4B2A"/>
    <w:multiLevelType w:val="hybridMultilevel"/>
    <w:tmpl w:val="BE44EDF0"/>
    <w:lvl w:ilvl="0" w:tplc="041B0017">
      <w:start w:val="1"/>
      <w:numFmt w:val="lowerLetter"/>
      <w:lvlText w:val="%1)"/>
      <w:lvlJc w:val="left"/>
      <w:pPr>
        <w:tabs>
          <w:tab w:val="num" w:pos="1260"/>
        </w:tabs>
        <w:ind w:left="1260" w:hanging="360"/>
      </w:pPr>
    </w:lvl>
    <w:lvl w:ilvl="1" w:tplc="041B0005">
      <w:start w:val="1"/>
      <w:numFmt w:val="bullet"/>
      <w:lvlText w:val=""/>
      <w:lvlJc w:val="left"/>
      <w:pPr>
        <w:tabs>
          <w:tab w:val="num" w:pos="1440"/>
        </w:tabs>
        <w:ind w:left="1440" w:hanging="360"/>
      </w:pPr>
      <w:rPr>
        <w:rFonts w:ascii="Wingdings" w:hAnsi="Wingdings"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6" w15:restartNumberingAfterBreak="0">
    <w:nsid w:val="21CB2D89"/>
    <w:multiLevelType w:val="hybridMultilevel"/>
    <w:tmpl w:val="41E0AC0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4E474C4"/>
    <w:multiLevelType w:val="hybridMultilevel"/>
    <w:tmpl w:val="C2F6D562"/>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5666DF5"/>
    <w:multiLevelType w:val="hybridMultilevel"/>
    <w:tmpl w:val="369C543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5A85A4D"/>
    <w:multiLevelType w:val="hybridMultilevel"/>
    <w:tmpl w:val="F2E00D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9084970"/>
    <w:multiLevelType w:val="hybridMultilevel"/>
    <w:tmpl w:val="011E46C8"/>
    <w:lvl w:ilvl="0" w:tplc="041B0005">
      <w:start w:val="1"/>
      <w:numFmt w:val="bullet"/>
      <w:lvlText w:val=""/>
      <w:lvlJc w:val="left"/>
      <w:pPr>
        <w:tabs>
          <w:tab w:val="num" w:pos="1756"/>
        </w:tabs>
        <w:ind w:left="1756" w:hanging="340"/>
      </w:pPr>
      <w:rPr>
        <w:rFonts w:ascii="Wingdings" w:hAnsi="Wingding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21" w15:restartNumberingAfterBreak="0">
    <w:nsid w:val="2D1C39EB"/>
    <w:multiLevelType w:val="hybridMultilevel"/>
    <w:tmpl w:val="72FCCE68"/>
    <w:lvl w:ilvl="0" w:tplc="041B0017">
      <w:start w:val="1"/>
      <w:numFmt w:val="lowerLetter"/>
      <w:lvlText w:val="%1)"/>
      <w:lvlJc w:val="left"/>
      <w:pPr>
        <w:tabs>
          <w:tab w:val="num" w:pos="1260"/>
        </w:tabs>
        <w:ind w:left="1260" w:hanging="360"/>
      </w:pPr>
    </w:lvl>
    <w:lvl w:ilvl="1" w:tplc="041B0005">
      <w:start w:val="1"/>
      <w:numFmt w:val="bullet"/>
      <w:lvlText w:val=""/>
      <w:lvlJc w:val="left"/>
      <w:pPr>
        <w:tabs>
          <w:tab w:val="num" w:pos="1440"/>
        </w:tabs>
        <w:ind w:left="1440" w:hanging="360"/>
      </w:pPr>
      <w:rPr>
        <w:rFonts w:ascii="Wingdings" w:hAnsi="Wingdings"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2" w15:restartNumberingAfterBreak="0">
    <w:nsid w:val="31221F2F"/>
    <w:multiLevelType w:val="hybridMultilevel"/>
    <w:tmpl w:val="31ECBA18"/>
    <w:lvl w:ilvl="0" w:tplc="C458FEF2">
      <w:start w:val="1"/>
      <w:numFmt w:val="lowerLetter"/>
      <w:lvlText w:val="%1)"/>
      <w:lvlJc w:val="left"/>
      <w:pPr>
        <w:tabs>
          <w:tab w:val="num" w:pos="1756"/>
        </w:tabs>
        <w:ind w:left="1756" w:hanging="340"/>
      </w:pPr>
      <w:rPr>
        <w:rFonts w:hint="default"/>
        <w:color w:val="auto"/>
        <w:sz w:val="22"/>
        <w:szCs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23" w15:restartNumberingAfterBreak="0">
    <w:nsid w:val="331C75AB"/>
    <w:multiLevelType w:val="hybridMultilevel"/>
    <w:tmpl w:val="024EC012"/>
    <w:lvl w:ilvl="0" w:tplc="041B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2A6F66"/>
    <w:multiLevelType w:val="hybridMultilevel"/>
    <w:tmpl w:val="DAB298DA"/>
    <w:lvl w:ilvl="0" w:tplc="041B0005">
      <w:start w:val="1"/>
      <w:numFmt w:val="bullet"/>
      <w:lvlText w:val=""/>
      <w:lvlJc w:val="left"/>
      <w:pPr>
        <w:ind w:left="1146" w:hanging="360"/>
      </w:pPr>
      <w:rPr>
        <w:rFonts w:ascii="Wingdings" w:hAnsi="Wingding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5" w15:restartNumberingAfterBreak="0">
    <w:nsid w:val="385A25AB"/>
    <w:multiLevelType w:val="hybridMultilevel"/>
    <w:tmpl w:val="F092D8A6"/>
    <w:lvl w:ilvl="0" w:tplc="041B0017">
      <w:start w:val="1"/>
      <w:numFmt w:val="lowerLetter"/>
      <w:lvlText w:val="%1)"/>
      <w:lvlJc w:val="left"/>
      <w:pPr>
        <w:ind w:left="720" w:hanging="360"/>
      </w:pPr>
      <w:rPr>
        <w:rFonts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96804DA"/>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B015489"/>
    <w:multiLevelType w:val="hybridMultilevel"/>
    <w:tmpl w:val="C8E2041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C3F0F81"/>
    <w:multiLevelType w:val="hybridMultilevel"/>
    <w:tmpl w:val="A240E686"/>
    <w:lvl w:ilvl="0" w:tplc="041B0017">
      <w:start w:val="1"/>
      <w:numFmt w:val="lowerLetter"/>
      <w:lvlText w:val="%1)"/>
      <w:lvlJc w:val="left"/>
      <w:pPr>
        <w:tabs>
          <w:tab w:val="num" w:pos="1260"/>
        </w:tabs>
        <w:ind w:left="1260" w:hanging="360"/>
      </w:pPr>
    </w:lvl>
    <w:lvl w:ilvl="1" w:tplc="041B0005">
      <w:start w:val="1"/>
      <w:numFmt w:val="bullet"/>
      <w:lvlText w:val=""/>
      <w:lvlJc w:val="left"/>
      <w:pPr>
        <w:tabs>
          <w:tab w:val="num" w:pos="1440"/>
        </w:tabs>
        <w:ind w:left="1440" w:hanging="360"/>
      </w:pPr>
      <w:rPr>
        <w:rFonts w:ascii="Wingdings" w:hAnsi="Wingdings" w:hint="default"/>
      </w:rPr>
    </w:lvl>
    <w:lvl w:ilvl="2" w:tplc="041B000D">
      <w:start w:val="1"/>
      <w:numFmt w:val="bullet"/>
      <w:lvlText w:val=""/>
      <w:lvlJc w:val="left"/>
      <w:pPr>
        <w:tabs>
          <w:tab w:val="num" w:pos="2160"/>
        </w:tabs>
        <w:ind w:left="2160" w:hanging="180"/>
      </w:pPr>
      <w:rPr>
        <w:rFonts w:ascii="Wingdings" w:hAnsi="Wingdings" w:hint="default"/>
      </w:r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9" w15:restartNumberingAfterBreak="0">
    <w:nsid w:val="3CE900BD"/>
    <w:multiLevelType w:val="hybridMultilevel"/>
    <w:tmpl w:val="A3D6C720"/>
    <w:lvl w:ilvl="0" w:tplc="B4E683A2">
      <w:start w:val="1"/>
      <w:numFmt w:val="bullet"/>
      <w:lvlText w:val="o"/>
      <w:lvlJc w:val="left"/>
      <w:pPr>
        <w:ind w:left="360" w:hanging="360"/>
      </w:pPr>
      <w:rPr>
        <w:rFonts w:ascii="Arial Narrow" w:hAnsi="Arial Narrow" w:cs="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0" w15:restartNumberingAfterBreak="0">
    <w:nsid w:val="40DD19DD"/>
    <w:multiLevelType w:val="hybridMultilevel"/>
    <w:tmpl w:val="A2A4FBF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2E6327C"/>
    <w:multiLevelType w:val="hybridMultilevel"/>
    <w:tmpl w:val="5802A080"/>
    <w:lvl w:ilvl="0" w:tplc="E0CC77F2">
      <w:start w:val="1"/>
      <w:numFmt w:val="lowerLetter"/>
      <w:lvlText w:val="%1)"/>
      <w:lvlJc w:val="left"/>
      <w:pPr>
        <w:tabs>
          <w:tab w:val="num" w:pos="1260"/>
        </w:tabs>
        <w:ind w:left="1260" w:hanging="360"/>
      </w:pPr>
      <w:rPr>
        <w:b w:val="0"/>
      </w:r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3" w15:restartNumberingAfterBreak="0">
    <w:nsid w:val="47F12A31"/>
    <w:multiLevelType w:val="hybridMultilevel"/>
    <w:tmpl w:val="CCE864E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9237C90"/>
    <w:multiLevelType w:val="hybridMultilevel"/>
    <w:tmpl w:val="8B166CE8"/>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49312E36"/>
    <w:multiLevelType w:val="hybridMultilevel"/>
    <w:tmpl w:val="0148939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6" w15:restartNumberingAfterBreak="0">
    <w:nsid w:val="493C359A"/>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4D737307"/>
    <w:multiLevelType w:val="hybridMultilevel"/>
    <w:tmpl w:val="C52CCB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5A426240"/>
    <w:multiLevelType w:val="hybridMultilevel"/>
    <w:tmpl w:val="170EE89E"/>
    <w:lvl w:ilvl="0" w:tplc="7780037A">
      <w:numFmt w:val="bullet"/>
      <w:lvlText w:val="•"/>
      <w:lvlJc w:val="left"/>
      <w:pPr>
        <w:ind w:left="1070" w:hanging="360"/>
      </w:pPr>
      <w:rPr>
        <w:rFonts w:ascii="Times New Roman" w:eastAsia="Times New Roman" w:hAnsi="Times New Roman" w:cs="Times New Roman" w:hint="default"/>
      </w:rPr>
    </w:lvl>
    <w:lvl w:ilvl="1" w:tplc="041B0003" w:tentative="1">
      <w:start w:val="1"/>
      <w:numFmt w:val="bullet"/>
      <w:lvlText w:val="o"/>
      <w:lvlJc w:val="left"/>
      <w:pPr>
        <w:ind w:left="1790" w:hanging="360"/>
      </w:pPr>
      <w:rPr>
        <w:rFonts w:ascii="Courier New" w:hAnsi="Courier New" w:cs="Courier New" w:hint="default"/>
      </w:rPr>
    </w:lvl>
    <w:lvl w:ilvl="2" w:tplc="041B0005" w:tentative="1">
      <w:start w:val="1"/>
      <w:numFmt w:val="bullet"/>
      <w:lvlText w:val=""/>
      <w:lvlJc w:val="left"/>
      <w:pPr>
        <w:ind w:left="2510" w:hanging="360"/>
      </w:pPr>
      <w:rPr>
        <w:rFonts w:ascii="Wingdings" w:hAnsi="Wingdings" w:hint="default"/>
      </w:rPr>
    </w:lvl>
    <w:lvl w:ilvl="3" w:tplc="041B0001" w:tentative="1">
      <w:start w:val="1"/>
      <w:numFmt w:val="bullet"/>
      <w:lvlText w:val=""/>
      <w:lvlJc w:val="left"/>
      <w:pPr>
        <w:ind w:left="3230" w:hanging="360"/>
      </w:pPr>
      <w:rPr>
        <w:rFonts w:ascii="Symbol" w:hAnsi="Symbol" w:hint="default"/>
      </w:rPr>
    </w:lvl>
    <w:lvl w:ilvl="4" w:tplc="041B0003" w:tentative="1">
      <w:start w:val="1"/>
      <w:numFmt w:val="bullet"/>
      <w:lvlText w:val="o"/>
      <w:lvlJc w:val="left"/>
      <w:pPr>
        <w:ind w:left="3950" w:hanging="360"/>
      </w:pPr>
      <w:rPr>
        <w:rFonts w:ascii="Courier New" w:hAnsi="Courier New" w:cs="Courier New" w:hint="default"/>
      </w:rPr>
    </w:lvl>
    <w:lvl w:ilvl="5" w:tplc="041B0005" w:tentative="1">
      <w:start w:val="1"/>
      <w:numFmt w:val="bullet"/>
      <w:lvlText w:val=""/>
      <w:lvlJc w:val="left"/>
      <w:pPr>
        <w:ind w:left="4670" w:hanging="360"/>
      </w:pPr>
      <w:rPr>
        <w:rFonts w:ascii="Wingdings" w:hAnsi="Wingdings" w:hint="default"/>
      </w:rPr>
    </w:lvl>
    <w:lvl w:ilvl="6" w:tplc="041B0001" w:tentative="1">
      <w:start w:val="1"/>
      <w:numFmt w:val="bullet"/>
      <w:lvlText w:val=""/>
      <w:lvlJc w:val="left"/>
      <w:pPr>
        <w:ind w:left="5390" w:hanging="360"/>
      </w:pPr>
      <w:rPr>
        <w:rFonts w:ascii="Symbol" w:hAnsi="Symbol" w:hint="default"/>
      </w:rPr>
    </w:lvl>
    <w:lvl w:ilvl="7" w:tplc="041B0003" w:tentative="1">
      <w:start w:val="1"/>
      <w:numFmt w:val="bullet"/>
      <w:lvlText w:val="o"/>
      <w:lvlJc w:val="left"/>
      <w:pPr>
        <w:ind w:left="6110" w:hanging="360"/>
      </w:pPr>
      <w:rPr>
        <w:rFonts w:ascii="Courier New" w:hAnsi="Courier New" w:cs="Courier New" w:hint="default"/>
      </w:rPr>
    </w:lvl>
    <w:lvl w:ilvl="8" w:tplc="041B0005" w:tentative="1">
      <w:start w:val="1"/>
      <w:numFmt w:val="bullet"/>
      <w:lvlText w:val=""/>
      <w:lvlJc w:val="left"/>
      <w:pPr>
        <w:ind w:left="6830" w:hanging="360"/>
      </w:pPr>
      <w:rPr>
        <w:rFonts w:ascii="Wingdings" w:hAnsi="Wingdings" w:hint="default"/>
      </w:rPr>
    </w:lvl>
  </w:abstractNum>
  <w:abstractNum w:abstractNumId="39" w15:restartNumberingAfterBreak="0">
    <w:nsid w:val="5D846683"/>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1484F57"/>
    <w:multiLevelType w:val="hybridMultilevel"/>
    <w:tmpl w:val="B69AE4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45B30DD"/>
    <w:multiLevelType w:val="hybridMultilevel"/>
    <w:tmpl w:val="46E4F928"/>
    <w:lvl w:ilvl="0" w:tplc="809E9688">
      <w:start w:val="2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4B305D6"/>
    <w:multiLevelType w:val="hybridMultilevel"/>
    <w:tmpl w:val="3BC4253E"/>
    <w:lvl w:ilvl="0" w:tplc="041B0001">
      <w:start w:val="1"/>
      <w:numFmt w:val="bullet"/>
      <w:lvlText w:val=""/>
      <w:lvlJc w:val="left"/>
      <w:pPr>
        <w:ind w:left="778" w:hanging="360"/>
      </w:pPr>
      <w:rPr>
        <w:rFonts w:ascii="Symbol" w:hAnsi="Symbol" w:hint="default"/>
      </w:rPr>
    </w:lvl>
    <w:lvl w:ilvl="1" w:tplc="041B0003" w:tentative="1">
      <w:start w:val="1"/>
      <w:numFmt w:val="bullet"/>
      <w:lvlText w:val="o"/>
      <w:lvlJc w:val="left"/>
      <w:pPr>
        <w:ind w:left="1498" w:hanging="360"/>
      </w:pPr>
      <w:rPr>
        <w:rFonts w:ascii="Courier New" w:hAnsi="Courier New" w:cs="Courier New" w:hint="default"/>
      </w:rPr>
    </w:lvl>
    <w:lvl w:ilvl="2" w:tplc="041B0005" w:tentative="1">
      <w:start w:val="1"/>
      <w:numFmt w:val="bullet"/>
      <w:lvlText w:val=""/>
      <w:lvlJc w:val="left"/>
      <w:pPr>
        <w:ind w:left="2218" w:hanging="360"/>
      </w:pPr>
      <w:rPr>
        <w:rFonts w:ascii="Wingdings" w:hAnsi="Wingdings" w:hint="default"/>
      </w:rPr>
    </w:lvl>
    <w:lvl w:ilvl="3" w:tplc="041B0001" w:tentative="1">
      <w:start w:val="1"/>
      <w:numFmt w:val="bullet"/>
      <w:lvlText w:val=""/>
      <w:lvlJc w:val="left"/>
      <w:pPr>
        <w:ind w:left="2938" w:hanging="360"/>
      </w:pPr>
      <w:rPr>
        <w:rFonts w:ascii="Symbol" w:hAnsi="Symbol" w:hint="default"/>
      </w:rPr>
    </w:lvl>
    <w:lvl w:ilvl="4" w:tplc="041B0003" w:tentative="1">
      <w:start w:val="1"/>
      <w:numFmt w:val="bullet"/>
      <w:lvlText w:val="o"/>
      <w:lvlJc w:val="left"/>
      <w:pPr>
        <w:ind w:left="3658" w:hanging="360"/>
      </w:pPr>
      <w:rPr>
        <w:rFonts w:ascii="Courier New" w:hAnsi="Courier New" w:cs="Courier New" w:hint="default"/>
      </w:rPr>
    </w:lvl>
    <w:lvl w:ilvl="5" w:tplc="041B0005" w:tentative="1">
      <w:start w:val="1"/>
      <w:numFmt w:val="bullet"/>
      <w:lvlText w:val=""/>
      <w:lvlJc w:val="left"/>
      <w:pPr>
        <w:ind w:left="4378" w:hanging="360"/>
      </w:pPr>
      <w:rPr>
        <w:rFonts w:ascii="Wingdings" w:hAnsi="Wingdings" w:hint="default"/>
      </w:rPr>
    </w:lvl>
    <w:lvl w:ilvl="6" w:tplc="041B0001" w:tentative="1">
      <w:start w:val="1"/>
      <w:numFmt w:val="bullet"/>
      <w:lvlText w:val=""/>
      <w:lvlJc w:val="left"/>
      <w:pPr>
        <w:ind w:left="5098" w:hanging="360"/>
      </w:pPr>
      <w:rPr>
        <w:rFonts w:ascii="Symbol" w:hAnsi="Symbol" w:hint="default"/>
      </w:rPr>
    </w:lvl>
    <w:lvl w:ilvl="7" w:tplc="041B0003" w:tentative="1">
      <w:start w:val="1"/>
      <w:numFmt w:val="bullet"/>
      <w:lvlText w:val="o"/>
      <w:lvlJc w:val="left"/>
      <w:pPr>
        <w:ind w:left="5818" w:hanging="360"/>
      </w:pPr>
      <w:rPr>
        <w:rFonts w:ascii="Courier New" w:hAnsi="Courier New" w:cs="Courier New" w:hint="default"/>
      </w:rPr>
    </w:lvl>
    <w:lvl w:ilvl="8" w:tplc="041B0005" w:tentative="1">
      <w:start w:val="1"/>
      <w:numFmt w:val="bullet"/>
      <w:lvlText w:val=""/>
      <w:lvlJc w:val="left"/>
      <w:pPr>
        <w:ind w:left="6538" w:hanging="360"/>
      </w:pPr>
      <w:rPr>
        <w:rFonts w:ascii="Wingdings" w:hAnsi="Wingdings" w:hint="default"/>
      </w:rPr>
    </w:lvl>
  </w:abstractNum>
  <w:abstractNum w:abstractNumId="43" w15:restartNumberingAfterBreak="0">
    <w:nsid w:val="66616EE9"/>
    <w:multiLevelType w:val="hybridMultilevel"/>
    <w:tmpl w:val="9E2435BA"/>
    <w:lvl w:ilvl="0" w:tplc="9070B020">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B0D2A35"/>
    <w:multiLevelType w:val="hybridMultilevel"/>
    <w:tmpl w:val="2E54BFA2"/>
    <w:lvl w:ilvl="0" w:tplc="557CF8FA">
      <w:start w:val="1"/>
      <w:numFmt w:val="lowerLetter"/>
      <w:lvlText w:val="%1)"/>
      <w:lvlJc w:val="left"/>
      <w:pPr>
        <w:ind w:left="720" w:hanging="360"/>
      </w:pPr>
      <w:rPr>
        <w:rFonts w:hint="default"/>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BD2304F"/>
    <w:multiLevelType w:val="multilevel"/>
    <w:tmpl w:val="6F4AC5B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994"/>
        </w:tabs>
        <w:ind w:left="994" w:hanging="567"/>
      </w:pPr>
      <w:rPr>
        <w:rFonts w:cs="Times New Roman" w:hint="default"/>
        <w:b/>
        <w:i w:val="0"/>
      </w:rPr>
    </w:lvl>
    <w:lvl w:ilvl="2">
      <w:start w:val="1"/>
      <w:numFmt w:val="decimal"/>
      <w:lvlText w:val="%3.2.1"/>
      <w:lvlJc w:val="left"/>
      <w:pPr>
        <w:tabs>
          <w:tab w:val="num" w:pos="1872"/>
        </w:tabs>
        <w:ind w:left="1872" w:hanging="851"/>
      </w:pPr>
      <w:rPr>
        <w:rFonts w:hint="default"/>
        <w:b w:val="0"/>
        <w:i w:val="0"/>
      </w:rPr>
    </w:lvl>
    <w:lvl w:ilvl="3">
      <w:start w:val="1"/>
      <w:numFmt w:val="upperLetter"/>
      <w:pStyle w:val="Nadpis4"/>
      <w:lvlText w:val="%4)"/>
      <w:lvlJc w:val="left"/>
      <w:pPr>
        <w:tabs>
          <w:tab w:val="num" w:pos="1701"/>
        </w:tabs>
        <w:ind w:left="1701" w:hanging="567"/>
      </w:pPr>
      <w:rPr>
        <w:rFonts w:cs="Times New Roman" w:hint="default"/>
      </w:rPr>
    </w:lvl>
    <w:lvl w:ilvl="4">
      <w:start w:val="1"/>
      <w:numFmt w:val="decimal"/>
      <w:pStyle w:val="Nadpis5"/>
      <w:lvlText w:val="%4.%5)"/>
      <w:lvlJc w:val="left"/>
      <w:pPr>
        <w:tabs>
          <w:tab w:val="num" w:pos="1701"/>
        </w:tabs>
        <w:ind w:left="1701" w:hanging="567"/>
      </w:pPr>
      <w:rPr>
        <w:rFonts w:cs="Times New Roman" w:hint="default"/>
      </w:rPr>
    </w:lvl>
    <w:lvl w:ilvl="5">
      <w:start w:val="1"/>
      <w:numFmt w:val="lowerLetter"/>
      <w:pStyle w:val="Nadpis6"/>
      <w:lvlText w:val="(%6)"/>
      <w:lvlJc w:val="left"/>
      <w:pPr>
        <w:tabs>
          <w:tab w:val="num" w:pos="1701"/>
        </w:tabs>
        <w:ind w:left="1701" w:hanging="680"/>
      </w:pPr>
      <w:rPr>
        <w:rFonts w:cs="Times New Roman" w:hint="default"/>
      </w:rPr>
    </w:lvl>
    <w:lvl w:ilvl="6">
      <w:start w:val="1"/>
      <w:numFmt w:val="decimal"/>
      <w:lvlRestart w:val="0"/>
      <w:pStyle w:val="section"/>
      <w:lvlText w:val="Článok %7 -"/>
      <w:lvlJc w:val="left"/>
      <w:pPr>
        <w:tabs>
          <w:tab w:val="num" w:pos="2461"/>
        </w:tabs>
        <w:ind w:left="2155" w:hanging="1134"/>
      </w:pPr>
      <w:rPr>
        <w:rFonts w:ascii="Arial Black" w:hAnsi="Arial Black" w:cs="Times New Roman" w:hint="default"/>
      </w:rPr>
    </w:lvl>
    <w:lvl w:ilvl="7">
      <w:start w:val="1"/>
      <w:numFmt w:val="upperLetter"/>
      <w:pStyle w:val="Nadpis8"/>
      <w:lvlText w:val="%8)"/>
      <w:lvlJc w:val="left"/>
      <w:pPr>
        <w:tabs>
          <w:tab w:val="num" w:pos="1588"/>
        </w:tabs>
        <w:ind w:left="1588" w:hanging="567"/>
      </w:pPr>
      <w:rPr>
        <w:rFonts w:cs="Times New Roman" w:hint="default"/>
      </w:rPr>
    </w:lvl>
    <w:lvl w:ilvl="8">
      <w:start w:val="1"/>
      <w:numFmt w:val="decimal"/>
      <w:pStyle w:val="Nadpis9"/>
      <w:lvlText w:val="%8.%9)"/>
      <w:lvlJc w:val="left"/>
      <w:pPr>
        <w:tabs>
          <w:tab w:val="num" w:pos="1588"/>
        </w:tabs>
        <w:ind w:left="1588" w:hanging="567"/>
      </w:pPr>
      <w:rPr>
        <w:rFonts w:cs="Times New Roman" w:hint="default"/>
      </w:rPr>
    </w:lvl>
  </w:abstractNum>
  <w:abstractNum w:abstractNumId="47" w15:restartNumberingAfterBreak="0">
    <w:nsid w:val="737653D4"/>
    <w:multiLevelType w:val="hybridMultilevel"/>
    <w:tmpl w:val="171ABFE6"/>
    <w:lvl w:ilvl="0" w:tplc="D2D618F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9" w15:restartNumberingAfterBreak="0">
    <w:nsid w:val="7B1D6565"/>
    <w:multiLevelType w:val="hybridMultilevel"/>
    <w:tmpl w:val="4A6A44A0"/>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15:restartNumberingAfterBreak="0">
    <w:nsid w:val="7DAF6D44"/>
    <w:multiLevelType w:val="hybridMultilevel"/>
    <w:tmpl w:val="0A386ACE"/>
    <w:lvl w:ilvl="0" w:tplc="CE56371A">
      <w:start w:val="1"/>
      <w:numFmt w:val="lowerLetter"/>
      <w:lvlText w:val="%1)"/>
      <w:lvlJc w:val="left"/>
      <w:pPr>
        <w:tabs>
          <w:tab w:val="num" w:pos="766"/>
        </w:tabs>
        <w:ind w:left="766" w:hanging="340"/>
      </w:pPr>
      <w:rPr>
        <w:rFonts w:hint="default"/>
        <w:color w:val="auto"/>
        <w:sz w:val="22"/>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7E5608CA"/>
    <w:multiLevelType w:val="hybridMultilevel"/>
    <w:tmpl w:val="DBDAEAE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6"/>
  </w:num>
  <w:num w:numId="2">
    <w:abstractNumId w:val="50"/>
  </w:num>
  <w:num w:numId="3">
    <w:abstractNumId w:val="40"/>
  </w:num>
  <w:num w:numId="4">
    <w:abstractNumId w:val="51"/>
  </w:num>
  <w:num w:numId="5">
    <w:abstractNumId w:val="44"/>
  </w:num>
  <w:num w:numId="6">
    <w:abstractNumId w:val="24"/>
  </w:num>
  <w:num w:numId="7">
    <w:abstractNumId w:val="14"/>
  </w:num>
  <w:num w:numId="8">
    <w:abstractNumId w:val="20"/>
  </w:num>
  <w:num w:numId="9">
    <w:abstractNumId w:val="0"/>
  </w:num>
  <w:num w:numId="10">
    <w:abstractNumId w:val="43"/>
  </w:num>
  <w:num w:numId="11">
    <w:abstractNumId w:val="11"/>
  </w:num>
  <w:num w:numId="12">
    <w:abstractNumId w:val="35"/>
  </w:num>
  <w:num w:numId="13">
    <w:abstractNumId w:val="5"/>
  </w:num>
  <w:num w:numId="14">
    <w:abstractNumId w:val="6"/>
  </w:num>
  <w:num w:numId="15">
    <w:abstractNumId w:val="29"/>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5"/>
  </w:num>
  <w:num w:numId="19">
    <w:abstractNumId w:val="28"/>
  </w:num>
  <w:num w:numId="20">
    <w:abstractNumId w:val="22"/>
  </w:num>
  <w:num w:numId="21">
    <w:abstractNumId w:val="13"/>
  </w:num>
  <w:num w:numId="22">
    <w:abstractNumId w:val="36"/>
  </w:num>
  <w:num w:numId="23">
    <w:abstractNumId w:val="26"/>
  </w:num>
  <w:num w:numId="24">
    <w:abstractNumId w:val="16"/>
  </w:num>
  <w:num w:numId="25">
    <w:abstractNumId w:val="30"/>
  </w:num>
  <w:num w:numId="26">
    <w:abstractNumId w:val="25"/>
  </w:num>
  <w:num w:numId="27">
    <w:abstractNumId w:val="31"/>
  </w:num>
  <w:num w:numId="28">
    <w:abstractNumId w:val="17"/>
  </w:num>
  <w:num w:numId="29">
    <w:abstractNumId w:val="9"/>
  </w:num>
  <w:num w:numId="30">
    <w:abstractNumId w:val="8"/>
  </w:num>
  <w:num w:numId="31">
    <w:abstractNumId w:val="12"/>
  </w:num>
  <w:num w:numId="32">
    <w:abstractNumId w:val="39"/>
  </w:num>
  <w:num w:numId="33">
    <w:abstractNumId w:val="37"/>
  </w:num>
  <w:num w:numId="34">
    <w:abstractNumId w:val="3"/>
  </w:num>
  <w:num w:numId="35">
    <w:abstractNumId w:val="1"/>
  </w:num>
  <w:num w:numId="36">
    <w:abstractNumId w:val="48"/>
  </w:num>
  <w:num w:numId="37">
    <w:abstractNumId w:val="34"/>
  </w:num>
  <w:num w:numId="38">
    <w:abstractNumId w:val="41"/>
  </w:num>
  <w:num w:numId="39">
    <w:abstractNumId w:val="45"/>
  </w:num>
  <w:num w:numId="40">
    <w:abstractNumId w:val="18"/>
  </w:num>
  <w:num w:numId="41">
    <w:abstractNumId w:val="2"/>
  </w:num>
  <w:num w:numId="42">
    <w:abstractNumId w:val="23"/>
  </w:num>
  <w:num w:numId="43">
    <w:abstractNumId w:val="52"/>
  </w:num>
  <w:num w:numId="44">
    <w:abstractNumId w:val="49"/>
  </w:num>
  <w:num w:numId="45">
    <w:abstractNumId w:val="33"/>
  </w:num>
  <w:num w:numId="46">
    <w:abstractNumId w:val="27"/>
  </w:num>
  <w:num w:numId="47">
    <w:abstractNumId w:val="19"/>
  </w:num>
  <w:num w:numId="48">
    <w:abstractNumId w:val="10"/>
  </w:num>
  <w:num w:numId="49">
    <w:abstractNumId w:val="38"/>
  </w:num>
  <w:num w:numId="50">
    <w:abstractNumId w:val="42"/>
  </w:num>
  <w:num w:numId="51">
    <w:abstractNumId w:val="4"/>
  </w:num>
  <w:num w:numId="52">
    <w:abstractNumId w:val="47"/>
  </w:num>
  <w:num w:numId="53">
    <w:abstractNumId w:val="7"/>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EC4"/>
    <w:rsid w:val="000012E8"/>
    <w:rsid w:val="0000189C"/>
    <w:rsid w:val="00001ECD"/>
    <w:rsid w:val="000022B9"/>
    <w:rsid w:val="00002B7D"/>
    <w:rsid w:val="00002EF8"/>
    <w:rsid w:val="00003BAB"/>
    <w:rsid w:val="000041D9"/>
    <w:rsid w:val="0000476E"/>
    <w:rsid w:val="000057DD"/>
    <w:rsid w:val="00005EF6"/>
    <w:rsid w:val="00006803"/>
    <w:rsid w:val="00012B04"/>
    <w:rsid w:val="00012F24"/>
    <w:rsid w:val="00012F4B"/>
    <w:rsid w:val="00016155"/>
    <w:rsid w:val="00021E8D"/>
    <w:rsid w:val="00022370"/>
    <w:rsid w:val="0002272E"/>
    <w:rsid w:val="000239D3"/>
    <w:rsid w:val="00024DA3"/>
    <w:rsid w:val="00025C18"/>
    <w:rsid w:val="000329CF"/>
    <w:rsid w:val="00033522"/>
    <w:rsid w:val="000366F6"/>
    <w:rsid w:val="00037C01"/>
    <w:rsid w:val="00042858"/>
    <w:rsid w:val="00042B3C"/>
    <w:rsid w:val="00042E56"/>
    <w:rsid w:val="00043654"/>
    <w:rsid w:val="0004385C"/>
    <w:rsid w:val="0004434D"/>
    <w:rsid w:val="00044DF0"/>
    <w:rsid w:val="00051144"/>
    <w:rsid w:val="00051751"/>
    <w:rsid w:val="00052B71"/>
    <w:rsid w:val="00053B22"/>
    <w:rsid w:val="00054529"/>
    <w:rsid w:val="000547FB"/>
    <w:rsid w:val="00055208"/>
    <w:rsid w:val="0005529D"/>
    <w:rsid w:val="000552DB"/>
    <w:rsid w:val="000554F2"/>
    <w:rsid w:val="0005628B"/>
    <w:rsid w:val="00056810"/>
    <w:rsid w:val="0005750A"/>
    <w:rsid w:val="00057640"/>
    <w:rsid w:val="000579D4"/>
    <w:rsid w:val="00057B21"/>
    <w:rsid w:val="00060AF9"/>
    <w:rsid w:val="000612FA"/>
    <w:rsid w:val="00061F9A"/>
    <w:rsid w:val="00063D9B"/>
    <w:rsid w:val="0006590B"/>
    <w:rsid w:val="0006627B"/>
    <w:rsid w:val="00071A00"/>
    <w:rsid w:val="00071BFB"/>
    <w:rsid w:val="00072879"/>
    <w:rsid w:val="00072AD5"/>
    <w:rsid w:val="00073130"/>
    <w:rsid w:val="00075BCA"/>
    <w:rsid w:val="00075DE7"/>
    <w:rsid w:val="00076723"/>
    <w:rsid w:val="000774CB"/>
    <w:rsid w:val="000776FE"/>
    <w:rsid w:val="00080B2D"/>
    <w:rsid w:val="00081E94"/>
    <w:rsid w:val="0008204F"/>
    <w:rsid w:val="000821D1"/>
    <w:rsid w:val="000825DA"/>
    <w:rsid w:val="000851F5"/>
    <w:rsid w:val="0008651E"/>
    <w:rsid w:val="00087148"/>
    <w:rsid w:val="000927A2"/>
    <w:rsid w:val="00094491"/>
    <w:rsid w:val="000956AA"/>
    <w:rsid w:val="00096581"/>
    <w:rsid w:val="00096A48"/>
    <w:rsid w:val="00097F7E"/>
    <w:rsid w:val="000A08B1"/>
    <w:rsid w:val="000A0C06"/>
    <w:rsid w:val="000A1BA4"/>
    <w:rsid w:val="000A2153"/>
    <w:rsid w:val="000A2408"/>
    <w:rsid w:val="000A2C5F"/>
    <w:rsid w:val="000A3636"/>
    <w:rsid w:val="000B0D7F"/>
    <w:rsid w:val="000B2AB8"/>
    <w:rsid w:val="000B2ED7"/>
    <w:rsid w:val="000B55FE"/>
    <w:rsid w:val="000B5CC3"/>
    <w:rsid w:val="000B6EAA"/>
    <w:rsid w:val="000B7EF8"/>
    <w:rsid w:val="000C099A"/>
    <w:rsid w:val="000C2711"/>
    <w:rsid w:val="000C583F"/>
    <w:rsid w:val="000C5EC1"/>
    <w:rsid w:val="000C6031"/>
    <w:rsid w:val="000D0EA8"/>
    <w:rsid w:val="000D0EC2"/>
    <w:rsid w:val="000D2706"/>
    <w:rsid w:val="000D5147"/>
    <w:rsid w:val="000D577E"/>
    <w:rsid w:val="000D6279"/>
    <w:rsid w:val="000E0048"/>
    <w:rsid w:val="000E06D8"/>
    <w:rsid w:val="000E1923"/>
    <w:rsid w:val="000E3446"/>
    <w:rsid w:val="000E438A"/>
    <w:rsid w:val="000F0A4D"/>
    <w:rsid w:val="000F0F2A"/>
    <w:rsid w:val="000F0FEB"/>
    <w:rsid w:val="000F4A8E"/>
    <w:rsid w:val="000F5200"/>
    <w:rsid w:val="000F5257"/>
    <w:rsid w:val="000F5E26"/>
    <w:rsid w:val="000F5FD7"/>
    <w:rsid w:val="000F5FE6"/>
    <w:rsid w:val="000F6D96"/>
    <w:rsid w:val="000F6F4E"/>
    <w:rsid w:val="000F6F70"/>
    <w:rsid w:val="000F7353"/>
    <w:rsid w:val="0010228D"/>
    <w:rsid w:val="00103731"/>
    <w:rsid w:val="00104A14"/>
    <w:rsid w:val="00105BAB"/>
    <w:rsid w:val="00107821"/>
    <w:rsid w:val="0011031A"/>
    <w:rsid w:val="001113D3"/>
    <w:rsid w:val="00111585"/>
    <w:rsid w:val="00111D37"/>
    <w:rsid w:val="00112D44"/>
    <w:rsid w:val="0012054A"/>
    <w:rsid w:val="00121DF3"/>
    <w:rsid w:val="001221CB"/>
    <w:rsid w:val="001227F7"/>
    <w:rsid w:val="0012284E"/>
    <w:rsid w:val="00122EC6"/>
    <w:rsid w:val="00126242"/>
    <w:rsid w:val="0012768C"/>
    <w:rsid w:val="001300B7"/>
    <w:rsid w:val="001314CE"/>
    <w:rsid w:val="0013216E"/>
    <w:rsid w:val="00132EC0"/>
    <w:rsid w:val="00132FE0"/>
    <w:rsid w:val="00134833"/>
    <w:rsid w:val="00134D6B"/>
    <w:rsid w:val="00135582"/>
    <w:rsid w:val="00135EB8"/>
    <w:rsid w:val="00137646"/>
    <w:rsid w:val="00140490"/>
    <w:rsid w:val="00140A6D"/>
    <w:rsid w:val="00140AA2"/>
    <w:rsid w:val="00141B5B"/>
    <w:rsid w:val="00142229"/>
    <w:rsid w:val="001428E4"/>
    <w:rsid w:val="00143A87"/>
    <w:rsid w:val="00143FE5"/>
    <w:rsid w:val="00144590"/>
    <w:rsid w:val="0014627A"/>
    <w:rsid w:val="00147024"/>
    <w:rsid w:val="00150553"/>
    <w:rsid w:val="0015307F"/>
    <w:rsid w:val="001536BE"/>
    <w:rsid w:val="00154200"/>
    <w:rsid w:val="00154EFD"/>
    <w:rsid w:val="0015561F"/>
    <w:rsid w:val="001556B0"/>
    <w:rsid w:val="00155D35"/>
    <w:rsid w:val="00156309"/>
    <w:rsid w:val="00160171"/>
    <w:rsid w:val="00161442"/>
    <w:rsid w:val="00163658"/>
    <w:rsid w:val="00164646"/>
    <w:rsid w:val="00165056"/>
    <w:rsid w:val="00170363"/>
    <w:rsid w:val="00170B27"/>
    <w:rsid w:val="00172AEC"/>
    <w:rsid w:val="001735B9"/>
    <w:rsid w:val="001738D1"/>
    <w:rsid w:val="00174BFC"/>
    <w:rsid w:val="00175A47"/>
    <w:rsid w:val="0017611B"/>
    <w:rsid w:val="001761DE"/>
    <w:rsid w:val="00177650"/>
    <w:rsid w:val="00180715"/>
    <w:rsid w:val="0018099E"/>
    <w:rsid w:val="00182063"/>
    <w:rsid w:val="001824E0"/>
    <w:rsid w:val="001828FD"/>
    <w:rsid w:val="001839AD"/>
    <w:rsid w:val="00183C88"/>
    <w:rsid w:val="00185047"/>
    <w:rsid w:val="00185572"/>
    <w:rsid w:val="00185787"/>
    <w:rsid w:val="00185D5F"/>
    <w:rsid w:val="001901C8"/>
    <w:rsid w:val="001910E0"/>
    <w:rsid w:val="00192C85"/>
    <w:rsid w:val="0019310C"/>
    <w:rsid w:val="001931E3"/>
    <w:rsid w:val="0019398E"/>
    <w:rsid w:val="001943F9"/>
    <w:rsid w:val="00194F37"/>
    <w:rsid w:val="00195F1B"/>
    <w:rsid w:val="00195FC7"/>
    <w:rsid w:val="001A0985"/>
    <w:rsid w:val="001A1245"/>
    <w:rsid w:val="001A15B7"/>
    <w:rsid w:val="001A1BCB"/>
    <w:rsid w:val="001A2450"/>
    <w:rsid w:val="001A377A"/>
    <w:rsid w:val="001A50BC"/>
    <w:rsid w:val="001A5FBA"/>
    <w:rsid w:val="001A6E4F"/>
    <w:rsid w:val="001A70AC"/>
    <w:rsid w:val="001B10C2"/>
    <w:rsid w:val="001B1515"/>
    <w:rsid w:val="001B2B98"/>
    <w:rsid w:val="001B2C11"/>
    <w:rsid w:val="001B3056"/>
    <w:rsid w:val="001B4823"/>
    <w:rsid w:val="001B568E"/>
    <w:rsid w:val="001B5973"/>
    <w:rsid w:val="001B6FBF"/>
    <w:rsid w:val="001C06AD"/>
    <w:rsid w:val="001C260B"/>
    <w:rsid w:val="001C333A"/>
    <w:rsid w:val="001C3396"/>
    <w:rsid w:val="001C6B4F"/>
    <w:rsid w:val="001C6D74"/>
    <w:rsid w:val="001D4FC0"/>
    <w:rsid w:val="001D5D0A"/>
    <w:rsid w:val="001D7576"/>
    <w:rsid w:val="001E27BF"/>
    <w:rsid w:val="001E304E"/>
    <w:rsid w:val="001E40AB"/>
    <w:rsid w:val="001E484C"/>
    <w:rsid w:val="001E4BAF"/>
    <w:rsid w:val="001E6452"/>
    <w:rsid w:val="001F20C6"/>
    <w:rsid w:val="001F2363"/>
    <w:rsid w:val="001F29AF"/>
    <w:rsid w:val="001F3B44"/>
    <w:rsid w:val="001F7B0F"/>
    <w:rsid w:val="00200222"/>
    <w:rsid w:val="002007E0"/>
    <w:rsid w:val="002020DD"/>
    <w:rsid w:val="0020236F"/>
    <w:rsid w:val="00204A89"/>
    <w:rsid w:val="002052F3"/>
    <w:rsid w:val="00205604"/>
    <w:rsid w:val="00205D87"/>
    <w:rsid w:val="00207020"/>
    <w:rsid w:val="00210F3B"/>
    <w:rsid w:val="00211597"/>
    <w:rsid w:val="002119BB"/>
    <w:rsid w:val="002122F6"/>
    <w:rsid w:val="00212A3A"/>
    <w:rsid w:val="00212C48"/>
    <w:rsid w:val="00213F74"/>
    <w:rsid w:val="00215477"/>
    <w:rsid w:val="002156AA"/>
    <w:rsid w:val="002173AE"/>
    <w:rsid w:val="00217A0C"/>
    <w:rsid w:val="00217DCF"/>
    <w:rsid w:val="00221656"/>
    <w:rsid w:val="00221E9B"/>
    <w:rsid w:val="00222397"/>
    <w:rsid w:val="002225C4"/>
    <w:rsid w:val="002230B7"/>
    <w:rsid w:val="00224F49"/>
    <w:rsid w:val="00232F2A"/>
    <w:rsid w:val="0023470D"/>
    <w:rsid w:val="00237713"/>
    <w:rsid w:val="002417D5"/>
    <w:rsid w:val="0024285D"/>
    <w:rsid w:val="00242DB9"/>
    <w:rsid w:val="00242E13"/>
    <w:rsid w:val="0024321A"/>
    <w:rsid w:val="002435E5"/>
    <w:rsid w:val="00243F4F"/>
    <w:rsid w:val="00243FA0"/>
    <w:rsid w:val="002441DA"/>
    <w:rsid w:val="00244A16"/>
    <w:rsid w:val="00245BE5"/>
    <w:rsid w:val="00245D8B"/>
    <w:rsid w:val="0024624A"/>
    <w:rsid w:val="00247E0A"/>
    <w:rsid w:val="00252A66"/>
    <w:rsid w:val="002548F0"/>
    <w:rsid w:val="002556FF"/>
    <w:rsid w:val="0025632E"/>
    <w:rsid w:val="00257CFE"/>
    <w:rsid w:val="00257E5A"/>
    <w:rsid w:val="002621E1"/>
    <w:rsid w:val="0026256F"/>
    <w:rsid w:val="002630EE"/>
    <w:rsid w:val="0026382D"/>
    <w:rsid w:val="002640C8"/>
    <w:rsid w:val="002658DC"/>
    <w:rsid w:val="00265F96"/>
    <w:rsid w:val="00266122"/>
    <w:rsid w:val="00266F56"/>
    <w:rsid w:val="00270A0D"/>
    <w:rsid w:val="00271903"/>
    <w:rsid w:val="00272741"/>
    <w:rsid w:val="0027418B"/>
    <w:rsid w:val="002744B3"/>
    <w:rsid w:val="00276457"/>
    <w:rsid w:val="002773BB"/>
    <w:rsid w:val="00277816"/>
    <w:rsid w:val="00281A41"/>
    <w:rsid w:val="00281AE4"/>
    <w:rsid w:val="00281BA7"/>
    <w:rsid w:val="00282158"/>
    <w:rsid w:val="00282543"/>
    <w:rsid w:val="00282FD3"/>
    <w:rsid w:val="002834C7"/>
    <w:rsid w:val="00283866"/>
    <w:rsid w:val="00284DB6"/>
    <w:rsid w:val="002850C0"/>
    <w:rsid w:val="00285A3C"/>
    <w:rsid w:val="00285EB6"/>
    <w:rsid w:val="00286606"/>
    <w:rsid w:val="00286F9B"/>
    <w:rsid w:val="00292CB4"/>
    <w:rsid w:val="002930EC"/>
    <w:rsid w:val="002959C9"/>
    <w:rsid w:val="00295A37"/>
    <w:rsid w:val="00295CE6"/>
    <w:rsid w:val="002A054D"/>
    <w:rsid w:val="002A1757"/>
    <w:rsid w:val="002A3209"/>
    <w:rsid w:val="002A435F"/>
    <w:rsid w:val="002A5DE3"/>
    <w:rsid w:val="002A676F"/>
    <w:rsid w:val="002A72E6"/>
    <w:rsid w:val="002A78F8"/>
    <w:rsid w:val="002A7C1F"/>
    <w:rsid w:val="002B0279"/>
    <w:rsid w:val="002B151C"/>
    <w:rsid w:val="002B176B"/>
    <w:rsid w:val="002B177D"/>
    <w:rsid w:val="002B2630"/>
    <w:rsid w:val="002B496E"/>
    <w:rsid w:val="002B4A19"/>
    <w:rsid w:val="002B4C0A"/>
    <w:rsid w:val="002B4E00"/>
    <w:rsid w:val="002B563A"/>
    <w:rsid w:val="002B6E91"/>
    <w:rsid w:val="002B6E98"/>
    <w:rsid w:val="002B74F6"/>
    <w:rsid w:val="002C0178"/>
    <w:rsid w:val="002C0703"/>
    <w:rsid w:val="002C3BD4"/>
    <w:rsid w:val="002C4F2B"/>
    <w:rsid w:val="002C618E"/>
    <w:rsid w:val="002C6CC6"/>
    <w:rsid w:val="002C75B2"/>
    <w:rsid w:val="002C7607"/>
    <w:rsid w:val="002C7F24"/>
    <w:rsid w:val="002D0A41"/>
    <w:rsid w:val="002D1175"/>
    <w:rsid w:val="002D2CF6"/>
    <w:rsid w:val="002D4A76"/>
    <w:rsid w:val="002D5AF6"/>
    <w:rsid w:val="002D684B"/>
    <w:rsid w:val="002D6B06"/>
    <w:rsid w:val="002D7D8D"/>
    <w:rsid w:val="002E1081"/>
    <w:rsid w:val="002E5056"/>
    <w:rsid w:val="002E5A8D"/>
    <w:rsid w:val="002E769F"/>
    <w:rsid w:val="002F14EC"/>
    <w:rsid w:val="002F2D89"/>
    <w:rsid w:val="002F34C1"/>
    <w:rsid w:val="002F397E"/>
    <w:rsid w:val="002F3E2B"/>
    <w:rsid w:val="002F4CCE"/>
    <w:rsid w:val="002F5337"/>
    <w:rsid w:val="002F544D"/>
    <w:rsid w:val="002F596E"/>
    <w:rsid w:val="002F59D2"/>
    <w:rsid w:val="002F7431"/>
    <w:rsid w:val="00300EA9"/>
    <w:rsid w:val="003010B0"/>
    <w:rsid w:val="00301EA6"/>
    <w:rsid w:val="00301F3B"/>
    <w:rsid w:val="00306206"/>
    <w:rsid w:val="0031041B"/>
    <w:rsid w:val="0031142F"/>
    <w:rsid w:val="00311DE2"/>
    <w:rsid w:val="003131D0"/>
    <w:rsid w:val="00315A15"/>
    <w:rsid w:val="00317044"/>
    <w:rsid w:val="003172F9"/>
    <w:rsid w:val="00317AED"/>
    <w:rsid w:val="00320105"/>
    <w:rsid w:val="003255F4"/>
    <w:rsid w:val="00330185"/>
    <w:rsid w:val="003315D2"/>
    <w:rsid w:val="00333680"/>
    <w:rsid w:val="0033412B"/>
    <w:rsid w:val="003348C2"/>
    <w:rsid w:val="00335784"/>
    <w:rsid w:val="00336071"/>
    <w:rsid w:val="00336EA6"/>
    <w:rsid w:val="003374B6"/>
    <w:rsid w:val="00341754"/>
    <w:rsid w:val="00341A75"/>
    <w:rsid w:val="00342FA0"/>
    <w:rsid w:val="003432CC"/>
    <w:rsid w:val="003444EF"/>
    <w:rsid w:val="00345145"/>
    <w:rsid w:val="00346AE6"/>
    <w:rsid w:val="0034758D"/>
    <w:rsid w:val="00351A56"/>
    <w:rsid w:val="00351D1C"/>
    <w:rsid w:val="003521BB"/>
    <w:rsid w:val="00357738"/>
    <w:rsid w:val="00360D76"/>
    <w:rsid w:val="00361FCB"/>
    <w:rsid w:val="00363144"/>
    <w:rsid w:val="00364166"/>
    <w:rsid w:val="003656E8"/>
    <w:rsid w:val="0036589C"/>
    <w:rsid w:val="00367997"/>
    <w:rsid w:val="003702F1"/>
    <w:rsid w:val="003715E6"/>
    <w:rsid w:val="00371860"/>
    <w:rsid w:val="00373D1C"/>
    <w:rsid w:val="00373FD0"/>
    <w:rsid w:val="00375310"/>
    <w:rsid w:val="0037577A"/>
    <w:rsid w:val="0037593E"/>
    <w:rsid w:val="0037666E"/>
    <w:rsid w:val="00376F4B"/>
    <w:rsid w:val="0037707C"/>
    <w:rsid w:val="00377D63"/>
    <w:rsid w:val="00377F4C"/>
    <w:rsid w:val="00380012"/>
    <w:rsid w:val="00381371"/>
    <w:rsid w:val="00381A9C"/>
    <w:rsid w:val="00381E7F"/>
    <w:rsid w:val="00382A08"/>
    <w:rsid w:val="00383C8D"/>
    <w:rsid w:val="00386AB3"/>
    <w:rsid w:val="003906C1"/>
    <w:rsid w:val="00390D94"/>
    <w:rsid w:val="00393244"/>
    <w:rsid w:val="00393271"/>
    <w:rsid w:val="0039644B"/>
    <w:rsid w:val="00396C17"/>
    <w:rsid w:val="00396DAA"/>
    <w:rsid w:val="00397F4D"/>
    <w:rsid w:val="003A0652"/>
    <w:rsid w:val="003A1447"/>
    <w:rsid w:val="003A4652"/>
    <w:rsid w:val="003A48EC"/>
    <w:rsid w:val="003A5468"/>
    <w:rsid w:val="003A5656"/>
    <w:rsid w:val="003A69E3"/>
    <w:rsid w:val="003B0986"/>
    <w:rsid w:val="003B15DB"/>
    <w:rsid w:val="003B167F"/>
    <w:rsid w:val="003B16EA"/>
    <w:rsid w:val="003B247A"/>
    <w:rsid w:val="003B3CF4"/>
    <w:rsid w:val="003B41DF"/>
    <w:rsid w:val="003B56FA"/>
    <w:rsid w:val="003B581C"/>
    <w:rsid w:val="003C04EE"/>
    <w:rsid w:val="003C09C9"/>
    <w:rsid w:val="003C14C5"/>
    <w:rsid w:val="003C2967"/>
    <w:rsid w:val="003C443E"/>
    <w:rsid w:val="003C4AFB"/>
    <w:rsid w:val="003C4BA5"/>
    <w:rsid w:val="003C638D"/>
    <w:rsid w:val="003C6805"/>
    <w:rsid w:val="003C743B"/>
    <w:rsid w:val="003C7B5A"/>
    <w:rsid w:val="003C7D11"/>
    <w:rsid w:val="003D0DE2"/>
    <w:rsid w:val="003D112F"/>
    <w:rsid w:val="003D1266"/>
    <w:rsid w:val="003D135C"/>
    <w:rsid w:val="003D3AB3"/>
    <w:rsid w:val="003D6694"/>
    <w:rsid w:val="003D7A66"/>
    <w:rsid w:val="003E1485"/>
    <w:rsid w:val="003E40D2"/>
    <w:rsid w:val="003E44EA"/>
    <w:rsid w:val="003E4EBF"/>
    <w:rsid w:val="003E55CC"/>
    <w:rsid w:val="003E5E86"/>
    <w:rsid w:val="003E5F06"/>
    <w:rsid w:val="003E60B7"/>
    <w:rsid w:val="003E7608"/>
    <w:rsid w:val="003F15EC"/>
    <w:rsid w:val="003F19B9"/>
    <w:rsid w:val="003F290E"/>
    <w:rsid w:val="003F3348"/>
    <w:rsid w:val="003F6B80"/>
    <w:rsid w:val="003F70FD"/>
    <w:rsid w:val="00400D76"/>
    <w:rsid w:val="00401759"/>
    <w:rsid w:val="00404114"/>
    <w:rsid w:val="0040484B"/>
    <w:rsid w:val="00406F47"/>
    <w:rsid w:val="00407FED"/>
    <w:rsid w:val="004152DA"/>
    <w:rsid w:val="0041585D"/>
    <w:rsid w:val="00415F62"/>
    <w:rsid w:val="004165C0"/>
    <w:rsid w:val="00417711"/>
    <w:rsid w:val="00421E77"/>
    <w:rsid w:val="004247D4"/>
    <w:rsid w:val="004255AC"/>
    <w:rsid w:val="00427FEA"/>
    <w:rsid w:val="00431A8D"/>
    <w:rsid w:val="00432F92"/>
    <w:rsid w:val="00433147"/>
    <w:rsid w:val="00433C80"/>
    <w:rsid w:val="00433E30"/>
    <w:rsid w:val="00434FB5"/>
    <w:rsid w:val="004362BB"/>
    <w:rsid w:val="00436C0C"/>
    <w:rsid w:val="00436C8C"/>
    <w:rsid w:val="00436F85"/>
    <w:rsid w:val="004371A7"/>
    <w:rsid w:val="0043734E"/>
    <w:rsid w:val="00441F35"/>
    <w:rsid w:val="00443A9D"/>
    <w:rsid w:val="00443F68"/>
    <w:rsid w:val="00444566"/>
    <w:rsid w:val="00445B43"/>
    <w:rsid w:val="00445F87"/>
    <w:rsid w:val="00447308"/>
    <w:rsid w:val="00447C41"/>
    <w:rsid w:val="00447C72"/>
    <w:rsid w:val="00447CA2"/>
    <w:rsid w:val="004543AE"/>
    <w:rsid w:val="00457C50"/>
    <w:rsid w:val="00460C06"/>
    <w:rsid w:val="00470BF0"/>
    <w:rsid w:val="00470DEA"/>
    <w:rsid w:val="00470EAF"/>
    <w:rsid w:val="00471304"/>
    <w:rsid w:val="00471672"/>
    <w:rsid w:val="0047255A"/>
    <w:rsid w:val="004725A2"/>
    <w:rsid w:val="0047278B"/>
    <w:rsid w:val="00472D79"/>
    <w:rsid w:val="00474319"/>
    <w:rsid w:val="00474AEC"/>
    <w:rsid w:val="00475B24"/>
    <w:rsid w:val="004764FB"/>
    <w:rsid w:val="00476CA0"/>
    <w:rsid w:val="004819F1"/>
    <w:rsid w:val="00482CFF"/>
    <w:rsid w:val="00482DDC"/>
    <w:rsid w:val="0048473E"/>
    <w:rsid w:val="00484C3C"/>
    <w:rsid w:val="0048691D"/>
    <w:rsid w:val="004877FD"/>
    <w:rsid w:val="00487905"/>
    <w:rsid w:val="00491525"/>
    <w:rsid w:val="004921F9"/>
    <w:rsid w:val="00492855"/>
    <w:rsid w:val="00492B3B"/>
    <w:rsid w:val="00494149"/>
    <w:rsid w:val="00495F11"/>
    <w:rsid w:val="00495FE0"/>
    <w:rsid w:val="00497617"/>
    <w:rsid w:val="004A0731"/>
    <w:rsid w:val="004A0B4A"/>
    <w:rsid w:val="004A1FAF"/>
    <w:rsid w:val="004A2F02"/>
    <w:rsid w:val="004A3571"/>
    <w:rsid w:val="004A363D"/>
    <w:rsid w:val="004A40C9"/>
    <w:rsid w:val="004A6228"/>
    <w:rsid w:val="004A6659"/>
    <w:rsid w:val="004A66FA"/>
    <w:rsid w:val="004A7B6A"/>
    <w:rsid w:val="004B1522"/>
    <w:rsid w:val="004B2A01"/>
    <w:rsid w:val="004B37E7"/>
    <w:rsid w:val="004B3C50"/>
    <w:rsid w:val="004B4358"/>
    <w:rsid w:val="004B4A0D"/>
    <w:rsid w:val="004B57C2"/>
    <w:rsid w:val="004B6392"/>
    <w:rsid w:val="004B76C6"/>
    <w:rsid w:val="004C136F"/>
    <w:rsid w:val="004C16BC"/>
    <w:rsid w:val="004C354E"/>
    <w:rsid w:val="004C40B7"/>
    <w:rsid w:val="004C4A62"/>
    <w:rsid w:val="004C5457"/>
    <w:rsid w:val="004D08FC"/>
    <w:rsid w:val="004D1A07"/>
    <w:rsid w:val="004D2AB8"/>
    <w:rsid w:val="004D6212"/>
    <w:rsid w:val="004D6FF9"/>
    <w:rsid w:val="004E009F"/>
    <w:rsid w:val="004E1D06"/>
    <w:rsid w:val="004E2C5B"/>
    <w:rsid w:val="004E3597"/>
    <w:rsid w:val="004E4CB5"/>
    <w:rsid w:val="004E5298"/>
    <w:rsid w:val="004E5AD0"/>
    <w:rsid w:val="004E6215"/>
    <w:rsid w:val="004E73A6"/>
    <w:rsid w:val="004E7FA5"/>
    <w:rsid w:val="004F02EB"/>
    <w:rsid w:val="004F26A6"/>
    <w:rsid w:val="004F41F6"/>
    <w:rsid w:val="004F447B"/>
    <w:rsid w:val="004F496C"/>
    <w:rsid w:val="004F5E86"/>
    <w:rsid w:val="004F7BAE"/>
    <w:rsid w:val="005010E3"/>
    <w:rsid w:val="00501170"/>
    <w:rsid w:val="0050138D"/>
    <w:rsid w:val="00501596"/>
    <w:rsid w:val="0050243A"/>
    <w:rsid w:val="00502C01"/>
    <w:rsid w:val="00502FD3"/>
    <w:rsid w:val="00503692"/>
    <w:rsid w:val="00504281"/>
    <w:rsid w:val="00504451"/>
    <w:rsid w:val="0050455D"/>
    <w:rsid w:val="005076FC"/>
    <w:rsid w:val="005107BA"/>
    <w:rsid w:val="00510D04"/>
    <w:rsid w:val="005111D8"/>
    <w:rsid w:val="0051270C"/>
    <w:rsid w:val="00512A4A"/>
    <w:rsid w:val="005148DF"/>
    <w:rsid w:val="00514B3E"/>
    <w:rsid w:val="0051632E"/>
    <w:rsid w:val="00517BD0"/>
    <w:rsid w:val="00520F33"/>
    <w:rsid w:val="005241FE"/>
    <w:rsid w:val="00524335"/>
    <w:rsid w:val="005249D9"/>
    <w:rsid w:val="00524D40"/>
    <w:rsid w:val="0053110E"/>
    <w:rsid w:val="005336C8"/>
    <w:rsid w:val="00533B26"/>
    <w:rsid w:val="00534AD8"/>
    <w:rsid w:val="0053542E"/>
    <w:rsid w:val="00535DF4"/>
    <w:rsid w:val="005374A9"/>
    <w:rsid w:val="005375E5"/>
    <w:rsid w:val="00537993"/>
    <w:rsid w:val="005407F0"/>
    <w:rsid w:val="00540848"/>
    <w:rsid w:val="005411EB"/>
    <w:rsid w:val="005423C0"/>
    <w:rsid w:val="00542460"/>
    <w:rsid w:val="00543FF2"/>
    <w:rsid w:val="005444A3"/>
    <w:rsid w:val="00544E0A"/>
    <w:rsid w:val="00545268"/>
    <w:rsid w:val="005454E1"/>
    <w:rsid w:val="00545AC9"/>
    <w:rsid w:val="0054674E"/>
    <w:rsid w:val="00550D4D"/>
    <w:rsid w:val="0055168F"/>
    <w:rsid w:val="00552080"/>
    <w:rsid w:val="00552912"/>
    <w:rsid w:val="0055463F"/>
    <w:rsid w:val="0055593F"/>
    <w:rsid w:val="00556602"/>
    <w:rsid w:val="00557268"/>
    <w:rsid w:val="005573EE"/>
    <w:rsid w:val="00557FFA"/>
    <w:rsid w:val="00561B7D"/>
    <w:rsid w:val="00562591"/>
    <w:rsid w:val="005635CA"/>
    <w:rsid w:val="00564922"/>
    <w:rsid w:val="00564A0B"/>
    <w:rsid w:val="00564F8A"/>
    <w:rsid w:val="00565D1C"/>
    <w:rsid w:val="00566719"/>
    <w:rsid w:val="00566B37"/>
    <w:rsid w:val="0057029B"/>
    <w:rsid w:val="005718A7"/>
    <w:rsid w:val="00572248"/>
    <w:rsid w:val="005740CD"/>
    <w:rsid w:val="005741BC"/>
    <w:rsid w:val="0057519A"/>
    <w:rsid w:val="00576795"/>
    <w:rsid w:val="00576FEE"/>
    <w:rsid w:val="005774E3"/>
    <w:rsid w:val="00580198"/>
    <w:rsid w:val="0058051F"/>
    <w:rsid w:val="00581647"/>
    <w:rsid w:val="005835AF"/>
    <w:rsid w:val="0058427C"/>
    <w:rsid w:val="00585ED1"/>
    <w:rsid w:val="00586E48"/>
    <w:rsid w:val="005909F6"/>
    <w:rsid w:val="0059124B"/>
    <w:rsid w:val="0059276D"/>
    <w:rsid w:val="00592972"/>
    <w:rsid w:val="00594365"/>
    <w:rsid w:val="00594718"/>
    <w:rsid w:val="00596E14"/>
    <w:rsid w:val="005A2CF4"/>
    <w:rsid w:val="005A6724"/>
    <w:rsid w:val="005A717C"/>
    <w:rsid w:val="005B02F3"/>
    <w:rsid w:val="005B07F0"/>
    <w:rsid w:val="005B20AD"/>
    <w:rsid w:val="005B26FB"/>
    <w:rsid w:val="005B29C1"/>
    <w:rsid w:val="005B3E76"/>
    <w:rsid w:val="005B407C"/>
    <w:rsid w:val="005B4389"/>
    <w:rsid w:val="005B6C70"/>
    <w:rsid w:val="005B78FB"/>
    <w:rsid w:val="005C1EA2"/>
    <w:rsid w:val="005C3F1A"/>
    <w:rsid w:val="005C4788"/>
    <w:rsid w:val="005C5084"/>
    <w:rsid w:val="005C59BE"/>
    <w:rsid w:val="005C7CC1"/>
    <w:rsid w:val="005C7FD8"/>
    <w:rsid w:val="005D0966"/>
    <w:rsid w:val="005D1BF8"/>
    <w:rsid w:val="005D1D3C"/>
    <w:rsid w:val="005D336E"/>
    <w:rsid w:val="005D404A"/>
    <w:rsid w:val="005D4805"/>
    <w:rsid w:val="005D4984"/>
    <w:rsid w:val="005D4E7D"/>
    <w:rsid w:val="005D5A87"/>
    <w:rsid w:val="005D6DB3"/>
    <w:rsid w:val="005E0C68"/>
    <w:rsid w:val="005E2314"/>
    <w:rsid w:val="005E5B4D"/>
    <w:rsid w:val="005E7976"/>
    <w:rsid w:val="005E79B7"/>
    <w:rsid w:val="005F13F9"/>
    <w:rsid w:val="005F1DBD"/>
    <w:rsid w:val="005F2B86"/>
    <w:rsid w:val="005F3584"/>
    <w:rsid w:val="005F45D4"/>
    <w:rsid w:val="005F480B"/>
    <w:rsid w:val="005F4E52"/>
    <w:rsid w:val="00601E91"/>
    <w:rsid w:val="006033E0"/>
    <w:rsid w:val="00604658"/>
    <w:rsid w:val="00606DA4"/>
    <w:rsid w:val="00607DA3"/>
    <w:rsid w:val="00610999"/>
    <w:rsid w:val="006111CE"/>
    <w:rsid w:val="00612A30"/>
    <w:rsid w:val="006130B7"/>
    <w:rsid w:val="00613240"/>
    <w:rsid w:val="00613694"/>
    <w:rsid w:val="00615006"/>
    <w:rsid w:val="0061622D"/>
    <w:rsid w:val="0061693E"/>
    <w:rsid w:val="00617AD9"/>
    <w:rsid w:val="00621CF3"/>
    <w:rsid w:val="00622596"/>
    <w:rsid w:val="0062264E"/>
    <w:rsid w:val="00622B02"/>
    <w:rsid w:val="006235C5"/>
    <w:rsid w:val="00624245"/>
    <w:rsid w:val="006249B0"/>
    <w:rsid w:val="00627194"/>
    <w:rsid w:val="0062796B"/>
    <w:rsid w:val="00630189"/>
    <w:rsid w:val="00630CD8"/>
    <w:rsid w:val="006317DD"/>
    <w:rsid w:val="00631D34"/>
    <w:rsid w:val="00632474"/>
    <w:rsid w:val="00633078"/>
    <w:rsid w:val="00633A76"/>
    <w:rsid w:val="00636671"/>
    <w:rsid w:val="00637C9D"/>
    <w:rsid w:val="00640775"/>
    <w:rsid w:val="00640A0A"/>
    <w:rsid w:val="00640B23"/>
    <w:rsid w:val="00641B93"/>
    <w:rsid w:val="006426B8"/>
    <w:rsid w:val="00643DE8"/>
    <w:rsid w:val="00645585"/>
    <w:rsid w:val="0064590D"/>
    <w:rsid w:val="006462D1"/>
    <w:rsid w:val="00646A07"/>
    <w:rsid w:val="00646A0B"/>
    <w:rsid w:val="0064734A"/>
    <w:rsid w:val="00647928"/>
    <w:rsid w:val="00651C8A"/>
    <w:rsid w:val="0065677C"/>
    <w:rsid w:val="0066015D"/>
    <w:rsid w:val="00660229"/>
    <w:rsid w:val="006606F4"/>
    <w:rsid w:val="00665AB3"/>
    <w:rsid w:val="006672ED"/>
    <w:rsid w:val="006701A4"/>
    <w:rsid w:val="00670BDA"/>
    <w:rsid w:val="00670EF6"/>
    <w:rsid w:val="00670FDD"/>
    <w:rsid w:val="006721F1"/>
    <w:rsid w:val="00672494"/>
    <w:rsid w:val="00673944"/>
    <w:rsid w:val="00675147"/>
    <w:rsid w:val="0067523D"/>
    <w:rsid w:val="006752B9"/>
    <w:rsid w:val="00681872"/>
    <w:rsid w:val="006825FC"/>
    <w:rsid w:val="00682CC6"/>
    <w:rsid w:val="00683BC4"/>
    <w:rsid w:val="00684166"/>
    <w:rsid w:val="00684695"/>
    <w:rsid w:val="0068638D"/>
    <w:rsid w:val="00687089"/>
    <w:rsid w:val="006878A8"/>
    <w:rsid w:val="0069090C"/>
    <w:rsid w:val="006910AC"/>
    <w:rsid w:val="00691F48"/>
    <w:rsid w:val="006928C8"/>
    <w:rsid w:val="00696233"/>
    <w:rsid w:val="006965F7"/>
    <w:rsid w:val="006971E0"/>
    <w:rsid w:val="00697E4F"/>
    <w:rsid w:val="006A0427"/>
    <w:rsid w:val="006A08A2"/>
    <w:rsid w:val="006A135C"/>
    <w:rsid w:val="006A1AC3"/>
    <w:rsid w:val="006A2DF0"/>
    <w:rsid w:val="006A39C8"/>
    <w:rsid w:val="006A3B53"/>
    <w:rsid w:val="006A502F"/>
    <w:rsid w:val="006A5A8F"/>
    <w:rsid w:val="006A7834"/>
    <w:rsid w:val="006B2AA3"/>
    <w:rsid w:val="006B4C9E"/>
    <w:rsid w:val="006B5728"/>
    <w:rsid w:val="006B6384"/>
    <w:rsid w:val="006B759E"/>
    <w:rsid w:val="006B7DF7"/>
    <w:rsid w:val="006C0396"/>
    <w:rsid w:val="006C1101"/>
    <w:rsid w:val="006C42A5"/>
    <w:rsid w:val="006C5373"/>
    <w:rsid w:val="006C5914"/>
    <w:rsid w:val="006C6649"/>
    <w:rsid w:val="006C7B9D"/>
    <w:rsid w:val="006C7FC1"/>
    <w:rsid w:val="006D0136"/>
    <w:rsid w:val="006D05B3"/>
    <w:rsid w:val="006D0BF1"/>
    <w:rsid w:val="006D23EA"/>
    <w:rsid w:val="006D2938"/>
    <w:rsid w:val="006D3265"/>
    <w:rsid w:val="006D5869"/>
    <w:rsid w:val="006D5A1F"/>
    <w:rsid w:val="006D5C7A"/>
    <w:rsid w:val="006D621E"/>
    <w:rsid w:val="006D6BCD"/>
    <w:rsid w:val="006E0C4D"/>
    <w:rsid w:val="006E145F"/>
    <w:rsid w:val="006E179D"/>
    <w:rsid w:val="006E244C"/>
    <w:rsid w:val="006E38FB"/>
    <w:rsid w:val="006E6AF5"/>
    <w:rsid w:val="006E707B"/>
    <w:rsid w:val="006F006C"/>
    <w:rsid w:val="006F0686"/>
    <w:rsid w:val="006F7A00"/>
    <w:rsid w:val="006F7DBD"/>
    <w:rsid w:val="0070018C"/>
    <w:rsid w:val="0070024F"/>
    <w:rsid w:val="00700AC9"/>
    <w:rsid w:val="00702855"/>
    <w:rsid w:val="007066E8"/>
    <w:rsid w:val="00706805"/>
    <w:rsid w:val="0071059C"/>
    <w:rsid w:val="0071221A"/>
    <w:rsid w:val="0071229B"/>
    <w:rsid w:val="007124F1"/>
    <w:rsid w:val="00714439"/>
    <w:rsid w:val="00715ED0"/>
    <w:rsid w:val="00716FD9"/>
    <w:rsid w:val="00717866"/>
    <w:rsid w:val="00720FBC"/>
    <w:rsid w:val="007228D1"/>
    <w:rsid w:val="007246CC"/>
    <w:rsid w:val="00726960"/>
    <w:rsid w:val="0072703C"/>
    <w:rsid w:val="007271A1"/>
    <w:rsid w:val="007278BA"/>
    <w:rsid w:val="007312BF"/>
    <w:rsid w:val="00731638"/>
    <w:rsid w:val="00732BAE"/>
    <w:rsid w:val="00732D7F"/>
    <w:rsid w:val="00734765"/>
    <w:rsid w:val="00736B84"/>
    <w:rsid w:val="007377C8"/>
    <w:rsid w:val="00737A6E"/>
    <w:rsid w:val="007416F6"/>
    <w:rsid w:val="007433F0"/>
    <w:rsid w:val="00745CAF"/>
    <w:rsid w:val="00745E68"/>
    <w:rsid w:val="007513F6"/>
    <w:rsid w:val="00751A59"/>
    <w:rsid w:val="00752F2B"/>
    <w:rsid w:val="00752F88"/>
    <w:rsid w:val="007537D2"/>
    <w:rsid w:val="007541E2"/>
    <w:rsid w:val="007546E3"/>
    <w:rsid w:val="00755480"/>
    <w:rsid w:val="00756669"/>
    <w:rsid w:val="00756C26"/>
    <w:rsid w:val="0075756E"/>
    <w:rsid w:val="00760C88"/>
    <w:rsid w:val="00760D7A"/>
    <w:rsid w:val="0076146E"/>
    <w:rsid w:val="007618ED"/>
    <w:rsid w:val="0076501F"/>
    <w:rsid w:val="0076594E"/>
    <w:rsid w:val="00765E9B"/>
    <w:rsid w:val="00770275"/>
    <w:rsid w:val="00771A6A"/>
    <w:rsid w:val="00772351"/>
    <w:rsid w:val="00772DB5"/>
    <w:rsid w:val="00774530"/>
    <w:rsid w:val="0077731A"/>
    <w:rsid w:val="0077757C"/>
    <w:rsid w:val="00777AAE"/>
    <w:rsid w:val="00777B38"/>
    <w:rsid w:val="00781D32"/>
    <w:rsid w:val="00782A95"/>
    <w:rsid w:val="00784A38"/>
    <w:rsid w:val="00786B52"/>
    <w:rsid w:val="0078747C"/>
    <w:rsid w:val="007878AA"/>
    <w:rsid w:val="0079025B"/>
    <w:rsid w:val="00790806"/>
    <w:rsid w:val="00791B77"/>
    <w:rsid w:val="0079218A"/>
    <w:rsid w:val="00792C0F"/>
    <w:rsid w:val="00794345"/>
    <w:rsid w:val="00794486"/>
    <w:rsid w:val="00794EFC"/>
    <w:rsid w:val="007954F9"/>
    <w:rsid w:val="00797DD0"/>
    <w:rsid w:val="00797DD8"/>
    <w:rsid w:val="007A3938"/>
    <w:rsid w:val="007A4DA3"/>
    <w:rsid w:val="007A796E"/>
    <w:rsid w:val="007B01A4"/>
    <w:rsid w:val="007B1F20"/>
    <w:rsid w:val="007B2D1D"/>
    <w:rsid w:val="007B6B69"/>
    <w:rsid w:val="007B73C2"/>
    <w:rsid w:val="007B76DE"/>
    <w:rsid w:val="007B79BE"/>
    <w:rsid w:val="007C02B4"/>
    <w:rsid w:val="007C11D0"/>
    <w:rsid w:val="007C3C38"/>
    <w:rsid w:val="007C48AE"/>
    <w:rsid w:val="007C4ED9"/>
    <w:rsid w:val="007C5104"/>
    <w:rsid w:val="007C7559"/>
    <w:rsid w:val="007C7773"/>
    <w:rsid w:val="007D086E"/>
    <w:rsid w:val="007D200F"/>
    <w:rsid w:val="007D2548"/>
    <w:rsid w:val="007D2A0F"/>
    <w:rsid w:val="007D2F94"/>
    <w:rsid w:val="007D2FB7"/>
    <w:rsid w:val="007D3865"/>
    <w:rsid w:val="007D4304"/>
    <w:rsid w:val="007D575E"/>
    <w:rsid w:val="007D6D71"/>
    <w:rsid w:val="007D6ED5"/>
    <w:rsid w:val="007E030E"/>
    <w:rsid w:val="007E0921"/>
    <w:rsid w:val="007E0DA7"/>
    <w:rsid w:val="007E10A4"/>
    <w:rsid w:val="007E1F66"/>
    <w:rsid w:val="007E2DBD"/>
    <w:rsid w:val="007E3293"/>
    <w:rsid w:val="007E3CA5"/>
    <w:rsid w:val="007E4352"/>
    <w:rsid w:val="007E46DE"/>
    <w:rsid w:val="007E4B33"/>
    <w:rsid w:val="007E5154"/>
    <w:rsid w:val="007E58D0"/>
    <w:rsid w:val="007E5925"/>
    <w:rsid w:val="007E6C65"/>
    <w:rsid w:val="007F0172"/>
    <w:rsid w:val="007F0ADD"/>
    <w:rsid w:val="007F1075"/>
    <w:rsid w:val="007F120A"/>
    <w:rsid w:val="007F2897"/>
    <w:rsid w:val="007F3031"/>
    <w:rsid w:val="007F31B8"/>
    <w:rsid w:val="007F39DB"/>
    <w:rsid w:val="007F3BC4"/>
    <w:rsid w:val="007F508E"/>
    <w:rsid w:val="007F51E9"/>
    <w:rsid w:val="00800ED7"/>
    <w:rsid w:val="00801369"/>
    <w:rsid w:val="00802C31"/>
    <w:rsid w:val="00804650"/>
    <w:rsid w:val="008047D2"/>
    <w:rsid w:val="00804951"/>
    <w:rsid w:val="00804CD9"/>
    <w:rsid w:val="0081080C"/>
    <w:rsid w:val="00810B9E"/>
    <w:rsid w:val="0081414F"/>
    <w:rsid w:val="00814601"/>
    <w:rsid w:val="008148F9"/>
    <w:rsid w:val="00814A01"/>
    <w:rsid w:val="0082038C"/>
    <w:rsid w:val="00821470"/>
    <w:rsid w:val="008222CE"/>
    <w:rsid w:val="0082275C"/>
    <w:rsid w:val="008236A9"/>
    <w:rsid w:val="00823CF1"/>
    <w:rsid w:val="00824348"/>
    <w:rsid w:val="00827760"/>
    <w:rsid w:val="008311AC"/>
    <w:rsid w:val="008326C0"/>
    <w:rsid w:val="00834E7E"/>
    <w:rsid w:val="00837096"/>
    <w:rsid w:val="00837234"/>
    <w:rsid w:val="0083739E"/>
    <w:rsid w:val="00847B6E"/>
    <w:rsid w:val="00850E92"/>
    <w:rsid w:val="00852764"/>
    <w:rsid w:val="00852AB5"/>
    <w:rsid w:val="00852ED2"/>
    <w:rsid w:val="008544A5"/>
    <w:rsid w:val="00854F2A"/>
    <w:rsid w:val="0085515F"/>
    <w:rsid w:val="0085714C"/>
    <w:rsid w:val="008579BA"/>
    <w:rsid w:val="00857F07"/>
    <w:rsid w:val="00862B6B"/>
    <w:rsid w:val="0086302E"/>
    <w:rsid w:val="008643BE"/>
    <w:rsid w:val="00864BD1"/>
    <w:rsid w:val="0086622B"/>
    <w:rsid w:val="0086685C"/>
    <w:rsid w:val="0087048D"/>
    <w:rsid w:val="008723E0"/>
    <w:rsid w:val="0087651C"/>
    <w:rsid w:val="00876E71"/>
    <w:rsid w:val="0087751C"/>
    <w:rsid w:val="00877A70"/>
    <w:rsid w:val="00880AC6"/>
    <w:rsid w:val="00882642"/>
    <w:rsid w:val="00882B05"/>
    <w:rsid w:val="0088374D"/>
    <w:rsid w:val="0088389E"/>
    <w:rsid w:val="008860D8"/>
    <w:rsid w:val="00886C51"/>
    <w:rsid w:val="008909BD"/>
    <w:rsid w:val="008909DF"/>
    <w:rsid w:val="00892B9F"/>
    <w:rsid w:val="008946F6"/>
    <w:rsid w:val="00896D17"/>
    <w:rsid w:val="00897131"/>
    <w:rsid w:val="00897752"/>
    <w:rsid w:val="00897F29"/>
    <w:rsid w:val="008A157E"/>
    <w:rsid w:val="008A1DFB"/>
    <w:rsid w:val="008A2983"/>
    <w:rsid w:val="008A3449"/>
    <w:rsid w:val="008A483F"/>
    <w:rsid w:val="008A5439"/>
    <w:rsid w:val="008A75A5"/>
    <w:rsid w:val="008A7BAA"/>
    <w:rsid w:val="008A7E07"/>
    <w:rsid w:val="008A7E65"/>
    <w:rsid w:val="008B00A9"/>
    <w:rsid w:val="008B0C59"/>
    <w:rsid w:val="008B158A"/>
    <w:rsid w:val="008B16A2"/>
    <w:rsid w:val="008B2BDE"/>
    <w:rsid w:val="008B2F71"/>
    <w:rsid w:val="008B34CE"/>
    <w:rsid w:val="008B381A"/>
    <w:rsid w:val="008B473A"/>
    <w:rsid w:val="008B514C"/>
    <w:rsid w:val="008B5ED6"/>
    <w:rsid w:val="008B743A"/>
    <w:rsid w:val="008B74B1"/>
    <w:rsid w:val="008B7D9C"/>
    <w:rsid w:val="008C2298"/>
    <w:rsid w:val="008C280E"/>
    <w:rsid w:val="008C3E6C"/>
    <w:rsid w:val="008C5637"/>
    <w:rsid w:val="008C7712"/>
    <w:rsid w:val="008D04D8"/>
    <w:rsid w:val="008D1EF4"/>
    <w:rsid w:val="008D247B"/>
    <w:rsid w:val="008D3FCB"/>
    <w:rsid w:val="008D43BA"/>
    <w:rsid w:val="008D46CF"/>
    <w:rsid w:val="008D4F2C"/>
    <w:rsid w:val="008D5328"/>
    <w:rsid w:val="008D7BB4"/>
    <w:rsid w:val="008E0892"/>
    <w:rsid w:val="008E3BB3"/>
    <w:rsid w:val="008E4FE4"/>
    <w:rsid w:val="008E6044"/>
    <w:rsid w:val="008E676B"/>
    <w:rsid w:val="008E741C"/>
    <w:rsid w:val="008E75CE"/>
    <w:rsid w:val="008E7E81"/>
    <w:rsid w:val="008F3B77"/>
    <w:rsid w:val="008F3D00"/>
    <w:rsid w:val="008F5406"/>
    <w:rsid w:val="008F5433"/>
    <w:rsid w:val="008F55E5"/>
    <w:rsid w:val="008F7E3E"/>
    <w:rsid w:val="00900742"/>
    <w:rsid w:val="00900E63"/>
    <w:rsid w:val="00901A00"/>
    <w:rsid w:val="00901A7C"/>
    <w:rsid w:val="00902EB7"/>
    <w:rsid w:val="00904B38"/>
    <w:rsid w:val="00904FB4"/>
    <w:rsid w:val="00905EC4"/>
    <w:rsid w:val="0091157D"/>
    <w:rsid w:val="00912C59"/>
    <w:rsid w:val="0091335A"/>
    <w:rsid w:val="00915FAA"/>
    <w:rsid w:val="00916E82"/>
    <w:rsid w:val="00921636"/>
    <w:rsid w:val="00922A3E"/>
    <w:rsid w:val="00923664"/>
    <w:rsid w:val="00923BE7"/>
    <w:rsid w:val="00925714"/>
    <w:rsid w:val="00925D8A"/>
    <w:rsid w:val="00926594"/>
    <w:rsid w:val="0092683C"/>
    <w:rsid w:val="00927601"/>
    <w:rsid w:val="00930902"/>
    <w:rsid w:val="00933007"/>
    <w:rsid w:val="0093339E"/>
    <w:rsid w:val="009351F2"/>
    <w:rsid w:val="00935C40"/>
    <w:rsid w:val="00936C3E"/>
    <w:rsid w:val="00940A5B"/>
    <w:rsid w:val="0094127A"/>
    <w:rsid w:val="0094271F"/>
    <w:rsid w:val="00942E84"/>
    <w:rsid w:val="00942F0C"/>
    <w:rsid w:val="00943F72"/>
    <w:rsid w:val="0094484B"/>
    <w:rsid w:val="00944F3C"/>
    <w:rsid w:val="0095116C"/>
    <w:rsid w:val="009538A6"/>
    <w:rsid w:val="00953E2C"/>
    <w:rsid w:val="00953FCB"/>
    <w:rsid w:val="009549D8"/>
    <w:rsid w:val="009551E3"/>
    <w:rsid w:val="00956B8C"/>
    <w:rsid w:val="00956C87"/>
    <w:rsid w:val="009574BB"/>
    <w:rsid w:val="009578D4"/>
    <w:rsid w:val="009601ED"/>
    <w:rsid w:val="00963DFC"/>
    <w:rsid w:val="00964F42"/>
    <w:rsid w:val="00966C91"/>
    <w:rsid w:val="009671AA"/>
    <w:rsid w:val="00971580"/>
    <w:rsid w:val="00973E04"/>
    <w:rsid w:val="00975182"/>
    <w:rsid w:val="0098250E"/>
    <w:rsid w:val="00982A6D"/>
    <w:rsid w:val="009851A6"/>
    <w:rsid w:val="00985400"/>
    <w:rsid w:val="0098586A"/>
    <w:rsid w:val="00987144"/>
    <w:rsid w:val="00987732"/>
    <w:rsid w:val="00991391"/>
    <w:rsid w:val="009936F4"/>
    <w:rsid w:val="00993743"/>
    <w:rsid w:val="0099418B"/>
    <w:rsid w:val="0099545B"/>
    <w:rsid w:val="00997D6F"/>
    <w:rsid w:val="009A2CA8"/>
    <w:rsid w:val="009A47D2"/>
    <w:rsid w:val="009A57FF"/>
    <w:rsid w:val="009A58DC"/>
    <w:rsid w:val="009B012A"/>
    <w:rsid w:val="009B05F3"/>
    <w:rsid w:val="009B06F6"/>
    <w:rsid w:val="009B0C43"/>
    <w:rsid w:val="009B1A10"/>
    <w:rsid w:val="009B235D"/>
    <w:rsid w:val="009B2635"/>
    <w:rsid w:val="009B31E4"/>
    <w:rsid w:val="009B4C45"/>
    <w:rsid w:val="009B5C6A"/>
    <w:rsid w:val="009B7E9C"/>
    <w:rsid w:val="009C084A"/>
    <w:rsid w:val="009C52DB"/>
    <w:rsid w:val="009C7501"/>
    <w:rsid w:val="009D18C5"/>
    <w:rsid w:val="009D1906"/>
    <w:rsid w:val="009D1B83"/>
    <w:rsid w:val="009D1F48"/>
    <w:rsid w:val="009D2170"/>
    <w:rsid w:val="009D249B"/>
    <w:rsid w:val="009D2A0F"/>
    <w:rsid w:val="009D3EA7"/>
    <w:rsid w:val="009D549B"/>
    <w:rsid w:val="009D5FFF"/>
    <w:rsid w:val="009D6237"/>
    <w:rsid w:val="009D7351"/>
    <w:rsid w:val="009D7DDF"/>
    <w:rsid w:val="009E041C"/>
    <w:rsid w:val="009E089C"/>
    <w:rsid w:val="009E0B1C"/>
    <w:rsid w:val="009E2D39"/>
    <w:rsid w:val="009E51EF"/>
    <w:rsid w:val="009E5C10"/>
    <w:rsid w:val="009E7551"/>
    <w:rsid w:val="009F0058"/>
    <w:rsid w:val="009F17AA"/>
    <w:rsid w:val="009F1D6E"/>
    <w:rsid w:val="009F2050"/>
    <w:rsid w:val="009F2EEE"/>
    <w:rsid w:val="009F54A5"/>
    <w:rsid w:val="009F7382"/>
    <w:rsid w:val="009F7F67"/>
    <w:rsid w:val="00A00400"/>
    <w:rsid w:val="00A006AA"/>
    <w:rsid w:val="00A016EB"/>
    <w:rsid w:val="00A03790"/>
    <w:rsid w:val="00A03AC1"/>
    <w:rsid w:val="00A04BAA"/>
    <w:rsid w:val="00A076CF"/>
    <w:rsid w:val="00A104A6"/>
    <w:rsid w:val="00A10F0E"/>
    <w:rsid w:val="00A10FA0"/>
    <w:rsid w:val="00A118E8"/>
    <w:rsid w:val="00A11943"/>
    <w:rsid w:val="00A119EF"/>
    <w:rsid w:val="00A11F66"/>
    <w:rsid w:val="00A13302"/>
    <w:rsid w:val="00A14451"/>
    <w:rsid w:val="00A15BE1"/>
    <w:rsid w:val="00A162DF"/>
    <w:rsid w:val="00A16D51"/>
    <w:rsid w:val="00A1703B"/>
    <w:rsid w:val="00A17A43"/>
    <w:rsid w:val="00A2010D"/>
    <w:rsid w:val="00A20A0A"/>
    <w:rsid w:val="00A217BD"/>
    <w:rsid w:val="00A23853"/>
    <w:rsid w:val="00A23FC3"/>
    <w:rsid w:val="00A247E9"/>
    <w:rsid w:val="00A26E80"/>
    <w:rsid w:val="00A2717E"/>
    <w:rsid w:val="00A27B70"/>
    <w:rsid w:val="00A27BEB"/>
    <w:rsid w:val="00A325B9"/>
    <w:rsid w:val="00A34131"/>
    <w:rsid w:val="00A363AC"/>
    <w:rsid w:val="00A37B42"/>
    <w:rsid w:val="00A4133B"/>
    <w:rsid w:val="00A4255A"/>
    <w:rsid w:val="00A43CF9"/>
    <w:rsid w:val="00A4435C"/>
    <w:rsid w:val="00A45A49"/>
    <w:rsid w:val="00A46F45"/>
    <w:rsid w:val="00A4749B"/>
    <w:rsid w:val="00A51A2A"/>
    <w:rsid w:val="00A51C7D"/>
    <w:rsid w:val="00A526B3"/>
    <w:rsid w:val="00A5361D"/>
    <w:rsid w:val="00A53A63"/>
    <w:rsid w:val="00A55CE9"/>
    <w:rsid w:val="00A57112"/>
    <w:rsid w:val="00A57DD3"/>
    <w:rsid w:val="00A603BC"/>
    <w:rsid w:val="00A61857"/>
    <w:rsid w:val="00A61BA8"/>
    <w:rsid w:val="00A637C2"/>
    <w:rsid w:val="00A63D44"/>
    <w:rsid w:val="00A646A0"/>
    <w:rsid w:val="00A66321"/>
    <w:rsid w:val="00A66328"/>
    <w:rsid w:val="00A66A71"/>
    <w:rsid w:val="00A675AE"/>
    <w:rsid w:val="00A7067C"/>
    <w:rsid w:val="00A72BBA"/>
    <w:rsid w:val="00A7501F"/>
    <w:rsid w:val="00A75B8A"/>
    <w:rsid w:val="00A8045E"/>
    <w:rsid w:val="00A80D60"/>
    <w:rsid w:val="00A839B4"/>
    <w:rsid w:val="00A84969"/>
    <w:rsid w:val="00A86F4E"/>
    <w:rsid w:val="00A87FCD"/>
    <w:rsid w:val="00A90903"/>
    <w:rsid w:val="00A9380D"/>
    <w:rsid w:val="00A93D4E"/>
    <w:rsid w:val="00A944FD"/>
    <w:rsid w:val="00A94607"/>
    <w:rsid w:val="00A968E5"/>
    <w:rsid w:val="00A96BDC"/>
    <w:rsid w:val="00AA025A"/>
    <w:rsid w:val="00AA1B5A"/>
    <w:rsid w:val="00AA204F"/>
    <w:rsid w:val="00AA2899"/>
    <w:rsid w:val="00AA2D0B"/>
    <w:rsid w:val="00AA5B43"/>
    <w:rsid w:val="00AA64F7"/>
    <w:rsid w:val="00AA6D38"/>
    <w:rsid w:val="00AA795A"/>
    <w:rsid w:val="00AA7BE0"/>
    <w:rsid w:val="00AB0CB6"/>
    <w:rsid w:val="00AB1A97"/>
    <w:rsid w:val="00AB29FC"/>
    <w:rsid w:val="00AB3BAF"/>
    <w:rsid w:val="00AB46B3"/>
    <w:rsid w:val="00AB57E0"/>
    <w:rsid w:val="00AB60A9"/>
    <w:rsid w:val="00AB69BC"/>
    <w:rsid w:val="00AB71AC"/>
    <w:rsid w:val="00AC11D6"/>
    <w:rsid w:val="00AC24ED"/>
    <w:rsid w:val="00AC43EB"/>
    <w:rsid w:val="00AC459F"/>
    <w:rsid w:val="00AC4C88"/>
    <w:rsid w:val="00AC7DD1"/>
    <w:rsid w:val="00AD0EFA"/>
    <w:rsid w:val="00AD0FE0"/>
    <w:rsid w:val="00AD18C3"/>
    <w:rsid w:val="00AD1B4F"/>
    <w:rsid w:val="00AD567B"/>
    <w:rsid w:val="00AD638D"/>
    <w:rsid w:val="00AD726C"/>
    <w:rsid w:val="00AE010E"/>
    <w:rsid w:val="00AE02F3"/>
    <w:rsid w:val="00AE049F"/>
    <w:rsid w:val="00AE062C"/>
    <w:rsid w:val="00AE3DEE"/>
    <w:rsid w:val="00AE79DA"/>
    <w:rsid w:val="00AE7D65"/>
    <w:rsid w:val="00AF2EAC"/>
    <w:rsid w:val="00AF4647"/>
    <w:rsid w:val="00AF4A4A"/>
    <w:rsid w:val="00AF6717"/>
    <w:rsid w:val="00AF7FAF"/>
    <w:rsid w:val="00B00110"/>
    <w:rsid w:val="00B00809"/>
    <w:rsid w:val="00B013BB"/>
    <w:rsid w:val="00B0347A"/>
    <w:rsid w:val="00B03937"/>
    <w:rsid w:val="00B03BFF"/>
    <w:rsid w:val="00B0571D"/>
    <w:rsid w:val="00B0666B"/>
    <w:rsid w:val="00B10575"/>
    <w:rsid w:val="00B12198"/>
    <w:rsid w:val="00B13B3B"/>
    <w:rsid w:val="00B13E6C"/>
    <w:rsid w:val="00B14168"/>
    <w:rsid w:val="00B147E9"/>
    <w:rsid w:val="00B147F1"/>
    <w:rsid w:val="00B165D9"/>
    <w:rsid w:val="00B1690C"/>
    <w:rsid w:val="00B17F7F"/>
    <w:rsid w:val="00B20851"/>
    <w:rsid w:val="00B22279"/>
    <w:rsid w:val="00B2340A"/>
    <w:rsid w:val="00B238E8"/>
    <w:rsid w:val="00B26497"/>
    <w:rsid w:val="00B27189"/>
    <w:rsid w:val="00B275DA"/>
    <w:rsid w:val="00B305A7"/>
    <w:rsid w:val="00B306A2"/>
    <w:rsid w:val="00B307BF"/>
    <w:rsid w:val="00B3170B"/>
    <w:rsid w:val="00B329EB"/>
    <w:rsid w:val="00B32E33"/>
    <w:rsid w:val="00B338EA"/>
    <w:rsid w:val="00B3416A"/>
    <w:rsid w:val="00B345D5"/>
    <w:rsid w:val="00B34FA0"/>
    <w:rsid w:val="00B353A2"/>
    <w:rsid w:val="00B35C7F"/>
    <w:rsid w:val="00B35FEA"/>
    <w:rsid w:val="00B4039C"/>
    <w:rsid w:val="00B4182E"/>
    <w:rsid w:val="00B42206"/>
    <w:rsid w:val="00B45149"/>
    <w:rsid w:val="00B477FF"/>
    <w:rsid w:val="00B50DB1"/>
    <w:rsid w:val="00B52730"/>
    <w:rsid w:val="00B52CBB"/>
    <w:rsid w:val="00B538B9"/>
    <w:rsid w:val="00B53CB7"/>
    <w:rsid w:val="00B54309"/>
    <w:rsid w:val="00B5475D"/>
    <w:rsid w:val="00B54C11"/>
    <w:rsid w:val="00B56EE0"/>
    <w:rsid w:val="00B606E5"/>
    <w:rsid w:val="00B61984"/>
    <w:rsid w:val="00B62F3C"/>
    <w:rsid w:val="00B634C6"/>
    <w:rsid w:val="00B63890"/>
    <w:rsid w:val="00B645FA"/>
    <w:rsid w:val="00B65137"/>
    <w:rsid w:val="00B661F0"/>
    <w:rsid w:val="00B665DD"/>
    <w:rsid w:val="00B67A78"/>
    <w:rsid w:val="00B71345"/>
    <w:rsid w:val="00B71917"/>
    <w:rsid w:val="00B735AC"/>
    <w:rsid w:val="00B737EA"/>
    <w:rsid w:val="00B74623"/>
    <w:rsid w:val="00B75AD7"/>
    <w:rsid w:val="00B76FD2"/>
    <w:rsid w:val="00B77A3B"/>
    <w:rsid w:val="00B82022"/>
    <w:rsid w:val="00B82DF6"/>
    <w:rsid w:val="00B82FF9"/>
    <w:rsid w:val="00B8437D"/>
    <w:rsid w:val="00B843CF"/>
    <w:rsid w:val="00B84E48"/>
    <w:rsid w:val="00B85913"/>
    <w:rsid w:val="00B860C9"/>
    <w:rsid w:val="00B86707"/>
    <w:rsid w:val="00B877A1"/>
    <w:rsid w:val="00B904B6"/>
    <w:rsid w:val="00B9092C"/>
    <w:rsid w:val="00B91DBF"/>
    <w:rsid w:val="00B936F3"/>
    <w:rsid w:val="00B95B29"/>
    <w:rsid w:val="00BA037B"/>
    <w:rsid w:val="00BA0F8F"/>
    <w:rsid w:val="00BA0FAA"/>
    <w:rsid w:val="00BA1ED4"/>
    <w:rsid w:val="00BA2554"/>
    <w:rsid w:val="00BA3615"/>
    <w:rsid w:val="00BA3DCB"/>
    <w:rsid w:val="00BA4DD1"/>
    <w:rsid w:val="00BA68C9"/>
    <w:rsid w:val="00BB05D9"/>
    <w:rsid w:val="00BB06CB"/>
    <w:rsid w:val="00BB40F6"/>
    <w:rsid w:val="00BB6225"/>
    <w:rsid w:val="00BB6707"/>
    <w:rsid w:val="00BB71BC"/>
    <w:rsid w:val="00BB7273"/>
    <w:rsid w:val="00BB7FB7"/>
    <w:rsid w:val="00BC080A"/>
    <w:rsid w:val="00BC2472"/>
    <w:rsid w:val="00BC2497"/>
    <w:rsid w:val="00BC4200"/>
    <w:rsid w:val="00BC4728"/>
    <w:rsid w:val="00BC5899"/>
    <w:rsid w:val="00BC6E76"/>
    <w:rsid w:val="00BC7C1B"/>
    <w:rsid w:val="00BD140D"/>
    <w:rsid w:val="00BD318D"/>
    <w:rsid w:val="00BD4A36"/>
    <w:rsid w:val="00BD6445"/>
    <w:rsid w:val="00BD6D5D"/>
    <w:rsid w:val="00BD6E24"/>
    <w:rsid w:val="00BE0A5F"/>
    <w:rsid w:val="00BE0D66"/>
    <w:rsid w:val="00BE13C5"/>
    <w:rsid w:val="00BE257C"/>
    <w:rsid w:val="00BE3BBB"/>
    <w:rsid w:val="00BE4EA9"/>
    <w:rsid w:val="00BE7477"/>
    <w:rsid w:val="00BF0462"/>
    <w:rsid w:val="00BF1141"/>
    <w:rsid w:val="00BF1F54"/>
    <w:rsid w:val="00BF3119"/>
    <w:rsid w:val="00BF35C2"/>
    <w:rsid w:val="00BF3F8A"/>
    <w:rsid w:val="00BF40A8"/>
    <w:rsid w:val="00BF48FB"/>
    <w:rsid w:val="00BF574A"/>
    <w:rsid w:val="00BF752F"/>
    <w:rsid w:val="00BF7869"/>
    <w:rsid w:val="00BF793E"/>
    <w:rsid w:val="00C000BE"/>
    <w:rsid w:val="00C00662"/>
    <w:rsid w:val="00C0066B"/>
    <w:rsid w:val="00C022A4"/>
    <w:rsid w:val="00C03234"/>
    <w:rsid w:val="00C03A59"/>
    <w:rsid w:val="00C04289"/>
    <w:rsid w:val="00C04DD5"/>
    <w:rsid w:val="00C052CA"/>
    <w:rsid w:val="00C054B3"/>
    <w:rsid w:val="00C07937"/>
    <w:rsid w:val="00C10F8E"/>
    <w:rsid w:val="00C11B45"/>
    <w:rsid w:val="00C12942"/>
    <w:rsid w:val="00C13121"/>
    <w:rsid w:val="00C13F44"/>
    <w:rsid w:val="00C20D10"/>
    <w:rsid w:val="00C23F1E"/>
    <w:rsid w:val="00C243EA"/>
    <w:rsid w:val="00C2484B"/>
    <w:rsid w:val="00C26DB6"/>
    <w:rsid w:val="00C27F30"/>
    <w:rsid w:val="00C30943"/>
    <w:rsid w:val="00C3195D"/>
    <w:rsid w:val="00C3276B"/>
    <w:rsid w:val="00C3339E"/>
    <w:rsid w:val="00C3399B"/>
    <w:rsid w:val="00C33DEE"/>
    <w:rsid w:val="00C44679"/>
    <w:rsid w:val="00C44714"/>
    <w:rsid w:val="00C4582B"/>
    <w:rsid w:val="00C46354"/>
    <w:rsid w:val="00C4640D"/>
    <w:rsid w:val="00C46CFB"/>
    <w:rsid w:val="00C47088"/>
    <w:rsid w:val="00C523E1"/>
    <w:rsid w:val="00C54336"/>
    <w:rsid w:val="00C55837"/>
    <w:rsid w:val="00C55C90"/>
    <w:rsid w:val="00C60251"/>
    <w:rsid w:val="00C63763"/>
    <w:rsid w:val="00C63A9D"/>
    <w:rsid w:val="00C64D67"/>
    <w:rsid w:val="00C64E89"/>
    <w:rsid w:val="00C657FE"/>
    <w:rsid w:val="00C672C8"/>
    <w:rsid w:val="00C710E8"/>
    <w:rsid w:val="00C72CD0"/>
    <w:rsid w:val="00C73B17"/>
    <w:rsid w:val="00C75DAE"/>
    <w:rsid w:val="00C77D42"/>
    <w:rsid w:val="00C81935"/>
    <w:rsid w:val="00C82141"/>
    <w:rsid w:val="00C824BC"/>
    <w:rsid w:val="00C825D2"/>
    <w:rsid w:val="00C82C42"/>
    <w:rsid w:val="00C839BC"/>
    <w:rsid w:val="00C8415E"/>
    <w:rsid w:val="00C857B8"/>
    <w:rsid w:val="00C85B0F"/>
    <w:rsid w:val="00C86B8C"/>
    <w:rsid w:val="00C8737F"/>
    <w:rsid w:val="00C87DAF"/>
    <w:rsid w:val="00C90D86"/>
    <w:rsid w:val="00C92BF4"/>
    <w:rsid w:val="00C93B28"/>
    <w:rsid w:val="00C94E4B"/>
    <w:rsid w:val="00C953B6"/>
    <w:rsid w:val="00C9550E"/>
    <w:rsid w:val="00C9681A"/>
    <w:rsid w:val="00C96829"/>
    <w:rsid w:val="00C96847"/>
    <w:rsid w:val="00CA08A7"/>
    <w:rsid w:val="00CA160E"/>
    <w:rsid w:val="00CA2444"/>
    <w:rsid w:val="00CA2612"/>
    <w:rsid w:val="00CA2D36"/>
    <w:rsid w:val="00CA344E"/>
    <w:rsid w:val="00CA6741"/>
    <w:rsid w:val="00CA7494"/>
    <w:rsid w:val="00CA7CEE"/>
    <w:rsid w:val="00CB096B"/>
    <w:rsid w:val="00CB2723"/>
    <w:rsid w:val="00CB37F4"/>
    <w:rsid w:val="00CB5462"/>
    <w:rsid w:val="00CB5A70"/>
    <w:rsid w:val="00CB60B8"/>
    <w:rsid w:val="00CB7435"/>
    <w:rsid w:val="00CB7C6C"/>
    <w:rsid w:val="00CC0F16"/>
    <w:rsid w:val="00CC18BB"/>
    <w:rsid w:val="00CC40A3"/>
    <w:rsid w:val="00CC5FAE"/>
    <w:rsid w:val="00CC73CF"/>
    <w:rsid w:val="00CC78CC"/>
    <w:rsid w:val="00CD08F1"/>
    <w:rsid w:val="00CD1600"/>
    <w:rsid w:val="00CD1841"/>
    <w:rsid w:val="00CD33DD"/>
    <w:rsid w:val="00CD7CA5"/>
    <w:rsid w:val="00CE0C88"/>
    <w:rsid w:val="00CE3DEA"/>
    <w:rsid w:val="00CE3E30"/>
    <w:rsid w:val="00CE46F6"/>
    <w:rsid w:val="00CE6A98"/>
    <w:rsid w:val="00CE73EA"/>
    <w:rsid w:val="00CE7DB0"/>
    <w:rsid w:val="00CF0166"/>
    <w:rsid w:val="00CF03E6"/>
    <w:rsid w:val="00CF0E37"/>
    <w:rsid w:val="00CF10E4"/>
    <w:rsid w:val="00CF29CD"/>
    <w:rsid w:val="00CF5F97"/>
    <w:rsid w:val="00D00BCD"/>
    <w:rsid w:val="00D01ABD"/>
    <w:rsid w:val="00D01E4A"/>
    <w:rsid w:val="00D032F7"/>
    <w:rsid w:val="00D0794D"/>
    <w:rsid w:val="00D07C25"/>
    <w:rsid w:val="00D07C28"/>
    <w:rsid w:val="00D11EBE"/>
    <w:rsid w:val="00D12F37"/>
    <w:rsid w:val="00D153BF"/>
    <w:rsid w:val="00D15781"/>
    <w:rsid w:val="00D157C4"/>
    <w:rsid w:val="00D15F2F"/>
    <w:rsid w:val="00D171E2"/>
    <w:rsid w:val="00D1770C"/>
    <w:rsid w:val="00D25A99"/>
    <w:rsid w:val="00D31B35"/>
    <w:rsid w:val="00D31BEE"/>
    <w:rsid w:val="00D32580"/>
    <w:rsid w:val="00D340C2"/>
    <w:rsid w:val="00D350E1"/>
    <w:rsid w:val="00D369CA"/>
    <w:rsid w:val="00D37073"/>
    <w:rsid w:val="00D37FB4"/>
    <w:rsid w:val="00D410E8"/>
    <w:rsid w:val="00D41735"/>
    <w:rsid w:val="00D420FC"/>
    <w:rsid w:val="00D43220"/>
    <w:rsid w:val="00D43D17"/>
    <w:rsid w:val="00D43F31"/>
    <w:rsid w:val="00D4427E"/>
    <w:rsid w:val="00D51C63"/>
    <w:rsid w:val="00D5265A"/>
    <w:rsid w:val="00D54256"/>
    <w:rsid w:val="00D54456"/>
    <w:rsid w:val="00D553C8"/>
    <w:rsid w:val="00D5555C"/>
    <w:rsid w:val="00D567E1"/>
    <w:rsid w:val="00D56916"/>
    <w:rsid w:val="00D57E1B"/>
    <w:rsid w:val="00D60061"/>
    <w:rsid w:val="00D605A7"/>
    <w:rsid w:val="00D6102E"/>
    <w:rsid w:val="00D62BE1"/>
    <w:rsid w:val="00D63757"/>
    <w:rsid w:val="00D637CF"/>
    <w:rsid w:val="00D64A47"/>
    <w:rsid w:val="00D64BF7"/>
    <w:rsid w:val="00D6540B"/>
    <w:rsid w:val="00D656DC"/>
    <w:rsid w:val="00D657C3"/>
    <w:rsid w:val="00D67558"/>
    <w:rsid w:val="00D67961"/>
    <w:rsid w:val="00D70229"/>
    <w:rsid w:val="00D729D4"/>
    <w:rsid w:val="00D74042"/>
    <w:rsid w:val="00D75263"/>
    <w:rsid w:val="00D7646F"/>
    <w:rsid w:val="00D771FA"/>
    <w:rsid w:val="00D77C6B"/>
    <w:rsid w:val="00D8066C"/>
    <w:rsid w:val="00D81D0D"/>
    <w:rsid w:val="00D834BC"/>
    <w:rsid w:val="00D86B2C"/>
    <w:rsid w:val="00D915B6"/>
    <w:rsid w:val="00D91CB1"/>
    <w:rsid w:val="00D91DDA"/>
    <w:rsid w:val="00D93860"/>
    <w:rsid w:val="00D97E64"/>
    <w:rsid w:val="00DA047D"/>
    <w:rsid w:val="00DA0DEC"/>
    <w:rsid w:val="00DA1BF3"/>
    <w:rsid w:val="00DA2AB6"/>
    <w:rsid w:val="00DA30A1"/>
    <w:rsid w:val="00DA3C3A"/>
    <w:rsid w:val="00DA3C90"/>
    <w:rsid w:val="00DA65C9"/>
    <w:rsid w:val="00DA729D"/>
    <w:rsid w:val="00DB1B5B"/>
    <w:rsid w:val="00DB3192"/>
    <w:rsid w:val="00DB4F0D"/>
    <w:rsid w:val="00DB5298"/>
    <w:rsid w:val="00DB65AE"/>
    <w:rsid w:val="00DC0486"/>
    <w:rsid w:val="00DC0559"/>
    <w:rsid w:val="00DC0685"/>
    <w:rsid w:val="00DC172D"/>
    <w:rsid w:val="00DC2654"/>
    <w:rsid w:val="00DC360E"/>
    <w:rsid w:val="00DC4009"/>
    <w:rsid w:val="00DC4C13"/>
    <w:rsid w:val="00DC5A2D"/>
    <w:rsid w:val="00DC5A68"/>
    <w:rsid w:val="00DC5B47"/>
    <w:rsid w:val="00DC665A"/>
    <w:rsid w:val="00DC695B"/>
    <w:rsid w:val="00DC6BE3"/>
    <w:rsid w:val="00DC738E"/>
    <w:rsid w:val="00DC7F66"/>
    <w:rsid w:val="00DD0A28"/>
    <w:rsid w:val="00DD0AEE"/>
    <w:rsid w:val="00DD15B7"/>
    <w:rsid w:val="00DD20C8"/>
    <w:rsid w:val="00DD369D"/>
    <w:rsid w:val="00DD50C6"/>
    <w:rsid w:val="00DD5866"/>
    <w:rsid w:val="00DD5EF0"/>
    <w:rsid w:val="00DD7029"/>
    <w:rsid w:val="00DD79BC"/>
    <w:rsid w:val="00DE2687"/>
    <w:rsid w:val="00DE279B"/>
    <w:rsid w:val="00DE3CBC"/>
    <w:rsid w:val="00DE41FF"/>
    <w:rsid w:val="00DE500B"/>
    <w:rsid w:val="00DE6001"/>
    <w:rsid w:val="00DE6884"/>
    <w:rsid w:val="00DE710B"/>
    <w:rsid w:val="00DE7AF8"/>
    <w:rsid w:val="00DE7DA6"/>
    <w:rsid w:val="00DF00D6"/>
    <w:rsid w:val="00DF2565"/>
    <w:rsid w:val="00DF7446"/>
    <w:rsid w:val="00DF7D3A"/>
    <w:rsid w:val="00DF7EF0"/>
    <w:rsid w:val="00E00080"/>
    <w:rsid w:val="00E03C57"/>
    <w:rsid w:val="00E04101"/>
    <w:rsid w:val="00E04C6C"/>
    <w:rsid w:val="00E04FF1"/>
    <w:rsid w:val="00E05824"/>
    <w:rsid w:val="00E05D49"/>
    <w:rsid w:val="00E06048"/>
    <w:rsid w:val="00E06C97"/>
    <w:rsid w:val="00E075C7"/>
    <w:rsid w:val="00E10F0A"/>
    <w:rsid w:val="00E1120C"/>
    <w:rsid w:val="00E1173C"/>
    <w:rsid w:val="00E12684"/>
    <w:rsid w:val="00E17292"/>
    <w:rsid w:val="00E20657"/>
    <w:rsid w:val="00E20733"/>
    <w:rsid w:val="00E21AC7"/>
    <w:rsid w:val="00E231C8"/>
    <w:rsid w:val="00E231DE"/>
    <w:rsid w:val="00E25297"/>
    <w:rsid w:val="00E258D8"/>
    <w:rsid w:val="00E263DF"/>
    <w:rsid w:val="00E2786E"/>
    <w:rsid w:val="00E27C38"/>
    <w:rsid w:val="00E30801"/>
    <w:rsid w:val="00E31C1B"/>
    <w:rsid w:val="00E338AB"/>
    <w:rsid w:val="00E364A5"/>
    <w:rsid w:val="00E36EBA"/>
    <w:rsid w:val="00E3765B"/>
    <w:rsid w:val="00E40A90"/>
    <w:rsid w:val="00E44F5A"/>
    <w:rsid w:val="00E45305"/>
    <w:rsid w:val="00E45CE1"/>
    <w:rsid w:val="00E51DCE"/>
    <w:rsid w:val="00E534E0"/>
    <w:rsid w:val="00E5432A"/>
    <w:rsid w:val="00E55B6B"/>
    <w:rsid w:val="00E55C87"/>
    <w:rsid w:val="00E6066E"/>
    <w:rsid w:val="00E60835"/>
    <w:rsid w:val="00E61C90"/>
    <w:rsid w:val="00E64516"/>
    <w:rsid w:val="00E65333"/>
    <w:rsid w:val="00E65B78"/>
    <w:rsid w:val="00E677B1"/>
    <w:rsid w:val="00E70085"/>
    <w:rsid w:val="00E702A3"/>
    <w:rsid w:val="00E728C9"/>
    <w:rsid w:val="00E7339E"/>
    <w:rsid w:val="00E74765"/>
    <w:rsid w:val="00E8056E"/>
    <w:rsid w:val="00E80587"/>
    <w:rsid w:val="00E81E82"/>
    <w:rsid w:val="00E82C6E"/>
    <w:rsid w:val="00E83018"/>
    <w:rsid w:val="00E832E9"/>
    <w:rsid w:val="00E837A3"/>
    <w:rsid w:val="00E83EC6"/>
    <w:rsid w:val="00E85955"/>
    <w:rsid w:val="00E86133"/>
    <w:rsid w:val="00E86EA0"/>
    <w:rsid w:val="00E8710C"/>
    <w:rsid w:val="00E87544"/>
    <w:rsid w:val="00E906FF"/>
    <w:rsid w:val="00E916BC"/>
    <w:rsid w:val="00E917B9"/>
    <w:rsid w:val="00E91A26"/>
    <w:rsid w:val="00E91D90"/>
    <w:rsid w:val="00E9241F"/>
    <w:rsid w:val="00E92A52"/>
    <w:rsid w:val="00E92AF8"/>
    <w:rsid w:val="00E92F08"/>
    <w:rsid w:val="00E937DC"/>
    <w:rsid w:val="00E939A5"/>
    <w:rsid w:val="00E95435"/>
    <w:rsid w:val="00E95E68"/>
    <w:rsid w:val="00EA0856"/>
    <w:rsid w:val="00EA232B"/>
    <w:rsid w:val="00EA30C0"/>
    <w:rsid w:val="00EA7187"/>
    <w:rsid w:val="00EA7736"/>
    <w:rsid w:val="00EB1B53"/>
    <w:rsid w:val="00EB5F6A"/>
    <w:rsid w:val="00EB605E"/>
    <w:rsid w:val="00EB683A"/>
    <w:rsid w:val="00EC0BF3"/>
    <w:rsid w:val="00EC1055"/>
    <w:rsid w:val="00EC3F62"/>
    <w:rsid w:val="00EC671A"/>
    <w:rsid w:val="00EC728D"/>
    <w:rsid w:val="00ED0668"/>
    <w:rsid w:val="00ED4C82"/>
    <w:rsid w:val="00ED50A7"/>
    <w:rsid w:val="00ED7FB6"/>
    <w:rsid w:val="00EE0274"/>
    <w:rsid w:val="00EE0C00"/>
    <w:rsid w:val="00EE0F15"/>
    <w:rsid w:val="00EE107B"/>
    <w:rsid w:val="00EE1887"/>
    <w:rsid w:val="00EE18DB"/>
    <w:rsid w:val="00EE2BC4"/>
    <w:rsid w:val="00EE3923"/>
    <w:rsid w:val="00EE393F"/>
    <w:rsid w:val="00EE4A06"/>
    <w:rsid w:val="00EE607A"/>
    <w:rsid w:val="00EE7A09"/>
    <w:rsid w:val="00EF165A"/>
    <w:rsid w:val="00EF296C"/>
    <w:rsid w:val="00EF4488"/>
    <w:rsid w:val="00EF524D"/>
    <w:rsid w:val="00EF7A42"/>
    <w:rsid w:val="00F01022"/>
    <w:rsid w:val="00F01792"/>
    <w:rsid w:val="00F01844"/>
    <w:rsid w:val="00F02627"/>
    <w:rsid w:val="00F031B2"/>
    <w:rsid w:val="00F037EB"/>
    <w:rsid w:val="00F069C0"/>
    <w:rsid w:val="00F07259"/>
    <w:rsid w:val="00F07F93"/>
    <w:rsid w:val="00F123EB"/>
    <w:rsid w:val="00F13D67"/>
    <w:rsid w:val="00F157BA"/>
    <w:rsid w:val="00F203D4"/>
    <w:rsid w:val="00F21136"/>
    <w:rsid w:val="00F2121F"/>
    <w:rsid w:val="00F243DE"/>
    <w:rsid w:val="00F24A28"/>
    <w:rsid w:val="00F255E2"/>
    <w:rsid w:val="00F258DF"/>
    <w:rsid w:val="00F267AD"/>
    <w:rsid w:val="00F274DE"/>
    <w:rsid w:val="00F27A8E"/>
    <w:rsid w:val="00F27BB7"/>
    <w:rsid w:val="00F3279B"/>
    <w:rsid w:val="00F333E1"/>
    <w:rsid w:val="00F33F4D"/>
    <w:rsid w:val="00F349E6"/>
    <w:rsid w:val="00F35BED"/>
    <w:rsid w:val="00F371CB"/>
    <w:rsid w:val="00F413CF"/>
    <w:rsid w:val="00F41604"/>
    <w:rsid w:val="00F42732"/>
    <w:rsid w:val="00F427F8"/>
    <w:rsid w:val="00F43051"/>
    <w:rsid w:val="00F43E6B"/>
    <w:rsid w:val="00F4435E"/>
    <w:rsid w:val="00F44BD2"/>
    <w:rsid w:val="00F44BE6"/>
    <w:rsid w:val="00F463F2"/>
    <w:rsid w:val="00F477BA"/>
    <w:rsid w:val="00F5038C"/>
    <w:rsid w:val="00F50EA2"/>
    <w:rsid w:val="00F51C39"/>
    <w:rsid w:val="00F51F82"/>
    <w:rsid w:val="00F52BDA"/>
    <w:rsid w:val="00F53567"/>
    <w:rsid w:val="00F56029"/>
    <w:rsid w:val="00F57942"/>
    <w:rsid w:val="00F6098B"/>
    <w:rsid w:val="00F61543"/>
    <w:rsid w:val="00F62853"/>
    <w:rsid w:val="00F63527"/>
    <w:rsid w:val="00F6419F"/>
    <w:rsid w:val="00F6461B"/>
    <w:rsid w:val="00F66167"/>
    <w:rsid w:val="00F6651E"/>
    <w:rsid w:val="00F671FF"/>
    <w:rsid w:val="00F67F4B"/>
    <w:rsid w:val="00F71F08"/>
    <w:rsid w:val="00F71F4E"/>
    <w:rsid w:val="00F71F6A"/>
    <w:rsid w:val="00F720C6"/>
    <w:rsid w:val="00F731C8"/>
    <w:rsid w:val="00F74808"/>
    <w:rsid w:val="00F75603"/>
    <w:rsid w:val="00F75DAD"/>
    <w:rsid w:val="00F760EA"/>
    <w:rsid w:val="00F81ECE"/>
    <w:rsid w:val="00F83F69"/>
    <w:rsid w:val="00F84DBC"/>
    <w:rsid w:val="00F85EE6"/>
    <w:rsid w:val="00F86389"/>
    <w:rsid w:val="00F8659C"/>
    <w:rsid w:val="00F868A6"/>
    <w:rsid w:val="00F87230"/>
    <w:rsid w:val="00F8799E"/>
    <w:rsid w:val="00F9041B"/>
    <w:rsid w:val="00F9052D"/>
    <w:rsid w:val="00F90B17"/>
    <w:rsid w:val="00F947E8"/>
    <w:rsid w:val="00F95989"/>
    <w:rsid w:val="00F960FC"/>
    <w:rsid w:val="00FA0EF3"/>
    <w:rsid w:val="00FA1973"/>
    <w:rsid w:val="00FA2E01"/>
    <w:rsid w:val="00FA49B7"/>
    <w:rsid w:val="00FA5F30"/>
    <w:rsid w:val="00FA6711"/>
    <w:rsid w:val="00FA6721"/>
    <w:rsid w:val="00FA6CA0"/>
    <w:rsid w:val="00FA72CA"/>
    <w:rsid w:val="00FB02A4"/>
    <w:rsid w:val="00FB0D33"/>
    <w:rsid w:val="00FB3590"/>
    <w:rsid w:val="00FB36DC"/>
    <w:rsid w:val="00FB4CC2"/>
    <w:rsid w:val="00FB5C47"/>
    <w:rsid w:val="00FB6716"/>
    <w:rsid w:val="00FC0DB0"/>
    <w:rsid w:val="00FC0F92"/>
    <w:rsid w:val="00FC0FC6"/>
    <w:rsid w:val="00FC14E8"/>
    <w:rsid w:val="00FC1A14"/>
    <w:rsid w:val="00FC25F2"/>
    <w:rsid w:val="00FC280C"/>
    <w:rsid w:val="00FC3320"/>
    <w:rsid w:val="00FC4421"/>
    <w:rsid w:val="00FC4EB7"/>
    <w:rsid w:val="00FD157E"/>
    <w:rsid w:val="00FD54F3"/>
    <w:rsid w:val="00FD55C7"/>
    <w:rsid w:val="00FD59FC"/>
    <w:rsid w:val="00FD6F81"/>
    <w:rsid w:val="00FD7B36"/>
    <w:rsid w:val="00FE2940"/>
    <w:rsid w:val="00FE3AB5"/>
    <w:rsid w:val="00FE4A6C"/>
    <w:rsid w:val="00FE5DD9"/>
    <w:rsid w:val="00FF1765"/>
    <w:rsid w:val="00FF1C5E"/>
    <w:rsid w:val="00FF2B29"/>
    <w:rsid w:val="00FF2C3D"/>
    <w:rsid w:val="00FF362D"/>
    <w:rsid w:val="00FF51D7"/>
    <w:rsid w:val="00FF5C27"/>
    <w:rsid w:val="00FF6204"/>
    <w:rsid w:val="00FF62A3"/>
    <w:rsid w:val="00FF6C4F"/>
    <w:rsid w:val="00FF6F94"/>
    <w:rsid w:val="00FF75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D66D92"/>
  <w15:docId w15:val="{42B3CC86-C162-4E0D-A6D2-CC119FF17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heme="minorBidi"/>
        <w:sz w:val="24"/>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rFonts w:ascii="Calibri" w:hAnsi="Calibri" w:cs="Times New Roman"/>
      <w:sz w:val="20"/>
      <w:szCs w:val="20"/>
      <w:lang w:eastAsia="sk-SK"/>
    </w:rPr>
  </w:style>
  <w:style w:type="paragraph" w:styleId="Nadpis1">
    <w:name w:val="heading 1"/>
    <w:basedOn w:val="Normlny"/>
    <w:next w:val="Normlny"/>
    <w:link w:val="Nadpis1Char"/>
    <w:uiPriority w:val="9"/>
    <w:qFormat/>
    <w:rsid w:val="00512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Zkladntext"/>
    <w:link w:val="Nadpis2Char"/>
    <w:qFormat/>
    <w:rsid w:val="006965F7"/>
    <w:pPr>
      <w:keepNext/>
      <w:keepLines/>
      <w:spacing w:after="240" w:line="240" w:lineRule="atLeast"/>
      <w:outlineLvl w:val="1"/>
    </w:pPr>
    <w:rPr>
      <w:rFonts w:ascii="Arial Black" w:hAnsi="Arial Black"/>
      <w:spacing w:val="-15"/>
      <w:kern w:val="28"/>
      <w:sz w:val="22"/>
      <w:lang w:val="en-GB" w:eastAsia="en-US"/>
    </w:rPr>
  </w:style>
  <w:style w:type="paragraph" w:styleId="Nadpis3">
    <w:name w:val="heading 3"/>
    <w:aliases w:val="Obyeajný Char,H3 Char,Obyeajný,H3"/>
    <w:basedOn w:val="Normlny"/>
    <w:next w:val="Zkladntext"/>
    <w:link w:val="Nadpis3Char1"/>
    <w:qFormat/>
    <w:rsid w:val="006965F7"/>
    <w:pPr>
      <w:keepNext/>
      <w:keepLines/>
      <w:spacing w:before="120" w:after="240" w:line="240" w:lineRule="atLeast"/>
      <w:outlineLvl w:val="2"/>
    </w:pPr>
    <w:rPr>
      <w:rFonts w:ascii="Arial Black" w:hAnsi="Arial Black" w:cs="Arial"/>
      <w:spacing w:val="-10"/>
      <w:kern w:val="28"/>
      <w:lang w:val="en-GB" w:eastAsia="en-US"/>
    </w:rPr>
  </w:style>
  <w:style w:type="paragraph" w:styleId="Nadpis4">
    <w:name w:val="heading 4"/>
    <w:basedOn w:val="Normlny"/>
    <w:next w:val="Normlny"/>
    <w:link w:val="Nadpis4Char"/>
    <w:uiPriority w:val="9"/>
    <w:semiHidden/>
    <w:unhideWhenUsed/>
    <w:qFormat/>
    <w:rsid w:val="006965F7"/>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6965F7"/>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6965F7"/>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8">
    <w:name w:val="heading 8"/>
    <w:basedOn w:val="Normlny"/>
    <w:next w:val="Normlny"/>
    <w:link w:val="Nadpis8Char"/>
    <w:uiPriority w:val="9"/>
    <w:semiHidden/>
    <w:unhideWhenUsed/>
    <w:qFormat/>
    <w:rsid w:val="006965F7"/>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Nadpis9">
    <w:name w:val="heading 9"/>
    <w:basedOn w:val="Normlny"/>
    <w:next w:val="Normlny"/>
    <w:link w:val="Nadpis9Char"/>
    <w:uiPriority w:val="9"/>
    <w:semiHidden/>
    <w:unhideWhenUsed/>
    <w:qFormat/>
    <w:rsid w:val="006965F7"/>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905EC4"/>
    <w:pPr>
      <w:ind w:left="720"/>
      <w:contextualSpacing/>
    </w:pPr>
  </w:style>
  <w:style w:type="paragraph" w:styleId="Textpoznmkypodiarou">
    <w:name w:val="footnote text"/>
    <w:aliases w:val=" Char4,Text poznámky pod čiarou 007,_Poznámka pod čiarou,Char4,Schriftart: 9 pt,Schriftart: 10 pt,Schriftart: 8 pt,Schriftart: 8 pt Char Char Char,Schriftart: 8 pt Char,Text poznámky pod èiarou 007"/>
    <w:basedOn w:val="Normlny"/>
    <w:link w:val="TextpoznmkypodiarouChar"/>
    <w:uiPriority w:val="99"/>
    <w:unhideWhenUsed/>
    <w:rsid w:val="00A94607"/>
    <w:pPr>
      <w:spacing w:after="0" w:line="240" w:lineRule="auto"/>
    </w:pPr>
    <w:rPr>
      <w:rFonts w:ascii="Times New Roman" w:hAnsi="Times New Roman"/>
    </w:rPr>
  </w:style>
  <w:style w:type="character" w:customStyle="1" w:styleId="TextpoznmkypodiarouChar">
    <w:name w:val="Text poznámky pod čiarou Char"/>
    <w:aliases w:val=" Char4 Char,Text poznámky pod čiarou 007 Char,_Poznámka pod čiarou Char,Char4 Char,Schriftart: 9 pt Char,Schriftart: 10 pt Char,Schriftart: 8 pt Char1,Schriftart: 8 pt Char Char Char Char,Schriftart: 8 pt Char Char"/>
    <w:basedOn w:val="Predvolenpsmoodseku"/>
    <w:link w:val="Textpoznmkypodiarou"/>
    <w:uiPriority w:val="99"/>
    <w:rsid w:val="00A94607"/>
    <w:rPr>
      <w:rFonts w:cs="Times New Roman"/>
      <w:sz w:val="20"/>
      <w:szCs w:val="20"/>
      <w:lang w:eastAsia="sk-SK"/>
    </w:rPr>
  </w:style>
  <w:style w:type="character" w:styleId="Odkaznapoznmkupodiarou">
    <w:name w:val="footnote reference"/>
    <w:basedOn w:val="Predvolenpsmoodseku"/>
    <w:uiPriority w:val="99"/>
    <w:rsid w:val="00A94607"/>
    <w:rPr>
      <w:rFonts w:cs="Times New Roman"/>
      <w:vertAlign w:val="superscript"/>
    </w:rPr>
  </w:style>
  <w:style w:type="paragraph" w:customStyle="1" w:styleId="SRKNorm">
    <w:name w:val="SRK Norm."/>
    <w:basedOn w:val="Normlny"/>
    <w:next w:val="Normlny"/>
    <w:qFormat/>
    <w:rsid w:val="00A94607"/>
    <w:pPr>
      <w:spacing w:before="200" w:line="240" w:lineRule="auto"/>
      <w:contextualSpacing/>
      <w:jc w:val="both"/>
    </w:pPr>
    <w:rPr>
      <w:rFonts w:ascii="Times New Roman" w:hAnsi="Times New Roman"/>
      <w:sz w:val="24"/>
      <w:szCs w:val="24"/>
    </w:rPr>
  </w:style>
  <w:style w:type="paragraph" w:styleId="Zoznamsodrkami">
    <w:name w:val="List Bullet"/>
    <w:basedOn w:val="Zkladntext"/>
    <w:uiPriority w:val="99"/>
    <w:qFormat/>
    <w:rsid w:val="00A94607"/>
    <w:pPr>
      <w:spacing w:before="130" w:after="130" w:line="240" w:lineRule="auto"/>
      <w:jc w:val="both"/>
    </w:pPr>
    <w:rPr>
      <w:rFonts w:ascii="Times New Roman" w:hAnsi="Times New Roman"/>
      <w:sz w:val="22"/>
      <w:lang w:eastAsia="en-US"/>
    </w:rPr>
  </w:style>
  <w:style w:type="paragraph" w:styleId="Zkladntext">
    <w:name w:val="Body Text"/>
    <w:basedOn w:val="Normlny"/>
    <w:link w:val="ZkladntextChar"/>
    <w:uiPriority w:val="99"/>
    <w:unhideWhenUsed/>
    <w:rsid w:val="00A94607"/>
    <w:pPr>
      <w:spacing w:after="120"/>
    </w:pPr>
  </w:style>
  <w:style w:type="character" w:customStyle="1" w:styleId="ZkladntextChar">
    <w:name w:val="Základný text Char"/>
    <w:basedOn w:val="Predvolenpsmoodseku"/>
    <w:link w:val="Zkladntext"/>
    <w:uiPriority w:val="99"/>
    <w:rsid w:val="00A94607"/>
    <w:rPr>
      <w:rFonts w:ascii="Calibri" w:hAnsi="Calibri" w:cs="Times New Roman"/>
      <w:sz w:val="20"/>
      <w:szCs w:val="20"/>
      <w:lang w:eastAsia="sk-SK"/>
    </w:rPr>
  </w:style>
  <w:style w:type="paragraph" w:styleId="Textbubliny">
    <w:name w:val="Balloon Text"/>
    <w:basedOn w:val="Normlny"/>
    <w:link w:val="TextbublinyChar"/>
    <w:uiPriority w:val="99"/>
    <w:semiHidden/>
    <w:unhideWhenUsed/>
    <w:rsid w:val="00502FD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502FD3"/>
    <w:rPr>
      <w:rFonts w:ascii="Tahoma" w:hAnsi="Tahoma" w:cs="Tahoma"/>
      <w:sz w:val="16"/>
      <w:szCs w:val="16"/>
      <w:lang w:eastAsia="sk-SK"/>
    </w:rPr>
  </w:style>
  <w:style w:type="paragraph" w:styleId="Zoznamsodrkami2">
    <w:name w:val="List Bullet 2"/>
    <w:basedOn w:val="Normlny"/>
    <w:uiPriority w:val="99"/>
    <w:unhideWhenUsed/>
    <w:rsid w:val="000B6EAA"/>
    <w:pPr>
      <w:numPr>
        <w:numId w:val="9"/>
      </w:numPr>
      <w:spacing w:after="0" w:line="240" w:lineRule="auto"/>
      <w:contextualSpacing/>
    </w:pPr>
    <w:rPr>
      <w:rFonts w:ascii="Times New Roman" w:hAnsi="Times New Roman"/>
      <w:sz w:val="24"/>
      <w:szCs w:val="24"/>
    </w:rPr>
  </w:style>
  <w:style w:type="character" w:styleId="Odkaznakomentr">
    <w:name w:val="annotation reference"/>
    <w:basedOn w:val="Predvolenpsmoodseku"/>
    <w:uiPriority w:val="99"/>
    <w:semiHidden/>
    <w:unhideWhenUsed/>
    <w:rsid w:val="00F71F4E"/>
    <w:rPr>
      <w:sz w:val="16"/>
      <w:szCs w:val="16"/>
    </w:rPr>
  </w:style>
  <w:style w:type="paragraph" w:styleId="Textkomentra">
    <w:name w:val="annotation text"/>
    <w:basedOn w:val="Normlny"/>
    <w:link w:val="TextkomentraChar"/>
    <w:uiPriority w:val="99"/>
    <w:unhideWhenUsed/>
    <w:rsid w:val="00F71F4E"/>
    <w:pPr>
      <w:spacing w:line="240" w:lineRule="auto"/>
    </w:pPr>
    <w:rPr>
      <w:rFonts w:asciiTheme="minorHAnsi" w:eastAsiaTheme="minorHAnsi" w:hAnsiTheme="minorHAnsi" w:cstheme="minorBidi"/>
      <w:lang w:eastAsia="en-US"/>
    </w:rPr>
  </w:style>
  <w:style w:type="character" w:customStyle="1" w:styleId="TextkomentraChar">
    <w:name w:val="Text komentára Char"/>
    <w:basedOn w:val="Predvolenpsmoodseku"/>
    <w:link w:val="Textkomentra"/>
    <w:uiPriority w:val="99"/>
    <w:rsid w:val="00F71F4E"/>
    <w:rPr>
      <w:rFonts w:asciiTheme="minorHAnsi" w:eastAsiaTheme="minorHAnsi" w:hAnsiTheme="minorHAnsi"/>
      <w:sz w:val="20"/>
      <w:szCs w:val="20"/>
    </w:rPr>
  </w:style>
  <w:style w:type="paragraph" w:styleId="Predmetkomentra">
    <w:name w:val="annotation subject"/>
    <w:basedOn w:val="Textkomentra"/>
    <w:next w:val="Textkomentra"/>
    <w:link w:val="PredmetkomentraChar"/>
    <w:uiPriority w:val="99"/>
    <w:semiHidden/>
    <w:unhideWhenUsed/>
    <w:rsid w:val="00CF5F97"/>
    <w:rPr>
      <w:rFonts w:ascii="Calibri" w:eastAsia="Times New Roman" w:hAnsi="Calibri" w:cs="Times New Roman"/>
      <w:b/>
      <w:bCs/>
      <w:lang w:eastAsia="sk-SK"/>
    </w:rPr>
  </w:style>
  <w:style w:type="character" w:customStyle="1" w:styleId="PredmetkomentraChar">
    <w:name w:val="Predmet komentára Char"/>
    <w:basedOn w:val="TextkomentraChar"/>
    <w:link w:val="Predmetkomentra"/>
    <w:uiPriority w:val="99"/>
    <w:semiHidden/>
    <w:rsid w:val="00CF5F97"/>
    <w:rPr>
      <w:rFonts w:ascii="Calibri" w:eastAsiaTheme="minorHAnsi" w:hAnsi="Calibri" w:cs="Times New Roman"/>
      <w:b/>
      <w:bCs/>
      <w:sz w:val="20"/>
      <w:szCs w:val="20"/>
      <w:lang w:eastAsia="sk-SK"/>
    </w:rPr>
  </w:style>
  <w:style w:type="character" w:styleId="Hypertextovprepojenie">
    <w:name w:val="Hyperlink"/>
    <w:basedOn w:val="Predvolenpsmoodseku"/>
    <w:uiPriority w:val="99"/>
    <w:unhideWhenUsed/>
    <w:rsid w:val="00E1173C"/>
    <w:rPr>
      <w:color w:val="0000FF" w:themeColor="hyperlink"/>
      <w:u w:val="single"/>
    </w:rPr>
  </w:style>
  <w:style w:type="character" w:customStyle="1" w:styleId="Nadpis2Char">
    <w:name w:val="Nadpis 2 Char"/>
    <w:basedOn w:val="Predvolenpsmoodseku"/>
    <w:link w:val="Nadpis2"/>
    <w:rsid w:val="006965F7"/>
    <w:rPr>
      <w:rFonts w:ascii="Arial Black" w:hAnsi="Arial Black" w:cs="Times New Roman"/>
      <w:spacing w:val="-15"/>
      <w:kern w:val="28"/>
      <w:sz w:val="22"/>
      <w:szCs w:val="20"/>
      <w:lang w:val="en-GB"/>
    </w:rPr>
  </w:style>
  <w:style w:type="character" w:customStyle="1" w:styleId="Nadpis3Char">
    <w:name w:val="Nadpis 3 Char"/>
    <w:basedOn w:val="Predvolenpsmoodseku"/>
    <w:uiPriority w:val="9"/>
    <w:semiHidden/>
    <w:rsid w:val="006965F7"/>
    <w:rPr>
      <w:rFonts w:asciiTheme="majorHAnsi" w:eastAsiaTheme="majorEastAsia" w:hAnsiTheme="majorHAnsi" w:cstheme="majorBidi"/>
      <w:b/>
      <w:bCs/>
      <w:color w:val="4F81BD" w:themeColor="accent1"/>
      <w:sz w:val="20"/>
      <w:szCs w:val="20"/>
      <w:lang w:eastAsia="sk-SK"/>
    </w:rPr>
  </w:style>
  <w:style w:type="character" w:customStyle="1" w:styleId="Nadpis3Char1">
    <w:name w:val="Nadpis 3 Char1"/>
    <w:aliases w:val="Obyeajný Char Char,H3 Char Char,Obyeajný Char1,H3 Char1"/>
    <w:link w:val="Nadpis3"/>
    <w:locked/>
    <w:rsid w:val="006965F7"/>
    <w:rPr>
      <w:rFonts w:ascii="Arial Black" w:hAnsi="Arial Black" w:cs="Arial"/>
      <w:spacing w:val="-10"/>
      <w:kern w:val="28"/>
      <w:sz w:val="20"/>
      <w:szCs w:val="20"/>
      <w:lang w:val="en-GB"/>
    </w:rPr>
  </w:style>
  <w:style w:type="paragraph" w:styleId="Bezriadkovania">
    <w:name w:val="No Spacing"/>
    <w:link w:val="BezriadkovaniaChar"/>
    <w:uiPriority w:val="1"/>
    <w:qFormat/>
    <w:rsid w:val="006965F7"/>
    <w:pPr>
      <w:spacing w:after="0" w:line="240" w:lineRule="auto"/>
    </w:pPr>
    <w:rPr>
      <w:rFonts w:ascii="Calibri" w:hAnsi="Calibri" w:cs="Times New Roman"/>
      <w:sz w:val="20"/>
      <w:szCs w:val="20"/>
      <w:lang w:eastAsia="sk-SK"/>
    </w:rPr>
  </w:style>
  <w:style w:type="character" w:customStyle="1" w:styleId="Nadpis4Char">
    <w:name w:val="Nadpis 4 Char"/>
    <w:basedOn w:val="Predvolenpsmoodseku"/>
    <w:link w:val="Nadpis4"/>
    <w:uiPriority w:val="9"/>
    <w:semiHidden/>
    <w:rsid w:val="006965F7"/>
    <w:rPr>
      <w:rFonts w:asciiTheme="majorHAnsi" w:eastAsiaTheme="majorEastAsia" w:hAnsiTheme="majorHAnsi" w:cstheme="majorBidi"/>
      <w:b/>
      <w:bCs/>
      <w:i/>
      <w:iCs/>
      <w:color w:val="4F81BD" w:themeColor="accent1"/>
      <w:sz w:val="20"/>
      <w:szCs w:val="20"/>
      <w:lang w:eastAsia="sk-SK"/>
    </w:rPr>
  </w:style>
  <w:style w:type="character" w:customStyle="1" w:styleId="Nadpis5Char">
    <w:name w:val="Nadpis 5 Char"/>
    <w:basedOn w:val="Predvolenpsmoodseku"/>
    <w:link w:val="Nadpis5"/>
    <w:uiPriority w:val="9"/>
    <w:semiHidden/>
    <w:rsid w:val="006965F7"/>
    <w:rPr>
      <w:rFonts w:asciiTheme="majorHAnsi" w:eastAsiaTheme="majorEastAsia" w:hAnsiTheme="majorHAnsi" w:cstheme="majorBidi"/>
      <w:color w:val="243F60" w:themeColor="accent1" w:themeShade="7F"/>
      <w:sz w:val="20"/>
      <w:szCs w:val="20"/>
      <w:lang w:eastAsia="sk-SK"/>
    </w:rPr>
  </w:style>
  <w:style w:type="character" w:customStyle="1" w:styleId="Nadpis6Char">
    <w:name w:val="Nadpis 6 Char"/>
    <w:basedOn w:val="Predvolenpsmoodseku"/>
    <w:link w:val="Nadpis6"/>
    <w:uiPriority w:val="9"/>
    <w:semiHidden/>
    <w:rsid w:val="006965F7"/>
    <w:rPr>
      <w:rFonts w:asciiTheme="majorHAnsi" w:eastAsiaTheme="majorEastAsia" w:hAnsiTheme="majorHAnsi" w:cstheme="majorBidi"/>
      <w:i/>
      <w:iCs/>
      <w:color w:val="243F60" w:themeColor="accent1" w:themeShade="7F"/>
      <w:sz w:val="20"/>
      <w:szCs w:val="20"/>
      <w:lang w:eastAsia="sk-SK"/>
    </w:rPr>
  </w:style>
  <w:style w:type="paragraph" w:customStyle="1" w:styleId="section">
    <w:name w:val="section"/>
    <w:basedOn w:val="Normlny"/>
    <w:rsid w:val="006965F7"/>
    <w:pPr>
      <w:numPr>
        <w:ilvl w:val="6"/>
        <w:numId w:val="1"/>
      </w:numPr>
    </w:pPr>
  </w:style>
  <w:style w:type="character" w:customStyle="1" w:styleId="Nadpis8Char">
    <w:name w:val="Nadpis 8 Char"/>
    <w:basedOn w:val="Predvolenpsmoodseku"/>
    <w:link w:val="Nadpis8"/>
    <w:uiPriority w:val="9"/>
    <w:semiHidden/>
    <w:rsid w:val="006965F7"/>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
    <w:semiHidden/>
    <w:rsid w:val="006965F7"/>
    <w:rPr>
      <w:rFonts w:asciiTheme="majorHAnsi" w:eastAsiaTheme="majorEastAsia" w:hAnsiTheme="majorHAnsi" w:cstheme="majorBidi"/>
      <w:i/>
      <w:iCs/>
      <w:color w:val="404040" w:themeColor="text1" w:themeTint="BF"/>
      <w:sz w:val="20"/>
      <w:szCs w:val="20"/>
      <w:lang w:eastAsia="sk-SK"/>
    </w:rPr>
  </w:style>
  <w:style w:type="table" w:styleId="Svetlzoznamzvraznenie1">
    <w:name w:val="Light List Accent 1"/>
    <w:basedOn w:val="Normlnatabuka"/>
    <w:uiPriority w:val="61"/>
    <w:rsid w:val="00BB727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fault">
    <w:name w:val="Default"/>
    <w:rsid w:val="0082038C"/>
    <w:pPr>
      <w:autoSpaceDE w:val="0"/>
      <w:autoSpaceDN w:val="0"/>
      <w:adjustRightInd w:val="0"/>
      <w:spacing w:after="0" w:line="240" w:lineRule="auto"/>
    </w:pPr>
    <w:rPr>
      <w:rFonts w:cs="Times New Roman"/>
      <w:color w:val="000000"/>
      <w:szCs w:val="24"/>
      <w:lang w:eastAsia="sk-SK"/>
    </w:rPr>
  </w:style>
  <w:style w:type="paragraph" w:styleId="Obsah2">
    <w:name w:val="toc 2"/>
    <w:basedOn w:val="Obsah1"/>
    <w:uiPriority w:val="39"/>
    <w:qFormat/>
    <w:rsid w:val="0051270C"/>
    <w:pPr>
      <w:spacing w:before="0"/>
    </w:pPr>
    <w:rPr>
      <w:sz w:val="24"/>
    </w:rPr>
  </w:style>
  <w:style w:type="paragraph" w:styleId="Obsah1">
    <w:name w:val="toc 1"/>
    <w:basedOn w:val="Normlny"/>
    <w:uiPriority w:val="39"/>
    <w:qFormat/>
    <w:rsid w:val="0051270C"/>
    <w:pPr>
      <w:tabs>
        <w:tab w:val="right" w:pos="8505"/>
      </w:tabs>
      <w:spacing w:before="260" w:after="0" w:line="240" w:lineRule="auto"/>
      <w:ind w:left="850" w:right="567" w:hanging="850"/>
    </w:pPr>
    <w:rPr>
      <w:rFonts w:ascii="Times New Roman" w:hAnsi="Times New Roman"/>
      <w:sz w:val="28"/>
      <w:lang w:eastAsia="en-US"/>
    </w:rPr>
  </w:style>
  <w:style w:type="paragraph" w:styleId="Pta">
    <w:name w:val="footer"/>
    <w:basedOn w:val="Normlny"/>
    <w:link w:val="PtaChar"/>
    <w:uiPriority w:val="99"/>
    <w:rsid w:val="0051270C"/>
    <w:pPr>
      <w:tabs>
        <w:tab w:val="right" w:pos="8222"/>
      </w:tabs>
      <w:spacing w:after="0" w:line="240" w:lineRule="auto"/>
    </w:pPr>
    <w:rPr>
      <w:rFonts w:ascii="Times New Roman" w:hAnsi="Times New Roman"/>
      <w:sz w:val="18"/>
      <w:lang w:eastAsia="en-US"/>
    </w:rPr>
  </w:style>
  <w:style w:type="character" w:customStyle="1" w:styleId="PtaChar">
    <w:name w:val="Päta Char"/>
    <w:basedOn w:val="Predvolenpsmoodseku"/>
    <w:link w:val="Pta"/>
    <w:uiPriority w:val="99"/>
    <w:rsid w:val="0051270C"/>
    <w:rPr>
      <w:rFonts w:cs="Times New Roman"/>
      <w:sz w:val="18"/>
      <w:szCs w:val="20"/>
    </w:rPr>
  </w:style>
  <w:style w:type="paragraph" w:styleId="Hlavika">
    <w:name w:val="header"/>
    <w:basedOn w:val="Normlny"/>
    <w:link w:val="HlavikaChar"/>
    <w:semiHidden/>
    <w:rsid w:val="0051270C"/>
    <w:pPr>
      <w:spacing w:after="0" w:line="220" w:lineRule="atLeast"/>
      <w:jc w:val="right"/>
    </w:pPr>
    <w:rPr>
      <w:rFonts w:ascii="Times New Roman" w:hAnsi="Times New Roman"/>
      <w:i/>
      <w:sz w:val="18"/>
      <w:lang w:eastAsia="en-US"/>
    </w:rPr>
  </w:style>
  <w:style w:type="character" w:customStyle="1" w:styleId="HlavikaChar">
    <w:name w:val="Hlavička Char"/>
    <w:basedOn w:val="Predvolenpsmoodseku"/>
    <w:link w:val="Hlavika"/>
    <w:semiHidden/>
    <w:rsid w:val="0051270C"/>
    <w:rPr>
      <w:rFonts w:cs="Times New Roman"/>
      <w:i/>
      <w:sz w:val="18"/>
      <w:szCs w:val="20"/>
    </w:rPr>
  </w:style>
  <w:style w:type="paragraph" w:customStyle="1" w:styleId="zcompanyname">
    <w:name w:val="zcompany name"/>
    <w:basedOn w:val="Normlny"/>
    <w:semiHidden/>
    <w:rsid w:val="0051270C"/>
    <w:pPr>
      <w:spacing w:after="400" w:line="440" w:lineRule="exact"/>
      <w:jc w:val="center"/>
    </w:pPr>
    <w:rPr>
      <w:rFonts w:ascii="Times New Roman" w:hAnsi="Times New Roman"/>
      <w:b/>
      <w:noProof/>
      <w:sz w:val="26"/>
      <w:lang w:eastAsia="en-US"/>
    </w:rPr>
  </w:style>
  <w:style w:type="paragraph" w:customStyle="1" w:styleId="zreportsubtitle">
    <w:name w:val="zreport subtitle"/>
    <w:basedOn w:val="Normlny"/>
    <w:semiHidden/>
    <w:rsid w:val="0051270C"/>
    <w:pPr>
      <w:keepLines/>
      <w:spacing w:after="0" w:line="440" w:lineRule="exact"/>
      <w:jc w:val="center"/>
    </w:pPr>
    <w:rPr>
      <w:rFonts w:ascii="Times New Roman" w:hAnsi="Times New Roman"/>
      <w:sz w:val="32"/>
      <w:lang w:eastAsia="en-US"/>
    </w:rPr>
  </w:style>
  <w:style w:type="character" w:styleId="slostrany">
    <w:name w:val="page number"/>
    <w:basedOn w:val="Predvolenpsmoodseku"/>
    <w:semiHidden/>
    <w:rsid w:val="0051270C"/>
    <w:rPr>
      <w:sz w:val="22"/>
    </w:rPr>
  </w:style>
  <w:style w:type="paragraph" w:customStyle="1" w:styleId="AppendixHeading">
    <w:name w:val="Appendix Heading"/>
    <w:basedOn w:val="Nadpis1"/>
    <w:next w:val="Zkladntext"/>
    <w:qFormat/>
    <w:rsid w:val="0051270C"/>
    <w:pPr>
      <w:keepLines w:val="0"/>
      <w:pageBreakBefore/>
      <w:numPr>
        <w:numId w:val="36"/>
      </w:numPr>
      <w:spacing w:before="0" w:line="360" w:lineRule="exact"/>
      <w:outlineLvl w:val="9"/>
    </w:pPr>
    <w:rPr>
      <w:rFonts w:ascii="Arial Narrow" w:eastAsia="Times New Roman" w:hAnsi="Arial Narrow" w:cs="Times New Roman"/>
      <w:bCs w:val="0"/>
      <w:color w:val="auto"/>
      <w:sz w:val="32"/>
      <w:szCs w:val="20"/>
      <w:lang w:eastAsia="en-US"/>
    </w:rPr>
  </w:style>
  <w:style w:type="paragraph" w:customStyle="1" w:styleId="AppendixHeading2">
    <w:name w:val="Appendix Heading 2"/>
    <w:basedOn w:val="Nadpis2"/>
    <w:next w:val="Zkladntext"/>
    <w:qFormat/>
    <w:rsid w:val="0051270C"/>
    <w:pPr>
      <w:keepLines w:val="0"/>
      <w:numPr>
        <w:ilvl w:val="1"/>
        <w:numId w:val="36"/>
      </w:numPr>
      <w:spacing w:before="400" w:after="0" w:line="320" w:lineRule="exact"/>
      <w:outlineLvl w:val="9"/>
    </w:pPr>
    <w:rPr>
      <w:rFonts w:ascii="Arial Narrow" w:hAnsi="Arial Narrow"/>
      <w:b/>
      <w:spacing w:val="0"/>
      <w:kern w:val="0"/>
      <w:sz w:val="24"/>
      <w:lang w:val="sk-SK"/>
    </w:rPr>
  </w:style>
  <w:style w:type="paragraph" w:customStyle="1" w:styleId="AppendixHeading3">
    <w:name w:val="Appendix Heading 3"/>
    <w:basedOn w:val="Nadpis3"/>
    <w:next w:val="Zkladntext"/>
    <w:qFormat/>
    <w:rsid w:val="0051270C"/>
    <w:pPr>
      <w:keepLines w:val="0"/>
      <w:numPr>
        <w:ilvl w:val="2"/>
        <w:numId w:val="36"/>
      </w:numPr>
      <w:spacing w:before="400" w:after="0" w:line="280" w:lineRule="exact"/>
      <w:outlineLvl w:val="9"/>
    </w:pPr>
    <w:rPr>
      <w:rFonts w:ascii="Times New Roman" w:hAnsi="Times New Roman" w:cs="Times New Roman"/>
      <w:b/>
      <w:spacing w:val="0"/>
      <w:kern w:val="0"/>
      <w:sz w:val="24"/>
      <w:lang w:val="sk-SK"/>
    </w:rPr>
  </w:style>
  <w:style w:type="paragraph" w:customStyle="1" w:styleId="AppendixHeading4">
    <w:name w:val="Appendix Heading 4"/>
    <w:basedOn w:val="Nadpis4"/>
    <w:next w:val="Zkladntext"/>
    <w:qFormat/>
    <w:rsid w:val="0051270C"/>
    <w:pPr>
      <w:keepLines w:val="0"/>
      <w:numPr>
        <w:numId w:val="36"/>
      </w:numPr>
      <w:spacing w:before="400" w:line="280" w:lineRule="exact"/>
      <w:outlineLvl w:val="9"/>
    </w:pPr>
    <w:rPr>
      <w:rFonts w:ascii="Times New Roman" w:eastAsia="Times New Roman" w:hAnsi="Times New Roman" w:cs="Times New Roman"/>
      <w:bCs w:val="0"/>
      <w:iCs w:val="0"/>
      <w:color w:val="auto"/>
      <w:sz w:val="24"/>
      <w:lang w:eastAsia="en-US"/>
    </w:rPr>
  </w:style>
  <w:style w:type="character" w:customStyle="1" w:styleId="Nadpis1Char">
    <w:name w:val="Nadpis 1 Char"/>
    <w:basedOn w:val="Predvolenpsmoodseku"/>
    <w:link w:val="Nadpis1"/>
    <w:uiPriority w:val="9"/>
    <w:rsid w:val="0051270C"/>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semiHidden/>
    <w:unhideWhenUsed/>
    <w:qFormat/>
    <w:rsid w:val="0051270C"/>
    <w:pPr>
      <w:outlineLvl w:val="9"/>
    </w:pPr>
  </w:style>
  <w:style w:type="character" w:customStyle="1" w:styleId="BezriadkovaniaChar">
    <w:name w:val="Bez riadkovania Char"/>
    <w:basedOn w:val="Predvolenpsmoodseku"/>
    <w:link w:val="Bezriadkovania"/>
    <w:uiPriority w:val="1"/>
    <w:rsid w:val="0051270C"/>
    <w:rPr>
      <w:rFonts w:ascii="Calibri" w:hAnsi="Calibri" w:cs="Times New Roman"/>
      <w:sz w:val="20"/>
      <w:szCs w:val="20"/>
      <w:lang w:eastAsia="sk-SK"/>
    </w:rPr>
  </w:style>
  <w:style w:type="paragraph" w:styleId="Revzia">
    <w:name w:val="Revision"/>
    <w:hidden/>
    <w:uiPriority w:val="99"/>
    <w:semiHidden/>
    <w:rsid w:val="00FA6721"/>
    <w:pPr>
      <w:spacing w:after="0" w:line="240" w:lineRule="auto"/>
    </w:pPr>
    <w:rPr>
      <w:rFonts w:ascii="Calibri" w:hAnsi="Calibri" w:cs="Times New Roman"/>
      <w:sz w:val="20"/>
      <w:szCs w:val="20"/>
      <w:lang w:eastAsia="sk-SK"/>
    </w:rPr>
  </w:style>
  <w:style w:type="table" w:styleId="Mriekatabuky">
    <w:name w:val="Table Grid"/>
    <w:basedOn w:val="Normlnatabuka"/>
    <w:uiPriority w:val="99"/>
    <w:rsid w:val="00630CD8"/>
    <w:pPr>
      <w:spacing w:after="0" w:line="240" w:lineRule="auto"/>
    </w:pPr>
    <w:rPr>
      <w:rFonts w:ascii="Tms Rmn" w:hAnsi="Tms Rm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
    <w:link w:val="Odsekzoznamu"/>
    <w:uiPriority w:val="34"/>
    <w:locked/>
    <w:rsid w:val="00681872"/>
    <w:rPr>
      <w:rFonts w:ascii="Calibri" w:hAnsi="Calibri" w:cs="Times New Roman"/>
      <w:sz w:val="20"/>
      <w:szCs w:val="20"/>
      <w:lang w:eastAsia="sk-SK"/>
    </w:rPr>
  </w:style>
  <w:style w:type="table" w:customStyle="1" w:styleId="Svetlzoznamzvraznenie11">
    <w:name w:val="Svetlý zoznam – zvýraznenie 11"/>
    <w:basedOn w:val="Normlnatabuka"/>
    <w:uiPriority w:val="61"/>
    <w:rsid w:val="00E92F0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rmlnywebov">
    <w:name w:val="Normal (Web)"/>
    <w:basedOn w:val="Normlny"/>
    <w:uiPriority w:val="99"/>
    <w:unhideWhenUsed/>
    <w:rsid w:val="008F5433"/>
    <w:pPr>
      <w:spacing w:before="100" w:beforeAutospacing="1" w:after="100" w:afterAutospacing="1" w:line="240" w:lineRule="auto"/>
    </w:pPr>
    <w:rPr>
      <w:rFonts w:ascii="Times New Roman" w:hAnsi="Times New Roman"/>
      <w:sz w:val="24"/>
      <w:szCs w:val="24"/>
    </w:rPr>
  </w:style>
  <w:style w:type="character" w:styleId="PouitHypertextovPrepojenie">
    <w:name w:val="FollowedHyperlink"/>
    <w:basedOn w:val="Predvolenpsmoodseku"/>
    <w:uiPriority w:val="99"/>
    <w:semiHidden/>
    <w:unhideWhenUsed/>
    <w:rsid w:val="0013216E"/>
    <w:rPr>
      <w:color w:val="800080" w:themeColor="followedHyperlink"/>
      <w:u w:val="single"/>
    </w:rPr>
  </w:style>
  <w:style w:type="character" w:customStyle="1" w:styleId="apple-converted-space">
    <w:name w:val="apple-converted-space"/>
    <w:basedOn w:val="Predvolenpsmoodseku"/>
    <w:rsid w:val="00C04DD5"/>
  </w:style>
  <w:style w:type="character" w:styleId="Zvraznenie">
    <w:name w:val="Emphasis"/>
    <w:basedOn w:val="Predvolenpsmoodseku"/>
    <w:uiPriority w:val="20"/>
    <w:qFormat/>
    <w:rsid w:val="00C04DD5"/>
    <w:rPr>
      <w:i/>
      <w:iCs/>
    </w:rPr>
  </w:style>
  <w:style w:type="character" w:customStyle="1" w:styleId="A7">
    <w:name w:val="A7"/>
    <w:uiPriority w:val="99"/>
    <w:rsid w:val="00AB0CB6"/>
    <w:rPr>
      <w:rFonts w:cs="Minion Pro"/>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263786">
      <w:bodyDiv w:val="1"/>
      <w:marLeft w:val="0"/>
      <w:marRight w:val="0"/>
      <w:marTop w:val="0"/>
      <w:marBottom w:val="0"/>
      <w:divBdr>
        <w:top w:val="none" w:sz="0" w:space="0" w:color="auto"/>
        <w:left w:val="none" w:sz="0" w:space="0" w:color="auto"/>
        <w:bottom w:val="none" w:sz="0" w:space="0" w:color="auto"/>
        <w:right w:val="none" w:sz="0" w:space="0" w:color="auto"/>
      </w:divBdr>
    </w:div>
    <w:div w:id="382944985">
      <w:bodyDiv w:val="1"/>
      <w:marLeft w:val="0"/>
      <w:marRight w:val="0"/>
      <w:marTop w:val="0"/>
      <w:marBottom w:val="0"/>
      <w:divBdr>
        <w:top w:val="none" w:sz="0" w:space="0" w:color="auto"/>
        <w:left w:val="none" w:sz="0" w:space="0" w:color="auto"/>
        <w:bottom w:val="none" w:sz="0" w:space="0" w:color="auto"/>
        <w:right w:val="none" w:sz="0" w:space="0" w:color="auto"/>
      </w:divBdr>
    </w:div>
    <w:div w:id="987634698">
      <w:bodyDiv w:val="1"/>
      <w:marLeft w:val="0"/>
      <w:marRight w:val="0"/>
      <w:marTop w:val="0"/>
      <w:marBottom w:val="0"/>
      <w:divBdr>
        <w:top w:val="none" w:sz="0" w:space="0" w:color="auto"/>
        <w:left w:val="none" w:sz="0" w:space="0" w:color="auto"/>
        <w:bottom w:val="none" w:sz="0" w:space="0" w:color="auto"/>
        <w:right w:val="none" w:sz="0" w:space="0" w:color="auto"/>
      </w:divBdr>
    </w:div>
    <w:div w:id="1075082017">
      <w:bodyDiv w:val="1"/>
      <w:marLeft w:val="0"/>
      <w:marRight w:val="0"/>
      <w:marTop w:val="0"/>
      <w:marBottom w:val="0"/>
      <w:divBdr>
        <w:top w:val="none" w:sz="0" w:space="0" w:color="auto"/>
        <w:left w:val="none" w:sz="0" w:space="0" w:color="auto"/>
        <w:bottom w:val="none" w:sz="0" w:space="0" w:color="auto"/>
        <w:right w:val="none" w:sz="0" w:space="0" w:color="auto"/>
      </w:divBdr>
    </w:div>
    <w:div w:id="184512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oleObject" Target="embeddings/oleObject1.bin"/><Relationship Id="rId26" Type="http://schemas.openxmlformats.org/officeDocument/2006/relationships/hyperlink" Target="http://www.eks.sk" TargetMode="External"/><Relationship Id="rId3" Type="http://schemas.openxmlformats.org/officeDocument/2006/relationships/styles" Target="styles.xml"/><Relationship Id="rId21" Type="http://schemas.openxmlformats.org/officeDocument/2006/relationships/image" Target="media/image10.emf"/><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emf"/><Relationship Id="rId25" Type="http://schemas.openxmlformats.org/officeDocument/2006/relationships/hyperlink" Target="http://www.op-kzp.sk/obsah-dokumenty/prirucka-k-opravnenosti-vydavkov/"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p-kzp.sk/obsah-dokumenty/prirucka-pre-prijimatela-2/" TargetMode="External"/><Relationship Id="rId20" Type="http://schemas.openxmlformats.org/officeDocument/2006/relationships/hyperlink" Target="http://www.op-kzp.sk/obsah-dokumenty/prirucka-k-procesu-verejneho-obstaravani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zbierka.sk/sk/predpisy/401-2012-z-z.p-34960.pdf"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www.employment.gov.sk/filemanager/opatrenie-248_2012zz.pdf" TargetMode="External"/><Relationship Id="rId28"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hyperlink" Target="http://www.op-kzp.sk/obsah-dokumenty/metodika-pre-vypracovanie-financnej-analyzy-projektu/"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oleObject" Target="embeddings/oleObject2.bin"/><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op-kzp.sk/obsah-dokumenty/manual-pre-informovanie-a-komunikaciu/" TargetMode="External"/><Relationship Id="rId1" Type="http://schemas.openxmlformats.org/officeDocument/2006/relationships/hyperlink" Target="http://www.op-kzp.sk/obsah-projekty/specificka-dokumentacia-k-narodnym-projekt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4B75C-D506-4040-915C-4B522214B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29</Pages>
  <Words>11716</Words>
  <Characters>66785</Characters>
  <Application>Microsoft Office Word</Application>
  <DocSecurity>0</DocSecurity>
  <Lines>556</Lines>
  <Paragraphs>156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MZP SR</dc:creator>
  <cp:lastModifiedBy>Autor</cp:lastModifiedBy>
  <cp:revision>10</cp:revision>
  <cp:lastPrinted>2016-08-05T06:44:00Z</cp:lastPrinted>
  <dcterms:created xsi:type="dcterms:W3CDTF">2016-08-12T08:27:00Z</dcterms:created>
  <dcterms:modified xsi:type="dcterms:W3CDTF">2016-08-16T09:00:00Z</dcterms:modified>
</cp:coreProperties>
</file>