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BFF9FB" w14:textId="6FBA5043" w:rsidR="00035BC8" w:rsidRDefault="000F15C5" w:rsidP="006F3734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A6172C" wp14:editId="7174F67D">
                <wp:simplePos x="0" y="0"/>
                <wp:positionH relativeFrom="column">
                  <wp:posOffset>6985</wp:posOffset>
                </wp:positionH>
                <wp:positionV relativeFrom="paragraph">
                  <wp:posOffset>-163824</wp:posOffset>
                </wp:positionV>
                <wp:extent cx="6269991" cy="548640"/>
                <wp:effectExtent l="0" t="0" r="0" b="3810"/>
                <wp:wrapNone/>
                <wp:docPr id="5" name="Skupin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269991" cy="548640"/>
                          <a:chOff x="-1" y="0"/>
                          <a:chExt cx="8062720" cy="815071"/>
                        </a:xfrm>
                      </wpg:grpSpPr>
                      <wpg:grpSp>
                        <wpg:cNvPr id="4" name="Skupina 2"/>
                        <wpg:cNvGrpSpPr/>
                        <wpg:grpSpPr>
                          <a:xfrm>
                            <a:off x="4189952" y="0"/>
                            <a:ext cx="2499879" cy="815071"/>
                            <a:chOff x="4189952" y="0"/>
                            <a:chExt cx="2499879" cy="815071"/>
                          </a:xfrm>
                        </wpg:grpSpPr>
                        <pic:pic xmlns:pic="http://schemas.openxmlformats.org/drawingml/2006/picture">
                          <pic:nvPicPr>
                            <pic:cNvPr id="8" name="Picture 3"/>
                            <pic:cNvPicPr>
                              <a:picLocks noChangeArrowheads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89952" y="57596"/>
                              <a:ext cx="902687" cy="71314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0" name="Obdĺžnik 8"/>
                          <wps:cNvSpPr/>
                          <wps:spPr>
                            <a:xfrm>
                              <a:off x="5092639" y="0"/>
                              <a:ext cx="1597192" cy="815071"/>
                            </a:xfrm>
                            <a:prstGeom prst="rect">
                              <a:avLst/>
                            </a:prstGeom>
                          </wps:spPr>
                          <wps:txbx>
                            <w:txbxContent>
                              <w:p w14:paraId="6D6C9433" w14:textId="77777777" w:rsidR="005272C2" w:rsidRDefault="005272C2" w:rsidP="000F15C5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aps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Európska Únia</w:t>
                                </w:r>
                                <w:r w:rsidRPr="00014857"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00"/>
                                    <w:kern w:val="24"/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Európske štrukturálne</w:t>
                                </w:r>
                              </w:p>
                              <w:p w14:paraId="797E6222" w14:textId="77777777" w:rsidR="005272C2" w:rsidRDefault="005272C2" w:rsidP="000F15C5">
                                <w:pPr>
                                  <w:pStyle w:val="Normlnywebov"/>
                                  <w:spacing w:before="0" w:beforeAutospacing="0" w:after="0" w:afterAutospacing="0" w:line="240" w:lineRule="atLeast"/>
                                </w:pPr>
                                <w:r w:rsidRPr="00014857">
                                  <w:rPr>
                                    <w:rFonts w:ascii="Arial" w:hAnsi="Arial" w:cs="Arial"/>
                                    <w:color w:val="000000"/>
                                    <w:kern w:val="24"/>
                                    <w:sz w:val="16"/>
                                    <w:szCs w:val="16"/>
                                  </w:rPr>
                                  <w:t>a investičné fondy</w:t>
                                </w:r>
                              </w:p>
                            </w:txbxContent>
                          </wps:txbx>
                          <wps:bodyPr wrap="square">
                            <a:sp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1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" y="0"/>
                            <a:ext cx="3710087" cy="815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Obrázok 4" descr="logoMZPpp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03885" y="57595"/>
                            <a:ext cx="663609" cy="713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501795" y="57595"/>
                            <a:ext cx="560924" cy="713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A6172C" id="Skupina 5" o:spid="_x0000_s1026" style="position:absolute;margin-left:.55pt;margin-top:-12.9pt;width:493.7pt;height:43.2pt;z-index:251659264" coordorigin="" coordsize="80627,815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">
                <v:group id="Skupina 2" o:spid="_x0000_s1027" style="position:absolute;left:41899;width:24999;height:8150" coordorigin="41899" coordsize="24998,8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left:41899;top:575;width:9027;height:71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V76DAAAAA2gAAAA8AAABkcnMvZG93bnJldi54bWxET02LwjAQvS/4H8II3tZUXURqUxFlwZOw&#10;WhRvQzO21WZSmmxb/705LOzx8b6TzWBq0VHrKssKZtMIBHFudcWFguz8/bkC4TyyxtoyKXiRg006&#10;+kgw1rbnH+pOvhAhhF2MCkrvm1hKl5dk0E1tQxy4u20N+gDbQuoW+xBuajmPoqU0WHFoKLGhXUn5&#10;8/RrFDyO3eG10MvrrevRn7+u+0v22Cs1GQ/bNQhPg/8X/7kPWkHYGq6EGyDTN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FXvoMAAAADaAAAADwAAAAAAAAAAAAAAAACfAgAA&#10;ZHJzL2Rvd25yZXYueG1sUEsFBgAAAAAEAAQA9wAAAIwDAAAAAA==&#10;">
                    <v:imagedata r:id="rId12" o:title=""/>
                    <o:lock v:ext="edit" aspectratio="f"/>
                  </v:shape>
                  <v:rect id="Obdĺžnik 8" o:spid="_x0000_s1029" style="position:absolute;left:50926;width:15972;height:8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5icQA&#10;AADbAAAADwAAAGRycy9kb3ducmV2LnhtbESPwW7CQAxE70j9h5WRekGwaVVRCCyooq2UciPlA0zW&#10;JIGsN8puIfw9PlTiZmvGM8/Lde8adaEu1J4NvEwSUMSFtzWXBva/3+MZqBCRLTaeycCNAqxXT4Ml&#10;ptZfeUeXPJZKQjikaKCKsU21DkVFDsPEt8SiHX3nMMraldp2eJVw1+jXJJlqhzVLQ4UtbSoqzvmf&#10;M/CzfdvuN5k+nef15yh7zxN9mH4Z8zzsPxagIvXxYf6/zqzgC738IgPo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IOYnEAAAA2wAAAA8AAAAAAAAAAAAAAAAAmAIAAGRycy9k&#10;b3ducmV2LnhtbFBLBQYAAAAABAAEAPUAAACJAwAAAAA=&#10;" filled="f" stroked="f">
                    <v:textbox style="mso-fit-shape-to-text:t">
                      <w:txbxContent>
                        <w:p w14:paraId="6D6C9433" w14:textId="77777777" w:rsidR="005272C2" w:rsidRDefault="005272C2" w:rsidP="000F15C5">
                          <w:pPr>
                            <w:pStyle w:val="Normlnywebov"/>
                            <w:spacing w:before="0" w:beforeAutospacing="0" w:after="0" w:afterAutospacing="0" w:line="240" w:lineRule="atLeast"/>
                          </w:pPr>
                          <w:r w:rsidRPr="00014857">
                            <w:rPr>
                              <w:rFonts w:ascii="Arial" w:hAnsi="Arial" w:cs="Arial"/>
                              <w:b/>
                              <w:bCs/>
                              <w:caps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Európska Únia</w:t>
                          </w:r>
                          <w:r w:rsidRPr="00014857">
                            <w:rPr>
                              <w:rFonts w:ascii="Arial" w:hAnsi="Arial" w:cs="Arial"/>
                              <w:b/>
                              <w:bCs/>
                              <w:color w:val="000000"/>
                              <w:kern w:val="24"/>
                              <w:sz w:val="20"/>
                              <w:szCs w:val="20"/>
                            </w:rPr>
                            <w:br/>
                          </w:r>
                          <w:r w:rsidRPr="00014857">
                            <w:rPr>
                              <w:rFonts w:ascii="Arial" w:hAnsi="Arial" w:cs="Arial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Európske štrukturálne</w:t>
                          </w:r>
                        </w:p>
                        <w:p w14:paraId="797E6222" w14:textId="77777777" w:rsidR="005272C2" w:rsidRDefault="005272C2" w:rsidP="000F15C5">
                          <w:pPr>
                            <w:pStyle w:val="Normlnywebov"/>
                            <w:spacing w:before="0" w:beforeAutospacing="0" w:after="0" w:afterAutospacing="0" w:line="240" w:lineRule="atLeast"/>
                          </w:pPr>
                          <w:r w:rsidRPr="00014857">
                            <w:rPr>
                              <w:rFonts w:ascii="Arial" w:hAnsi="Arial" w:cs="Arial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a investičné fondy</w:t>
                          </w:r>
                        </w:p>
                      </w:txbxContent>
                    </v:textbox>
                  </v:rect>
                </v:group>
                <v:shape id="Picture 2" o:spid="_x0000_s1030" type="#_x0000_t75" style="position:absolute;width:37100;height:81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L2avCAAAA2wAAAA8AAABkcnMvZG93bnJldi54bWxET01rwkAQvRf8D8sI3upGD0ZSVykFIYiX&#10;JCJ6m2bHJJidDdk1xn/fLRR6m8f7nM1uNK0YqHeNZQWLeQSCuLS64UrBqdi/r0E4j6yxtUwKXuRg&#10;t528bTDR9skZDbmvRAhhl6CC2vsukdKVNRl0c9sRB+5me4M+wL6SusdnCDetXEbRShpsODTU2NFX&#10;TeU9fxgFy+80rtKhuLTN66rj6JgdzudRqdl0/PwA4Wn0/+I/d6rD/AX8/hIOkNs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NS9mrwgAAANsAAAAPAAAAAAAAAAAAAAAAAJ8C&#10;AABkcnMvZG93bnJldi54bWxQSwUGAAAAAAQABAD3AAAAjgMAAAAA&#10;" fillcolor="#4f81bd [3204]" strokecolor="black [3213]">
                  <v:imagedata r:id="rId13" o:title=""/>
                  <v:shadow color="#eeece1 [3214]"/>
                </v:shape>
                <v:shape id="Obrázok 4" o:spid="_x0000_s1031" type="#_x0000_t75" alt="logoMZPppt.jpg" style="position:absolute;left:66038;top:575;width:6636;height:71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C9vPCAAAA2wAAAA8AAABkcnMvZG93bnJldi54bWxET99rwjAQfh/4P4QT9jJsqgyR2igiyKRv&#10;dYP5eDS3trO5hCSz3X+/DAZ7u4/v55X7yQziTj70lhUssxwEcWN1z62Ct9fTYgMiRGSNg2VS8E0B&#10;9rvZQ4mFtiPXdL/EVqQQDgUq6GJ0hZSh6chgyKwjTtyH9QZjgr6V2uOYws0gV3m+lgZ7Tg0dOjp2&#10;1NwuX0bBtKw+3cvTuvVYbdyzuV7fx/qs1ON8OmxBRJriv/jPfdZp/gp+f0kHyN0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BAvbzwgAAANsAAAAPAAAAAAAAAAAAAAAAAJ8C&#10;AABkcnMvZG93bnJldi54bWxQSwUGAAAAAAQABAD3AAAAjgMAAAAA&#10;">
                  <v:imagedata r:id="rId14" o:title="logoMZPppt"/>
                </v:shape>
                <v:shape id="Picture 3" o:spid="_x0000_s1032" type="#_x0000_t75" style="position:absolute;left:75017;top:575;width:5610;height:71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qbe/CAAAA2wAAAA8AAABkcnMvZG93bnJldi54bWxET01rwkAQvQv+h2WEXkqzsVIpaVbRQqHm&#10;UDTm0OOQHZNgdjZk1yT9991Cwds83uek28m0YqDeNZYVLKMYBHFpdcOVguL88fQKwnlkja1lUvBD&#10;Drab+SzFRNuRTzTkvhIhhF2CCmrvu0RKV9Zk0EW2Iw7cxfYGfYB9JXWPYwg3rXyO47U02HBoqLGj&#10;95rKa34zCobCHIuvHWPGh9u3e9lTkT2SUg+LafcGwtPk7+J/96cO81fw90s4QG5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Vam3vwgAAANsAAAAPAAAAAAAAAAAAAAAAAJ8C&#10;AABkcnMvZG93bnJldi54bWxQSwUGAAAAAAQABAD3AAAAjgMAAAAA&#10;" fillcolor="#4f81bd [3204]" strokecolor="black [3213]">
                  <v:imagedata r:id="rId15" o:title=""/>
                  <v:shadow color="#eeece1 [3214]"/>
                </v:shape>
              </v:group>
            </w:pict>
          </mc:Fallback>
        </mc:AlternateContent>
      </w:r>
    </w:p>
    <w:p w14:paraId="42E5F9BC" w14:textId="3E8A5AFE" w:rsidR="00035BC8" w:rsidRDefault="007B61EE" w:rsidP="0067664B">
      <w:pPr>
        <w:tabs>
          <w:tab w:val="left" w:pos="11896"/>
        </w:tabs>
        <w:spacing w:after="0" w:line="240" w:lineRule="auto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ab/>
      </w:r>
    </w:p>
    <w:p w14:paraId="266AFD94" w14:textId="77777777" w:rsidR="00035BC8" w:rsidRDefault="00035BC8" w:rsidP="006F3734">
      <w:pPr>
        <w:spacing w:after="0" w:line="240" w:lineRule="auto"/>
        <w:rPr>
          <w:rFonts w:ascii="Times New Roman" w:hAnsi="Times New Roman"/>
          <w:b/>
          <w:sz w:val="28"/>
          <w:szCs w:val="24"/>
        </w:rPr>
      </w:pPr>
    </w:p>
    <w:p w14:paraId="67A45978" w14:textId="0497D127" w:rsidR="00986EFA" w:rsidRPr="0067664B" w:rsidRDefault="006F3734" w:rsidP="006F3734">
      <w:pPr>
        <w:spacing w:after="0" w:line="240" w:lineRule="auto"/>
        <w:rPr>
          <w:rFonts w:ascii="Arial Narrow" w:hAnsi="Arial Narrow"/>
          <w:sz w:val="28"/>
          <w:szCs w:val="22"/>
        </w:rPr>
      </w:pPr>
      <w:r w:rsidRPr="0067664B">
        <w:rPr>
          <w:rFonts w:ascii="Arial Narrow" w:hAnsi="Arial Narrow"/>
          <w:b/>
          <w:sz w:val="28"/>
          <w:szCs w:val="22"/>
        </w:rPr>
        <w:t xml:space="preserve">Finančné </w:t>
      </w:r>
      <w:r w:rsidR="00543FF8" w:rsidRPr="0067664B">
        <w:rPr>
          <w:rFonts w:ascii="Arial Narrow" w:hAnsi="Arial Narrow"/>
          <w:b/>
          <w:sz w:val="28"/>
          <w:szCs w:val="22"/>
        </w:rPr>
        <w:t xml:space="preserve">a percentuálne </w:t>
      </w:r>
      <w:r w:rsidRPr="0067664B">
        <w:rPr>
          <w:rFonts w:ascii="Arial Narrow" w:hAnsi="Arial Narrow"/>
          <w:b/>
          <w:sz w:val="28"/>
          <w:szCs w:val="22"/>
        </w:rPr>
        <w:t>limity</w:t>
      </w:r>
      <w:r w:rsidR="009B4CBB" w:rsidRPr="0067664B">
        <w:rPr>
          <w:rStyle w:val="Odkaznapoznmkupodiarou"/>
          <w:rFonts w:ascii="Arial Narrow" w:hAnsi="Arial Narrow"/>
          <w:sz w:val="28"/>
          <w:szCs w:val="22"/>
        </w:rPr>
        <w:footnoteReference w:id="1"/>
      </w:r>
      <w:r w:rsidRPr="0067664B">
        <w:rPr>
          <w:rFonts w:ascii="Arial Narrow" w:hAnsi="Arial Narrow"/>
          <w:b/>
          <w:sz w:val="28"/>
          <w:szCs w:val="22"/>
        </w:rPr>
        <w:t xml:space="preserve"> s väzbou na </w:t>
      </w:r>
      <w:r w:rsidRPr="0067664B">
        <w:rPr>
          <w:rFonts w:ascii="Arial Narrow" w:hAnsi="Arial Narrow"/>
          <w:b/>
          <w:sz w:val="28"/>
          <w:szCs w:val="22"/>
          <w:bdr w:val="single" w:sz="4" w:space="0" w:color="auto"/>
          <w:shd w:val="clear" w:color="auto" w:fill="F2F2F2" w:themeFill="background1" w:themeFillShade="F2"/>
        </w:rPr>
        <w:t>priame výdavky</w:t>
      </w:r>
      <w:r w:rsidRPr="0067664B">
        <w:rPr>
          <w:rFonts w:ascii="Arial Narrow" w:hAnsi="Arial Narrow"/>
          <w:sz w:val="28"/>
          <w:szCs w:val="22"/>
        </w:rPr>
        <w:t xml:space="preserve"> (hlavné aktivity projektu)</w:t>
      </w:r>
    </w:p>
    <w:p w14:paraId="27093AD8" w14:textId="77777777" w:rsidR="00A00B79" w:rsidRPr="0067664B" w:rsidRDefault="00A00B79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tbl>
      <w:tblPr>
        <w:tblStyle w:val="Svetlzoznamzvraznenie1"/>
        <w:tblW w:w="14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8"/>
        <w:gridCol w:w="7664"/>
        <w:gridCol w:w="3130"/>
      </w:tblGrid>
      <w:tr w:rsidR="00FC7FB5" w:rsidRPr="0067664B" w14:paraId="47DADA21" w14:textId="77777777" w:rsidTr="00FC7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shd w:val="clear" w:color="auto" w:fill="D9D9D9" w:themeFill="background1" w:themeFillShade="D9"/>
            <w:vAlign w:val="center"/>
          </w:tcPr>
          <w:p w14:paraId="282339AD" w14:textId="77777777" w:rsidR="00B756B3" w:rsidRPr="0067664B" w:rsidRDefault="00B756B3" w:rsidP="00A00B79">
            <w:pPr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Oprávnený výdavok</w:t>
            </w:r>
          </w:p>
        </w:tc>
        <w:tc>
          <w:tcPr>
            <w:tcW w:w="7646" w:type="dxa"/>
            <w:shd w:val="clear" w:color="auto" w:fill="D9D9D9" w:themeFill="background1" w:themeFillShade="D9"/>
            <w:vAlign w:val="center"/>
          </w:tcPr>
          <w:p w14:paraId="6A686714" w14:textId="73E7D548" w:rsidR="00B756B3" w:rsidRPr="0067664B" w:rsidRDefault="00B756B3" w:rsidP="009B4CB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Finančný / percentuálny limit</w:t>
            </w:r>
          </w:p>
        </w:tc>
        <w:tc>
          <w:tcPr>
            <w:tcW w:w="3123" w:type="dxa"/>
            <w:shd w:val="clear" w:color="auto" w:fill="D9D9D9" w:themeFill="background1" w:themeFillShade="D9"/>
            <w:vAlign w:val="center"/>
          </w:tcPr>
          <w:p w14:paraId="4247642D" w14:textId="77777777" w:rsidR="00B756B3" w:rsidRPr="0067664B" w:rsidRDefault="00B756B3" w:rsidP="00B756B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Poznámka</w:t>
            </w:r>
          </w:p>
        </w:tc>
      </w:tr>
      <w:tr w:rsidR="00FC7FB5" w:rsidRPr="0067664B" w14:paraId="38D6E0FE" w14:textId="77777777" w:rsidTr="00FC7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31EEFE47" w14:textId="21D792E5" w:rsidR="00B756B3" w:rsidRPr="0067664B" w:rsidRDefault="002C1C44" w:rsidP="008908E8">
            <w:pPr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N</w:t>
            </w:r>
            <w:r w:rsidR="00B756B3" w:rsidRPr="0067664B">
              <w:rPr>
                <w:rFonts w:ascii="Arial Narrow" w:hAnsi="Arial Narrow"/>
                <w:sz w:val="22"/>
                <w:szCs w:val="22"/>
              </w:rPr>
              <w:t>ákup stavieb</w:t>
            </w:r>
          </w:p>
        </w:tc>
        <w:tc>
          <w:tcPr>
            <w:tcW w:w="7646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389DBEEA" w14:textId="77777777" w:rsidR="00B756B3" w:rsidRPr="0067664B" w:rsidRDefault="00B756B3" w:rsidP="008908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10 %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priamych oprávnených výdavkov projektu</w:t>
            </w:r>
          </w:p>
        </w:tc>
        <w:tc>
          <w:tcPr>
            <w:tcW w:w="3123" w:type="dxa"/>
            <w:vMerge w:val="restar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6D9F1" w:themeFill="text2" w:themeFillTint="33"/>
            <w:vAlign w:val="center"/>
          </w:tcPr>
          <w:p w14:paraId="3FABB1F5" w14:textId="3AAD3652" w:rsidR="00B756B3" w:rsidRPr="0067664B" w:rsidRDefault="00C11AAE" w:rsidP="002721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P</w:t>
            </w:r>
            <w:r w:rsidR="00BB1EFF" w:rsidRPr="0067664B">
              <w:rPr>
                <w:rFonts w:ascii="Arial Narrow" w:hAnsi="Arial Narrow"/>
                <w:sz w:val="22"/>
                <w:szCs w:val="22"/>
              </w:rPr>
              <w:t xml:space="preserve">ercentuálny limit na </w:t>
            </w:r>
            <w:r w:rsidR="00BB1EFF" w:rsidRPr="0067664B">
              <w:rPr>
                <w:rFonts w:ascii="Arial Narrow" w:hAnsi="Arial Narrow"/>
                <w:b/>
                <w:sz w:val="22"/>
                <w:szCs w:val="22"/>
              </w:rPr>
              <w:t>nákup nehnuteľností</w:t>
            </w:r>
            <w:r w:rsidR="00BB1EFF" w:rsidRPr="0067664B">
              <w:rPr>
                <w:rFonts w:ascii="Arial Narrow" w:hAnsi="Arial Narrow"/>
                <w:sz w:val="22"/>
                <w:szCs w:val="22"/>
              </w:rPr>
              <w:t xml:space="preserve"> (kumulatívne </w:t>
            </w:r>
            <w:r w:rsidR="00FC7FB5">
              <w:rPr>
                <w:rFonts w:ascii="Arial Narrow" w:hAnsi="Arial Narrow"/>
                <w:sz w:val="22"/>
                <w:szCs w:val="22"/>
              </w:rPr>
              <w:br/>
            </w:r>
            <w:r w:rsidR="00BB1EFF" w:rsidRPr="0067664B">
              <w:rPr>
                <w:rFonts w:ascii="Arial Narrow" w:hAnsi="Arial Narrow"/>
                <w:sz w:val="22"/>
                <w:szCs w:val="22"/>
              </w:rPr>
              <w:t>za nákup všetkých stavieb</w:t>
            </w:r>
            <w:r w:rsidR="00BB1EFF" w:rsidRPr="0067664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BB1EFF" w:rsidRPr="0067664B">
              <w:rPr>
                <w:rFonts w:ascii="Arial Narrow" w:hAnsi="Arial Narrow"/>
                <w:sz w:val="22"/>
                <w:szCs w:val="22"/>
              </w:rPr>
              <w:t>a pozemkov/lesov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v rámci jednej žiadosti o NFP</w:t>
            </w:r>
            <w:r w:rsidR="00BB1EFF" w:rsidRPr="0067664B">
              <w:rPr>
                <w:rFonts w:ascii="Arial Narrow" w:hAnsi="Arial Narrow"/>
                <w:sz w:val="22"/>
                <w:szCs w:val="22"/>
              </w:rPr>
              <w:t>)</w:t>
            </w:r>
            <w:r w:rsidR="002B78A9" w:rsidRPr="0067664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D7564" w:rsidRPr="0067664B">
              <w:rPr>
                <w:rFonts w:ascii="Arial Narrow" w:hAnsi="Arial Narrow"/>
                <w:sz w:val="22"/>
                <w:szCs w:val="22"/>
              </w:rPr>
              <w:t>nesmie prekročiť limit stanovený na nákup pozemkov/lesov v projekte</w:t>
            </w:r>
          </w:p>
        </w:tc>
      </w:tr>
      <w:tr w:rsidR="00FC7FB5" w:rsidRPr="0067664B" w14:paraId="7864A9B0" w14:textId="77777777" w:rsidTr="00FC7FB5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 w:val="restart"/>
            <w:shd w:val="clear" w:color="auto" w:fill="B8CCE4" w:themeFill="accent1" w:themeFillTint="66"/>
            <w:vAlign w:val="center"/>
          </w:tcPr>
          <w:p w14:paraId="268233B6" w14:textId="1E45E322" w:rsidR="00B756B3" w:rsidRPr="0067664B" w:rsidRDefault="002C1C44" w:rsidP="000F1236">
            <w:pPr>
              <w:rPr>
                <w:rFonts w:ascii="Arial Narrow" w:hAnsi="Arial Narrow"/>
                <w:b w:val="0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N</w:t>
            </w:r>
            <w:r w:rsidR="00B756B3" w:rsidRPr="0067664B">
              <w:rPr>
                <w:rFonts w:ascii="Arial Narrow" w:hAnsi="Arial Narrow"/>
                <w:sz w:val="22"/>
                <w:szCs w:val="22"/>
              </w:rPr>
              <w:t>ákup pozemkov/lesov</w:t>
            </w:r>
          </w:p>
        </w:tc>
        <w:tc>
          <w:tcPr>
            <w:tcW w:w="7646" w:type="dxa"/>
            <w:shd w:val="clear" w:color="auto" w:fill="B8CCE4" w:themeFill="accent1" w:themeFillTint="66"/>
            <w:vAlign w:val="center"/>
          </w:tcPr>
          <w:p w14:paraId="6C0692E0" w14:textId="77777777" w:rsidR="00B756B3" w:rsidRPr="0067664B" w:rsidRDefault="00B756B3" w:rsidP="000E57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10 %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priamych oprávnených výdavkov projektu</w:t>
            </w:r>
          </w:p>
        </w:tc>
        <w:tc>
          <w:tcPr>
            <w:tcW w:w="3123" w:type="dxa"/>
            <w:vMerge/>
            <w:shd w:val="clear" w:color="auto" w:fill="C6D9F1" w:themeFill="text2" w:themeFillTint="33"/>
          </w:tcPr>
          <w:p w14:paraId="533D7956" w14:textId="77777777" w:rsidR="00B756B3" w:rsidRPr="0067664B" w:rsidRDefault="00B756B3" w:rsidP="000E578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7FB5" w:rsidRPr="0067664B" w14:paraId="297EBF4C" w14:textId="77777777" w:rsidTr="00FC7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B8CCE4" w:themeFill="accent1" w:themeFillTint="66"/>
            <w:vAlign w:val="center"/>
          </w:tcPr>
          <w:p w14:paraId="48CEAFC9" w14:textId="77777777" w:rsidR="00B756B3" w:rsidRPr="0067664B" w:rsidRDefault="00B756B3" w:rsidP="008908E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46" w:type="dxa"/>
            <w:tcBorders>
              <w:top w:val="none" w:sz="0" w:space="0" w:color="auto"/>
              <w:bottom w:val="none" w:sz="0" w:space="0" w:color="auto"/>
            </w:tcBorders>
            <w:shd w:val="clear" w:color="auto" w:fill="B8CCE4" w:themeFill="accent1" w:themeFillTint="66"/>
            <w:vAlign w:val="center"/>
          </w:tcPr>
          <w:p w14:paraId="3C3A8CC2" w14:textId="77777777" w:rsidR="00B756B3" w:rsidRPr="0067664B" w:rsidRDefault="00B756B3" w:rsidP="000E57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15 %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priamych oprávnených výdavkov projektu v prípade zanedbaných plôch a plôch, ktoré sa v minulosti používali na priemyselné účely a ktorých súčasťou sú budovy</w:t>
            </w:r>
          </w:p>
        </w:tc>
        <w:tc>
          <w:tcPr>
            <w:tcW w:w="3123" w:type="dxa"/>
            <w:vMerge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C6D9F1" w:themeFill="text2" w:themeFillTint="33"/>
          </w:tcPr>
          <w:p w14:paraId="2D36C70B" w14:textId="77777777" w:rsidR="00B756B3" w:rsidRPr="0067664B" w:rsidRDefault="00B756B3" w:rsidP="000E57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7FB5" w:rsidRPr="0067664B" w14:paraId="5D755274" w14:textId="77777777" w:rsidTr="00FC7FB5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shd w:val="clear" w:color="auto" w:fill="B8CCE4" w:themeFill="accent1" w:themeFillTint="66"/>
            <w:vAlign w:val="center"/>
          </w:tcPr>
          <w:p w14:paraId="7E7D9954" w14:textId="77777777" w:rsidR="00B756B3" w:rsidRPr="0067664B" w:rsidRDefault="00B756B3" w:rsidP="008908E8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646" w:type="dxa"/>
            <w:shd w:val="clear" w:color="auto" w:fill="B8CCE4" w:themeFill="accent1" w:themeFillTint="66"/>
            <w:vAlign w:val="center"/>
          </w:tcPr>
          <w:p w14:paraId="337019BC" w14:textId="16C33435" w:rsidR="00B756B3" w:rsidRPr="0067664B" w:rsidRDefault="00B756B3" w:rsidP="00B053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417EF1" w:rsidRPr="0067664B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 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priamych oprávnených výdavkov projektu vo výnimočných a riadne odôvodnených prípadoch projektov týkajúcich sa ochrany životného prostredia</w:t>
            </w:r>
            <w:r w:rsidR="00B05314" w:rsidRPr="0067664B">
              <w:rPr>
                <w:rFonts w:ascii="Arial Narrow" w:hAnsi="Arial Narrow"/>
                <w:sz w:val="22"/>
                <w:szCs w:val="22"/>
              </w:rPr>
              <w:t xml:space="preserve"> a iba v prípade, ak sa dané územie bude nachádzať v najvyššom (5.) stupni ochrany a nákup pozemkov/lesov bude nevyhnutný na dosiahnutie cieľov projektu, čo bude v projekte jednoznačne preukázané</w:t>
            </w:r>
          </w:p>
        </w:tc>
        <w:tc>
          <w:tcPr>
            <w:tcW w:w="3123" w:type="dxa"/>
            <w:vMerge/>
            <w:shd w:val="clear" w:color="auto" w:fill="C6D9F1" w:themeFill="text2" w:themeFillTint="33"/>
          </w:tcPr>
          <w:p w14:paraId="6E9822A0" w14:textId="77777777" w:rsidR="00B756B3" w:rsidRPr="0067664B" w:rsidRDefault="00B756B3" w:rsidP="00717A0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C7FB5" w:rsidRPr="0067664B" w14:paraId="577AEC33" w14:textId="77777777" w:rsidTr="00FC7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4457764C" w14:textId="0A40F3BC" w:rsidR="0040494F" w:rsidRPr="0067664B" w:rsidRDefault="002C1C44" w:rsidP="001A6D08">
            <w:pPr>
              <w:rPr>
                <w:rFonts w:ascii="Arial Narrow" w:hAnsi="Arial Narrow"/>
                <w:b w:val="0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C</w:t>
            </w:r>
            <w:r w:rsidR="0040494F" w:rsidRPr="0067664B">
              <w:rPr>
                <w:rFonts w:ascii="Arial Narrow" w:hAnsi="Arial Narrow"/>
                <w:sz w:val="22"/>
                <w:szCs w:val="22"/>
              </w:rPr>
              <w:t>estovné náhrady</w:t>
            </w:r>
            <w:r w:rsidR="0040494F" w:rsidRPr="0067664B"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="0040494F" w:rsidRPr="0067664B">
              <w:rPr>
                <w:rFonts w:ascii="Arial Narrow" w:hAnsi="Arial Narrow"/>
                <w:sz w:val="22"/>
                <w:szCs w:val="22"/>
              </w:rPr>
              <w:t>na ubytovanie</w:t>
            </w:r>
            <w:r w:rsidR="0040494F" w:rsidRPr="0067664B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2"/>
            </w:r>
          </w:p>
        </w:tc>
        <w:tc>
          <w:tcPr>
            <w:tcW w:w="10769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51AF91D8" w14:textId="5DE907F6" w:rsidR="0040494F" w:rsidRPr="0067664B" w:rsidRDefault="0040494F" w:rsidP="00493E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="00493E80" w:rsidRPr="0067664B">
              <w:rPr>
                <w:rFonts w:ascii="Arial Narrow" w:hAnsi="Arial Narrow"/>
                <w:b/>
                <w:sz w:val="22"/>
                <w:szCs w:val="22"/>
              </w:rPr>
              <w:t>80</w:t>
            </w:r>
            <w:r w:rsidR="00C96A41" w:rsidRPr="0067664B">
              <w:rPr>
                <w:rFonts w:ascii="Arial Narrow" w:hAnsi="Arial Narrow"/>
                <w:b/>
                <w:sz w:val="22"/>
                <w:szCs w:val="22"/>
              </w:rPr>
              <w:t>,-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 xml:space="preserve"> EUR/</w:t>
            </w:r>
            <w:r w:rsidR="00C4394A">
              <w:rPr>
                <w:rFonts w:ascii="Arial Narrow" w:hAnsi="Arial Narrow"/>
                <w:b/>
                <w:sz w:val="22"/>
                <w:szCs w:val="22"/>
              </w:rPr>
              <w:t>osoba/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noc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za ubytovanie na území SR</w:t>
            </w:r>
          </w:p>
        </w:tc>
      </w:tr>
      <w:tr w:rsidR="00FC7FB5" w:rsidRPr="0067664B" w14:paraId="1919B326" w14:textId="77777777" w:rsidTr="00FC7FB5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vMerge/>
            <w:shd w:val="clear" w:color="auto" w:fill="DBE5F1" w:themeFill="accent1" w:themeFillTint="33"/>
            <w:vAlign w:val="center"/>
          </w:tcPr>
          <w:p w14:paraId="21C44D7A" w14:textId="77777777" w:rsidR="0040494F" w:rsidRPr="0067664B" w:rsidRDefault="0040494F" w:rsidP="0022137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769" w:type="dxa"/>
            <w:gridSpan w:val="2"/>
            <w:shd w:val="clear" w:color="auto" w:fill="DBE5F1" w:themeFill="accent1" w:themeFillTint="33"/>
            <w:vAlign w:val="center"/>
          </w:tcPr>
          <w:p w14:paraId="724340CB" w14:textId="4FE3401C" w:rsidR="0040494F" w:rsidRPr="0067664B" w:rsidRDefault="0040494F" w:rsidP="00460C3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="00460C31" w:rsidRPr="0067664B">
              <w:rPr>
                <w:rFonts w:ascii="Arial Narrow" w:hAnsi="Arial Narrow"/>
                <w:b/>
                <w:sz w:val="22"/>
                <w:szCs w:val="22"/>
              </w:rPr>
              <w:t>120</w:t>
            </w:r>
            <w:r w:rsidR="00C96A41" w:rsidRPr="0067664B">
              <w:rPr>
                <w:rFonts w:ascii="Arial Narrow" w:hAnsi="Arial Narrow"/>
                <w:b/>
                <w:sz w:val="22"/>
                <w:szCs w:val="22"/>
              </w:rPr>
              <w:t>,-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 xml:space="preserve"> EUR/</w:t>
            </w:r>
            <w:r w:rsidR="00C4394A">
              <w:rPr>
                <w:rFonts w:ascii="Arial Narrow" w:hAnsi="Arial Narrow"/>
                <w:b/>
                <w:sz w:val="22"/>
                <w:szCs w:val="22"/>
              </w:rPr>
              <w:t>osoba/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noc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za ubytovanie v zahraničí</w:t>
            </w:r>
          </w:p>
        </w:tc>
      </w:tr>
      <w:tr w:rsidR="00FC7FB5" w:rsidRPr="0067664B" w14:paraId="232D66C2" w14:textId="77777777" w:rsidTr="00FC7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B8CCE4" w:themeFill="accent1" w:themeFillTint="66"/>
            <w:vAlign w:val="center"/>
          </w:tcPr>
          <w:p w14:paraId="09FA658A" w14:textId="0FA19F8A" w:rsidR="0040494F" w:rsidRPr="0067664B" w:rsidRDefault="002C1C44" w:rsidP="00685244">
            <w:pPr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R</w:t>
            </w:r>
            <w:r w:rsidR="0040494F" w:rsidRPr="0067664B">
              <w:rPr>
                <w:rFonts w:ascii="Arial Narrow" w:hAnsi="Arial Narrow"/>
                <w:sz w:val="22"/>
                <w:szCs w:val="22"/>
              </w:rPr>
              <w:t>ezerva na nepredvídané výdavky súvisiace so stavebnými prácami</w:t>
            </w:r>
          </w:p>
        </w:tc>
        <w:tc>
          <w:tcPr>
            <w:tcW w:w="10769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8CCE4" w:themeFill="accent1" w:themeFillTint="66"/>
            <w:vAlign w:val="center"/>
          </w:tcPr>
          <w:p w14:paraId="7A5B7F3E" w14:textId="606CEBE7" w:rsidR="0040494F" w:rsidRPr="0067664B" w:rsidRDefault="0040494F" w:rsidP="00A23B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2,5 %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oprávnených výdavkov na stavebné práce</w:t>
            </w:r>
          </w:p>
        </w:tc>
      </w:tr>
      <w:tr w:rsidR="00FC7FB5" w:rsidRPr="0067664B" w14:paraId="41FB1CB7" w14:textId="77777777" w:rsidTr="00FC7FB5">
        <w:trPr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0" w:type="dxa"/>
            <w:shd w:val="clear" w:color="auto" w:fill="DBE5F1" w:themeFill="accent1" w:themeFillTint="33"/>
            <w:vAlign w:val="center"/>
          </w:tcPr>
          <w:p w14:paraId="1FCBF66C" w14:textId="26A8072E" w:rsidR="0040494F" w:rsidRPr="0067664B" w:rsidRDefault="002C1C44" w:rsidP="00685244">
            <w:pPr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R</w:t>
            </w:r>
            <w:r w:rsidR="0040494F" w:rsidRPr="0067664B">
              <w:rPr>
                <w:rFonts w:ascii="Arial Narrow" w:hAnsi="Arial Narrow"/>
                <w:sz w:val="22"/>
                <w:szCs w:val="22"/>
              </w:rPr>
              <w:t>ezerva na nepredvídané výdavky súvisiace s geologickými prácami</w:t>
            </w:r>
          </w:p>
        </w:tc>
        <w:tc>
          <w:tcPr>
            <w:tcW w:w="10769" w:type="dxa"/>
            <w:gridSpan w:val="2"/>
            <w:shd w:val="clear" w:color="auto" w:fill="DBE5F1" w:themeFill="accent1" w:themeFillTint="33"/>
            <w:vAlign w:val="center"/>
          </w:tcPr>
          <w:p w14:paraId="55EB6128" w14:textId="38FDC708" w:rsidR="0040494F" w:rsidRPr="0067664B" w:rsidRDefault="0040494F" w:rsidP="008908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2,5 %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oprávnených výdavkov na geologické práce</w:t>
            </w:r>
          </w:p>
        </w:tc>
      </w:tr>
    </w:tbl>
    <w:p w14:paraId="4B462B33" w14:textId="77777777" w:rsidR="00DE22DB" w:rsidRDefault="00DE22DB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7CA95016" w14:textId="77777777" w:rsidR="006B2DFF" w:rsidRDefault="006B2DFF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789C1EFC" w14:textId="77777777" w:rsidR="006B2DFF" w:rsidRDefault="006B2DFF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185DA675" w14:textId="77777777" w:rsidR="006B2DFF" w:rsidRPr="0067664B" w:rsidRDefault="006B2DFF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tbl>
      <w:tblPr>
        <w:tblW w:w="14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0"/>
        <w:gridCol w:w="2654"/>
        <w:gridCol w:w="1810"/>
        <w:gridCol w:w="1568"/>
        <w:gridCol w:w="1996"/>
        <w:gridCol w:w="1994"/>
        <w:gridCol w:w="1760"/>
      </w:tblGrid>
      <w:tr w:rsidR="00383987" w:rsidRPr="0067664B" w14:paraId="36F75EAB" w14:textId="77777777" w:rsidTr="00FC7FB5">
        <w:trPr>
          <w:trHeight w:val="63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719DDD" w14:textId="77777777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Oprávnený výdavok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C21B0C" w14:textId="77777777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Prioritná os 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(PO)</w:t>
            </w: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br/>
              <w:t>OP KŽP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8948D9F" w14:textId="77777777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Druh stavby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60A0D1C" w14:textId="77777777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Pásmo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A5F137" w14:textId="5924B80E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Oprávnené výdavky </w:t>
            </w: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br/>
              <w:t xml:space="preserve">na stavebné práce </w:t>
            </w:r>
            <w:r w:rsidR="000A3871" w:rsidRPr="00C57F46">
              <w:rPr>
                <w:rFonts w:ascii="Arial Narrow" w:hAnsi="Arial Narrow"/>
                <w:color w:val="000000"/>
              </w:rPr>
              <w:t>(</w:t>
            </w:r>
            <w:r w:rsidRPr="00C57F46">
              <w:rPr>
                <w:rFonts w:ascii="Arial Narrow" w:hAnsi="Arial Narrow"/>
                <w:color w:val="000000"/>
              </w:rPr>
              <w:t>v EUR bez DPH</w:t>
            </w:r>
            <w:r w:rsidR="000A3871" w:rsidRPr="00C57F46">
              <w:rPr>
                <w:rFonts w:ascii="Arial Narrow" w:hAnsi="Arial Narrow"/>
                <w:color w:val="000000"/>
              </w:rPr>
              <w:t>)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23C989" w14:textId="36B1A70D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Percentuálny limit</w:t>
            </w:r>
            <w:r w:rsidR="0077306A" w:rsidRPr="0067664B">
              <w:rPr>
                <w:rStyle w:val="Odkaznapoznmkupodiarou"/>
                <w:rFonts w:ascii="Arial Narrow" w:hAnsi="Arial Narrow"/>
                <w:color w:val="000000"/>
                <w:sz w:val="22"/>
                <w:szCs w:val="22"/>
              </w:rPr>
              <w:footnoteReference w:id="3"/>
            </w:r>
            <w:r w:rsidR="00F511CC"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F511CC" w:rsidRPr="00C57F46">
              <w:rPr>
                <w:rFonts w:ascii="Arial Narrow" w:hAnsi="Arial Narrow"/>
                <w:color w:val="000000"/>
              </w:rPr>
              <w:t>(%)</w:t>
            </w:r>
          </w:p>
        </w:tc>
      </w:tr>
      <w:tr w:rsidR="00383987" w:rsidRPr="0067664B" w14:paraId="37FAC5F7" w14:textId="77777777" w:rsidTr="00FC7FB5">
        <w:trPr>
          <w:trHeight w:val="33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8E0D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70F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6E728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EAAF2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70CF5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od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CF3D1C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do</w:t>
            </w:r>
          </w:p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8225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83987" w:rsidRPr="0067664B" w14:paraId="6355AB5F" w14:textId="77777777" w:rsidTr="00FC7FB5">
        <w:trPr>
          <w:trHeight w:val="33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A896475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Stavebný dozor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3DF9A2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1 a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  <w:t>PO 2 (okrem Špecifického cieľa 2.1.1)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42A504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líniová</w:t>
            </w:r>
            <w:r w:rsidRPr="0067664B">
              <w:rPr>
                <w:rStyle w:val="Odkaznapoznmkupodiarou"/>
                <w:rFonts w:ascii="Arial Narrow" w:hAnsi="Arial Narrow"/>
                <w:color w:val="000000"/>
                <w:sz w:val="22"/>
                <w:szCs w:val="22"/>
              </w:rPr>
              <w:footnoteReference w:id="4"/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656293A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2787ED1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3A6159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596C02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2,00</w:t>
            </w:r>
          </w:p>
        </w:tc>
      </w:tr>
      <w:tr w:rsidR="00383987" w:rsidRPr="0067664B" w14:paraId="6E4C7DA3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89C3F3D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D32FE4C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8527C1B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F6FF11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4821FE3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F0DF0F9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4E2726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1,00</w:t>
            </w:r>
          </w:p>
        </w:tc>
      </w:tr>
      <w:tr w:rsidR="00383987" w:rsidRPr="0067664B" w14:paraId="02117D07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77CBF58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7C5407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5465F6F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7C7EF2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C2D9B9C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CB7623F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19 999 999,99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240FC0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0,60</w:t>
            </w:r>
          </w:p>
        </w:tc>
      </w:tr>
      <w:tr w:rsidR="00383987" w:rsidRPr="0067664B" w14:paraId="6BC217A0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3F618E8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26724C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FB9B50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3820D67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F48EAE2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B6797FF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03EFEC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0,50</w:t>
            </w:r>
          </w:p>
        </w:tc>
      </w:tr>
      <w:tr w:rsidR="00383987" w:rsidRPr="0067664B" w14:paraId="184040CC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0113975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FD5F95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1 a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  <w:t>PO 2 (okrem Špecifického cieľa 2.1.1)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ECC905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priemyselná</w:t>
            </w:r>
            <w:r w:rsidRPr="0067664B">
              <w:rPr>
                <w:rStyle w:val="Odkaznapoznmkupodiarou"/>
                <w:rFonts w:ascii="Arial Narrow" w:hAnsi="Arial Narrow"/>
                <w:color w:val="000000"/>
                <w:sz w:val="22"/>
                <w:szCs w:val="22"/>
              </w:rPr>
              <w:footnoteReference w:id="5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8CB64D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DE8DEF4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9BE15B9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C54474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2,50</w:t>
            </w:r>
          </w:p>
        </w:tc>
      </w:tr>
      <w:tr w:rsidR="00383987" w:rsidRPr="0067664B" w14:paraId="6BB5679F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4029431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1FC23F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0FBD666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85CFEF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62AD2F00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28F10FD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2F92962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1,50</w:t>
            </w:r>
          </w:p>
        </w:tc>
      </w:tr>
      <w:tr w:rsidR="00383987" w:rsidRPr="0067664B" w14:paraId="26ACA20B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955227E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2190C9F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606093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09CCB4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5A2EB75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D3C2A98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19 999 999,99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83AE695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0,90</w:t>
            </w:r>
          </w:p>
        </w:tc>
      </w:tr>
      <w:tr w:rsidR="00383987" w:rsidRPr="0067664B" w14:paraId="72EFA557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7D1578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5171C6C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2AA414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897767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65A9ABF8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9372E06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4ED695C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0,70</w:t>
            </w:r>
          </w:p>
        </w:tc>
      </w:tr>
      <w:tr w:rsidR="00383987" w:rsidRPr="0067664B" w14:paraId="336733AE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EA70046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C27F6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1 a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  <w:t>PO 2 (okrem Špecifického cieľa 2.1.1)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B9F7E7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ostatná</w:t>
            </w:r>
            <w:r w:rsidRPr="0067664B">
              <w:rPr>
                <w:rStyle w:val="Odkaznapoznmkupodiarou"/>
                <w:rFonts w:ascii="Arial Narrow" w:hAnsi="Arial Narrow"/>
                <w:color w:val="000000"/>
                <w:sz w:val="22"/>
                <w:szCs w:val="22"/>
              </w:rPr>
              <w:footnoteReference w:id="6"/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0C4985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1142E86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E498F04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700591C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2,20</w:t>
            </w:r>
          </w:p>
        </w:tc>
      </w:tr>
      <w:tr w:rsidR="00383987" w:rsidRPr="0067664B" w14:paraId="6DB28562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9367002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73AF60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91BEDFC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F85BCE7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8ACDA62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A42D42B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0D24520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1,20</w:t>
            </w:r>
          </w:p>
        </w:tc>
      </w:tr>
      <w:tr w:rsidR="00383987" w:rsidRPr="0067664B" w14:paraId="7B8DFABE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4B3F99C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77BBD00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10E6F0F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1C765E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99DCF8D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6300C4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19 999 999,99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C5387D0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0,80</w:t>
            </w:r>
          </w:p>
        </w:tc>
      </w:tr>
      <w:tr w:rsidR="00383987" w:rsidRPr="0067664B" w14:paraId="2AB0CA15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10D95678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CD6EE6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855AE2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2FC6C0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8C9909A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7BD3D09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1DB71F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0,60</w:t>
            </w:r>
          </w:p>
        </w:tc>
      </w:tr>
      <w:tr w:rsidR="00383987" w:rsidRPr="0067664B" w14:paraId="51D4292B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4552EE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D8B635C" w14:textId="31B71EA8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2</w:t>
            </w:r>
            <w:r w:rsidR="0040544E"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r w:rsidR="0040544E"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Špecifický cieľ 2.1.1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76F6D4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líniová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8C11B9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34CF41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2A3C9D40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2696EF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1,40</w:t>
            </w:r>
          </w:p>
        </w:tc>
      </w:tr>
      <w:tr w:rsidR="00383987" w:rsidRPr="0067664B" w14:paraId="7666BD64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3C2C4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67AF7C8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6808DA4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CC6D28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2883C5F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2F80D77D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CD79B1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0,60</w:t>
            </w:r>
          </w:p>
        </w:tc>
      </w:tr>
      <w:tr w:rsidR="00383987" w:rsidRPr="0067664B" w14:paraId="3F0C94C1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E7C89F5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AC553BE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F2A94C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F99D6A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BCDA2E3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AEE917E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6D505CF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0,40</w:t>
            </w:r>
          </w:p>
        </w:tc>
      </w:tr>
      <w:tr w:rsidR="00383987" w:rsidRPr="0067664B" w14:paraId="4AF880A5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0B37C2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AF3F1B" w14:textId="11F782DF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2</w:t>
            </w:r>
            <w:r w:rsidR="0040544E"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  <w:t xml:space="preserve">Špecifický cieľ 2.1.1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E14E592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priemyselná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2B7E80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44E4F02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B39C51C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24BA4A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1,90</w:t>
            </w:r>
          </w:p>
        </w:tc>
      </w:tr>
      <w:tr w:rsidR="00383987" w:rsidRPr="0067664B" w14:paraId="6095256E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A6C1BF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79033B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D7DD2FD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F14049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E01A033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F6BA1F6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F31479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0,80</w:t>
            </w:r>
          </w:p>
        </w:tc>
      </w:tr>
      <w:tr w:rsidR="00383987" w:rsidRPr="0067664B" w14:paraId="3A8B29B0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4C9CD2B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D0CD26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15B2589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0BBE6D7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393996D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071C3D6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772CF6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0,50</w:t>
            </w:r>
          </w:p>
        </w:tc>
      </w:tr>
      <w:tr w:rsidR="00383987" w:rsidRPr="0067664B" w14:paraId="41A864BA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7CB102B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4380330" w14:textId="3F3C6871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2</w:t>
            </w:r>
            <w:r w:rsidR="0040544E" w:rsidRPr="0067664B">
              <w:rPr>
                <w:rFonts w:ascii="Arial Narrow" w:hAnsi="Arial Narrow"/>
                <w:color w:val="000000"/>
                <w:sz w:val="22"/>
                <w:szCs w:val="22"/>
              </w:rPr>
              <w:t>,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  <w:t xml:space="preserve">Špecifický cieľ 2.1.1 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3DEF97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ostatná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5C1435F2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E667336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B5EA07C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83F5B8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1,60</w:t>
            </w:r>
          </w:p>
        </w:tc>
      </w:tr>
      <w:tr w:rsidR="00383987" w:rsidRPr="0067664B" w14:paraId="4370ADEB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742CFCFF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CF2C32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8350357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4CDCA30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5D28C60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95FF8F2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1DE2CF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0,70</w:t>
            </w:r>
          </w:p>
        </w:tc>
      </w:tr>
      <w:tr w:rsidR="00383987" w:rsidRPr="0067664B" w14:paraId="4548919A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4CCD934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1B57FA6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AEEE264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96FDD0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5380744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1F96398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576E809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0,50</w:t>
            </w:r>
          </w:p>
        </w:tc>
      </w:tr>
      <w:tr w:rsidR="00383987" w:rsidRPr="0067664B" w14:paraId="26FF91D5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C06A2E1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5A354B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4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5F625E2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líniová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F181F8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B7D4784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02D80E0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CB5D6D6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2,00</w:t>
            </w:r>
          </w:p>
        </w:tc>
      </w:tr>
      <w:tr w:rsidR="00383987" w:rsidRPr="0067664B" w14:paraId="3F1F91A7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58A53CC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6BD9486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F7A33D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43E0460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A3A869C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24ACDD7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AC7694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1,50</w:t>
            </w:r>
          </w:p>
        </w:tc>
      </w:tr>
      <w:tr w:rsidR="00383987" w:rsidRPr="0067664B" w14:paraId="37713B62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92395F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53D5749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D4A5F97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941F60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2893487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4B0F6CA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19 999 999,99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3F84B66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1,00</w:t>
            </w:r>
          </w:p>
        </w:tc>
      </w:tr>
      <w:tr w:rsidR="00383987" w:rsidRPr="0067664B" w14:paraId="500A2982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0DFFE257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C9ADEE0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C6504D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A77F1F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68B6C19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DBED837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D79ADB7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0,80</w:t>
            </w:r>
          </w:p>
        </w:tc>
      </w:tr>
      <w:tr w:rsidR="00383987" w:rsidRPr="0067664B" w14:paraId="11B49B60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0E74CE0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47CEF63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4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7F883C7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priemyselná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53E448D3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77CAB731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6E2CC43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5C2EAC0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2,50</w:t>
            </w:r>
          </w:p>
        </w:tc>
      </w:tr>
      <w:tr w:rsidR="00383987" w:rsidRPr="0067664B" w14:paraId="095C4B2C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8B95A4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9C89282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EA95AB7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20A285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ABAC091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97A332D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3009F72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2,00</w:t>
            </w:r>
          </w:p>
        </w:tc>
      </w:tr>
      <w:tr w:rsidR="00383987" w:rsidRPr="0067664B" w14:paraId="4427893F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4BC97F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421E0B4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5A2D5D8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22F2846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CCE4174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1FB1D769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19 999 999,99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04A18993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1,50</w:t>
            </w:r>
          </w:p>
        </w:tc>
      </w:tr>
      <w:tr w:rsidR="00383987" w:rsidRPr="0067664B" w14:paraId="385D3DA8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BC8FC3F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881C5DE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590AC58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6A306583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5DB33F9C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09C2887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14:paraId="41CB8940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1,20</w:t>
            </w:r>
          </w:p>
        </w:tc>
      </w:tr>
      <w:tr w:rsidR="00383987" w:rsidRPr="0067664B" w14:paraId="4ABF605B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C1334F7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7E3C6E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4</w:t>
            </w:r>
          </w:p>
        </w:tc>
        <w:tc>
          <w:tcPr>
            <w:tcW w:w="18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51E6A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ostatná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90B707C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6E725A2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C9B707F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2379E4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2,30</w:t>
            </w:r>
          </w:p>
        </w:tc>
      </w:tr>
      <w:tr w:rsidR="00383987" w:rsidRPr="0067664B" w14:paraId="3AE3C34B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AE0721B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F8630A0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045A84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411657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A6EC5E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6AAD49B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2AB262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1,70</w:t>
            </w:r>
          </w:p>
        </w:tc>
      </w:tr>
      <w:tr w:rsidR="00383987" w:rsidRPr="0067664B" w14:paraId="1FB2EC01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EC7EA4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72FA42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3F7A1B9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E0417B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E0DA0D6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BE0332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19 999 999,99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316E09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1,30</w:t>
            </w:r>
          </w:p>
        </w:tc>
      </w:tr>
      <w:tr w:rsidR="00383987" w:rsidRPr="0067664B" w14:paraId="7EE5F7D2" w14:textId="77777777" w:rsidTr="00FC7FB5">
        <w:trPr>
          <w:trHeight w:val="315"/>
        </w:trPr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2E14B277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B0F5060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58B6836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029CAD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E57712C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6B9D815E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478F1E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sz w:val="22"/>
                <w:szCs w:val="22"/>
              </w:rPr>
              <w:t>1,00</w:t>
            </w:r>
          </w:p>
        </w:tc>
      </w:tr>
    </w:tbl>
    <w:p w14:paraId="2D8C15AA" w14:textId="77777777" w:rsidR="00383987" w:rsidRDefault="00383987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2704B412" w14:textId="77777777" w:rsidR="006B2DFF" w:rsidRPr="0067664B" w:rsidRDefault="006B2DFF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tbl>
      <w:tblPr>
        <w:tblW w:w="14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9"/>
        <w:gridCol w:w="2699"/>
        <w:gridCol w:w="1562"/>
        <w:gridCol w:w="1989"/>
        <w:gridCol w:w="1988"/>
        <w:gridCol w:w="1705"/>
      </w:tblGrid>
      <w:tr w:rsidR="00383987" w:rsidRPr="0067664B" w14:paraId="3ACB01A5" w14:textId="77777777" w:rsidTr="00201D0F">
        <w:trPr>
          <w:trHeight w:val="570"/>
          <w:tblHeader/>
        </w:trPr>
        <w:tc>
          <w:tcPr>
            <w:tcW w:w="411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8CFDE16" w14:textId="77777777" w:rsidR="00383987" w:rsidRPr="0067664B" w:rsidRDefault="00383987" w:rsidP="0040544E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Oprávnený výdavok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3987D93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Prioritná os 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(PO)</w:t>
            </w: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br/>
              <w:t>OP KŽP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2BA604E7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Pásmo</w:t>
            </w:r>
          </w:p>
        </w:tc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B16E28B" w14:textId="0D6F8725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Oprávnené výdavky </w:t>
            </w: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br/>
              <w:t xml:space="preserve">na stavebné práce </w:t>
            </w:r>
            <w:r w:rsidR="000A3871" w:rsidRPr="00C57F46">
              <w:rPr>
                <w:rFonts w:ascii="Arial Narrow" w:hAnsi="Arial Narrow"/>
                <w:color w:val="000000"/>
              </w:rPr>
              <w:t>(</w:t>
            </w:r>
            <w:r w:rsidRPr="00C57F46">
              <w:rPr>
                <w:rFonts w:ascii="Arial Narrow" w:hAnsi="Arial Narrow"/>
                <w:color w:val="000000"/>
              </w:rPr>
              <w:t>v EUR bez DPH</w:t>
            </w:r>
            <w:r w:rsidR="000A3871" w:rsidRPr="00C57F46">
              <w:rPr>
                <w:rFonts w:ascii="Arial Narrow" w:hAnsi="Arial Narrow"/>
                <w:color w:val="000000"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57FDB30E" w14:textId="6172DC1A" w:rsidR="00383987" w:rsidRPr="0067664B" w:rsidRDefault="00383987" w:rsidP="00450369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Percentuálny limit</w:t>
            </w:r>
            <w:r w:rsidR="00450369" w:rsidRPr="00450369">
              <w:rPr>
                <w:rFonts w:ascii="Arial Narrow" w:hAnsi="Arial Narrow"/>
                <w:color w:val="000000"/>
                <w:sz w:val="22"/>
                <w:szCs w:val="22"/>
                <w:vertAlign w:val="superscript"/>
              </w:rPr>
              <w:t>3</w:t>
            </w:r>
            <w:r w:rsidR="00F511CC"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="00F511CC" w:rsidRPr="00C57F46">
              <w:rPr>
                <w:rFonts w:ascii="Arial Narrow" w:hAnsi="Arial Narrow"/>
                <w:color w:val="000000"/>
              </w:rPr>
              <w:t>(%)</w:t>
            </w:r>
          </w:p>
        </w:tc>
      </w:tr>
      <w:tr w:rsidR="00383987" w:rsidRPr="0067664B" w14:paraId="4B1237B5" w14:textId="77777777" w:rsidTr="00201D0F">
        <w:trPr>
          <w:trHeight w:val="315"/>
        </w:trPr>
        <w:tc>
          <w:tcPr>
            <w:tcW w:w="4111" w:type="dxa"/>
            <w:vMerge/>
            <w:vAlign w:val="center"/>
            <w:hideMark/>
          </w:tcPr>
          <w:p w14:paraId="190ADD74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50DE5BB2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14:paraId="7D708A1C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000000" w:fill="D9D9D9"/>
            <w:noWrap/>
            <w:vAlign w:val="center"/>
            <w:hideMark/>
          </w:tcPr>
          <w:p w14:paraId="616F5B3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od</w:t>
            </w:r>
          </w:p>
        </w:tc>
        <w:tc>
          <w:tcPr>
            <w:tcW w:w="1984" w:type="dxa"/>
            <w:shd w:val="clear" w:color="000000" w:fill="D9D9D9"/>
            <w:noWrap/>
            <w:vAlign w:val="center"/>
            <w:hideMark/>
          </w:tcPr>
          <w:p w14:paraId="080A4CEF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do</w:t>
            </w:r>
          </w:p>
        </w:tc>
        <w:tc>
          <w:tcPr>
            <w:tcW w:w="1701" w:type="dxa"/>
            <w:vMerge/>
            <w:vAlign w:val="center"/>
            <w:hideMark/>
          </w:tcPr>
          <w:p w14:paraId="0E36100B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383987" w:rsidRPr="0067664B" w14:paraId="705C42B8" w14:textId="77777777" w:rsidTr="00201D0F">
        <w:trPr>
          <w:trHeight w:val="315"/>
        </w:trPr>
        <w:tc>
          <w:tcPr>
            <w:tcW w:w="4111" w:type="dxa"/>
            <w:vMerge w:val="restart"/>
            <w:shd w:val="clear" w:color="auto" w:fill="DAEEF3" w:themeFill="accent5" w:themeFillTint="33"/>
            <w:vAlign w:val="center"/>
            <w:hideMark/>
          </w:tcPr>
          <w:p w14:paraId="14F0000F" w14:textId="52023E78" w:rsidR="00383987" w:rsidRPr="0067664B" w:rsidRDefault="00383987" w:rsidP="00AC171F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Odborný autorský dohľad</w:t>
            </w:r>
          </w:p>
        </w:tc>
        <w:tc>
          <w:tcPr>
            <w:tcW w:w="2693" w:type="dxa"/>
            <w:vMerge w:val="restart"/>
            <w:shd w:val="clear" w:color="auto" w:fill="DBE5F1" w:themeFill="accent1" w:themeFillTint="33"/>
            <w:vAlign w:val="center"/>
            <w:hideMark/>
          </w:tcPr>
          <w:p w14:paraId="7BDF243F" w14:textId="593AA32E" w:rsidR="00372341" w:rsidRPr="0067664B" w:rsidRDefault="00383987" w:rsidP="00555FC5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1 a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  <w:t>PO 2</w:t>
            </w:r>
            <w:r w:rsidR="00372341"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(okrem</w:t>
            </w:r>
            <w:r w:rsidR="00372341"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</w:p>
          <w:p w14:paraId="563F091A" w14:textId="3A7E8670" w:rsidR="00383987" w:rsidRPr="0067664B" w:rsidRDefault="00383987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Špecifického cieľa 2.1.1)</w:t>
            </w:r>
          </w:p>
        </w:tc>
        <w:tc>
          <w:tcPr>
            <w:tcW w:w="1559" w:type="dxa"/>
            <w:shd w:val="clear" w:color="auto" w:fill="DBE5F1" w:themeFill="accent1" w:themeFillTint="33"/>
            <w:noWrap/>
            <w:vAlign w:val="center"/>
            <w:hideMark/>
          </w:tcPr>
          <w:p w14:paraId="4B4D197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shd w:val="clear" w:color="auto" w:fill="DBE5F1" w:themeFill="accent1" w:themeFillTint="33"/>
            <w:noWrap/>
            <w:vAlign w:val="center"/>
            <w:hideMark/>
          </w:tcPr>
          <w:p w14:paraId="67D7B197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shd w:val="clear" w:color="auto" w:fill="DBE5F1" w:themeFill="accent1" w:themeFillTint="33"/>
            <w:noWrap/>
            <w:vAlign w:val="center"/>
            <w:hideMark/>
          </w:tcPr>
          <w:p w14:paraId="58C4DE3F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999 999,99</w:t>
            </w:r>
          </w:p>
        </w:tc>
        <w:tc>
          <w:tcPr>
            <w:tcW w:w="1701" w:type="dxa"/>
            <w:shd w:val="clear" w:color="auto" w:fill="DBE5F1" w:themeFill="accent1" w:themeFillTint="33"/>
            <w:noWrap/>
            <w:vAlign w:val="center"/>
            <w:hideMark/>
          </w:tcPr>
          <w:p w14:paraId="138F026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1,00</w:t>
            </w:r>
          </w:p>
        </w:tc>
      </w:tr>
      <w:tr w:rsidR="00383987" w:rsidRPr="0067664B" w14:paraId="4AC6F469" w14:textId="77777777" w:rsidTr="00201D0F">
        <w:trPr>
          <w:trHeight w:val="300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  <w:hideMark/>
          </w:tcPr>
          <w:p w14:paraId="1E787F1D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DBE5F1" w:themeFill="accent1" w:themeFillTint="33"/>
            <w:vAlign w:val="center"/>
            <w:hideMark/>
          </w:tcPr>
          <w:p w14:paraId="0FB12F2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noWrap/>
            <w:vAlign w:val="center"/>
            <w:hideMark/>
          </w:tcPr>
          <w:p w14:paraId="1B6B1781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5" w:type="dxa"/>
            <w:shd w:val="clear" w:color="auto" w:fill="DBE5F1" w:themeFill="accent1" w:themeFillTint="33"/>
            <w:noWrap/>
            <w:vAlign w:val="center"/>
            <w:hideMark/>
          </w:tcPr>
          <w:p w14:paraId="76718102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shd w:val="clear" w:color="auto" w:fill="DBE5F1" w:themeFill="accent1" w:themeFillTint="33"/>
            <w:noWrap/>
            <w:vAlign w:val="center"/>
            <w:hideMark/>
          </w:tcPr>
          <w:p w14:paraId="7B6F1F10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4 999 999,99</w:t>
            </w:r>
          </w:p>
        </w:tc>
        <w:tc>
          <w:tcPr>
            <w:tcW w:w="1701" w:type="dxa"/>
            <w:shd w:val="clear" w:color="auto" w:fill="DBE5F1" w:themeFill="accent1" w:themeFillTint="33"/>
            <w:noWrap/>
            <w:vAlign w:val="center"/>
            <w:hideMark/>
          </w:tcPr>
          <w:p w14:paraId="7107940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0,80</w:t>
            </w:r>
          </w:p>
        </w:tc>
      </w:tr>
      <w:tr w:rsidR="00383987" w:rsidRPr="0067664B" w14:paraId="596485A0" w14:textId="77777777" w:rsidTr="00201D0F">
        <w:trPr>
          <w:trHeight w:val="300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  <w:hideMark/>
          </w:tcPr>
          <w:p w14:paraId="4D9B4393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DBE5F1" w:themeFill="accent1" w:themeFillTint="33"/>
            <w:vAlign w:val="center"/>
            <w:hideMark/>
          </w:tcPr>
          <w:p w14:paraId="587C39AA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noWrap/>
            <w:vAlign w:val="center"/>
            <w:hideMark/>
          </w:tcPr>
          <w:p w14:paraId="30BD11B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985" w:type="dxa"/>
            <w:shd w:val="clear" w:color="auto" w:fill="DBE5F1" w:themeFill="accent1" w:themeFillTint="33"/>
            <w:noWrap/>
            <w:vAlign w:val="center"/>
            <w:hideMark/>
          </w:tcPr>
          <w:p w14:paraId="605E5779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shd w:val="clear" w:color="auto" w:fill="DBE5F1" w:themeFill="accent1" w:themeFillTint="33"/>
            <w:noWrap/>
            <w:vAlign w:val="center"/>
            <w:hideMark/>
          </w:tcPr>
          <w:p w14:paraId="1E4EB8AB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19 999 999,99</w:t>
            </w:r>
          </w:p>
        </w:tc>
        <w:tc>
          <w:tcPr>
            <w:tcW w:w="1701" w:type="dxa"/>
            <w:shd w:val="clear" w:color="auto" w:fill="DBE5F1" w:themeFill="accent1" w:themeFillTint="33"/>
            <w:noWrap/>
            <w:vAlign w:val="center"/>
            <w:hideMark/>
          </w:tcPr>
          <w:p w14:paraId="4D0F2753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0,60</w:t>
            </w:r>
          </w:p>
        </w:tc>
      </w:tr>
      <w:tr w:rsidR="00383987" w:rsidRPr="0067664B" w14:paraId="67DACA86" w14:textId="77777777" w:rsidTr="00201D0F">
        <w:trPr>
          <w:trHeight w:val="300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  <w:hideMark/>
          </w:tcPr>
          <w:p w14:paraId="0067293D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DBE5F1" w:themeFill="accent1" w:themeFillTint="33"/>
            <w:vAlign w:val="center"/>
            <w:hideMark/>
          </w:tcPr>
          <w:p w14:paraId="10A5C209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noWrap/>
            <w:vAlign w:val="center"/>
            <w:hideMark/>
          </w:tcPr>
          <w:p w14:paraId="4211819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985" w:type="dxa"/>
            <w:shd w:val="clear" w:color="auto" w:fill="DBE5F1" w:themeFill="accent1" w:themeFillTint="33"/>
            <w:noWrap/>
            <w:vAlign w:val="center"/>
            <w:hideMark/>
          </w:tcPr>
          <w:p w14:paraId="34A4D65A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shd w:val="clear" w:color="auto" w:fill="DBE5F1" w:themeFill="accent1" w:themeFillTint="33"/>
            <w:noWrap/>
            <w:vAlign w:val="center"/>
            <w:hideMark/>
          </w:tcPr>
          <w:p w14:paraId="32C0009B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a viac</w:t>
            </w:r>
          </w:p>
        </w:tc>
        <w:tc>
          <w:tcPr>
            <w:tcW w:w="1701" w:type="dxa"/>
            <w:shd w:val="clear" w:color="auto" w:fill="DBE5F1" w:themeFill="accent1" w:themeFillTint="33"/>
            <w:noWrap/>
            <w:vAlign w:val="center"/>
            <w:hideMark/>
          </w:tcPr>
          <w:p w14:paraId="0AE3FFD8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0,50</w:t>
            </w:r>
          </w:p>
        </w:tc>
      </w:tr>
      <w:tr w:rsidR="00383987" w:rsidRPr="0067664B" w14:paraId="77A0A700" w14:textId="77777777" w:rsidTr="00201D0F">
        <w:trPr>
          <w:trHeight w:val="300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  <w:hideMark/>
          </w:tcPr>
          <w:p w14:paraId="4F985457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shd w:val="clear" w:color="000000" w:fill="B8CCE4"/>
            <w:noWrap/>
            <w:vAlign w:val="center"/>
            <w:hideMark/>
          </w:tcPr>
          <w:p w14:paraId="21E86965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PO 4</w:t>
            </w: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6C200EB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5" w:type="dxa"/>
            <w:shd w:val="clear" w:color="000000" w:fill="B8CCE4"/>
            <w:noWrap/>
            <w:vAlign w:val="center"/>
            <w:hideMark/>
          </w:tcPr>
          <w:p w14:paraId="24E1B08A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4" w:type="dxa"/>
            <w:shd w:val="clear" w:color="000000" w:fill="B8CCE4"/>
            <w:noWrap/>
            <w:vAlign w:val="center"/>
            <w:hideMark/>
          </w:tcPr>
          <w:p w14:paraId="013E762D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999 999,99</w:t>
            </w:r>
          </w:p>
        </w:tc>
        <w:tc>
          <w:tcPr>
            <w:tcW w:w="1701" w:type="dxa"/>
            <w:shd w:val="clear" w:color="000000" w:fill="B8CCE4"/>
            <w:noWrap/>
            <w:vAlign w:val="center"/>
            <w:hideMark/>
          </w:tcPr>
          <w:p w14:paraId="5448603B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1,00</w:t>
            </w:r>
          </w:p>
        </w:tc>
      </w:tr>
      <w:tr w:rsidR="00383987" w:rsidRPr="0067664B" w14:paraId="6F7FB062" w14:textId="77777777" w:rsidTr="00201D0F">
        <w:trPr>
          <w:trHeight w:val="300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  <w:hideMark/>
          </w:tcPr>
          <w:p w14:paraId="6933A20F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7CDD0B69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470BC5E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5" w:type="dxa"/>
            <w:shd w:val="clear" w:color="000000" w:fill="B8CCE4"/>
            <w:noWrap/>
            <w:vAlign w:val="center"/>
            <w:hideMark/>
          </w:tcPr>
          <w:p w14:paraId="29B464C5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1 000 000,00</w:t>
            </w:r>
          </w:p>
        </w:tc>
        <w:tc>
          <w:tcPr>
            <w:tcW w:w="1984" w:type="dxa"/>
            <w:shd w:val="clear" w:color="000000" w:fill="B8CCE4"/>
            <w:noWrap/>
            <w:vAlign w:val="center"/>
            <w:hideMark/>
          </w:tcPr>
          <w:p w14:paraId="088AAD57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4 999 999,99</w:t>
            </w:r>
          </w:p>
        </w:tc>
        <w:tc>
          <w:tcPr>
            <w:tcW w:w="1701" w:type="dxa"/>
            <w:shd w:val="clear" w:color="000000" w:fill="B8CCE4"/>
            <w:noWrap/>
            <w:vAlign w:val="center"/>
            <w:hideMark/>
          </w:tcPr>
          <w:p w14:paraId="4B2898EE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0,90</w:t>
            </w:r>
          </w:p>
        </w:tc>
      </w:tr>
      <w:tr w:rsidR="00383987" w:rsidRPr="0067664B" w14:paraId="0FB03EEF" w14:textId="77777777" w:rsidTr="00201D0F">
        <w:trPr>
          <w:trHeight w:val="300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  <w:hideMark/>
          </w:tcPr>
          <w:p w14:paraId="109E9C36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2FDB79CB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11DC20BD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3.</w:t>
            </w:r>
          </w:p>
        </w:tc>
        <w:tc>
          <w:tcPr>
            <w:tcW w:w="1985" w:type="dxa"/>
            <w:shd w:val="clear" w:color="000000" w:fill="B8CCE4"/>
            <w:noWrap/>
            <w:vAlign w:val="center"/>
            <w:hideMark/>
          </w:tcPr>
          <w:p w14:paraId="44E0AAC8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1984" w:type="dxa"/>
            <w:shd w:val="clear" w:color="000000" w:fill="B8CCE4"/>
            <w:noWrap/>
            <w:vAlign w:val="center"/>
            <w:hideMark/>
          </w:tcPr>
          <w:p w14:paraId="7A04965E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19 999 999,99</w:t>
            </w:r>
          </w:p>
        </w:tc>
        <w:tc>
          <w:tcPr>
            <w:tcW w:w="1701" w:type="dxa"/>
            <w:shd w:val="clear" w:color="000000" w:fill="B8CCE4"/>
            <w:noWrap/>
            <w:vAlign w:val="center"/>
            <w:hideMark/>
          </w:tcPr>
          <w:p w14:paraId="1D097A9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0,70</w:t>
            </w:r>
          </w:p>
        </w:tc>
      </w:tr>
      <w:tr w:rsidR="00383987" w:rsidRPr="0067664B" w14:paraId="5462BADD" w14:textId="77777777" w:rsidTr="00201D0F">
        <w:trPr>
          <w:trHeight w:val="300"/>
        </w:trPr>
        <w:tc>
          <w:tcPr>
            <w:tcW w:w="4111" w:type="dxa"/>
            <w:vMerge/>
            <w:shd w:val="clear" w:color="auto" w:fill="DAEEF3" w:themeFill="accent5" w:themeFillTint="33"/>
            <w:vAlign w:val="center"/>
            <w:hideMark/>
          </w:tcPr>
          <w:p w14:paraId="776B0F04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612C157F" w14:textId="77777777" w:rsidR="00383987" w:rsidRPr="0067664B" w:rsidRDefault="00383987" w:rsidP="00986EFA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000000" w:fill="B8CCE4"/>
            <w:noWrap/>
            <w:vAlign w:val="center"/>
            <w:hideMark/>
          </w:tcPr>
          <w:p w14:paraId="73418B84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4.</w:t>
            </w:r>
          </w:p>
        </w:tc>
        <w:tc>
          <w:tcPr>
            <w:tcW w:w="1985" w:type="dxa"/>
            <w:shd w:val="clear" w:color="000000" w:fill="B8CCE4"/>
            <w:noWrap/>
            <w:vAlign w:val="center"/>
            <w:hideMark/>
          </w:tcPr>
          <w:p w14:paraId="349233C0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20 000 000,00</w:t>
            </w:r>
          </w:p>
        </w:tc>
        <w:tc>
          <w:tcPr>
            <w:tcW w:w="1984" w:type="dxa"/>
            <w:shd w:val="clear" w:color="000000" w:fill="B8CCE4"/>
            <w:noWrap/>
            <w:vAlign w:val="center"/>
            <w:hideMark/>
          </w:tcPr>
          <w:p w14:paraId="67D81CB2" w14:textId="77777777" w:rsidR="00383987" w:rsidRPr="0067664B" w:rsidRDefault="00383987" w:rsidP="00986EFA">
            <w:pPr>
              <w:spacing w:after="0" w:line="240" w:lineRule="auto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a viac</w:t>
            </w:r>
          </w:p>
        </w:tc>
        <w:tc>
          <w:tcPr>
            <w:tcW w:w="1701" w:type="dxa"/>
            <w:shd w:val="clear" w:color="000000" w:fill="B8CCE4"/>
            <w:noWrap/>
            <w:vAlign w:val="center"/>
            <w:hideMark/>
          </w:tcPr>
          <w:p w14:paraId="68D1D199" w14:textId="77777777" w:rsidR="00383987" w:rsidRPr="0067664B" w:rsidRDefault="00383987" w:rsidP="00986EFA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0,60</w:t>
            </w:r>
          </w:p>
        </w:tc>
      </w:tr>
    </w:tbl>
    <w:p w14:paraId="5D3B5B20" w14:textId="77777777" w:rsidR="00555FC5" w:rsidRPr="0067664B" w:rsidRDefault="00555FC5" w:rsidP="00985988">
      <w:pPr>
        <w:spacing w:after="0" w:line="240" w:lineRule="auto"/>
        <w:jc w:val="both"/>
        <w:rPr>
          <w:rFonts w:ascii="Arial Narrow" w:hAnsi="Arial Narrow"/>
          <w:sz w:val="22"/>
          <w:szCs w:val="22"/>
        </w:rPr>
      </w:pPr>
    </w:p>
    <w:p w14:paraId="6510A9F4" w14:textId="77777777" w:rsidR="00E614E5" w:rsidRDefault="00E614E5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5BC78230" w14:textId="77777777" w:rsidR="006B2DFF" w:rsidRPr="0067664B" w:rsidRDefault="006B2DFF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p w14:paraId="239E8C2A" w14:textId="77777777" w:rsidR="000F15C5" w:rsidRPr="0067664B" w:rsidRDefault="000F15C5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tbl>
      <w:tblPr>
        <w:tblW w:w="14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6"/>
        <w:gridCol w:w="2982"/>
        <w:gridCol w:w="1562"/>
        <w:gridCol w:w="1989"/>
        <w:gridCol w:w="1988"/>
        <w:gridCol w:w="1705"/>
        <w:tblGridChange w:id="0">
          <w:tblGrid>
            <w:gridCol w:w="3836"/>
            <w:gridCol w:w="2982"/>
            <w:gridCol w:w="1562"/>
            <w:gridCol w:w="1989"/>
            <w:gridCol w:w="1988"/>
            <w:gridCol w:w="1705"/>
          </w:tblGrid>
        </w:tblGridChange>
      </w:tblGrid>
      <w:tr w:rsidR="00E614E5" w:rsidRPr="0067664B" w14:paraId="343BA0C0" w14:textId="77777777" w:rsidTr="0061067D">
        <w:trPr>
          <w:trHeight w:val="570"/>
          <w:tblHeader/>
        </w:trPr>
        <w:tc>
          <w:tcPr>
            <w:tcW w:w="3836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79338184" w14:textId="77777777" w:rsidR="00E614E5" w:rsidRPr="0067664B" w:rsidRDefault="00E614E5" w:rsidP="00AC171F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lastRenderedPageBreak/>
              <w:t>Oprávnený výdavok</w:t>
            </w:r>
          </w:p>
        </w:tc>
        <w:tc>
          <w:tcPr>
            <w:tcW w:w="2982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47FCA2C2" w14:textId="77777777" w:rsidR="00E614E5" w:rsidRPr="0067664B" w:rsidRDefault="00E614E5" w:rsidP="00AC171F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Prioritná os 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(PO)</w:t>
            </w: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br/>
              <w:t>OP KŽP</w:t>
            </w:r>
          </w:p>
        </w:tc>
        <w:tc>
          <w:tcPr>
            <w:tcW w:w="1562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41FCC56B" w14:textId="77777777" w:rsidR="00E614E5" w:rsidRPr="0067664B" w:rsidRDefault="00E614E5" w:rsidP="00AC171F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Pásmo</w:t>
            </w:r>
          </w:p>
        </w:tc>
        <w:tc>
          <w:tcPr>
            <w:tcW w:w="3977" w:type="dxa"/>
            <w:gridSpan w:val="2"/>
            <w:shd w:val="clear" w:color="auto" w:fill="D9D9D9" w:themeFill="background1" w:themeFillShade="D9"/>
            <w:vAlign w:val="center"/>
            <w:hideMark/>
          </w:tcPr>
          <w:p w14:paraId="192E64A7" w14:textId="1E9EA7FD" w:rsidR="00E614E5" w:rsidRPr="0067664B" w:rsidRDefault="00E614E5" w:rsidP="00CB4BF8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Oprávnené výdavky na </w:t>
            </w:r>
            <w:r w:rsidR="00372341"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geologick</w:t>
            </w: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é práce </w:t>
            </w:r>
            <w:ins w:id="1" w:author="Autor" w:date="2016-08-12T09:10:00Z">
              <w:r w:rsidR="00CB4BF8">
                <w:rPr>
                  <w:rFonts w:ascii="Arial Narrow" w:hAnsi="Arial Narrow"/>
                  <w:color w:val="000000"/>
                  <w:sz w:val="22"/>
                  <w:szCs w:val="22"/>
                </w:rPr>
                <w:t xml:space="preserve">v jednej lokalite </w:t>
              </w:r>
            </w:ins>
            <w:r w:rsidR="000A3871" w:rsidRPr="00C57F46">
              <w:rPr>
                <w:rFonts w:ascii="Arial Narrow" w:hAnsi="Arial Narrow"/>
                <w:color w:val="000000"/>
              </w:rPr>
              <w:t>(</w:t>
            </w:r>
            <w:r w:rsidRPr="00C57F46">
              <w:rPr>
                <w:rFonts w:ascii="Arial Narrow" w:hAnsi="Arial Narrow"/>
                <w:color w:val="000000"/>
              </w:rPr>
              <w:t>v EUR bez DPH</w:t>
            </w:r>
            <w:r w:rsidR="000A3871" w:rsidRPr="00C57F46">
              <w:rPr>
                <w:rFonts w:ascii="Arial Narrow" w:hAnsi="Arial Narrow"/>
                <w:color w:val="000000"/>
              </w:rPr>
              <w:t>)</w:t>
            </w:r>
          </w:p>
        </w:tc>
        <w:tc>
          <w:tcPr>
            <w:tcW w:w="1705" w:type="dxa"/>
            <w:vMerge w:val="restart"/>
            <w:shd w:val="clear" w:color="auto" w:fill="D9D9D9" w:themeFill="background1" w:themeFillShade="D9"/>
            <w:vAlign w:val="center"/>
            <w:hideMark/>
          </w:tcPr>
          <w:p w14:paraId="23D818C9" w14:textId="77777777" w:rsidR="00E614E5" w:rsidRPr="0067664B" w:rsidRDefault="00E614E5" w:rsidP="00AC171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Percentuálny limit</w:t>
            </w:r>
            <w:r w:rsidRPr="0067664B">
              <w:rPr>
                <w:rStyle w:val="Odkaznapoznmkupodiarou"/>
                <w:rFonts w:ascii="Arial Narrow" w:hAnsi="Arial Narrow"/>
                <w:color w:val="000000"/>
                <w:sz w:val="22"/>
                <w:szCs w:val="22"/>
              </w:rPr>
              <w:footnoteReference w:id="7"/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 (%)</w:t>
            </w:r>
          </w:p>
        </w:tc>
      </w:tr>
      <w:tr w:rsidR="00E614E5" w:rsidRPr="0067664B" w14:paraId="3B8107B9" w14:textId="77777777" w:rsidTr="0061067D">
        <w:trPr>
          <w:trHeight w:val="315"/>
        </w:trPr>
        <w:tc>
          <w:tcPr>
            <w:tcW w:w="3836" w:type="dxa"/>
            <w:vMerge/>
            <w:vAlign w:val="center"/>
            <w:hideMark/>
          </w:tcPr>
          <w:p w14:paraId="6E92B565" w14:textId="77777777" w:rsidR="00E614E5" w:rsidRPr="0067664B" w:rsidRDefault="00E614E5" w:rsidP="00AC171F">
            <w:pPr>
              <w:spacing w:after="0" w:line="240" w:lineRule="auto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vMerge/>
            <w:vAlign w:val="center"/>
            <w:hideMark/>
          </w:tcPr>
          <w:p w14:paraId="0D45E71E" w14:textId="77777777" w:rsidR="00E614E5" w:rsidRPr="0067664B" w:rsidRDefault="00E614E5" w:rsidP="00AC171F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vMerge/>
            <w:vAlign w:val="center"/>
            <w:hideMark/>
          </w:tcPr>
          <w:p w14:paraId="4DC03474" w14:textId="77777777" w:rsidR="00E614E5" w:rsidRPr="0067664B" w:rsidRDefault="00E614E5" w:rsidP="00AC171F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shd w:val="clear" w:color="000000" w:fill="D9D9D9"/>
            <w:noWrap/>
            <w:vAlign w:val="center"/>
            <w:hideMark/>
          </w:tcPr>
          <w:p w14:paraId="61A915B6" w14:textId="77777777" w:rsidR="00E614E5" w:rsidRPr="0067664B" w:rsidRDefault="00E614E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od</w:t>
            </w:r>
          </w:p>
        </w:tc>
        <w:tc>
          <w:tcPr>
            <w:tcW w:w="1988" w:type="dxa"/>
            <w:shd w:val="clear" w:color="000000" w:fill="D9D9D9"/>
            <w:noWrap/>
            <w:vAlign w:val="center"/>
            <w:hideMark/>
          </w:tcPr>
          <w:p w14:paraId="2EB2E393" w14:textId="77777777" w:rsidR="00E614E5" w:rsidRPr="0067664B" w:rsidRDefault="00E614E5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do</w:t>
            </w:r>
          </w:p>
        </w:tc>
        <w:tc>
          <w:tcPr>
            <w:tcW w:w="1705" w:type="dxa"/>
            <w:vMerge/>
            <w:vAlign w:val="center"/>
            <w:hideMark/>
          </w:tcPr>
          <w:p w14:paraId="1FD14CEE" w14:textId="77777777" w:rsidR="00E614E5" w:rsidRPr="0067664B" w:rsidRDefault="00E614E5" w:rsidP="00AC171F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61067D" w:rsidRPr="0067664B" w14:paraId="63EA07F1" w14:textId="77777777" w:rsidTr="00DE1229">
        <w:trPr>
          <w:trHeight w:hRule="exact" w:val="340"/>
        </w:trPr>
        <w:tc>
          <w:tcPr>
            <w:tcW w:w="3836" w:type="dxa"/>
            <w:vMerge w:val="restart"/>
            <w:shd w:val="clear" w:color="auto" w:fill="DAEEF3" w:themeFill="accent5" w:themeFillTint="33"/>
            <w:vAlign w:val="center"/>
            <w:hideMark/>
          </w:tcPr>
          <w:p w14:paraId="60122610" w14:textId="0CB1BEBE" w:rsidR="0061067D" w:rsidRPr="0067664B" w:rsidRDefault="0061067D" w:rsidP="00AC171F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color w:val="000000"/>
                <w:sz w:val="22"/>
                <w:szCs w:val="22"/>
              </w:rPr>
              <w:t>Odborný geologický dohľad</w:t>
            </w:r>
          </w:p>
        </w:tc>
        <w:tc>
          <w:tcPr>
            <w:tcW w:w="2982" w:type="dxa"/>
            <w:vMerge w:val="restart"/>
            <w:shd w:val="clear" w:color="auto" w:fill="C6D9F1" w:themeFill="text2" w:themeFillTint="33"/>
            <w:vAlign w:val="center"/>
            <w:hideMark/>
          </w:tcPr>
          <w:p w14:paraId="7DCBDA64" w14:textId="77777777" w:rsidR="0061067D" w:rsidRPr="0067664B" w:rsidRDefault="0061067D" w:rsidP="00555FC5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PO 1, </w:t>
            </w:r>
            <w:r w:rsidRPr="0067664B">
              <w:rPr>
                <w:rFonts w:ascii="Arial Narrow" w:hAnsi="Arial Narrow"/>
                <w:sz w:val="22"/>
                <w:szCs w:val="22"/>
              </w:rPr>
              <w:t>Špecifický cieľ 1.4.2</w:t>
            </w:r>
          </w:p>
          <w:p w14:paraId="718B9F39" w14:textId="77777777" w:rsidR="0061067D" w:rsidRPr="0067664B" w:rsidRDefault="0061067D">
            <w:pPr>
              <w:spacing w:after="0" w:line="24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PO 2, Špecifický cieľ 2.1.2</w:t>
            </w:r>
          </w:p>
          <w:p w14:paraId="334B1632" w14:textId="6FC8121B" w:rsidR="0061067D" w:rsidRPr="0067664B" w:rsidRDefault="0061067D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PO 3, Špecifický cieľ 3.1.2</w:t>
            </w:r>
          </w:p>
        </w:tc>
        <w:tc>
          <w:tcPr>
            <w:tcW w:w="1562" w:type="dxa"/>
            <w:shd w:val="clear" w:color="auto" w:fill="DBE5F1" w:themeFill="accent1" w:themeFillTint="33"/>
            <w:noWrap/>
            <w:vAlign w:val="center"/>
            <w:hideMark/>
          </w:tcPr>
          <w:p w14:paraId="629F4298" w14:textId="77777777" w:rsidR="0061067D" w:rsidRPr="0067664B" w:rsidRDefault="0061067D" w:rsidP="00AC171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989" w:type="dxa"/>
            <w:shd w:val="clear" w:color="auto" w:fill="DBE5F1" w:themeFill="accent1" w:themeFillTint="33"/>
            <w:noWrap/>
            <w:vAlign w:val="center"/>
            <w:hideMark/>
          </w:tcPr>
          <w:p w14:paraId="12CAB789" w14:textId="77777777" w:rsidR="0061067D" w:rsidRPr="0067664B" w:rsidRDefault="0061067D" w:rsidP="00AC171F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88" w:type="dxa"/>
            <w:shd w:val="clear" w:color="auto" w:fill="DBE5F1" w:themeFill="accent1" w:themeFillTint="33"/>
            <w:noWrap/>
            <w:vAlign w:val="center"/>
            <w:hideMark/>
          </w:tcPr>
          <w:p w14:paraId="05EFAEFB" w14:textId="744C0295" w:rsidR="0061067D" w:rsidRPr="0067664B" w:rsidRDefault="0061067D" w:rsidP="00AC171F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4 999 999,99</w:t>
            </w:r>
          </w:p>
        </w:tc>
        <w:tc>
          <w:tcPr>
            <w:tcW w:w="1705" w:type="dxa"/>
            <w:shd w:val="clear" w:color="auto" w:fill="DBE5F1" w:themeFill="accent1" w:themeFillTint="33"/>
            <w:noWrap/>
            <w:vAlign w:val="center"/>
            <w:hideMark/>
          </w:tcPr>
          <w:p w14:paraId="57188D1A" w14:textId="6B0C188F" w:rsidR="0061067D" w:rsidRPr="0067664B" w:rsidRDefault="0061067D" w:rsidP="00AC171F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2,90</w:t>
            </w:r>
          </w:p>
        </w:tc>
      </w:tr>
      <w:tr w:rsidR="0061067D" w:rsidRPr="0067664B" w14:paraId="5D0C3F52" w14:textId="77777777" w:rsidTr="00DE1229">
        <w:tblPrEx>
          <w:tblW w:w="14062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PrExChange w:id="3" w:author="Autor" w:date="2016-07-25T13:00:00Z">
            <w:tblPrEx>
              <w:tblW w:w="140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</w:tblPrEx>
          </w:tblPrExChange>
        </w:tblPrEx>
        <w:trPr>
          <w:trHeight w:hRule="exact" w:val="340"/>
          <w:trPrChange w:id="4" w:author="Autor" w:date="2016-07-25T13:00:00Z">
            <w:trPr>
              <w:trHeight w:val="397"/>
            </w:trPr>
          </w:trPrChange>
        </w:trPr>
        <w:tc>
          <w:tcPr>
            <w:tcW w:w="3836" w:type="dxa"/>
            <w:vMerge/>
            <w:shd w:val="clear" w:color="auto" w:fill="DAEEF3" w:themeFill="accent5" w:themeFillTint="33"/>
            <w:vAlign w:val="center"/>
            <w:hideMark/>
            <w:tcPrChange w:id="5" w:author="Autor" w:date="2016-07-25T13:00:00Z">
              <w:tcPr>
                <w:tcW w:w="3836" w:type="dxa"/>
                <w:vMerge/>
                <w:shd w:val="clear" w:color="auto" w:fill="DAEEF3" w:themeFill="accent5" w:themeFillTint="33"/>
                <w:vAlign w:val="center"/>
                <w:hideMark/>
              </w:tcPr>
            </w:tcPrChange>
          </w:tcPr>
          <w:p w14:paraId="243F9F2A" w14:textId="77777777" w:rsidR="0061067D" w:rsidRPr="0067664B" w:rsidRDefault="0061067D" w:rsidP="00AC171F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vMerge/>
            <w:shd w:val="clear" w:color="auto" w:fill="C6D9F1" w:themeFill="text2" w:themeFillTint="33"/>
            <w:vAlign w:val="center"/>
            <w:hideMark/>
            <w:tcPrChange w:id="6" w:author="Autor" w:date="2016-07-25T13:00:00Z">
              <w:tcPr>
                <w:tcW w:w="2982" w:type="dxa"/>
                <w:vMerge/>
                <w:shd w:val="clear" w:color="auto" w:fill="C6D9F1" w:themeFill="text2" w:themeFillTint="33"/>
                <w:vAlign w:val="center"/>
                <w:hideMark/>
              </w:tcPr>
            </w:tcPrChange>
          </w:tcPr>
          <w:p w14:paraId="37C9D657" w14:textId="77777777" w:rsidR="0061067D" w:rsidRPr="0067664B" w:rsidRDefault="0061067D" w:rsidP="00AC171F">
            <w:pPr>
              <w:spacing w:after="0" w:line="240" w:lineRule="auto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B8CCE4" w:themeFill="accent1" w:themeFillTint="66"/>
            <w:noWrap/>
            <w:vAlign w:val="center"/>
            <w:hideMark/>
            <w:tcPrChange w:id="7" w:author="Autor" w:date="2016-07-25T13:00:00Z">
              <w:tcPr>
                <w:tcW w:w="1562" w:type="dxa"/>
                <w:shd w:val="clear" w:color="auto" w:fill="DBE5F1" w:themeFill="accent1" w:themeFillTint="33"/>
                <w:noWrap/>
                <w:vAlign w:val="center"/>
                <w:hideMark/>
              </w:tcPr>
            </w:tcPrChange>
          </w:tcPr>
          <w:p w14:paraId="55309767" w14:textId="77777777" w:rsidR="0061067D" w:rsidRPr="0067664B" w:rsidRDefault="0061067D" w:rsidP="00AC171F">
            <w:pPr>
              <w:spacing w:after="0" w:line="240" w:lineRule="auto"/>
              <w:jc w:val="center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989" w:type="dxa"/>
            <w:shd w:val="clear" w:color="auto" w:fill="B8CCE4" w:themeFill="accent1" w:themeFillTint="66"/>
            <w:noWrap/>
            <w:vAlign w:val="center"/>
            <w:hideMark/>
            <w:tcPrChange w:id="8" w:author="Autor" w:date="2016-07-25T13:00:00Z">
              <w:tcPr>
                <w:tcW w:w="1989" w:type="dxa"/>
                <w:shd w:val="clear" w:color="auto" w:fill="DBE5F1" w:themeFill="accent1" w:themeFillTint="33"/>
                <w:noWrap/>
                <w:vAlign w:val="center"/>
                <w:hideMark/>
              </w:tcPr>
            </w:tcPrChange>
          </w:tcPr>
          <w:p w14:paraId="442D356A" w14:textId="22ADAF01" w:rsidR="0061067D" w:rsidRPr="0067664B" w:rsidRDefault="0061067D" w:rsidP="00AC171F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>5 000 000,00</w:t>
            </w:r>
          </w:p>
        </w:tc>
        <w:tc>
          <w:tcPr>
            <w:tcW w:w="1988" w:type="dxa"/>
            <w:shd w:val="clear" w:color="auto" w:fill="B8CCE4" w:themeFill="accent1" w:themeFillTint="66"/>
            <w:noWrap/>
            <w:vAlign w:val="center"/>
            <w:tcPrChange w:id="9" w:author="Autor" w:date="2016-07-25T13:00:00Z">
              <w:tcPr>
                <w:tcW w:w="1988" w:type="dxa"/>
                <w:shd w:val="clear" w:color="auto" w:fill="DBE5F1" w:themeFill="accent1" w:themeFillTint="33"/>
                <w:noWrap/>
                <w:vAlign w:val="center"/>
              </w:tcPr>
            </w:tcPrChange>
          </w:tcPr>
          <w:p w14:paraId="15670C09" w14:textId="14BFF01D" w:rsidR="0061067D" w:rsidRPr="0067664B" w:rsidRDefault="0061067D" w:rsidP="0061067D">
            <w:pPr>
              <w:spacing w:after="0" w:line="240" w:lineRule="auto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del w:id="10" w:author="Autor" w:date="2016-07-25T12:56:00Z">
              <w:r w:rsidRPr="0067664B" w:rsidDel="0061067D">
                <w:rPr>
                  <w:rFonts w:ascii="Arial Narrow" w:hAnsi="Arial Narrow"/>
                  <w:color w:val="000000"/>
                  <w:sz w:val="22"/>
                  <w:szCs w:val="22"/>
                </w:rPr>
                <w:delText>a viac</w:delText>
              </w:r>
            </w:del>
            <w:ins w:id="11" w:author="Autor" w:date="2016-07-25T12:56:00Z">
              <w:r>
                <w:rPr>
                  <w:rFonts w:ascii="Arial Narrow" w:hAnsi="Arial Narrow"/>
                  <w:color w:val="000000"/>
                  <w:sz w:val="22"/>
                  <w:szCs w:val="22"/>
                </w:rPr>
                <w:t>9 999 999,99</w:t>
              </w:r>
            </w:ins>
          </w:p>
        </w:tc>
        <w:tc>
          <w:tcPr>
            <w:tcW w:w="1705" w:type="dxa"/>
            <w:shd w:val="clear" w:color="auto" w:fill="B8CCE4" w:themeFill="accent1" w:themeFillTint="66"/>
            <w:noWrap/>
            <w:vAlign w:val="center"/>
            <w:hideMark/>
            <w:tcPrChange w:id="12" w:author="Autor" w:date="2016-07-25T13:00:00Z">
              <w:tcPr>
                <w:tcW w:w="1705" w:type="dxa"/>
                <w:shd w:val="clear" w:color="auto" w:fill="DBE5F1" w:themeFill="accent1" w:themeFillTint="33"/>
                <w:noWrap/>
                <w:vAlign w:val="center"/>
                <w:hideMark/>
              </w:tcPr>
            </w:tcPrChange>
          </w:tcPr>
          <w:p w14:paraId="2D4577A8" w14:textId="1BB2131C" w:rsidR="0061067D" w:rsidRPr="0067664B" w:rsidRDefault="0061067D" w:rsidP="0061067D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del w:id="13" w:author="Autor" w:date="2016-07-25T12:57:00Z">
              <w:r w:rsidRPr="0067664B" w:rsidDel="0061067D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1</w:delText>
              </w:r>
            </w:del>
            <w:ins w:id="14" w:author="Autor" w:date="2016-07-25T12:57:00Z">
              <w:r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t>2</w:t>
              </w:r>
            </w:ins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,</w:t>
            </w:r>
            <w:del w:id="15" w:author="Autor" w:date="2016-07-25T12:57:00Z">
              <w:r w:rsidRPr="0067664B" w:rsidDel="0061067D"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delText>3</w:delText>
              </w:r>
            </w:del>
            <w:ins w:id="16" w:author="Autor" w:date="2016-07-25T12:57:00Z">
              <w:r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t>2</w:t>
              </w:r>
            </w:ins>
            <w:r w:rsidRPr="0067664B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61067D" w:rsidRPr="0067664B" w14:paraId="3D7BF338" w14:textId="77777777" w:rsidTr="00DE1229">
        <w:trPr>
          <w:trHeight w:hRule="exact" w:val="340"/>
          <w:ins w:id="17" w:author="Autor" w:date="2016-07-25T12:56:00Z"/>
        </w:trPr>
        <w:tc>
          <w:tcPr>
            <w:tcW w:w="3836" w:type="dxa"/>
            <w:vMerge/>
            <w:shd w:val="clear" w:color="auto" w:fill="DAEEF3" w:themeFill="accent5" w:themeFillTint="33"/>
            <w:vAlign w:val="center"/>
          </w:tcPr>
          <w:p w14:paraId="11A9360E" w14:textId="77777777" w:rsidR="0061067D" w:rsidRPr="0067664B" w:rsidRDefault="0061067D" w:rsidP="00AC171F">
            <w:pPr>
              <w:spacing w:after="0" w:line="240" w:lineRule="auto"/>
              <w:rPr>
                <w:ins w:id="18" w:author="Autor" w:date="2016-07-25T12:56:00Z"/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2982" w:type="dxa"/>
            <w:vMerge/>
            <w:shd w:val="clear" w:color="auto" w:fill="C6D9F1" w:themeFill="text2" w:themeFillTint="33"/>
            <w:vAlign w:val="center"/>
          </w:tcPr>
          <w:p w14:paraId="238B750E" w14:textId="77777777" w:rsidR="0061067D" w:rsidRPr="0067664B" w:rsidRDefault="0061067D" w:rsidP="00AC171F">
            <w:pPr>
              <w:spacing w:after="0" w:line="240" w:lineRule="auto"/>
              <w:rPr>
                <w:ins w:id="19" w:author="Autor" w:date="2016-07-25T12:56:00Z"/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shd w:val="clear" w:color="auto" w:fill="DBE5F1" w:themeFill="accent1" w:themeFillTint="33"/>
            <w:noWrap/>
            <w:vAlign w:val="center"/>
          </w:tcPr>
          <w:p w14:paraId="381655E1" w14:textId="1993CF6C" w:rsidR="0061067D" w:rsidRPr="0067664B" w:rsidRDefault="0061067D" w:rsidP="00AC171F">
            <w:pPr>
              <w:spacing w:after="0" w:line="240" w:lineRule="auto"/>
              <w:jc w:val="center"/>
              <w:rPr>
                <w:ins w:id="20" w:author="Autor" w:date="2016-07-25T12:56:00Z"/>
                <w:rFonts w:ascii="Arial Narrow" w:hAnsi="Arial Narrow"/>
                <w:color w:val="000000"/>
                <w:sz w:val="22"/>
                <w:szCs w:val="22"/>
              </w:rPr>
            </w:pPr>
            <w:ins w:id="21" w:author="Autor" w:date="2016-07-25T12:57:00Z">
              <w:r>
                <w:rPr>
                  <w:rFonts w:ascii="Arial Narrow" w:hAnsi="Arial Narrow"/>
                  <w:color w:val="000000"/>
                  <w:sz w:val="22"/>
                  <w:szCs w:val="22"/>
                </w:rPr>
                <w:t>3.</w:t>
              </w:r>
            </w:ins>
          </w:p>
        </w:tc>
        <w:tc>
          <w:tcPr>
            <w:tcW w:w="1989" w:type="dxa"/>
            <w:shd w:val="clear" w:color="auto" w:fill="DBE5F1" w:themeFill="accent1" w:themeFillTint="33"/>
            <w:noWrap/>
            <w:vAlign w:val="center"/>
          </w:tcPr>
          <w:p w14:paraId="4BE970A1" w14:textId="517B2F2D" w:rsidR="0061067D" w:rsidRPr="0067664B" w:rsidRDefault="0061067D" w:rsidP="00AC171F">
            <w:pPr>
              <w:spacing w:after="0" w:line="240" w:lineRule="auto"/>
              <w:jc w:val="right"/>
              <w:rPr>
                <w:ins w:id="22" w:author="Autor" w:date="2016-07-25T12:56:00Z"/>
                <w:rFonts w:ascii="Arial Narrow" w:hAnsi="Arial Narrow"/>
                <w:color w:val="000000"/>
                <w:sz w:val="22"/>
                <w:szCs w:val="22"/>
              </w:rPr>
            </w:pPr>
            <w:ins w:id="23" w:author="Autor" w:date="2016-07-25T12:57:00Z">
              <w:r>
                <w:rPr>
                  <w:rFonts w:ascii="Arial Narrow" w:hAnsi="Arial Narrow"/>
                  <w:color w:val="000000"/>
                  <w:sz w:val="22"/>
                  <w:szCs w:val="22"/>
                </w:rPr>
                <w:t>10 000 000,00</w:t>
              </w:r>
            </w:ins>
          </w:p>
        </w:tc>
        <w:tc>
          <w:tcPr>
            <w:tcW w:w="1988" w:type="dxa"/>
            <w:shd w:val="clear" w:color="auto" w:fill="DBE5F1" w:themeFill="accent1" w:themeFillTint="33"/>
            <w:noWrap/>
            <w:vAlign w:val="center"/>
          </w:tcPr>
          <w:p w14:paraId="5592ACCD" w14:textId="7FE10E37" w:rsidR="0061067D" w:rsidRPr="0067664B" w:rsidRDefault="0061067D" w:rsidP="00AC171F">
            <w:pPr>
              <w:spacing w:after="0" w:line="240" w:lineRule="auto"/>
              <w:jc w:val="right"/>
              <w:rPr>
                <w:ins w:id="24" w:author="Autor" w:date="2016-07-25T12:56:00Z"/>
                <w:rFonts w:ascii="Arial Narrow" w:hAnsi="Arial Narrow"/>
                <w:color w:val="000000"/>
                <w:sz w:val="22"/>
                <w:szCs w:val="22"/>
              </w:rPr>
            </w:pPr>
            <w:ins w:id="25" w:author="Autor" w:date="2016-07-25T12:57:00Z">
              <w:r>
                <w:rPr>
                  <w:rFonts w:ascii="Arial Narrow" w:hAnsi="Arial Narrow"/>
                  <w:color w:val="000000"/>
                  <w:sz w:val="22"/>
                  <w:szCs w:val="22"/>
                </w:rPr>
                <w:t>a viac</w:t>
              </w:r>
            </w:ins>
          </w:p>
        </w:tc>
        <w:tc>
          <w:tcPr>
            <w:tcW w:w="1705" w:type="dxa"/>
            <w:shd w:val="clear" w:color="auto" w:fill="DBE5F1" w:themeFill="accent1" w:themeFillTint="33"/>
            <w:noWrap/>
            <w:vAlign w:val="center"/>
          </w:tcPr>
          <w:p w14:paraId="76FC05EB" w14:textId="77EB54C7" w:rsidR="0061067D" w:rsidRPr="0067664B" w:rsidRDefault="0061067D" w:rsidP="00AC171F">
            <w:pPr>
              <w:spacing w:after="0" w:line="240" w:lineRule="auto"/>
              <w:jc w:val="center"/>
              <w:rPr>
                <w:ins w:id="26" w:author="Autor" w:date="2016-07-25T12:56:00Z"/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ins w:id="27" w:author="Autor" w:date="2016-07-25T12:57:00Z">
              <w:r>
                <w:rPr>
                  <w:rFonts w:ascii="Arial Narrow" w:hAnsi="Arial Narrow"/>
                  <w:b/>
                  <w:bCs/>
                  <w:color w:val="000000"/>
                  <w:sz w:val="22"/>
                  <w:szCs w:val="22"/>
                </w:rPr>
                <w:t>1,35</w:t>
              </w:r>
            </w:ins>
          </w:p>
        </w:tc>
      </w:tr>
    </w:tbl>
    <w:p w14:paraId="4B54F325" w14:textId="77777777" w:rsidR="00E614E5" w:rsidRPr="00FB0EF4" w:rsidRDefault="00E614E5" w:rsidP="00FC7FB5">
      <w:pPr>
        <w:spacing w:before="60" w:after="60" w:line="240" w:lineRule="auto"/>
        <w:rPr>
          <w:rFonts w:ascii="Arial Narrow" w:hAnsi="Arial Narrow"/>
          <w:sz w:val="14"/>
          <w:szCs w:val="22"/>
        </w:rPr>
      </w:pPr>
    </w:p>
    <w:tbl>
      <w:tblPr>
        <w:tblStyle w:val="Svetlzoznamzvraznenie1"/>
        <w:tblW w:w="14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1"/>
        <w:gridCol w:w="3937"/>
        <w:gridCol w:w="3384"/>
        <w:gridCol w:w="2232"/>
        <w:gridCol w:w="2258"/>
      </w:tblGrid>
      <w:tr w:rsidR="008F4CDC" w:rsidRPr="00020568" w14:paraId="09AC7935" w14:textId="77777777" w:rsidTr="00C57F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shd w:val="clear" w:color="auto" w:fill="D9D9D9" w:themeFill="background1" w:themeFillShade="D9"/>
            <w:vAlign w:val="center"/>
          </w:tcPr>
          <w:p w14:paraId="786FEB9E" w14:textId="77777777" w:rsidR="008F4CDC" w:rsidRPr="00020568" w:rsidRDefault="008F4CDC" w:rsidP="00C57F46">
            <w:pPr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020568">
              <w:rPr>
                <w:rFonts w:ascii="Arial Narrow" w:hAnsi="Arial Narrow"/>
                <w:color w:val="auto"/>
                <w:sz w:val="22"/>
                <w:szCs w:val="22"/>
              </w:rPr>
              <w:t>Oprávnený výdavok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679D029" w14:textId="0787C72F" w:rsidR="008F4CDC" w:rsidRPr="00020568" w:rsidRDefault="005272C2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t xml:space="preserve">Prioritná os </w:t>
            </w:r>
            <w:r w:rsidRPr="00FC7FB5">
              <w:rPr>
                <w:rFonts w:ascii="Arial Narrow" w:hAnsi="Arial Narrow"/>
                <w:b w:val="0"/>
                <w:color w:val="000000"/>
                <w:sz w:val="22"/>
                <w:szCs w:val="22"/>
              </w:rPr>
              <w:t>(PO)</w:t>
            </w:r>
            <w:r w:rsidRPr="0067664B">
              <w:rPr>
                <w:rFonts w:ascii="Arial Narrow" w:hAnsi="Arial Narrow"/>
                <w:color w:val="000000"/>
                <w:sz w:val="22"/>
                <w:szCs w:val="22"/>
              </w:rPr>
              <w:br/>
              <w:t>OP KŽP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8AF0076" w14:textId="48260AD1" w:rsidR="008F4CDC" w:rsidRPr="00FC7FB5" w:rsidRDefault="008F4CDC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  <w:sz w:val="22"/>
                <w:szCs w:val="22"/>
              </w:rPr>
            </w:pPr>
            <w:r w:rsidRPr="00020568">
              <w:rPr>
                <w:rFonts w:ascii="Arial Narrow" w:hAnsi="Arial Narrow"/>
                <w:color w:val="auto"/>
                <w:sz w:val="22"/>
                <w:szCs w:val="22"/>
              </w:rPr>
              <w:t>Pracovná pozícia</w:t>
            </w:r>
            <w:r w:rsidRPr="00FC7FB5">
              <w:rPr>
                <w:rStyle w:val="Odkaznapoznmkupodiarou"/>
                <w:rFonts w:ascii="Arial Narrow" w:hAnsi="Arial Narrow"/>
                <w:b w:val="0"/>
                <w:color w:val="auto"/>
                <w:sz w:val="22"/>
                <w:szCs w:val="22"/>
              </w:rPr>
              <w:footnoteReference w:id="8"/>
            </w:r>
          </w:p>
        </w:tc>
        <w:tc>
          <w:tcPr>
            <w:tcW w:w="2243" w:type="dxa"/>
            <w:shd w:val="clear" w:color="auto" w:fill="D9D9D9" w:themeFill="background1" w:themeFillShade="D9"/>
            <w:vAlign w:val="center"/>
          </w:tcPr>
          <w:p w14:paraId="6CB196A4" w14:textId="77777777" w:rsidR="008F4CDC" w:rsidRPr="00020568" w:rsidRDefault="008F4CDC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020568">
              <w:rPr>
                <w:rFonts w:ascii="Arial Narrow" w:hAnsi="Arial Narrow"/>
                <w:color w:val="auto"/>
                <w:sz w:val="22"/>
                <w:szCs w:val="22"/>
              </w:rPr>
              <w:t>Finančný limit</w:t>
            </w:r>
          </w:p>
          <w:p w14:paraId="73ED0171" w14:textId="77777777" w:rsidR="008F4CDC" w:rsidRPr="00020568" w:rsidRDefault="008F4CDC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  <w:sz w:val="22"/>
                <w:szCs w:val="22"/>
              </w:rPr>
            </w:pPr>
            <w:r w:rsidRPr="00020568">
              <w:rPr>
                <w:rFonts w:ascii="Arial Narrow" w:hAnsi="Arial Narrow"/>
                <w:color w:val="auto"/>
                <w:sz w:val="22"/>
                <w:szCs w:val="22"/>
              </w:rPr>
              <w:t>pre hrubú mzdu</w:t>
            </w:r>
            <w:r w:rsidRPr="00020568">
              <w:rPr>
                <w:rStyle w:val="Odkaznapoznmkupodiarou"/>
                <w:rFonts w:ascii="Arial Narrow" w:hAnsi="Arial Narrow"/>
                <w:b w:val="0"/>
                <w:color w:val="auto"/>
                <w:sz w:val="22"/>
                <w:szCs w:val="22"/>
              </w:rPr>
              <w:footnoteReference w:id="9"/>
            </w:r>
          </w:p>
          <w:p w14:paraId="665D5398" w14:textId="77777777" w:rsidR="008F4CDC" w:rsidRPr="00C57F46" w:rsidRDefault="008F4CDC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</w:rPr>
            </w:pPr>
            <w:r w:rsidRPr="00C57F46">
              <w:rPr>
                <w:rFonts w:ascii="Arial Narrow" w:hAnsi="Arial Narrow"/>
                <w:b w:val="0"/>
                <w:color w:val="auto"/>
              </w:rPr>
              <w:t>(EUR/mesiac)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55CDEB0" w14:textId="77777777" w:rsidR="008F4CDC" w:rsidRPr="00020568" w:rsidRDefault="008F4CDC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020568">
              <w:rPr>
                <w:rFonts w:ascii="Arial Narrow" w:hAnsi="Arial Narrow"/>
                <w:color w:val="auto"/>
                <w:sz w:val="22"/>
                <w:szCs w:val="22"/>
              </w:rPr>
              <w:t>Finančný limit</w:t>
            </w:r>
          </w:p>
          <w:p w14:paraId="76D7D210" w14:textId="77777777" w:rsidR="008F4CDC" w:rsidRPr="00020568" w:rsidRDefault="008F4CDC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  <w:sz w:val="22"/>
                <w:szCs w:val="22"/>
              </w:rPr>
            </w:pPr>
            <w:r w:rsidRPr="00020568">
              <w:rPr>
                <w:rFonts w:ascii="Arial Narrow" w:hAnsi="Arial Narrow"/>
                <w:color w:val="auto"/>
                <w:sz w:val="22"/>
                <w:szCs w:val="22"/>
              </w:rPr>
              <w:t>pre odmenu</w:t>
            </w:r>
            <w:r w:rsidRPr="00020568">
              <w:rPr>
                <w:rStyle w:val="Odkaznapoznmkupodiarou"/>
                <w:rFonts w:ascii="Arial Narrow" w:hAnsi="Arial Narrow"/>
                <w:b w:val="0"/>
                <w:color w:val="auto"/>
                <w:sz w:val="22"/>
                <w:szCs w:val="22"/>
              </w:rPr>
              <w:footnoteReference w:id="10"/>
            </w:r>
          </w:p>
          <w:p w14:paraId="50A29EA1" w14:textId="77777777" w:rsidR="008F4CDC" w:rsidRPr="00C57F46" w:rsidRDefault="008F4CDC" w:rsidP="00C57F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</w:rPr>
            </w:pPr>
            <w:r w:rsidRPr="00C57F46">
              <w:rPr>
                <w:rFonts w:ascii="Arial Narrow" w:hAnsi="Arial Narrow"/>
                <w:b w:val="0"/>
                <w:color w:val="auto"/>
              </w:rPr>
              <w:t>(EUR/hodina</w:t>
            </w:r>
            <w:r w:rsidRPr="00C57F46">
              <w:rPr>
                <w:rStyle w:val="Odkaznapoznmkupodiarou"/>
                <w:rFonts w:ascii="Arial Narrow" w:hAnsi="Arial Narrow"/>
                <w:b w:val="0"/>
                <w:color w:val="auto"/>
              </w:rPr>
              <w:footnoteReference w:id="11"/>
            </w:r>
            <w:r w:rsidRPr="00C57F46">
              <w:rPr>
                <w:rFonts w:ascii="Arial Narrow" w:hAnsi="Arial Narrow"/>
                <w:b w:val="0"/>
                <w:color w:val="auto"/>
              </w:rPr>
              <w:t>)</w:t>
            </w:r>
          </w:p>
        </w:tc>
      </w:tr>
      <w:tr w:rsidR="008F4CDC" w:rsidRPr="00020568" w14:paraId="1A6597B6" w14:textId="77777777" w:rsidTr="00DE1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AEEF3" w:themeFill="accent5" w:themeFillTint="33"/>
            <w:vAlign w:val="center"/>
          </w:tcPr>
          <w:p w14:paraId="38B29D41" w14:textId="77777777" w:rsidR="008F4CDC" w:rsidRPr="00237371" w:rsidRDefault="008F4CDC" w:rsidP="005272C2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46D5B">
              <w:rPr>
                <w:rFonts w:ascii="Arial Narrow" w:hAnsi="Arial Narrow"/>
                <w:sz w:val="22"/>
                <w:szCs w:val="22"/>
              </w:rPr>
              <w:t>Osobné výdavky</w:t>
            </w:r>
            <w:r w:rsidRPr="00237371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12"/>
            </w:r>
          </w:p>
        </w:tc>
        <w:tc>
          <w:tcPr>
            <w:tcW w:w="3969" w:type="dxa"/>
            <w:vMerge w:val="restart"/>
            <w:tcBorders>
              <w:top w:val="none" w:sz="0" w:space="0" w:color="auto"/>
              <w:bottom w:val="none" w:sz="0" w:space="0" w:color="auto"/>
            </w:tcBorders>
            <w:shd w:val="clear" w:color="auto" w:fill="C6D9F1" w:themeFill="text2" w:themeFillTint="33"/>
            <w:vAlign w:val="center"/>
          </w:tcPr>
          <w:p w14:paraId="2A70748B" w14:textId="3AC818F7" w:rsidR="008F4CDC" w:rsidRPr="002544F1" w:rsidRDefault="005272C2" w:rsidP="00527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544F1">
              <w:rPr>
                <w:rFonts w:ascii="Arial Narrow" w:hAnsi="Arial Narrow"/>
                <w:color w:val="000000"/>
              </w:rPr>
              <w:t>PO 1</w:t>
            </w:r>
            <w:ins w:id="28" w:author="Autor" w:date="2016-07-25T13:06:00Z">
              <w:r w:rsidR="00DE1229">
                <w:rPr>
                  <w:rFonts w:ascii="Arial Narrow" w:hAnsi="Arial Narrow"/>
                  <w:color w:val="000000"/>
                </w:rPr>
                <w:t xml:space="preserve">, </w:t>
              </w:r>
            </w:ins>
            <w:del w:id="29" w:author="Autor" w:date="2016-07-25T13:06:00Z">
              <w:r w:rsidRPr="002544F1" w:rsidDel="00DE1229">
                <w:rPr>
                  <w:rFonts w:ascii="Arial Narrow" w:hAnsi="Arial Narrow"/>
                  <w:color w:val="000000"/>
                </w:rPr>
                <w:delText xml:space="preserve"> </w:delText>
              </w:r>
              <w:r w:rsidRPr="002544F1" w:rsidDel="00DE1229">
                <w:rPr>
                  <w:rFonts w:ascii="Arial Narrow" w:hAnsi="Arial Narrow"/>
                  <w:color w:val="000000"/>
                </w:rPr>
                <w:br/>
              </w:r>
            </w:del>
            <w:r w:rsidRPr="002544F1">
              <w:rPr>
                <w:rFonts w:ascii="Arial Narrow" w:hAnsi="Arial Narrow"/>
              </w:rPr>
              <w:t>Špecifický cieľ 1.1.1, 1.2.3, 1.3.1, 1.4.1 a 1.4.2</w:t>
            </w:r>
          </w:p>
          <w:p w14:paraId="5399377A" w14:textId="77777777" w:rsidR="005272C2" w:rsidRPr="002544F1" w:rsidRDefault="005272C2" w:rsidP="00527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0"/>
                <w:szCs w:val="10"/>
              </w:rPr>
            </w:pPr>
          </w:p>
          <w:p w14:paraId="37F21764" w14:textId="2AF51E51" w:rsidR="005272C2" w:rsidRPr="002544F1" w:rsidRDefault="005272C2" w:rsidP="00527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544F1">
              <w:rPr>
                <w:rFonts w:ascii="Arial Narrow" w:hAnsi="Arial Narrow"/>
                <w:color w:val="000000"/>
              </w:rPr>
              <w:t>PO 2</w:t>
            </w:r>
            <w:ins w:id="30" w:author="Autor" w:date="2016-07-25T13:06:00Z">
              <w:r w:rsidR="00DE1229">
                <w:rPr>
                  <w:rFonts w:ascii="Arial Narrow" w:hAnsi="Arial Narrow"/>
                  <w:color w:val="000000"/>
                </w:rPr>
                <w:t xml:space="preserve">, </w:t>
              </w:r>
            </w:ins>
            <w:del w:id="31" w:author="Autor" w:date="2016-07-25T13:06:00Z">
              <w:r w:rsidRPr="002544F1" w:rsidDel="00DE1229">
                <w:rPr>
                  <w:rFonts w:ascii="Arial Narrow" w:hAnsi="Arial Narrow"/>
                  <w:color w:val="000000"/>
                </w:rPr>
                <w:br/>
              </w:r>
            </w:del>
            <w:r w:rsidRPr="002544F1">
              <w:rPr>
                <w:rFonts w:ascii="Arial Narrow" w:hAnsi="Arial Narrow"/>
              </w:rPr>
              <w:t>Špecifický cieľ 2.1.1 a 2.1.2</w:t>
            </w:r>
          </w:p>
          <w:p w14:paraId="19ADCFD9" w14:textId="77777777" w:rsidR="005272C2" w:rsidRPr="002544F1" w:rsidRDefault="005272C2" w:rsidP="00527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0"/>
                <w:szCs w:val="10"/>
              </w:rPr>
            </w:pPr>
          </w:p>
          <w:p w14:paraId="6A6A0C6A" w14:textId="1898DB7A" w:rsidR="005272C2" w:rsidRPr="002544F1" w:rsidRDefault="005272C2" w:rsidP="00DE12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 w:rsidRPr="002544F1">
              <w:rPr>
                <w:rFonts w:ascii="Arial Narrow" w:hAnsi="Arial Narrow"/>
              </w:rPr>
              <w:t>PO 3</w:t>
            </w:r>
            <w:ins w:id="32" w:author="Autor" w:date="2016-07-25T13:06:00Z">
              <w:r w:rsidR="00DE1229">
                <w:rPr>
                  <w:rFonts w:ascii="Arial Narrow" w:hAnsi="Arial Narrow"/>
                </w:rPr>
                <w:t xml:space="preserve">, </w:t>
              </w:r>
            </w:ins>
            <w:r w:rsidRPr="002544F1">
              <w:rPr>
                <w:rFonts w:ascii="Arial Narrow" w:hAnsi="Arial Narrow"/>
              </w:rPr>
              <w:t>Špecifický cieľ 3.1.1, 3.1.2 a 3.1.3</w:t>
            </w: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37478687" w14:textId="3A33A5BD" w:rsidR="008F4CDC" w:rsidRPr="00237371" w:rsidRDefault="008F4CDC" w:rsidP="00527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237371">
              <w:rPr>
                <w:rFonts w:ascii="Arial Narrow" w:hAnsi="Arial Narrow"/>
                <w:sz w:val="22"/>
                <w:szCs w:val="22"/>
              </w:rPr>
              <w:t>Odborný koordinátor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13"/>
            </w:r>
          </w:p>
        </w:tc>
        <w:tc>
          <w:tcPr>
            <w:tcW w:w="2243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4E00C08F" w14:textId="3BE6B8D2" w:rsidR="008F4CDC" w:rsidRPr="00237371" w:rsidRDefault="009C6E5A" w:rsidP="00FF5A5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2 </w:t>
            </w:r>
            <w:del w:id="33" w:author="Autor" w:date="2016-07-28T10:37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1</w:delText>
              </w:r>
            </w:del>
            <w:ins w:id="34" w:author="Autor" w:date="2016-07-28T10:37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2</w:t>
              </w:r>
            </w:ins>
            <w:ins w:id="35" w:author="Autor" w:date="2016-07-28T17:16:00Z">
              <w:r w:rsidR="00FF5A55">
                <w:rPr>
                  <w:rFonts w:ascii="Arial Narrow" w:hAnsi="Arial Narrow"/>
                  <w:b/>
                  <w:sz w:val="22"/>
                  <w:szCs w:val="22"/>
                </w:rPr>
                <w:t>0</w:t>
              </w:r>
            </w:ins>
            <w:del w:id="36" w:author="Autor" w:date="2016-07-28T17:16:00Z">
              <w:r w:rsidDel="00FF5A55">
                <w:rPr>
                  <w:rFonts w:ascii="Arial Narrow" w:hAnsi="Arial Narrow"/>
                  <w:b/>
                  <w:sz w:val="22"/>
                  <w:szCs w:val="22"/>
                </w:rPr>
                <w:delText>6</w:delText>
              </w:r>
            </w:del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  <w:r w:rsidR="008F4CDC" w:rsidRPr="00237371">
              <w:rPr>
                <w:rFonts w:ascii="Arial Narrow" w:hAnsi="Arial Narrow"/>
                <w:b/>
                <w:sz w:val="22"/>
                <w:szCs w:val="22"/>
              </w:rPr>
              <w:t>,-</w:t>
            </w:r>
          </w:p>
        </w:tc>
        <w:tc>
          <w:tcPr>
            <w:tcW w:w="2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0DE80DC9" w14:textId="57D9C282" w:rsidR="008F4CDC" w:rsidRPr="00237371" w:rsidRDefault="009C6E5A" w:rsidP="00BB50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12,</w:t>
            </w:r>
            <w:del w:id="37" w:author="Autor" w:date="2016-07-28T10:38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43</w:delText>
              </w:r>
            </w:del>
            <w:ins w:id="38" w:author="Autor" w:date="2016-07-28T17:17:00Z">
              <w:r w:rsidR="00FF5A55">
                <w:rPr>
                  <w:rFonts w:ascii="Arial Narrow" w:hAnsi="Arial Narrow"/>
                  <w:b/>
                  <w:sz w:val="22"/>
                  <w:szCs w:val="22"/>
                </w:rPr>
                <w:t>66</w:t>
              </w:r>
            </w:ins>
          </w:p>
        </w:tc>
      </w:tr>
      <w:tr w:rsidR="008F4CDC" w:rsidRPr="00020568" w14:paraId="083DF755" w14:textId="77777777" w:rsidTr="00DE1229">
        <w:trPr>
          <w:trHeight w:hRule="exact"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shd w:val="clear" w:color="auto" w:fill="DAEEF3" w:themeFill="accent5" w:themeFillTint="33"/>
            <w:vAlign w:val="center"/>
          </w:tcPr>
          <w:p w14:paraId="4679E3BA" w14:textId="77777777" w:rsidR="008F4CDC" w:rsidRPr="00237371" w:rsidRDefault="008F4CDC" w:rsidP="005272C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C6D9F1" w:themeFill="text2" w:themeFillTint="33"/>
          </w:tcPr>
          <w:p w14:paraId="06B6E74E" w14:textId="77777777" w:rsidR="008F4CDC" w:rsidRPr="00237371" w:rsidRDefault="008F4CDC" w:rsidP="00527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B8CCE4" w:themeFill="accent1" w:themeFillTint="66"/>
            <w:vAlign w:val="center"/>
          </w:tcPr>
          <w:p w14:paraId="4D2242C4" w14:textId="016B26AA" w:rsidR="008F4CDC" w:rsidRPr="00237371" w:rsidRDefault="008F4CDC" w:rsidP="00527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237371">
              <w:rPr>
                <w:rFonts w:ascii="Arial Narrow" w:hAnsi="Arial Narrow"/>
                <w:sz w:val="22"/>
                <w:szCs w:val="22"/>
              </w:rPr>
              <w:t>Expert/špecialista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14"/>
            </w:r>
          </w:p>
        </w:tc>
        <w:tc>
          <w:tcPr>
            <w:tcW w:w="2243" w:type="dxa"/>
            <w:shd w:val="clear" w:color="auto" w:fill="B8CCE4" w:themeFill="accent1" w:themeFillTint="66"/>
            <w:vAlign w:val="center"/>
          </w:tcPr>
          <w:p w14:paraId="36683E22" w14:textId="75738B2D" w:rsidR="008F4CDC" w:rsidRPr="004F5616" w:rsidRDefault="009C6E5A" w:rsidP="00BB50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4F5616">
              <w:rPr>
                <w:rFonts w:ascii="Arial Narrow" w:hAnsi="Arial Narrow"/>
                <w:b/>
                <w:sz w:val="22"/>
                <w:szCs w:val="22"/>
              </w:rPr>
              <w:t xml:space="preserve">1 </w:t>
            </w:r>
            <w:del w:id="39" w:author="Autor" w:date="2016-07-28T10:38:00Z">
              <w:r w:rsidR="004F5616" w:rsidDel="00BB5088">
                <w:rPr>
                  <w:rFonts w:ascii="Arial Narrow" w:hAnsi="Arial Narrow"/>
                  <w:b/>
                  <w:sz w:val="22"/>
                  <w:szCs w:val="22"/>
                </w:rPr>
                <w:delText>500</w:delText>
              </w:r>
            </w:del>
            <w:ins w:id="40" w:author="Autor" w:date="2016-07-28T10:38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603</w:t>
              </w:r>
            </w:ins>
            <w:r w:rsidR="008F4CDC" w:rsidRPr="004F5616">
              <w:rPr>
                <w:rFonts w:ascii="Arial Narrow" w:hAnsi="Arial Narrow"/>
                <w:b/>
                <w:sz w:val="22"/>
                <w:szCs w:val="22"/>
              </w:rPr>
              <w:t>,-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14:paraId="58246B87" w14:textId="7ABAE1F0" w:rsidR="008F4CDC" w:rsidRPr="004F5616" w:rsidRDefault="004F5616" w:rsidP="00BB50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del w:id="41" w:author="Autor" w:date="2016-07-28T10:38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8</w:delText>
              </w:r>
            </w:del>
            <w:ins w:id="42" w:author="Autor" w:date="2016-07-28T10:38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9</w:t>
              </w:r>
            </w:ins>
            <w:r w:rsidR="009C6E5A" w:rsidRPr="004F5616">
              <w:rPr>
                <w:rFonts w:ascii="Arial Narrow" w:hAnsi="Arial Narrow"/>
                <w:b/>
                <w:sz w:val="22"/>
                <w:szCs w:val="22"/>
              </w:rPr>
              <w:t>,</w:t>
            </w:r>
            <w:del w:id="43" w:author="Autor" w:date="2016-07-28T10:38:00Z">
              <w:r w:rsidR="009C6E5A" w:rsidRPr="004F5616" w:rsidDel="00BB5088">
                <w:rPr>
                  <w:rFonts w:ascii="Arial Narrow" w:hAnsi="Arial Narrow"/>
                  <w:b/>
                  <w:sz w:val="22"/>
                  <w:szCs w:val="22"/>
                </w:rPr>
                <w:delText>6</w:delText>
              </w:r>
            </w:del>
            <w:ins w:id="44" w:author="Autor" w:date="2016-07-28T10:38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2</w:t>
              </w:r>
            </w:ins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</w:tr>
      <w:tr w:rsidR="008F4CDC" w:rsidRPr="00020568" w14:paraId="25CCBAEE" w14:textId="77777777" w:rsidTr="00DE1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AEEF3" w:themeFill="accent5" w:themeFillTint="33"/>
            <w:vAlign w:val="center"/>
          </w:tcPr>
          <w:p w14:paraId="4C4630D3" w14:textId="77777777" w:rsidR="008F4CDC" w:rsidRPr="00237371" w:rsidRDefault="008F4CDC" w:rsidP="005272C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none" w:sz="0" w:space="0" w:color="auto"/>
              <w:bottom w:val="none" w:sz="0" w:space="0" w:color="auto"/>
            </w:tcBorders>
            <w:shd w:val="clear" w:color="auto" w:fill="C6D9F1" w:themeFill="text2" w:themeFillTint="33"/>
          </w:tcPr>
          <w:p w14:paraId="3B951F92" w14:textId="77777777" w:rsidR="008F4CDC" w:rsidRPr="00237371" w:rsidRDefault="008F4CDC" w:rsidP="00527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3BCBEA4A" w14:textId="31D460DF" w:rsidR="008F4CDC" w:rsidRPr="00237371" w:rsidRDefault="008F4CDC" w:rsidP="00527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237371">
              <w:rPr>
                <w:rFonts w:ascii="Arial Narrow" w:hAnsi="Arial Narrow"/>
                <w:sz w:val="22"/>
                <w:szCs w:val="22"/>
              </w:rPr>
              <w:t>Odborný/technický pracovník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15"/>
            </w:r>
          </w:p>
        </w:tc>
        <w:tc>
          <w:tcPr>
            <w:tcW w:w="2243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18E7F858" w14:textId="3E5A93F4" w:rsidR="008F4CDC" w:rsidRPr="00237371" w:rsidRDefault="009C6E5A" w:rsidP="00BB50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1 </w:t>
            </w:r>
            <w:del w:id="45" w:author="Autor" w:date="2016-07-28T10:38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090</w:delText>
              </w:r>
            </w:del>
            <w:ins w:id="46" w:author="Autor" w:date="2016-07-28T17:17:00Z">
              <w:r w:rsidR="00FF5A55">
                <w:rPr>
                  <w:rFonts w:ascii="Arial Narrow" w:hAnsi="Arial Narrow"/>
                  <w:b/>
                  <w:sz w:val="22"/>
                  <w:szCs w:val="22"/>
                </w:rPr>
                <w:t>162</w:t>
              </w:r>
            </w:ins>
            <w:r w:rsidR="008F4CDC">
              <w:rPr>
                <w:rFonts w:ascii="Arial Narrow" w:hAnsi="Arial Narrow"/>
                <w:b/>
                <w:sz w:val="22"/>
                <w:szCs w:val="22"/>
              </w:rPr>
              <w:t>,-</w:t>
            </w:r>
          </w:p>
        </w:tc>
        <w:tc>
          <w:tcPr>
            <w:tcW w:w="226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162F0B2F" w14:textId="4FF50A11" w:rsidR="008F4CDC" w:rsidRPr="00237371" w:rsidRDefault="009C6E5A" w:rsidP="00BB50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6,</w:t>
            </w:r>
            <w:del w:id="47" w:author="Autor" w:date="2016-07-28T10:39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27</w:delText>
              </w:r>
            </w:del>
            <w:ins w:id="48" w:author="Autor" w:date="2016-07-28T17:18:00Z">
              <w:r w:rsidR="00FF5A55">
                <w:rPr>
                  <w:rFonts w:ascii="Arial Narrow" w:hAnsi="Arial Narrow"/>
                  <w:b/>
                  <w:sz w:val="22"/>
                  <w:szCs w:val="22"/>
                </w:rPr>
                <w:t>68</w:t>
              </w:r>
            </w:ins>
          </w:p>
        </w:tc>
      </w:tr>
      <w:tr w:rsidR="008F4CDC" w:rsidRPr="00020568" w14:paraId="73F5D6D0" w14:textId="77777777" w:rsidTr="00DE1229">
        <w:trPr>
          <w:trHeight w:hRule="exact"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vMerge/>
            <w:shd w:val="clear" w:color="auto" w:fill="DAEEF3" w:themeFill="accent5" w:themeFillTint="33"/>
            <w:vAlign w:val="center"/>
          </w:tcPr>
          <w:p w14:paraId="3A2C006C" w14:textId="77777777" w:rsidR="008F4CDC" w:rsidRPr="00237371" w:rsidRDefault="008F4CDC" w:rsidP="005272C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969" w:type="dxa"/>
            <w:vMerge/>
            <w:shd w:val="clear" w:color="auto" w:fill="C6D9F1" w:themeFill="text2" w:themeFillTint="33"/>
          </w:tcPr>
          <w:p w14:paraId="1C6544B6" w14:textId="77777777" w:rsidR="008F4CDC" w:rsidRPr="00237371" w:rsidRDefault="008F4CDC" w:rsidP="00527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B8CCE4" w:themeFill="accent1" w:themeFillTint="66"/>
            <w:vAlign w:val="center"/>
          </w:tcPr>
          <w:p w14:paraId="4518FF68" w14:textId="62E8E9FC" w:rsidR="008F4CDC" w:rsidRPr="00237371" w:rsidRDefault="008F4CDC" w:rsidP="00527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237371">
              <w:rPr>
                <w:rFonts w:ascii="Arial Narrow" w:hAnsi="Arial Narrow"/>
                <w:sz w:val="22"/>
                <w:szCs w:val="22"/>
              </w:rPr>
              <w:t>Terénny/pomocný pracovník</w:t>
            </w:r>
            <w:r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16"/>
            </w:r>
          </w:p>
        </w:tc>
        <w:tc>
          <w:tcPr>
            <w:tcW w:w="2243" w:type="dxa"/>
            <w:shd w:val="clear" w:color="auto" w:fill="B8CCE4" w:themeFill="accent1" w:themeFillTint="66"/>
            <w:vAlign w:val="center"/>
          </w:tcPr>
          <w:p w14:paraId="6B0B2041" w14:textId="5D9EDDFD" w:rsidR="008F4CDC" w:rsidRPr="00237371" w:rsidRDefault="009C6E5A" w:rsidP="00BB50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  <w:del w:id="49" w:author="Autor" w:date="2016-07-28T10:38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37</w:delText>
              </w:r>
            </w:del>
            <w:ins w:id="50" w:author="Autor" w:date="2016-07-28T17:18:00Z">
              <w:r w:rsidR="00FF5A55">
                <w:rPr>
                  <w:rFonts w:ascii="Arial Narrow" w:hAnsi="Arial Narrow"/>
                  <w:b/>
                  <w:sz w:val="22"/>
                  <w:szCs w:val="22"/>
                </w:rPr>
                <w:t>53</w:t>
              </w:r>
            </w:ins>
            <w:r w:rsidR="008F4CDC">
              <w:rPr>
                <w:rFonts w:ascii="Arial Narrow" w:hAnsi="Arial Narrow"/>
                <w:b/>
                <w:sz w:val="22"/>
                <w:szCs w:val="22"/>
              </w:rPr>
              <w:t>,-</w:t>
            </w:r>
          </w:p>
        </w:tc>
        <w:tc>
          <w:tcPr>
            <w:tcW w:w="2268" w:type="dxa"/>
            <w:shd w:val="clear" w:color="auto" w:fill="B8CCE4" w:themeFill="accent1" w:themeFillTint="66"/>
            <w:vAlign w:val="center"/>
          </w:tcPr>
          <w:p w14:paraId="24E157E6" w14:textId="24DDCAF8" w:rsidR="008F4CDC" w:rsidRPr="00237371" w:rsidRDefault="009C6E5A" w:rsidP="00FF5A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4,</w:t>
            </w:r>
            <w:del w:id="51" w:author="Autor" w:date="2016-07-28T17:18:00Z">
              <w:r w:rsidDel="00FF5A55">
                <w:rPr>
                  <w:rFonts w:ascii="Arial Narrow" w:hAnsi="Arial Narrow"/>
                  <w:b/>
                  <w:sz w:val="22"/>
                  <w:szCs w:val="22"/>
                </w:rPr>
                <w:delText>2</w:delText>
              </w:r>
            </w:del>
            <w:del w:id="52" w:author="Autor" w:date="2016-07-28T10:39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4</w:delText>
              </w:r>
            </w:del>
            <w:ins w:id="53" w:author="Autor" w:date="2016-07-28T17:18:00Z">
              <w:r w:rsidR="00FF5A55">
                <w:rPr>
                  <w:rFonts w:ascii="Arial Narrow" w:hAnsi="Arial Narrow"/>
                  <w:b/>
                  <w:sz w:val="22"/>
                  <w:szCs w:val="22"/>
                </w:rPr>
                <w:t>33</w:t>
              </w:r>
            </w:ins>
          </w:p>
        </w:tc>
      </w:tr>
    </w:tbl>
    <w:p w14:paraId="0448A75E" w14:textId="59ACA7B1" w:rsidR="006F3734" w:rsidRPr="0067664B" w:rsidRDefault="006F3734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  <w:r w:rsidRPr="0067664B">
        <w:rPr>
          <w:rFonts w:ascii="Arial Narrow" w:hAnsi="Arial Narrow"/>
          <w:b/>
          <w:sz w:val="28"/>
          <w:szCs w:val="22"/>
        </w:rPr>
        <w:lastRenderedPageBreak/>
        <w:t>Finančné</w:t>
      </w:r>
      <w:r w:rsidR="00543FF8" w:rsidRPr="0067664B">
        <w:rPr>
          <w:rFonts w:ascii="Arial Narrow" w:hAnsi="Arial Narrow"/>
          <w:b/>
          <w:sz w:val="28"/>
          <w:szCs w:val="22"/>
        </w:rPr>
        <w:t xml:space="preserve"> a percentuálne</w:t>
      </w:r>
      <w:r w:rsidRPr="0067664B">
        <w:rPr>
          <w:rFonts w:ascii="Arial Narrow" w:hAnsi="Arial Narrow"/>
          <w:b/>
          <w:sz w:val="28"/>
          <w:szCs w:val="22"/>
        </w:rPr>
        <w:t xml:space="preserve"> limity</w:t>
      </w:r>
      <w:r w:rsidR="009B4CBB" w:rsidRPr="0067664B">
        <w:rPr>
          <w:rStyle w:val="Odkaznapoznmkupodiarou"/>
          <w:rFonts w:ascii="Arial Narrow" w:hAnsi="Arial Narrow"/>
          <w:sz w:val="28"/>
          <w:szCs w:val="22"/>
        </w:rPr>
        <w:footnoteReference w:id="17"/>
      </w:r>
      <w:r w:rsidRPr="0067664B">
        <w:rPr>
          <w:rFonts w:ascii="Arial Narrow" w:hAnsi="Arial Narrow"/>
          <w:sz w:val="28"/>
          <w:szCs w:val="22"/>
        </w:rPr>
        <w:t xml:space="preserve"> </w:t>
      </w:r>
      <w:r w:rsidRPr="0067664B">
        <w:rPr>
          <w:rFonts w:ascii="Arial Narrow" w:hAnsi="Arial Narrow"/>
          <w:b/>
          <w:sz w:val="28"/>
          <w:szCs w:val="22"/>
        </w:rPr>
        <w:t xml:space="preserve">s väzbou na </w:t>
      </w:r>
      <w:r w:rsidRPr="0067664B">
        <w:rPr>
          <w:rFonts w:ascii="Arial Narrow" w:hAnsi="Arial Narrow"/>
          <w:b/>
          <w:sz w:val="28"/>
          <w:szCs w:val="22"/>
          <w:bdr w:val="single" w:sz="4" w:space="0" w:color="auto"/>
          <w:shd w:val="clear" w:color="auto" w:fill="F2F2F2" w:themeFill="background1" w:themeFillShade="F2"/>
        </w:rPr>
        <w:t>nepriame výdavky</w:t>
      </w:r>
      <w:r w:rsidRPr="0067664B">
        <w:rPr>
          <w:rFonts w:ascii="Arial Narrow" w:hAnsi="Arial Narrow"/>
          <w:sz w:val="28"/>
          <w:szCs w:val="22"/>
        </w:rPr>
        <w:t xml:space="preserve"> (podporn</w:t>
      </w:r>
      <w:del w:id="54" w:author="Autor" w:date="2016-08-11T10:18:00Z">
        <w:r w:rsidR="001E6D0D" w:rsidRPr="0067664B" w:rsidDel="0041696D">
          <w:rPr>
            <w:rFonts w:ascii="Arial Narrow" w:hAnsi="Arial Narrow"/>
            <w:sz w:val="28"/>
            <w:szCs w:val="22"/>
          </w:rPr>
          <w:delText>á</w:delText>
        </w:r>
      </w:del>
      <w:ins w:id="55" w:author="Autor" w:date="2016-08-11T10:18:00Z">
        <w:r w:rsidR="0041696D">
          <w:rPr>
            <w:rFonts w:ascii="Arial Narrow" w:hAnsi="Arial Narrow"/>
            <w:sz w:val="28"/>
            <w:szCs w:val="22"/>
          </w:rPr>
          <w:t>é</w:t>
        </w:r>
      </w:ins>
      <w:r w:rsidRPr="0067664B">
        <w:rPr>
          <w:rFonts w:ascii="Arial Narrow" w:hAnsi="Arial Narrow"/>
          <w:sz w:val="28"/>
          <w:szCs w:val="22"/>
        </w:rPr>
        <w:t xml:space="preserve"> aktivit</w:t>
      </w:r>
      <w:del w:id="56" w:author="Autor" w:date="2016-08-11T10:18:00Z">
        <w:r w:rsidR="001E6D0D" w:rsidRPr="0067664B" w:rsidDel="0041696D">
          <w:rPr>
            <w:rFonts w:ascii="Arial Narrow" w:hAnsi="Arial Narrow"/>
            <w:sz w:val="28"/>
            <w:szCs w:val="22"/>
          </w:rPr>
          <w:delText>a</w:delText>
        </w:r>
      </w:del>
      <w:ins w:id="57" w:author="Autor" w:date="2016-08-11T10:18:00Z">
        <w:r w:rsidR="0041696D">
          <w:rPr>
            <w:rFonts w:ascii="Arial Narrow" w:hAnsi="Arial Narrow"/>
            <w:sz w:val="28"/>
            <w:szCs w:val="22"/>
          </w:rPr>
          <w:t>y</w:t>
        </w:r>
      </w:ins>
      <w:r w:rsidRPr="0067664B">
        <w:rPr>
          <w:rFonts w:ascii="Arial Narrow" w:hAnsi="Arial Narrow"/>
          <w:sz w:val="28"/>
          <w:szCs w:val="22"/>
        </w:rPr>
        <w:t xml:space="preserve"> projektu)</w:t>
      </w:r>
    </w:p>
    <w:p w14:paraId="7249796B" w14:textId="77777777" w:rsidR="006F3734" w:rsidRPr="0067664B" w:rsidRDefault="006F3734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tbl>
      <w:tblPr>
        <w:tblStyle w:val="Svetlzoznamzvraznenie1"/>
        <w:tblW w:w="14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9977"/>
      </w:tblGrid>
      <w:tr w:rsidR="00250E6E" w:rsidRPr="0067664B" w14:paraId="67B34F71" w14:textId="77777777" w:rsidTr="00FC7F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Merge w:val="restart"/>
            <w:shd w:val="clear" w:color="auto" w:fill="D9D9D9" w:themeFill="background1" w:themeFillShade="D9"/>
            <w:vAlign w:val="center"/>
          </w:tcPr>
          <w:p w14:paraId="07C3E786" w14:textId="29EA19C2" w:rsidR="00250E6E" w:rsidRPr="0067664B" w:rsidRDefault="00557A67" w:rsidP="00986EFA">
            <w:pPr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N</w:t>
            </w:r>
            <w:r w:rsidR="00250E6E" w:rsidRPr="0067664B">
              <w:rPr>
                <w:rFonts w:ascii="Arial Narrow" w:hAnsi="Arial Narrow"/>
                <w:color w:val="auto"/>
                <w:sz w:val="22"/>
                <w:szCs w:val="22"/>
              </w:rPr>
              <w:t>epriame výdavky</w:t>
            </w:r>
            <w:r w:rsidR="00250E6E" w:rsidRPr="0067664B">
              <w:rPr>
                <w:rStyle w:val="Odkaznapoznmkupodiarou"/>
                <w:rFonts w:ascii="Arial Narrow" w:hAnsi="Arial Narrow"/>
                <w:b w:val="0"/>
                <w:color w:val="auto"/>
                <w:sz w:val="22"/>
                <w:szCs w:val="22"/>
              </w:rPr>
              <w:footnoteReference w:id="18"/>
            </w:r>
          </w:p>
        </w:tc>
        <w:tc>
          <w:tcPr>
            <w:tcW w:w="9957" w:type="dxa"/>
            <w:shd w:val="clear" w:color="auto" w:fill="D9D9D9" w:themeFill="background1" w:themeFillShade="D9"/>
            <w:vAlign w:val="center"/>
          </w:tcPr>
          <w:p w14:paraId="0195B7A8" w14:textId="77777777" w:rsidR="00250E6E" w:rsidRPr="0067664B" w:rsidRDefault="00250E6E" w:rsidP="00986E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Percentuálny limit</w:t>
            </w:r>
          </w:p>
        </w:tc>
      </w:tr>
      <w:tr w:rsidR="00250E6E" w:rsidRPr="0067664B" w14:paraId="6F0AF0B4" w14:textId="77777777" w:rsidTr="00FC7F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Merge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C6D9F1" w:themeFill="text2" w:themeFillTint="33"/>
            <w:vAlign w:val="center"/>
          </w:tcPr>
          <w:p w14:paraId="64FB90B8" w14:textId="3039A781" w:rsidR="00250E6E" w:rsidRPr="0067664B" w:rsidRDefault="00250E6E" w:rsidP="00986EF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5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21EBD303" w14:textId="77777777" w:rsidR="00250E6E" w:rsidRPr="0067664B" w:rsidRDefault="00250E6E" w:rsidP="00E9684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3 %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priamych oprávnených výdavkov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pri investičných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projektoch</w:t>
            </w:r>
            <w:r w:rsidRPr="0067664B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19"/>
            </w:r>
          </w:p>
        </w:tc>
      </w:tr>
      <w:tr w:rsidR="00250E6E" w:rsidRPr="0067664B" w14:paraId="37515667" w14:textId="77777777" w:rsidTr="00FC7FB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7" w:type="dxa"/>
            <w:vMerge/>
            <w:shd w:val="clear" w:color="auto" w:fill="C6D9F1" w:themeFill="text2" w:themeFillTint="33"/>
            <w:vAlign w:val="center"/>
          </w:tcPr>
          <w:p w14:paraId="11C128B2" w14:textId="77777777" w:rsidR="00250E6E" w:rsidRPr="0067664B" w:rsidRDefault="00250E6E" w:rsidP="00986EFA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957" w:type="dxa"/>
            <w:shd w:val="clear" w:color="auto" w:fill="B8CCE4" w:themeFill="accent1" w:themeFillTint="66"/>
            <w:vAlign w:val="center"/>
          </w:tcPr>
          <w:p w14:paraId="3A42FF85" w14:textId="77777777" w:rsidR="00250E6E" w:rsidRPr="0067664B" w:rsidRDefault="00250E6E" w:rsidP="00E968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 xml:space="preserve">max.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7 %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celkových priamych oprávnených výdavkov </w:t>
            </w:r>
            <w:r w:rsidRPr="0067664B">
              <w:rPr>
                <w:rFonts w:ascii="Arial Narrow" w:hAnsi="Arial Narrow"/>
                <w:b/>
                <w:sz w:val="22"/>
                <w:szCs w:val="22"/>
              </w:rPr>
              <w:t>pri neinvestičných</w:t>
            </w:r>
            <w:r w:rsidRPr="0067664B">
              <w:rPr>
                <w:rFonts w:ascii="Arial Narrow" w:hAnsi="Arial Narrow"/>
                <w:sz w:val="22"/>
                <w:szCs w:val="22"/>
              </w:rPr>
              <w:t xml:space="preserve"> projektoch</w:t>
            </w:r>
          </w:p>
        </w:tc>
      </w:tr>
    </w:tbl>
    <w:p w14:paraId="43082D52" w14:textId="77777777" w:rsidR="006B2DFF" w:rsidRPr="0067664B" w:rsidRDefault="006B2DFF" w:rsidP="00FC7FB5">
      <w:pPr>
        <w:spacing w:before="60" w:after="60" w:line="240" w:lineRule="auto"/>
        <w:jc w:val="both"/>
        <w:rPr>
          <w:rFonts w:ascii="Arial Narrow" w:hAnsi="Arial Narrow"/>
          <w:sz w:val="22"/>
          <w:szCs w:val="22"/>
        </w:rPr>
      </w:pPr>
    </w:p>
    <w:tbl>
      <w:tblPr>
        <w:tblStyle w:val="Svetlzoznamzvraznenie1"/>
        <w:tblW w:w="14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0"/>
        <w:gridCol w:w="3948"/>
        <w:gridCol w:w="3268"/>
        <w:gridCol w:w="3269"/>
      </w:tblGrid>
      <w:tr w:rsidR="00296B43" w:rsidRPr="0067664B" w14:paraId="7AB216B5" w14:textId="77777777" w:rsidTr="00201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shd w:val="clear" w:color="auto" w:fill="D9D9D9" w:themeFill="background1" w:themeFillShade="D9"/>
            <w:vAlign w:val="center"/>
          </w:tcPr>
          <w:p w14:paraId="75D0552B" w14:textId="77777777" w:rsidR="00296B43" w:rsidRPr="0067664B" w:rsidRDefault="00296B43" w:rsidP="00986EFA">
            <w:pPr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Oprávnený výdavok</w:t>
            </w:r>
          </w:p>
        </w:tc>
        <w:tc>
          <w:tcPr>
            <w:tcW w:w="3948" w:type="dxa"/>
            <w:shd w:val="clear" w:color="auto" w:fill="D9D9D9" w:themeFill="background1" w:themeFillShade="D9"/>
            <w:vAlign w:val="center"/>
          </w:tcPr>
          <w:p w14:paraId="5460452F" w14:textId="77777777" w:rsidR="00296B43" w:rsidRPr="0067664B" w:rsidRDefault="00296B43" w:rsidP="00986E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Pracovná pozícia</w:t>
            </w:r>
          </w:p>
        </w:tc>
        <w:tc>
          <w:tcPr>
            <w:tcW w:w="3268" w:type="dxa"/>
            <w:shd w:val="clear" w:color="auto" w:fill="D9D9D9" w:themeFill="background1" w:themeFillShade="D9"/>
            <w:vAlign w:val="center"/>
          </w:tcPr>
          <w:p w14:paraId="5C423BC4" w14:textId="77777777" w:rsidR="000C6FBF" w:rsidRPr="0067664B" w:rsidRDefault="00986EFA" w:rsidP="00986E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Finančný limit</w:t>
            </w:r>
          </w:p>
          <w:p w14:paraId="4B4C7B65" w14:textId="009C8EBC" w:rsidR="00296B43" w:rsidRPr="0067664B" w:rsidRDefault="00986EFA" w:rsidP="00986E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pre hrubú mzdu</w:t>
            </w:r>
            <w:r w:rsidR="00682724">
              <w:rPr>
                <w:rFonts w:ascii="Arial Narrow" w:hAnsi="Arial Narrow"/>
                <w:b w:val="0"/>
                <w:color w:val="auto"/>
                <w:sz w:val="22"/>
                <w:szCs w:val="22"/>
                <w:vertAlign w:val="superscript"/>
              </w:rPr>
              <w:t>9</w:t>
            </w:r>
          </w:p>
          <w:p w14:paraId="0C4B11F1" w14:textId="7471BD12" w:rsidR="00986EFA" w:rsidRPr="00C57F46" w:rsidRDefault="00986EFA" w:rsidP="00986E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</w:rPr>
            </w:pPr>
            <w:r w:rsidRPr="00C57F46">
              <w:rPr>
                <w:rFonts w:ascii="Arial Narrow" w:hAnsi="Arial Narrow"/>
                <w:b w:val="0"/>
                <w:color w:val="auto"/>
              </w:rPr>
              <w:t>(EUR/mesiac)</w:t>
            </w:r>
          </w:p>
        </w:tc>
        <w:tc>
          <w:tcPr>
            <w:tcW w:w="3269" w:type="dxa"/>
            <w:shd w:val="clear" w:color="auto" w:fill="D9D9D9" w:themeFill="background1" w:themeFillShade="D9"/>
            <w:vAlign w:val="center"/>
          </w:tcPr>
          <w:p w14:paraId="2724545C" w14:textId="77777777" w:rsidR="000C6FBF" w:rsidRPr="0067664B" w:rsidRDefault="00986EFA" w:rsidP="00986E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Finančný limit</w:t>
            </w:r>
          </w:p>
          <w:p w14:paraId="7E50601D" w14:textId="111C794C" w:rsidR="00296B43" w:rsidRPr="0067664B" w:rsidRDefault="00986EFA" w:rsidP="00986E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pre odmenu</w:t>
            </w:r>
            <w:r w:rsidR="00682724">
              <w:rPr>
                <w:rFonts w:ascii="Arial Narrow" w:hAnsi="Arial Narrow"/>
                <w:b w:val="0"/>
                <w:color w:val="auto"/>
                <w:sz w:val="22"/>
                <w:szCs w:val="22"/>
                <w:vertAlign w:val="superscript"/>
              </w:rPr>
              <w:t>10</w:t>
            </w:r>
          </w:p>
          <w:p w14:paraId="36FBF350" w14:textId="43C7AFB3" w:rsidR="00986EFA" w:rsidRPr="00C57F46" w:rsidRDefault="001F1F70" w:rsidP="006827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</w:rPr>
            </w:pPr>
            <w:r w:rsidRPr="00C57F46">
              <w:rPr>
                <w:rFonts w:ascii="Arial Narrow" w:hAnsi="Arial Narrow"/>
                <w:b w:val="0"/>
                <w:color w:val="auto"/>
              </w:rPr>
              <w:t>(EUR/hodina</w:t>
            </w:r>
            <w:r w:rsidR="00AB38FF" w:rsidRPr="00C57F46">
              <w:rPr>
                <w:rFonts w:ascii="Arial Narrow" w:hAnsi="Arial Narrow"/>
                <w:b w:val="0"/>
                <w:color w:val="auto"/>
                <w:vertAlign w:val="superscript"/>
              </w:rPr>
              <w:t>1</w:t>
            </w:r>
            <w:r w:rsidR="00682724" w:rsidRPr="00C57F46">
              <w:rPr>
                <w:rFonts w:ascii="Arial Narrow" w:hAnsi="Arial Narrow"/>
                <w:b w:val="0"/>
                <w:color w:val="auto"/>
                <w:vertAlign w:val="superscript"/>
              </w:rPr>
              <w:t>1</w:t>
            </w:r>
            <w:r w:rsidR="00EB352C" w:rsidRPr="00C57F46">
              <w:rPr>
                <w:rFonts w:ascii="Arial Narrow" w:hAnsi="Arial Narrow"/>
                <w:b w:val="0"/>
                <w:color w:val="auto"/>
              </w:rPr>
              <w:t>)</w:t>
            </w:r>
          </w:p>
        </w:tc>
      </w:tr>
      <w:tr w:rsidR="00C504D6" w:rsidRPr="0067664B" w14:paraId="620043B6" w14:textId="77777777" w:rsidTr="00201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0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1D1E0502" w14:textId="5EAC2E25" w:rsidR="00296B43" w:rsidRPr="00FC7FB5" w:rsidRDefault="00296B43" w:rsidP="006B5771">
            <w:pPr>
              <w:spacing w:line="276" w:lineRule="auto"/>
              <w:jc w:val="center"/>
              <w:rPr>
                <w:rFonts w:ascii="Arial Narrow" w:hAnsi="Arial Narrow"/>
                <w:b w:val="0"/>
                <w:sz w:val="22"/>
                <w:szCs w:val="22"/>
                <w:vertAlign w:val="superscript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Riadenie projektu - interné</w:t>
            </w:r>
            <w:r w:rsidR="00682724">
              <w:rPr>
                <w:rFonts w:ascii="Arial Narrow" w:hAnsi="Arial Narrow"/>
                <w:b w:val="0"/>
                <w:sz w:val="22"/>
                <w:szCs w:val="22"/>
                <w:vertAlign w:val="superscript"/>
              </w:rPr>
              <w:t>12</w:t>
            </w:r>
          </w:p>
          <w:p w14:paraId="23B2DCE5" w14:textId="77777777" w:rsidR="00296B43" w:rsidRPr="0067664B" w:rsidRDefault="00296B43" w:rsidP="00EA6EC0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b w:val="0"/>
                <w:sz w:val="22"/>
                <w:szCs w:val="22"/>
              </w:rPr>
              <w:t>(Osobné výdavky)</w:t>
            </w:r>
          </w:p>
        </w:tc>
        <w:tc>
          <w:tcPr>
            <w:tcW w:w="3948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1FD0F564" w14:textId="417BBF30" w:rsidR="00296B43" w:rsidRPr="0067664B" w:rsidRDefault="00296B43" w:rsidP="006766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Projektový manažér - interný</w:t>
            </w:r>
            <w:r w:rsidR="00EA6EC0" w:rsidRPr="0067664B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20"/>
            </w:r>
          </w:p>
        </w:tc>
        <w:tc>
          <w:tcPr>
            <w:tcW w:w="3268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2E62B9A6" w14:textId="39F1587A" w:rsidR="00296B43" w:rsidRPr="0067664B" w:rsidRDefault="009C6E5A" w:rsidP="00BB50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1 </w:t>
            </w:r>
            <w:del w:id="64" w:author="Autor" w:date="2016-07-28T10:41:00Z">
              <w:r w:rsidR="0099308C" w:rsidDel="00BB5088">
                <w:rPr>
                  <w:rFonts w:ascii="Arial Narrow" w:hAnsi="Arial Narrow"/>
                  <w:b/>
                  <w:sz w:val="22"/>
                  <w:szCs w:val="22"/>
                </w:rPr>
                <w:delText>482</w:delText>
              </w:r>
            </w:del>
            <w:ins w:id="65" w:author="Autor" w:date="2016-07-28T10:41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556</w:t>
              </w:r>
            </w:ins>
            <w:r w:rsidR="00986EFA" w:rsidRPr="0067664B">
              <w:rPr>
                <w:rFonts w:ascii="Arial Narrow" w:hAnsi="Arial Narrow"/>
                <w:b/>
                <w:sz w:val="22"/>
                <w:szCs w:val="22"/>
              </w:rPr>
              <w:t>,-</w:t>
            </w:r>
          </w:p>
        </w:tc>
        <w:tc>
          <w:tcPr>
            <w:tcW w:w="3269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1C78D140" w14:textId="67D074FB" w:rsidR="00296B43" w:rsidRPr="0067664B" w:rsidRDefault="0099308C" w:rsidP="00BB50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</w:t>
            </w:r>
            <w:r w:rsidR="009C6E5A">
              <w:rPr>
                <w:rFonts w:ascii="Arial Narrow" w:hAnsi="Arial Narrow"/>
                <w:b/>
                <w:sz w:val="22"/>
                <w:szCs w:val="22"/>
              </w:rPr>
              <w:t>,</w:t>
            </w:r>
            <w:ins w:id="66" w:author="Autor" w:date="2016-07-28T10:41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9</w:t>
              </w:r>
            </w:ins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  <w:del w:id="67" w:author="Autor" w:date="2016-07-28T10:41:00Z">
              <w:r w:rsidR="009C6E5A" w:rsidDel="00BB5088">
                <w:rPr>
                  <w:rFonts w:ascii="Arial Narrow" w:hAnsi="Arial Narrow"/>
                  <w:b/>
                  <w:sz w:val="22"/>
                  <w:szCs w:val="22"/>
                </w:rPr>
                <w:delText>2</w:delText>
              </w:r>
            </w:del>
          </w:p>
        </w:tc>
      </w:tr>
    </w:tbl>
    <w:p w14:paraId="0FDA414F" w14:textId="77777777" w:rsidR="006B2DFF" w:rsidRPr="0067664B" w:rsidRDefault="006B2DFF" w:rsidP="00FC7FB5">
      <w:pPr>
        <w:spacing w:before="60" w:after="60" w:line="240" w:lineRule="auto"/>
        <w:jc w:val="both"/>
        <w:rPr>
          <w:rFonts w:ascii="Arial Narrow" w:hAnsi="Arial Narrow"/>
          <w:sz w:val="22"/>
          <w:szCs w:val="22"/>
        </w:rPr>
      </w:pPr>
    </w:p>
    <w:tbl>
      <w:tblPr>
        <w:tblStyle w:val="Svetlzoznamzvraznenie1"/>
        <w:tblW w:w="14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4026"/>
        <w:gridCol w:w="1286"/>
        <w:gridCol w:w="1923"/>
        <w:gridCol w:w="3288"/>
      </w:tblGrid>
      <w:tr w:rsidR="00C504D6" w:rsidRPr="0067664B" w14:paraId="31415563" w14:textId="77777777" w:rsidTr="00201D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shd w:val="clear" w:color="auto" w:fill="D9D9D9" w:themeFill="background1" w:themeFillShade="D9"/>
            <w:vAlign w:val="center"/>
          </w:tcPr>
          <w:p w14:paraId="4306808F" w14:textId="77777777" w:rsidR="00C504D6" w:rsidRPr="0067664B" w:rsidRDefault="00C504D6" w:rsidP="00D73CD9">
            <w:pPr>
              <w:jc w:val="center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Oprávnený výdavok</w:t>
            </w:r>
          </w:p>
        </w:tc>
        <w:tc>
          <w:tcPr>
            <w:tcW w:w="4026" w:type="dxa"/>
            <w:shd w:val="clear" w:color="auto" w:fill="D9D9D9" w:themeFill="background1" w:themeFillShade="D9"/>
            <w:vAlign w:val="center"/>
          </w:tcPr>
          <w:p w14:paraId="6B7EC2B1" w14:textId="77777777" w:rsidR="00C504D6" w:rsidRPr="0067664B" w:rsidRDefault="00C504D6" w:rsidP="00D73C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Pracovná pozícia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14:paraId="53D548C5" w14:textId="697B7994" w:rsidR="00C504D6" w:rsidRPr="0067664B" w:rsidRDefault="00C504D6" w:rsidP="00C50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  <w:sz w:val="22"/>
                <w:szCs w:val="22"/>
              </w:rPr>
            </w:pPr>
            <w:r w:rsidRPr="002C2BA7">
              <w:rPr>
                <w:rFonts w:ascii="Arial Narrow" w:hAnsi="Arial Narrow"/>
                <w:color w:val="auto"/>
                <w:sz w:val="22"/>
                <w:szCs w:val="22"/>
              </w:rPr>
              <w:t xml:space="preserve">Finančný limit pre odplatu </w:t>
            </w:r>
            <w:r w:rsidR="007E0F8B">
              <w:rPr>
                <w:rFonts w:ascii="Arial Narrow" w:hAnsi="Arial Narrow"/>
                <w:color w:val="auto"/>
                <w:sz w:val="22"/>
                <w:szCs w:val="22"/>
              </w:rPr>
              <w:br/>
            </w:r>
            <w:r w:rsidRPr="002C2BA7">
              <w:rPr>
                <w:rFonts w:ascii="Arial Narrow" w:hAnsi="Arial Narrow"/>
                <w:color w:val="auto"/>
                <w:sz w:val="22"/>
                <w:szCs w:val="22"/>
              </w:rPr>
              <w:t>za poskytované služby</w:t>
            </w:r>
            <w:r w:rsidR="001C65C5" w:rsidRPr="00775084">
              <w:rPr>
                <w:rStyle w:val="Odkaznapoznmkupodiarou"/>
                <w:rFonts w:ascii="Arial Narrow" w:hAnsi="Arial Narrow"/>
                <w:b w:val="0"/>
                <w:color w:val="auto"/>
                <w:sz w:val="22"/>
                <w:szCs w:val="22"/>
              </w:rPr>
              <w:footnoteReference w:id="21"/>
            </w:r>
            <w:r w:rsidRPr="0067664B">
              <w:rPr>
                <w:rFonts w:ascii="Arial Narrow" w:hAnsi="Arial Narrow"/>
                <w:b w:val="0"/>
                <w:color w:val="auto"/>
                <w:sz w:val="22"/>
                <w:szCs w:val="22"/>
              </w:rPr>
              <w:br/>
            </w:r>
            <w:r w:rsidRPr="00FC7FB5">
              <w:rPr>
                <w:rFonts w:ascii="Arial Narrow" w:hAnsi="Arial Narrow"/>
                <w:b w:val="0"/>
                <w:color w:val="auto"/>
                <w:sz w:val="22"/>
                <w:szCs w:val="22"/>
                <w:u w:val="single"/>
              </w:rPr>
              <w:t>s nárokom</w:t>
            </w:r>
            <w:r w:rsidRPr="0067664B">
              <w:rPr>
                <w:rFonts w:ascii="Arial Narrow" w:hAnsi="Arial Narrow"/>
                <w:b w:val="0"/>
                <w:color w:val="auto"/>
                <w:sz w:val="22"/>
                <w:szCs w:val="22"/>
              </w:rPr>
              <w:t xml:space="preserve"> na vrátenie DPH</w:t>
            </w:r>
          </w:p>
          <w:p w14:paraId="3EFB6493" w14:textId="2623128D" w:rsidR="00C504D6" w:rsidRPr="00C57F46" w:rsidRDefault="00C504D6" w:rsidP="008F4C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</w:rPr>
            </w:pPr>
            <w:r w:rsidRPr="00C57F46">
              <w:rPr>
                <w:rFonts w:ascii="Arial Narrow" w:hAnsi="Arial Narrow"/>
                <w:b w:val="0"/>
                <w:color w:val="auto"/>
              </w:rPr>
              <w:t>(EUR/hodina</w:t>
            </w:r>
            <w:r w:rsidR="00AB38FF" w:rsidRPr="00C57F46">
              <w:rPr>
                <w:rFonts w:ascii="Arial Narrow" w:hAnsi="Arial Narrow"/>
                <w:b w:val="0"/>
                <w:color w:val="auto"/>
                <w:vertAlign w:val="superscript"/>
              </w:rPr>
              <w:t>1</w:t>
            </w:r>
            <w:r w:rsidR="008F4CDC" w:rsidRPr="00C57F46">
              <w:rPr>
                <w:rFonts w:ascii="Arial Narrow" w:hAnsi="Arial Narrow"/>
                <w:b w:val="0"/>
                <w:color w:val="auto"/>
                <w:vertAlign w:val="superscript"/>
              </w:rPr>
              <w:t>1</w:t>
            </w:r>
            <w:r w:rsidRPr="00C57F46">
              <w:rPr>
                <w:rFonts w:ascii="Arial Narrow" w:hAnsi="Arial Narrow"/>
                <w:b w:val="0"/>
                <w:color w:val="auto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4B7487AC" w14:textId="0D52C070" w:rsidR="00C504D6" w:rsidRPr="0067664B" w:rsidRDefault="00C504D6" w:rsidP="00D73C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  <w:sz w:val="22"/>
                <w:szCs w:val="22"/>
              </w:rPr>
            </w:pP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 xml:space="preserve">Finančný limit pre odplatu </w:t>
            </w:r>
            <w:r w:rsidR="007E0F8B">
              <w:rPr>
                <w:rFonts w:ascii="Arial Narrow" w:hAnsi="Arial Narrow"/>
                <w:color w:val="auto"/>
                <w:sz w:val="22"/>
                <w:szCs w:val="22"/>
              </w:rPr>
              <w:br/>
            </w: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>za poskytované služby</w:t>
            </w:r>
            <w:r w:rsidR="001C65C5" w:rsidRPr="00FC7FB5">
              <w:rPr>
                <w:rFonts w:ascii="Arial Narrow" w:hAnsi="Arial Narrow"/>
                <w:b w:val="0"/>
                <w:color w:val="auto"/>
                <w:sz w:val="22"/>
                <w:szCs w:val="22"/>
                <w:vertAlign w:val="superscript"/>
              </w:rPr>
              <w:t>2</w:t>
            </w:r>
            <w:r w:rsidR="00FC7FB5">
              <w:rPr>
                <w:rFonts w:ascii="Arial Narrow" w:hAnsi="Arial Narrow"/>
                <w:b w:val="0"/>
                <w:color w:val="auto"/>
                <w:sz w:val="22"/>
                <w:szCs w:val="22"/>
                <w:vertAlign w:val="superscript"/>
              </w:rPr>
              <w:t>1</w:t>
            </w: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  <w:r w:rsidRPr="0067664B">
              <w:rPr>
                <w:rFonts w:ascii="Arial Narrow" w:hAnsi="Arial Narrow"/>
                <w:color w:val="auto"/>
                <w:sz w:val="22"/>
                <w:szCs w:val="22"/>
              </w:rPr>
              <w:br/>
            </w:r>
            <w:r w:rsidRPr="00FC7FB5">
              <w:rPr>
                <w:rFonts w:ascii="Arial Narrow" w:hAnsi="Arial Narrow"/>
                <w:b w:val="0"/>
                <w:color w:val="auto"/>
                <w:sz w:val="22"/>
                <w:szCs w:val="22"/>
                <w:u w:val="single"/>
              </w:rPr>
              <w:t>bez nároku</w:t>
            </w:r>
            <w:r w:rsidRPr="0067664B">
              <w:rPr>
                <w:rFonts w:ascii="Arial Narrow" w:hAnsi="Arial Narrow"/>
                <w:b w:val="0"/>
                <w:color w:val="auto"/>
                <w:sz w:val="22"/>
                <w:szCs w:val="22"/>
              </w:rPr>
              <w:t xml:space="preserve"> na vrátenie DPH</w:t>
            </w:r>
          </w:p>
          <w:p w14:paraId="50859F69" w14:textId="416077D1" w:rsidR="00C504D6" w:rsidRPr="00C57F46" w:rsidRDefault="00C504D6" w:rsidP="008F4C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 w:val="0"/>
                <w:color w:val="auto"/>
              </w:rPr>
            </w:pPr>
            <w:r w:rsidRPr="00C57F46">
              <w:rPr>
                <w:rFonts w:ascii="Arial Narrow" w:hAnsi="Arial Narrow"/>
                <w:b w:val="0"/>
                <w:color w:val="auto"/>
              </w:rPr>
              <w:t>(EUR/hodina</w:t>
            </w:r>
            <w:r w:rsidR="00AB38FF" w:rsidRPr="00C57F46">
              <w:rPr>
                <w:rFonts w:ascii="Arial Narrow" w:hAnsi="Arial Narrow"/>
                <w:b w:val="0"/>
                <w:color w:val="auto"/>
                <w:vertAlign w:val="superscript"/>
              </w:rPr>
              <w:t>1</w:t>
            </w:r>
            <w:r w:rsidR="008F4CDC" w:rsidRPr="00C57F46">
              <w:rPr>
                <w:rFonts w:ascii="Arial Narrow" w:hAnsi="Arial Narrow"/>
                <w:b w:val="0"/>
                <w:color w:val="auto"/>
                <w:vertAlign w:val="superscript"/>
              </w:rPr>
              <w:t>1</w:t>
            </w:r>
            <w:r w:rsidRPr="00C57F46">
              <w:rPr>
                <w:rFonts w:ascii="Arial Narrow" w:hAnsi="Arial Narrow"/>
                <w:b w:val="0"/>
                <w:color w:val="auto"/>
              </w:rPr>
              <w:t>)</w:t>
            </w:r>
          </w:p>
        </w:tc>
      </w:tr>
      <w:tr w:rsidR="00C504D6" w:rsidRPr="0067664B" w14:paraId="0A897172" w14:textId="77777777" w:rsidTr="00201D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3275936D" w14:textId="2932BA63" w:rsidR="00C504D6" w:rsidRPr="0067664B" w:rsidRDefault="00C504D6" w:rsidP="00D73CD9">
            <w:pPr>
              <w:spacing w:line="276" w:lineRule="auto"/>
              <w:jc w:val="center"/>
              <w:rPr>
                <w:rFonts w:ascii="Arial Narrow" w:hAnsi="Arial Narrow"/>
                <w:b w:val="0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Riadenie projektu - externé</w:t>
            </w:r>
            <w:r w:rsidRPr="0067664B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22"/>
            </w:r>
          </w:p>
          <w:p w14:paraId="63A59BFB" w14:textId="253F3975" w:rsidR="00C504D6" w:rsidRPr="0067664B" w:rsidRDefault="00C504D6" w:rsidP="00D73CD9">
            <w:pPr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b w:val="0"/>
                <w:sz w:val="22"/>
                <w:szCs w:val="22"/>
              </w:rPr>
              <w:t>(Externé služby)</w:t>
            </w:r>
          </w:p>
        </w:tc>
        <w:tc>
          <w:tcPr>
            <w:tcW w:w="4026" w:type="dxa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635DCECA" w14:textId="7ECEFE51" w:rsidR="00C504D6" w:rsidRPr="0067664B" w:rsidRDefault="00C504D6" w:rsidP="00707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  <w:highlight w:val="yellow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Projektový manažér - externý</w:t>
            </w:r>
            <w:r w:rsidRPr="0067664B">
              <w:rPr>
                <w:rStyle w:val="Odkaznapoznmkupodiarou"/>
                <w:rFonts w:ascii="Arial Narrow" w:hAnsi="Arial Narrow"/>
                <w:sz w:val="22"/>
                <w:szCs w:val="22"/>
              </w:rPr>
              <w:footnoteReference w:id="23"/>
            </w:r>
          </w:p>
        </w:tc>
        <w:tc>
          <w:tcPr>
            <w:tcW w:w="3209" w:type="dxa"/>
            <w:gridSpan w:val="2"/>
            <w:tcBorders>
              <w:top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20D2F6B9" w14:textId="4F73D26C" w:rsidR="00C504D6" w:rsidRPr="00F92426" w:rsidRDefault="003E3B4D" w:rsidP="00BB50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del w:id="68" w:author="Autor" w:date="2016-07-28T10:41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9</w:delText>
              </w:r>
            </w:del>
            <w:ins w:id="69" w:author="Autor" w:date="2016-07-28T10:41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10</w:t>
              </w:r>
            </w:ins>
            <w:r w:rsidR="009C6E5A">
              <w:rPr>
                <w:rFonts w:ascii="Arial Narrow" w:hAnsi="Arial Narrow"/>
                <w:b/>
                <w:sz w:val="22"/>
                <w:szCs w:val="22"/>
              </w:rPr>
              <w:t>,</w:t>
            </w:r>
            <w:del w:id="70" w:author="Autor" w:date="2016-07-28T10:41:00Z">
              <w:r w:rsidDel="00BB5088">
                <w:rPr>
                  <w:rFonts w:ascii="Arial Narrow" w:hAnsi="Arial Narrow"/>
                  <w:b/>
                  <w:sz w:val="22"/>
                  <w:szCs w:val="22"/>
                </w:rPr>
                <w:delText>6</w:delText>
              </w:r>
            </w:del>
            <w:r>
              <w:rPr>
                <w:rFonts w:ascii="Arial Narrow" w:hAnsi="Arial Narrow"/>
                <w:b/>
                <w:sz w:val="22"/>
                <w:szCs w:val="22"/>
              </w:rPr>
              <w:t>0</w:t>
            </w:r>
            <w:ins w:id="71" w:author="Autor" w:date="2016-07-28T10:41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8</w:t>
              </w:r>
            </w:ins>
          </w:p>
        </w:tc>
        <w:tc>
          <w:tcPr>
            <w:tcW w:w="32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584FDACB" w14:textId="4AF59E91" w:rsidR="00C504D6" w:rsidRPr="001C1E76" w:rsidRDefault="009C6E5A" w:rsidP="00BB50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  <w:del w:id="72" w:author="Autor" w:date="2016-07-28T10:41:00Z">
              <w:r w:rsidR="003E3B4D" w:rsidDel="00BB5088">
                <w:rPr>
                  <w:rFonts w:ascii="Arial Narrow" w:hAnsi="Arial Narrow"/>
                  <w:b/>
                  <w:sz w:val="22"/>
                  <w:szCs w:val="22"/>
                </w:rPr>
                <w:delText>1</w:delText>
              </w:r>
            </w:del>
            <w:ins w:id="73" w:author="Autor" w:date="2016-07-28T10:41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2</w:t>
              </w:r>
            </w:ins>
            <w:r>
              <w:rPr>
                <w:rFonts w:ascii="Arial Narrow" w:hAnsi="Arial Narrow"/>
                <w:b/>
                <w:sz w:val="22"/>
                <w:szCs w:val="22"/>
              </w:rPr>
              <w:t>,</w:t>
            </w:r>
            <w:del w:id="74" w:author="Autor" w:date="2016-07-28T10:41:00Z">
              <w:r w:rsidR="003E3B4D" w:rsidDel="00BB5088">
                <w:rPr>
                  <w:rFonts w:ascii="Arial Narrow" w:hAnsi="Arial Narrow"/>
                  <w:b/>
                  <w:sz w:val="22"/>
                  <w:szCs w:val="22"/>
                </w:rPr>
                <w:delText>52</w:delText>
              </w:r>
            </w:del>
            <w:ins w:id="75" w:author="Autor" w:date="2016-07-28T10:41:00Z">
              <w:r w:rsidR="00BB5088">
                <w:rPr>
                  <w:rFonts w:ascii="Arial Narrow" w:hAnsi="Arial Narrow"/>
                  <w:b/>
                  <w:sz w:val="22"/>
                  <w:szCs w:val="22"/>
                </w:rPr>
                <w:t>10</w:t>
              </w:r>
            </w:ins>
          </w:p>
        </w:tc>
      </w:tr>
      <w:tr w:rsidR="008F3216" w:rsidRPr="0067664B" w14:paraId="0E70789F" w14:textId="77777777" w:rsidTr="00CC3BCC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3"/>
            <w:shd w:val="clear" w:color="auto" w:fill="D9D9D9" w:themeFill="background1" w:themeFillShade="D9"/>
            <w:vAlign w:val="center"/>
          </w:tcPr>
          <w:p w14:paraId="3DB402D9" w14:textId="53B51DB1" w:rsidR="008F3216" w:rsidRPr="00D84014" w:rsidRDefault="008F3216" w:rsidP="000A387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84014">
              <w:rPr>
                <w:rFonts w:ascii="Arial Narrow" w:hAnsi="Arial Narrow"/>
                <w:sz w:val="22"/>
                <w:szCs w:val="22"/>
              </w:rPr>
              <w:lastRenderedPageBreak/>
              <w:t>Oprávnený výdavok</w:t>
            </w:r>
            <w:r w:rsidR="004B262D" w:rsidRPr="00D84014">
              <w:rPr>
                <w:rFonts w:ascii="Arial Narrow" w:hAnsi="Arial Narrow"/>
                <w:sz w:val="22"/>
                <w:szCs w:val="22"/>
              </w:rPr>
              <w:br/>
            </w:r>
            <w:r w:rsidRPr="00D84014">
              <w:rPr>
                <w:rFonts w:ascii="Arial Narrow" w:hAnsi="Arial Narrow"/>
                <w:b w:val="0"/>
                <w:sz w:val="22"/>
                <w:szCs w:val="22"/>
              </w:rPr>
              <w:t xml:space="preserve">v oblasti </w:t>
            </w:r>
            <w:r w:rsidR="00004B0E" w:rsidRPr="00D84014">
              <w:rPr>
                <w:rFonts w:ascii="Arial Narrow" w:hAnsi="Arial Narrow"/>
                <w:b w:val="0"/>
                <w:sz w:val="22"/>
                <w:szCs w:val="22"/>
              </w:rPr>
              <w:t>i</w:t>
            </w:r>
            <w:r w:rsidRPr="00D84014">
              <w:rPr>
                <w:rFonts w:ascii="Arial Narrow" w:hAnsi="Arial Narrow"/>
                <w:b w:val="0"/>
                <w:sz w:val="22"/>
                <w:szCs w:val="22"/>
              </w:rPr>
              <w:t>nformovania a komunikácie</w:t>
            </w:r>
            <w:r w:rsidRPr="00D84014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24"/>
            </w:r>
          </w:p>
        </w:tc>
        <w:tc>
          <w:tcPr>
            <w:tcW w:w="5211" w:type="dxa"/>
            <w:gridSpan w:val="2"/>
            <w:shd w:val="clear" w:color="auto" w:fill="D9D9D9" w:themeFill="background1" w:themeFillShade="D9"/>
            <w:vAlign w:val="center"/>
          </w:tcPr>
          <w:p w14:paraId="3077F9A7" w14:textId="672CCC14" w:rsidR="008F3216" w:rsidRPr="00CC3BCC" w:rsidRDefault="008F3216" w:rsidP="00E80AA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r w:rsidRPr="00CC3BCC">
              <w:rPr>
                <w:rFonts w:ascii="Arial Narrow" w:hAnsi="Arial Narrow"/>
                <w:sz w:val="22"/>
                <w:szCs w:val="22"/>
              </w:rPr>
              <w:t>Finančný limit</w:t>
            </w:r>
          </w:p>
          <w:p w14:paraId="3DDE264F" w14:textId="3C58B29C" w:rsidR="008F3216" w:rsidRPr="00C57F46" w:rsidRDefault="008F3216" w:rsidP="00584B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</w:rPr>
            </w:pPr>
            <w:r w:rsidRPr="00C57F46">
              <w:rPr>
                <w:rFonts w:ascii="Arial Narrow" w:hAnsi="Arial Narrow"/>
              </w:rPr>
              <w:t>(EUR/kus)</w:t>
            </w:r>
          </w:p>
        </w:tc>
      </w:tr>
      <w:tr w:rsidR="008F3216" w:rsidRPr="0067664B" w14:paraId="406CC447" w14:textId="77777777" w:rsidTr="00CC3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0BD03006" w14:textId="184B9F5F" w:rsidR="008F3216" w:rsidRPr="0067664B" w:rsidRDefault="008F3216" w:rsidP="00207404">
            <w:pPr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Dočasný pútač</w:t>
            </w:r>
            <w:r w:rsidRPr="00775084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25"/>
            </w:r>
          </w:p>
        </w:tc>
        <w:tc>
          <w:tcPr>
            <w:tcW w:w="5211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4CCF1BDD" w14:textId="282DC8B8" w:rsidR="008F3216" w:rsidRPr="0067664B" w:rsidRDefault="008F3216" w:rsidP="00584B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sz w:val="22"/>
                <w:szCs w:val="22"/>
              </w:rPr>
              <w:t>920,-</w:t>
            </w:r>
          </w:p>
        </w:tc>
      </w:tr>
      <w:tr w:rsidR="008F3216" w:rsidRPr="0067664B" w14:paraId="35EA3785" w14:textId="77777777" w:rsidTr="00CC3B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3"/>
            <w:shd w:val="clear" w:color="auto" w:fill="B8CCE4" w:themeFill="accent1" w:themeFillTint="66"/>
            <w:vAlign w:val="center"/>
          </w:tcPr>
          <w:p w14:paraId="27B2AD37" w14:textId="0661D2D1" w:rsidR="008F3216" w:rsidRPr="0067664B" w:rsidRDefault="008F3216" w:rsidP="00825CCE">
            <w:pPr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Stála tabuľa</w:t>
            </w:r>
            <w:r w:rsidRPr="00775084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26"/>
            </w:r>
          </w:p>
        </w:tc>
        <w:tc>
          <w:tcPr>
            <w:tcW w:w="5211" w:type="dxa"/>
            <w:gridSpan w:val="2"/>
            <w:shd w:val="clear" w:color="auto" w:fill="B8CCE4" w:themeFill="accent1" w:themeFillTint="66"/>
            <w:vAlign w:val="center"/>
          </w:tcPr>
          <w:p w14:paraId="0CABCD28" w14:textId="71E13D6A" w:rsidR="008F3216" w:rsidRPr="0067664B" w:rsidRDefault="008F3216" w:rsidP="00584B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sz w:val="22"/>
                <w:szCs w:val="22"/>
              </w:rPr>
              <w:t>500,-</w:t>
            </w:r>
          </w:p>
        </w:tc>
      </w:tr>
      <w:tr w:rsidR="008F3216" w:rsidRPr="0067664B" w14:paraId="06C7F481" w14:textId="77777777" w:rsidTr="00CC3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BE5F1" w:themeFill="accent1" w:themeFillTint="33"/>
            <w:vAlign w:val="center"/>
          </w:tcPr>
          <w:p w14:paraId="7560C7CC" w14:textId="43FBCFB0" w:rsidR="008F3216" w:rsidRPr="0067664B" w:rsidRDefault="008F3216" w:rsidP="00591184">
            <w:pPr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Plagát</w:t>
            </w:r>
            <w:r w:rsidRPr="00775084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27"/>
            </w:r>
          </w:p>
        </w:tc>
        <w:tc>
          <w:tcPr>
            <w:tcW w:w="5211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BE5F1" w:themeFill="accent1" w:themeFillTint="33"/>
            <w:vAlign w:val="center"/>
          </w:tcPr>
          <w:p w14:paraId="1CDDDF30" w14:textId="2E5B7E29" w:rsidR="008F3216" w:rsidRPr="0067664B" w:rsidRDefault="008F3216" w:rsidP="00584B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sz w:val="22"/>
                <w:szCs w:val="22"/>
              </w:rPr>
              <w:t>30,-</w:t>
            </w:r>
          </w:p>
        </w:tc>
      </w:tr>
      <w:tr w:rsidR="008F3216" w:rsidRPr="0067664B" w14:paraId="6D36353C" w14:textId="77777777" w:rsidTr="00CC3BCC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3"/>
            <w:shd w:val="clear" w:color="auto" w:fill="B8CCE4" w:themeFill="accent1" w:themeFillTint="66"/>
            <w:vAlign w:val="center"/>
          </w:tcPr>
          <w:p w14:paraId="3FFBB7F4" w14:textId="3634D6C1" w:rsidR="008F3216" w:rsidRPr="0067664B" w:rsidRDefault="008F3216">
            <w:pPr>
              <w:rPr>
                <w:rFonts w:ascii="Arial Narrow" w:hAnsi="Arial Narrow"/>
                <w:sz w:val="22"/>
                <w:szCs w:val="22"/>
              </w:rPr>
            </w:pPr>
            <w:r w:rsidRPr="0067664B">
              <w:rPr>
                <w:rFonts w:ascii="Arial Narrow" w:hAnsi="Arial Narrow"/>
                <w:sz w:val="22"/>
                <w:szCs w:val="22"/>
              </w:rPr>
              <w:t>Publikovanie článku o projekte</w:t>
            </w:r>
            <w:r w:rsidRPr="00775084">
              <w:rPr>
                <w:rStyle w:val="Odkaznapoznmkupodiarou"/>
                <w:rFonts w:ascii="Arial Narrow" w:hAnsi="Arial Narrow"/>
                <w:b w:val="0"/>
                <w:sz w:val="22"/>
                <w:szCs w:val="22"/>
              </w:rPr>
              <w:footnoteReference w:id="28"/>
            </w:r>
          </w:p>
        </w:tc>
        <w:tc>
          <w:tcPr>
            <w:tcW w:w="5211" w:type="dxa"/>
            <w:gridSpan w:val="2"/>
            <w:shd w:val="clear" w:color="auto" w:fill="B8CCE4" w:themeFill="accent1" w:themeFillTint="66"/>
            <w:vAlign w:val="center"/>
          </w:tcPr>
          <w:p w14:paraId="36CCE33C" w14:textId="241F8288" w:rsidR="008F3216" w:rsidRPr="0067664B" w:rsidRDefault="008F3216" w:rsidP="00584B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b/>
                <w:sz w:val="22"/>
                <w:szCs w:val="22"/>
              </w:rPr>
            </w:pPr>
            <w:r w:rsidRPr="0067664B">
              <w:rPr>
                <w:rFonts w:ascii="Arial Narrow" w:hAnsi="Arial Narrow"/>
                <w:b/>
                <w:sz w:val="22"/>
                <w:szCs w:val="22"/>
              </w:rPr>
              <w:t>350,-</w:t>
            </w:r>
          </w:p>
        </w:tc>
      </w:tr>
    </w:tbl>
    <w:p w14:paraId="00E56900" w14:textId="77777777" w:rsidR="006F3734" w:rsidRPr="0067664B" w:rsidRDefault="006F3734" w:rsidP="006F3734">
      <w:pPr>
        <w:spacing w:after="0" w:line="240" w:lineRule="auto"/>
        <w:rPr>
          <w:rFonts w:ascii="Arial Narrow" w:hAnsi="Arial Narrow"/>
          <w:sz w:val="22"/>
          <w:szCs w:val="22"/>
        </w:rPr>
      </w:pPr>
    </w:p>
    <w:sectPr w:rsidR="006F3734" w:rsidRPr="0067664B" w:rsidSect="0067664B">
      <w:headerReference w:type="default" r:id="rId16"/>
      <w:footerReference w:type="default" r:id="rId17"/>
      <w:pgSz w:w="16838" w:h="11906" w:orient="landscape" w:code="9"/>
      <w:pgMar w:top="1276" w:right="1418" w:bottom="964" w:left="1418" w:header="56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325413" w14:textId="77777777" w:rsidR="00055D78" w:rsidRDefault="00055D78" w:rsidP="006F3734">
      <w:pPr>
        <w:spacing w:after="0" w:line="240" w:lineRule="auto"/>
      </w:pPr>
      <w:r>
        <w:separator/>
      </w:r>
    </w:p>
  </w:endnote>
  <w:endnote w:type="continuationSeparator" w:id="0">
    <w:p w14:paraId="37578016" w14:textId="77777777" w:rsidR="00055D78" w:rsidRDefault="00055D78" w:rsidP="006F3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111244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6C7A7E4C" w14:textId="77777777" w:rsidR="005272C2" w:rsidRPr="0067664B" w:rsidRDefault="005272C2">
        <w:pPr>
          <w:pStyle w:val="Pta"/>
          <w:jc w:val="center"/>
          <w:rPr>
            <w:rFonts w:ascii="Arial Narrow" w:hAnsi="Arial Narrow"/>
          </w:rPr>
        </w:pPr>
        <w:r w:rsidRPr="0067664B">
          <w:rPr>
            <w:rFonts w:ascii="Arial Narrow" w:hAnsi="Arial Narrow"/>
          </w:rPr>
          <w:fldChar w:fldCharType="begin"/>
        </w:r>
        <w:r w:rsidRPr="0067664B">
          <w:rPr>
            <w:rFonts w:ascii="Arial Narrow" w:hAnsi="Arial Narrow"/>
          </w:rPr>
          <w:instrText>PAGE   \* MERGEFORMAT</w:instrText>
        </w:r>
        <w:r w:rsidRPr="0067664B">
          <w:rPr>
            <w:rFonts w:ascii="Arial Narrow" w:hAnsi="Arial Narrow"/>
          </w:rPr>
          <w:fldChar w:fldCharType="separate"/>
        </w:r>
        <w:r w:rsidR="00F904A0">
          <w:rPr>
            <w:rFonts w:ascii="Arial Narrow" w:hAnsi="Arial Narrow"/>
            <w:noProof/>
          </w:rPr>
          <w:t>1</w:t>
        </w:r>
        <w:r w:rsidRPr="0067664B">
          <w:rPr>
            <w:rFonts w:ascii="Arial Narrow" w:hAnsi="Arial Narrow"/>
          </w:rPr>
          <w:fldChar w:fldCharType="end"/>
        </w:r>
      </w:p>
    </w:sdtContent>
  </w:sdt>
  <w:p w14:paraId="324C2701" w14:textId="77777777" w:rsidR="005272C2" w:rsidRDefault="005272C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F2302" w14:textId="77777777" w:rsidR="00055D78" w:rsidRDefault="00055D78" w:rsidP="006F3734">
      <w:pPr>
        <w:spacing w:after="0" w:line="240" w:lineRule="auto"/>
      </w:pPr>
      <w:r>
        <w:separator/>
      </w:r>
    </w:p>
  </w:footnote>
  <w:footnote w:type="continuationSeparator" w:id="0">
    <w:p w14:paraId="3C8654B8" w14:textId="77777777" w:rsidR="00055D78" w:rsidRDefault="00055D78" w:rsidP="006F3734">
      <w:pPr>
        <w:spacing w:after="0" w:line="240" w:lineRule="auto"/>
      </w:pPr>
      <w:r>
        <w:continuationSeparator/>
      </w:r>
    </w:p>
  </w:footnote>
  <w:footnote w:id="1">
    <w:p w14:paraId="0E61416A" w14:textId="5BC5C873" w:rsidR="005272C2" w:rsidRPr="0067664B" w:rsidRDefault="005272C2" w:rsidP="00B5594D">
      <w:pPr>
        <w:pStyle w:val="Textpoznmkypodiarou"/>
        <w:jc w:val="both"/>
        <w:rPr>
          <w:rFonts w:ascii="Arial Narrow" w:hAnsi="Arial Narrow"/>
          <w:color w:val="006600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Všetky limity s väzbou na priame výdavky, okrem finančných limitov (ďalej aj „FL“) pre cestovné náhrady na ubytovanie</w:t>
      </w:r>
      <w:r>
        <w:rPr>
          <w:rFonts w:ascii="Arial Narrow" w:hAnsi="Arial Narrow"/>
          <w:sz w:val="18"/>
          <w:szCs w:val="18"/>
        </w:rPr>
        <w:t xml:space="preserve"> </w:t>
      </w:r>
      <w:r w:rsidRPr="00B321DF">
        <w:rPr>
          <w:rFonts w:ascii="Arial Narrow" w:hAnsi="Arial Narrow"/>
          <w:sz w:val="18"/>
          <w:szCs w:val="18"/>
        </w:rPr>
        <w:t xml:space="preserve">a </w:t>
      </w:r>
      <w:r w:rsidRPr="00FC7FB5">
        <w:rPr>
          <w:rFonts w:ascii="Arial Narrow" w:hAnsi="Arial Narrow"/>
          <w:sz w:val="18"/>
          <w:szCs w:val="18"/>
        </w:rPr>
        <w:t>FL pre osobné výdavky, pre ktoré nie je daň z pridanej hodnoty (ďalej len „DPH“) relevantná</w:t>
      </w:r>
      <w:r w:rsidRPr="0067664B">
        <w:rPr>
          <w:rFonts w:ascii="Arial Narrow" w:hAnsi="Arial Narrow"/>
          <w:sz w:val="18"/>
          <w:szCs w:val="18"/>
        </w:rPr>
        <w:t xml:space="preserve">, </w:t>
      </w:r>
      <w:r w:rsidRPr="00FC7FB5">
        <w:rPr>
          <w:rFonts w:ascii="Arial Narrow" w:hAnsi="Arial Narrow"/>
          <w:b/>
          <w:sz w:val="18"/>
          <w:szCs w:val="18"/>
        </w:rPr>
        <w:t>sú uvedené</w:t>
      </w:r>
      <w:r w:rsidRPr="0067664B">
        <w:rPr>
          <w:rFonts w:ascii="Arial Narrow" w:hAnsi="Arial Narrow"/>
          <w:sz w:val="18"/>
          <w:szCs w:val="18"/>
        </w:rPr>
        <w:t xml:space="preserve"> </w:t>
      </w:r>
      <w:r w:rsidRPr="00B321DF">
        <w:rPr>
          <w:rFonts w:ascii="Arial Narrow" w:hAnsi="Arial Narrow"/>
          <w:b/>
          <w:sz w:val="18"/>
          <w:szCs w:val="18"/>
          <w:u w:val="single"/>
        </w:rPr>
        <w:t>bez</w:t>
      </w:r>
      <w:r w:rsidRPr="00FC7FB5">
        <w:rPr>
          <w:rFonts w:ascii="Arial Narrow" w:hAnsi="Arial Narrow"/>
          <w:b/>
          <w:sz w:val="18"/>
          <w:szCs w:val="18"/>
        </w:rPr>
        <w:t xml:space="preserve"> DPH</w:t>
      </w:r>
      <w:r w:rsidRPr="0067664B">
        <w:rPr>
          <w:rFonts w:ascii="Arial Narrow" w:hAnsi="Arial Narrow"/>
          <w:sz w:val="18"/>
          <w:szCs w:val="18"/>
        </w:rPr>
        <w:t>.</w:t>
      </w:r>
      <w:r w:rsidR="005E22B6">
        <w:rPr>
          <w:rFonts w:ascii="Arial Narrow" w:hAnsi="Arial Narrow"/>
          <w:sz w:val="18"/>
          <w:szCs w:val="18"/>
        </w:rPr>
        <w:t xml:space="preserve"> </w:t>
      </w:r>
    </w:p>
  </w:footnote>
  <w:footnote w:id="2">
    <w:p w14:paraId="406BBD46" w14:textId="31ED5E36" w:rsidR="005272C2" w:rsidRDefault="005272C2" w:rsidP="00B5594D">
      <w:pPr>
        <w:pStyle w:val="Textpoznmkypodiarou"/>
        <w:jc w:val="both"/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Týmto nie je dotknutá povinnosť </w:t>
      </w:r>
      <w:r>
        <w:rPr>
          <w:rFonts w:ascii="Arial Narrow" w:hAnsi="Arial Narrow"/>
          <w:sz w:val="18"/>
          <w:szCs w:val="18"/>
        </w:rPr>
        <w:t>P</w:t>
      </w:r>
      <w:r w:rsidRPr="0067664B">
        <w:rPr>
          <w:rFonts w:ascii="Arial Narrow" w:hAnsi="Arial Narrow"/>
          <w:sz w:val="18"/>
          <w:szCs w:val="18"/>
        </w:rPr>
        <w:t>rijímateľa dodržať vlastné interné predpisy organizácie, ak stanovujú nižší cenový limit pre cestovné náhrady preukázaných výdavkov na ubytovanie na území SR a v zahraničí.</w:t>
      </w:r>
    </w:p>
  </w:footnote>
  <w:footnote w:id="3">
    <w:p w14:paraId="73541B01" w14:textId="49FC681D" w:rsidR="005272C2" w:rsidRPr="0067664B" w:rsidRDefault="005272C2" w:rsidP="00584B7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Vzťahujúci sa na celkové oprávnené výdavky na stavebné práce.</w:t>
      </w:r>
    </w:p>
  </w:footnote>
  <w:footnote w:id="4">
    <w:p w14:paraId="5761349D" w14:textId="5F462056" w:rsidR="005272C2" w:rsidRPr="0067664B" w:rsidRDefault="005272C2" w:rsidP="00584B7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</w:t>
      </w:r>
      <w:r w:rsidRPr="0067664B">
        <w:rPr>
          <w:rFonts w:ascii="Arial Narrow" w:hAnsi="Arial Narrow"/>
          <w:b/>
          <w:sz w:val="18"/>
          <w:szCs w:val="18"/>
        </w:rPr>
        <w:t>Líniové stavby</w:t>
      </w:r>
      <w:r w:rsidRPr="0067664B">
        <w:rPr>
          <w:rFonts w:ascii="Arial Narrow" w:hAnsi="Arial Narrow"/>
          <w:sz w:val="18"/>
          <w:szCs w:val="18"/>
        </w:rPr>
        <w:t xml:space="preserve"> - novovybudované líniové stavby tvoria stavebné objekty charakterizované pozdĺžnou osou výstavby, ktoré slúžia k prenosu médií v diaľkových trasách a inžinierske diela náročných technických parametrov na zabezpečenie dopravy (napr. teplovody, vodovodné a kanalizačné rady, ochranné hrádze atď.). V prípade pochybnosti o tom, či ide o líniovú stavbu alebo o jej súčasť, rozhodne orgán štátnej správy príslušný na jej povolenie. </w:t>
      </w:r>
    </w:p>
  </w:footnote>
  <w:footnote w:id="5">
    <w:p w14:paraId="472C58A8" w14:textId="77777777" w:rsidR="005272C2" w:rsidRPr="0067664B" w:rsidRDefault="005272C2">
      <w:pPr>
        <w:spacing w:after="0" w:line="23" w:lineRule="atLeast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</w:t>
      </w:r>
      <w:r w:rsidRPr="0067664B">
        <w:rPr>
          <w:rFonts w:ascii="Arial Narrow" w:hAnsi="Arial Narrow"/>
          <w:b/>
          <w:sz w:val="18"/>
          <w:szCs w:val="18"/>
        </w:rPr>
        <w:t xml:space="preserve">Priemyselné stavby </w:t>
      </w:r>
      <w:r w:rsidRPr="0067664B">
        <w:rPr>
          <w:rFonts w:ascii="Arial Narrow" w:hAnsi="Arial Narrow"/>
          <w:sz w:val="18"/>
          <w:szCs w:val="18"/>
        </w:rPr>
        <w:t>- za priemyselné stavby sa pre účely OP KŽP považujú stavby, u ktorých investičné náklady technologickej časti stavby prevyšujú náklady stavebnej časti stavby.</w:t>
      </w:r>
    </w:p>
  </w:footnote>
  <w:footnote w:id="6">
    <w:p w14:paraId="0B51F4E9" w14:textId="5AC2C141" w:rsidR="005272C2" w:rsidRPr="0067664B" w:rsidRDefault="005272C2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</w:t>
      </w:r>
      <w:r w:rsidRPr="0067664B">
        <w:rPr>
          <w:rFonts w:ascii="Arial Narrow" w:hAnsi="Arial Narrow"/>
          <w:b/>
          <w:sz w:val="18"/>
          <w:szCs w:val="18"/>
        </w:rPr>
        <w:t>Ostatné stavby</w:t>
      </w:r>
      <w:r w:rsidRPr="0067664B">
        <w:rPr>
          <w:rFonts w:ascii="Arial Narrow" w:hAnsi="Arial Narrow"/>
          <w:sz w:val="18"/>
          <w:szCs w:val="18"/>
        </w:rPr>
        <w:t xml:space="preserve"> - za ostatné stavby sa pre účely OP KŽP považujú stavby, u ktorých náklady stavebnej časti stavby prevyšujú náklady technologickej časti stavby, s výnimkou novovybudovaných líniových stavieb.</w:t>
      </w:r>
    </w:p>
    <w:p w14:paraId="622D33E2" w14:textId="77777777" w:rsidR="005272C2" w:rsidRDefault="005272C2" w:rsidP="00383987">
      <w:pPr>
        <w:pStyle w:val="Textpoznmkypodiarou"/>
      </w:pPr>
      <w:r>
        <w:t xml:space="preserve"> </w:t>
      </w:r>
    </w:p>
  </w:footnote>
  <w:footnote w:id="7">
    <w:p w14:paraId="29229D80" w14:textId="7E7E74C2" w:rsidR="005272C2" w:rsidRPr="00FC7FB5" w:rsidRDefault="005272C2" w:rsidP="00C56A8E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Vzťahujúci sa na celkové oprávnené výdavky na geologické práce</w:t>
      </w:r>
      <w:ins w:id="2" w:author="Autor" w:date="2016-08-12T10:06:00Z">
        <w:r w:rsidR="006C5C90">
          <w:rPr>
            <w:rFonts w:ascii="Arial Narrow" w:hAnsi="Arial Narrow"/>
            <w:sz w:val="18"/>
            <w:szCs w:val="18"/>
          </w:rPr>
          <w:t xml:space="preserve"> </w:t>
        </w:r>
        <w:r w:rsidR="006C5C90" w:rsidRPr="006C5C90">
          <w:rPr>
            <w:rFonts w:ascii="Arial Narrow" w:hAnsi="Arial Narrow"/>
            <w:sz w:val="18"/>
            <w:szCs w:val="18"/>
          </w:rPr>
          <w:t>realizované v rámci jednej lokality</w:t>
        </w:r>
      </w:ins>
      <w:r w:rsidRPr="00C56A8E">
        <w:rPr>
          <w:rFonts w:ascii="Arial Narrow" w:hAnsi="Arial Narrow"/>
          <w:sz w:val="18"/>
          <w:szCs w:val="18"/>
        </w:rPr>
        <w:t>.</w:t>
      </w:r>
    </w:p>
  </w:footnote>
  <w:footnote w:id="8">
    <w:p w14:paraId="1BE73502" w14:textId="45470317" w:rsidR="005272C2" w:rsidRPr="00FC7FB5" w:rsidRDefault="005272C2" w:rsidP="00FC7FB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FC7FB5">
        <w:rPr>
          <w:rStyle w:val="Odkaznapoznmkupodiarou"/>
          <w:rFonts w:ascii="Arial Narrow" w:hAnsi="Arial Narrow"/>
          <w:sz w:val="18"/>
          <w:szCs w:val="18"/>
        </w:rPr>
        <w:footnoteRef/>
      </w:r>
      <w:r w:rsidRPr="00FC7FB5">
        <w:rPr>
          <w:rFonts w:ascii="Arial Narrow" w:hAnsi="Arial Narrow"/>
          <w:sz w:val="18"/>
          <w:szCs w:val="18"/>
        </w:rPr>
        <w:t xml:space="preserve"> B</w:t>
      </w:r>
      <w:r w:rsidRPr="00C56A8E">
        <w:rPr>
          <w:rFonts w:ascii="Arial Narrow" w:hAnsi="Arial Narrow"/>
          <w:sz w:val="18"/>
          <w:szCs w:val="18"/>
        </w:rPr>
        <w:t>ezprostredne súvisiac</w:t>
      </w:r>
      <w:r>
        <w:rPr>
          <w:rFonts w:ascii="Arial Narrow" w:hAnsi="Arial Narrow"/>
          <w:sz w:val="18"/>
          <w:szCs w:val="18"/>
        </w:rPr>
        <w:t>a</w:t>
      </w:r>
      <w:r w:rsidRPr="00C56A8E">
        <w:rPr>
          <w:rFonts w:ascii="Arial Narrow" w:hAnsi="Arial Narrow"/>
          <w:sz w:val="18"/>
          <w:szCs w:val="18"/>
        </w:rPr>
        <w:t xml:space="preserve"> s realizáciou hlavných aktivít projektu (priame výdavky).</w:t>
      </w:r>
    </w:p>
  </w:footnote>
  <w:footnote w:id="9">
    <w:p w14:paraId="393ED59C" w14:textId="3917B0BD" w:rsidR="005272C2" w:rsidRPr="007D2643" w:rsidRDefault="005272C2" w:rsidP="00C56A8E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V prípade osoby, ktorá pracuje na projekte na základe pracovného pomeru. Oprávneným výdavkom je </w:t>
      </w:r>
      <w:r w:rsidRPr="00C56A8E">
        <w:rPr>
          <w:rFonts w:ascii="Arial Narrow" w:hAnsi="Arial Narrow"/>
          <w:b/>
          <w:sz w:val="18"/>
          <w:szCs w:val="18"/>
        </w:rPr>
        <w:t>cena práce</w:t>
      </w:r>
      <w:r w:rsidRPr="00C56A8E">
        <w:rPr>
          <w:rFonts w:ascii="Arial Narrow" w:hAnsi="Arial Narrow"/>
          <w:sz w:val="18"/>
          <w:szCs w:val="18"/>
        </w:rPr>
        <w:t>, t.j. hrubá mesačná mzda</w:t>
      </w:r>
      <w:r w:rsidR="00AD56FC">
        <w:rPr>
          <w:rFonts w:ascii="Arial Narrow" w:hAnsi="Arial Narrow"/>
          <w:sz w:val="18"/>
          <w:szCs w:val="18"/>
        </w:rPr>
        <w:t>,</w:t>
      </w:r>
      <w:r w:rsidRPr="00C56A8E">
        <w:rPr>
          <w:rFonts w:ascii="Arial Narrow" w:hAnsi="Arial Narrow"/>
          <w:sz w:val="18"/>
          <w:szCs w:val="18"/>
        </w:rPr>
        <w:t xml:space="preserve"> ohraničená uvedeným FL</w:t>
      </w:r>
      <w:r w:rsidR="00AD56FC">
        <w:rPr>
          <w:rFonts w:ascii="Arial Narrow" w:hAnsi="Arial Narrow"/>
          <w:sz w:val="18"/>
          <w:szCs w:val="18"/>
        </w:rPr>
        <w:t>,</w:t>
      </w:r>
      <w:r w:rsidRPr="00C56A8E">
        <w:rPr>
          <w:rFonts w:ascii="Arial Narrow" w:hAnsi="Arial Narrow"/>
          <w:sz w:val="18"/>
          <w:szCs w:val="18"/>
        </w:rPr>
        <w:t xml:space="preserve"> a jej zodpovedajúce </w:t>
      </w:r>
      <w:r w:rsidR="00AD56FC" w:rsidRPr="00AD56FC">
        <w:rPr>
          <w:rFonts w:ascii="Arial Narrow" w:hAnsi="Arial Narrow"/>
          <w:sz w:val="18"/>
          <w:szCs w:val="18"/>
        </w:rPr>
        <w:t>(</w:t>
      </w:r>
      <w:r w:rsidR="00AD56FC">
        <w:rPr>
          <w:rFonts w:ascii="Arial Narrow" w:hAnsi="Arial Narrow"/>
          <w:sz w:val="18"/>
          <w:szCs w:val="18"/>
        </w:rPr>
        <w:t xml:space="preserve">do tejto sumy </w:t>
      </w:r>
      <w:r w:rsidR="00AD56FC" w:rsidRPr="00AD56FC">
        <w:rPr>
          <w:rFonts w:ascii="Arial Narrow" w:hAnsi="Arial Narrow"/>
          <w:sz w:val="18"/>
          <w:szCs w:val="18"/>
        </w:rPr>
        <w:t>nezapočítané)</w:t>
      </w:r>
      <w:r w:rsidR="00AD56FC">
        <w:rPr>
          <w:rFonts w:ascii="Arial Narrow" w:hAnsi="Arial Narrow"/>
          <w:sz w:val="18"/>
          <w:szCs w:val="18"/>
        </w:rPr>
        <w:t xml:space="preserve"> </w:t>
      </w:r>
      <w:r w:rsidRPr="00C56A8E">
        <w:rPr>
          <w:rFonts w:ascii="Arial Narrow" w:hAnsi="Arial Narrow"/>
          <w:sz w:val="18"/>
          <w:szCs w:val="18"/>
        </w:rPr>
        <w:t>zákonné odvody zamestnávateľa. Uvedený FL sa aplikuje v prípade plného (100 %)</w:t>
      </w:r>
      <w:r w:rsidRPr="007D2643">
        <w:rPr>
          <w:rFonts w:ascii="Arial Narrow" w:hAnsi="Arial Narrow"/>
          <w:sz w:val="18"/>
          <w:szCs w:val="18"/>
        </w:rPr>
        <w:t xml:space="preserve"> pracovného úväzku.</w:t>
      </w:r>
      <w:r w:rsidR="008F2DCE">
        <w:rPr>
          <w:rFonts w:ascii="Arial Narrow" w:hAnsi="Arial Narrow"/>
          <w:sz w:val="18"/>
          <w:szCs w:val="18"/>
        </w:rPr>
        <w:t xml:space="preserve"> </w:t>
      </w:r>
      <w:r w:rsidR="00CC3BCC" w:rsidRPr="00CC3BCC">
        <w:rPr>
          <w:rFonts w:ascii="Arial Narrow" w:hAnsi="Arial Narrow"/>
          <w:sz w:val="18"/>
          <w:szCs w:val="18"/>
        </w:rPr>
        <w:t>V prípade</w:t>
      </w:r>
      <w:r w:rsidR="00CC3BCC">
        <w:rPr>
          <w:rFonts w:ascii="Arial Narrow" w:hAnsi="Arial Narrow"/>
          <w:b/>
          <w:sz w:val="18"/>
          <w:szCs w:val="18"/>
        </w:rPr>
        <w:t xml:space="preserve"> </w:t>
      </w:r>
      <w:r w:rsidR="008F2DCE" w:rsidRPr="00CC3BCC">
        <w:rPr>
          <w:rFonts w:ascii="Arial Narrow" w:hAnsi="Arial Narrow"/>
          <w:sz w:val="18"/>
          <w:szCs w:val="18"/>
        </w:rPr>
        <w:t>zamestnanc</w:t>
      </w:r>
      <w:r w:rsidR="00CC3BCC" w:rsidRPr="00CC3BCC">
        <w:rPr>
          <w:rFonts w:ascii="Arial Narrow" w:hAnsi="Arial Narrow"/>
          <w:sz w:val="18"/>
          <w:szCs w:val="18"/>
        </w:rPr>
        <w:t>a</w:t>
      </w:r>
      <w:r w:rsidR="008F2DCE" w:rsidRPr="00CC3BCC">
        <w:rPr>
          <w:rFonts w:ascii="Arial Narrow" w:hAnsi="Arial Narrow"/>
          <w:sz w:val="18"/>
          <w:szCs w:val="18"/>
        </w:rPr>
        <w:t>, ktorý pracuje</w:t>
      </w:r>
      <w:r w:rsidR="008F2DCE" w:rsidRPr="005249D9">
        <w:rPr>
          <w:rFonts w:ascii="Arial Narrow" w:hAnsi="Arial Narrow"/>
          <w:sz w:val="18"/>
          <w:szCs w:val="18"/>
        </w:rPr>
        <w:t xml:space="preserve"> </w:t>
      </w:r>
      <w:r w:rsidR="008F2DCE" w:rsidRPr="005249D9">
        <w:rPr>
          <w:rFonts w:ascii="Arial Narrow" w:hAnsi="Arial Narrow"/>
          <w:b/>
          <w:sz w:val="18"/>
          <w:szCs w:val="18"/>
        </w:rPr>
        <w:t>iba na projekte/projektoch spolufinancovanom z EŠIF</w:t>
      </w:r>
      <w:r w:rsidR="008F2DCE" w:rsidRPr="001D5D0A">
        <w:rPr>
          <w:rFonts w:ascii="Arial Narrow" w:hAnsi="Arial Narrow"/>
          <w:sz w:val="18"/>
          <w:szCs w:val="18"/>
        </w:rPr>
        <w:t xml:space="preserve">, t. j. nevykonáva iné pracovné činnosti financované z iných zdrojov </w:t>
      </w:r>
      <w:r w:rsidR="00C0658F">
        <w:rPr>
          <w:rFonts w:ascii="Arial Narrow" w:hAnsi="Arial Narrow"/>
          <w:sz w:val="18"/>
          <w:szCs w:val="18"/>
        </w:rPr>
        <w:t>P</w:t>
      </w:r>
      <w:r w:rsidR="008F2DCE" w:rsidRPr="001D5D0A">
        <w:rPr>
          <w:rFonts w:ascii="Arial Narrow" w:hAnsi="Arial Narrow"/>
          <w:sz w:val="18"/>
          <w:szCs w:val="18"/>
        </w:rPr>
        <w:t>rijímateľa</w:t>
      </w:r>
      <w:r w:rsidR="007F57AF">
        <w:rPr>
          <w:rFonts w:ascii="Arial Narrow" w:hAnsi="Arial Narrow"/>
          <w:sz w:val="18"/>
          <w:szCs w:val="18"/>
        </w:rPr>
        <w:t>,</w:t>
      </w:r>
      <w:r w:rsidR="00CC3BCC">
        <w:rPr>
          <w:rFonts w:ascii="Arial Narrow" w:hAnsi="Arial Narrow"/>
          <w:sz w:val="18"/>
          <w:szCs w:val="18"/>
        </w:rPr>
        <w:t xml:space="preserve"> </w:t>
      </w:r>
      <w:r w:rsidR="00CC3BCC" w:rsidRPr="005249D9">
        <w:rPr>
          <w:rFonts w:ascii="Arial Narrow" w:hAnsi="Arial Narrow"/>
          <w:b/>
          <w:sz w:val="18"/>
          <w:szCs w:val="18"/>
        </w:rPr>
        <w:t>je oprávnený</w:t>
      </w:r>
      <w:r w:rsidR="00CC3BCC">
        <w:rPr>
          <w:rFonts w:ascii="Arial Narrow" w:hAnsi="Arial Narrow"/>
          <w:b/>
          <w:sz w:val="18"/>
          <w:szCs w:val="18"/>
        </w:rPr>
        <w:t>m</w:t>
      </w:r>
      <w:r w:rsidR="00CC3BCC" w:rsidRPr="005249D9">
        <w:rPr>
          <w:rFonts w:ascii="Arial Narrow" w:hAnsi="Arial Narrow"/>
          <w:b/>
          <w:sz w:val="18"/>
          <w:szCs w:val="18"/>
        </w:rPr>
        <w:t xml:space="preserve"> výdavk</w:t>
      </w:r>
      <w:r w:rsidR="00CC3BCC">
        <w:rPr>
          <w:rFonts w:ascii="Arial Narrow" w:hAnsi="Arial Narrow"/>
          <w:b/>
          <w:sz w:val="18"/>
          <w:szCs w:val="18"/>
        </w:rPr>
        <w:t xml:space="preserve">om aj </w:t>
      </w:r>
      <w:r w:rsidR="00CC3BCC" w:rsidRPr="00CC3BCC">
        <w:rPr>
          <w:rFonts w:ascii="Arial Narrow" w:hAnsi="Arial Narrow"/>
          <w:b/>
          <w:sz w:val="18"/>
          <w:szCs w:val="18"/>
        </w:rPr>
        <w:t>odmena ako zložka mzdy</w:t>
      </w:r>
      <w:r w:rsidR="00CC3BCC" w:rsidRPr="005249D9">
        <w:rPr>
          <w:rFonts w:ascii="Arial Narrow" w:hAnsi="Arial Narrow"/>
          <w:sz w:val="18"/>
          <w:szCs w:val="18"/>
        </w:rPr>
        <w:t xml:space="preserve"> </w:t>
      </w:r>
      <w:r w:rsidR="00CC3BCC">
        <w:rPr>
          <w:rFonts w:ascii="Arial Narrow" w:hAnsi="Arial Narrow"/>
          <w:sz w:val="18"/>
          <w:szCs w:val="18"/>
        </w:rPr>
        <w:t>(</w:t>
      </w:r>
      <w:r w:rsidR="00CC3BCC" w:rsidRPr="00F74808">
        <w:rPr>
          <w:rFonts w:ascii="Arial Narrow" w:hAnsi="Arial Narrow"/>
          <w:sz w:val="18"/>
          <w:szCs w:val="18"/>
        </w:rPr>
        <w:t>v zmysle § 118 zákonníka práce</w:t>
      </w:r>
      <w:r w:rsidR="00CC3BCC">
        <w:rPr>
          <w:rFonts w:ascii="Arial Narrow" w:hAnsi="Arial Narrow"/>
          <w:sz w:val="18"/>
          <w:szCs w:val="18"/>
        </w:rPr>
        <w:t>)</w:t>
      </w:r>
      <w:r w:rsidR="00C0658F">
        <w:rPr>
          <w:rFonts w:ascii="Arial Narrow" w:hAnsi="Arial Narrow"/>
          <w:sz w:val="18"/>
          <w:szCs w:val="18"/>
        </w:rPr>
        <w:t xml:space="preserve">. </w:t>
      </w:r>
      <w:r w:rsidR="0081471F" w:rsidRPr="00D84014">
        <w:rPr>
          <w:rFonts w:ascii="Arial Narrow" w:hAnsi="Arial Narrow"/>
          <w:sz w:val="18"/>
          <w:szCs w:val="18"/>
        </w:rPr>
        <w:t>Nakoľko o</w:t>
      </w:r>
      <w:r w:rsidR="00C0658F" w:rsidRPr="00D84014">
        <w:rPr>
          <w:rFonts w:ascii="Arial Narrow" w:hAnsi="Arial Narrow"/>
          <w:sz w:val="18"/>
          <w:szCs w:val="18"/>
        </w:rPr>
        <w:t xml:space="preserve">dmena </w:t>
      </w:r>
      <w:r w:rsidR="007F57AF" w:rsidRPr="00D84014">
        <w:rPr>
          <w:rFonts w:ascii="Arial Narrow" w:hAnsi="Arial Narrow"/>
          <w:sz w:val="18"/>
          <w:szCs w:val="18"/>
        </w:rPr>
        <w:t>tvorí</w:t>
      </w:r>
      <w:r w:rsidR="00AC618C" w:rsidRPr="00D84014">
        <w:rPr>
          <w:rFonts w:ascii="Arial Narrow" w:hAnsi="Arial Narrow"/>
          <w:sz w:val="18"/>
          <w:szCs w:val="18"/>
        </w:rPr>
        <w:t xml:space="preserve"> </w:t>
      </w:r>
      <w:r w:rsidR="00A52B01" w:rsidRPr="00D84014">
        <w:rPr>
          <w:rFonts w:ascii="Arial Narrow" w:hAnsi="Arial Narrow"/>
          <w:sz w:val="18"/>
          <w:szCs w:val="18"/>
        </w:rPr>
        <w:t xml:space="preserve">(v uvedenom prípade) </w:t>
      </w:r>
      <w:r w:rsidR="007F57AF" w:rsidRPr="00D84014">
        <w:rPr>
          <w:rFonts w:ascii="Arial Narrow" w:hAnsi="Arial Narrow"/>
          <w:sz w:val="18"/>
          <w:szCs w:val="18"/>
        </w:rPr>
        <w:t>integrálnu súčasť</w:t>
      </w:r>
      <w:r w:rsidR="0081471F" w:rsidRPr="00D84014">
        <w:rPr>
          <w:rFonts w:ascii="Arial Narrow" w:hAnsi="Arial Narrow"/>
          <w:sz w:val="18"/>
          <w:szCs w:val="18"/>
        </w:rPr>
        <w:t xml:space="preserve"> hrubej mesačnej mzdy, výška odmeny na mesačnej báze</w:t>
      </w:r>
      <w:r w:rsidR="007F57AF" w:rsidRPr="00D84014">
        <w:rPr>
          <w:rFonts w:ascii="Arial Narrow" w:hAnsi="Arial Narrow"/>
          <w:sz w:val="18"/>
          <w:szCs w:val="18"/>
        </w:rPr>
        <w:t xml:space="preserve"> </w:t>
      </w:r>
      <w:r w:rsidR="0081471F" w:rsidRPr="00D84014">
        <w:rPr>
          <w:rFonts w:ascii="Arial Narrow" w:hAnsi="Arial Narrow"/>
          <w:sz w:val="18"/>
          <w:szCs w:val="18"/>
        </w:rPr>
        <w:t xml:space="preserve">je limitovaná výškou </w:t>
      </w:r>
      <w:r w:rsidR="00C0658F" w:rsidRPr="00D84014">
        <w:rPr>
          <w:rFonts w:ascii="Arial Narrow" w:hAnsi="Arial Narrow"/>
          <w:sz w:val="18"/>
          <w:szCs w:val="18"/>
        </w:rPr>
        <w:t xml:space="preserve">FL </w:t>
      </w:r>
      <w:r w:rsidR="007F57AF" w:rsidRPr="00D84014">
        <w:rPr>
          <w:rFonts w:ascii="Arial Narrow" w:hAnsi="Arial Narrow"/>
          <w:sz w:val="18"/>
          <w:szCs w:val="18"/>
        </w:rPr>
        <w:t>stanoven</w:t>
      </w:r>
      <w:r w:rsidR="00A52B01" w:rsidRPr="00D84014">
        <w:rPr>
          <w:rFonts w:ascii="Arial Narrow" w:hAnsi="Arial Narrow"/>
          <w:sz w:val="18"/>
          <w:szCs w:val="18"/>
        </w:rPr>
        <w:t>ého</w:t>
      </w:r>
      <w:r w:rsidR="00C0658F" w:rsidRPr="00D84014">
        <w:rPr>
          <w:rFonts w:ascii="Arial Narrow" w:hAnsi="Arial Narrow"/>
          <w:sz w:val="18"/>
          <w:szCs w:val="18"/>
        </w:rPr>
        <w:t xml:space="preserve"> pre hrubú mesačnú mzdu</w:t>
      </w:r>
      <w:r w:rsidR="0081471F" w:rsidRPr="00D84014">
        <w:rPr>
          <w:rFonts w:ascii="Arial Narrow" w:hAnsi="Arial Narrow"/>
          <w:sz w:val="18"/>
          <w:szCs w:val="18"/>
        </w:rPr>
        <w:t xml:space="preserve"> na úrovni jednotlivých pracovných pozícií</w:t>
      </w:r>
      <w:r w:rsidR="008F2DCE" w:rsidRPr="00D84014">
        <w:rPr>
          <w:rFonts w:ascii="Arial Narrow" w:hAnsi="Arial Narrow"/>
          <w:sz w:val="18"/>
          <w:szCs w:val="18"/>
        </w:rPr>
        <w:t>.</w:t>
      </w:r>
      <w:r w:rsidR="00CC3BCC" w:rsidRPr="00D84014">
        <w:rPr>
          <w:rFonts w:ascii="Arial Narrow" w:hAnsi="Arial Narrow"/>
          <w:sz w:val="18"/>
          <w:szCs w:val="18"/>
        </w:rPr>
        <w:t xml:space="preserve"> </w:t>
      </w:r>
      <w:r w:rsidR="00A52B01" w:rsidRPr="00D84014">
        <w:rPr>
          <w:rFonts w:ascii="Arial Narrow" w:hAnsi="Arial Narrow"/>
          <w:sz w:val="18"/>
          <w:szCs w:val="18"/>
        </w:rPr>
        <w:t>Analogicky, výška odmeny na ročnej báze predstavuje súčin FL stanoveného pre hrubú mesačnú mzdu (na úrovni jednotlivých pracovných pozícií) x 12 mesiacov v roku.</w:t>
      </w:r>
    </w:p>
  </w:footnote>
  <w:footnote w:id="10">
    <w:p w14:paraId="3A9598D0" w14:textId="335A6C60" w:rsidR="005272C2" w:rsidRPr="00C9538A" w:rsidRDefault="005272C2" w:rsidP="00C56A8E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V prípade osoby, ktorá pracuje na projekte na základe dohody o práci vykonávanej mimo pracovného pomeru (mimo pracovným pomerom sa rozumejú vzťahy uzatvorené v zmysle ustanovení §§ 223 až 228 zákona č. 311/2001 Z. z. Zákonníka práce v</w:t>
      </w:r>
      <w:r w:rsidRPr="007D2643">
        <w:rPr>
          <w:rFonts w:ascii="Arial Narrow" w:hAnsi="Arial Narrow"/>
          <w:sz w:val="18"/>
          <w:szCs w:val="18"/>
        </w:rPr>
        <w:t xml:space="preserve"> znení neskorších predpisov). Oprávneným výdavkom je </w:t>
      </w:r>
      <w:r w:rsidRPr="007D2643">
        <w:rPr>
          <w:rFonts w:ascii="Arial Narrow" w:hAnsi="Arial Narrow"/>
          <w:b/>
          <w:sz w:val="18"/>
          <w:szCs w:val="18"/>
        </w:rPr>
        <w:t>cena práce</w:t>
      </w:r>
      <w:r w:rsidRPr="007D2643">
        <w:rPr>
          <w:rFonts w:ascii="Arial Narrow" w:hAnsi="Arial Narrow"/>
          <w:sz w:val="18"/>
          <w:szCs w:val="18"/>
        </w:rPr>
        <w:t>, t.j. hrubá hodinová odmena</w:t>
      </w:r>
      <w:r w:rsidR="00AD56FC">
        <w:rPr>
          <w:rFonts w:ascii="Arial Narrow" w:hAnsi="Arial Narrow"/>
          <w:sz w:val="18"/>
          <w:szCs w:val="18"/>
        </w:rPr>
        <w:t>,</w:t>
      </w:r>
      <w:r w:rsidRPr="007D2643">
        <w:rPr>
          <w:rFonts w:ascii="Arial Narrow" w:hAnsi="Arial Narrow"/>
          <w:sz w:val="18"/>
          <w:szCs w:val="18"/>
        </w:rPr>
        <w:t xml:space="preserve"> ohraničená uvedeným FL</w:t>
      </w:r>
      <w:r w:rsidR="00AD56FC">
        <w:rPr>
          <w:rFonts w:ascii="Arial Narrow" w:hAnsi="Arial Narrow"/>
          <w:sz w:val="18"/>
          <w:szCs w:val="18"/>
        </w:rPr>
        <w:t>,</w:t>
      </w:r>
      <w:r w:rsidRPr="007D2643">
        <w:rPr>
          <w:rFonts w:ascii="Arial Narrow" w:hAnsi="Arial Narrow"/>
          <w:sz w:val="18"/>
          <w:szCs w:val="18"/>
        </w:rPr>
        <w:t xml:space="preserve"> a jej zodpovedajúce </w:t>
      </w:r>
      <w:r w:rsidR="00AD56FC" w:rsidRPr="00AD56FC">
        <w:rPr>
          <w:rFonts w:ascii="Arial Narrow" w:hAnsi="Arial Narrow"/>
          <w:sz w:val="18"/>
          <w:szCs w:val="18"/>
        </w:rPr>
        <w:t>(</w:t>
      </w:r>
      <w:r w:rsidR="00AD56FC">
        <w:rPr>
          <w:rFonts w:ascii="Arial Narrow" w:hAnsi="Arial Narrow"/>
          <w:sz w:val="18"/>
          <w:szCs w:val="18"/>
        </w:rPr>
        <w:t xml:space="preserve">do tejto sumy </w:t>
      </w:r>
      <w:r w:rsidR="00AD56FC" w:rsidRPr="00AD56FC">
        <w:rPr>
          <w:rFonts w:ascii="Arial Narrow" w:hAnsi="Arial Narrow"/>
          <w:sz w:val="18"/>
          <w:szCs w:val="18"/>
        </w:rPr>
        <w:t>nezapočítané)</w:t>
      </w:r>
      <w:r w:rsidR="00AD56FC">
        <w:rPr>
          <w:rFonts w:ascii="Arial Narrow" w:hAnsi="Arial Narrow"/>
          <w:sz w:val="18"/>
          <w:szCs w:val="18"/>
        </w:rPr>
        <w:t xml:space="preserve"> </w:t>
      </w:r>
      <w:r w:rsidRPr="007D2643">
        <w:rPr>
          <w:rFonts w:ascii="Arial Narrow" w:hAnsi="Arial Narrow"/>
          <w:sz w:val="18"/>
          <w:szCs w:val="18"/>
        </w:rPr>
        <w:t>zákonné odvody zamestnávateľa.</w:t>
      </w:r>
    </w:p>
  </w:footnote>
  <w:footnote w:id="11">
    <w:p w14:paraId="181446EC" w14:textId="77777777" w:rsidR="005272C2" w:rsidRPr="00C56A8E" w:rsidRDefault="005272C2" w:rsidP="007D264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Hodinou sa rozumie 60 minút.</w:t>
      </w:r>
    </w:p>
  </w:footnote>
  <w:footnote w:id="12">
    <w:p w14:paraId="5CF179AA" w14:textId="6D086B51" w:rsidR="005272C2" w:rsidRPr="00C56A8E" w:rsidRDefault="005272C2" w:rsidP="0055530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Týmto nie je dotknutá možnosť, že mzda/odmena dohodnut</w:t>
      </w:r>
      <w:r>
        <w:rPr>
          <w:rFonts w:ascii="Arial Narrow" w:hAnsi="Arial Narrow"/>
          <w:sz w:val="18"/>
          <w:szCs w:val="18"/>
        </w:rPr>
        <w:t>á</w:t>
      </w:r>
      <w:r w:rsidRPr="00C56A8E">
        <w:rPr>
          <w:rFonts w:ascii="Arial Narrow" w:hAnsi="Arial Narrow"/>
          <w:sz w:val="18"/>
          <w:szCs w:val="18"/>
        </w:rPr>
        <w:t xml:space="preserve"> medzi zamestnancom a </w:t>
      </w:r>
      <w:r>
        <w:rPr>
          <w:rFonts w:ascii="Arial Narrow" w:hAnsi="Arial Narrow"/>
          <w:sz w:val="18"/>
          <w:szCs w:val="18"/>
        </w:rPr>
        <w:t>P</w:t>
      </w:r>
      <w:r w:rsidRPr="00C56A8E">
        <w:rPr>
          <w:rFonts w:ascii="Arial Narrow" w:hAnsi="Arial Narrow"/>
          <w:sz w:val="18"/>
          <w:szCs w:val="18"/>
        </w:rPr>
        <w:t xml:space="preserve">rijímateľom je vyššia ako sú </w:t>
      </w:r>
      <w:r>
        <w:rPr>
          <w:rFonts w:ascii="Arial Narrow" w:hAnsi="Arial Narrow"/>
          <w:sz w:val="18"/>
          <w:szCs w:val="18"/>
        </w:rPr>
        <w:t>FL</w:t>
      </w:r>
      <w:r w:rsidRPr="00C56A8E">
        <w:rPr>
          <w:rFonts w:ascii="Arial Narrow" w:hAnsi="Arial Narrow"/>
          <w:sz w:val="18"/>
          <w:szCs w:val="18"/>
        </w:rPr>
        <w:t xml:space="preserve"> stanovené </w:t>
      </w:r>
      <w:r>
        <w:rPr>
          <w:rFonts w:ascii="Arial Narrow" w:hAnsi="Arial Narrow"/>
          <w:sz w:val="18"/>
          <w:szCs w:val="18"/>
        </w:rPr>
        <w:t>P</w:t>
      </w:r>
      <w:r w:rsidRPr="00C56A8E">
        <w:rPr>
          <w:rFonts w:ascii="Arial Narrow" w:hAnsi="Arial Narrow"/>
          <w:sz w:val="18"/>
          <w:szCs w:val="18"/>
        </w:rPr>
        <w:t xml:space="preserve">oskytovateľom, avšak </w:t>
      </w:r>
      <w:r w:rsidRPr="00C56A8E">
        <w:rPr>
          <w:rFonts w:ascii="Arial Narrow" w:hAnsi="Arial Narrow"/>
          <w:sz w:val="18"/>
          <w:szCs w:val="18"/>
          <w:u w:val="single"/>
        </w:rPr>
        <w:t>rozdiel</w:t>
      </w:r>
      <w:r w:rsidRPr="00C56A8E">
        <w:rPr>
          <w:rFonts w:ascii="Arial Narrow" w:hAnsi="Arial Narrow"/>
          <w:sz w:val="18"/>
          <w:szCs w:val="18"/>
        </w:rPr>
        <w:t xml:space="preserve"> medzi dohodnutou mzdou/odmenou a stanovenými </w:t>
      </w:r>
      <w:r>
        <w:rPr>
          <w:rFonts w:ascii="Arial Narrow" w:hAnsi="Arial Narrow"/>
          <w:sz w:val="18"/>
          <w:szCs w:val="18"/>
        </w:rPr>
        <w:t>FL</w:t>
      </w:r>
      <w:r w:rsidRPr="00C56A8E">
        <w:rPr>
          <w:rFonts w:ascii="Arial Narrow" w:hAnsi="Arial Narrow"/>
          <w:sz w:val="18"/>
          <w:szCs w:val="18"/>
        </w:rPr>
        <w:t xml:space="preserve"> bude určený ako </w:t>
      </w:r>
      <w:r w:rsidRPr="00C56A8E">
        <w:rPr>
          <w:rFonts w:ascii="Arial Narrow" w:hAnsi="Arial Narrow"/>
          <w:sz w:val="18"/>
          <w:szCs w:val="18"/>
          <w:u w:val="single"/>
        </w:rPr>
        <w:t>neoprávnený výdavok</w:t>
      </w:r>
      <w:r w:rsidRPr="00C56A8E">
        <w:rPr>
          <w:rFonts w:ascii="Arial Narrow" w:hAnsi="Arial Narrow"/>
          <w:sz w:val="18"/>
          <w:szCs w:val="18"/>
        </w:rPr>
        <w:t>.</w:t>
      </w:r>
    </w:p>
  </w:footnote>
  <w:footnote w:id="13">
    <w:p w14:paraId="36D555DC" w14:textId="252BC79D" w:rsidR="005272C2" w:rsidRPr="00C56A8E" w:rsidRDefault="005272C2" w:rsidP="00C9538A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color w:val="006600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Riadiaci pracovník </w:t>
      </w:r>
      <w:r>
        <w:rPr>
          <w:rFonts w:ascii="Arial Narrow" w:hAnsi="Arial Narrow"/>
          <w:sz w:val="18"/>
          <w:szCs w:val="18"/>
        </w:rPr>
        <w:t>žiadateľa/Prijímateľa</w:t>
      </w:r>
      <w:r w:rsidRPr="00C56A8E">
        <w:rPr>
          <w:rFonts w:ascii="Arial Narrow" w:hAnsi="Arial Narrow"/>
          <w:sz w:val="18"/>
          <w:szCs w:val="18"/>
        </w:rPr>
        <w:t>, ktorý plánuje, riadi, koordinuje a hodnotí celkovú činnosť organizácie (alebo je</w:t>
      </w:r>
      <w:r>
        <w:rPr>
          <w:rFonts w:ascii="Arial Narrow" w:hAnsi="Arial Narrow"/>
          <w:sz w:val="18"/>
          <w:szCs w:val="18"/>
        </w:rPr>
        <w:t>j</w:t>
      </w:r>
      <w:r w:rsidRPr="00C56A8E">
        <w:rPr>
          <w:rFonts w:ascii="Arial Narrow" w:hAnsi="Arial Narrow"/>
          <w:sz w:val="18"/>
          <w:szCs w:val="18"/>
        </w:rPr>
        <w:t xml:space="preserve"> organizačné zložky) a podriadených pracovníkov, ktorí majú pod sebou ešte ďalšiu úroveň podriadených pracovníkov. </w:t>
      </w:r>
      <w:r w:rsidR="00191B71">
        <w:rPr>
          <w:rFonts w:ascii="Arial Narrow" w:hAnsi="Arial Narrow"/>
          <w:sz w:val="18"/>
          <w:szCs w:val="18"/>
        </w:rPr>
        <w:t>Požadovaný</w:t>
      </w:r>
      <w:r w:rsidRPr="00C56A8E">
        <w:rPr>
          <w:rFonts w:ascii="Arial Narrow" w:hAnsi="Arial Narrow"/>
          <w:sz w:val="18"/>
          <w:szCs w:val="18"/>
        </w:rPr>
        <w:t xml:space="preserve"> stupeň dosiahnutého vzdelania: vysokoškolské</w:t>
      </w:r>
      <w:r w:rsidR="008A4D88">
        <w:rPr>
          <w:rFonts w:ascii="Arial Narrow" w:hAnsi="Arial Narrow"/>
          <w:sz w:val="18"/>
          <w:szCs w:val="18"/>
        </w:rPr>
        <w:t xml:space="preserve"> vzdelanie</w:t>
      </w:r>
      <w:r w:rsidRPr="00C56A8E">
        <w:rPr>
          <w:rFonts w:ascii="Arial Narrow" w:hAnsi="Arial Narrow"/>
          <w:sz w:val="18"/>
          <w:szCs w:val="18"/>
        </w:rPr>
        <w:t xml:space="preserve"> II. stup</w:t>
      </w:r>
      <w:r w:rsidR="00443644">
        <w:rPr>
          <w:rFonts w:ascii="Arial Narrow" w:hAnsi="Arial Narrow"/>
          <w:sz w:val="18"/>
          <w:szCs w:val="18"/>
        </w:rPr>
        <w:t>e</w:t>
      </w:r>
      <w:r w:rsidRPr="00C56A8E">
        <w:rPr>
          <w:rFonts w:ascii="Arial Narrow" w:hAnsi="Arial Narrow"/>
          <w:sz w:val="18"/>
          <w:szCs w:val="18"/>
        </w:rPr>
        <w:t>ň</w:t>
      </w:r>
      <w:r w:rsidR="00FC3BE8">
        <w:rPr>
          <w:rFonts w:ascii="Arial Narrow" w:hAnsi="Arial Narrow"/>
          <w:sz w:val="18"/>
          <w:szCs w:val="18"/>
        </w:rPr>
        <w:t xml:space="preserve"> (</w:t>
      </w:r>
      <w:r w:rsidR="002544F1">
        <w:rPr>
          <w:rFonts w:ascii="Arial Narrow" w:hAnsi="Arial Narrow"/>
          <w:sz w:val="18"/>
          <w:szCs w:val="18"/>
        </w:rPr>
        <w:t xml:space="preserve">kód </w:t>
      </w:r>
      <w:r w:rsidR="00443644">
        <w:rPr>
          <w:rFonts w:ascii="Arial Narrow" w:hAnsi="Arial Narrow"/>
          <w:sz w:val="18"/>
          <w:szCs w:val="18"/>
        </w:rPr>
        <w:t>766 a</w:t>
      </w:r>
      <w:r w:rsidR="002544F1">
        <w:rPr>
          <w:rFonts w:ascii="Arial Narrow" w:hAnsi="Arial Narrow"/>
          <w:sz w:val="18"/>
          <w:szCs w:val="18"/>
        </w:rPr>
        <w:t> </w:t>
      </w:r>
      <w:r w:rsidR="00443644">
        <w:rPr>
          <w:rFonts w:ascii="Arial Narrow" w:hAnsi="Arial Narrow"/>
          <w:sz w:val="18"/>
          <w:szCs w:val="18"/>
        </w:rPr>
        <w:t>767</w:t>
      </w:r>
      <w:r w:rsidR="002544F1">
        <w:rPr>
          <w:rFonts w:ascii="Arial Narrow" w:hAnsi="Arial Narrow"/>
          <w:sz w:val="18"/>
          <w:szCs w:val="18"/>
        </w:rPr>
        <w:t xml:space="preserve"> podľa </w:t>
      </w:r>
      <w:r w:rsidR="00A53E94">
        <w:rPr>
          <w:rFonts w:ascii="Arial Narrow" w:hAnsi="Arial Narrow"/>
          <w:sz w:val="18"/>
          <w:szCs w:val="18"/>
        </w:rPr>
        <w:t>ISCED</w:t>
      </w:r>
      <w:r w:rsidR="00443644">
        <w:rPr>
          <w:rFonts w:ascii="Arial Narrow" w:hAnsi="Arial Narrow"/>
          <w:sz w:val="18"/>
          <w:szCs w:val="18"/>
        </w:rPr>
        <w:t xml:space="preserve"> </w:t>
      </w:r>
      <w:r w:rsidR="00A53E94">
        <w:rPr>
          <w:rFonts w:ascii="Arial Narrow" w:hAnsi="Arial Narrow"/>
          <w:sz w:val="18"/>
          <w:szCs w:val="18"/>
        </w:rPr>
        <w:t>2011</w:t>
      </w:r>
      <w:r w:rsidR="00FC3BE8">
        <w:rPr>
          <w:rFonts w:ascii="Arial Narrow" w:hAnsi="Arial Narrow"/>
          <w:sz w:val="18"/>
          <w:szCs w:val="18"/>
        </w:rPr>
        <w:t>)</w:t>
      </w:r>
      <w:r w:rsidRPr="00C56A8E">
        <w:rPr>
          <w:rFonts w:ascii="Arial Narrow" w:hAnsi="Arial Narrow"/>
          <w:sz w:val="18"/>
          <w:szCs w:val="18"/>
        </w:rPr>
        <w:t>.</w:t>
      </w:r>
    </w:p>
  </w:footnote>
  <w:footnote w:id="14">
    <w:p w14:paraId="314BB05D" w14:textId="550143CD" w:rsidR="005272C2" w:rsidRPr="007D2643" w:rsidRDefault="005272C2" w:rsidP="008F4CD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Pracovník </w:t>
      </w:r>
      <w:r w:rsidR="00201D0F">
        <w:rPr>
          <w:rFonts w:ascii="Arial Narrow" w:hAnsi="Arial Narrow"/>
          <w:sz w:val="18"/>
          <w:szCs w:val="18"/>
        </w:rPr>
        <w:t>žiadateľa/Prijímateľa</w:t>
      </w:r>
      <w:r w:rsidR="00201D0F" w:rsidRPr="00C56A8E">
        <w:rPr>
          <w:rFonts w:ascii="Arial Narrow" w:hAnsi="Arial Narrow"/>
          <w:sz w:val="18"/>
          <w:szCs w:val="18"/>
        </w:rPr>
        <w:t xml:space="preserve"> </w:t>
      </w:r>
      <w:r w:rsidRPr="00C56A8E">
        <w:rPr>
          <w:rFonts w:ascii="Arial Narrow" w:hAnsi="Arial Narrow"/>
          <w:sz w:val="18"/>
          <w:szCs w:val="18"/>
        </w:rPr>
        <w:t xml:space="preserve">s najvyššou úrovňou zručností v danej oblasti, ktorý samostatne rieši najkomplexnejšie a najzložitejšie úlohy. Zaoberá sa </w:t>
      </w:r>
      <w:r w:rsidR="00A97107">
        <w:rPr>
          <w:rFonts w:ascii="Arial Narrow" w:hAnsi="Arial Narrow"/>
          <w:sz w:val="18"/>
          <w:szCs w:val="18"/>
        </w:rPr>
        <w:t xml:space="preserve">napr. </w:t>
      </w:r>
      <w:r w:rsidRPr="00C56A8E">
        <w:rPr>
          <w:rFonts w:ascii="Arial Narrow" w:hAnsi="Arial Narrow"/>
          <w:sz w:val="18"/>
          <w:szCs w:val="18"/>
        </w:rPr>
        <w:t>aplikáciou vedeckých koncepcií a teórií; realizuje výskum, vývoj koncepcií, teórií a operatívnych metód</w:t>
      </w:r>
      <w:r w:rsidRPr="007D2643">
        <w:rPr>
          <w:rFonts w:ascii="Arial Narrow" w:hAnsi="Arial Narrow"/>
          <w:sz w:val="18"/>
          <w:szCs w:val="18"/>
        </w:rPr>
        <w:t xml:space="preserve">; vypracováva analýzy; pripravuje vedecké práce a správy; vykonáva odborný dohľad nad podriadenými pracovníkmi. </w:t>
      </w:r>
      <w:r w:rsidR="00191B71">
        <w:rPr>
          <w:rFonts w:ascii="Arial Narrow" w:hAnsi="Arial Narrow"/>
          <w:sz w:val="18"/>
          <w:szCs w:val="18"/>
        </w:rPr>
        <w:t>Požadovaný</w:t>
      </w:r>
      <w:r w:rsidRPr="007D2643">
        <w:rPr>
          <w:rFonts w:ascii="Arial Narrow" w:hAnsi="Arial Narrow"/>
          <w:sz w:val="18"/>
          <w:szCs w:val="18"/>
        </w:rPr>
        <w:t xml:space="preserve"> stupeň dosiahnutého vzdelania: vysokoškolské </w:t>
      </w:r>
      <w:r w:rsidR="008A4D88">
        <w:rPr>
          <w:rFonts w:ascii="Arial Narrow" w:hAnsi="Arial Narrow"/>
          <w:sz w:val="18"/>
          <w:szCs w:val="18"/>
        </w:rPr>
        <w:t xml:space="preserve">vzdelanie </w:t>
      </w:r>
      <w:r w:rsidRPr="007D2643">
        <w:rPr>
          <w:rFonts w:ascii="Arial Narrow" w:hAnsi="Arial Narrow"/>
          <w:sz w:val="18"/>
          <w:szCs w:val="18"/>
        </w:rPr>
        <w:t>II. stup</w:t>
      </w:r>
      <w:r w:rsidR="00443644">
        <w:rPr>
          <w:rFonts w:ascii="Arial Narrow" w:hAnsi="Arial Narrow"/>
          <w:sz w:val="18"/>
          <w:szCs w:val="18"/>
        </w:rPr>
        <w:t>e</w:t>
      </w:r>
      <w:r w:rsidRPr="007D2643">
        <w:rPr>
          <w:rFonts w:ascii="Arial Narrow" w:hAnsi="Arial Narrow"/>
          <w:sz w:val="18"/>
          <w:szCs w:val="18"/>
        </w:rPr>
        <w:t>ň</w:t>
      </w:r>
      <w:r w:rsidR="00FC3BE8">
        <w:rPr>
          <w:rFonts w:ascii="Arial Narrow" w:hAnsi="Arial Narrow"/>
          <w:sz w:val="18"/>
          <w:szCs w:val="18"/>
        </w:rPr>
        <w:t xml:space="preserve"> (</w:t>
      </w:r>
      <w:r w:rsidR="002544F1">
        <w:rPr>
          <w:rFonts w:ascii="Arial Narrow" w:hAnsi="Arial Narrow"/>
          <w:sz w:val="18"/>
          <w:szCs w:val="18"/>
        </w:rPr>
        <w:t>kód 766 a 767 podľa ISCED 2011</w:t>
      </w:r>
      <w:r w:rsidR="00FC3BE8">
        <w:rPr>
          <w:rFonts w:ascii="Arial Narrow" w:hAnsi="Arial Narrow"/>
          <w:sz w:val="18"/>
          <w:szCs w:val="18"/>
        </w:rPr>
        <w:t>)</w:t>
      </w:r>
      <w:r w:rsidRPr="007D2643">
        <w:rPr>
          <w:rFonts w:ascii="Arial Narrow" w:hAnsi="Arial Narrow"/>
          <w:sz w:val="18"/>
          <w:szCs w:val="18"/>
        </w:rPr>
        <w:t>.</w:t>
      </w:r>
    </w:p>
  </w:footnote>
  <w:footnote w:id="15">
    <w:p w14:paraId="3FB9B8A7" w14:textId="1B32D20E" w:rsidR="005272C2" w:rsidRPr="007D2643" w:rsidRDefault="005272C2" w:rsidP="008F4CDC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</w:t>
      </w:r>
      <w:r w:rsidR="00201D0F">
        <w:rPr>
          <w:rFonts w:ascii="Arial Narrow" w:hAnsi="Arial Narrow"/>
          <w:sz w:val="18"/>
          <w:szCs w:val="18"/>
        </w:rPr>
        <w:t>P</w:t>
      </w:r>
      <w:r w:rsidRPr="00C56A8E">
        <w:rPr>
          <w:rFonts w:ascii="Arial Narrow" w:hAnsi="Arial Narrow"/>
          <w:sz w:val="18"/>
          <w:szCs w:val="18"/>
        </w:rPr>
        <w:t>racovní</w:t>
      </w:r>
      <w:r w:rsidR="00201D0F">
        <w:rPr>
          <w:rFonts w:ascii="Arial Narrow" w:hAnsi="Arial Narrow"/>
          <w:sz w:val="18"/>
          <w:szCs w:val="18"/>
        </w:rPr>
        <w:t>k žiadateľa/Prijímateľa</w:t>
      </w:r>
      <w:r w:rsidR="00A97107">
        <w:rPr>
          <w:rFonts w:ascii="Arial Narrow" w:hAnsi="Arial Narrow"/>
          <w:sz w:val="18"/>
          <w:szCs w:val="18"/>
        </w:rPr>
        <w:t>, ktorý</w:t>
      </w:r>
      <w:r w:rsidRPr="00C56A8E">
        <w:rPr>
          <w:rFonts w:ascii="Arial Narrow" w:hAnsi="Arial Narrow"/>
          <w:sz w:val="18"/>
          <w:szCs w:val="18"/>
        </w:rPr>
        <w:t xml:space="preserve"> vykonáva technické a príbuzné úlohy spojené </w:t>
      </w:r>
      <w:r w:rsidR="00A97107">
        <w:rPr>
          <w:rFonts w:ascii="Arial Narrow" w:hAnsi="Arial Narrow"/>
          <w:sz w:val="18"/>
          <w:szCs w:val="18"/>
        </w:rPr>
        <w:t xml:space="preserve">napr. </w:t>
      </w:r>
      <w:r w:rsidRPr="00C56A8E">
        <w:rPr>
          <w:rFonts w:ascii="Arial Narrow" w:hAnsi="Arial Narrow"/>
          <w:sz w:val="18"/>
          <w:szCs w:val="18"/>
        </w:rPr>
        <w:t>s výskumom a využitím vedeckých koncepcií a praktických metód v oblasti fyzikálnych vied, vrátane techniky a technológie, prírodných vied, vrátane zdravotníctva, sociálnych</w:t>
      </w:r>
      <w:r w:rsidRPr="007D2643">
        <w:rPr>
          <w:rFonts w:ascii="Arial Narrow" w:hAnsi="Arial Narrow"/>
          <w:sz w:val="18"/>
          <w:szCs w:val="18"/>
        </w:rPr>
        <w:t xml:space="preserve"> a humanitných vied. Môž</w:t>
      </w:r>
      <w:r w:rsidR="00A97107">
        <w:rPr>
          <w:rFonts w:ascii="Arial Narrow" w:hAnsi="Arial Narrow"/>
          <w:sz w:val="18"/>
          <w:szCs w:val="18"/>
        </w:rPr>
        <w:t>e</w:t>
      </w:r>
      <w:r w:rsidRPr="007D2643">
        <w:rPr>
          <w:rFonts w:ascii="Arial Narrow" w:hAnsi="Arial Narrow"/>
          <w:sz w:val="18"/>
          <w:szCs w:val="18"/>
        </w:rPr>
        <w:t xml:space="preserve"> vykonávať aj dohľad nad podriadenými pracovníkmi. </w:t>
      </w:r>
      <w:r w:rsidR="00191B71">
        <w:rPr>
          <w:rFonts w:ascii="Arial Narrow" w:hAnsi="Arial Narrow"/>
          <w:sz w:val="18"/>
          <w:szCs w:val="18"/>
        </w:rPr>
        <w:t>Požadovaný</w:t>
      </w:r>
      <w:r w:rsidRPr="007D2643">
        <w:rPr>
          <w:rFonts w:ascii="Arial Narrow" w:hAnsi="Arial Narrow"/>
          <w:sz w:val="18"/>
          <w:szCs w:val="18"/>
        </w:rPr>
        <w:t xml:space="preserve"> stupeň dosiahnutého vzdelania: </w:t>
      </w:r>
      <w:r w:rsidR="00FB1C5B" w:rsidRPr="00FB1C5B">
        <w:rPr>
          <w:rFonts w:ascii="Arial Narrow" w:hAnsi="Arial Narrow"/>
          <w:sz w:val="18"/>
          <w:szCs w:val="18"/>
        </w:rPr>
        <w:t>vyššie odborné</w:t>
      </w:r>
      <w:r w:rsidR="008A4D88">
        <w:rPr>
          <w:rFonts w:ascii="Arial Narrow" w:hAnsi="Arial Narrow"/>
          <w:sz w:val="18"/>
          <w:szCs w:val="18"/>
        </w:rPr>
        <w:t xml:space="preserve"> vzdelanie</w:t>
      </w:r>
      <w:r w:rsidR="00FC3BE8">
        <w:rPr>
          <w:rFonts w:ascii="Arial Narrow" w:hAnsi="Arial Narrow"/>
          <w:sz w:val="18"/>
          <w:szCs w:val="18"/>
        </w:rPr>
        <w:t xml:space="preserve"> (</w:t>
      </w:r>
      <w:r w:rsidR="00890196">
        <w:rPr>
          <w:rFonts w:ascii="Arial Narrow" w:hAnsi="Arial Narrow"/>
          <w:sz w:val="18"/>
          <w:szCs w:val="18"/>
        </w:rPr>
        <w:t xml:space="preserve">kód </w:t>
      </w:r>
      <w:r w:rsidR="003C7B68">
        <w:rPr>
          <w:rFonts w:ascii="Arial Narrow" w:hAnsi="Arial Narrow"/>
          <w:sz w:val="18"/>
          <w:szCs w:val="18"/>
        </w:rPr>
        <w:t>554</w:t>
      </w:r>
      <w:r w:rsidR="00890196">
        <w:rPr>
          <w:rFonts w:ascii="Arial Narrow" w:hAnsi="Arial Narrow"/>
          <w:sz w:val="18"/>
          <w:szCs w:val="18"/>
        </w:rPr>
        <w:t xml:space="preserve"> </w:t>
      </w:r>
      <w:r w:rsidR="00890196" w:rsidRPr="00890196">
        <w:rPr>
          <w:rFonts w:ascii="Arial Narrow" w:hAnsi="Arial Narrow"/>
          <w:sz w:val="18"/>
          <w:szCs w:val="18"/>
        </w:rPr>
        <w:t xml:space="preserve">podľa </w:t>
      </w:r>
      <w:r w:rsidR="00A53E94">
        <w:rPr>
          <w:rFonts w:ascii="Arial Narrow" w:hAnsi="Arial Narrow"/>
          <w:sz w:val="18"/>
          <w:szCs w:val="18"/>
        </w:rPr>
        <w:t>ISCED</w:t>
      </w:r>
      <w:r w:rsidR="00443644">
        <w:rPr>
          <w:rFonts w:ascii="Arial Narrow" w:hAnsi="Arial Narrow"/>
          <w:sz w:val="18"/>
          <w:szCs w:val="18"/>
        </w:rPr>
        <w:t xml:space="preserve"> </w:t>
      </w:r>
      <w:r w:rsidR="00A53E94">
        <w:rPr>
          <w:rFonts w:ascii="Arial Narrow" w:hAnsi="Arial Narrow"/>
          <w:sz w:val="18"/>
          <w:szCs w:val="18"/>
        </w:rPr>
        <w:t>2011</w:t>
      </w:r>
      <w:r w:rsidR="00FC3BE8">
        <w:rPr>
          <w:rFonts w:ascii="Arial Narrow" w:hAnsi="Arial Narrow"/>
          <w:sz w:val="18"/>
          <w:szCs w:val="18"/>
        </w:rPr>
        <w:t>)</w:t>
      </w:r>
      <w:r w:rsidRPr="007D2643">
        <w:rPr>
          <w:rFonts w:ascii="Arial Narrow" w:hAnsi="Arial Narrow"/>
          <w:sz w:val="18"/>
          <w:szCs w:val="18"/>
        </w:rPr>
        <w:t>.</w:t>
      </w:r>
      <w:r w:rsidR="00FC3BE8">
        <w:rPr>
          <w:rFonts w:ascii="Arial Narrow" w:hAnsi="Arial Narrow"/>
          <w:sz w:val="18"/>
          <w:szCs w:val="18"/>
        </w:rPr>
        <w:t xml:space="preserve"> V </w:t>
      </w:r>
      <w:r w:rsidR="00FC3BE8" w:rsidRPr="00C56A8E">
        <w:rPr>
          <w:rFonts w:ascii="Arial Narrow" w:hAnsi="Arial Narrow"/>
          <w:sz w:val="18"/>
          <w:szCs w:val="18"/>
        </w:rPr>
        <w:t xml:space="preserve">odôvodnených prípadoch je akceptovateľné </w:t>
      </w:r>
      <w:r w:rsidR="004E0AB4">
        <w:rPr>
          <w:rFonts w:ascii="Arial Narrow" w:hAnsi="Arial Narrow"/>
          <w:sz w:val="18"/>
          <w:szCs w:val="18"/>
        </w:rPr>
        <w:t>úpl</w:t>
      </w:r>
      <w:r w:rsidR="00FC3BE8" w:rsidRPr="00C56A8E">
        <w:rPr>
          <w:rFonts w:ascii="Arial Narrow" w:hAnsi="Arial Narrow"/>
          <w:sz w:val="18"/>
          <w:szCs w:val="18"/>
        </w:rPr>
        <w:t>né stredné</w:t>
      </w:r>
      <w:r w:rsidR="004E0AB4">
        <w:rPr>
          <w:rFonts w:ascii="Arial Narrow" w:hAnsi="Arial Narrow"/>
          <w:sz w:val="18"/>
          <w:szCs w:val="18"/>
        </w:rPr>
        <w:t xml:space="preserve"> </w:t>
      </w:r>
      <w:r w:rsidR="00FC3BE8" w:rsidRPr="00C56A8E">
        <w:rPr>
          <w:rFonts w:ascii="Arial Narrow" w:hAnsi="Arial Narrow"/>
          <w:sz w:val="18"/>
          <w:szCs w:val="18"/>
        </w:rPr>
        <w:t>vzdelanie</w:t>
      </w:r>
      <w:r w:rsidR="00FC3BE8">
        <w:rPr>
          <w:rFonts w:ascii="Arial Narrow" w:hAnsi="Arial Narrow"/>
          <w:sz w:val="18"/>
          <w:szCs w:val="18"/>
        </w:rPr>
        <w:t xml:space="preserve"> s maturitou (</w:t>
      </w:r>
      <w:r w:rsidR="00890196">
        <w:rPr>
          <w:rFonts w:ascii="Arial Narrow" w:hAnsi="Arial Narrow"/>
          <w:sz w:val="18"/>
          <w:szCs w:val="18"/>
        </w:rPr>
        <w:t xml:space="preserve">kód </w:t>
      </w:r>
      <w:r w:rsidR="003C7B68">
        <w:rPr>
          <w:rFonts w:ascii="Arial Narrow" w:hAnsi="Arial Narrow"/>
          <w:sz w:val="18"/>
          <w:szCs w:val="18"/>
        </w:rPr>
        <w:t>344, 354 a</w:t>
      </w:r>
      <w:r w:rsidR="00890196">
        <w:rPr>
          <w:rFonts w:ascii="Arial Narrow" w:hAnsi="Arial Narrow"/>
          <w:sz w:val="18"/>
          <w:szCs w:val="18"/>
        </w:rPr>
        <w:t> </w:t>
      </w:r>
      <w:r w:rsidR="003C7B68">
        <w:rPr>
          <w:rFonts w:ascii="Arial Narrow" w:hAnsi="Arial Narrow"/>
          <w:sz w:val="18"/>
          <w:szCs w:val="18"/>
        </w:rPr>
        <w:t>454</w:t>
      </w:r>
      <w:r w:rsidR="00890196">
        <w:rPr>
          <w:rFonts w:ascii="Arial Narrow" w:hAnsi="Arial Narrow"/>
          <w:sz w:val="18"/>
          <w:szCs w:val="18"/>
        </w:rPr>
        <w:t xml:space="preserve"> </w:t>
      </w:r>
      <w:r w:rsidR="00890196" w:rsidRPr="00890196">
        <w:rPr>
          <w:rFonts w:ascii="Arial Narrow" w:hAnsi="Arial Narrow"/>
          <w:sz w:val="18"/>
          <w:szCs w:val="18"/>
        </w:rPr>
        <w:t xml:space="preserve">podľa </w:t>
      </w:r>
      <w:r w:rsidR="00A53E94">
        <w:rPr>
          <w:rFonts w:ascii="Arial Narrow" w:hAnsi="Arial Narrow"/>
          <w:sz w:val="18"/>
          <w:szCs w:val="18"/>
        </w:rPr>
        <w:t>ISCED</w:t>
      </w:r>
      <w:r w:rsidR="00443644">
        <w:rPr>
          <w:rFonts w:ascii="Arial Narrow" w:hAnsi="Arial Narrow"/>
          <w:sz w:val="18"/>
          <w:szCs w:val="18"/>
        </w:rPr>
        <w:t xml:space="preserve"> </w:t>
      </w:r>
      <w:r w:rsidR="00A53E94">
        <w:rPr>
          <w:rFonts w:ascii="Arial Narrow" w:hAnsi="Arial Narrow"/>
          <w:sz w:val="18"/>
          <w:szCs w:val="18"/>
        </w:rPr>
        <w:t>2011</w:t>
      </w:r>
      <w:r w:rsidR="00FC3BE8">
        <w:rPr>
          <w:rFonts w:ascii="Arial Narrow" w:hAnsi="Arial Narrow"/>
          <w:sz w:val="18"/>
          <w:szCs w:val="18"/>
        </w:rPr>
        <w:t>)</w:t>
      </w:r>
      <w:r w:rsidR="00FC3BE8" w:rsidRPr="00C56A8E">
        <w:rPr>
          <w:rFonts w:ascii="Arial Narrow" w:hAnsi="Arial Narrow"/>
          <w:sz w:val="18"/>
          <w:szCs w:val="18"/>
        </w:rPr>
        <w:t>.</w:t>
      </w:r>
    </w:p>
  </w:footnote>
  <w:footnote w:id="16">
    <w:p w14:paraId="52EDA27A" w14:textId="50FB22EB" w:rsidR="005272C2" w:rsidRDefault="005272C2" w:rsidP="008F4CDC">
      <w:pPr>
        <w:pStyle w:val="Textpoznmkypodiarou"/>
        <w:jc w:val="both"/>
      </w:pPr>
      <w:r w:rsidRPr="00C56A8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C56A8E">
        <w:rPr>
          <w:rFonts w:ascii="Arial Narrow" w:hAnsi="Arial Narrow"/>
          <w:sz w:val="18"/>
          <w:szCs w:val="18"/>
        </w:rPr>
        <w:t xml:space="preserve"> </w:t>
      </w:r>
      <w:r w:rsidR="00201D0F">
        <w:rPr>
          <w:rFonts w:ascii="Arial Narrow" w:hAnsi="Arial Narrow"/>
          <w:sz w:val="18"/>
          <w:szCs w:val="18"/>
        </w:rPr>
        <w:t>P</w:t>
      </w:r>
      <w:r w:rsidR="00201D0F" w:rsidRPr="00C56A8E">
        <w:rPr>
          <w:rFonts w:ascii="Arial Narrow" w:hAnsi="Arial Narrow"/>
          <w:sz w:val="18"/>
          <w:szCs w:val="18"/>
        </w:rPr>
        <w:t>racovní</w:t>
      </w:r>
      <w:r w:rsidR="00201D0F">
        <w:rPr>
          <w:rFonts w:ascii="Arial Narrow" w:hAnsi="Arial Narrow"/>
          <w:sz w:val="18"/>
          <w:szCs w:val="18"/>
        </w:rPr>
        <w:t>k žiadateľa/Prijímateľa</w:t>
      </w:r>
      <w:r w:rsidRPr="00C56A8E">
        <w:rPr>
          <w:rFonts w:ascii="Arial Narrow" w:hAnsi="Arial Narrow"/>
          <w:sz w:val="18"/>
          <w:szCs w:val="18"/>
        </w:rPr>
        <w:t xml:space="preserve"> vykonávajúci manuálnu prácu, ako napr. kvalifikovaní pracovníci v poľnohospodárstve, lesníctve a rybárstve; kvalifikovaní pracovníci a remeselníci; pomocní pracovníci a iní. </w:t>
      </w:r>
      <w:r w:rsidR="00191B71">
        <w:rPr>
          <w:rFonts w:ascii="Arial Narrow" w:hAnsi="Arial Narrow"/>
          <w:sz w:val="18"/>
          <w:szCs w:val="18"/>
        </w:rPr>
        <w:t>Požadovaný</w:t>
      </w:r>
      <w:r w:rsidRPr="00C56A8E">
        <w:rPr>
          <w:rFonts w:ascii="Arial Narrow" w:hAnsi="Arial Narrow"/>
          <w:sz w:val="18"/>
          <w:szCs w:val="18"/>
        </w:rPr>
        <w:t xml:space="preserve"> stupeň dosiahnutého vzdelania: stredné vzdelanie</w:t>
      </w:r>
      <w:r w:rsidR="00FB1C5B">
        <w:rPr>
          <w:rFonts w:ascii="Arial Narrow" w:hAnsi="Arial Narrow"/>
          <w:sz w:val="18"/>
          <w:szCs w:val="18"/>
        </w:rPr>
        <w:t xml:space="preserve"> (</w:t>
      </w:r>
      <w:r w:rsidR="00925A89" w:rsidRPr="006A7640">
        <w:rPr>
          <w:rFonts w:ascii="Arial Narrow" w:hAnsi="Arial Narrow"/>
          <w:sz w:val="18"/>
          <w:szCs w:val="18"/>
        </w:rPr>
        <w:t xml:space="preserve">kód </w:t>
      </w:r>
      <w:r w:rsidR="00A53E94" w:rsidRPr="006A7640">
        <w:rPr>
          <w:rFonts w:ascii="Arial Narrow" w:hAnsi="Arial Narrow"/>
          <w:sz w:val="18"/>
          <w:szCs w:val="18"/>
        </w:rPr>
        <w:t>352 a</w:t>
      </w:r>
      <w:r w:rsidR="00925A89">
        <w:rPr>
          <w:rFonts w:ascii="Arial Narrow" w:hAnsi="Arial Narrow"/>
          <w:sz w:val="18"/>
          <w:szCs w:val="18"/>
        </w:rPr>
        <w:t> </w:t>
      </w:r>
      <w:r w:rsidR="00A53E94">
        <w:rPr>
          <w:rFonts w:ascii="Arial Narrow" w:hAnsi="Arial Narrow"/>
          <w:sz w:val="18"/>
          <w:szCs w:val="18"/>
        </w:rPr>
        <w:t>353</w:t>
      </w:r>
      <w:r w:rsidR="00925A89">
        <w:rPr>
          <w:rFonts w:ascii="Arial Narrow" w:hAnsi="Arial Narrow"/>
          <w:sz w:val="18"/>
          <w:szCs w:val="18"/>
        </w:rPr>
        <w:t xml:space="preserve"> podľa </w:t>
      </w:r>
      <w:r w:rsidR="00FB1C5B">
        <w:rPr>
          <w:rFonts w:ascii="Arial Narrow" w:hAnsi="Arial Narrow"/>
          <w:sz w:val="18"/>
          <w:szCs w:val="18"/>
        </w:rPr>
        <w:t>ISCED</w:t>
      </w:r>
      <w:r w:rsidR="00443644">
        <w:rPr>
          <w:rFonts w:ascii="Arial Narrow" w:hAnsi="Arial Narrow"/>
          <w:sz w:val="18"/>
          <w:szCs w:val="18"/>
        </w:rPr>
        <w:t xml:space="preserve"> </w:t>
      </w:r>
      <w:r w:rsidR="00A53E94">
        <w:rPr>
          <w:rFonts w:ascii="Arial Narrow" w:hAnsi="Arial Narrow"/>
          <w:sz w:val="18"/>
          <w:szCs w:val="18"/>
        </w:rPr>
        <w:t>2011</w:t>
      </w:r>
      <w:r w:rsidR="00FB1C5B">
        <w:rPr>
          <w:rFonts w:ascii="Arial Narrow" w:hAnsi="Arial Narrow"/>
          <w:sz w:val="18"/>
          <w:szCs w:val="18"/>
        </w:rPr>
        <w:t>).</w:t>
      </w:r>
      <w:r w:rsidRPr="00C56A8E">
        <w:rPr>
          <w:rFonts w:ascii="Arial Narrow" w:hAnsi="Arial Narrow"/>
          <w:sz w:val="18"/>
          <w:szCs w:val="18"/>
        </w:rPr>
        <w:t xml:space="preserve"> </w:t>
      </w:r>
      <w:r w:rsidR="00FB1C5B">
        <w:rPr>
          <w:rFonts w:ascii="Arial Narrow" w:hAnsi="Arial Narrow"/>
          <w:sz w:val="18"/>
          <w:szCs w:val="18"/>
        </w:rPr>
        <w:t>V</w:t>
      </w:r>
      <w:r w:rsidR="00FC3BE8">
        <w:rPr>
          <w:rFonts w:ascii="Arial Narrow" w:hAnsi="Arial Narrow"/>
          <w:sz w:val="18"/>
          <w:szCs w:val="18"/>
        </w:rPr>
        <w:t xml:space="preserve"> </w:t>
      </w:r>
      <w:r w:rsidRPr="00C56A8E">
        <w:rPr>
          <w:rFonts w:ascii="Arial Narrow" w:hAnsi="Arial Narrow"/>
          <w:sz w:val="18"/>
          <w:szCs w:val="18"/>
        </w:rPr>
        <w:t>odôvodnených prípadoch je akceptovateľné ukončené základné vzdelanie</w:t>
      </w:r>
      <w:r w:rsidR="00925A89">
        <w:rPr>
          <w:rFonts w:ascii="Arial Narrow" w:hAnsi="Arial Narrow"/>
          <w:sz w:val="18"/>
          <w:szCs w:val="18"/>
        </w:rPr>
        <w:t xml:space="preserve"> </w:t>
      </w:r>
      <w:r w:rsidR="00925A89" w:rsidRPr="00925A89">
        <w:rPr>
          <w:rFonts w:ascii="Arial Narrow" w:hAnsi="Arial Narrow"/>
          <w:sz w:val="18"/>
          <w:szCs w:val="18"/>
        </w:rPr>
        <w:t>- 2. stupeň</w:t>
      </w:r>
      <w:r w:rsidR="00FB1C5B">
        <w:rPr>
          <w:rFonts w:ascii="Arial Narrow" w:hAnsi="Arial Narrow"/>
          <w:sz w:val="18"/>
          <w:szCs w:val="18"/>
        </w:rPr>
        <w:t xml:space="preserve"> (</w:t>
      </w:r>
      <w:r w:rsidR="00925A89">
        <w:rPr>
          <w:rFonts w:ascii="Arial Narrow" w:hAnsi="Arial Narrow"/>
          <w:sz w:val="18"/>
          <w:szCs w:val="18"/>
        </w:rPr>
        <w:t xml:space="preserve">kód </w:t>
      </w:r>
      <w:r w:rsidR="00925A89" w:rsidRPr="006A7640">
        <w:rPr>
          <w:rFonts w:ascii="Arial Narrow" w:hAnsi="Arial Narrow"/>
          <w:sz w:val="18"/>
          <w:szCs w:val="18"/>
        </w:rPr>
        <w:t>244 a </w:t>
      </w:r>
      <w:r w:rsidR="00A93BF7" w:rsidRPr="006A7640">
        <w:rPr>
          <w:rFonts w:ascii="Arial Narrow" w:hAnsi="Arial Narrow"/>
          <w:sz w:val="18"/>
          <w:szCs w:val="18"/>
        </w:rPr>
        <w:t>242</w:t>
      </w:r>
      <w:r w:rsidR="00925A89" w:rsidRPr="006A7640">
        <w:rPr>
          <w:rFonts w:ascii="Arial Narrow" w:hAnsi="Arial Narrow"/>
          <w:sz w:val="18"/>
          <w:szCs w:val="18"/>
        </w:rPr>
        <w:t xml:space="preserve"> podľa</w:t>
      </w:r>
      <w:r w:rsidR="00925A89">
        <w:rPr>
          <w:rFonts w:ascii="Arial Narrow" w:hAnsi="Arial Narrow"/>
          <w:sz w:val="18"/>
          <w:szCs w:val="18"/>
        </w:rPr>
        <w:t xml:space="preserve"> </w:t>
      </w:r>
      <w:r w:rsidR="00FB1C5B">
        <w:rPr>
          <w:rFonts w:ascii="Arial Narrow" w:hAnsi="Arial Narrow"/>
          <w:sz w:val="18"/>
          <w:szCs w:val="18"/>
        </w:rPr>
        <w:t>ISCED</w:t>
      </w:r>
      <w:r w:rsidR="00443644">
        <w:rPr>
          <w:rFonts w:ascii="Arial Narrow" w:hAnsi="Arial Narrow"/>
          <w:sz w:val="18"/>
          <w:szCs w:val="18"/>
        </w:rPr>
        <w:t xml:space="preserve"> </w:t>
      </w:r>
      <w:r w:rsidR="00A53E94">
        <w:rPr>
          <w:rFonts w:ascii="Arial Narrow" w:hAnsi="Arial Narrow"/>
          <w:sz w:val="18"/>
          <w:szCs w:val="18"/>
        </w:rPr>
        <w:t>2011</w:t>
      </w:r>
      <w:r w:rsidR="00FB1C5B">
        <w:rPr>
          <w:rFonts w:ascii="Arial Narrow" w:hAnsi="Arial Narrow"/>
          <w:sz w:val="18"/>
          <w:szCs w:val="18"/>
        </w:rPr>
        <w:t>)</w:t>
      </w:r>
      <w:r w:rsidRPr="00C56A8E">
        <w:rPr>
          <w:rFonts w:ascii="Arial Narrow" w:hAnsi="Arial Narrow"/>
          <w:sz w:val="18"/>
          <w:szCs w:val="18"/>
        </w:rPr>
        <w:t>.</w:t>
      </w:r>
      <w:r w:rsidR="00925A89">
        <w:rPr>
          <w:rFonts w:ascii="Arial Narrow" w:hAnsi="Arial Narrow"/>
          <w:sz w:val="18"/>
          <w:szCs w:val="18"/>
        </w:rPr>
        <w:t xml:space="preserve"> Informácie o </w:t>
      </w:r>
      <w:r w:rsidR="00925A89" w:rsidRPr="00925A89">
        <w:rPr>
          <w:rFonts w:ascii="Arial Narrow" w:hAnsi="Arial Narrow"/>
          <w:sz w:val="18"/>
          <w:szCs w:val="18"/>
        </w:rPr>
        <w:t>Medzinárodn</w:t>
      </w:r>
      <w:r w:rsidR="00925A89">
        <w:rPr>
          <w:rFonts w:ascii="Arial Narrow" w:hAnsi="Arial Narrow"/>
          <w:sz w:val="18"/>
          <w:szCs w:val="18"/>
        </w:rPr>
        <w:t>ej</w:t>
      </w:r>
      <w:r w:rsidR="00925A89" w:rsidRPr="00925A89">
        <w:rPr>
          <w:rFonts w:ascii="Arial Narrow" w:hAnsi="Arial Narrow"/>
          <w:sz w:val="18"/>
          <w:szCs w:val="18"/>
        </w:rPr>
        <w:t xml:space="preserve"> norm</w:t>
      </w:r>
      <w:r w:rsidR="00925A89">
        <w:rPr>
          <w:rFonts w:ascii="Arial Narrow" w:hAnsi="Arial Narrow"/>
          <w:sz w:val="18"/>
          <w:szCs w:val="18"/>
        </w:rPr>
        <w:t>e</w:t>
      </w:r>
      <w:r w:rsidR="00925A89" w:rsidRPr="00925A89">
        <w:rPr>
          <w:rFonts w:ascii="Arial Narrow" w:hAnsi="Arial Narrow"/>
          <w:sz w:val="18"/>
          <w:szCs w:val="18"/>
        </w:rPr>
        <w:t xml:space="preserve"> pre klasifikáciu vzdelávania</w:t>
      </w:r>
      <w:r w:rsidR="00925A89">
        <w:rPr>
          <w:rFonts w:ascii="Arial Narrow" w:hAnsi="Arial Narrow"/>
          <w:sz w:val="18"/>
          <w:szCs w:val="18"/>
        </w:rPr>
        <w:t xml:space="preserve"> - ISCED 2011 sú dostupné na </w:t>
      </w:r>
      <w:hyperlink r:id="rId1" w:history="1">
        <w:r w:rsidR="006A7640" w:rsidRPr="00DA0FC5">
          <w:rPr>
            <w:rStyle w:val="Hypertextovprepojenie"/>
            <w:rFonts w:ascii="Arial Narrow" w:hAnsi="Arial Narrow"/>
            <w:sz w:val="18"/>
            <w:szCs w:val="18"/>
          </w:rPr>
          <w:t>https://www.minedu.sk/data/files/3772.pdf</w:t>
        </w:r>
      </w:hyperlink>
      <w:r w:rsidR="00925A89">
        <w:rPr>
          <w:rFonts w:ascii="Arial Narrow" w:hAnsi="Arial Narrow"/>
          <w:sz w:val="18"/>
          <w:szCs w:val="18"/>
        </w:rPr>
        <w:t xml:space="preserve">. </w:t>
      </w:r>
    </w:p>
  </w:footnote>
  <w:footnote w:id="17">
    <w:p w14:paraId="0EE34A0A" w14:textId="2BD0C80C" w:rsidR="005272C2" w:rsidRPr="0067664B" w:rsidRDefault="005272C2" w:rsidP="00584B7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Všetky limity s väzbou na nepriame výdavky (okrem: FL pre osobné výdavky/riadenie projektu - interné, pre ktoré nie je DPH relevantná, a FL pre riadenie projektu - externé, pri ktorých je relevantnosť DPH uvedená) </w:t>
      </w:r>
      <w:r w:rsidRPr="00FC7FB5">
        <w:rPr>
          <w:rFonts w:ascii="Arial Narrow" w:hAnsi="Arial Narrow"/>
          <w:b/>
          <w:sz w:val="18"/>
          <w:szCs w:val="18"/>
        </w:rPr>
        <w:t>sú uvedené</w:t>
      </w:r>
      <w:r w:rsidRPr="0067664B">
        <w:rPr>
          <w:rFonts w:ascii="Arial Narrow" w:hAnsi="Arial Narrow"/>
          <w:sz w:val="18"/>
          <w:szCs w:val="18"/>
        </w:rPr>
        <w:t xml:space="preserve"> </w:t>
      </w:r>
      <w:r w:rsidRPr="0067664B">
        <w:rPr>
          <w:rFonts w:ascii="Arial Narrow" w:hAnsi="Arial Narrow"/>
          <w:b/>
          <w:sz w:val="18"/>
          <w:szCs w:val="18"/>
          <w:u w:val="single"/>
        </w:rPr>
        <w:t>bez</w:t>
      </w:r>
      <w:r w:rsidRPr="0067664B">
        <w:rPr>
          <w:rFonts w:ascii="Arial Narrow" w:hAnsi="Arial Narrow"/>
          <w:b/>
          <w:sz w:val="18"/>
          <w:szCs w:val="18"/>
        </w:rPr>
        <w:t xml:space="preserve"> DPH</w:t>
      </w:r>
      <w:r w:rsidRPr="0067664B">
        <w:rPr>
          <w:rFonts w:ascii="Arial Narrow" w:hAnsi="Arial Narrow"/>
          <w:sz w:val="18"/>
          <w:szCs w:val="18"/>
        </w:rPr>
        <w:t>.</w:t>
      </w:r>
    </w:p>
  </w:footnote>
  <w:footnote w:id="18">
    <w:p w14:paraId="3FA3C972" w14:textId="6907EE87" w:rsidR="005272C2" w:rsidRPr="0067664B" w:rsidRDefault="005272C2" w:rsidP="00F62B74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Nepriame výdavky sú také výdavky, ktoré súvisia </w:t>
      </w:r>
      <w:r w:rsidRPr="0067664B">
        <w:rPr>
          <w:rFonts w:ascii="Arial Narrow" w:hAnsi="Arial Narrow"/>
          <w:sz w:val="18"/>
          <w:szCs w:val="18"/>
          <w:u w:val="single"/>
        </w:rPr>
        <w:t>nepriamo</w:t>
      </w:r>
      <w:r w:rsidRPr="0067664B">
        <w:rPr>
          <w:rFonts w:ascii="Arial Narrow" w:hAnsi="Arial Narrow"/>
          <w:sz w:val="18"/>
          <w:szCs w:val="18"/>
        </w:rPr>
        <w:t xml:space="preserve"> s realizáciou projektu (resp. nemôžu byť priamo priradené k niektorej z hlavných aktivít projektu) a sú vynaložené na zabezpečenie </w:t>
      </w:r>
      <w:r w:rsidRPr="0067664B">
        <w:rPr>
          <w:rFonts w:ascii="Arial Narrow" w:hAnsi="Arial Narrow"/>
          <w:sz w:val="18"/>
          <w:szCs w:val="18"/>
          <w:u w:val="single"/>
        </w:rPr>
        <w:t>podporn</w:t>
      </w:r>
      <w:del w:id="58" w:author="Autor" w:date="2016-08-11T10:20:00Z">
        <w:r w:rsidRPr="0067664B" w:rsidDel="0041696D">
          <w:rPr>
            <w:rFonts w:ascii="Arial Narrow" w:hAnsi="Arial Narrow"/>
            <w:sz w:val="18"/>
            <w:szCs w:val="18"/>
            <w:u w:val="single"/>
          </w:rPr>
          <w:delText>ej</w:delText>
        </w:r>
      </w:del>
      <w:ins w:id="59" w:author="Autor" w:date="2016-08-11T10:20:00Z">
        <w:r w:rsidR="0041696D">
          <w:rPr>
            <w:rFonts w:ascii="Arial Narrow" w:hAnsi="Arial Narrow"/>
            <w:sz w:val="18"/>
            <w:szCs w:val="18"/>
            <w:u w:val="single"/>
          </w:rPr>
          <w:t>ých</w:t>
        </w:r>
      </w:ins>
      <w:r w:rsidRPr="0067664B">
        <w:rPr>
          <w:rFonts w:ascii="Arial Narrow" w:hAnsi="Arial Narrow"/>
          <w:sz w:val="18"/>
          <w:szCs w:val="18"/>
          <w:u w:val="single"/>
        </w:rPr>
        <w:t xml:space="preserve"> aktiv</w:t>
      </w:r>
      <w:del w:id="60" w:author="Autor" w:date="2016-08-11T10:20:00Z">
        <w:r w:rsidRPr="0067664B" w:rsidDel="0041696D">
          <w:rPr>
            <w:rFonts w:ascii="Arial Narrow" w:hAnsi="Arial Narrow"/>
            <w:sz w:val="18"/>
            <w:szCs w:val="18"/>
            <w:u w:val="single"/>
          </w:rPr>
          <w:delText>i</w:delText>
        </w:r>
      </w:del>
      <w:ins w:id="61" w:author="Autor" w:date="2016-08-11T10:20:00Z">
        <w:r w:rsidR="0041696D">
          <w:rPr>
            <w:rFonts w:ascii="Arial Narrow" w:hAnsi="Arial Narrow"/>
            <w:sz w:val="18"/>
            <w:szCs w:val="18"/>
            <w:u w:val="single"/>
          </w:rPr>
          <w:t>í</w:t>
        </w:r>
      </w:ins>
      <w:r w:rsidRPr="0067664B">
        <w:rPr>
          <w:rFonts w:ascii="Arial Narrow" w:hAnsi="Arial Narrow"/>
          <w:sz w:val="18"/>
          <w:szCs w:val="18"/>
          <w:u w:val="single"/>
        </w:rPr>
        <w:t>t</w:t>
      </w:r>
      <w:del w:id="62" w:author="Autor" w:date="2016-08-11T10:20:00Z">
        <w:r w:rsidRPr="0067664B" w:rsidDel="0041696D">
          <w:rPr>
            <w:rFonts w:ascii="Arial Narrow" w:hAnsi="Arial Narrow"/>
            <w:sz w:val="18"/>
            <w:szCs w:val="18"/>
            <w:u w:val="single"/>
          </w:rPr>
          <w:delText>y</w:delText>
        </w:r>
      </w:del>
      <w:r w:rsidRPr="0067664B">
        <w:rPr>
          <w:rFonts w:ascii="Arial Narrow" w:hAnsi="Arial Narrow"/>
          <w:sz w:val="18"/>
          <w:szCs w:val="18"/>
          <w:u w:val="single"/>
        </w:rPr>
        <w:t xml:space="preserve"> projektu</w:t>
      </w:r>
      <w:r w:rsidRPr="0067664B">
        <w:rPr>
          <w:rFonts w:ascii="Arial Narrow" w:hAnsi="Arial Narrow"/>
          <w:sz w:val="18"/>
          <w:szCs w:val="18"/>
        </w:rPr>
        <w:t xml:space="preserve"> (zahŕňa:</w:t>
      </w:r>
      <w:r w:rsidRPr="0067664B" w:rsidDel="00067437">
        <w:rPr>
          <w:rFonts w:ascii="Arial Narrow" w:hAnsi="Arial Narrow"/>
          <w:sz w:val="18"/>
          <w:szCs w:val="18"/>
        </w:rPr>
        <w:t xml:space="preserve"> </w:t>
      </w:r>
      <w:r w:rsidRPr="0067664B">
        <w:rPr>
          <w:rFonts w:ascii="Arial Narrow" w:hAnsi="Arial Narrow"/>
          <w:sz w:val="18"/>
          <w:szCs w:val="18"/>
        </w:rPr>
        <w:t>riadenie projektu - interné/externé a informovanie a komunikáciu).</w:t>
      </w:r>
    </w:p>
  </w:footnote>
  <w:footnote w:id="19">
    <w:p w14:paraId="7BB5C980" w14:textId="7E0D4A3C" w:rsidR="005272C2" w:rsidRPr="0067664B" w:rsidRDefault="005272C2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</w:t>
      </w:r>
      <w:r w:rsidRPr="0067664B">
        <w:rPr>
          <w:rFonts w:ascii="Arial Narrow" w:hAnsi="Arial Narrow"/>
          <w:sz w:val="18"/>
          <w:szCs w:val="18"/>
        </w:rPr>
        <w:t>I</w:t>
      </w:r>
      <w:r w:rsidRPr="0067664B">
        <w:rPr>
          <w:rFonts w:ascii="Arial Narrow" w:hAnsi="Arial Narrow"/>
          <w:bCs/>
          <w:sz w:val="18"/>
          <w:szCs w:val="18"/>
        </w:rPr>
        <w:t xml:space="preserve">nvestičný projekt </w:t>
      </w:r>
      <w:r w:rsidRPr="0067664B">
        <w:rPr>
          <w:rFonts w:ascii="Arial Narrow" w:hAnsi="Arial Narrow"/>
          <w:sz w:val="18"/>
          <w:szCs w:val="18"/>
        </w:rPr>
        <w:t xml:space="preserve">- projekt zameraný predovšetkým na výstavbu a nákup nehnuteľností, technické zhodnotenie nehnuteľností, nákup strojov a technológií a pod., ktorého výsledkom je </w:t>
      </w:r>
      <w:bookmarkStart w:id="63" w:name="_GoBack"/>
      <w:bookmarkEnd w:id="63"/>
      <w:r w:rsidRPr="0067664B">
        <w:rPr>
          <w:rFonts w:ascii="Arial Narrow" w:hAnsi="Arial Narrow"/>
          <w:sz w:val="18"/>
          <w:szCs w:val="18"/>
        </w:rPr>
        <w:t>dlhodobý hmotný a/alebo nehmotný majetok v zmysle zákona o účtovníctve a zákona o dani z príjmov, a v rámci ktorého výdavky na obstaranie dlhodobého hmotného a nehmotného majetku prekročia 40 % celkových oprávnených výdavkov na projekt.</w:t>
      </w:r>
    </w:p>
  </w:footnote>
  <w:footnote w:id="20">
    <w:p w14:paraId="436264B0" w14:textId="2D021593" w:rsidR="005272C2" w:rsidRPr="0067664B" w:rsidRDefault="005272C2" w:rsidP="0067664B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V rámci dopytovo orientovaných projektov (ďalej len „DOP“) OP KŽP je riadenie projektu - interné možné vykonávať výlučne prostredníctvom pracovnej pozície „Projektový manažér - interný“. </w:t>
      </w:r>
      <w:r w:rsidR="00C50EA2">
        <w:rPr>
          <w:rFonts w:ascii="Arial Narrow" w:hAnsi="Arial Narrow"/>
          <w:sz w:val="18"/>
          <w:szCs w:val="18"/>
        </w:rPr>
        <w:t xml:space="preserve">Prijímateľ môže vykonávať riadenie projektu aj prostredníctvom viacerých osôb, avšak za oprávnený výdavok sa považuje iba </w:t>
      </w:r>
      <w:r w:rsidR="00C50EA2" w:rsidRPr="0067664B">
        <w:rPr>
          <w:rFonts w:ascii="Arial Narrow" w:hAnsi="Arial Narrow"/>
          <w:sz w:val="18"/>
          <w:szCs w:val="18"/>
        </w:rPr>
        <w:t>jeden plný (100 %) pracovný úväzok</w:t>
      </w:r>
      <w:r w:rsidR="006027A2">
        <w:rPr>
          <w:rFonts w:ascii="Arial Narrow" w:hAnsi="Arial Narrow"/>
          <w:sz w:val="18"/>
          <w:szCs w:val="18"/>
        </w:rPr>
        <w:t xml:space="preserve"> </w:t>
      </w:r>
      <w:r w:rsidR="00660F5B">
        <w:rPr>
          <w:rFonts w:ascii="Arial Narrow" w:hAnsi="Arial Narrow"/>
          <w:sz w:val="18"/>
          <w:szCs w:val="18"/>
        </w:rPr>
        <w:t>d</w:t>
      </w:r>
      <w:r w:rsidR="006027A2">
        <w:rPr>
          <w:rFonts w:ascii="Arial Narrow" w:hAnsi="Arial Narrow"/>
          <w:sz w:val="18"/>
          <w:szCs w:val="18"/>
        </w:rPr>
        <w:t>o výšk</w:t>
      </w:r>
      <w:r w:rsidR="00660F5B">
        <w:rPr>
          <w:rFonts w:ascii="Arial Narrow" w:hAnsi="Arial Narrow"/>
          <w:sz w:val="18"/>
          <w:szCs w:val="18"/>
        </w:rPr>
        <w:t>y</w:t>
      </w:r>
      <w:r w:rsidR="006027A2">
        <w:rPr>
          <w:rFonts w:ascii="Arial Narrow" w:hAnsi="Arial Narrow"/>
          <w:sz w:val="18"/>
          <w:szCs w:val="18"/>
        </w:rPr>
        <w:t xml:space="preserve"> stanoveného FL</w:t>
      </w:r>
      <w:r w:rsidR="00C50EA2">
        <w:rPr>
          <w:rFonts w:ascii="Arial Narrow" w:hAnsi="Arial Narrow"/>
          <w:sz w:val="18"/>
          <w:szCs w:val="18"/>
        </w:rPr>
        <w:t xml:space="preserve">. </w:t>
      </w:r>
      <w:r w:rsidRPr="0067664B">
        <w:rPr>
          <w:rFonts w:ascii="Arial Narrow" w:hAnsi="Arial Narrow"/>
          <w:sz w:val="18"/>
          <w:szCs w:val="18"/>
        </w:rPr>
        <w:t>Týmto nie je dotknutá možnosť obsadiť uvedenú pracovnú pozíciu viacerými osobami na skrátený pracovný úväzok, avšak ich celkový podiel práce kumulatívne nepresiahne jeden plný (100 %) pracovný úväzok.</w:t>
      </w:r>
      <w:r w:rsidR="00C50EA2">
        <w:rPr>
          <w:rFonts w:ascii="Arial Narrow" w:hAnsi="Arial Narrow"/>
          <w:sz w:val="18"/>
          <w:szCs w:val="18"/>
        </w:rPr>
        <w:t xml:space="preserve"> </w:t>
      </w:r>
      <w:r w:rsidRPr="0067664B">
        <w:rPr>
          <w:rFonts w:ascii="Arial Narrow" w:hAnsi="Arial Narrow"/>
          <w:b/>
          <w:sz w:val="18"/>
          <w:szCs w:val="18"/>
        </w:rPr>
        <w:t>Kombinácia</w:t>
      </w:r>
      <w:r w:rsidRPr="0067664B">
        <w:rPr>
          <w:rFonts w:ascii="Arial Narrow" w:hAnsi="Arial Narrow"/>
          <w:sz w:val="18"/>
          <w:szCs w:val="18"/>
        </w:rPr>
        <w:t xml:space="preserve"> interného a externého riadenia projektu </w:t>
      </w:r>
      <w:r w:rsidRPr="0067664B">
        <w:rPr>
          <w:rFonts w:ascii="Arial Narrow" w:hAnsi="Arial Narrow"/>
          <w:b/>
          <w:sz w:val="18"/>
          <w:szCs w:val="18"/>
        </w:rPr>
        <w:t>nie je</w:t>
      </w:r>
      <w:r w:rsidRPr="0067664B">
        <w:rPr>
          <w:rFonts w:ascii="Arial Narrow" w:hAnsi="Arial Narrow"/>
          <w:sz w:val="18"/>
          <w:szCs w:val="18"/>
        </w:rPr>
        <w:t xml:space="preserve"> v rámci jedného a toho istého DOP OP KŽP </w:t>
      </w:r>
      <w:r w:rsidRPr="0067664B">
        <w:rPr>
          <w:rFonts w:ascii="Arial Narrow" w:hAnsi="Arial Narrow"/>
          <w:b/>
          <w:sz w:val="18"/>
          <w:szCs w:val="18"/>
        </w:rPr>
        <w:t>prípustná</w:t>
      </w:r>
      <w:r w:rsidRPr="0067664B">
        <w:rPr>
          <w:rFonts w:ascii="Arial Narrow" w:hAnsi="Arial Narrow"/>
          <w:sz w:val="18"/>
          <w:szCs w:val="18"/>
        </w:rPr>
        <w:t>.</w:t>
      </w:r>
      <w:r w:rsidR="00384785">
        <w:rPr>
          <w:rFonts w:ascii="Arial Narrow" w:hAnsi="Arial Narrow"/>
          <w:sz w:val="18"/>
          <w:szCs w:val="18"/>
        </w:rPr>
        <w:t xml:space="preserve"> </w:t>
      </w:r>
      <w:r w:rsidR="00191B71">
        <w:rPr>
          <w:rFonts w:ascii="Arial Narrow" w:hAnsi="Arial Narrow"/>
          <w:sz w:val="18"/>
          <w:szCs w:val="18"/>
        </w:rPr>
        <w:t>Požadovaný</w:t>
      </w:r>
      <w:r w:rsidR="00384785" w:rsidRPr="00C56A8E">
        <w:rPr>
          <w:rFonts w:ascii="Arial Narrow" w:hAnsi="Arial Narrow"/>
          <w:sz w:val="18"/>
          <w:szCs w:val="18"/>
        </w:rPr>
        <w:t xml:space="preserve"> stupeň dosiahnutého vzdelania: vysokoškolské</w:t>
      </w:r>
      <w:r w:rsidR="00384785">
        <w:rPr>
          <w:rFonts w:ascii="Arial Narrow" w:hAnsi="Arial Narrow"/>
          <w:sz w:val="18"/>
          <w:szCs w:val="18"/>
        </w:rPr>
        <w:t xml:space="preserve"> vzdelanie</w:t>
      </w:r>
      <w:r w:rsidR="00384785" w:rsidRPr="00C56A8E">
        <w:rPr>
          <w:rFonts w:ascii="Arial Narrow" w:hAnsi="Arial Narrow"/>
          <w:sz w:val="18"/>
          <w:szCs w:val="18"/>
        </w:rPr>
        <w:t xml:space="preserve"> II. stup</w:t>
      </w:r>
      <w:r w:rsidR="00384785">
        <w:rPr>
          <w:rFonts w:ascii="Arial Narrow" w:hAnsi="Arial Narrow"/>
          <w:sz w:val="18"/>
          <w:szCs w:val="18"/>
        </w:rPr>
        <w:t>e</w:t>
      </w:r>
      <w:r w:rsidR="00384785" w:rsidRPr="00C56A8E">
        <w:rPr>
          <w:rFonts w:ascii="Arial Narrow" w:hAnsi="Arial Narrow"/>
          <w:sz w:val="18"/>
          <w:szCs w:val="18"/>
        </w:rPr>
        <w:t>ň</w:t>
      </w:r>
      <w:r w:rsidR="00384785">
        <w:rPr>
          <w:rFonts w:ascii="Arial Narrow" w:hAnsi="Arial Narrow"/>
          <w:sz w:val="18"/>
          <w:szCs w:val="18"/>
        </w:rPr>
        <w:t xml:space="preserve"> (kód 766 a 767 podľa ISCED 2011)</w:t>
      </w:r>
      <w:r w:rsidR="00384785" w:rsidRPr="00C56A8E">
        <w:rPr>
          <w:rFonts w:ascii="Arial Narrow" w:hAnsi="Arial Narrow"/>
          <w:sz w:val="18"/>
          <w:szCs w:val="18"/>
        </w:rPr>
        <w:t>.</w:t>
      </w:r>
      <w:r w:rsidR="00384785">
        <w:rPr>
          <w:rFonts w:ascii="Arial Narrow" w:hAnsi="Arial Narrow"/>
          <w:sz w:val="18"/>
          <w:szCs w:val="18"/>
        </w:rPr>
        <w:t xml:space="preserve"> V </w:t>
      </w:r>
      <w:r w:rsidR="00384785" w:rsidRPr="00C56A8E">
        <w:rPr>
          <w:rFonts w:ascii="Arial Narrow" w:hAnsi="Arial Narrow"/>
          <w:sz w:val="18"/>
          <w:szCs w:val="18"/>
        </w:rPr>
        <w:t xml:space="preserve">odôvodnených prípadoch je akceptovateľné </w:t>
      </w:r>
      <w:r w:rsidR="00384785">
        <w:rPr>
          <w:rFonts w:ascii="Arial Narrow" w:hAnsi="Arial Narrow"/>
          <w:sz w:val="18"/>
          <w:szCs w:val="18"/>
        </w:rPr>
        <w:t>úpl</w:t>
      </w:r>
      <w:r w:rsidR="00384785" w:rsidRPr="00C56A8E">
        <w:rPr>
          <w:rFonts w:ascii="Arial Narrow" w:hAnsi="Arial Narrow"/>
          <w:sz w:val="18"/>
          <w:szCs w:val="18"/>
        </w:rPr>
        <w:t>né stredné</w:t>
      </w:r>
      <w:r w:rsidR="00384785">
        <w:rPr>
          <w:rFonts w:ascii="Arial Narrow" w:hAnsi="Arial Narrow"/>
          <w:sz w:val="18"/>
          <w:szCs w:val="18"/>
        </w:rPr>
        <w:t xml:space="preserve"> </w:t>
      </w:r>
      <w:r w:rsidR="00384785" w:rsidRPr="00C56A8E">
        <w:rPr>
          <w:rFonts w:ascii="Arial Narrow" w:hAnsi="Arial Narrow"/>
          <w:sz w:val="18"/>
          <w:szCs w:val="18"/>
        </w:rPr>
        <w:t>vzdelanie</w:t>
      </w:r>
      <w:r w:rsidR="00384785">
        <w:rPr>
          <w:rFonts w:ascii="Arial Narrow" w:hAnsi="Arial Narrow"/>
          <w:sz w:val="18"/>
          <w:szCs w:val="18"/>
        </w:rPr>
        <w:t xml:space="preserve"> s maturitou (kód 344, 354 a 454 </w:t>
      </w:r>
      <w:r w:rsidR="00384785" w:rsidRPr="00890196">
        <w:rPr>
          <w:rFonts w:ascii="Arial Narrow" w:hAnsi="Arial Narrow"/>
          <w:sz w:val="18"/>
          <w:szCs w:val="18"/>
        </w:rPr>
        <w:t xml:space="preserve">podľa </w:t>
      </w:r>
      <w:r w:rsidR="00384785">
        <w:rPr>
          <w:rFonts w:ascii="Arial Narrow" w:hAnsi="Arial Narrow"/>
          <w:sz w:val="18"/>
          <w:szCs w:val="18"/>
        </w:rPr>
        <w:t>ISCED 2011)</w:t>
      </w:r>
      <w:r w:rsidR="00384785" w:rsidRPr="00C56A8E">
        <w:rPr>
          <w:rFonts w:ascii="Arial Narrow" w:hAnsi="Arial Narrow"/>
          <w:sz w:val="18"/>
          <w:szCs w:val="18"/>
        </w:rPr>
        <w:t>.</w:t>
      </w:r>
    </w:p>
  </w:footnote>
  <w:footnote w:id="21">
    <w:p w14:paraId="0525700F" w14:textId="77777777" w:rsidR="005272C2" w:rsidRPr="0067664B" w:rsidRDefault="005272C2" w:rsidP="001C65C5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Oprávneným výdavkom je odplata za poskytnuté služby</w:t>
      </w:r>
      <w:r>
        <w:rPr>
          <w:rFonts w:ascii="Arial Narrow" w:hAnsi="Arial Narrow"/>
          <w:sz w:val="18"/>
          <w:szCs w:val="18"/>
        </w:rPr>
        <w:t xml:space="preserve"> (v EUR/hodina)</w:t>
      </w:r>
      <w:r w:rsidRPr="0067664B">
        <w:rPr>
          <w:rFonts w:ascii="Arial Narrow" w:hAnsi="Arial Narrow"/>
          <w:sz w:val="18"/>
          <w:szCs w:val="18"/>
        </w:rPr>
        <w:t xml:space="preserve"> ohraničená uvedeným FL. Maximálny oprávnený počet hodín vykázaných za 1 mesiac poskytovania služieb je </w:t>
      </w:r>
      <w:r w:rsidRPr="0067664B">
        <w:rPr>
          <w:rFonts w:ascii="Arial Narrow" w:hAnsi="Arial Narrow"/>
          <w:b/>
          <w:sz w:val="18"/>
          <w:szCs w:val="18"/>
        </w:rPr>
        <w:t>173</w:t>
      </w:r>
      <w:r w:rsidRPr="0067664B">
        <w:rPr>
          <w:rFonts w:ascii="Arial Narrow" w:hAnsi="Arial Narrow"/>
          <w:sz w:val="18"/>
          <w:szCs w:val="18"/>
        </w:rPr>
        <w:t xml:space="preserve"> hodín/mesiac.</w:t>
      </w:r>
    </w:p>
  </w:footnote>
  <w:footnote w:id="22">
    <w:p w14:paraId="1A252F39" w14:textId="6A5842AC" w:rsidR="005272C2" w:rsidRPr="0067664B" w:rsidRDefault="005272C2" w:rsidP="00C504D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Týmto nie je dotknutá možnosť, že odplata za služby dohodnutá medzi dodávateľom a </w:t>
      </w:r>
      <w:r>
        <w:rPr>
          <w:rFonts w:ascii="Arial Narrow" w:hAnsi="Arial Narrow"/>
          <w:sz w:val="18"/>
          <w:szCs w:val="18"/>
        </w:rPr>
        <w:t>P</w:t>
      </w:r>
      <w:r w:rsidRPr="0067664B">
        <w:rPr>
          <w:rFonts w:ascii="Arial Narrow" w:hAnsi="Arial Narrow"/>
          <w:sz w:val="18"/>
          <w:szCs w:val="18"/>
        </w:rPr>
        <w:t xml:space="preserve">rijímateľom je vyššia ako je </w:t>
      </w:r>
      <w:r>
        <w:rPr>
          <w:rFonts w:ascii="Arial Narrow" w:hAnsi="Arial Narrow"/>
          <w:sz w:val="18"/>
          <w:szCs w:val="18"/>
        </w:rPr>
        <w:t>FL</w:t>
      </w:r>
      <w:r w:rsidRPr="0067664B">
        <w:rPr>
          <w:rFonts w:ascii="Arial Narrow" w:hAnsi="Arial Narrow"/>
          <w:sz w:val="18"/>
          <w:szCs w:val="18"/>
        </w:rPr>
        <w:t xml:space="preserve"> stanovený </w:t>
      </w:r>
      <w:r>
        <w:rPr>
          <w:rFonts w:ascii="Arial Narrow" w:hAnsi="Arial Narrow"/>
          <w:sz w:val="18"/>
          <w:szCs w:val="18"/>
        </w:rPr>
        <w:t>P</w:t>
      </w:r>
      <w:r w:rsidRPr="0067664B">
        <w:rPr>
          <w:rFonts w:ascii="Arial Narrow" w:hAnsi="Arial Narrow"/>
          <w:sz w:val="18"/>
          <w:szCs w:val="18"/>
        </w:rPr>
        <w:t xml:space="preserve">oskytovateľom, avšak </w:t>
      </w:r>
      <w:r w:rsidRPr="0067664B">
        <w:rPr>
          <w:rFonts w:ascii="Arial Narrow" w:hAnsi="Arial Narrow"/>
          <w:sz w:val="18"/>
          <w:szCs w:val="18"/>
          <w:u w:val="single"/>
        </w:rPr>
        <w:t>rozdiel</w:t>
      </w:r>
      <w:r w:rsidRPr="0067664B">
        <w:rPr>
          <w:rFonts w:ascii="Arial Narrow" w:hAnsi="Arial Narrow"/>
          <w:sz w:val="18"/>
          <w:szCs w:val="18"/>
        </w:rPr>
        <w:t xml:space="preserve"> medzi dohodnutou odplatou a stanoveným </w:t>
      </w:r>
      <w:r>
        <w:rPr>
          <w:rFonts w:ascii="Arial Narrow" w:hAnsi="Arial Narrow"/>
          <w:sz w:val="18"/>
          <w:szCs w:val="18"/>
        </w:rPr>
        <w:t>FL</w:t>
      </w:r>
      <w:r w:rsidRPr="0067664B">
        <w:rPr>
          <w:rFonts w:ascii="Arial Narrow" w:hAnsi="Arial Narrow"/>
          <w:sz w:val="18"/>
          <w:szCs w:val="18"/>
        </w:rPr>
        <w:t xml:space="preserve"> bude určený ako </w:t>
      </w:r>
      <w:r w:rsidRPr="0067664B">
        <w:rPr>
          <w:rFonts w:ascii="Arial Narrow" w:hAnsi="Arial Narrow"/>
          <w:sz w:val="18"/>
          <w:szCs w:val="18"/>
          <w:u w:val="single"/>
        </w:rPr>
        <w:t>neoprávnený výdavok</w:t>
      </w:r>
      <w:r w:rsidRPr="0067664B">
        <w:rPr>
          <w:rFonts w:ascii="Arial Narrow" w:hAnsi="Arial Narrow"/>
          <w:sz w:val="18"/>
          <w:szCs w:val="18"/>
        </w:rPr>
        <w:t>.</w:t>
      </w:r>
    </w:p>
  </w:footnote>
  <w:footnote w:id="23">
    <w:p w14:paraId="65FF5F70" w14:textId="44027820" w:rsidR="005272C2" w:rsidRPr="0067664B" w:rsidRDefault="005272C2" w:rsidP="00C504D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V rámci DOP OP KŽP je riadenie projektu - externé možné vykonávať výlučne prostredníctvom pracovnej pozície „Projektový manažér - externý“. </w:t>
      </w:r>
      <w:r w:rsidRPr="0067664B">
        <w:rPr>
          <w:rFonts w:ascii="Arial Narrow" w:hAnsi="Arial Narrow"/>
          <w:b/>
          <w:sz w:val="18"/>
          <w:szCs w:val="18"/>
        </w:rPr>
        <w:t>Kombinácia</w:t>
      </w:r>
      <w:r w:rsidRPr="0067664B">
        <w:rPr>
          <w:rFonts w:ascii="Arial Narrow" w:hAnsi="Arial Narrow"/>
          <w:sz w:val="18"/>
          <w:szCs w:val="18"/>
        </w:rPr>
        <w:t xml:space="preserve"> externého a interného riadenia projektu </w:t>
      </w:r>
      <w:r w:rsidRPr="0067664B">
        <w:rPr>
          <w:rFonts w:ascii="Arial Narrow" w:hAnsi="Arial Narrow"/>
          <w:b/>
          <w:sz w:val="18"/>
          <w:szCs w:val="18"/>
        </w:rPr>
        <w:t>nie je</w:t>
      </w:r>
      <w:r w:rsidRPr="0067664B">
        <w:rPr>
          <w:rFonts w:ascii="Arial Narrow" w:hAnsi="Arial Narrow"/>
          <w:sz w:val="18"/>
          <w:szCs w:val="18"/>
        </w:rPr>
        <w:t xml:space="preserve"> v rámci jedného a toho istého DOP OP KŽP </w:t>
      </w:r>
      <w:r w:rsidRPr="0067664B">
        <w:rPr>
          <w:rFonts w:ascii="Arial Narrow" w:hAnsi="Arial Narrow"/>
          <w:b/>
          <w:sz w:val="18"/>
          <w:szCs w:val="18"/>
        </w:rPr>
        <w:t>prípustná</w:t>
      </w:r>
      <w:r w:rsidRPr="0067664B">
        <w:rPr>
          <w:rFonts w:ascii="Arial Narrow" w:hAnsi="Arial Narrow"/>
          <w:sz w:val="18"/>
          <w:szCs w:val="18"/>
        </w:rPr>
        <w:t>.</w:t>
      </w:r>
    </w:p>
  </w:footnote>
  <w:footnote w:id="24">
    <w:p w14:paraId="769034EB" w14:textId="5702C15C" w:rsidR="005272C2" w:rsidRPr="0067664B" w:rsidRDefault="005272C2" w:rsidP="008F3216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O podpore získanej z európskych štrukturálnych a investičných fondov na spolufinancovanie projektu.</w:t>
      </w:r>
    </w:p>
  </w:footnote>
  <w:footnote w:id="25">
    <w:p w14:paraId="3DDF71ED" w14:textId="32D38929" w:rsidR="005272C2" w:rsidRPr="0067664B" w:rsidRDefault="005272C2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Povinný pri projektoch slúžiacich na financovanie infraštruktúry alebo stavebných činností a</w:t>
      </w:r>
      <w:del w:id="76" w:author="Autor" w:date="2016-08-11T11:03:00Z">
        <w:r w:rsidRPr="0067664B" w:rsidDel="00582A08">
          <w:rPr>
            <w:rFonts w:ascii="Arial Narrow" w:hAnsi="Arial Narrow"/>
            <w:sz w:val="18"/>
            <w:szCs w:val="18"/>
          </w:rPr>
          <w:delText xml:space="preserve"> </w:delText>
        </w:r>
      </w:del>
      <w:ins w:id="77" w:author="Autor" w:date="2016-08-11T11:03:00Z">
        <w:r w:rsidR="00582A08">
          <w:rPr>
            <w:rFonts w:ascii="Arial Narrow" w:hAnsi="Arial Narrow"/>
            <w:sz w:val="18"/>
            <w:szCs w:val="18"/>
          </w:rPr>
          <w:t xml:space="preserve"> zároveň </w:t>
        </w:r>
      </w:ins>
      <w:r w:rsidRPr="0067664B">
        <w:rPr>
          <w:rFonts w:ascii="Arial Narrow" w:hAnsi="Arial Narrow"/>
          <w:sz w:val="18"/>
          <w:szCs w:val="18"/>
        </w:rPr>
        <w:t>celkovej výške NFP nad 500 000 EUR.</w:t>
      </w:r>
    </w:p>
  </w:footnote>
  <w:footnote w:id="26">
    <w:p w14:paraId="6D171CEE" w14:textId="41A0EBC0" w:rsidR="005272C2" w:rsidRPr="0067664B" w:rsidRDefault="005272C2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Povinná pri projektoch spočívajúcich v zakúpení fyzického objektu alebo vo financovaní infraštruktúry alebo stavebných činností a</w:t>
      </w:r>
      <w:ins w:id="78" w:author="Autor" w:date="2016-08-11T11:04:00Z">
        <w:r w:rsidR="00582A08">
          <w:rPr>
            <w:rFonts w:ascii="Arial Narrow" w:hAnsi="Arial Narrow"/>
            <w:sz w:val="18"/>
            <w:szCs w:val="18"/>
          </w:rPr>
          <w:t xml:space="preserve"> zároveň</w:t>
        </w:r>
      </w:ins>
      <w:r w:rsidRPr="0067664B">
        <w:rPr>
          <w:rFonts w:ascii="Arial Narrow" w:hAnsi="Arial Narrow"/>
          <w:sz w:val="18"/>
          <w:szCs w:val="18"/>
        </w:rPr>
        <w:t xml:space="preserve"> celkovej výške NFP nad 500 000 EUR.</w:t>
      </w:r>
    </w:p>
  </w:footnote>
  <w:footnote w:id="27">
    <w:p w14:paraId="38D13551" w14:textId="558108B4" w:rsidR="005272C2" w:rsidRPr="0067664B" w:rsidRDefault="005272C2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Povinný </w:t>
      </w:r>
      <w:ins w:id="79" w:author="Autor" w:date="2016-08-11T11:04:00Z">
        <w:r w:rsidR="00582A08">
          <w:rPr>
            <w:rFonts w:ascii="Arial Narrow" w:hAnsi="Arial Narrow"/>
            <w:sz w:val="18"/>
            <w:szCs w:val="18"/>
          </w:rPr>
          <w:t xml:space="preserve">len </w:t>
        </w:r>
      </w:ins>
      <w:r w:rsidRPr="0067664B">
        <w:rPr>
          <w:rFonts w:ascii="Arial Narrow" w:hAnsi="Arial Narrow"/>
          <w:sz w:val="18"/>
          <w:szCs w:val="18"/>
        </w:rPr>
        <w:t>pri projektoch, na ktoré sa nevzťahuje povinnosť osadenia dočasného pútača a vyvesenia stálej tabule.</w:t>
      </w:r>
    </w:p>
  </w:footnote>
  <w:footnote w:id="28">
    <w:p w14:paraId="3DDAFA9E" w14:textId="5237C711" w:rsidR="005272C2" w:rsidRPr="007B16F1" w:rsidRDefault="005272C2">
      <w:pPr>
        <w:pStyle w:val="Textpoznmkypodiarou"/>
        <w:jc w:val="both"/>
      </w:pPr>
      <w:r w:rsidRPr="0067664B">
        <w:rPr>
          <w:rStyle w:val="Odkaznapoznmkupodiarou"/>
          <w:rFonts w:ascii="Arial Narrow" w:hAnsi="Arial Narrow"/>
          <w:sz w:val="18"/>
          <w:szCs w:val="18"/>
        </w:rPr>
        <w:footnoteRef/>
      </w:r>
      <w:r w:rsidRPr="0067664B">
        <w:rPr>
          <w:rFonts w:ascii="Arial Narrow" w:hAnsi="Arial Narrow"/>
          <w:sz w:val="18"/>
          <w:szCs w:val="18"/>
        </w:rPr>
        <w:t xml:space="preserve"> Nepovinný, avšak odporúčaný nástroj pre informovanie a komunikáciu. Jedná sa o inzerciu v regionáln</w:t>
      </w:r>
      <w:ins w:id="80" w:author="Autor" w:date="2016-05-18T14:18:00Z">
        <w:r w:rsidR="005A4101">
          <w:rPr>
            <w:rFonts w:ascii="Arial Narrow" w:hAnsi="Arial Narrow"/>
            <w:sz w:val="18"/>
            <w:szCs w:val="18"/>
          </w:rPr>
          <w:t>ej</w:t>
        </w:r>
      </w:ins>
      <w:del w:id="81" w:author="Autor" w:date="2016-05-18T14:18:00Z">
        <w:r w:rsidRPr="0067664B" w:rsidDel="005A4101">
          <w:rPr>
            <w:rFonts w:ascii="Arial Narrow" w:hAnsi="Arial Narrow"/>
            <w:sz w:val="18"/>
            <w:szCs w:val="18"/>
          </w:rPr>
          <w:delText>om</w:delText>
        </w:r>
      </w:del>
      <w:r w:rsidRPr="0067664B">
        <w:rPr>
          <w:rFonts w:ascii="Arial Narrow" w:hAnsi="Arial Narrow"/>
          <w:sz w:val="18"/>
          <w:szCs w:val="18"/>
        </w:rPr>
        <w:t xml:space="preserve"> (</w:t>
      </w:r>
      <w:r w:rsidRPr="0067664B">
        <w:rPr>
          <w:rFonts w:ascii="Arial Narrow" w:hAnsi="Arial Narrow"/>
          <w:sz w:val="18"/>
          <w:szCs w:val="18"/>
          <w:u w:val="single"/>
        </w:rPr>
        <w:t>nie</w:t>
      </w:r>
      <w:r w:rsidRPr="0067664B">
        <w:rPr>
          <w:rFonts w:ascii="Arial Narrow" w:hAnsi="Arial Narrow"/>
          <w:sz w:val="18"/>
          <w:szCs w:val="18"/>
        </w:rPr>
        <w:t xml:space="preserve"> celoštátn</w:t>
      </w:r>
      <w:ins w:id="82" w:author="Autor" w:date="2016-05-18T14:18:00Z">
        <w:r w:rsidR="005A4101">
          <w:rPr>
            <w:rFonts w:ascii="Arial Narrow" w:hAnsi="Arial Narrow"/>
            <w:sz w:val="18"/>
            <w:szCs w:val="18"/>
          </w:rPr>
          <w:t>ej</w:t>
        </w:r>
      </w:ins>
      <w:del w:id="83" w:author="Autor" w:date="2016-05-18T14:19:00Z">
        <w:r w:rsidRPr="0067664B" w:rsidDel="005A4101">
          <w:rPr>
            <w:rFonts w:ascii="Arial Narrow" w:hAnsi="Arial Narrow"/>
            <w:sz w:val="18"/>
            <w:szCs w:val="18"/>
          </w:rPr>
          <w:delText>om</w:delText>
        </w:r>
      </w:del>
      <w:r w:rsidRPr="0067664B">
        <w:rPr>
          <w:rFonts w:ascii="Arial Narrow" w:hAnsi="Arial Narrow"/>
          <w:sz w:val="18"/>
          <w:szCs w:val="18"/>
        </w:rPr>
        <w:t>/celoplošn</w:t>
      </w:r>
      <w:ins w:id="84" w:author="Autor" w:date="2016-05-18T14:19:00Z">
        <w:r w:rsidR="005A4101">
          <w:rPr>
            <w:rFonts w:ascii="Arial Narrow" w:hAnsi="Arial Narrow"/>
            <w:sz w:val="18"/>
            <w:szCs w:val="18"/>
          </w:rPr>
          <w:t>ej</w:t>
        </w:r>
      </w:ins>
      <w:del w:id="85" w:author="Autor" w:date="2016-05-18T14:19:00Z">
        <w:r w:rsidRPr="0067664B" w:rsidDel="005A4101">
          <w:rPr>
            <w:rFonts w:ascii="Arial Narrow" w:hAnsi="Arial Narrow"/>
            <w:sz w:val="18"/>
            <w:szCs w:val="18"/>
          </w:rPr>
          <w:delText>om</w:delText>
        </w:r>
      </w:del>
      <w:r w:rsidRPr="0067664B">
        <w:rPr>
          <w:rFonts w:ascii="Arial Narrow" w:hAnsi="Arial Narrow"/>
          <w:sz w:val="18"/>
          <w:szCs w:val="18"/>
        </w:rPr>
        <w:t xml:space="preserve">) </w:t>
      </w:r>
      <w:ins w:id="86" w:author="Autor" w:date="2016-05-18T14:19:00Z">
        <w:r w:rsidR="005A4101">
          <w:rPr>
            <w:rFonts w:ascii="Arial Narrow" w:hAnsi="Arial Narrow"/>
            <w:sz w:val="18"/>
            <w:szCs w:val="18"/>
          </w:rPr>
          <w:t>tlači</w:t>
        </w:r>
      </w:ins>
      <w:del w:id="87" w:author="Autor" w:date="2016-05-18T14:19:00Z">
        <w:r w:rsidRPr="0067664B" w:rsidDel="005A4101">
          <w:rPr>
            <w:rFonts w:ascii="Arial Narrow" w:hAnsi="Arial Narrow"/>
            <w:sz w:val="18"/>
            <w:szCs w:val="18"/>
          </w:rPr>
          <w:delText>denníku, resp. týždenníku, či dvojtýždenníku</w:delText>
        </w:r>
      </w:del>
      <w:r w:rsidRPr="0067664B">
        <w:rPr>
          <w:rFonts w:ascii="Arial Narrow" w:hAnsi="Arial Narrow"/>
          <w:sz w:val="18"/>
          <w:szCs w:val="18"/>
        </w:rPr>
        <w:t>, zverejnenú v printovej (</w:t>
      </w:r>
      <w:r w:rsidRPr="0067664B">
        <w:rPr>
          <w:rFonts w:ascii="Arial Narrow" w:hAnsi="Arial Narrow"/>
          <w:sz w:val="18"/>
          <w:szCs w:val="18"/>
          <w:u w:val="single"/>
        </w:rPr>
        <w:t>nie</w:t>
      </w:r>
      <w:r w:rsidRPr="0067664B">
        <w:rPr>
          <w:rFonts w:ascii="Arial Narrow" w:hAnsi="Arial Narrow"/>
          <w:sz w:val="18"/>
          <w:szCs w:val="18"/>
        </w:rPr>
        <w:t xml:space="preserve"> elektronickej) podobe.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1B3E5" w14:textId="7A51FB67" w:rsidR="005272C2" w:rsidRPr="00963A13" w:rsidRDefault="005272C2" w:rsidP="006F3734">
    <w:pPr>
      <w:pStyle w:val="Hlavika"/>
      <w:jc w:val="right"/>
      <w:rPr>
        <w:rFonts w:ascii="Arial Narrow" w:hAnsi="Arial Narrow"/>
      </w:rPr>
    </w:pPr>
    <w:r w:rsidRPr="0067664B">
      <w:rPr>
        <w:rFonts w:ascii="Arial Narrow" w:hAnsi="Arial Narrow"/>
        <w:b/>
        <w:color w:val="808080" w:themeColor="background1" w:themeShade="80"/>
      </w:rPr>
      <w:t>Príloha č. 2</w:t>
    </w:r>
    <w:r w:rsidRPr="0067664B">
      <w:rPr>
        <w:rFonts w:ascii="Arial Narrow" w:hAnsi="Arial Narrow"/>
        <w:color w:val="808080" w:themeColor="background1" w:themeShade="80"/>
      </w:rPr>
      <w:t xml:space="preserve"> Príručky k oprávnenosti výdavkov pre dopytovo orientované projekty OP KŽP - </w:t>
    </w:r>
    <w:r w:rsidRPr="0067664B">
      <w:rPr>
        <w:rFonts w:ascii="Arial Narrow" w:hAnsi="Arial Narrow"/>
        <w:color w:val="808080" w:themeColor="background1" w:themeShade="80"/>
      </w:rPr>
      <w:br/>
    </w:r>
    <w:r w:rsidRPr="0067664B">
      <w:rPr>
        <w:rFonts w:ascii="Arial Narrow" w:hAnsi="Arial Narrow"/>
        <w:b/>
        <w:i/>
        <w:color w:val="808080" w:themeColor="background1" w:themeShade="80"/>
      </w:rPr>
      <w:t>Finančné a percentuálne limity</w:t>
    </w:r>
    <w:ins w:id="88" w:author="Autor" w:date="2016-08-01T13:48:00Z">
      <w:r w:rsidR="00963A13">
        <w:rPr>
          <w:rFonts w:ascii="Arial Narrow" w:hAnsi="Arial Narrow"/>
          <w:color w:val="808080" w:themeColor="background1" w:themeShade="80"/>
        </w:rPr>
        <w:t>, verzia 1.5</w: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581"/>
    <w:multiLevelType w:val="hybridMultilevel"/>
    <w:tmpl w:val="CA7441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B2D89"/>
    <w:multiLevelType w:val="hybridMultilevel"/>
    <w:tmpl w:val="41E0AC0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A85A4D"/>
    <w:multiLevelType w:val="hybridMultilevel"/>
    <w:tmpl w:val="F2E00D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124CF"/>
    <w:multiLevelType w:val="hybridMultilevel"/>
    <w:tmpl w:val="6E16B2EA"/>
    <w:lvl w:ilvl="0" w:tplc="23E805F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37307"/>
    <w:multiLevelType w:val="hybridMultilevel"/>
    <w:tmpl w:val="3EB05D4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976BDB"/>
    <w:multiLevelType w:val="hybridMultilevel"/>
    <w:tmpl w:val="E3D6314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AF6D44"/>
    <w:multiLevelType w:val="hybridMultilevel"/>
    <w:tmpl w:val="AC42E15C"/>
    <w:lvl w:ilvl="0" w:tplc="014C303C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  <w:color w:val="auto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780037A">
      <w:numFmt w:val="bullet"/>
      <w:lvlText w:val="•"/>
      <w:lvlJc w:val="left"/>
      <w:pPr>
        <w:ind w:left="2364" w:hanging="564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734"/>
    <w:rsid w:val="00004B0E"/>
    <w:rsid w:val="00007A61"/>
    <w:rsid w:val="000266B3"/>
    <w:rsid w:val="0002770A"/>
    <w:rsid w:val="00032E58"/>
    <w:rsid w:val="00035BC8"/>
    <w:rsid w:val="000469D6"/>
    <w:rsid w:val="00051CEB"/>
    <w:rsid w:val="00055D78"/>
    <w:rsid w:val="00067437"/>
    <w:rsid w:val="00070A50"/>
    <w:rsid w:val="00075DE0"/>
    <w:rsid w:val="0008709B"/>
    <w:rsid w:val="0009003D"/>
    <w:rsid w:val="000A3871"/>
    <w:rsid w:val="000C083C"/>
    <w:rsid w:val="000C1C56"/>
    <w:rsid w:val="000C6FBF"/>
    <w:rsid w:val="000E578B"/>
    <w:rsid w:val="000E67B8"/>
    <w:rsid w:val="000E775C"/>
    <w:rsid w:val="000F1236"/>
    <w:rsid w:val="000F15C5"/>
    <w:rsid w:val="0010102E"/>
    <w:rsid w:val="001102DF"/>
    <w:rsid w:val="00126927"/>
    <w:rsid w:val="00130B69"/>
    <w:rsid w:val="00172BEF"/>
    <w:rsid w:val="001745F8"/>
    <w:rsid w:val="001832A6"/>
    <w:rsid w:val="00191B71"/>
    <w:rsid w:val="0019217C"/>
    <w:rsid w:val="001924E5"/>
    <w:rsid w:val="001A6D08"/>
    <w:rsid w:val="001C11C1"/>
    <w:rsid w:val="001C1E76"/>
    <w:rsid w:val="001C65C5"/>
    <w:rsid w:val="001D1ABB"/>
    <w:rsid w:val="001D2E82"/>
    <w:rsid w:val="001E425E"/>
    <w:rsid w:val="001E6206"/>
    <w:rsid w:val="001E6D0D"/>
    <w:rsid w:val="001F1F70"/>
    <w:rsid w:val="001F2A1F"/>
    <w:rsid w:val="001F3620"/>
    <w:rsid w:val="001F393E"/>
    <w:rsid w:val="001F44C7"/>
    <w:rsid w:val="00200348"/>
    <w:rsid w:val="00201D0F"/>
    <w:rsid w:val="002021E7"/>
    <w:rsid w:val="00207404"/>
    <w:rsid w:val="00214DBF"/>
    <w:rsid w:val="00215785"/>
    <w:rsid w:val="00215F8E"/>
    <w:rsid w:val="00220FB0"/>
    <w:rsid w:val="0022137E"/>
    <w:rsid w:val="00223495"/>
    <w:rsid w:val="00233A43"/>
    <w:rsid w:val="002356B4"/>
    <w:rsid w:val="00246047"/>
    <w:rsid w:val="00250E6E"/>
    <w:rsid w:val="00252351"/>
    <w:rsid w:val="002544F1"/>
    <w:rsid w:val="00256039"/>
    <w:rsid w:val="002721D7"/>
    <w:rsid w:val="002728F6"/>
    <w:rsid w:val="00276CD2"/>
    <w:rsid w:val="00286A04"/>
    <w:rsid w:val="00293100"/>
    <w:rsid w:val="00296B43"/>
    <w:rsid w:val="00297317"/>
    <w:rsid w:val="002B6212"/>
    <w:rsid w:val="002B78A9"/>
    <w:rsid w:val="002C1C3D"/>
    <w:rsid w:val="002C1C44"/>
    <w:rsid w:val="002C1F8F"/>
    <w:rsid w:val="002C2BA7"/>
    <w:rsid w:val="002C3272"/>
    <w:rsid w:val="002D124F"/>
    <w:rsid w:val="002D1983"/>
    <w:rsid w:val="002F1B54"/>
    <w:rsid w:val="0030064E"/>
    <w:rsid w:val="00302293"/>
    <w:rsid w:val="0030532F"/>
    <w:rsid w:val="0031289E"/>
    <w:rsid w:val="00337AF4"/>
    <w:rsid w:val="003469DB"/>
    <w:rsid w:val="00354A12"/>
    <w:rsid w:val="00362FAC"/>
    <w:rsid w:val="00372341"/>
    <w:rsid w:val="003747D1"/>
    <w:rsid w:val="003809B6"/>
    <w:rsid w:val="00381A26"/>
    <w:rsid w:val="00383987"/>
    <w:rsid w:val="003839DB"/>
    <w:rsid w:val="00384785"/>
    <w:rsid w:val="00386499"/>
    <w:rsid w:val="0039046D"/>
    <w:rsid w:val="003913B6"/>
    <w:rsid w:val="003936BF"/>
    <w:rsid w:val="003944FA"/>
    <w:rsid w:val="00396F60"/>
    <w:rsid w:val="003A0B3B"/>
    <w:rsid w:val="003A2178"/>
    <w:rsid w:val="003A4023"/>
    <w:rsid w:val="003C5577"/>
    <w:rsid w:val="003C7B68"/>
    <w:rsid w:val="003D0109"/>
    <w:rsid w:val="003D222F"/>
    <w:rsid w:val="003D403C"/>
    <w:rsid w:val="003E0428"/>
    <w:rsid w:val="003E3B4D"/>
    <w:rsid w:val="003E3C07"/>
    <w:rsid w:val="003F340E"/>
    <w:rsid w:val="003F4FB5"/>
    <w:rsid w:val="003F7B11"/>
    <w:rsid w:val="0040494F"/>
    <w:rsid w:val="0040544E"/>
    <w:rsid w:val="0041217B"/>
    <w:rsid w:val="00414766"/>
    <w:rsid w:val="0041696D"/>
    <w:rsid w:val="00417EF1"/>
    <w:rsid w:val="0042320F"/>
    <w:rsid w:val="0043673C"/>
    <w:rsid w:val="004430EC"/>
    <w:rsid w:val="00443644"/>
    <w:rsid w:val="00446638"/>
    <w:rsid w:val="0045015F"/>
    <w:rsid w:val="00450369"/>
    <w:rsid w:val="00455618"/>
    <w:rsid w:val="00460C31"/>
    <w:rsid w:val="004611BC"/>
    <w:rsid w:val="00464514"/>
    <w:rsid w:val="00474F9E"/>
    <w:rsid w:val="00483872"/>
    <w:rsid w:val="00493E80"/>
    <w:rsid w:val="004B262D"/>
    <w:rsid w:val="004B6D82"/>
    <w:rsid w:val="004C0669"/>
    <w:rsid w:val="004C60DD"/>
    <w:rsid w:val="004D7564"/>
    <w:rsid w:val="004E0AB4"/>
    <w:rsid w:val="004E41DB"/>
    <w:rsid w:val="004F5616"/>
    <w:rsid w:val="00505C00"/>
    <w:rsid w:val="00516DCB"/>
    <w:rsid w:val="00522780"/>
    <w:rsid w:val="005272C2"/>
    <w:rsid w:val="00543FF8"/>
    <w:rsid w:val="00547F22"/>
    <w:rsid w:val="00550D61"/>
    <w:rsid w:val="0055530B"/>
    <w:rsid w:val="00555365"/>
    <w:rsid w:val="00555FC5"/>
    <w:rsid w:val="00557A67"/>
    <w:rsid w:val="0057165E"/>
    <w:rsid w:val="00575824"/>
    <w:rsid w:val="0058194E"/>
    <w:rsid w:val="00582A08"/>
    <w:rsid w:val="00584B7D"/>
    <w:rsid w:val="005850DF"/>
    <w:rsid w:val="00591184"/>
    <w:rsid w:val="0059162D"/>
    <w:rsid w:val="005A18DF"/>
    <w:rsid w:val="005A20D4"/>
    <w:rsid w:val="005A4101"/>
    <w:rsid w:val="005A494E"/>
    <w:rsid w:val="005A7B67"/>
    <w:rsid w:val="005C0DE9"/>
    <w:rsid w:val="005C64E7"/>
    <w:rsid w:val="005C7438"/>
    <w:rsid w:val="005E1D80"/>
    <w:rsid w:val="005E22B6"/>
    <w:rsid w:val="005E3CA4"/>
    <w:rsid w:val="005E5ABE"/>
    <w:rsid w:val="005F0E90"/>
    <w:rsid w:val="005F5422"/>
    <w:rsid w:val="005F55E0"/>
    <w:rsid w:val="006027A2"/>
    <w:rsid w:val="00603375"/>
    <w:rsid w:val="00603E91"/>
    <w:rsid w:val="0061067D"/>
    <w:rsid w:val="0061070F"/>
    <w:rsid w:val="00612D94"/>
    <w:rsid w:val="00632082"/>
    <w:rsid w:val="006344EC"/>
    <w:rsid w:val="006373FD"/>
    <w:rsid w:val="00646D5B"/>
    <w:rsid w:val="00660F5B"/>
    <w:rsid w:val="00662BC5"/>
    <w:rsid w:val="0067664B"/>
    <w:rsid w:val="00677D0D"/>
    <w:rsid w:val="00682724"/>
    <w:rsid w:val="00684592"/>
    <w:rsid w:val="00685244"/>
    <w:rsid w:val="006926B0"/>
    <w:rsid w:val="006A33E9"/>
    <w:rsid w:val="006A7640"/>
    <w:rsid w:val="006B2DFF"/>
    <w:rsid w:val="006B5771"/>
    <w:rsid w:val="006C2D6F"/>
    <w:rsid w:val="006C332E"/>
    <w:rsid w:val="006C5C90"/>
    <w:rsid w:val="006F251E"/>
    <w:rsid w:val="006F3734"/>
    <w:rsid w:val="006F6ABC"/>
    <w:rsid w:val="00703788"/>
    <w:rsid w:val="0070706A"/>
    <w:rsid w:val="007131A7"/>
    <w:rsid w:val="00717A0F"/>
    <w:rsid w:val="007300DA"/>
    <w:rsid w:val="00734967"/>
    <w:rsid w:val="00741637"/>
    <w:rsid w:val="0074620C"/>
    <w:rsid w:val="007513D9"/>
    <w:rsid w:val="00757670"/>
    <w:rsid w:val="0076015D"/>
    <w:rsid w:val="00771BEB"/>
    <w:rsid w:val="0077306A"/>
    <w:rsid w:val="00775084"/>
    <w:rsid w:val="00775F47"/>
    <w:rsid w:val="00780D51"/>
    <w:rsid w:val="007929CE"/>
    <w:rsid w:val="00794081"/>
    <w:rsid w:val="007942D6"/>
    <w:rsid w:val="007B16F1"/>
    <w:rsid w:val="007B5F5F"/>
    <w:rsid w:val="007B61EE"/>
    <w:rsid w:val="007B7414"/>
    <w:rsid w:val="007B7CD3"/>
    <w:rsid w:val="007C0DCA"/>
    <w:rsid w:val="007D2643"/>
    <w:rsid w:val="007E0F8B"/>
    <w:rsid w:val="007F57AF"/>
    <w:rsid w:val="007F76C4"/>
    <w:rsid w:val="008006A0"/>
    <w:rsid w:val="00811444"/>
    <w:rsid w:val="008145CB"/>
    <w:rsid w:val="0081471F"/>
    <w:rsid w:val="00815AA1"/>
    <w:rsid w:val="00823436"/>
    <w:rsid w:val="00825CCE"/>
    <w:rsid w:val="008311D2"/>
    <w:rsid w:val="00870A25"/>
    <w:rsid w:val="00880D79"/>
    <w:rsid w:val="008812AF"/>
    <w:rsid w:val="00886D74"/>
    <w:rsid w:val="00890196"/>
    <w:rsid w:val="008908E8"/>
    <w:rsid w:val="0089306A"/>
    <w:rsid w:val="008931E5"/>
    <w:rsid w:val="008A4915"/>
    <w:rsid w:val="008A4D88"/>
    <w:rsid w:val="008A7C76"/>
    <w:rsid w:val="008A7E75"/>
    <w:rsid w:val="008B3877"/>
    <w:rsid w:val="008B6F5D"/>
    <w:rsid w:val="008C4525"/>
    <w:rsid w:val="008D6EE8"/>
    <w:rsid w:val="008F2DCE"/>
    <w:rsid w:val="008F3216"/>
    <w:rsid w:val="008F4CDC"/>
    <w:rsid w:val="00916BE3"/>
    <w:rsid w:val="00917CD4"/>
    <w:rsid w:val="00922BA6"/>
    <w:rsid w:val="00925A89"/>
    <w:rsid w:val="009322AD"/>
    <w:rsid w:val="00937F26"/>
    <w:rsid w:val="009501AF"/>
    <w:rsid w:val="009530A7"/>
    <w:rsid w:val="0096310F"/>
    <w:rsid w:val="00963A13"/>
    <w:rsid w:val="00973CB5"/>
    <w:rsid w:val="00985868"/>
    <w:rsid w:val="00985988"/>
    <w:rsid w:val="00986EFA"/>
    <w:rsid w:val="00990CD3"/>
    <w:rsid w:val="00991E29"/>
    <w:rsid w:val="00992A07"/>
    <w:rsid w:val="0099308C"/>
    <w:rsid w:val="009A0595"/>
    <w:rsid w:val="009A5EF1"/>
    <w:rsid w:val="009B195C"/>
    <w:rsid w:val="009B1C98"/>
    <w:rsid w:val="009B4CBB"/>
    <w:rsid w:val="009C6E5A"/>
    <w:rsid w:val="009D328E"/>
    <w:rsid w:val="009D486A"/>
    <w:rsid w:val="009E0338"/>
    <w:rsid w:val="009F4FB8"/>
    <w:rsid w:val="00A00B79"/>
    <w:rsid w:val="00A03DE8"/>
    <w:rsid w:val="00A14039"/>
    <w:rsid w:val="00A23B73"/>
    <w:rsid w:val="00A2455E"/>
    <w:rsid w:val="00A41AD1"/>
    <w:rsid w:val="00A4321B"/>
    <w:rsid w:val="00A52B01"/>
    <w:rsid w:val="00A53E94"/>
    <w:rsid w:val="00A606BF"/>
    <w:rsid w:val="00A83CE1"/>
    <w:rsid w:val="00A92980"/>
    <w:rsid w:val="00A93BF7"/>
    <w:rsid w:val="00A97107"/>
    <w:rsid w:val="00AA4115"/>
    <w:rsid w:val="00AA6CB5"/>
    <w:rsid w:val="00AB38FF"/>
    <w:rsid w:val="00AB3DAC"/>
    <w:rsid w:val="00AB5BF8"/>
    <w:rsid w:val="00AC171F"/>
    <w:rsid w:val="00AC4718"/>
    <w:rsid w:val="00AC618C"/>
    <w:rsid w:val="00AD230A"/>
    <w:rsid w:val="00AD56FC"/>
    <w:rsid w:val="00AE7670"/>
    <w:rsid w:val="00AF23B2"/>
    <w:rsid w:val="00AF4B58"/>
    <w:rsid w:val="00B01866"/>
    <w:rsid w:val="00B05314"/>
    <w:rsid w:val="00B11412"/>
    <w:rsid w:val="00B12C16"/>
    <w:rsid w:val="00B20DA2"/>
    <w:rsid w:val="00B21189"/>
    <w:rsid w:val="00B321DF"/>
    <w:rsid w:val="00B36B65"/>
    <w:rsid w:val="00B45EA7"/>
    <w:rsid w:val="00B5594D"/>
    <w:rsid w:val="00B66C05"/>
    <w:rsid w:val="00B73F1A"/>
    <w:rsid w:val="00B756B3"/>
    <w:rsid w:val="00B8147C"/>
    <w:rsid w:val="00B847AE"/>
    <w:rsid w:val="00B84BAA"/>
    <w:rsid w:val="00BA1787"/>
    <w:rsid w:val="00BA4300"/>
    <w:rsid w:val="00BB1EFF"/>
    <w:rsid w:val="00BB5088"/>
    <w:rsid w:val="00BC06BF"/>
    <w:rsid w:val="00BC65F3"/>
    <w:rsid w:val="00BC7D7B"/>
    <w:rsid w:val="00BD75DE"/>
    <w:rsid w:val="00BE137A"/>
    <w:rsid w:val="00BE2A09"/>
    <w:rsid w:val="00BE58EC"/>
    <w:rsid w:val="00BF7F0B"/>
    <w:rsid w:val="00BF7F45"/>
    <w:rsid w:val="00C0658F"/>
    <w:rsid w:val="00C11AAE"/>
    <w:rsid w:val="00C263DA"/>
    <w:rsid w:val="00C32895"/>
    <w:rsid w:val="00C32C5A"/>
    <w:rsid w:val="00C35850"/>
    <w:rsid w:val="00C4394A"/>
    <w:rsid w:val="00C504D6"/>
    <w:rsid w:val="00C50EA2"/>
    <w:rsid w:val="00C56A8E"/>
    <w:rsid w:val="00C56ACE"/>
    <w:rsid w:val="00C57F46"/>
    <w:rsid w:val="00C61FD0"/>
    <w:rsid w:val="00C65114"/>
    <w:rsid w:val="00C6651B"/>
    <w:rsid w:val="00C675EF"/>
    <w:rsid w:val="00C7764E"/>
    <w:rsid w:val="00C823C4"/>
    <w:rsid w:val="00C83C5C"/>
    <w:rsid w:val="00C846D8"/>
    <w:rsid w:val="00C91256"/>
    <w:rsid w:val="00C9538A"/>
    <w:rsid w:val="00C95E7D"/>
    <w:rsid w:val="00C96A41"/>
    <w:rsid w:val="00CA0AA4"/>
    <w:rsid w:val="00CA2658"/>
    <w:rsid w:val="00CA2975"/>
    <w:rsid w:val="00CB4BF8"/>
    <w:rsid w:val="00CC167B"/>
    <w:rsid w:val="00CC3BCC"/>
    <w:rsid w:val="00CC3D54"/>
    <w:rsid w:val="00CC5F65"/>
    <w:rsid w:val="00CD7CA5"/>
    <w:rsid w:val="00CD7CCD"/>
    <w:rsid w:val="00CE02D5"/>
    <w:rsid w:val="00CE49BF"/>
    <w:rsid w:val="00CF1569"/>
    <w:rsid w:val="00CF1C63"/>
    <w:rsid w:val="00CF2394"/>
    <w:rsid w:val="00D17A24"/>
    <w:rsid w:val="00D20379"/>
    <w:rsid w:val="00D2048D"/>
    <w:rsid w:val="00D27B0B"/>
    <w:rsid w:val="00D36BD3"/>
    <w:rsid w:val="00D46004"/>
    <w:rsid w:val="00D53A94"/>
    <w:rsid w:val="00D56FB5"/>
    <w:rsid w:val="00D61A31"/>
    <w:rsid w:val="00D73CD9"/>
    <w:rsid w:val="00D84014"/>
    <w:rsid w:val="00D87194"/>
    <w:rsid w:val="00D91CC8"/>
    <w:rsid w:val="00D93E4B"/>
    <w:rsid w:val="00DA338F"/>
    <w:rsid w:val="00DB4D84"/>
    <w:rsid w:val="00DB5298"/>
    <w:rsid w:val="00DB6916"/>
    <w:rsid w:val="00DC40C7"/>
    <w:rsid w:val="00DC519C"/>
    <w:rsid w:val="00DC5858"/>
    <w:rsid w:val="00DC5C80"/>
    <w:rsid w:val="00DD3251"/>
    <w:rsid w:val="00DD5CCC"/>
    <w:rsid w:val="00DD79BC"/>
    <w:rsid w:val="00DE083B"/>
    <w:rsid w:val="00DE1229"/>
    <w:rsid w:val="00DE22DB"/>
    <w:rsid w:val="00DE4FBB"/>
    <w:rsid w:val="00DF44FD"/>
    <w:rsid w:val="00E03054"/>
    <w:rsid w:val="00E10694"/>
    <w:rsid w:val="00E216DB"/>
    <w:rsid w:val="00E27C31"/>
    <w:rsid w:val="00E614E5"/>
    <w:rsid w:val="00E6673B"/>
    <w:rsid w:val="00E66D8E"/>
    <w:rsid w:val="00E80AAE"/>
    <w:rsid w:val="00E81E8D"/>
    <w:rsid w:val="00E91F48"/>
    <w:rsid w:val="00E96847"/>
    <w:rsid w:val="00EA6EC0"/>
    <w:rsid w:val="00EB352C"/>
    <w:rsid w:val="00EB7393"/>
    <w:rsid w:val="00EC7F07"/>
    <w:rsid w:val="00ED1BC9"/>
    <w:rsid w:val="00ED70F5"/>
    <w:rsid w:val="00F038B6"/>
    <w:rsid w:val="00F04227"/>
    <w:rsid w:val="00F10A2E"/>
    <w:rsid w:val="00F16B0D"/>
    <w:rsid w:val="00F24BF1"/>
    <w:rsid w:val="00F316B6"/>
    <w:rsid w:val="00F3201C"/>
    <w:rsid w:val="00F32441"/>
    <w:rsid w:val="00F33EDF"/>
    <w:rsid w:val="00F47B23"/>
    <w:rsid w:val="00F511CC"/>
    <w:rsid w:val="00F6139D"/>
    <w:rsid w:val="00F62B74"/>
    <w:rsid w:val="00F63C72"/>
    <w:rsid w:val="00F65F64"/>
    <w:rsid w:val="00F67075"/>
    <w:rsid w:val="00F774DB"/>
    <w:rsid w:val="00F8077D"/>
    <w:rsid w:val="00F904A0"/>
    <w:rsid w:val="00F92426"/>
    <w:rsid w:val="00F93789"/>
    <w:rsid w:val="00F97F8B"/>
    <w:rsid w:val="00FA42DD"/>
    <w:rsid w:val="00FA74DE"/>
    <w:rsid w:val="00FB0EF4"/>
    <w:rsid w:val="00FB1C5B"/>
    <w:rsid w:val="00FB238A"/>
    <w:rsid w:val="00FB3FFC"/>
    <w:rsid w:val="00FC0AAB"/>
    <w:rsid w:val="00FC3BE8"/>
    <w:rsid w:val="00FC7FB5"/>
    <w:rsid w:val="00FD4042"/>
    <w:rsid w:val="00FF08B0"/>
    <w:rsid w:val="00FF08B9"/>
    <w:rsid w:val="00FF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BD1EFB"/>
  <w15:docId w15:val="{8390BF30-0120-4C8B-9DF4-4652B59B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theme="minorBidi"/>
        <w:sz w:val="24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hAnsi="Calibri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F3734"/>
    <w:rPr>
      <w:rFonts w:ascii="Calibri" w:hAnsi="Calibri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F3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F3734"/>
    <w:rPr>
      <w:rFonts w:ascii="Calibri" w:hAnsi="Calibri" w:cs="Times New Roman"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6F3734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"/>
    <w:basedOn w:val="Normlny"/>
    <w:link w:val="TextpoznmkypodiarouChar"/>
    <w:uiPriority w:val="99"/>
    <w:unhideWhenUsed/>
    <w:rsid w:val="006F3734"/>
    <w:pPr>
      <w:spacing w:after="0" w:line="240" w:lineRule="auto"/>
    </w:pPr>
    <w:rPr>
      <w:rFonts w:ascii="Times New Roman" w:hAnsi="Times New Roman"/>
    </w:rPr>
  </w:style>
  <w:style w:type="character" w:customStyle="1" w:styleId="TextpoznmkypodiarouChar">
    <w:name w:val="Text poznámky pod čiarou Char"/>
    <w:aliases w:val=" Char4 Char,Text poznámky pod čiarou 007 Char,_Poznámka pod čiarou Char"/>
    <w:basedOn w:val="Predvolenpsmoodseku"/>
    <w:link w:val="Textpoznmkypodiarou"/>
    <w:uiPriority w:val="99"/>
    <w:rsid w:val="006F3734"/>
    <w:rPr>
      <w:rFonts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6F3734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6F3734"/>
    <w:rPr>
      <w:rFonts w:ascii="Calibri" w:hAnsi="Calibri" w:cs="Times New Roman"/>
      <w:sz w:val="20"/>
      <w:szCs w:val="20"/>
      <w:lang w:eastAsia="sk-SK"/>
    </w:rPr>
  </w:style>
  <w:style w:type="table" w:styleId="Svetlzoznamzvraznenie1">
    <w:name w:val="Light List Accent 1"/>
    <w:basedOn w:val="Normlnatabuka"/>
    <w:uiPriority w:val="61"/>
    <w:rsid w:val="0042320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814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45CB"/>
    <w:rPr>
      <w:rFonts w:ascii="Tahoma" w:hAnsi="Tahoma" w:cs="Tahoma"/>
      <w:sz w:val="16"/>
      <w:szCs w:val="16"/>
      <w:lang w:eastAsia="sk-SK"/>
    </w:rPr>
  </w:style>
  <w:style w:type="paragraph" w:customStyle="1" w:styleId="SRKNorm">
    <w:name w:val="SRK Norm."/>
    <w:basedOn w:val="Normlny"/>
    <w:next w:val="Normlny"/>
    <w:qFormat/>
    <w:rsid w:val="003E3C07"/>
    <w:pPr>
      <w:spacing w:before="200" w:line="240" w:lineRule="auto"/>
      <w:contextualSpacing/>
      <w:jc w:val="both"/>
    </w:pPr>
    <w:rPr>
      <w:rFonts w:ascii="Times New Roman" w:hAnsi="Times New Roman"/>
      <w:sz w:val="24"/>
      <w:szCs w:val="24"/>
    </w:rPr>
  </w:style>
  <w:style w:type="table" w:styleId="Mriekatabuky">
    <w:name w:val="Table Grid"/>
    <w:basedOn w:val="Normlnatabuka"/>
    <w:uiPriority w:val="59"/>
    <w:rsid w:val="00890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3809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09B6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3809B6"/>
    <w:rPr>
      <w:rFonts w:ascii="Calibri" w:hAnsi="Calibri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09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09B6"/>
    <w:rPr>
      <w:rFonts w:ascii="Calibri" w:hAnsi="Calibri" w:cs="Times New Roman"/>
      <w:b/>
      <w:bCs/>
      <w:sz w:val="20"/>
      <w:szCs w:val="20"/>
      <w:lang w:eastAsia="sk-SK"/>
    </w:rPr>
  </w:style>
  <w:style w:type="paragraph" w:styleId="Normlnywebov">
    <w:name w:val="Normal (Web)"/>
    <w:basedOn w:val="Normlny"/>
    <w:uiPriority w:val="99"/>
    <w:unhideWhenUsed/>
    <w:rsid w:val="000F15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Revzia">
    <w:name w:val="Revision"/>
    <w:hidden/>
    <w:uiPriority w:val="99"/>
    <w:semiHidden/>
    <w:rsid w:val="00775084"/>
    <w:pPr>
      <w:spacing w:after="0" w:line="240" w:lineRule="auto"/>
    </w:pPr>
    <w:rPr>
      <w:rFonts w:ascii="Calibri" w:hAnsi="Calibri" w:cs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A76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inedu.sk/data/files/3772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564CC-8868-4881-9621-3D59D2D0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802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MZP SR</dc:creator>
  <cp:lastModifiedBy>Autor</cp:lastModifiedBy>
  <cp:revision>2</cp:revision>
  <cp:lastPrinted>2015-12-22T15:54:00Z</cp:lastPrinted>
  <dcterms:created xsi:type="dcterms:W3CDTF">2016-08-12T08:32:00Z</dcterms:created>
  <dcterms:modified xsi:type="dcterms:W3CDTF">2016-08-12T08:32:00Z</dcterms:modified>
</cp:coreProperties>
</file>