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F5E39" w14:textId="2FEE9B08" w:rsidR="00AC6350" w:rsidRPr="000926C9" w:rsidRDefault="00AC6350" w:rsidP="000926C9">
      <w:pPr>
        <w:widowControl w:val="0"/>
        <w:autoSpaceDE w:val="0"/>
        <w:autoSpaceDN w:val="0"/>
        <w:adjustRightInd w:val="0"/>
        <w:spacing w:after="0" w:line="240" w:lineRule="auto"/>
        <w:rPr>
          <w:rFonts w:ascii="Roboto" w:hAnsi="Roboto"/>
          <w:b/>
          <w:color w:val="0064A3"/>
          <w:sz w:val="60"/>
          <w:rPrChange w:id="10" w:author="Autor">
            <w:rPr>
              <w:sz w:val="20"/>
            </w:rPr>
          </w:rPrChange>
        </w:rPr>
        <w:pPrChange w:id="11" w:author="Autor">
          <w:pPr>
            <w:jc w:val="center"/>
          </w:pPr>
        </w:pPrChange>
      </w:pPr>
      <w:bookmarkStart w:id="12" w:name="_GoBack"/>
      <w:bookmarkEnd w:id="12"/>
      <w:r>
        <w:rPr>
          <w:rFonts w:ascii="Arial Narrow" w:hAnsi="Arial Narrow"/>
          <w:noProof/>
        </w:rPr>
        <w:drawing>
          <wp:inline distT="0" distB="0" distL="0" distR="0" wp14:anchorId="6FBE5214" wp14:editId="735FB0BD">
            <wp:extent cx="5759450" cy="36987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369873"/>
                    </a:xfrm>
                    <a:prstGeom prst="rect">
                      <a:avLst/>
                    </a:prstGeom>
                    <a:noFill/>
                  </pic:spPr>
                </pic:pic>
              </a:graphicData>
            </a:graphic>
          </wp:inline>
        </w:drawing>
      </w:r>
    </w:p>
    <w:p w14:paraId="545DB738" w14:textId="77777777" w:rsidR="00AC6350" w:rsidRPr="000926C9" w:rsidRDefault="00AC6350" w:rsidP="000926C9">
      <w:pPr>
        <w:widowControl w:val="0"/>
        <w:autoSpaceDE w:val="0"/>
        <w:autoSpaceDN w:val="0"/>
        <w:adjustRightInd w:val="0"/>
        <w:spacing w:after="0" w:line="240" w:lineRule="auto"/>
        <w:rPr>
          <w:rFonts w:ascii="Roboto" w:hAnsi="Roboto"/>
          <w:b/>
          <w:color w:val="0064A3"/>
          <w:sz w:val="60"/>
          <w:rPrChange w:id="13" w:author="Autor">
            <w:rPr>
              <w:sz w:val="20"/>
            </w:rPr>
          </w:rPrChange>
        </w:rPr>
        <w:pPrChange w:id="14" w:author="Autor">
          <w:pPr>
            <w:jc w:val="center"/>
          </w:pPr>
        </w:pPrChange>
      </w:pPr>
    </w:p>
    <w:p w14:paraId="01FE8A4E" w14:textId="185457A9" w:rsidR="00F87AAB" w:rsidRPr="000926C9" w:rsidRDefault="006B13BB" w:rsidP="000926C9">
      <w:pPr>
        <w:widowControl w:val="0"/>
        <w:autoSpaceDE w:val="0"/>
        <w:autoSpaceDN w:val="0"/>
        <w:adjustRightInd w:val="0"/>
        <w:spacing w:after="0" w:line="240" w:lineRule="auto"/>
        <w:rPr>
          <w:rFonts w:ascii="Roboto" w:hAnsi="Roboto"/>
          <w:b/>
          <w:color w:val="0064A3"/>
          <w:sz w:val="60"/>
          <w:rPrChange w:id="15" w:author="Autor">
            <w:rPr>
              <w:b/>
              <w:color w:val="0064A3"/>
              <w:sz w:val="60"/>
            </w:rPr>
          </w:rPrChange>
        </w:rPr>
      </w:pPr>
      <w:r w:rsidRPr="000926C9">
        <w:rPr>
          <w:rFonts w:ascii="Roboto" w:hAnsi="Roboto"/>
          <w:b/>
          <w:color w:val="0064A3"/>
          <w:sz w:val="60"/>
          <w:rPrChange w:id="16" w:author="Autor">
            <w:rPr>
              <w:b/>
              <w:color w:val="0064A3"/>
              <w:sz w:val="60"/>
            </w:rPr>
          </w:rPrChange>
        </w:rPr>
        <w:t>Popis k </w:t>
      </w:r>
      <w:del w:id="17" w:author="Autor">
        <w:r w:rsidR="00FF1C3D">
          <w:rPr>
            <w:b/>
            <w:bCs/>
            <w:color w:val="0064A3"/>
            <w:sz w:val="60"/>
            <w:szCs w:val="60"/>
          </w:rPr>
          <w:delText>vzoru d</w:delText>
        </w:r>
        <w:r w:rsidR="00BE2872" w:rsidRPr="006B4B66">
          <w:rPr>
            <w:b/>
            <w:bCs/>
            <w:color w:val="0064A3"/>
            <w:sz w:val="60"/>
            <w:szCs w:val="60"/>
          </w:rPr>
          <w:delText>oplňujúce monitorovacie údaje</w:delText>
        </w:r>
      </w:del>
      <w:ins w:id="18" w:author="Autor">
        <w:r>
          <w:rPr>
            <w:rFonts w:ascii="Roboto" w:hAnsi="Roboto" w:cs="Roboto"/>
            <w:b/>
            <w:bCs/>
            <w:color w:val="0064A3"/>
            <w:sz w:val="60"/>
            <w:szCs w:val="60"/>
          </w:rPr>
          <w:t>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ins>
      <w:r w:rsidR="00271398" w:rsidRPr="000926C9">
        <w:rPr>
          <w:rFonts w:ascii="Roboto" w:hAnsi="Roboto"/>
          <w:b/>
          <w:color w:val="0064A3"/>
          <w:sz w:val="60"/>
          <w:rPrChange w:id="19" w:author="Autor">
            <w:rPr>
              <w:b/>
              <w:color w:val="0064A3"/>
              <w:sz w:val="60"/>
            </w:rPr>
          </w:rPrChange>
        </w:rPr>
        <w:t xml:space="preserve"> k žiadosti o platbu </w:t>
      </w:r>
    </w:p>
    <w:tbl>
      <w:tblPr>
        <w:tblStyle w:val="Mriekatabuky"/>
        <w:tblW w:w="0" w:type="auto"/>
        <w:tblLook w:val="04A0" w:firstRow="1" w:lastRow="0" w:firstColumn="1" w:lastColumn="0" w:noHBand="0" w:noVBand="1"/>
        <w:tblPrChange w:id="20" w:author="Autor">
          <w:tblPr>
            <w:tblStyle w:val="Mriekatabuky"/>
            <w:tblW w:w="0" w:type="auto"/>
            <w:tblLook w:val="04A0" w:firstRow="1" w:lastRow="0" w:firstColumn="1" w:lastColumn="0" w:noHBand="0" w:noVBand="1"/>
          </w:tblPr>
        </w:tblPrChange>
      </w:tblPr>
      <w:tblGrid>
        <w:gridCol w:w="846"/>
        <w:gridCol w:w="1630"/>
        <w:gridCol w:w="1630"/>
        <w:gridCol w:w="255"/>
        <w:gridCol w:w="2241"/>
        <w:gridCol w:w="25"/>
        <w:gridCol w:w="2435"/>
        <w:tblGridChange w:id="21">
          <w:tblGrid>
            <w:gridCol w:w="846"/>
            <w:gridCol w:w="1630"/>
            <w:gridCol w:w="1630"/>
            <w:gridCol w:w="255"/>
            <w:gridCol w:w="2241"/>
            <w:gridCol w:w="25"/>
            <w:gridCol w:w="2435"/>
          </w:tblGrid>
        </w:tblGridChange>
      </w:tblGrid>
      <w:tr w:rsidR="00271398" w14:paraId="03BB9D21" w14:textId="77777777" w:rsidTr="000926C9">
        <w:tc>
          <w:tcPr>
            <w:tcW w:w="9062" w:type="dxa"/>
            <w:gridSpan w:val="7"/>
            <w:tcPrChange w:id="22" w:author="Autor">
              <w:tcPr>
                <w:tcW w:w="9062" w:type="dxa"/>
                <w:gridSpan w:val="7"/>
              </w:tcPr>
            </w:tcPrChange>
          </w:tcPr>
          <w:p w14:paraId="1D0C8A4F" w14:textId="76B3B666" w:rsidR="00271398" w:rsidRPr="000926C9" w:rsidRDefault="00FF1C3D" w:rsidP="00271398">
            <w:pPr>
              <w:widowControl w:val="0"/>
              <w:autoSpaceDE w:val="0"/>
              <w:autoSpaceDN w:val="0"/>
              <w:adjustRightInd w:val="0"/>
              <w:rPr>
                <w:rFonts w:ascii="Roboto" w:hAnsi="Roboto"/>
                <w:b/>
                <w:color w:val="0064A3"/>
                <w:sz w:val="42"/>
                <w:rPrChange w:id="23" w:author="Autor">
                  <w:rPr>
                    <w:b/>
                    <w:color w:val="0064A3"/>
                    <w:sz w:val="42"/>
                  </w:rPr>
                </w:rPrChange>
              </w:rPr>
            </w:pPr>
            <w:del w:id="24" w:author="Autor">
              <w:r>
                <w:rPr>
                  <w:b/>
                  <w:bCs/>
                  <w:color w:val="0064A3"/>
                  <w:sz w:val="42"/>
                  <w:szCs w:val="42"/>
                </w:rPr>
                <w:delText xml:space="preserve">1. </w:delText>
              </w:r>
            </w:del>
            <w:r w:rsidR="00271398" w:rsidRPr="000926C9">
              <w:rPr>
                <w:rFonts w:ascii="Roboto" w:hAnsi="Roboto"/>
                <w:b/>
                <w:color w:val="0064A3"/>
                <w:sz w:val="42"/>
                <w:rPrChange w:id="25" w:author="Autor">
                  <w:rPr>
                    <w:b/>
                    <w:color w:val="0064A3"/>
                    <w:sz w:val="42"/>
                  </w:rPr>
                </w:rPrChange>
              </w:rPr>
              <w:t>Hodnoty merateľných ukazovateľov za aktivity</w:t>
            </w:r>
          </w:p>
          <w:p w14:paraId="0522C67B" w14:textId="6769563F"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del w:id="26" w:author="Autor">
              <w:r w:rsidR="00BE2872" w:rsidRPr="00FF1C3D">
                <w:rPr>
                  <w:sz w:val="18"/>
                  <w:szCs w:val="18"/>
                </w:rPr>
                <w:delText>.</w:delText>
              </w:r>
            </w:del>
            <w:ins w:id="27" w:author="Autor">
              <w:r w:rsidR="0085437C">
                <w:rPr>
                  <w:sz w:val="18"/>
                  <w:szCs w:val="18"/>
                </w:rPr>
                <w:t xml:space="preserve"> (ďalej len „zmluvy o NFP“)</w:t>
              </w:r>
              <w:r w:rsidR="00943B31">
                <w:rPr>
                  <w:sz w:val="18"/>
                  <w:szCs w:val="18"/>
                </w:rPr>
                <w:t>.</w:t>
              </w:r>
            </w:ins>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22515A2" w14:textId="77777777" w:rsidR="00943B31" w:rsidRPr="000926C9" w:rsidRDefault="00943B31" w:rsidP="00943B31">
            <w:pPr>
              <w:widowControl w:val="0"/>
              <w:autoSpaceDE w:val="0"/>
              <w:autoSpaceDN w:val="0"/>
              <w:adjustRightInd w:val="0"/>
              <w:rPr>
                <w:rFonts w:ascii="Roboto" w:hAnsi="Roboto"/>
                <w:sz w:val="24"/>
                <w:rPrChange w:id="28" w:author="Autor">
                  <w:rPr/>
                </w:rPrChange>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RPr="0085437C" w14:paraId="3B911B22" w14:textId="77777777" w:rsidTr="000926C9">
        <w:tc>
          <w:tcPr>
            <w:tcW w:w="846" w:type="dxa"/>
            <w:tcPrChange w:id="29" w:author="Autor">
              <w:tcPr>
                <w:tcW w:w="846" w:type="dxa"/>
              </w:tcPr>
            </w:tcPrChange>
          </w:tcPr>
          <w:p w14:paraId="4F87B415" w14:textId="77777777" w:rsidR="00271398" w:rsidRDefault="00271398" w:rsidP="00271398">
            <w:r w:rsidRPr="00943B31">
              <w:rPr>
                <w:sz w:val="20"/>
                <w:szCs w:val="20"/>
              </w:rPr>
              <w:t>1</w:t>
            </w:r>
          </w:p>
        </w:tc>
        <w:tc>
          <w:tcPr>
            <w:tcW w:w="3515" w:type="dxa"/>
            <w:gridSpan w:val="3"/>
            <w:tcPrChange w:id="30" w:author="Autor">
              <w:tcPr>
                <w:tcW w:w="3515" w:type="dxa"/>
                <w:gridSpan w:val="3"/>
              </w:tcPr>
            </w:tcPrChange>
          </w:tcPr>
          <w:p w14:paraId="24147334" w14:textId="77777777" w:rsidR="00271398" w:rsidRPr="000926C9" w:rsidRDefault="00271398" w:rsidP="00271398">
            <w:pPr>
              <w:widowControl w:val="0"/>
              <w:autoSpaceDE w:val="0"/>
              <w:autoSpaceDN w:val="0"/>
              <w:adjustRightInd w:val="0"/>
              <w:rPr>
                <w:rFonts w:ascii="Roboto" w:hAnsi="Roboto"/>
                <w:sz w:val="24"/>
                <w:rPrChange w:id="31" w:author="Autor">
                  <w:rPr/>
                </w:rPrChange>
              </w:rPr>
            </w:pPr>
            <w:r w:rsidRPr="000926C9">
              <w:rPr>
                <w:rFonts w:ascii="Roboto" w:hAnsi="Roboto"/>
                <w:b/>
                <w:color w:val="000000"/>
                <w:sz w:val="20"/>
                <w:rPrChange w:id="32" w:author="Autor">
                  <w:rPr>
                    <w:b/>
                    <w:color w:val="000000"/>
                    <w:sz w:val="20"/>
                  </w:rPr>
                </w:rPrChange>
              </w:rPr>
              <w:t>Aktivity projektu</w:t>
            </w:r>
          </w:p>
        </w:tc>
        <w:tc>
          <w:tcPr>
            <w:tcW w:w="4701" w:type="dxa"/>
            <w:gridSpan w:val="3"/>
            <w:tcPrChange w:id="33" w:author="Autor">
              <w:tcPr>
                <w:tcW w:w="4701" w:type="dxa"/>
                <w:gridSpan w:val="3"/>
              </w:tcPr>
            </w:tcPrChange>
          </w:tcPr>
          <w:p w14:paraId="3F94691C" w14:textId="77777777" w:rsidR="00271398" w:rsidRPr="000926C9" w:rsidRDefault="00943B31" w:rsidP="00943B31">
            <w:pPr>
              <w:widowControl w:val="0"/>
              <w:autoSpaceDE w:val="0"/>
              <w:autoSpaceDN w:val="0"/>
              <w:adjustRightInd w:val="0"/>
              <w:rPr>
                <w:sz w:val="18"/>
                <w:rPrChange w:id="34" w:author="Autor">
                  <w:rPr/>
                </w:rPrChange>
              </w:rPr>
            </w:pPr>
            <w:r>
              <w:rPr>
                <w:sz w:val="18"/>
                <w:szCs w:val="18"/>
              </w:rPr>
              <w:t>Automaticky vyplnené</w:t>
            </w:r>
          </w:p>
        </w:tc>
      </w:tr>
      <w:tr w:rsidR="00271398" w:rsidRPr="0085437C" w14:paraId="06FFDF67" w14:textId="77777777" w:rsidTr="000926C9">
        <w:tc>
          <w:tcPr>
            <w:tcW w:w="846" w:type="dxa"/>
            <w:tcPrChange w:id="35" w:author="Autor">
              <w:tcPr>
                <w:tcW w:w="846" w:type="dxa"/>
              </w:tcPr>
            </w:tcPrChange>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Change w:id="36" w:author="Autor">
              <w:tcPr>
                <w:tcW w:w="3515" w:type="dxa"/>
                <w:gridSpan w:val="3"/>
              </w:tcPr>
            </w:tcPrChange>
          </w:tcPr>
          <w:p w14:paraId="23EF7728" w14:textId="77777777" w:rsidR="00271398" w:rsidRPr="000926C9" w:rsidRDefault="00271398" w:rsidP="00271398">
            <w:pPr>
              <w:widowControl w:val="0"/>
              <w:autoSpaceDE w:val="0"/>
              <w:autoSpaceDN w:val="0"/>
              <w:adjustRightInd w:val="0"/>
              <w:rPr>
                <w:rFonts w:ascii="Roboto" w:hAnsi="Roboto"/>
                <w:b/>
                <w:color w:val="000000"/>
                <w:sz w:val="20"/>
                <w:rPrChange w:id="37" w:author="Autor">
                  <w:rPr>
                    <w:b/>
                    <w:color w:val="000000"/>
                    <w:sz w:val="20"/>
                  </w:rPr>
                </w:rPrChange>
              </w:rPr>
            </w:pPr>
            <w:r w:rsidRPr="000926C9">
              <w:rPr>
                <w:rFonts w:ascii="Roboto" w:hAnsi="Roboto"/>
                <w:b/>
                <w:color w:val="000000"/>
                <w:sz w:val="20"/>
                <w:rPrChange w:id="38" w:author="Autor">
                  <w:rPr>
                    <w:b/>
                    <w:color w:val="000000"/>
                    <w:sz w:val="20"/>
                  </w:rPr>
                </w:rPrChange>
              </w:rPr>
              <w:t>Realizácia mimo oprávneného územia OP</w:t>
            </w:r>
          </w:p>
        </w:tc>
        <w:tc>
          <w:tcPr>
            <w:tcW w:w="4701" w:type="dxa"/>
            <w:gridSpan w:val="3"/>
            <w:tcPrChange w:id="39" w:author="Autor">
              <w:tcPr>
                <w:tcW w:w="4701" w:type="dxa"/>
                <w:gridSpan w:val="3"/>
              </w:tcPr>
            </w:tcPrChange>
          </w:tcPr>
          <w:p w14:paraId="34BB0D74" w14:textId="77777777" w:rsidR="00271398" w:rsidRPr="000926C9" w:rsidRDefault="00943B31" w:rsidP="00943B31">
            <w:pPr>
              <w:widowControl w:val="0"/>
              <w:autoSpaceDE w:val="0"/>
              <w:autoSpaceDN w:val="0"/>
              <w:adjustRightInd w:val="0"/>
              <w:rPr>
                <w:sz w:val="18"/>
                <w:rPrChange w:id="40" w:author="Autor">
                  <w:rPr/>
                </w:rPrChange>
              </w:rPr>
            </w:pPr>
            <w:r>
              <w:rPr>
                <w:sz w:val="18"/>
                <w:szCs w:val="18"/>
              </w:rPr>
              <w:t>Automaticky vyplnené</w:t>
            </w:r>
          </w:p>
        </w:tc>
      </w:tr>
      <w:tr w:rsidR="00271398" w:rsidRPr="0085437C" w14:paraId="1AC8D053" w14:textId="77777777" w:rsidTr="000926C9">
        <w:tc>
          <w:tcPr>
            <w:tcW w:w="846" w:type="dxa"/>
            <w:tcPrChange w:id="41" w:author="Autor">
              <w:tcPr>
                <w:tcW w:w="846" w:type="dxa"/>
              </w:tcPr>
            </w:tcPrChange>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Change w:id="42" w:author="Autor">
              <w:tcPr>
                <w:tcW w:w="3515" w:type="dxa"/>
                <w:gridSpan w:val="3"/>
              </w:tcPr>
            </w:tcPrChange>
          </w:tcPr>
          <w:p w14:paraId="6BB7146F" w14:textId="77777777" w:rsidR="00271398" w:rsidRPr="000926C9" w:rsidRDefault="00271398" w:rsidP="00271398">
            <w:pPr>
              <w:widowControl w:val="0"/>
              <w:autoSpaceDE w:val="0"/>
              <w:autoSpaceDN w:val="0"/>
              <w:adjustRightInd w:val="0"/>
              <w:rPr>
                <w:rFonts w:ascii="Roboto" w:hAnsi="Roboto"/>
                <w:b/>
                <w:color w:val="000000"/>
                <w:sz w:val="20"/>
                <w:rPrChange w:id="43" w:author="Autor">
                  <w:rPr>
                    <w:b/>
                    <w:color w:val="000000"/>
                    <w:sz w:val="20"/>
                  </w:rPr>
                </w:rPrChange>
              </w:rPr>
            </w:pPr>
            <w:r w:rsidRPr="000926C9">
              <w:rPr>
                <w:rFonts w:ascii="Roboto" w:hAnsi="Roboto"/>
                <w:b/>
                <w:color w:val="000000"/>
                <w:sz w:val="20"/>
                <w:rPrChange w:id="44" w:author="Autor">
                  <w:rPr>
                    <w:b/>
                    <w:color w:val="000000"/>
                    <w:sz w:val="20"/>
                  </w:rPr>
                </w:rPrChange>
              </w:rPr>
              <w:t>Merateľný ukazovateľ</w:t>
            </w:r>
          </w:p>
          <w:p w14:paraId="6997E21B" w14:textId="77777777" w:rsidR="00271398" w:rsidRPr="000926C9" w:rsidRDefault="00271398" w:rsidP="00271398">
            <w:pPr>
              <w:tabs>
                <w:tab w:val="left" w:pos="945"/>
              </w:tabs>
              <w:rPr>
                <w:rFonts w:ascii="Roboto" w:hAnsi="Roboto"/>
                <w:b/>
                <w:color w:val="000000"/>
                <w:sz w:val="20"/>
                <w:rPrChange w:id="45" w:author="Autor">
                  <w:rPr>
                    <w:b/>
                    <w:color w:val="000000"/>
                    <w:sz w:val="20"/>
                  </w:rPr>
                </w:rPrChange>
              </w:rPr>
            </w:pPr>
          </w:p>
        </w:tc>
        <w:tc>
          <w:tcPr>
            <w:tcW w:w="4701" w:type="dxa"/>
            <w:gridSpan w:val="3"/>
            <w:tcPrChange w:id="46" w:author="Autor">
              <w:tcPr>
                <w:tcW w:w="4701" w:type="dxa"/>
                <w:gridSpan w:val="3"/>
              </w:tcPr>
            </w:tcPrChange>
          </w:tcPr>
          <w:p w14:paraId="02CA0259" w14:textId="4F1E9E01" w:rsidR="00271398" w:rsidRPr="000926C9" w:rsidRDefault="00943B31" w:rsidP="000926C9">
            <w:pPr>
              <w:widowControl w:val="0"/>
              <w:autoSpaceDE w:val="0"/>
              <w:autoSpaceDN w:val="0"/>
              <w:adjustRightInd w:val="0"/>
              <w:rPr>
                <w:sz w:val="18"/>
                <w:rPrChange w:id="47" w:author="Autor">
                  <w:rPr/>
                </w:rPrChange>
              </w:rPr>
              <w:pPrChange w:id="48" w:author="Autor">
                <w:pPr>
                  <w:tabs>
                    <w:tab w:val="left" w:pos="945"/>
                  </w:tabs>
                </w:pPr>
              </w:pPrChange>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w:t>
            </w:r>
            <w:del w:id="49" w:author="Autor">
              <w:r w:rsidR="00BE2872" w:rsidRPr="00FF1C3D">
                <w:rPr>
                  <w:sz w:val="18"/>
                  <w:szCs w:val="18"/>
                </w:rPr>
                <w:delText>poskytnutí nenávratného finančného príspevku</w:delText>
              </w:r>
            </w:del>
            <w:ins w:id="50" w:author="Autor">
              <w:r w:rsidR="00391902">
                <w:rPr>
                  <w:sz w:val="18"/>
                  <w:szCs w:val="18"/>
                </w:rPr>
                <w:t>NFP</w:t>
              </w:r>
            </w:ins>
          </w:p>
        </w:tc>
      </w:tr>
      <w:tr w:rsidR="00271398" w:rsidRPr="0085437C" w14:paraId="1FC1EEC1" w14:textId="77777777" w:rsidTr="000926C9">
        <w:tc>
          <w:tcPr>
            <w:tcW w:w="846" w:type="dxa"/>
            <w:tcPrChange w:id="51" w:author="Autor">
              <w:tcPr>
                <w:tcW w:w="846" w:type="dxa"/>
              </w:tcPr>
            </w:tcPrChange>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Change w:id="52" w:author="Autor">
              <w:tcPr>
                <w:tcW w:w="3515" w:type="dxa"/>
                <w:gridSpan w:val="3"/>
              </w:tcPr>
            </w:tcPrChange>
          </w:tcPr>
          <w:p w14:paraId="28664826" w14:textId="77777777" w:rsidR="00271398" w:rsidRPr="000926C9" w:rsidRDefault="00271398" w:rsidP="00C033FD">
            <w:pPr>
              <w:widowControl w:val="0"/>
              <w:autoSpaceDE w:val="0"/>
              <w:autoSpaceDN w:val="0"/>
              <w:adjustRightInd w:val="0"/>
              <w:rPr>
                <w:rFonts w:ascii="Roboto" w:hAnsi="Roboto"/>
                <w:b/>
                <w:color w:val="000000"/>
                <w:sz w:val="20"/>
                <w:rPrChange w:id="53" w:author="Autor">
                  <w:rPr>
                    <w:b/>
                    <w:color w:val="000000"/>
                    <w:sz w:val="20"/>
                  </w:rPr>
                </w:rPrChange>
              </w:rPr>
            </w:pPr>
            <w:r w:rsidRPr="000926C9">
              <w:rPr>
                <w:rFonts w:ascii="Roboto" w:hAnsi="Roboto"/>
                <w:b/>
                <w:color w:val="000000"/>
                <w:sz w:val="20"/>
                <w:rPrChange w:id="54" w:author="Autor">
                  <w:rPr>
                    <w:b/>
                    <w:color w:val="000000"/>
                    <w:sz w:val="20"/>
                  </w:rPr>
                </w:rPrChange>
              </w:rPr>
              <w:t>Relevancia merateľného ukazovateľa</w:t>
            </w:r>
            <w:r w:rsidRPr="000926C9">
              <w:rPr>
                <w:rFonts w:ascii="Roboto" w:hAnsi="Roboto"/>
                <w:b/>
                <w:color w:val="000000"/>
                <w:sz w:val="20"/>
                <w:rPrChange w:id="55" w:author="Autor">
                  <w:rPr>
                    <w:b/>
                    <w:color w:val="000000"/>
                    <w:sz w:val="20"/>
                  </w:rPr>
                </w:rPrChange>
              </w:rPr>
              <w:br/>
              <w:t>k HP</w:t>
            </w:r>
          </w:p>
        </w:tc>
        <w:tc>
          <w:tcPr>
            <w:tcW w:w="4701" w:type="dxa"/>
            <w:gridSpan w:val="3"/>
            <w:tcPrChange w:id="56" w:author="Autor">
              <w:tcPr>
                <w:tcW w:w="4701" w:type="dxa"/>
                <w:gridSpan w:val="3"/>
              </w:tcPr>
            </w:tcPrChange>
          </w:tcPr>
          <w:p w14:paraId="76EA90CD" w14:textId="64A07483" w:rsidR="00271398" w:rsidRPr="000926C9" w:rsidRDefault="00943B31" w:rsidP="000926C9">
            <w:pPr>
              <w:widowControl w:val="0"/>
              <w:autoSpaceDE w:val="0"/>
              <w:autoSpaceDN w:val="0"/>
              <w:adjustRightInd w:val="0"/>
              <w:rPr>
                <w:sz w:val="18"/>
                <w:rPrChange w:id="57" w:author="Autor">
                  <w:rPr/>
                </w:rPrChange>
              </w:rPr>
              <w:pPrChange w:id="58"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del w:id="59" w:author="Autor">
              <w:r w:rsidR="00BE2872" w:rsidRPr="00FF1C3D">
                <w:rPr>
                  <w:sz w:val="18"/>
                  <w:szCs w:val="18"/>
                </w:rPr>
                <w:delText>poskytnutí nenávratného finančného príspevku</w:delText>
              </w:r>
            </w:del>
            <w:ins w:id="60" w:author="Autor">
              <w:r w:rsidR="00391902">
                <w:rPr>
                  <w:sz w:val="18"/>
                  <w:szCs w:val="18"/>
                </w:rPr>
                <w:t>NFP</w:t>
              </w:r>
            </w:ins>
          </w:p>
        </w:tc>
      </w:tr>
      <w:tr w:rsidR="00271398" w:rsidRPr="0085437C" w14:paraId="415D72E8" w14:textId="77777777" w:rsidTr="000926C9">
        <w:tc>
          <w:tcPr>
            <w:tcW w:w="846" w:type="dxa"/>
            <w:tcPrChange w:id="61" w:author="Autor">
              <w:tcPr>
                <w:tcW w:w="846" w:type="dxa"/>
              </w:tcPr>
            </w:tcPrChange>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Change w:id="62" w:author="Autor">
              <w:tcPr>
                <w:tcW w:w="3515" w:type="dxa"/>
                <w:gridSpan w:val="3"/>
              </w:tcPr>
            </w:tcPrChange>
          </w:tcPr>
          <w:p w14:paraId="547FD768" w14:textId="77777777" w:rsidR="00271398" w:rsidRPr="000926C9" w:rsidRDefault="00271398" w:rsidP="00271398">
            <w:pPr>
              <w:widowControl w:val="0"/>
              <w:autoSpaceDE w:val="0"/>
              <w:autoSpaceDN w:val="0"/>
              <w:adjustRightInd w:val="0"/>
              <w:rPr>
                <w:rFonts w:ascii="Roboto" w:hAnsi="Roboto"/>
                <w:b/>
                <w:color w:val="000000"/>
                <w:sz w:val="20"/>
                <w:rPrChange w:id="63" w:author="Autor">
                  <w:rPr>
                    <w:b/>
                    <w:color w:val="000000"/>
                    <w:sz w:val="20"/>
                  </w:rPr>
                </w:rPrChange>
              </w:rPr>
            </w:pPr>
            <w:r w:rsidRPr="000926C9">
              <w:rPr>
                <w:rFonts w:ascii="Roboto" w:hAnsi="Roboto"/>
                <w:b/>
                <w:color w:val="000000"/>
                <w:sz w:val="20"/>
                <w:rPrChange w:id="64" w:author="Autor">
                  <w:rPr>
                    <w:b/>
                    <w:color w:val="000000"/>
                    <w:sz w:val="20"/>
                  </w:rPr>
                </w:rPrChange>
              </w:rPr>
              <w:t>Príznak rizika</w:t>
            </w:r>
          </w:p>
          <w:p w14:paraId="477792B6" w14:textId="77777777" w:rsidR="00271398" w:rsidRPr="000926C9" w:rsidRDefault="00271398" w:rsidP="00271398">
            <w:pPr>
              <w:rPr>
                <w:rFonts w:ascii="Roboto" w:hAnsi="Roboto"/>
                <w:b/>
                <w:color w:val="000000"/>
                <w:sz w:val="20"/>
                <w:rPrChange w:id="65" w:author="Autor">
                  <w:rPr>
                    <w:b/>
                    <w:color w:val="000000"/>
                    <w:sz w:val="20"/>
                  </w:rPr>
                </w:rPrChange>
              </w:rPr>
            </w:pPr>
          </w:p>
        </w:tc>
        <w:tc>
          <w:tcPr>
            <w:tcW w:w="4701" w:type="dxa"/>
            <w:gridSpan w:val="3"/>
            <w:tcPrChange w:id="66" w:author="Autor">
              <w:tcPr>
                <w:tcW w:w="4701" w:type="dxa"/>
                <w:gridSpan w:val="3"/>
              </w:tcPr>
            </w:tcPrChange>
          </w:tcPr>
          <w:p w14:paraId="51443977" w14:textId="7AA2B1DC" w:rsidR="00271398" w:rsidRPr="000926C9" w:rsidRDefault="00943B31" w:rsidP="000926C9">
            <w:pPr>
              <w:widowControl w:val="0"/>
              <w:autoSpaceDE w:val="0"/>
              <w:autoSpaceDN w:val="0"/>
              <w:adjustRightInd w:val="0"/>
              <w:rPr>
                <w:sz w:val="18"/>
                <w:rPrChange w:id="67" w:author="Autor">
                  <w:rPr/>
                </w:rPrChange>
              </w:rPr>
              <w:pPrChange w:id="68"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del w:id="69" w:author="Autor">
              <w:r w:rsidR="00BE2872" w:rsidRPr="00FF1C3D">
                <w:rPr>
                  <w:sz w:val="18"/>
                  <w:szCs w:val="18"/>
                </w:rPr>
                <w:delText>poskytnutí nenávratného finančného príspevku</w:delText>
              </w:r>
            </w:del>
            <w:ins w:id="70" w:author="Autor">
              <w:r w:rsidR="00391902">
                <w:rPr>
                  <w:sz w:val="18"/>
                  <w:szCs w:val="18"/>
                </w:rPr>
                <w:t>NFP</w:t>
              </w:r>
            </w:ins>
          </w:p>
        </w:tc>
      </w:tr>
      <w:tr w:rsidR="00271398" w:rsidRPr="0085437C" w14:paraId="0BA29139" w14:textId="77777777" w:rsidTr="000926C9">
        <w:tc>
          <w:tcPr>
            <w:tcW w:w="846" w:type="dxa"/>
            <w:tcPrChange w:id="71" w:author="Autor">
              <w:tcPr>
                <w:tcW w:w="846" w:type="dxa"/>
              </w:tcPr>
            </w:tcPrChange>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Change w:id="72" w:author="Autor">
              <w:tcPr>
                <w:tcW w:w="3515" w:type="dxa"/>
                <w:gridSpan w:val="3"/>
              </w:tcPr>
            </w:tcPrChange>
          </w:tcPr>
          <w:p w14:paraId="68ED4F5B" w14:textId="77777777" w:rsidR="00271398" w:rsidRPr="000926C9" w:rsidRDefault="00271398" w:rsidP="00271398">
            <w:pPr>
              <w:widowControl w:val="0"/>
              <w:autoSpaceDE w:val="0"/>
              <w:autoSpaceDN w:val="0"/>
              <w:adjustRightInd w:val="0"/>
              <w:rPr>
                <w:rFonts w:ascii="Roboto" w:hAnsi="Roboto"/>
                <w:b/>
                <w:color w:val="000000"/>
                <w:sz w:val="20"/>
                <w:rPrChange w:id="73" w:author="Autor">
                  <w:rPr>
                    <w:b/>
                    <w:color w:val="000000"/>
                    <w:sz w:val="20"/>
                  </w:rPr>
                </w:rPrChange>
              </w:rPr>
            </w:pPr>
            <w:r w:rsidRPr="000926C9">
              <w:rPr>
                <w:rFonts w:ascii="Roboto" w:hAnsi="Roboto"/>
                <w:b/>
                <w:color w:val="000000"/>
                <w:sz w:val="20"/>
                <w:rPrChange w:id="74" w:author="Autor">
                  <w:rPr>
                    <w:b/>
                    <w:color w:val="000000"/>
                    <w:sz w:val="20"/>
                  </w:rPr>
                </w:rPrChange>
              </w:rPr>
              <w:t>Merná jednotka</w:t>
            </w:r>
          </w:p>
          <w:p w14:paraId="730A4819" w14:textId="77777777" w:rsidR="00271398" w:rsidRPr="000926C9" w:rsidRDefault="00271398" w:rsidP="00271398">
            <w:pPr>
              <w:rPr>
                <w:rFonts w:ascii="Roboto" w:hAnsi="Roboto"/>
                <w:b/>
                <w:color w:val="000000"/>
                <w:sz w:val="20"/>
                <w:rPrChange w:id="75" w:author="Autor">
                  <w:rPr>
                    <w:b/>
                    <w:color w:val="000000"/>
                    <w:sz w:val="20"/>
                  </w:rPr>
                </w:rPrChange>
              </w:rPr>
            </w:pPr>
          </w:p>
        </w:tc>
        <w:tc>
          <w:tcPr>
            <w:tcW w:w="4701" w:type="dxa"/>
            <w:gridSpan w:val="3"/>
            <w:tcPrChange w:id="76" w:author="Autor">
              <w:tcPr>
                <w:tcW w:w="4701" w:type="dxa"/>
                <w:gridSpan w:val="3"/>
              </w:tcPr>
            </w:tcPrChange>
          </w:tcPr>
          <w:p w14:paraId="6C7CD274" w14:textId="4E8E30D1" w:rsidR="00271398" w:rsidRPr="000926C9" w:rsidRDefault="00943B31" w:rsidP="000926C9">
            <w:pPr>
              <w:widowControl w:val="0"/>
              <w:autoSpaceDE w:val="0"/>
              <w:autoSpaceDN w:val="0"/>
              <w:adjustRightInd w:val="0"/>
              <w:rPr>
                <w:sz w:val="18"/>
                <w:rPrChange w:id="77" w:author="Autor">
                  <w:rPr/>
                </w:rPrChange>
              </w:rPr>
              <w:pPrChange w:id="78" w:author="Autor">
                <w:pPr/>
              </w:pPrChange>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del w:id="79" w:author="Autor">
              <w:r w:rsidR="00BE2872" w:rsidRPr="00FF1C3D">
                <w:rPr>
                  <w:sz w:val="18"/>
                  <w:szCs w:val="18"/>
                </w:rPr>
                <w:delText>poskytnutí nenávratného finančného príspevku</w:delText>
              </w:r>
            </w:del>
            <w:ins w:id="80" w:author="Autor">
              <w:r w:rsidR="00391902">
                <w:rPr>
                  <w:sz w:val="18"/>
                  <w:szCs w:val="18"/>
                </w:rPr>
                <w:t>NFP</w:t>
              </w:r>
            </w:ins>
          </w:p>
        </w:tc>
      </w:tr>
      <w:tr w:rsidR="00943B31" w:rsidRPr="0085437C" w14:paraId="3B5F3D95" w14:textId="77777777" w:rsidTr="000926C9">
        <w:tc>
          <w:tcPr>
            <w:tcW w:w="846" w:type="dxa"/>
            <w:tcPrChange w:id="81" w:author="Autor">
              <w:tcPr>
                <w:tcW w:w="846" w:type="dxa"/>
              </w:tcPr>
            </w:tcPrChange>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Change w:id="82" w:author="Autor">
              <w:tcPr>
                <w:tcW w:w="3515" w:type="dxa"/>
                <w:gridSpan w:val="3"/>
              </w:tcPr>
            </w:tcPrChange>
          </w:tcPr>
          <w:p w14:paraId="6FE3F96A" w14:textId="77777777" w:rsidR="00943B31" w:rsidRPr="000926C9" w:rsidRDefault="00943B31" w:rsidP="00271398">
            <w:pPr>
              <w:widowControl w:val="0"/>
              <w:autoSpaceDE w:val="0"/>
              <w:autoSpaceDN w:val="0"/>
              <w:adjustRightInd w:val="0"/>
              <w:rPr>
                <w:rFonts w:ascii="Roboto" w:hAnsi="Roboto"/>
                <w:b/>
                <w:color w:val="000000"/>
                <w:sz w:val="20"/>
                <w:rPrChange w:id="83" w:author="Autor">
                  <w:rPr>
                    <w:b/>
                    <w:color w:val="000000"/>
                    <w:sz w:val="20"/>
                  </w:rPr>
                </w:rPrChange>
              </w:rPr>
            </w:pPr>
            <w:r w:rsidRPr="000926C9">
              <w:rPr>
                <w:rFonts w:ascii="Roboto" w:hAnsi="Roboto"/>
                <w:b/>
                <w:color w:val="000000"/>
                <w:sz w:val="20"/>
                <w:rPrChange w:id="84" w:author="Autor">
                  <w:rPr>
                    <w:b/>
                    <w:color w:val="000000"/>
                    <w:sz w:val="20"/>
                  </w:rPr>
                </w:rPrChange>
              </w:rPr>
              <w:t>Plánovaný stav</w:t>
            </w:r>
          </w:p>
          <w:p w14:paraId="17E459D0" w14:textId="77777777" w:rsidR="00943B31" w:rsidRPr="000926C9" w:rsidRDefault="00943B31" w:rsidP="00271398">
            <w:pPr>
              <w:rPr>
                <w:rFonts w:ascii="Roboto" w:hAnsi="Roboto"/>
                <w:b/>
                <w:color w:val="000000"/>
                <w:sz w:val="20"/>
                <w:rPrChange w:id="85" w:author="Autor">
                  <w:rPr>
                    <w:b/>
                    <w:color w:val="000000"/>
                    <w:sz w:val="20"/>
                  </w:rPr>
                </w:rPrChange>
              </w:rPr>
            </w:pPr>
          </w:p>
        </w:tc>
        <w:tc>
          <w:tcPr>
            <w:tcW w:w="4701" w:type="dxa"/>
            <w:gridSpan w:val="3"/>
            <w:tcPrChange w:id="86" w:author="Autor">
              <w:tcPr>
                <w:tcW w:w="4701" w:type="dxa"/>
                <w:gridSpan w:val="3"/>
              </w:tcPr>
            </w:tcPrChange>
          </w:tcPr>
          <w:p w14:paraId="2E562F3F" w14:textId="3FF3B158"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w:t>
            </w:r>
            <w:del w:id="87" w:author="Autor">
              <w:r w:rsidR="00BE2872" w:rsidRPr="00FF1C3D">
                <w:rPr>
                  <w:sz w:val="18"/>
                  <w:szCs w:val="18"/>
                </w:rPr>
                <w:delText>poskytnutí nenávratného finančného príspevku</w:delText>
              </w:r>
            </w:del>
            <w:ins w:id="88" w:author="Autor">
              <w:r w:rsidR="00391902">
                <w:rPr>
                  <w:sz w:val="18"/>
                  <w:szCs w:val="18"/>
                </w:rPr>
                <w:t>NFP</w:t>
              </w:r>
            </w:ins>
          </w:p>
        </w:tc>
      </w:tr>
      <w:tr w:rsidR="00943B31" w:rsidRPr="0085437C" w14:paraId="60F74F95" w14:textId="77777777" w:rsidTr="000926C9">
        <w:tc>
          <w:tcPr>
            <w:tcW w:w="846" w:type="dxa"/>
            <w:tcPrChange w:id="89" w:author="Autor">
              <w:tcPr>
                <w:tcW w:w="846" w:type="dxa"/>
              </w:tcPr>
            </w:tcPrChange>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Change w:id="90" w:author="Autor">
              <w:tcPr>
                <w:tcW w:w="1630" w:type="dxa"/>
                <w:vMerge w:val="restart"/>
              </w:tcPr>
            </w:tcPrChange>
          </w:tcPr>
          <w:p w14:paraId="1FAE02D2" w14:textId="77777777" w:rsidR="00943B31" w:rsidRPr="000926C9" w:rsidRDefault="00943B31" w:rsidP="00943B31">
            <w:pPr>
              <w:widowControl w:val="0"/>
              <w:autoSpaceDE w:val="0"/>
              <w:autoSpaceDN w:val="0"/>
              <w:adjustRightInd w:val="0"/>
              <w:rPr>
                <w:rFonts w:ascii="Roboto" w:hAnsi="Roboto"/>
                <w:b/>
                <w:color w:val="000000"/>
                <w:sz w:val="20"/>
                <w:rPrChange w:id="91" w:author="Autor">
                  <w:rPr>
                    <w:b/>
                    <w:color w:val="000000"/>
                    <w:sz w:val="20"/>
                  </w:rPr>
                </w:rPrChange>
              </w:rPr>
            </w:pPr>
            <w:r w:rsidRPr="000926C9">
              <w:rPr>
                <w:rFonts w:ascii="Roboto" w:hAnsi="Roboto"/>
                <w:b/>
                <w:color w:val="000000"/>
                <w:sz w:val="20"/>
                <w:rPrChange w:id="92" w:author="Autor">
                  <w:rPr>
                    <w:b/>
                    <w:color w:val="000000"/>
                    <w:sz w:val="20"/>
                  </w:rPr>
                </w:rPrChange>
              </w:rPr>
              <w:t>Skutočný stav kumulatív</w:t>
            </w:r>
          </w:p>
          <w:p w14:paraId="71AEF93E" w14:textId="77777777" w:rsidR="00943B31" w:rsidRPr="000926C9" w:rsidRDefault="00943B31" w:rsidP="00943B31">
            <w:pPr>
              <w:widowControl w:val="0"/>
              <w:autoSpaceDE w:val="0"/>
              <w:autoSpaceDN w:val="0"/>
              <w:adjustRightInd w:val="0"/>
              <w:rPr>
                <w:rFonts w:ascii="Roboto" w:hAnsi="Roboto"/>
                <w:b/>
                <w:color w:val="000000"/>
                <w:sz w:val="20"/>
                <w:rPrChange w:id="93" w:author="Autor">
                  <w:rPr>
                    <w:b/>
                    <w:color w:val="000000"/>
                    <w:sz w:val="20"/>
                  </w:rPr>
                </w:rPrChange>
              </w:rPr>
            </w:pPr>
          </w:p>
        </w:tc>
        <w:tc>
          <w:tcPr>
            <w:tcW w:w="1885" w:type="dxa"/>
            <w:gridSpan w:val="2"/>
            <w:tcPrChange w:id="94" w:author="Autor">
              <w:tcPr>
                <w:tcW w:w="1885" w:type="dxa"/>
                <w:gridSpan w:val="2"/>
              </w:tcPr>
            </w:tcPrChange>
          </w:tcPr>
          <w:p w14:paraId="609CC040" w14:textId="77777777" w:rsidR="00943B31" w:rsidRPr="000926C9" w:rsidRDefault="00943B31" w:rsidP="00943B31">
            <w:pPr>
              <w:widowControl w:val="0"/>
              <w:autoSpaceDE w:val="0"/>
              <w:autoSpaceDN w:val="0"/>
              <w:adjustRightInd w:val="0"/>
              <w:rPr>
                <w:rFonts w:ascii="Roboto" w:hAnsi="Roboto"/>
                <w:b/>
                <w:color w:val="000000"/>
                <w:sz w:val="20"/>
                <w:rPrChange w:id="95" w:author="Autor">
                  <w:rPr>
                    <w:b/>
                    <w:color w:val="000000"/>
                    <w:sz w:val="20"/>
                  </w:rPr>
                </w:rPrChange>
              </w:rPr>
            </w:pPr>
            <w:r w:rsidRPr="000926C9">
              <w:rPr>
                <w:rFonts w:ascii="Roboto" w:hAnsi="Roboto"/>
                <w:b/>
                <w:color w:val="000000"/>
                <w:sz w:val="20"/>
                <w:rPrChange w:id="96" w:author="Autor">
                  <w:rPr>
                    <w:b/>
                    <w:color w:val="000000"/>
                    <w:sz w:val="20"/>
                  </w:rPr>
                </w:rPrChange>
              </w:rPr>
              <w:t>ženy</w:t>
            </w:r>
          </w:p>
        </w:tc>
        <w:tc>
          <w:tcPr>
            <w:tcW w:w="2241" w:type="dxa"/>
            <w:tcPrChange w:id="97" w:author="Autor">
              <w:tcPr>
                <w:tcW w:w="2241" w:type="dxa"/>
              </w:tcPr>
            </w:tcPrChange>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Change w:id="98" w:author="Autor">
              <w:tcPr>
                <w:tcW w:w="2460" w:type="dxa"/>
                <w:gridSpan w:val="2"/>
                <w:vMerge w:val="restart"/>
              </w:tcPr>
            </w:tcPrChange>
          </w:tcPr>
          <w:p w14:paraId="1C2C0CE4" w14:textId="5D98ED22" w:rsidR="00943B31" w:rsidRPr="000926C9" w:rsidRDefault="00943B31" w:rsidP="000926C9">
            <w:pPr>
              <w:widowControl w:val="0"/>
              <w:autoSpaceDE w:val="0"/>
              <w:autoSpaceDN w:val="0"/>
              <w:adjustRightInd w:val="0"/>
              <w:rPr>
                <w:sz w:val="18"/>
                <w:rPrChange w:id="99" w:author="Autor">
                  <w:rPr/>
                </w:rPrChange>
              </w:rPr>
              <w:pPrChange w:id="100" w:author="Autor">
                <w:pPr/>
              </w:pPrChange>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ins w:id="101" w:author="Autor">
              <w:r w:rsidR="009778E3">
                <w:rPr>
                  <w:sz w:val="18"/>
                  <w:szCs w:val="18"/>
                </w:rPr>
                <w:t xml:space="preserve">hlavných aktivít </w:t>
              </w:r>
            </w:ins>
            <w:r w:rsidR="009778E3" w:rsidRPr="004A5050">
              <w:rPr>
                <w:sz w:val="18"/>
                <w:szCs w:val="18"/>
              </w:rPr>
              <w:t>projektu</w:t>
            </w:r>
            <w:r w:rsidR="009778E3">
              <w:rPr>
                <w:sz w:val="18"/>
                <w:szCs w:val="18"/>
              </w:rPr>
              <w:t xml:space="preserve"> </w:t>
            </w:r>
            <w:ins w:id="102" w:author="Autor">
              <w:r w:rsidR="009778E3">
                <w:rPr>
                  <w:sz w:val="18"/>
                  <w:szCs w:val="18"/>
                </w:rPr>
                <w:t>alebo od účinnosti zmluvy o NFP (podľa toho, ktorá skutočnosť nastala skôr)</w:t>
              </w:r>
              <w:r w:rsidR="009778E3" w:rsidRPr="004A5050">
                <w:rPr>
                  <w:sz w:val="18"/>
                  <w:szCs w:val="18"/>
                </w:rPr>
                <w:t xml:space="preserve"> </w:t>
              </w:r>
            </w:ins>
            <w:r w:rsidR="0085437C" w:rsidRPr="0085437C">
              <w:rPr>
                <w:sz w:val="18"/>
                <w:szCs w:val="18"/>
              </w:rPr>
              <w:t>do ukončenia monitorovaného obdobia</w:t>
            </w:r>
            <w:ins w:id="103" w:author="Autor">
              <w:r w:rsidR="0085437C">
                <w:rPr>
                  <w:sz w:val="18"/>
                  <w:szCs w:val="18"/>
                </w:rPr>
                <w:t xml:space="preserve"> (</w:t>
              </w:r>
              <w:r w:rsidR="009778E3" w:rsidRPr="009778E3">
                <w:rPr>
                  <w:sz w:val="18"/>
                  <w:szCs w:val="18"/>
                </w:rPr>
                <w:t xml:space="preserve">do </w:t>
              </w:r>
              <w:r w:rsidR="004A22FE">
                <w:rPr>
                  <w:sz w:val="18"/>
                  <w:szCs w:val="18"/>
                </w:rPr>
                <w:t xml:space="preserve">dňa predloženia </w:t>
              </w:r>
              <w:r w:rsidR="009778E3" w:rsidRPr="009778E3">
                <w:rPr>
                  <w:sz w:val="18"/>
                  <w:szCs w:val="18"/>
                </w:rPr>
                <w:t xml:space="preserve">ŽoP </w:t>
              </w:r>
              <w:r w:rsidR="004A22FE">
                <w:rPr>
                  <w:sz w:val="18"/>
                  <w:szCs w:val="18"/>
                </w:rPr>
                <w:t>prostredníctvom ITMS2014+</w:t>
              </w:r>
              <w:r w:rsidR="0085437C">
                <w:rPr>
                  <w:sz w:val="18"/>
                  <w:szCs w:val="18"/>
                </w:rPr>
                <w:t>)</w:t>
              </w:r>
            </w:ins>
          </w:p>
        </w:tc>
      </w:tr>
      <w:tr w:rsidR="00943B31" w:rsidRPr="0085437C" w14:paraId="00E245BC" w14:textId="77777777" w:rsidTr="000926C9">
        <w:tc>
          <w:tcPr>
            <w:tcW w:w="846" w:type="dxa"/>
            <w:tcPrChange w:id="104" w:author="Autor">
              <w:tcPr>
                <w:tcW w:w="846" w:type="dxa"/>
              </w:tcPr>
            </w:tcPrChange>
          </w:tcPr>
          <w:p w14:paraId="0AB4EF48" w14:textId="77777777" w:rsidR="00943B31" w:rsidRPr="00943B31" w:rsidRDefault="00943B31" w:rsidP="00950FB6">
            <w:pPr>
              <w:rPr>
                <w:sz w:val="20"/>
                <w:szCs w:val="20"/>
              </w:rPr>
            </w:pPr>
            <w:r w:rsidRPr="00943B31">
              <w:rPr>
                <w:sz w:val="20"/>
                <w:szCs w:val="20"/>
              </w:rPr>
              <w:t>9</w:t>
            </w:r>
          </w:p>
        </w:tc>
        <w:tc>
          <w:tcPr>
            <w:tcW w:w="1630" w:type="dxa"/>
            <w:vMerge/>
            <w:tcPrChange w:id="105" w:author="Autor">
              <w:tcPr>
                <w:tcW w:w="1630" w:type="dxa"/>
                <w:vMerge/>
              </w:tcPr>
            </w:tcPrChange>
          </w:tcPr>
          <w:p w14:paraId="5A4C6310" w14:textId="77777777" w:rsidR="00943B31" w:rsidRPr="000926C9" w:rsidRDefault="00943B31" w:rsidP="00950FB6">
            <w:pPr>
              <w:widowControl w:val="0"/>
              <w:autoSpaceDE w:val="0"/>
              <w:autoSpaceDN w:val="0"/>
              <w:adjustRightInd w:val="0"/>
              <w:rPr>
                <w:rFonts w:ascii="Roboto" w:hAnsi="Roboto"/>
                <w:b/>
                <w:color w:val="000000"/>
                <w:sz w:val="20"/>
                <w:rPrChange w:id="106" w:author="Autor">
                  <w:rPr>
                    <w:b/>
                    <w:color w:val="000000"/>
                    <w:sz w:val="20"/>
                  </w:rPr>
                </w:rPrChange>
              </w:rPr>
            </w:pPr>
          </w:p>
        </w:tc>
        <w:tc>
          <w:tcPr>
            <w:tcW w:w="1885" w:type="dxa"/>
            <w:gridSpan w:val="2"/>
            <w:tcPrChange w:id="107" w:author="Autor">
              <w:tcPr>
                <w:tcW w:w="1885" w:type="dxa"/>
                <w:gridSpan w:val="2"/>
              </w:tcPr>
            </w:tcPrChange>
          </w:tcPr>
          <w:p w14:paraId="3F8148B6" w14:textId="77777777" w:rsidR="00943B31" w:rsidRPr="000926C9" w:rsidRDefault="00943B31" w:rsidP="00950FB6">
            <w:pPr>
              <w:widowControl w:val="0"/>
              <w:autoSpaceDE w:val="0"/>
              <w:autoSpaceDN w:val="0"/>
              <w:adjustRightInd w:val="0"/>
              <w:rPr>
                <w:rFonts w:ascii="Roboto" w:hAnsi="Roboto"/>
                <w:b/>
                <w:color w:val="000000"/>
                <w:sz w:val="20"/>
                <w:rPrChange w:id="108" w:author="Autor">
                  <w:rPr>
                    <w:b/>
                    <w:color w:val="000000"/>
                    <w:sz w:val="20"/>
                  </w:rPr>
                </w:rPrChange>
              </w:rPr>
            </w:pPr>
            <w:r w:rsidRPr="000926C9">
              <w:rPr>
                <w:rFonts w:ascii="Roboto" w:hAnsi="Roboto"/>
                <w:b/>
                <w:color w:val="000000"/>
                <w:sz w:val="20"/>
                <w:rPrChange w:id="109" w:author="Autor">
                  <w:rPr>
                    <w:b/>
                    <w:color w:val="000000"/>
                    <w:sz w:val="20"/>
                  </w:rPr>
                </w:rPrChange>
              </w:rPr>
              <w:t>muži</w:t>
            </w:r>
          </w:p>
        </w:tc>
        <w:tc>
          <w:tcPr>
            <w:tcW w:w="2241" w:type="dxa"/>
            <w:tcPrChange w:id="110" w:author="Autor">
              <w:tcPr>
                <w:tcW w:w="2241" w:type="dxa"/>
              </w:tcPr>
            </w:tcPrChange>
          </w:tcPr>
          <w:p w14:paraId="5DCF372C" w14:textId="77777777" w:rsidR="00943B31" w:rsidRPr="000926C9" w:rsidRDefault="00943B31" w:rsidP="00943B31">
            <w:pPr>
              <w:widowControl w:val="0"/>
              <w:autoSpaceDE w:val="0"/>
              <w:autoSpaceDN w:val="0"/>
              <w:adjustRightInd w:val="0"/>
              <w:rPr>
                <w:rFonts w:ascii="Roboto" w:hAnsi="Roboto"/>
                <w:b/>
                <w:color w:val="000000"/>
                <w:sz w:val="14"/>
                <w:rPrChange w:id="111" w:author="Autor">
                  <w:rPr>
                    <w:b/>
                    <w:color w:val="000000"/>
                    <w:sz w:val="14"/>
                  </w:rPr>
                </w:rPrChange>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Change w:id="112" w:author="Autor">
              <w:tcPr>
                <w:tcW w:w="2460" w:type="dxa"/>
                <w:gridSpan w:val="2"/>
                <w:vMerge/>
              </w:tcPr>
            </w:tcPrChange>
          </w:tcPr>
          <w:p w14:paraId="718470A4" w14:textId="77777777" w:rsidR="00943B31" w:rsidRPr="000926C9" w:rsidRDefault="00943B31" w:rsidP="00943B31">
            <w:pPr>
              <w:widowControl w:val="0"/>
              <w:autoSpaceDE w:val="0"/>
              <w:autoSpaceDN w:val="0"/>
              <w:adjustRightInd w:val="0"/>
              <w:rPr>
                <w:sz w:val="18"/>
                <w:rPrChange w:id="113" w:author="Autor">
                  <w:rPr>
                    <w:b/>
                    <w:color w:val="000000"/>
                    <w:sz w:val="14"/>
                  </w:rPr>
                </w:rPrChange>
              </w:rPr>
            </w:pPr>
          </w:p>
        </w:tc>
      </w:tr>
      <w:tr w:rsidR="00943B31" w:rsidRPr="0085437C" w14:paraId="6CEB40E6" w14:textId="77777777" w:rsidTr="000926C9">
        <w:tc>
          <w:tcPr>
            <w:tcW w:w="846" w:type="dxa"/>
            <w:tcPrChange w:id="114" w:author="Autor">
              <w:tcPr>
                <w:tcW w:w="846" w:type="dxa"/>
              </w:tcPr>
            </w:tcPrChange>
          </w:tcPr>
          <w:p w14:paraId="0399DE0B" w14:textId="77777777" w:rsidR="00943B31" w:rsidRPr="00943B31" w:rsidRDefault="00943B31" w:rsidP="00950FB6">
            <w:pPr>
              <w:rPr>
                <w:sz w:val="20"/>
                <w:szCs w:val="20"/>
              </w:rPr>
            </w:pPr>
            <w:r w:rsidRPr="00943B31">
              <w:rPr>
                <w:sz w:val="20"/>
                <w:szCs w:val="20"/>
              </w:rPr>
              <w:t>10</w:t>
            </w:r>
          </w:p>
        </w:tc>
        <w:tc>
          <w:tcPr>
            <w:tcW w:w="1630" w:type="dxa"/>
            <w:vMerge/>
            <w:tcPrChange w:id="115" w:author="Autor">
              <w:tcPr>
                <w:tcW w:w="1630" w:type="dxa"/>
                <w:vMerge/>
              </w:tcPr>
            </w:tcPrChange>
          </w:tcPr>
          <w:p w14:paraId="40E80DEF" w14:textId="77777777" w:rsidR="00943B31" w:rsidRPr="000926C9" w:rsidRDefault="00943B31" w:rsidP="00950FB6">
            <w:pPr>
              <w:widowControl w:val="0"/>
              <w:autoSpaceDE w:val="0"/>
              <w:autoSpaceDN w:val="0"/>
              <w:adjustRightInd w:val="0"/>
              <w:rPr>
                <w:rFonts w:ascii="Roboto" w:hAnsi="Roboto"/>
                <w:b/>
                <w:color w:val="000000"/>
                <w:sz w:val="20"/>
                <w:rPrChange w:id="116" w:author="Autor">
                  <w:rPr>
                    <w:b/>
                    <w:color w:val="000000"/>
                    <w:sz w:val="20"/>
                  </w:rPr>
                </w:rPrChange>
              </w:rPr>
            </w:pPr>
          </w:p>
        </w:tc>
        <w:tc>
          <w:tcPr>
            <w:tcW w:w="1885" w:type="dxa"/>
            <w:gridSpan w:val="2"/>
            <w:tcPrChange w:id="117" w:author="Autor">
              <w:tcPr>
                <w:tcW w:w="1885" w:type="dxa"/>
                <w:gridSpan w:val="2"/>
              </w:tcPr>
            </w:tcPrChange>
          </w:tcPr>
          <w:p w14:paraId="216B692B" w14:textId="77777777" w:rsidR="00943B31" w:rsidRPr="000926C9" w:rsidRDefault="00943B31" w:rsidP="00950FB6">
            <w:pPr>
              <w:widowControl w:val="0"/>
              <w:autoSpaceDE w:val="0"/>
              <w:autoSpaceDN w:val="0"/>
              <w:adjustRightInd w:val="0"/>
              <w:rPr>
                <w:rFonts w:ascii="Roboto" w:hAnsi="Roboto"/>
                <w:b/>
                <w:color w:val="000000"/>
                <w:sz w:val="20"/>
                <w:rPrChange w:id="118" w:author="Autor">
                  <w:rPr>
                    <w:b/>
                    <w:color w:val="000000"/>
                    <w:sz w:val="20"/>
                  </w:rPr>
                </w:rPrChange>
              </w:rPr>
            </w:pPr>
            <w:r w:rsidRPr="000926C9">
              <w:rPr>
                <w:rFonts w:ascii="Roboto" w:hAnsi="Roboto"/>
                <w:b/>
                <w:color w:val="000000"/>
                <w:sz w:val="20"/>
                <w:rPrChange w:id="119" w:author="Autor">
                  <w:rPr>
                    <w:b/>
                    <w:color w:val="000000"/>
                    <w:sz w:val="20"/>
                  </w:rPr>
                </w:rPrChange>
              </w:rPr>
              <w:t>spolu</w:t>
            </w:r>
          </w:p>
        </w:tc>
        <w:tc>
          <w:tcPr>
            <w:tcW w:w="2241" w:type="dxa"/>
            <w:tcPrChange w:id="120" w:author="Autor">
              <w:tcPr>
                <w:tcW w:w="2241" w:type="dxa"/>
              </w:tcPr>
            </w:tcPrChange>
          </w:tcPr>
          <w:p w14:paraId="30AE5AF5" w14:textId="77777777" w:rsidR="00943B31" w:rsidRPr="000926C9" w:rsidRDefault="00DF08EA" w:rsidP="00D91848">
            <w:pPr>
              <w:widowControl w:val="0"/>
              <w:autoSpaceDE w:val="0"/>
              <w:autoSpaceDN w:val="0"/>
              <w:adjustRightInd w:val="0"/>
              <w:rPr>
                <w:rFonts w:ascii="Roboto" w:hAnsi="Roboto"/>
                <w:b/>
                <w:color w:val="000000"/>
                <w:sz w:val="14"/>
                <w:rPrChange w:id="121" w:author="Autor">
                  <w:rPr>
                    <w:b/>
                    <w:color w:val="000000"/>
                    <w:sz w:val="14"/>
                  </w:rPr>
                </w:rPrChange>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Change w:id="122" w:author="Autor">
              <w:tcPr>
                <w:tcW w:w="2460" w:type="dxa"/>
                <w:gridSpan w:val="2"/>
                <w:vMerge/>
              </w:tcPr>
            </w:tcPrChange>
          </w:tcPr>
          <w:p w14:paraId="2BE435A8" w14:textId="77777777" w:rsidR="00943B31" w:rsidRPr="000926C9" w:rsidRDefault="00943B31" w:rsidP="00943B31">
            <w:pPr>
              <w:widowControl w:val="0"/>
              <w:autoSpaceDE w:val="0"/>
              <w:autoSpaceDN w:val="0"/>
              <w:adjustRightInd w:val="0"/>
              <w:rPr>
                <w:sz w:val="18"/>
                <w:rPrChange w:id="123" w:author="Autor">
                  <w:rPr>
                    <w:b/>
                    <w:color w:val="000000"/>
                    <w:sz w:val="14"/>
                  </w:rPr>
                </w:rPrChange>
              </w:rPr>
            </w:pPr>
          </w:p>
        </w:tc>
      </w:tr>
      <w:tr w:rsidR="00943B31" w:rsidRPr="0085437C" w14:paraId="2AAD445C" w14:textId="77777777" w:rsidTr="000926C9">
        <w:tc>
          <w:tcPr>
            <w:tcW w:w="846" w:type="dxa"/>
            <w:tcPrChange w:id="124" w:author="Autor">
              <w:tcPr>
                <w:tcW w:w="846" w:type="dxa"/>
              </w:tcPr>
            </w:tcPrChange>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Change w:id="125" w:author="Autor">
              <w:tcPr>
                <w:tcW w:w="3515" w:type="dxa"/>
                <w:gridSpan w:val="3"/>
              </w:tcPr>
            </w:tcPrChange>
          </w:tcPr>
          <w:p w14:paraId="796C2634" w14:textId="77777777" w:rsidR="00943B31" w:rsidRPr="000926C9" w:rsidRDefault="00943B31" w:rsidP="00271398">
            <w:pPr>
              <w:widowControl w:val="0"/>
              <w:autoSpaceDE w:val="0"/>
              <w:autoSpaceDN w:val="0"/>
              <w:adjustRightInd w:val="0"/>
              <w:rPr>
                <w:rFonts w:ascii="Roboto" w:hAnsi="Roboto"/>
                <w:b/>
                <w:color w:val="000000"/>
                <w:sz w:val="20"/>
                <w:rPrChange w:id="126" w:author="Autor">
                  <w:rPr>
                    <w:b/>
                    <w:color w:val="000000"/>
                    <w:sz w:val="20"/>
                  </w:rPr>
                </w:rPrChange>
              </w:rPr>
            </w:pPr>
            <w:r w:rsidRPr="000926C9">
              <w:rPr>
                <w:rFonts w:ascii="Roboto" w:hAnsi="Roboto"/>
                <w:b/>
                <w:color w:val="000000"/>
                <w:sz w:val="20"/>
                <w:rPrChange w:id="127" w:author="Autor">
                  <w:rPr>
                    <w:b/>
                    <w:color w:val="000000"/>
                    <w:sz w:val="20"/>
                  </w:rPr>
                </w:rPrChange>
              </w:rPr>
              <w:t>Miera plnenia kumulatív (v %)</w:t>
            </w:r>
          </w:p>
          <w:p w14:paraId="450297F8" w14:textId="77777777" w:rsidR="00943B31" w:rsidRPr="000926C9" w:rsidRDefault="00943B31" w:rsidP="00271398">
            <w:pPr>
              <w:widowControl w:val="0"/>
              <w:tabs>
                <w:tab w:val="left" w:pos="2070"/>
              </w:tabs>
              <w:autoSpaceDE w:val="0"/>
              <w:autoSpaceDN w:val="0"/>
              <w:adjustRightInd w:val="0"/>
              <w:rPr>
                <w:rFonts w:ascii="Roboto" w:hAnsi="Roboto"/>
                <w:b/>
                <w:color w:val="000000"/>
                <w:sz w:val="20"/>
                <w:rPrChange w:id="128" w:author="Autor">
                  <w:rPr>
                    <w:b/>
                    <w:color w:val="000000"/>
                    <w:sz w:val="20"/>
                  </w:rPr>
                </w:rPrChange>
              </w:rPr>
            </w:pPr>
          </w:p>
        </w:tc>
        <w:tc>
          <w:tcPr>
            <w:tcW w:w="4701" w:type="dxa"/>
            <w:gridSpan w:val="3"/>
            <w:tcPrChange w:id="129" w:author="Autor">
              <w:tcPr>
                <w:tcW w:w="4701" w:type="dxa"/>
                <w:gridSpan w:val="3"/>
              </w:tcPr>
            </w:tcPrChange>
          </w:tcPr>
          <w:p w14:paraId="0F8CE155" w14:textId="77777777" w:rsidR="00943B31" w:rsidRPr="000926C9" w:rsidRDefault="00943B31" w:rsidP="000926C9">
            <w:pPr>
              <w:widowControl w:val="0"/>
              <w:autoSpaceDE w:val="0"/>
              <w:autoSpaceDN w:val="0"/>
              <w:adjustRightInd w:val="0"/>
              <w:rPr>
                <w:sz w:val="18"/>
                <w:rPrChange w:id="130" w:author="Autor">
                  <w:rPr>
                    <w:b/>
                    <w:color w:val="000000"/>
                    <w:sz w:val="14"/>
                  </w:rPr>
                </w:rPrChange>
              </w:rPr>
              <w:pPrChange w:id="131" w:author="Autor">
                <w:pPr>
                  <w:widowControl w:val="0"/>
                  <w:tabs>
                    <w:tab w:val="left" w:pos="2070"/>
                  </w:tabs>
                  <w:autoSpaceDE w:val="0"/>
                  <w:autoSpaceDN w:val="0"/>
                  <w:adjustRightInd w:val="0"/>
                </w:pPr>
              </w:pPrChange>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0926C9">
        <w:tc>
          <w:tcPr>
            <w:tcW w:w="846" w:type="dxa"/>
            <w:tcPrChange w:id="132" w:author="Autor">
              <w:tcPr>
                <w:tcW w:w="846" w:type="dxa"/>
              </w:tcPr>
            </w:tcPrChange>
          </w:tcPr>
          <w:p w14:paraId="54244607" w14:textId="77777777" w:rsidR="00943B31" w:rsidRPr="00943B31" w:rsidRDefault="00943B31" w:rsidP="00950FB6">
            <w:pPr>
              <w:rPr>
                <w:sz w:val="20"/>
                <w:szCs w:val="20"/>
              </w:rPr>
            </w:pPr>
            <w:r w:rsidRPr="00943B31">
              <w:rPr>
                <w:sz w:val="20"/>
                <w:szCs w:val="20"/>
              </w:rPr>
              <w:t>12</w:t>
            </w:r>
          </w:p>
        </w:tc>
        <w:tc>
          <w:tcPr>
            <w:tcW w:w="1630" w:type="dxa"/>
            <w:vMerge w:val="restart"/>
            <w:tcPrChange w:id="133" w:author="Autor">
              <w:tcPr>
                <w:tcW w:w="1630" w:type="dxa"/>
                <w:vMerge w:val="restart"/>
              </w:tcPr>
            </w:tcPrChange>
          </w:tcPr>
          <w:p w14:paraId="0E9F54C3" w14:textId="77777777" w:rsidR="00943B31" w:rsidRPr="000926C9" w:rsidRDefault="00943B31" w:rsidP="00943B31">
            <w:pPr>
              <w:widowControl w:val="0"/>
              <w:autoSpaceDE w:val="0"/>
              <w:autoSpaceDN w:val="0"/>
              <w:adjustRightInd w:val="0"/>
              <w:rPr>
                <w:rFonts w:ascii="Roboto" w:hAnsi="Roboto"/>
                <w:b/>
                <w:color w:val="000000"/>
                <w:sz w:val="20"/>
                <w:rPrChange w:id="134" w:author="Autor">
                  <w:rPr>
                    <w:b/>
                    <w:color w:val="000000"/>
                    <w:sz w:val="20"/>
                  </w:rPr>
                </w:rPrChange>
              </w:rPr>
            </w:pPr>
            <w:r w:rsidRPr="000926C9">
              <w:rPr>
                <w:rFonts w:ascii="Roboto" w:hAnsi="Roboto"/>
                <w:b/>
                <w:color w:val="000000"/>
                <w:sz w:val="20"/>
                <w:rPrChange w:id="135" w:author="Autor">
                  <w:rPr>
                    <w:b/>
                    <w:color w:val="000000"/>
                    <w:sz w:val="20"/>
                  </w:rPr>
                </w:rPrChange>
              </w:rPr>
              <w:t>Skutočný stav ročný</w:t>
            </w:r>
          </w:p>
          <w:p w14:paraId="118364A1" w14:textId="77777777" w:rsidR="00943B31" w:rsidRPr="000926C9" w:rsidRDefault="00943B31" w:rsidP="00943B31">
            <w:pPr>
              <w:widowControl w:val="0"/>
              <w:autoSpaceDE w:val="0"/>
              <w:autoSpaceDN w:val="0"/>
              <w:adjustRightInd w:val="0"/>
              <w:rPr>
                <w:rFonts w:ascii="Roboto" w:hAnsi="Roboto"/>
                <w:b/>
                <w:color w:val="000000"/>
                <w:sz w:val="20"/>
                <w:rPrChange w:id="136" w:author="Autor">
                  <w:rPr>
                    <w:b/>
                    <w:color w:val="000000"/>
                    <w:sz w:val="20"/>
                  </w:rPr>
                </w:rPrChange>
              </w:rPr>
            </w:pPr>
          </w:p>
        </w:tc>
        <w:tc>
          <w:tcPr>
            <w:tcW w:w="1885" w:type="dxa"/>
            <w:gridSpan w:val="2"/>
            <w:tcPrChange w:id="137" w:author="Autor">
              <w:tcPr>
                <w:tcW w:w="1885" w:type="dxa"/>
                <w:gridSpan w:val="2"/>
              </w:tcPr>
            </w:tcPrChange>
          </w:tcPr>
          <w:p w14:paraId="78B83945" w14:textId="77777777" w:rsidR="00943B31" w:rsidRPr="000926C9" w:rsidRDefault="00943B31" w:rsidP="00943B31">
            <w:pPr>
              <w:widowControl w:val="0"/>
              <w:autoSpaceDE w:val="0"/>
              <w:autoSpaceDN w:val="0"/>
              <w:adjustRightInd w:val="0"/>
              <w:rPr>
                <w:rFonts w:ascii="Roboto" w:hAnsi="Roboto"/>
                <w:b/>
                <w:color w:val="000000"/>
                <w:sz w:val="20"/>
                <w:rPrChange w:id="138" w:author="Autor">
                  <w:rPr>
                    <w:b/>
                    <w:color w:val="000000"/>
                    <w:sz w:val="20"/>
                  </w:rPr>
                </w:rPrChange>
              </w:rPr>
            </w:pPr>
            <w:r w:rsidRPr="000926C9">
              <w:rPr>
                <w:rFonts w:ascii="Roboto" w:hAnsi="Roboto"/>
                <w:b/>
                <w:color w:val="000000"/>
                <w:sz w:val="20"/>
                <w:rPrChange w:id="139" w:author="Autor">
                  <w:rPr>
                    <w:b/>
                    <w:color w:val="000000"/>
                    <w:sz w:val="20"/>
                  </w:rPr>
                </w:rPrChange>
              </w:rPr>
              <w:t>ženy</w:t>
            </w:r>
          </w:p>
        </w:tc>
        <w:tc>
          <w:tcPr>
            <w:tcW w:w="2266" w:type="dxa"/>
            <w:gridSpan w:val="2"/>
            <w:tcPrChange w:id="140" w:author="Autor">
              <w:tcPr>
                <w:tcW w:w="2266" w:type="dxa"/>
                <w:gridSpan w:val="2"/>
              </w:tcPr>
            </w:tcPrChange>
          </w:tcPr>
          <w:p w14:paraId="4E7A0287" w14:textId="77777777" w:rsidR="00943B31" w:rsidRPr="000926C9" w:rsidRDefault="00943B31" w:rsidP="00943B31">
            <w:pPr>
              <w:widowControl w:val="0"/>
              <w:autoSpaceDE w:val="0"/>
              <w:autoSpaceDN w:val="0"/>
              <w:adjustRightInd w:val="0"/>
              <w:rPr>
                <w:rFonts w:ascii="Roboto" w:hAnsi="Roboto"/>
                <w:b/>
                <w:color w:val="000000"/>
                <w:sz w:val="14"/>
                <w:rPrChange w:id="141" w:author="Autor">
                  <w:rPr>
                    <w:b/>
                    <w:color w:val="000000"/>
                    <w:sz w:val="14"/>
                  </w:rPr>
                </w:rPrChange>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Change w:id="142" w:author="Autor">
              <w:tcPr>
                <w:tcW w:w="2435" w:type="dxa"/>
                <w:vMerge w:val="restart"/>
              </w:tcPr>
            </w:tcPrChange>
          </w:tcPr>
          <w:p w14:paraId="2D727F17" w14:textId="02E75AA2" w:rsidR="00BC2FB6" w:rsidRDefault="00943B31" w:rsidP="00BC2FB6">
            <w:pPr>
              <w:widowControl w:val="0"/>
              <w:autoSpaceDE w:val="0"/>
              <w:autoSpaceDN w:val="0"/>
              <w:adjustRightInd w:val="0"/>
              <w:rPr>
                <w:ins w:id="143" w:author="Autor"/>
                <w:sz w:val="18"/>
                <w:szCs w:val="18"/>
              </w:rPr>
            </w:pPr>
            <w:r w:rsidRPr="004A5050">
              <w:rPr>
                <w:sz w:val="18"/>
                <w:szCs w:val="18"/>
              </w:rPr>
              <w:t xml:space="preserve">Uvádza sa skutočná ročná hodnota merateľného ukazovateľa nameraná vo vzťahu k aktivite projektu </w:t>
            </w:r>
            <w:del w:id="144" w:author="Autor">
              <w:r w:rsidR="00BE2872" w:rsidRPr="00FF1C3D">
                <w:rPr>
                  <w:sz w:val="18"/>
                  <w:szCs w:val="18"/>
                </w:rPr>
                <w:delText>ku dňu monitorovaného obdobia dosiahnutá v danom roku, t. j. hodnota dosiahnutá za monitorovacie</w:delText>
              </w:r>
            </w:del>
            <w:ins w:id="145" w:author="Autor">
              <w:r w:rsidR="006B13BB">
                <w:rPr>
                  <w:sz w:val="18"/>
                  <w:szCs w:val="18"/>
                </w:rPr>
                <w:t>za</w:t>
              </w:r>
              <w:r w:rsidRPr="004A5050">
                <w:rPr>
                  <w:sz w:val="18"/>
                  <w:szCs w:val="18"/>
                </w:rPr>
                <w:t xml:space="preserve"> monitorované</w:t>
              </w:r>
            </w:ins>
            <w:r w:rsidRPr="004A5050">
              <w:rPr>
                <w:sz w:val="18"/>
                <w:szCs w:val="18"/>
              </w:rPr>
              <w:t xml:space="preserve"> obdobi</w:t>
            </w:r>
            <w:r w:rsidR="006B13BB">
              <w:rPr>
                <w:sz w:val="18"/>
                <w:szCs w:val="18"/>
              </w:rPr>
              <w:t>e</w:t>
            </w:r>
            <w:ins w:id="146" w:author="Autor">
              <w:r w:rsidR="00BC2FB6">
                <w:rPr>
                  <w:sz w:val="18"/>
                  <w:szCs w:val="18"/>
                </w:rPr>
                <w:t>:</w:t>
              </w:r>
              <w:r w:rsidRPr="004A5050">
                <w:rPr>
                  <w:sz w:val="18"/>
                  <w:szCs w:val="18"/>
                </w:rPr>
                <w:t xml:space="preserve"> </w:t>
              </w:r>
            </w:ins>
          </w:p>
          <w:p w14:paraId="6FA802CA" w14:textId="008CAE48" w:rsidR="00BC2FB6" w:rsidRPr="00BC2FB6" w:rsidRDefault="00BC2FB6" w:rsidP="00BC2FB6">
            <w:pPr>
              <w:widowControl w:val="0"/>
              <w:autoSpaceDE w:val="0"/>
              <w:autoSpaceDN w:val="0"/>
              <w:adjustRightInd w:val="0"/>
              <w:rPr>
                <w:ins w:id="147" w:author="Autor"/>
                <w:sz w:val="18"/>
                <w:szCs w:val="18"/>
              </w:rPr>
            </w:pPr>
            <w:ins w:id="148" w:author="Autor">
              <w:r w:rsidRPr="00BC2FB6">
                <w:rPr>
                  <w:sz w:val="18"/>
                  <w:szCs w:val="18"/>
                </w:rPr>
                <w:t>•</w:t>
              </w:r>
              <w:r w:rsidRPr="00BC2FB6">
                <w:rPr>
                  <w:sz w:val="18"/>
                  <w:szCs w:val="18"/>
                </w:rPr>
                <w:tab/>
                <w:t>v prípade ŽoP zaslanej na RO</w:t>
              </w:r>
            </w:ins>
            <w:r w:rsidRPr="00BC2FB6">
              <w:rPr>
                <w:sz w:val="18"/>
                <w:szCs w:val="18"/>
              </w:rPr>
              <w:t xml:space="preserve"> v</w:t>
            </w:r>
            <w:del w:id="149" w:author="Autor">
              <w:r w:rsidR="00BE2872" w:rsidRPr="00FF1C3D">
                <w:rPr>
                  <w:sz w:val="18"/>
                  <w:szCs w:val="18"/>
                </w:rPr>
                <w:delText> danom</w:delText>
              </w:r>
            </w:del>
            <w:ins w:id="150" w:author="Autor">
              <w:r w:rsidRPr="00BC2FB6">
                <w:rPr>
                  <w:sz w:val="18"/>
                  <w:szCs w:val="18"/>
                </w:rPr>
                <w:t xml:space="preserve"> prvom roku účinnosti zmluvy </w:t>
              </w:r>
              <w:r>
                <w:rPr>
                  <w:sz w:val="18"/>
                  <w:szCs w:val="18"/>
                </w:rPr>
                <w:t xml:space="preserve">o NFP </w:t>
              </w:r>
              <w:r w:rsidRPr="00BC2FB6">
                <w:rPr>
                  <w:sz w:val="18"/>
                  <w:szCs w:val="18"/>
                </w:rPr>
                <w:t xml:space="preserve">je to obdobie od začiatku realizácie </w:t>
              </w:r>
              <w:r>
                <w:rPr>
                  <w:sz w:val="18"/>
                  <w:szCs w:val="18"/>
                </w:rPr>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r w:rsidR="004A22FE" w:rsidRPr="009778E3">
                <w:rPr>
                  <w:sz w:val="18"/>
                  <w:szCs w:val="18"/>
                </w:rPr>
                <w:t xml:space="preserve">ŽoP </w:t>
              </w:r>
              <w:r w:rsidR="004A22FE">
                <w:rPr>
                  <w:sz w:val="18"/>
                  <w:szCs w:val="18"/>
                </w:rPr>
                <w:t>prostredníctvom ITMS2014+</w:t>
              </w:r>
              <w:r>
                <w:rPr>
                  <w:sz w:val="18"/>
                  <w:szCs w:val="18"/>
                </w:rPr>
                <w:t>;</w:t>
              </w:r>
            </w:ins>
          </w:p>
          <w:p w14:paraId="14E518A0" w14:textId="01D8B339" w:rsidR="00BC2FB6" w:rsidRPr="00BC2FB6" w:rsidRDefault="00BC2FB6" w:rsidP="00BC2FB6">
            <w:pPr>
              <w:widowControl w:val="0"/>
              <w:autoSpaceDE w:val="0"/>
              <w:autoSpaceDN w:val="0"/>
              <w:adjustRightInd w:val="0"/>
              <w:rPr>
                <w:ins w:id="151" w:author="Autor"/>
                <w:sz w:val="18"/>
                <w:szCs w:val="18"/>
              </w:rPr>
            </w:pPr>
            <w:ins w:id="152" w:author="Autor">
              <w:r w:rsidRPr="00BC2FB6">
                <w:rPr>
                  <w:sz w:val="18"/>
                  <w:szCs w:val="18"/>
                </w:rPr>
                <w:t>•</w:t>
              </w:r>
              <w:r>
                <w:rPr>
                  <w:sz w:val="18"/>
                  <w:szCs w:val="18"/>
                </w:rPr>
                <w:t xml:space="preserve"> </w:t>
              </w:r>
              <w:r w:rsidRPr="00BC2FB6">
                <w:rPr>
                  <w:sz w:val="18"/>
                  <w:szCs w:val="18"/>
                </w:rPr>
                <w:t>v prípade ŽoP zaslanej na RO v ďalších rokoch, je to obdobie od 1.1. príslušného</w:t>
              </w:r>
            </w:ins>
            <w:r w:rsidRPr="00BC2FB6">
              <w:rPr>
                <w:sz w:val="18"/>
                <w:szCs w:val="18"/>
              </w:rPr>
              <w:t xml:space="preserve"> roku</w:t>
            </w:r>
            <w:ins w:id="153" w:author="Autor">
              <w:r w:rsidRPr="00BC2FB6">
                <w:rPr>
                  <w:sz w:val="18"/>
                  <w:szCs w:val="18"/>
                </w:rPr>
                <w:t xml:space="preserve"> do dňa </w:t>
              </w:r>
              <w:r w:rsidR="00633F3C">
                <w:rPr>
                  <w:sz w:val="18"/>
                  <w:szCs w:val="18"/>
                </w:rPr>
                <w:t>predloženia ŽoP prostredníctvom ITMS2014+</w:t>
              </w:r>
              <w:r>
                <w:rPr>
                  <w:sz w:val="18"/>
                  <w:szCs w:val="18"/>
                </w:rPr>
                <w:t>;</w:t>
              </w:r>
            </w:ins>
          </w:p>
          <w:p w14:paraId="33EE7A82" w14:textId="4169580E" w:rsidR="00BC2FB6" w:rsidRPr="00BC2FB6" w:rsidRDefault="00BC2FB6" w:rsidP="00BC2FB6">
            <w:pPr>
              <w:widowControl w:val="0"/>
              <w:autoSpaceDE w:val="0"/>
              <w:autoSpaceDN w:val="0"/>
              <w:adjustRightInd w:val="0"/>
              <w:rPr>
                <w:ins w:id="154" w:author="Autor"/>
                <w:sz w:val="18"/>
                <w:szCs w:val="18"/>
              </w:rPr>
            </w:pPr>
            <w:ins w:id="155" w:author="Autor">
              <w:r w:rsidRPr="00BC2FB6">
                <w:rPr>
                  <w:sz w:val="18"/>
                  <w:szCs w:val="18"/>
                </w:rPr>
                <w:t>•</w:t>
              </w:r>
              <w:r>
                <w:rPr>
                  <w:sz w:val="18"/>
                  <w:szCs w:val="18"/>
                </w:rPr>
                <w:t xml:space="preserve"> </w:t>
              </w:r>
              <w:r w:rsidRPr="00BC2FB6">
                <w:rPr>
                  <w:sz w:val="18"/>
                  <w:szCs w:val="18"/>
                </w:rPr>
                <w:t xml:space="preserve">v prípade záverečnej ŽoP, predloženej na RO v tom istom roku, ako bola predložená záverečná MS, sa pre MU s časom plnenia „K“, ročná hodnota = ročnej hodnote v záverečnej MS, </w:t>
              </w:r>
            </w:ins>
          </w:p>
          <w:p w14:paraId="1E3C592B" w14:textId="77777777" w:rsidR="00943B31" w:rsidRDefault="00BC2FB6" w:rsidP="00BC2FB6">
            <w:pPr>
              <w:widowControl w:val="0"/>
              <w:autoSpaceDE w:val="0"/>
              <w:autoSpaceDN w:val="0"/>
              <w:adjustRightInd w:val="0"/>
              <w:rPr>
                <w:ins w:id="156" w:author="Autor"/>
                <w:sz w:val="18"/>
                <w:szCs w:val="18"/>
              </w:rPr>
            </w:pPr>
            <w:ins w:id="157" w:author="Autor">
              <w:r w:rsidRPr="00BC2FB6">
                <w:rPr>
                  <w:sz w:val="18"/>
                  <w:szCs w:val="18"/>
                </w:rPr>
                <w:t>•</w:t>
              </w:r>
              <w:r>
                <w:rPr>
                  <w:sz w:val="18"/>
                  <w:szCs w:val="18"/>
                </w:rPr>
                <w:t xml:space="preserve"> </w:t>
              </w:r>
              <w:r w:rsidRPr="00BC2FB6">
                <w:rPr>
                  <w:sz w:val="18"/>
                  <w:szCs w:val="18"/>
                </w:rPr>
                <w:t>v prípade záverečnej ŽoP, predloženej na RO v nasledujúcom roku po monitorovanom období záverečnej MS sa pre MU s časom plnenia „K“, ročná hodnota = „0“.</w:t>
              </w:r>
            </w:ins>
          </w:p>
          <w:p w14:paraId="39BFD5A0" w14:textId="0C3597BC" w:rsidR="004A22FE" w:rsidRPr="000926C9" w:rsidRDefault="004A22FE" w:rsidP="00BC2FB6">
            <w:pPr>
              <w:widowControl w:val="0"/>
              <w:autoSpaceDE w:val="0"/>
              <w:autoSpaceDN w:val="0"/>
              <w:adjustRightInd w:val="0"/>
              <w:rPr>
                <w:sz w:val="18"/>
                <w:rPrChange w:id="158" w:author="Autor">
                  <w:rPr>
                    <w:b/>
                    <w:color w:val="000000"/>
                    <w:sz w:val="14"/>
                  </w:rPr>
                </w:rPrChange>
              </w:rPr>
            </w:pPr>
            <w:ins w:id="159" w:author="Autor">
              <w:r>
                <w:rPr>
                  <w:sz w:val="18"/>
                  <w:szCs w:val="18"/>
                </w:rPr>
                <w:t>RO môže upresniť vykazovanie skutočného stavu.</w:t>
              </w:r>
            </w:ins>
          </w:p>
        </w:tc>
      </w:tr>
      <w:tr w:rsidR="00943B31" w14:paraId="4E06AF06" w14:textId="77777777" w:rsidTr="000926C9">
        <w:trPr>
          <w:trHeight w:val="79"/>
          <w:trPrChange w:id="160" w:author="Autor">
            <w:trPr>
              <w:trHeight w:val="79"/>
            </w:trPr>
          </w:trPrChange>
        </w:trPr>
        <w:tc>
          <w:tcPr>
            <w:tcW w:w="846" w:type="dxa"/>
            <w:tcPrChange w:id="161" w:author="Autor">
              <w:tcPr>
                <w:tcW w:w="846" w:type="dxa"/>
              </w:tcPr>
            </w:tcPrChange>
          </w:tcPr>
          <w:p w14:paraId="528A107A" w14:textId="77777777" w:rsidR="00943B31" w:rsidRPr="00943B31" w:rsidRDefault="00943B31" w:rsidP="00950FB6">
            <w:pPr>
              <w:rPr>
                <w:sz w:val="20"/>
                <w:szCs w:val="20"/>
              </w:rPr>
            </w:pPr>
            <w:r w:rsidRPr="00943B31">
              <w:rPr>
                <w:sz w:val="20"/>
                <w:szCs w:val="20"/>
              </w:rPr>
              <w:t>13</w:t>
            </w:r>
          </w:p>
        </w:tc>
        <w:tc>
          <w:tcPr>
            <w:tcW w:w="1630" w:type="dxa"/>
            <w:vMerge/>
            <w:tcPrChange w:id="162" w:author="Autor">
              <w:tcPr>
                <w:tcW w:w="1630" w:type="dxa"/>
                <w:vMerge/>
              </w:tcPr>
            </w:tcPrChange>
          </w:tcPr>
          <w:p w14:paraId="15A70844" w14:textId="77777777" w:rsidR="00943B31" w:rsidRPr="000926C9" w:rsidRDefault="00943B31" w:rsidP="00950FB6">
            <w:pPr>
              <w:widowControl w:val="0"/>
              <w:autoSpaceDE w:val="0"/>
              <w:autoSpaceDN w:val="0"/>
              <w:adjustRightInd w:val="0"/>
              <w:rPr>
                <w:rFonts w:ascii="Roboto" w:hAnsi="Roboto"/>
                <w:b/>
                <w:color w:val="000000"/>
                <w:sz w:val="20"/>
                <w:rPrChange w:id="163" w:author="Autor">
                  <w:rPr>
                    <w:b/>
                    <w:color w:val="000000"/>
                    <w:sz w:val="20"/>
                  </w:rPr>
                </w:rPrChange>
              </w:rPr>
            </w:pPr>
          </w:p>
        </w:tc>
        <w:tc>
          <w:tcPr>
            <w:tcW w:w="1885" w:type="dxa"/>
            <w:gridSpan w:val="2"/>
            <w:tcPrChange w:id="164" w:author="Autor">
              <w:tcPr>
                <w:tcW w:w="1885" w:type="dxa"/>
                <w:gridSpan w:val="2"/>
              </w:tcPr>
            </w:tcPrChange>
          </w:tcPr>
          <w:p w14:paraId="43F4DA6A" w14:textId="77777777" w:rsidR="00943B31" w:rsidRPr="000926C9" w:rsidRDefault="00943B31" w:rsidP="00950FB6">
            <w:pPr>
              <w:widowControl w:val="0"/>
              <w:autoSpaceDE w:val="0"/>
              <w:autoSpaceDN w:val="0"/>
              <w:adjustRightInd w:val="0"/>
              <w:rPr>
                <w:rFonts w:ascii="Roboto" w:hAnsi="Roboto"/>
                <w:b/>
                <w:color w:val="000000"/>
                <w:sz w:val="20"/>
                <w:rPrChange w:id="165" w:author="Autor">
                  <w:rPr>
                    <w:b/>
                    <w:color w:val="000000"/>
                    <w:sz w:val="20"/>
                  </w:rPr>
                </w:rPrChange>
              </w:rPr>
            </w:pPr>
            <w:r w:rsidRPr="000926C9">
              <w:rPr>
                <w:rFonts w:ascii="Roboto" w:hAnsi="Roboto"/>
                <w:b/>
                <w:color w:val="000000"/>
                <w:sz w:val="20"/>
                <w:rPrChange w:id="166" w:author="Autor">
                  <w:rPr>
                    <w:b/>
                    <w:color w:val="000000"/>
                    <w:sz w:val="20"/>
                  </w:rPr>
                </w:rPrChange>
              </w:rPr>
              <w:t>muži</w:t>
            </w:r>
          </w:p>
        </w:tc>
        <w:tc>
          <w:tcPr>
            <w:tcW w:w="2266" w:type="dxa"/>
            <w:gridSpan w:val="2"/>
            <w:tcPrChange w:id="167" w:author="Autor">
              <w:tcPr>
                <w:tcW w:w="2266" w:type="dxa"/>
                <w:gridSpan w:val="2"/>
              </w:tcPr>
            </w:tcPrChange>
          </w:tcPr>
          <w:p w14:paraId="236BF9D0" w14:textId="77777777" w:rsidR="00943B31" w:rsidRPr="000926C9" w:rsidRDefault="00943B31" w:rsidP="00943B31">
            <w:pPr>
              <w:widowControl w:val="0"/>
              <w:autoSpaceDE w:val="0"/>
              <w:autoSpaceDN w:val="0"/>
              <w:adjustRightInd w:val="0"/>
              <w:rPr>
                <w:rFonts w:ascii="Roboto" w:hAnsi="Roboto"/>
                <w:b/>
                <w:color w:val="000000"/>
                <w:sz w:val="14"/>
                <w:rPrChange w:id="168" w:author="Autor">
                  <w:rPr>
                    <w:b/>
                    <w:color w:val="000000"/>
                    <w:sz w:val="14"/>
                  </w:rPr>
                </w:rPrChange>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Change w:id="169" w:author="Autor">
              <w:tcPr>
                <w:tcW w:w="2435" w:type="dxa"/>
                <w:vMerge/>
              </w:tcPr>
            </w:tcPrChange>
          </w:tcPr>
          <w:p w14:paraId="005B6A39" w14:textId="77777777" w:rsidR="00943B31" w:rsidRPr="000926C9" w:rsidRDefault="00943B31" w:rsidP="00943B31">
            <w:pPr>
              <w:widowControl w:val="0"/>
              <w:autoSpaceDE w:val="0"/>
              <w:autoSpaceDN w:val="0"/>
              <w:adjustRightInd w:val="0"/>
              <w:rPr>
                <w:rFonts w:ascii="Roboto" w:hAnsi="Roboto"/>
                <w:b/>
                <w:color w:val="000000"/>
                <w:sz w:val="14"/>
                <w:rPrChange w:id="170" w:author="Autor">
                  <w:rPr>
                    <w:b/>
                    <w:color w:val="000000"/>
                    <w:sz w:val="14"/>
                  </w:rPr>
                </w:rPrChange>
              </w:rPr>
            </w:pPr>
          </w:p>
        </w:tc>
      </w:tr>
      <w:tr w:rsidR="00943B31" w14:paraId="721EA04F" w14:textId="77777777" w:rsidTr="000926C9">
        <w:tc>
          <w:tcPr>
            <w:tcW w:w="846" w:type="dxa"/>
            <w:tcPrChange w:id="171" w:author="Autor">
              <w:tcPr>
                <w:tcW w:w="846" w:type="dxa"/>
              </w:tcPr>
            </w:tcPrChange>
          </w:tcPr>
          <w:p w14:paraId="71755A5C" w14:textId="77777777" w:rsidR="00943B31" w:rsidRPr="00943B31" w:rsidRDefault="00943B31" w:rsidP="00950FB6">
            <w:pPr>
              <w:rPr>
                <w:sz w:val="20"/>
                <w:szCs w:val="20"/>
              </w:rPr>
            </w:pPr>
            <w:r w:rsidRPr="00943B31">
              <w:rPr>
                <w:sz w:val="20"/>
                <w:szCs w:val="20"/>
              </w:rPr>
              <w:t>14</w:t>
            </w:r>
          </w:p>
        </w:tc>
        <w:tc>
          <w:tcPr>
            <w:tcW w:w="1630" w:type="dxa"/>
            <w:vMerge/>
            <w:tcPrChange w:id="172" w:author="Autor">
              <w:tcPr>
                <w:tcW w:w="1630" w:type="dxa"/>
                <w:vMerge/>
              </w:tcPr>
            </w:tcPrChange>
          </w:tcPr>
          <w:p w14:paraId="3E187A33" w14:textId="77777777" w:rsidR="00943B31" w:rsidRPr="000926C9" w:rsidRDefault="00943B31" w:rsidP="00950FB6">
            <w:pPr>
              <w:widowControl w:val="0"/>
              <w:autoSpaceDE w:val="0"/>
              <w:autoSpaceDN w:val="0"/>
              <w:adjustRightInd w:val="0"/>
              <w:rPr>
                <w:rFonts w:ascii="Roboto" w:hAnsi="Roboto"/>
                <w:b/>
                <w:color w:val="000000"/>
                <w:sz w:val="20"/>
                <w:rPrChange w:id="173" w:author="Autor">
                  <w:rPr>
                    <w:b/>
                    <w:color w:val="000000"/>
                    <w:sz w:val="20"/>
                  </w:rPr>
                </w:rPrChange>
              </w:rPr>
            </w:pPr>
          </w:p>
        </w:tc>
        <w:tc>
          <w:tcPr>
            <w:tcW w:w="1885" w:type="dxa"/>
            <w:gridSpan w:val="2"/>
            <w:tcPrChange w:id="174" w:author="Autor">
              <w:tcPr>
                <w:tcW w:w="1885" w:type="dxa"/>
                <w:gridSpan w:val="2"/>
              </w:tcPr>
            </w:tcPrChange>
          </w:tcPr>
          <w:p w14:paraId="4C14DD41" w14:textId="77777777" w:rsidR="00943B31" w:rsidRPr="000926C9" w:rsidRDefault="00943B31" w:rsidP="00950FB6">
            <w:pPr>
              <w:widowControl w:val="0"/>
              <w:autoSpaceDE w:val="0"/>
              <w:autoSpaceDN w:val="0"/>
              <w:adjustRightInd w:val="0"/>
              <w:rPr>
                <w:rFonts w:ascii="Roboto" w:hAnsi="Roboto"/>
                <w:b/>
                <w:color w:val="000000"/>
                <w:sz w:val="20"/>
                <w:rPrChange w:id="175" w:author="Autor">
                  <w:rPr>
                    <w:b/>
                    <w:color w:val="000000"/>
                    <w:sz w:val="20"/>
                  </w:rPr>
                </w:rPrChange>
              </w:rPr>
            </w:pPr>
            <w:r w:rsidRPr="000926C9">
              <w:rPr>
                <w:rFonts w:ascii="Roboto" w:hAnsi="Roboto"/>
                <w:b/>
                <w:color w:val="000000"/>
                <w:sz w:val="20"/>
                <w:rPrChange w:id="176" w:author="Autor">
                  <w:rPr>
                    <w:b/>
                    <w:color w:val="000000"/>
                    <w:sz w:val="20"/>
                  </w:rPr>
                </w:rPrChange>
              </w:rPr>
              <w:t>spolu</w:t>
            </w:r>
          </w:p>
        </w:tc>
        <w:tc>
          <w:tcPr>
            <w:tcW w:w="2266" w:type="dxa"/>
            <w:gridSpan w:val="2"/>
            <w:tcPrChange w:id="177" w:author="Autor">
              <w:tcPr>
                <w:tcW w:w="2266" w:type="dxa"/>
                <w:gridSpan w:val="2"/>
              </w:tcPr>
            </w:tcPrChange>
          </w:tcPr>
          <w:p w14:paraId="5778E193" w14:textId="77777777" w:rsidR="00943B31" w:rsidRPr="000926C9" w:rsidRDefault="00DF08EA" w:rsidP="00943B31">
            <w:pPr>
              <w:widowControl w:val="0"/>
              <w:autoSpaceDE w:val="0"/>
              <w:autoSpaceDN w:val="0"/>
              <w:adjustRightInd w:val="0"/>
              <w:rPr>
                <w:rFonts w:ascii="Roboto" w:hAnsi="Roboto"/>
                <w:b/>
                <w:color w:val="000000"/>
                <w:sz w:val="14"/>
                <w:rPrChange w:id="178" w:author="Autor">
                  <w:rPr>
                    <w:b/>
                    <w:color w:val="000000"/>
                    <w:sz w:val="14"/>
                  </w:rPr>
                </w:rPrChange>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Change w:id="179" w:author="Autor">
              <w:tcPr>
                <w:tcW w:w="2435" w:type="dxa"/>
                <w:vMerge/>
              </w:tcPr>
            </w:tcPrChange>
          </w:tcPr>
          <w:p w14:paraId="5372B1DF" w14:textId="77777777" w:rsidR="00943B31" w:rsidRPr="000926C9" w:rsidRDefault="00943B31" w:rsidP="00943B31">
            <w:pPr>
              <w:widowControl w:val="0"/>
              <w:autoSpaceDE w:val="0"/>
              <w:autoSpaceDN w:val="0"/>
              <w:adjustRightInd w:val="0"/>
              <w:rPr>
                <w:rFonts w:ascii="Roboto" w:hAnsi="Roboto"/>
                <w:b/>
                <w:color w:val="000000"/>
                <w:sz w:val="14"/>
                <w:rPrChange w:id="180" w:author="Autor">
                  <w:rPr>
                    <w:b/>
                    <w:color w:val="000000"/>
                    <w:sz w:val="14"/>
                  </w:rPr>
                </w:rPrChange>
              </w:rPr>
            </w:pPr>
          </w:p>
        </w:tc>
      </w:tr>
      <w:tr w:rsidR="00943B31" w14:paraId="0B55D4F9" w14:textId="77777777" w:rsidTr="000926C9">
        <w:tc>
          <w:tcPr>
            <w:tcW w:w="846" w:type="dxa"/>
            <w:tcPrChange w:id="181" w:author="Autor">
              <w:tcPr>
                <w:tcW w:w="846" w:type="dxa"/>
              </w:tcPr>
            </w:tcPrChange>
          </w:tcPr>
          <w:p w14:paraId="1BF8F0E9" w14:textId="77777777" w:rsidR="00943B31" w:rsidRPr="00943B31" w:rsidRDefault="00943B31" w:rsidP="00271398">
            <w:pPr>
              <w:rPr>
                <w:sz w:val="20"/>
                <w:szCs w:val="20"/>
              </w:rPr>
            </w:pPr>
            <w:r w:rsidRPr="00943B31">
              <w:rPr>
                <w:sz w:val="20"/>
                <w:szCs w:val="20"/>
              </w:rPr>
              <w:t>15</w:t>
            </w:r>
          </w:p>
        </w:tc>
        <w:tc>
          <w:tcPr>
            <w:tcW w:w="3515" w:type="dxa"/>
            <w:gridSpan w:val="3"/>
            <w:tcPrChange w:id="182" w:author="Autor">
              <w:tcPr>
                <w:tcW w:w="3515" w:type="dxa"/>
                <w:gridSpan w:val="3"/>
              </w:tcPr>
            </w:tcPrChange>
          </w:tcPr>
          <w:p w14:paraId="383ED803" w14:textId="77777777" w:rsidR="00943B31" w:rsidRPr="000926C9" w:rsidRDefault="00943B31" w:rsidP="00271398">
            <w:pPr>
              <w:widowControl w:val="0"/>
              <w:autoSpaceDE w:val="0"/>
              <w:autoSpaceDN w:val="0"/>
              <w:adjustRightInd w:val="0"/>
              <w:rPr>
                <w:rFonts w:ascii="Roboto" w:hAnsi="Roboto"/>
                <w:b/>
                <w:color w:val="000000"/>
                <w:sz w:val="20"/>
                <w:rPrChange w:id="183" w:author="Autor">
                  <w:rPr>
                    <w:b/>
                    <w:color w:val="000000"/>
                    <w:sz w:val="20"/>
                  </w:rPr>
                </w:rPrChange>
              </w:rPr>
            </w:pPr>
            <w:r w:rsidRPr="000926C9">
              <w:rPr>
                <w:rFonts w:ascii="Roboto" w:hAnsi="Roboto"/>
                <w:b/>
                <w:color w:val="000000"/>
                <w:sz w:val="20"/>
                <w:rPrChange w:id="184" w:author="Autor">
                  <w:rPr>
                    <w:b/>
                    <w:color w:val="000000"/>
                    <w:sz w:val="20"/>
                  </w:rPr>
                </w:rPrChange>
              </w:rPr>
              <w:t>Miera plnenia ročná</w:t>
            </w:r>
            <w:r w:rsidRPr="000926C9">
              <w:rPr>
                <w:rFonts w:ascii="Roboto" w:hAnsi="Roboto"/>
                <w:b/>
                <w:color w:val="000000"/>
                <w:sz w:val="20"/>
                <w:rPrChange w:id="185" w:author="Autor">
                  <w:rPr>
                    <w:b/>
                    <w:color w:val="000000"/>
                    <w:sz w:val="20"/>
                  </w:rPr>
                </w:rPrChange>
              </w:rPr>
              <w:br/>
              <w:t>(v %)</w:t>
            </w:r>
          </w:p>
          <w:p w14:paraId="5DF1BBDC" w14:textId="77777777" w:rsidR="00943B31" w:rsidRPr="000926C9" w:rsidRDefault="00943B31" w:rsidP="00271398">
            <w:pPr>
              <w:widowControl w:val="0"/>
              <w:autoSpaceDE w:val="0"/>
              <w:autoSpaceDN w:val="0"/>
              <w:adjustRightInd w:val="0"/>
              <w:rPr>
                <w:rFonts w:ascii="Roboto" w:hAnsi="Roboto"/>
                <w:b/>
                <w:color w:val="000000"/>
                <w:sz w:val="20"/>
                <w:rPrChange w:id="186" w:author="Autor">
                  <w:rPr>
                    <w:b/>
                    <w:color w:val="000000"/>
                    <w:sz w:val="20"/>
                  </w:rPr>
                </w:rPrChange>
              </w:rPr>
            </w:pPr>
          </w:p>
        </w:tc>
        <w:tc>
          <w:tcPr>
            <w:tcW w:w="4701" w:type="dxa"/>
            <w:gridSpan w:val="3"/>
            <w:tcPrChange w:id="187" w:author="Autor">
              <w:tcPr>
                <w:tcW w:w="4701" w:type="dxa"/>
                <w:gridSpan w:val="3"/>
              </w:tcPr>
            </w:tcPrChange>
          </w:tcPr>
          <w:p w14:paraId="1DC0DFC9" w14:textId="77777777" w:rsidR="00943B31" w:rsidRPr="000926C9" w:rsidRDefault="00943B31" w:rsidP="00D91848">
            <w:pPr>
              <w:widowControl w:val="0"/>
              <w:autoSpaceDE w:val="0"/>
              <w:autoSpaceDN w:val="0"/>
              <w:adjustRightInd w:val="0"/>
              <w:rPr>
                <w:rFonts w:ascii="Roboto" w:hAnsi="Roboto"/>
                <w:b/>
                <w:color w:val="000000"/>
                <w:sz w:val="14"/>
                <w:rPrChange w:id="188" w:author="Autor">
                  <w:rPr>
                    <w:b/>
                    <w:color w:val="000000"/>
                    <w:sz w:val="14"/>
                  </w:rPr>
                </w:rPrChange>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0926C9">
        <w:tc>
          <w:tcPr>
            <w:tcW w:w="846" w:type="dxa"/>
            <w:tcPrChange w:id="189" w:author="Autor">
              <w:tcPr>
                <w:tcW w:w="846" w:type="dxa"/>
              </w:tcPr>
            </w:tcPrChange>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Change w:id="190" w:author="Autor">
              <w:tcPr>
                <w:tcW w:w="3515" w:type="dxa"/>
                <w:gridSpan w:val="3"/>
              </w:tcPr>
            </w:tcPrChange>
          </w:tcPr>
          <w:p w14:paraId="5BAC0B5A" w14:textId="77777777" w:rsidR="00943B31" w:rsidRPr="000926C9" w:rsidRDefault="00943B31" w:rsidP="00271398">
            <w:pPr>
              <w:widowControl w:val="0"/>
              <w:autoSpaceDE w:val="0"/>
              <w:autoSpaceDN w:val="0"/>
              <w:adjustRightInd w:val="0"/>
              <w:rPr>
                <w:rFonts w:ascii="Roboto" w:hAnsi="Roboto"/>
                <w:b/>
                <w:color w:val="000000"/>
                <w:sz w:val="20"/>
                <w:rPrChange w:id="191" w:author="Autor">
                  <w:rPr>
                    <w:b/>
                    <w:color w:val="000000"/>
                    <w:sz w:val="20"/>
                  </w:rPr>
                </w:rPrChange>
              </w:rPr>
            </w:pPr>
            <w:r w:rsidRPr="000926C9">
              <w:rPr>
                <w:rFonts w:ascii="Roboto" w:hAnsi="Roboto"/>
                <w:b/>
                <w:color w:val="000000"/>
                <w:sz w:val="20"/>
                <w:rPrChange w:id="192" w:author="Autor">
                  <w:rPr>
                    <w:b/>
                    <w:color w:val="000000"/>
                    <w:sz w:val="20"/>
                  </w:rPr>
                </w:rPrChange>
              </w:rPr>
              <w:t xml:space="preserve">Poznámky k aktivite  </w:t>
            </w:r>
          </w:p>
          <w:p w14:paraId="723C6DCF" w14:textId="77777777" w:rsidR="00943B31" w:rsidRPr="000926C9" w:rsidRDefault="00943B31" w:rsidP="00271398">
            <w:pPr>
              <w:widowControl w:val="0"/>
              <w:autoSpaceDE w:val="0"/>
              <w:autoSpaceDN w:val="0"/>
              <w:adjustRightInd w:val="0"/>
              <w:rPr>
                <w:rFonts w:ascii="Roboto" w:hAnsi="Roboto"/>
                <w:b/>
                <w:color w:val="000000"/>
                <w:sz w:val="20"/>
                <w:rPrChange w:id="193" w:author="Autor">
                  <w:rPr>
                    <w:b/>
                    <w:color w:val="000000"/>
                    <w:sz w:val="20"/>
                  </w:rPr>
                </w:rPrChange>
              </w:rPr>
            </w:pPr>
          </w:p>
        </w:tc>
        <w:tc>
          <w:tcPr>
            <w:tcW w:w="4701" w:type="dxa"/>
            <w:gridSpan w:val="3"/>
            <w:tcPrChange w:id="194" w:author="Autor">
              <w:tcPr>
                <w:tcW w:w="4701" w:type="dxa"/>
                <w:gridSpan w:val="3"/>
              </w:tcPr>
            </w:tcPrChange>
          </w:tcPr>
          <w:p w14:paraId="134D908B" w14:textId="77777777" w:rsidR="00943B31" w:rsidRPr="000926C9" w:rsidRDefault="00943B31" w:rsidP="00943B31">
            <w:pPr>
              <w:widowControl w:val="0"/>
              <w:autoSpaceDE w:val="0"/>
              <w:autoSpaceDN w:val="0"/>
              <w:adjustRightInd w:val="0"/>
              <w:rPr>
                <w:rFonts w:ascii="Roboto" w:hAnsi="Roboto"/>
                <w:b/>
                <w:color w:val="000000"/>
                <w:sz w:val="14"/>
                <w:rPrChange w:id="195" w:author="Autor">
                  <w:rPr>
                    <w:b/>
                    <w:color w:val="000000"/>
                    <w:sz w:val="14"/>
                  </w:rPr>
                </w:rPrChange>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0926C9">
        <w:tc>
          <w:tcPr>
            <w:tcW w:w="9062" w:type="dxa"/>
            <w:gridSpan w:val="7"/>
            <w:tcPrChange w:id="196" w:author="Autor">
              <w:tcPr>
                <w:tcW w:w="9062" w:type="dxa"/>
                <w:gridSpan w:val="7"/>
              </w:tcPr>
            </w:tcPrChange>
          </w:tcPr>
          <w:p w14:paraId="4CB430B7" w14:textId="77777777" w:rsidR="00943B31" w:rsidRPr="000926C9" w:rsidRDefault="00943B31" w:rsidP="00271398">
            <w:pPr>
              <w:widowControl w:val="0"/>
              <w:autoSpaceDE w:val="0"/>
              <w:autoSpaceDN w:val="0"/>
              <w:adjustRightInd w:val="0"/>
              <w:rPr>
                <w:rFonts w:ascii="Roboto" w:hAnsi="Roboto"/>
                <w:b/>
                <w:color w:val="0064A3"/>
                <w:sz w:val="42"/>
                <w:rPrChange w:id="197" w:author="Autor">
                  <w:rPr>
                    <w:b/>
                    <w:color w:val="0064A3"/>
                    <w:sz w:val="42"/>
                  </w:rPr>
                </w:rPrChange>
              </w:rPr>
            </w:pPr>
            <w:r w:rsidRPr="000926C9">
              <w:rPr>
                <w:rFonts w:ascii="Roboto" w:hAnsi="Roboto"/>
                <w:b/>
                <w:color w:val="0064A3"/>
                <w:sz w:val="42"/>
                <w:rPrChange w:id="198" w:author="Autor">
                  <w:rPr>
                    <w:b/>
                    <w:color w:val="0064A3"/>
                    <w:sz w:val="42"/>
                  </w:rPr>
                </w:rPrChange>
              </w:rPr>
              <w:t>2. Hodnoty merateľných ukazovateľov za projekt</w:t>
            </w:r>
          </w:p>
          <w:p w14:paraId="37BDA9E2" w14:textId="3006A0D4" w:rsidR="00943B31" w:rsidRPr="000926C9" w:rsidRDefault="00943B31" w:rsidP="00391902">
            <w:pPr>
              <w:widowControl w:val="0"/>
              <w:autoSpaceDE w:val="0"/>
              <w:autoSpaceDN w:val="0"/>
              <w:adjustRightInd w:val="0"/>
              <w:rPr>
                <w:rFonts w:ascii="Roboto" w:hAnsi="Roboto"/>
                <w:sz w:val="24"/>
                <w:rPrChange w:id="199" w:author="Autor">
                  <w:rPr/>
                </w:rPrChange>
              </w:rPr>
            </w:pPr>
            <w:r w:rsidRPr="004A5050">
              <w:rPr>
                <w:sz w:val="18"/>
                <w:szCs w:val="18"/>
              </w:rPr>
              <w:t>Uvádzajú sa údaje od začiatku realizácie projektu do ukončenia monitorovaného obdobia. Uvádzajú sa postupne všetky merateľné ukazovatele v zmysle zmluvy o </w:t>
            </w:r>
            <w:del w:id="200" w:author="Autor">
              <w:r w:rsidR="00BE2872" w:rsidRPr="00BE2872">
                <w:rPr>
                  <w:sz w:val="18"/>
                  <w:szCs w:val="18"/>
                </w:rPr>
                <w:delText>poskytnutí nenávratného finančného príspevku.</w:delText>
              </w:r>
            </w:del>
            <w:ins w:id="201" w:author="Autor">
              <w:r w:rsidR="00391902">
                <w:rPr>
                  <w:sz w:val="18"/>
                  <w:szCs w:val="18"/>
                </w:rPr>
                <w:t>NFP</w:t>
              </w:r>
              <w:r w:rsidRPr="004A5050">
                <w:rPr>
                  <w:sz w:val="18"/>
                  <w:szCs w:val="18"/>
                </w:rPr>
                <w:t>.</w:t>
              </w:r>
            </w:ins>
          </w:p>
        </w:tc>
      </w:tr>
      <w:tr w:rsidR="00943B31" w14:paraId="18C10CC0" w14:textId="77777777" w:rsidTr="000926C9">
        <w:tc>
          <w:tcPr>
            <w:tcW w:w="846" w:type="dxa"/>
            <w:tcPrChange w:id="202" w:author="Autor">
              <w:tcPr>
                <w:tcW w:w="846" w:type="dxa"/>
              </w:tcPr>
            </w:tcPrChange>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Change w:id="203" w:author="Autor">
              <w:tcPr>
                <w:tcW w:w="3260" w:type="dxa"/>
                <w:gridSpan w:val="2"/>
              </w:tcPr>
            </w:tcPrChange>
          </w:tcPr>
          <w:p w14:paraId="1D6BD98C" w14:textId="77777777" w:rsidR="00943B31" w:rsidRPr="000926C9" w:rsidRDefault="00943B31" w:rsidP="002906C2">
            <w:pPr>
              <w:widowControl w:val="0"/>
              <w:autoSpaceDE w:val="0"/>
              <w:autoSpaceDN w:val="0"/>
              <w:adjustRightInd w:val="0"/>
              <w:rPr>
                <w:rFonts w:ascii="Roboto" w:hAnsi="Roboto"/>
                <w:b/>
                <w:color w:val="000000"/>
                <w:sz w:val="20"/>
                <w:rPrChange w:id="204" w:author="Autor">
                  <w:rPr>
                    <w:b/>
                    <w:color w:val="000000"/>
                    <w:sz w:val="20"/>
                  </w:rPr>
                </w:rPrChange>
              </w:rPr>
            </w:pPr>
            <w:r w:rsidRPr="000926C9">
              <w:rPr>
                <w:rFonts w:ascii="Roboto" w:hAnsi="Roboto"/>
                <w:b/>
                <w:color w:val="000000"/>
                <w:sz w:val="20"/>
                <w:rPrChange w:id="205" w:author="Autor">
                  <w:rPr>
                    <w:b/>
                    <w:color w:val="000000"/>
                    <w:sz w:val="20"/>
                  </w:rPr>
                </w:rPrChange>
              </w:rPr>
              <w:t>Merateľný ukazovateľ</w:t>
            </w:r>
          </w:p>
        </w:tc>
        <w:tc>
          <w:tcPr>
            <w:tcW w:w="4956" w:type="dxa"/>
            <w:gridSpan w:val="4"/>
            <w:tcPrChange w:id="206" w:author="Autor">
              <w:tcPr>
                <w:tcW w:w="4956" w:type="dxa"/>
                <w:gridSpan w:val="4"/>
              </w:tcPr>
            </w:tcPrChange>
          </w:tcPr>
          <w:p w14:paraId="4D859564" w14:textId="0954B6FC"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w:t>
            </w:r>
            <w:del w:id="207" w:author="Autor">
              <w:r w:rsidR="00BE2872" w:rsidRPr="00FF1C3D">
                <w:rPr>
                  <w:sz w:val="18"/>
                  <w:szCs w:val="18"/>
                </w:rPr>
                <w:delText>poskytnutí nenávratného finančného príspevku</w:delText>
              </w:r>
            </w:del>
            <w:ins w:id="208" w:author="Autor">
              <w:r w:rsidR="00391902">
                <w:rPr>
                  <w:sz w:val="18"/>
                  <w:szCs w:val="18"/>
                </w:rPr>
                <w:t>NFP</w:t>
              </w:r>
            </w:ins>
          </w:p>
        </w:tc>
      </w:tr>
      <w:tr w:rsidR="00943B31" w14:paraId="7122B012" w14:textId="77777777" w:rsidTr="000926C9">
        <w:tc>
          <w:tcPr>
            <w:tcW w:w="846" w:type="dxa"/>
            <w:tcPrChange w:id="209" w:author="Autor">
              <w:tcPr>
                <w:tcW w:w="846" w:type="dxa"/>
              </w:tcPr>
            </w:tcPrChange>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Change w:id="210" w:author="Autor">
              <w:tcPr>
                <w:tcW w:w="3260" w:type="dxa"/>
                <w:gridSpan w:val="2"/>
              </w:tcPr>
            </w:tcPrChange>
          </w:tcPr>
          <w:p w14:paraId="0B1D7D26" w14:textId="77777777" w:rsidR="00943B31" w:rsidRPr="000926C9" w:rsidRDefault="00943B31" w:rsidP="002906C2">
            <w:pPr>
              <w:widowControl w:val="0"/>
              <w:autoSpaceDE w:val="0"/>
              <w:autoSpaceDN w:val="0"/>
              <w:adjustRightInd w:val="0"/>
              <w:rPr>
                <w:rFonts w:ascii="Roboto" w:hAnsi="Roboto"/>
                <w:b/>
                <w:color w:val="000000"/>
                <w:sz w:val="20"/>
                <w:rPrChange w:id="211" w:author="Autor">
                  <w:rPr>
                    <w:b/>
                    <w:color w:val="000000"/>
                    <w:sz w:val="20"/>
                  </w:rPr>
                </w:rPrChange>
              </w:rPr>
            </w:pPr>
            <w:r w:rsidRPr="000926C9">
              <w:rPr>
                <w:rFonts w:ascii="Roboto" w:hAnsi="Roboto"/>
                <w:b/>
                <w:color w:val="000000"/>
                <w:sz w:val="20"/>
                <w:rPrChange w:id="212" w:author="Autor">
                  <w:rPr>
                    <w:b/>
                    <w:color w:val="000000"/>
                    <w:sz w:val="20"/>
                  </w:rPr>
                </w:rPrChange>
              </w:rPr>
              <w:t>Relevancia merateľného ukazovateľa k HP</w:t>
            </w:r>
          </w:p>
        </w:tc>
        <w:tc>
          <w:tcPr>
            <w:tcW w:w="4956" w:type="dxa"/>
            <w:gridSpan w:val="4"/>
            <w:tcPrChange w:id="213" w:author="Autor">
              <w:tcPr>
                <w:tcW w:w="4956" w:type="dxa"/>
                <w:gridSpan w:val="4"/>
              </w:tcPr>
            </w:tcPrChange>
          </w:tcPr>
          <w:p w14:paraId="0556E1D7" w14:textId="11FC9D4E"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w:t>
            </w:r>
            <w:del w:id="214" w:author="Autor">
              <w:r w:rsidR="00BE2872" w:rsidRPr="00FF1C3D">
                <w:rPr>
                  <w:sz w:val="18"/>
                  <w:szCs w:val="18"/>
                </w:rPr>
                <w:delText>poskytnutí nenávratného finančného príspevku</w:delText>
              </w:r>
            </w:del>
            <w:ins w:id="215" w:author="Autor">
              <w:r w:rsidR="00391902">
                <w:rPr>
                  <w:sz w:val="18"/>
                  <w:szCs w:val="18"/>
                </w:rPr>
                <w:t>NFP</w:t>
              </w:r>
            </w:ins>
          </w:p>
        </w:tc>
      </w:tr>
      <w:tr w:rsidR="00943B31" w14:paraId="37F4D806" w14:textId="77777777" w:rsidTr="000926C9">
        <w:tc>
          <w:tcPr>
            <w:tcW w:w="846" w:type="dxa"/>
            <w:tcPrChange w:id="216" w:author="Autor">
              <w:tcPr>
                <w:tcW w:w="846" w:type="dxa"/>
              </w:tcPr>
            </w:tcPrChange>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Change w:id="217" w:author="Autor">
              <w:tcPr>
                <w:tcW w:w="3260" w:type="dxa"/>
                <w:gridSpan w:val="2"/>
              </w:tcPr>
            </w:tcPrChange>
          </w:tcPr>
          <w:p w14:paraId="042D4815" w14:textId="77777777" w:rsidR="00943B31" w:rsidRPr="000926C9" w:rsidRDefault="00943B31" w:rsidP="002906C2">
            <w:pPr>
              <w:widowControl w:val="0"/>
              <w:autoSpaceDE w:val="0"/>
              <w:autoSpaceDN w:val="0"/>
              <w:adjustRightInd w:val="0"/>
              <w:rPr>
                <w:rFonts w:ascii="Roboto" w:hAnsi="Roboto"/>
                <w:b/>
                <w:color w:val="000000"/>
                <w:sz w:val="20"/>
                <w:rPrChange w:id="218" w:author="Autor">
                  <w:rPr>
                    <w:b/>
                    <w:color w:val="000000"/>
                    <w:sz w:val="20"/>
                  </w:rPr>
                </w:rPrChange>
              </w:rPr>
            </w:pPr>
            <w:r w:rsidRPr="000926C9">
              <w:rPr>
                <w:rFonts w:ascii="Roboto" w:hAnsi="Roboto"/>
                <w:b/>
                <w:color w:val="000000"/>
                <w:sz w:val="20"/>
                <w:rPrChange w:id="219" w:author="Autor">
                  <w:rPr>
                    <w:b/>
                    <w:color w:val="000000"/>
                    <w:sz w:val="20"/>
                  </w:rPr>
                </w:rPrChange>
              </w:rPr>
              <w:t>Príznak rizika</w:t>
            </w:r>
          </w:p>
        </w:tc>
        <w:tc>
          <w:tcPr>
            <w:tcW w:w="4956" w:type="dxa"/>
            <w:gridSpan w:val="4"/>
            <w:tcPrChange w:id="220" w:author="Autor">
              <w:tcPr>
                <w:tcW w:w="4956" w:type="dxa"/>
                <w:gridSpan w:val="4"/>
              </w:tcPr>
            </w:tcPrChange>
          </w:tcPr>
          <w:p w14:paraId="58330287" w14:textId="232B7A90"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w:t>
            </w:r>
            <w:del w:id="221" w:author="Autor">
              <w:r w:rsidR="00BE2872" w:rsidRPr="00FF1C3D">
                <w:rPr>
                  <w:sz w:val="18"/>
                  <w:szCs w:val="18"/>
                </w:rPr>
                <w:delText>poskytnutí nenávratného finančného príspevku</w:delText>
              </w:r>
            </w:del>
            <w:ins w:id="222" w:author="Autor">
              <w:r w:rsidR="00391902">
                <w:rPr>
                  <w:sz w:val="18"/>
                  <w:szCs w:val="18"/>
                </w:rPr>
                <w:t>NFP</w:t>
              </w:r>
            </w:ins>
          </w:p>
        </w:tc>
      </w:tr>
      <w:tr w:rsidR="00943B31" w14:paraId="7454C638" w14:textId="77777777" w:rsidTr="000926C9">
        <w:tc>
          <w:tcPr>
            <w:tcW w:w="846" w:type="dxa"/>
            <w:tcPrChange w:id="223" w:author="Autor">
              <w:tcPr>
                <w:tcW w:w="846" w:type="dxa"/>
              </w:tcPr>
            </w:tcPrChange>
          </w:tcPr>
          <w:p w14:paraId="471035FF" w14:textId="77777777" w:rsidR="00943B31" w:rsidRPr="00943B31" w:rsidRDefault="00943B31" w:rsidP="00943B31">
            <w:pPr>
              <w:rPr>
                <w:sz w:val="20"/>
                <w:szCs w:val="20"/>
              </w:rPr>
            </w:pPr>
            <w:r w:rsidRPr="00943B31">
              <w:rPr>
                <w:sz w:val="20"/>
                <w:szCs w:val="20"/>
              </w:rPr>
              <w:t>20</w:t>
            </w:r>
          </w:p>
        </w:tc>
        <w:tc>
          <w:tcPr>
            <w:tcW w:w="3260" w:type="dxa"/>
            <w:gridSpan w:val="2"/>
            <w:tcPrChange w:id="224" w:author="Autor">
              <w:tcPr>
                <w:tcW w:w="3260" w:type="dxa"/>
                <w:gridSpan w:val="2"/>
              </w:tcPr>
            </w:tcPrChange>
          </w:tcPr>
          <w:p w14:paraId="53F44CFB" w14:textId="77777777" w:rsidR="00943B31" w:rsidRPr="000926C9" w:rsidRDefault="00943B31" w:rsidP="002906C2">
            <w:pPr>
              <w:widowControl w:val="0"/>
              <w:autoSpaceDE w:val="0"/>
              <w:autoSpaceDN w:val="0"/>
              <w:adjustRightInd w:val="0"/>
              <w:rPr>
                <w:rFonts w:ascii="Roboto" w:hAnsi="Roboto"/>
                <w:b/>
                <w:color w:val="000000"/>
                <w:sz w:val="20"/>
                <w:rPrChange w:id="225" w:author="Autor">
                  <w:rPr>
                    <w:b/>
                    <w:color w:val="000000"/>
                    <w:sz w:val="20"/>
                  </w:rPr>
                </w:rPrChange>
              </w:rPr>
            </w:pPr>
            <w:r w:rsidRPr="000926C9">
              <w:rPr>
                <w:rFonts w:ascii="Roboto" w:hAnsi="Roboto"/>
                <w:b/>
                <w:color w:val="000000"/>
                <w:sz w:val="20"/>
                <w:rPrChange w:id="226" w:author="Autor">
                  <w:rPr>
                    <w:b/>
                    <w:color w:val="000000"/>
                    <w:sz w:val="20"/>
                  </w:rPr>
                </w:rPrChange>
              </w:rPr>
              <w:t>Merná jednotka</w:t>
            </w:r>
          </w:p>
        </w:tc>
        <w:tc>
          <w:tcPr>
            <w:tcW w:w="4956" w:type="dxa"/>
            <w:gridSpan w:val="4"/>
            <w:tcPrChange w:id="227" w:author="Autor">
              <w:tcPr>
                <w:tcW w:w="4956" w:type="dxa"/>
                <w:gridSpan w:val="4"/>
              </w:tcPr>
            </w:tcPrChange>
          </w:tcPr>
          <w:p w14:paraId="5E3A0EC0" w14:textId="5609B181"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w:t>
            </w:r>
            <w:del w:id="228" w:author="Autor">
              <w:r w:rsidR="00BE2872" w:rsidRPr="00FF1C3D">
                <w:rPr>
                  <w:sz w:val="18"/>
                  <w:szCs w:val="18"/>
                </w:rPr>
                <w:delText>poskytnutí nenávratného finančného príspevku</w:delText>
              </w:r>
            </w:del>
            <w:ins w:id="229" w:author="Autor">
              <w:r w:rsidR="00391902">
                <w:rPr>
                  <w:sz w:val="18"/>
                  <w:szCs w:val="18"/>
                </w:rPr>
                <w:t>NFP</w:t>
              </w:r>
            </w:ins>
          </w:p>
        </w:tc>
      </w:tr>
      <w:tr w:rsidR="00943B31" w14:paraId="1469F3C4" w14:textId="77777777" w:rsidTr="000926C9">
        <w:tc>
          <w:tcPr>
            <w:tcW w:w="846" w:type="dxa"/>
            <w:tcPrChange w:id="230" w:author="Autor">
              <w:tcPr>
                <w:tcW w:w="846" w:type="dxa"/>
              </w:tcPr>
            </w:tcPrChange>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Change w:id="231" w:author="Autor">
              <w:tcPr>
                <w:tcW w:w="3260" w:type="dxa"/>
                <w:gridSpan w:val="2"/>
              </w:tcPr>
            </w:tcPrChange>
          </w:tcPr>
          <w:p w14:paraId="46206F29" w14:textId="77777777" w:rsidR="00943B31" w:rsidRPr="000926C9" w:rsidRDefault="00943B31" w:rsidP="002906C2">
            <w:pPr>
              <w:widowControl w:val="0"/>
              <w:autoSpaceDE w:val="0"/>
              <w:autoSpaceDN w:val="0"/>
              <w:adjustRightInd w:val="0"/>
              <w:rPr>
                <w:rFonts w:ascii="Roboto" w:hAnsi="Roboto"/>
                <w:b/>
                <w:color w:val="000000"/>
                <w:sz w:val="20"/>
                <w:rPrChange w:id="232" w:author="Autor">
                  <w:rPr>
                    <w:b/>
                    <w:color w:val="000000"/>
                    <w:sz w:val="20"/>
                  </w:rPr>
                </w:rPrChange>
              </w:rPr>
            </w:pPr>
            <w:r w:rsidRPr="000926C9">
              <w:rPr>
                <w:rFonts w:ascii="Roboto" w:hAnsi="Roboto"/>
                <w:b/>
                <w:color w:val="000000"/>
                <w:sz w:val="20"/>
                <w:rPrChange w:id="233" w:author="Autor">
                  <w:rPr>
                    <w:b/>
                    <w:color w:val="000000"/>
                    <w:sz w:val="20"/>
                  </w:rPr>
                </w:rPrChange>
              </w:rPr>
              <w:t>Typ závislosti ukazovateľa</w:t>
            </w:r>
          </w:p>
        </w:tc>
        <w:tc>
          <w:tcPr>
            <w:tcW w:w="4956" w:type="dxa"/>
            <w:gridSpan w:val="4"/>
            <w:tcPrChange w:id="234" w:author="Autor">
              <w:tcPr>
                <w:tcW w:w="4956" w:type="dxa"/>
                <w:gridSpan w:val="4"/>
              </w:tcPr>
            </w:tcPrChange>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0926C9">
        <w:tc>
          <w:tcPr>
            <w:tcW w:w="846" w:type="dxa"/>
            <w:tcPrChange w:id="235" w:author="Autor">
              <w:tcPr>
                <w:tcW w:w="846" w:type="dxa"/>
              </w:tcPr>
            </w:tcPrChange>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Change w:id="236" w:author="Autor">
              <w:tcPr>
                <w:tcW w:w="3260" w:type="dxa"/>
                <w:gridSpan w:val="2"/>
              </w:tcPr>
            </w:tcPrChange>
          </w:tcPr>
          <w:p w14:paraId="4661667C" w14:textId="77777777" w:rsidR="00943B31" w:rsidRPr="000926C9" w:rsidRDefault="00943B31" w:rsidP="002906C2">
            <w:pPr>
              <w:widowControl w:val="0"/>
              <w:autoSpaceDE w:val="0"/>
              <w:autoSpaceDN w:val="0"/>
              <w:adjustRightInd w:val="0"/>
              <w:rPr>
                <w:rFonts w:ascii="Roboto" w:hAnsi="Roboto"/>
                <w:b/>
                <w:color w:val="000000"/>
                <w:sz w:val="20"/>
                <w:rPrChange w:id="237" w:author="Autor">
                  <w:rPr>
                    <w:b/>
                    <w:color w:val="000000"/>
                    <w:sz w:val="20"/>
                  </w:rPr>
                </w:rPrChange>
              </w:rPr>
            </w:pPr>
            <w:r w:rsidRPr="000926C9">
              <w:rPr>
                <w:rFonts w:ascii="Roboto" w:hAnsi="Roboto"/>
                <w:b/>
                <w:color w:val="000000"/>
                <w:sz w:val="20"/>
                <w:rPrChange w:id="238" w:author="Autor">
                  <w:rPr>
                    <w:b/>
                    <w:color w:val="000000"/>
                    <w:sz w:val="20"/>
                  </w:rPr>
                </w:rPrChange>
              </w:rPr>
              <w:t>Plánovaný stav</w:t>
            </w:r>
          </w:p>
        </w:tc>
        <w:tc>
          <w:tcPr>
            <w:tcW w:w="4956" w:type="dxa"/>
            <w:gridSpan w:val="4"/>
            <w:tcPrChange w:id="239" w:author="Autor">
              <w:tcPr>
                <w:tcW w:w="4956" w:type="dxa"/>
                <w:gridSpan w:val="4"/>
              </w:tcPr>
            </w:tcPrChange>
          </w:tcPr>
          <w:p w14:paraId="21A57818" w14:textId="4CEB731F"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del w:id="240" w:author="Autor">
              <w:r w:rsidR="00BE2872" w:rsidRPr="00FF1C3D">
                <w:rPr>
                  <w:sz w:val="18"/>
                  <w:szCs w:val="18"/>
                </w:rPr>
                <w:delText>poskytnutí nenávratného finančného príspevku</w:delText>
              </w:r>
            </w:del>
            <w:ins w:id="241" w:author="Autor">
              <w:r w:rsidR="00391902">
                <w:rPr>
                  <w:sz w:val="18"/>
                  <w:szCs w:val="18"/>
                </w:rPr>
                <w:t>NFP</w:t>
              </w:r>
            </w:ins>
          </w:p>
        </w:tc>
      </w:tr>
      <w:tr w:rsidR="00943B31" w14:paraId="36A23E06" w14:textId="77777777" w:rsidTr="000926C9">
        <w:tc>
          <w:tcPr>
            <w:tcW w:w="846" w:type="dxa"/>
            <w:tcPrChange w:id="242" w:author="Autor">
              <w:tcPr>
                <w:tcW w:w="846" w:type="dxa"/>
              </w:tcPr>
            </w:tcPrChange>
          </w:tcPr>
          <w:p w14:paraId="78B9B919" w14:textId="77777777" w:rsidR="00943B31" w:rsidRPr="00943B31" w:rsidRDefault="00943B31" w:rsidP="00943B31">
            <w:pPr>
              <w:rPr>
                <w:sz w:val="20"/>
                <w:szCs w:val="20"/>
              </w:rPr>
            </w:pPr>
            <w:r w:rsidRPr="00943B31">
              <w:rPr>
                <w:sz w:val="20"/>
                <w:szCs w:val="20"/>
              </w:rPr>
              <w:t>23</w:t>
            </w:r>
          </w:p>
        </w:tc>
        <w:tc>
          <w:tcPr>
            <w:tcW w:w="1630" w:type="dxa"/>
            <w:vMerge w:val="restart"/>
            <w:tcPrChange w:id="243" w:author="Autor">
              <w:tcPr>
                <w:tcW w:w="1630" w:type="dxa"/>
                <w:vMerge w:val="restart"/>
              </w:tcPr>
            </w:tcPrChange>
          </w:tcPr>
          <w:p w14:paraId="07FEF70F" w14:textId="77777777" w:rsidR="00943B31" w:rsidRPr="000926C9" w:rsidRDefault="00943B31" w:rsidP="00943B31">
            <w:pPr>
              <w:widowControl w:val="0"/>
              <w:autoSpaceDE w:val="0"/>
              <w:autoSpaceDN w:val="0"/>
              <w:adjustRightInd w:val="0"/>
              <w:rPr>
                <w:rFonts w:ascii="Roboto" w:hAnsi="Roboto"/>
                <w:b/>
                <w:color w:val="000000"/>
                <w:sz w:val="20"/>
                <w:rPrChange w:id="244" w:author="Autor">
                  <w:rPr>
                    <w:b/>
                    <w:color w:val="000000"/>
                    <w:sz w:val="20"/>
                  </w:rPr>
                </w:rPrChange>
              </w:rPr>
            </w:pPr>
            <w:r w:rsidRPr="000926C9">
              <w:rPr>
                <w:rFonts w:ascii="Roboto" w:hAnsi="Roboto"/>
                <w:b/>
                <w:color w:val="000000"/>
                <w:sz w:val="20"/>
                <w:rPrChange w:id="245" w:author="Autor">
                  <w:rPr>
                    <w:b/>
                    <w:color w:val="000000"/>
                    <w:sz w:val="20"/>
                  </w:rPr>
                </w:rPrChange>
              </w:rPr>
              <w:t>Skutočný stav kumulatív</w:t>
            </w:r>
          </w:p>
          <w:p w14:paraId="5B58C168" w14:textId="77777777" w:rsidR="00943B31" w:rsidRPr="000926C9" w:rsidRDefault="00943B31" w:rsidP="00943B31">
            <w:pPr>
              <w:widowControl w:val="0"/>
              <w:autoSpaceDE w:val="0"/>
              <w:autoSpaceDN w:val="0"/>
              <w:adjustRightInd w:val="0"/>
              <w:rPr>
                <w:rFonts w:ascii="Roboto" w:hAnsi="Roboto"/>
                <w:b/>
                <w:color w:val="000000"/>
                <w:sz w:val="20"/>
                <w:rPrChange w:id="246" w:author="Autor">
                  <w:rPr>
                    <w:b/>
                    <w:color w:val="000000"/>
                    <w:sz w:val="20"/>
                  </w:rPr>
                </w:rPrChange>
              </w:rPr>
            </w:pPr>
          </w:p>
        </w:tc>
        <w:tc>
          <w:tcPr>
            <w:tcW w:w="1630" w:type="dxa"/>
            <w:tcPrChange w:id="247" w:author="Autor">
              <w:tcPr>
                <w:tcW w:w="1630" w:type="dxa"/>
              </w:tcPr>
            </w:tcPrChange>
          </w:tcPr>
          <w:p w14:paraId="77008D24" w14:textId="77777777" w:rsidR="00943B31" w:rsidRPr="000926C9" w:rsidRDefault="00943B31" w:rsidP="00943B31">
            <w:pPr>
              <w:widowControl w:val="0"/>
              <w:autoSpaceDE w:val="0"/>
              <w:autoSpaceDN w:val="0"/>
              <w:adjustRightInd w:val="0"/>
              <w:rPr>
                <w:rFonts w:ascii="Roboto" w:hAnsi="Roboto"/>
                <w:b/>
                <w:color w:val="000000"/>
                <w:sz w:val="20"/>
                <w:rPrChange w:id="248" w:author="Autor">
                  <w:rPr>
                    <w:b/>
                    <w:color w:val="000000"/>
                    <w:sz w:val="20"/>
                  </w:rPr>
                </w:rPrChange>
              </w:rPr>
            </w:pPr>
            <w:r w:rsidRPr="000926C9">
              <w:rPr>
                <w:rFonts w:ascii="Roboto" w:hAnsi="Roboto"/>
                <w:b/>
                <w:color w:val="000000"/>
                <w:sz w:val="20"/>
                <w:rPrChange w:id="249" w:author="Autor">
                  <w:rPr>
                    <w:b/>
                    <w:color w:val="000000"/>
                    <w:sz w:val="20"/>
                  </w:rPr>
                </w:rPrChange>
              </w:rPr>
              <w:t>ženy</w:t>
            </w:r>
          </w:p>
        </w:tc>
        <w:tc>
          <w:tcPr>
            <w:tcW w:w="4956" w:type="dxa"/>
            <w:gridSpan w:val="4"/>
            <w:tcPrChange w:id="250" w:author="Autor">
              <w:tcPr>
                <w:tcW w:w="4956" w:type="dxa"/>
                <w:gridSpan w:val="4"/>
              </w:tcPr>
            </w:tcPrChange>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0926C9">
        <w:tc>
          <w:tcPr>
            <w:tcW w:w="846" w:type="dxa"/>
            <w:tcPrChange w:id="251" w:author="Autor">
              <w:tcPr>
                <w:tcW w:w="846" w:type="dxa"/>
              </w:tcPr>
            </w:tcPrChange>
          </w:tcPr>
          <w:p w14:paraId="09324413" w14:textId="77777777" w:rsidR="00943B31" w:rsidRPr="00943B31" w:rsidRDefault="00943B31" w:rsidP="00943B31">
            <w:pPr>
              <w:rPr>
                <w:sz w:val="20"/>
                <w:szCs w:val="20"/>
              </w:rPr>
            </w:pPr>
            <w:r w:rsidRPr="00943B31">
              <w:rPr>
                <w:sz w:val="20"/>
                <w:szCs w:val="20"/>
              </w:rPr>
              <w:t>24</w:t>
            </w:r>
          </w:p>
        </w:tc>
        <w:tc>
          <w:tcPr>
            <w:tcW w:w="1630" w:type="dxa"/>
            <w:vMerge/>
            <w:tcPrChange w:id="252" w:author="Autor">
              <w:tcPr>
                <w:tcW w:w="1630" w:type="dxa"/>
                <w:vMerge/>
              </w:tcPr>
            </w:tcPrChange>
          </w:tcPr>
          <w:p w14:paraId="686A42D9" w14:textId="77777777" w:rsidR="00943B31" w:rsidRPr="000926C9" w:rsidRDefault="00943B31" w:rsidP="00950FB6">
            <w:pPr>
              <w:widowControl w:val="0"/>
              <w:autoSpaceDE w:val="0"/>
              <w:autoSpaceDN w:val="0"/>
              <w:adjustRightInd w:val="0"/>
              <w:rPr>
                <w:rFonts w:ascii="Roboto" w:hAnsi="Roboto"/>
                <w:b/>
                <w:color w:val="000000"/>
                <w:sz w:val="20"/>
                <w:rPrChange w:id="253" w:author="Autor">
                  <w:rPr>
                    <w:b/>
                    <w:color w:val="000000"/>
                    <w:sz w:val="20"/>
                  </w:rPr>
                </w:rPrChange>
              </w:rPr>
            </w:pPr>
          </w:p>
        </w:tc>
        <w:tc>
          <w:tcPr>
            <w:tcW w:w="1630" w:type="dxa"/>
            <w:tcPrChange w:id="254" w:author="Autor">
              <w:tcPr>
                <w:tcW w:w="1630" w:type="dxa"/>
              </w:tcPr>
            </w:tcPrChange>
          </w:tcPr>
          <w:p w14:paraId="4F9376A4" w14:textId="77777777" w:rsidR="00943B31" w:rsidRPr="000926C9" w:rsidRDefault="00943B31" w:rsidP="00950FB6">
            <w:pPr>
              <w:widowControl w:val="0"/>
              <w:autoSpaceDE w:val="0"/>
              <w:autoSpaceDN w:val="0"/>
              <w:adjustRightInd w:val="0"/>
              <w:rPr>
                <w:rFonts w:ascii="Roboto" w:hAnsi="Roboto"/>
                <w:b/>
                <w:color w:val="000000"/>
                <w:sz w:val="20"/>
                <w:rPrChange w:id="255" w:author="Autor">
                  <w:rPr>
                    <w:b/>
                    <w:color w:val="000000"/>
                    <w:sz w:val="20"/>
                  </w:rPr>
                </w:rPrChange>
              </w:rPr>
            </w:pPr>
            <w:r w:rsidRPr="000926C9">
              <w:rPr>
                <w:rFonts w:ascii="Roboto" w:hAnsi="Roboto"/>
                <w:b/>
                <w:color w:val="000000"/>
                <w:sz w:val="20"/>
                <w:rPrChange w:id="256" w:author="Autor">
                  <w:rPr>
                    <w:b/>
                    <w:color w:val="000000"/>
                    <w:sz w:val="20"/>
                  </w:rPr>
                </w:rPrChange>
              </w:rPr>
              <w:t>muži</w:t>
            </w:r>
          </w:p>
        </w:tc>
        <w:tc>
          <w:tcPr>
            <w:tcW w:w="4956" w:type="dxa"/>
            <w:gridSpan w:val="4"/>
            <w:tcPrChange w:id="257" w:author="Autor">
              <w:tcPr>
                <w:tcW w:w="4956" w:type="dxa"/>
                <w:gridSpan w:val="4"/>
              </w:tcPr>
            </w:tcPrChange>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0926C9">
        <w:tc>
          <w:tcPr>
            <w:tcW w:w="846" w:type="dxa"/>
            <w:tcPrChange w:id="258" w:author="Autor">
              <w:tcPr>
                <w:tcW w:w="846" w:type="dxa"/>
              </w:tcPr>
            </w:tcPrChange>
          </w:tcPr>
          <w:p w14:paraId="4E55A811" w14:textId="77777777" w:rsidR="00943B31" w:rsidRPr="00943B31" w:rsidRDefault="00943B31" w:rsidP="00943B31">
            <w:pPr>
              <w:rPr>
                <w:sz w:val="20"/>
                <w:szCs w:val="20"/>
              </w:rPr>
            </w:pPr>
            <w:r w:rsidRPr="00943B31">
              <w:rPr>
                <w:sz w:val="20"/>
                <w:szCs w:val="20"/>
              </w:rPr>
              <w:t>25</w:t>
            </w:r>
          </w:p>
        </w:tc>
        <w:tc>
          <w:tcPr>
            <w:tcW w:w="1630" w:type="dxa"/>
            <w:vMerge/>
            <w:tcPrChange w:id="259" w:author="Autor">
              <w:tcPr>
                <w:tcW w:w="1630" w:type="dxa"/>
                <w:vMerge/>
              </w:tcPr>
            </w:tcPrChange>
          </w:tcPr>
          <w:p w14:paraId="471D6AB8" w14:textId="77777777" w:rsidR="00943B31" w:rsidRPr="000926C9" w:rsidRDefault="00943B31" w:rsidP="00950FB6">
            <w:pPr>
              <w:widowControl w:val="0"/>
              <w:autoSpaceDE w:val="0"/>
              <w:autoSpaceDN w:val="0"/>
              <w:adjustRightInd w:val="0"/>
              <w:rPr>
                <w:rFonts w:ascii="Roboto" w:hAnsi="Roboto"/>
                <w:b/>
                <w:color w:val="000000"/>
                <w:sz w:val="20"/>
                <w:rPrChange w:id="260" w:author="Autor">
                  <w:rPr>
                    <w:b/>
                    <w:color w:val="000000"/>
                    <w:sz w:val="20"/>
                  </w:rPr>
                </w:rPrChange>
              </w:rPr>
            </w:pPr>
          </w:p>
        </w:tc>
        <w:tc>
          <w:tcPr>
            <w:tcW w:w="1630" w:type="dxa"/>
            <w:tcPrChange w:id="261" w:author="Autor">
              <w:tcPr>
                <w:tcW w:w="1630" w:type="dxa"/>
              </w:tcPr>
            </w:tcPrChange>
          </w:tcPr>
          <w:p w14:paraId="4E93E6D1" w14:textId="77777777" w:rsidR="00943B31" w:rsidRPr="000926C9" w:rsidRDefault="00943B31" w:rsidP="00950FB6">
            <w:pPr>
              <w:widowControl w:val="0"/>
              <w:autoSpaceDE w:val="0"/>
              <w:autoSpaceDN w:val="0"/>
              <w:adjustRightInd w:val="0"/>
              <w:rPr>
                <w:rFonts w:ascii="Roboto" w:hAnsi="Roboto"/>
                <w:b/>
                <w:color w:val="000000"/>
                <w:sz w:val="20"/>
                <w:rPrChange w:id="262" w:author="Autor">
                  <w:rPr>
                    <w:b/>
                    <w:color w:val="000000"/>
                    <w:sz w:val="20"/>
                  </w:rPr>
                </w:rPrChange>
              </w:rPr>
            </w:pPr>
            <w:r w:rsidRPr="000926C9">
              <w:rPr>
                <w:rFonts w:ascii="Roboto" w:hAnsi="Roboto"/>
                <w:b/>
                <w:color w:val="000000"/>
                <w:sz w:val="20"/>
                <w:rPrChange w:id="263" w:author="Autor">
                  <w:rPr>
                    <w:b/>
                    <w:color w:val="000000"/>
                    <w:sz w:val="20"/>
                  </w:rPr>
                </w:rPrChange>
              </w:rPr>
              <w:t>spolu</w:t>
            </w:r>
          </w:p>
        </w:tc>
        <w:tc>
          <w:tcPr>
            <w:tcW w:w="4956" w:type="dxa"/>
            <w:gridSpan w:val="4"/>
            <w:tcPrChange w:id="264" w:author="Autor">
              <w:tcPr>
                <w:tcW w:w="4956" w:type="dxa"/>
                <w:gridSpan w:val="4"/>
              </w:tcPr>
            </w:tcPrChange>
          </w:tcPr>
          <w:p w14:paraId="1B0AAED4" w14:textId="77777777" w:rsidR="00943B31" w:rsidRDefault="00943B31" w:rsidP="00950FB6">
            <w:r>
              <w:rPr>
                <w:sz w:val="18"/>
                <w:szCs w:val="18"/>
              </w:rPr>
              <w:t>Automaticky vyplnené</w:t>
            </w:r>
          </w:p>
        </w:tc>
      </w:tr>
      <w:tr w:rsidR="00943B31" w14:paraId="039BB71F" w14:textId="77777777" w:rsidTr="000926C9">
        <w:tc>
          <w:tcPr>
            <w:tcW w:w="846" w:type="dxa"/>
            <w:tcPrChange w:id="265" w:author="Autor">
              <w:tcPr>
                <w:tcW w:w="846" w:type="dxa"/>
              </w:tcPr>
            </w:tcPrChange>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Change w:id="266" w:author="Autor">
              <w:tcPr>
                <w:tcW w:w="3260" w:type="dxa"/>
                <w:gridSpan w:val="2"/>
              </w:tcPr>
            </w:tcPrChange>
          </w:tcPr>
          <w:p w14:paraId="298A3ED3" w14:textId="77777777" w:rsidR="00943B31" w:rsidRPr="000926C9" w:rsidRDefault="00943B31" w:rsidP="002906C2">
            <w:pPr>
              <w:widowControl w:val="0"/>
              <w:autoSpaceDE w:val="0"/>
              <w:autoSpaceDN w:val="0"/>
              <w:adjustRightInd w:val="0"/>
              <w:rPr>
                <w:rFonts w:ascii="Roboto" w:hAnsi="Roboto"/>
                <w:b/>
                <w:color w:val="000000"/>
                <w:sz w:val="20"/>
                <w:rPrChange w:id="267" w:author="Autor">
                  <w:rPr>
                    <w:b/>
                    <w:color w:val="000000"/>
                    <w:sz w:val="20"/>
                  </w:rPr>
                </w:rPrChange>
              </w:rPr>
            </w:pPr>
            <w:r w:rsidRPr="000926C9">
              <w:rPr>
                <w:rFonts w:ascii="Roboto" w:hAnsi="Roboto"/>
                <w:b/>
                <w:color w:val="000000"/>
                <w:sz w:val="20"/>
                <w:rPrChange w:id="268" w:author="Autor">
                  <w:rPr>
                    <w:b/>
                    <w:color w:val="000000"/>
                    <w:sz w:val="20"/>
                  </w:rPr>
                </w:rPrChange>
              </w:rPr>
              <w:t>Miera plnenia kumulatív</w:t>
            </w:r>
            <w:r w:rsidRPr="000926C9">
              <w:rPr>
                <w:rFonts w:ascii="Roboto" w:hAnsi="Roboto"/>
                <w:b/>
                <w:color w:val="000000"/>
                <w:sz w:val="20"/>
                <w:rPrChange w:id="269" w:author="Autor">
                  <w:rPr>
                    <w:b/>
                    <w:color w:val="000000"/>
                    <w:sz w:val="20"/>
                  </w:rPr>
                </w:rPrChange>
              </w:rPr>
              <w:br/>
              <w:t>(v %)</w:t>
            </w:r>
          </w:p>
        </w:tc>
        <w:tc>
          <w:tcPr>
            <w:tcW w:w="4956" w:type="dxa"/>
            <w:gridSpan w:val="4"/>
            <w:tcPrChange w:id="270" w:author="Autor">
              <w:tcPr>
                <w:tcW w:w="4956" w:type="dxa"/>
                <w:gridSpan w:val="4"/>
              </w:tcPr>
            </w:tcPrChange>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0926C9">
        <w:tc>
          <w:tcPr>
            <w:tcW w:w="846" w:type="dxa"/>
            <w:tcPrChange w:id="271" w:author="Autor">
              <w:tcPr>
                <w:tcW w:w="846" w:type="dxa"/>
              </w:tcPr>
            </w:tcPrChange>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Change w:id="272" w:author="Autor">
              <w:tcPr>
                <w:tcW w:w="1630" w:type="dxa"/>
                <w:vMerge w:val="restart"/>
              </w:tcPr>
            </w:tcPrChange>
          </w:tcPr>
          <w:p w14:paraId="583447B6" w14:textId="77777777" w:rsidR="00943B31" w:rsidRPr="000926C9" w:rsidRDefault="00943B31" w:rsidP="00943B31">
            <w:pPr>
              <w:widowControl w:val="0"/>
              <w:autoSpaceDE w:val="0"/>
              <w:autoSpaceDN w:val="0"/>
              <w:adjustRightInd w:val="0"/>
              <w:rPr>
                <w:rFonts w:ascii="Roboto" w:hAnsi="Roboto"/>
                <w:b/>
                <w:color w:val="000000"/>
                <w:sz w:val="20"/>
                <w:rPrChange w:id="273" w:author="Autor">
                  <w:rPr>
                    <w:b/>
                    <w:color w:val="000000"/>
                    <w:sz w:val="20"/>
                  </w:rPr>
                </w:rPrChange>
              </w:rPr>
            </w:pPr>
            <w:r w:rsidRPr="000926C9">
              <w:rPr>
                <w:rFonts w:ascii="Roboto" w:hAnsi="Roboto"/>
                <w:b/>
                <w:color w:val="000000"/>
                <w:sz w:val="20"/>
                <w:rPrChange w:id="274" w:author="Autor">
                  <w:rPr>
                    <w:b/>
                    <w:color w:val="000000"/>
                    <w:sz w:val="20"/>
                  </w:rPr>
                </w:rPrChange>
              </w:rPr>
              <w:t>Skutočný stav ročný</w:t>
            </w:r>
          </w:p>
          <w:p w14:paraId="68AFEA34" w14:textId="77777777" w:rsidR="00943B31" w:rsidRPr="000926C9" w:rsidRDefault="00943B31" w:rsidP="00943B31">
            <w:pPr>
              <w:widowControl w:val="0"/>
              <w:autoSpaceDE w:val="0"/>
              <w:autoSpaceDN w:val="0"/>
              <w:adjustRightInd w:val="0"/>
              <w:rPr>
                <w:rFonts w:ascii="Roboto" w:hAnsi="Roboto"/>
                <w:b/>
                <w:color w:val="000000"/>
                <w:sz w:val="20"/>
                <w:rPrChange w:id="275" w:author="Autor">
                  <w:rPr>
                    <w:b/>
                    <w:color w:val="000000"/>
                    <w:sz w:val="20"/>
                  </w:rPr>
                </w:rPrChange>
              </w:rPr>
            </w:pPr>
          </w:p>
        </w:tc>
        <w:tc>
          <w:tcPr>
            <w:tcW w:w="1630" w:type="dxa"/>
            <w:tcPrChange w:id="276" w:author="Autor">
              <w:tcPr>
                <w:tcW w:w="1630" w:type="dxa"/>
              </w:tcPr>
            </w:tcPrChange>
          </w:tcPr>
          <w:p w14:paraId="3FB8CBF8" w14:textId="77777777" w:rsidR="00943B31" w:rsidRPr="000926C9" w:rsidRDefault="00943B31" w:rsidP="00943B31">
            <w:pPr>
              <w:widowControl w:val="0"/>
              <w:autoSpaceDE w:val="0"/>
              <w:autoSpaceDN w:val="0"/>
              <w:adjustRightInd w:val="0"/>
              <w:rPr>
                <w:rFonts w:ascii="Roboto" w:hAnsi="Roboto"/>
                <w:b/>
                <w:color w:val="000000"/>
                <w:sz w:val="20"/>
                <w:rPrChange w:id="277" w:author="Autor">
                  <w:rPr>
                    <w:b/>
                    <w:color w:val="000000"/>
                    <w:sz w:val="20"/>
                  </w:rPr>
                </w:rPrChange>
              </w:rPr>
            </w:pPr>
            <w:r w:rsidRPr="000926C9">
              <w:rPr>
                <w:rFonts w:ascii="Roboto" w:hAnsi="Roboto"/>
                <w:b/>
                <w:color w:val="000000"/>
                <w:sz w:val="20"/>
                <w:rPrChange w:id="278" w:author="Autor">
                  <w:rPr>
                    <w:b/>
                    <w:color w:val="000000"/>
                    <w:sz w:val="20"/>
                  </w:rPr>
                </w:rPrChange>
              </w:rPr>
              <w:t>ženy</w:t>
            </w:r>
          </w:p>
        </w:tc>
        <w:tc>
          <w:tcPr>
            <w:tcW w:w="4956" w:type="dxa"/>
            <w:gridSpan w:val="4"/>
            <w:tcPrChange w:id="279" w:author="Autor">
              <w:tcPr>
                <w:tcW w:w="4956" w:type="dxa"/>
                <w:gridSpan w:val="4"/>
              </w:tcPr>
            </w:tcPrChange>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0926C9">
        <w:tc>
          <w:tcPr>
            <w:tcW w:w="846" w:type="dxa"/>
            <w:tcPrChange w:id="280" w:author="Autor">
              <w:tcPr>
                <w:tcW w:w="846" w:type="dxa"/>
              </w:tcPr>
            </w:tcPrChange>
          </w:tcPr>
          <w:p w14:paraId="6E534A06" w14:textId="77777777" w:rsidR="00943B31" w:rsidRPr="00943B31" w:rsidRDefault="00943B31" w:rsidP="00943B31">
            <w:pPr>
              <w:rPr>
                <w:sz w:val="20"/>
                <w:szCs w:val="20"/>
              </w:rPr>
            </w:pPr>
            <w:r w:rsidRPr="00943B31">
              <w:rPr>
                <w:sz w:val="20"/>
                <w:szCs w:val="20"/>
              </w:rPr>
              <w:t>28</w:t>
            </w:r>
          </w:p>
        </w:tc>
        <w:tc>
          <w:tcPr>
            <w:tcW w:w="1630" w:type="dxa"/>
            <w:vMerge/>
            <w:tcPrChange w:id="281" w:author="Autor">
              <w:tcPr>
                <w:tcW w:w="1630" w:type="dxa"/>
                <w:vMerge/>
              </w:tcPr>
            </w:tcPrChange>
          </w:tcPr>
          <w:p w14:paraId="0C4BC8C3" w14:textId="77777777" w:rsidR="00943B31" w:rsidRPr="000926C9" w:rsidRDefault="00943B31" w:rsidP="00950FB6">
            <w:pPr>
              <w:widowControl w:val="0"/>
              <w:autoSpaceDE w:val="0"/>
              <w:autoSpaceDN w:val="0"/>
              <w:adjustRightInd w:val="0"/>
              <w:rPr>
                <w:rFonts w:ascii="Roboto" w:hAnsi="Roboto"/>
                <w:b/>
                <w:color w:val="000000"/>
                <w:sz w:val="20"/>
                <w:rPrChange w:id="282" w:author="Autor">
                  <w:rPr>
                    <w:b/>
                    <w:color w:val="000000"/>
                    <w:sz w:val="20"/>
                  </w:rPr>
                </w:rPrChange>
              </w:rPr>
            </w:pPr>
          </w:p>
        </w:tc>
        <w:tc>
          <w:tcPr>
            <w:tcW w:w="1630" w:type="dxa"/>
            <w:tcPrChange w:id="283" w:author="Autor">
              <w:tcPr>
                <w:tcW w:w="1630" w:type="dxa"/>
              </w:tcPr>
            </w:tcPrChange>
          </w:tcPr>
          <w:p w14:paraId="526188A0" w14:textId="77777777" w:rsidR="00943B31" w:rsidRPr="000926C9" w:rsidRDefault="00943B31" w:rsidP="00950FB6">
            <w:pPr>
              <w:widowControl w:val="0"/>
              <w:autoSpaceDE w:val="0"/>
              <w:autoSpaceDN w:val="0"/>
              <w:adjustRightInd w:val="0"/>
              <w:rPr>
                <w:rFonts w:ascii="Roboto" w:hAnsi="Roboto"/>
                <w:b/>
                <w:color w:val="000000"/>
                <w:sz w:val="20"/>
                <w:rPrChange w:id="284" w:author="Autor">
                  <w:rPr>
                    <w:b/>
                    <w:color w:val="000000"/>
                    <w:sz w:val="20"/>
                  </w:rPr>
                </w:rPrChange>
              </w:rPr>
            </w:pPr>
            <w:r w:rsidRPr="000926C9">
              <w:rPr>
                <w:rFonts w:ascii="Roboto" w:hAnsi="Roboto"/>
                <w:b/>
                <w:color w:val="000000"/>
                <w:sz w:val="20"/>
                <w:rPrChange w:id="285" w:author="Autor">
                  <w:rPr>
                    <w:b/>
                    <w:color w:val="000000"/>
                    <w:sz w:val="20"/>
                  </w:rPr>
                </w:rPrChange>
              </w:rPr>
              <w:t>muži</w:t>
            </w:r>
          </w:p>
        </w:tc>
        <w:tc>
          <w:tcPr>
            <w:tcW w:w="4956" w:type="dxa"/>
            <w:gridSpan w:val="4"/>
            <w:tcPrChange w:id="286" w:author="Autor">
              <w:tcPr>
                <w:tcW w:w="4956" w:type="dxa"/>
                <w:gridSpan w:val="4"/>
              </w:tcPr>
            </w:tcPrChange>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0926C9">
        <w:tc>
          <w:tcPr>
            <w:tcW w:w="846" w:type="dxa"/>
            <w:tcPrChange w:id="287" w:author="Autor">
              <w:tcPr>
                <w:tcW w:w="846" w:type="dxa"/>
              </w:tcPr>
            </w:tcPrChange>
          </w:tcPr>
          <w:p w14:paraId="3636898E" w14:textId="77777777" w:rsidR="00943B31" w:rsidRPr="00943B31" w:rsidRDefault="00943B31" w:rsidP="00943B31">
            <w:pPr>
              <w:rPr>
                <w:sz w:val="20"/>
                <w:szCs w:val="20"/>
              </w:rPr>
            </w:pPr>
            <w:r w:rsidRPr="00943B31">
              <w:rPr>
                <w:sz w:val="20"/>
                <w:szCs w:val="20"/>
              </w:rPr>
              <w:t>29</w:t>
            </w:r>
          </w:p>
        </w:tc>
        <w:tc>
          <w:tcPr>
            <w:tcW w:w="1630" w:type="dxa"/>
            <w:vMerge/>
            <w:tcPrChange w:id="288" w:author="Autor">
              <w:tcPr>
                <w:tcW w:w="1630" w:type="dxa"/>
                <w:vMerge/>
              </w:tcPr>
            </w:tcPrChange>
          </w:tcPr>
          <w:p w14:paraId="6547D544" w14:textId="77777777" w:rsidR="00943B31" w:rsidRPr="000926C9" w:rsidRDefault="00943B31" w:rsidP="00950FB6">
            <w:pPr>
              <w:widowControl w:val="0"/>
              <w:autoSpaceDE w:val="0"/>
              <w:autoSpaceDN w:val="0"/>
              <w:adjustRightInd w:val="0"/>
              <w:rPr>
                <w:rFonts w:ascii="Roboto" w:hAnsi="Roboto"/>
                <w:b/>
                <w:color w:val="000000"/>
                <w:sz w:val="20"/>
                <w:rPrChange w:id="289" w:author="Autor">
                  <w:rPr>
                    <w:b/>
                    <w:color w:val="000000"/>
                    <w:sz w:val="20"/>
                  </w:rPr>
                </w:rPrChange>
              </w:rPr>
            </w:pPr>
          </w:p>
        </w:tc>
        <w:tc>
          <w:tcPr>
            <w:tcW w:w="1630" w:type="dxa"/>
            <w:tcPrChange w:id="290" w:author="Autor">
              <w:tcPr>
                <w:tcW w:w="1630" w:type="dxa"/>
              </w:tcPr>
            </w:tcPrChange>
          </w:tcPr>
          <w:p w14:paraId="0FCD72E3" w14:textId="77777777" w:rsidR="00943B31" w:rsidRPr="000926C9" w:rsidRDefault="00943B31" w:rsidP="00950FB6">
            <w:pPr>
              <w:widowControl w:val="0"/>
              <w:autoSpaceDE w:val="0"/>
              <w:autoSpaceDN w:val="0"/>
              <w:adjustRightInd w:val="0"/>
              <w:rPr>
                <w:rFonts w:ascii="Roboto" w:hAnsi="Roboto"/>
                <w:b/>
                <w:color w:val="000000"/>
                <w:sz w:val="20"/>
                <w:rPrChange w:id="291" w:author="Autor">
                  <w:rPr>
                    <w:b/>
                    <w:color w:val="000000"/>
                    <w:sz w:val="20"/>
                  </w:rPr>
                </w:rPrChange>
              </w:rPr>
            </w:pPr>
            <w:r w:rsidRPr="000926C9">
              <w:rPr>
                <w:rFonts w:ascii="Roboto" w:hAnsi="Roboto"/>
                <w:b/>
                <w:color w:val="000000"/>
                <w:sz w:val="20"/>
                <w:rPrChange w:id="292" w:author="Autor">
                  <w:rPr>
                    <w:b/>
                    <w:color w:val="000000"/>
                    <w:sz w:val="20"/>
                  </w:rPr>
                </w:rPrChange>
              </w:rPr>
              <w:t>spolu</w:t>
            </w:r>
          </w:p>
        </w:tc>
        <w:tc>
          <w:tcPr>
            <w:tcW w:w="4956" w:type="dxa"/>
            <w:gridSpan w:val="4"/>
            <w:tcPrChange w:id="293" w:author="Autor">
              <w:tcPr>
                <w:tcW w:w="4956" w:type="dxa"/>
                <w:gridSpan w:val="4"/>
              </w:tcPr>
            </w:tcPrChange>
          </w:tcPr>
          <w:p w14:paraId="57BD387E" w14:textId="77777777" w:rsidR="00943B31" w:rsidRDefault="00943B31" w:rsidP="00950FB6">
            <w:r>
              <w:rPr>
                <w:sz w:val="18"/>
                <w:szCs w:val="18"/>
              </w:rPr>
              <w:t>Automaticky vyplnené</w:t>
            </w:r>
          </w:p>
        </w:tc>
      </w:tr>
      <w:tr w:rsidR="00943B31" w14:paraId="5F6C07F4" w14:textId="77777777" w:rsidTr="000926C9">
        <w:tc>
          <w:tcPr>
            <w:tcW w:w="846" w:type="dxa"/>
            <w:tcPrChange w:id="294" w:author="Autor">
              <w:tcPr>
                <w:tcW w:w="846" w:type="dxa"/>
              </w:tcPr>
            </w:tcPrChange>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Change w:id="295" w:author="Autor">
              <w:tcPr>
                <w:tcW w:w="3260" w:type="dxa"/>
                <w:gridSpan w:val="2"/>
              </w:tcPr>
            </w:tcPrChange>
          </w:tcPr>
          <w:p w14:paraId="75C07A56" w14:textId="77777777" w:rsidR="00943B31" w:rsidRPr="000926C9" w:rsidRDefault="00943B31" w:rsidP="002906C2">
            <w:pPr>
              <w:widowControl w:val="0"/>
              <w:autoSpaceDE w:val="0"/>
              <w:autoSpaceDN w:val="0"/>
              <w:adjustRightInd w:val="0"/>
              <w:rPr>
                <w:rFonts w:ascii="Roboto" w:hAnsi="Roboto"/>
                <w:b/>
                <w:color w:val="000000"/>
                <w:sz w:val="20"/>
                <w:rPrChange w:id="296" w:author="Autor">
                  <w:rPr>
                    <w:b/>
                    <w:color w:val="000000"/>
                    <w:sz w:val="20"/>
                  </w:rPr>
                </w:rPrChange>
              </w:rPr>
            </w:pPr>
            <w:r w:rsidRPr="000926C9">
              <w:rPr>
                <w:rFonts w:ascii="Roboto" w:hAnsi="Roboto"/>
                <w:b/>
                <w:color w:val="000000"/>
                <w:sz w:val="20"/>
                <w:rPrChange w:id="297" w:author="Autor">
                  <w:rPr>
                    <w:b/>
                    <w:color w:val="000000"/>
                    <w:sz w:val="20"/>
                  </w:rPr>
                </w:rPrChange>
              </w:rPr>
              <w:t>Miera plnenia ročná</w:t>
            </w:r>
            <w:r w:rsidRPr="000926C9">
              <w:rPr>
                <w:rFonts w:ascii="Roboto" w:hAnsi="Roboto"/>
                <w:b/>
                <w:color w:val="000000"/>
                <w:sz w:val="20"/>
                <w:rPrChange w:id="298" w:author="Autor">
                  <w:rPr>
                    <w:b/>
                    <w:color w:val="000000"/>
                    <w:sz w:val="20"/>
                  </w:rPr>
                </w:rPrChange>
              </w:rPr>
              <w:br/>
              <w:t>(v %)</w:t>
            </w:r>
          </w:p>
        </w:tc>
        <w:tc>
          <w:tcPr>
            <w:tcW w:w="4956" w:type="dxa"/>
            <w:gridSpan w:val="4"/>
            <w:tcPrChange w:id="299" w:author="Autor">
              <w:tcPr>
                <w:tcW w:w="4956" w:type="dxa"/>
                <w:gridSpan w:val="4"/>
              </w:tcPr>
            </w:tcPrChange>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0926C9">
        <w:tc>
          <w:tcPr>
            <w:tcW w:w="846" w:type="dxa"/>
            <w:tcPrChange w:id="300" w:author="Autor">
              <w:tcPr>
                <w:tcW w:w="846" w:type="dxa"/>
              </w:tcPr>
            </w:tcPrChange>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Change w:id="301" w:author="Autor">
              <w:tcPr>
                <w:tcW w:w="3260" w:type="dxa"/>
                <w:gridSpan w:val="2"/>
              </w:tcPr>
            </w:tcPrChange>
          </w:tcPr>
          <w:p w14:paraId="3CDE86E7" w14:textId="77777777" w:rsidR="00943B31" w:rsidRPr="000926C9" w:rsidRDefault="00943B31" w:rsidP="002906C2">
            <w:pPr>
              <w:widowControl w:val="0"/>
              <w:autoSpaceDE w:val="0"/>
              <w:autoSpaceDN w:val="0"/>
              <w:adjustRightInd w:val="0"/>
              <w:rPr>
                <w:rFonts w:ascii="Roboto" w:hAnsi="Roboto"/>
                <w:b/>
                <w:color w:val="000000"/>
                <w:sz w:val="20"/>
                <w:rPrChange w:id="302" w:author="Autor">
                  <w:rPr>
                    <w:b/>
                    <w:color w:val="000000"/>
                    <w:sz w:val="20"/>
                  </w:rPr>
                </w:rPrChange>
              </w:rPr>
            </w:pPr>
            <w:r w:rsidRPr="000926C9">
              <w:rPr>
                <w:rFonts w:ascii="Roboto" w:hAnsi="Roboto"/>
                <w:b/>
                <w:color w:val="000000"/>
                <w:sz w:val="20"/>
                <w:rPrChange w:id="303" w:author="Autor">
                  <w:rPr>
                    <w:b/>
                    <w:color w:val="000000"/>
                    <w:sz w:val="20"/>
                  </w:rPr>
                </w:rPrChange>
              </w:rPr>
              <w:t xml:space="preserve">Poznámky k merateľnému ukazovateľu  </w:t>
            </w:r>
          </w:p>
        </w:tc>
        <w:tc>
          <w:tcPr>
            <w:tcW w:w="4956" w:type="dxa"/>
            <w:gridSpan w:val="4"/>
            <w:tcPrChange w:id="304" w:author="Autor">
              <w:tcPr>
                <w:tcW w:w="4956" w:type="dxa"/>
                <w:gridSpan w:val="4"/>
              </w:tcPr>
            </w:tcPrChange>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7FAC58E7" w14:textId="77777777" w:rsidR="00BE2872" w:rsidRPr="00BE2872" w:rsidRDefault="00BE2872" w:rsidP="00BE2872">
      <w:pPr>
        <w:rPr>
          <w:del w:id="305" w:author="Autor"/>
        </w:rPr>
      </w:pPr>
    </w:p>
    <w:p w14:paraId="11DBA4A9" w14:textId="77777777" w:rsidR="00BE2872" w:rsidRPr="00BE2872" w:rsidRDefault="00BE2872" w:rsidP="00483BA1">
      <w:pPr>
        <w:widowControl w:val="0"/>
        <w:autoSpaceDE w:val="0"/>
        <w:autoSpaceDN w:val="0"/>
        <w:adjustRightInd w:val="0"/>
        <w:rPr>
          <w:del w:id="306" w:author="Autor"/>
          <w:b/>
          <w:bCs/>
          <w:color w:val="0064A3"/>
          <w:sz w:val="60"/>
          <w:szCs w:val="60"/>
        </w:rPr>
      </w:pPr>
    </w:p>
    <w:p w14:paraId="32489BEC" w14:textId="77777777" w:rsidR="00BE2872" w:rsidRDefault="00BE2872" w:rsidP="00483BA1">
      <w:pPr>
        <w:widowControl w:val="0"/>
        <w:autoSpaceDE w:val="0"/>
        <w:autoSpaceDN w:val="0"/>
        <w:adjustRightInd w:val="0"/>
        <w:rPr>
          <w:del w:id="307" w:author="Autor"/>
          <w:b/>
          <w:bCs/>
          <w:color w:val="0064A3"/>
          <w:sz w:val="60"/>
          <w:szCs w:val="60"/>
        </w:rPr>
      </w:pPr>
    </w:p>
    <w:p w14:paraId="26926CE0" w14:textId="77777777" w:rsidR="00BE2872" w:rsidRDefault="00BE2872" w:rsidP="00483BA1">
      <w:pPr>
        <w:widowControl w:val="0"/>
        <w:autoSpaceDE w:val="0"/>
        <w:autoSpaceDN w:val="0"/>
        <w:adjustRightInd w:val="0"/>
        <w:rPr>
          <w:del w:id="308" w:author="Autor"/>
          <w:b/>
          <w:bCs/>
          <w:color w:val="0064A3"/>
          <w:sz w:val="60"/>
          <w:szCs w:val="60"/>
        </w:rPr>
      </w:pPr>
    </w:p>
    <w:p w14:paraId="6C8677E6" w14:textId="77777777" w:rsidR="00271398" w:rsidRPr="000926C9" w:rsidRDefault="00271398" w:rsidP="000926C9">
      <w:pPr>
        <w:rPr>
          <w:rPrChange w:id="309" w:author="Autor">
            <w:rPr>
              <w:b/>
              <w:sz w:val="20"/>
            </w:rPr>
          </w:rPrChange>
        </w:rPr>
        <w:pPrChange w:id="310" w:author="Autor">
          <w:pPr>
            <w:jc w:val="center"/>
          </w:pPr>
        </w:pPrChange>
      </w:pPr>
      <w:bookmarkStart w:id="311" w:name="JR_PAGE_ANCHOR_0_1"/>
      <w:bookmarkStart w:id="312" w:name="JR_PAGE_ANCHOR_0_2"/>
      <w:bookmarkStart w:id="313" w:name="JR_PAGE_ANCHOR_0_3"/>
      <w:bookmarkStart w:id="314" w:name="JR_PAGE_ANCHOR_0_4"/>
      <w:bookmarkStart w:id="315" w:name="JR_PAGE_ANCHOR_0_5"/>
      <w:bookmarkStart w:id="316" w:name="JR_PAGE_ANCHOR_0_6"/>
      <w:bookmarkStart w:id="317" w:name="JR_PAGE_ANCHOR_0_7"/>
      <w:bookmarkStart w:id="318" w:name="JR_PAGE_ANCHOR_0_8"/>
      <w:bookmarkStart w:id="319" w:name="JR_PAGE_ANCHOR_0_9"/>
      <w:bookmarkEnd w:id="311"/>
      <w:bookmarkEnd w:id="312"/>
      <w:bookmarkEnd w:id="313"/>
      <w:bookmarkEnd w:id="314"/>
      <w:bookmarkEnd w:id="315"/>
      <w:bookmarkEnd w:id="316"/>
      <w:bookmarkEnd w:id="317"/>
      <w:bookmarkEnd w:id="318"/>
      <w:bookmarkEnd w:id="319"/>
    </w:p>
    <w:sectPr w:rsidR="00271398" w:rsidRPr="000926C9" w:rsidSect="000926C9">
      <w:headerReference w:type="default" r:id="rId9"/>
      <w:footerReference w:type="default" r:id="rId10"/>
      <w:headerReference w:type="first" r:id="rId11"/>
      <w:pgSz w:w="11906" w:h="16838" w:code="0"/>
      <w:pgMar w:top="1417" w:right="1417" w:bottom="1417" w:left="1417" w:header="708" w:footer="708" w:gutter="0"/>
      <w:cols w:space="708"/>
      <w:docGrid w:linePitch="360"/>
      <w:sectPrChange w:id="333" w:author="Autor">
        <w:sectPr w:rsidR="00271398" w:rsidRPr="000926C9" w:rsidSect="000926C9">
          <w:pgSz w:code="9"/>
          <w:pgMar w:top="1418" w:right="1418" w:bottom="1418" w:left="1418" w:header="709"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B9573" w14:textId="77777777" w:rsidR="000926C9" w:rsidRDefault="000926C9" w:rsidP="000926C9">
      <w:pPr>
        <w:spacing w:after="0" w:line="240" w:lineRule="auto"/>
      </w:pPr>
      <w:r>
        <w:separator/>
      </w:r>
    </w:p>
  </w:endnote>
  <w:endnote w:type="continuationSeparator" w:id="0">
    <w:p w14:paraId="2CF4F9BA" w14:textId="77777777" w:rsidR="000926C9" w:rsidRDefault="000926C9" w:rsidP="000926C9">
      <w:pPr>
        <w:spacing w:after="0" w:line="240" w:lineRule="auto"/>
      </w:pPr>
      <w:r>
        <w:continuationSeparator/>
      </w:r>
    </w:p>
  </w:endnote>
  <w:endnote w:type="continuationNotice" w:id="1">
    <w:p w14:paraId="6FE9CD96" w14:textId="77777777" w:rsidR="000926C9" w:rsidRDefault="000926C9" w:rsidP="00092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649F6" w14:textId="77777777" w:rsidR="002973BD" w:rsidRDefault="002973BD" w:rsidP="00627EA3">
    <w:pPr>
      <w:pStyle w:val="Pta"/>
      <w:jc w:val="right"/>
      <w:rPr>
        <w:del w:id="321" w:author="Autor"/>
      </w:rPr>
    </w:pPr>
    <w:del w:id="322" w:author="Autor">
      <w:r>
        <w:rPr>
          <w:noProof/>
        </w:rPr>
        <mc:AlternateContent>
          <mc:Choice Requires="wps">
            <w:drawing>
              <wp:anchor distT="4294967295" distB="4294967295" distL="114300" distR="114300" simplePos="0" relativeHeight="251659264" behindDoc="0" locked="0" layoutInCell="1" allowOverlap="1" wp14:anchorId="4194252C" wp14:editId="6B62CE4A">
                <wp:simplePos x="0" y="0"/>
                <wp:positionH relativeFrom="column">
                  <wp:posOffset>-4445</wp:posOffset>
                </wp:positionH>
                <wp:positionV relativeFrom="paragraph">
                  <wp:posOffset>108584</wp:posOffset>
                </wp:positionV>
                <wp:extent cx="8895715" cy="0"/>
                <wp:effectExtent l="57150" t="38100" r="57785" b="95250"/>
                <wp:wrapNone/>
                <wp:docPr id="1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95715"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CE7877" id="Rovná spojnica 4" o:spid="_x0000_s1026" style="position:absolute;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8.55pt" to="700.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" strokecolor="#8064a2 [3207]" strokeweight="3pt">
                <v:shadow on="t" color="black" opacity="22937f" origin=",.5" offset="0,.63889mm"/>
                <o:lock v:ext="edit" shapetype="f"/>
              </v:line>
            </w:pict>
          </mc:Fallback>
        </mc:AlternateContent>
      </w:r>
    </w:del>
  </w:p>
  <w:p w14:paraId="7AFE157F" w14:textId="77777777" w:rsidR="00000000" w:rsidRDefault="002973BD">
    <w:pPr>
      <w:pStyle w:val="Pta"/>
      <w:jc w:val="right"/>
      <w:rPr>
        <w:del w:id="323" w:author="Autor"/>
      </w:rPr>
    </w:pPr>
    <w:del w:id="324" w:author="Autor">
      <w:r>
        <w:delText xml:space="preserve">Strana </w:delText>
      </w:r>
    </w:del>
  </w:p>
  <w:customXmlInsRangeStart w:id="325" w:author="Autor"/>
  <w:sdt>
    <w:sdtPr>
      <w:id w:val="-1490096809"/>
      <w:docPartObj>
        <w:docPartGallery w:val="Page Numbers (Bottom of Page)"/>
        <w:docPartUnique/>
      </w:docPartObj>
    </w:sdtPr>
    <w:sdtEndPr/>
    <w:sdtContent>
      <w:customXmlInsRangeEnd w:id="325"/>
      <w:p w14:paraId="50C9553A" w14:textId="413658B9" w:rsidR="00AC6350" w:rsidRDefault="00AC6350">
        <w:pPr>
          <w:pStyle w:val="Pta"/>
          <w:jc w:val="right"/>
        </w:pPr>
        <w:r>
          <w:fldChar w:fldCharType="begin"/>
        </w:r>
        <w:r>
          <w:instrText>PAGE   \* MERGEFORMAT</w:instrText>
        </w:r>
        <w:r>
          <w:fldChar w:fldCharType="separate"/>
        </w:r>
        <w:r w:rsidR="000926C9">
          <w:rPr>
            <w:noProof/>
          </w:rPr>
          <w:t>1</w:t>
        </w:r>
        <w:r>
          <w:fldChar w:fldCharType="end"/>
        </w:r>
      </w:p>
      <w:customXmlInsRangeStart w:id="326" w:author="Autor"/>
    </w:sdtContent>
  </w:sdt>
  <w:customXmlInsRangeEnd w:id="326"/>
  <w:p w14:paraId="47E44806" w14:textId="77777777" w:rsidR="00AC6350" w:rsidRDefault="00AC635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C37E" w14:textId="77777777" w:rsidR="000926C9" w:rsidRDefault="000926C9" w:rsidP="000926C9">
      <w:pPr>
        <w:spacing w:after="0" w:line="240" w:lineRule="auto"/>
      </w:pPr>
      <w:r>
        <w:separator/>
      </w:r>
    </w:p>
  </w:footnote>
  <w:footnote w:type="continuationSeparator" w:id="0">
    <w:p w14:paraId="6C6D82C7" w14:textId="77777777" w:rsidR="000926C9" w:rsidRDefault="000926C9" w:rsidP="000926C9">
      <w:pPr>
        <w:spacing w:after="0" w:line="240" w:lineRule="auto"/>
      </w:pPr>
      <w:r>
        <w:continuationSeparator/>
      </w:r>
    </w:p>
  </w:footnote>
  <w:footnote w:type="continuationNotice" w:id="1">
    <w:p w14:paraId="4BAD0E74" w14:textId="77777777" w:rsidR="000926C9" w:rsidRDefault="000926C9" w:rsidP="000926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C36F1" w14:textId="6F763F9D" w:rsidR="00AC6350" w:rsidRDefault="00AC6350">
    <w:pPr>
      <w:pStyle w:val="Hlavika"/>
    </w:pPr>
    <w:r>
      <w:tab/>
    </w:r>
    <w:r>
      <w:tab/>
      <w:t>Príloha 4.4.1.A</w:t>
    </w:r>
  </w:p>
  <w:p w14:paraId="7DFBE3FD" w14:textId="77777777" w:rsidR="002973BD" w:rsidRDefault="002973BD" w:rsidP="00B33E73">
    <w:pPr>
      <w:pStyle w:val="Hlavika"/>
      <w:rPr>
        <w:del w:id="320" w:author="Autor"/>
      </w:rPr>
    </w:pPr>
  </w:p>
  <w:p w14:paraId="62565C80" w14:textId="77777777" w:rsidR="00C96FCC" w:rsidRDefault="00C96F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AA2B" w14:textId="77777777" w:rsidR="002973BD" w:rsidRDefault="002973BD" w:rsidP="00B33E73">
    <w:pPr>
      <w:pStyle w:val="Hlavika"/>
      <w:rPr>
        <w:del w:id="327" w:author="Autor"/>
      </w:rPr>
    </w:pPr>
    <w:del w:id="328" w:author="Autor">
      <w:r>
        <w:rPr>
          <w:noProof/>
        </w:rPr>
        <mc:AlternateContent>
          <mc:Choice Requires="wps">
            <w:drawing>
              <wp:anchor distT="4294967295" distB="4294967295" distL="114300" distR="114300" simplePos="0" relativeHeight="251661312" behindDoc="0" locked="0" layoutInCell="1" allowOverlap="1" wp14:anchorId="090BDF02" wp14:editId="277709B9">
                <wp:simplePos x="0" y="0"/>
                <wp:positionH relativeFrom="column">
                  <wp:posOffset>-4445</wp:posOffset>
                </wp:positionH>
                <wp:positionV relativeFrom="paragraph">
                  <wp:posOffset>154304</wp:posOffset>
                </wp:positionV>
                <wp:extent cx="8867140" cy="0"/>
                <wp:effectExtent l="57150" t="38100" r="67310" b="95250"/>
                <wp:wrapNone/>
                <wp:docPr id="13"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6714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914972" id="Rovná spojnica 11"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15pt" to="697.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" strokecolor="#8064a2 [3207]" strokeweight="3pt">
                <v:shadow on="t" color="black" opacity="22937f" origin=",.5" offset="0,.63889mm"/>
                <o:lock v:ext="edit" shapetype="f"/>
              </v:line>
            </w:pict>
          </mc:Fallback>
        </mc:AlternateContent>
      </w:r>
    </w:del>
  </w:p>
  <w:customXmlDelRangeStart w:id="329" w:author="Autor"/>
  <w:sdt>
    <w:sdtPr>
      <w:rPr>
        <w:szCs w:val="20"/>
      </w:rPr>
      <w:id w:val="-794988991"/>
      <w:showingPlcHdr/>
      <w:date>
        <w:dateFormat w:val="dd.MM.yyyy"/>
        <w:lid w:val="sk-SK"/>
        <w:storeMappedDataAs w:val="dateTime"/>
        <w:calendar w:val="gregorian"/>
      </w:date>
    </w:sdtPr>
    <w:sdtEndPr/>
    <w:sdtContent>
      <w:customXmlDelRangeEnd w:id="329"/>
      <w:p w14:paraId="16332062" w14:textId="77777777" w:rsidR="002973BD" w:rsidRPr="00627EA3" w:rsidRDefault="002973BD" w:rsidP="00B33E73">
        <w:pPr>
          <w:pStyle w:val="Hlavika"/>
          <w:jc w:val="right"/>
          <w:rPr>
            <w:del w:id="330" w:author="Autor"/>
          </w:rPr>
        </w:pPr>
        <w:del w:id="331" w:author="Autor">
          <w:r w:rsidRPr="00F64F3B">
            <w:rPr>
              <w:rStyle w:val="Zstupntext"/>
              <w:rFonts w:eastAsiaTheme="minorHAnsi"/>
            </w:rPr>
            <w:delText>Kliknutím zadáte dátum.</w:delText>
          </w:r>
        </w:del>
      </w:p>
      <w:customXmlDelRangeStart w:id="332" w:author="Autor"/>
    </w:sdtContent>
  </w:sdt>
  <w:customXmlDelRangeEnd w:id="332"/>
  <w:p w14:paraId="230B27A0" w14:textId="6804AB79" w:rsidR="000926C9" w:rsidRDefault="000926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7"/>
  </w:num>
  <w:num w:numId="5">
    <w:abstractNumId w:val="3"/>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0003B"/>
    <w:rsid w:val="00013234"/>
    <w:rsid w:val="00022629"/>
    <w:rsid w:val="000423D7"/>
    <w:rsid w:val="00043211"/>
    <w:rsid w:val="00050728"/>
    <w:rsid w:val="000534EE"/>
    <w:rsid w:val="000540CE"/>
    <w:rsid w:val="00054EEE"/>
    <w:rsid w:val="000610A5"/>
    <w:rsid w:val="000648F3"/>
    <w:rsid w:val="00066310"/>
    <w:rsid w:val="00066955"/>
    <w:rsid w:val="00071088"/>
    <w:rsid w:val="00071CD7"/>
    <w:rsid w:val="00081BD0"/>
    <w:rsid w:val="0008230A"/>
    <w:rsid w:val="00083753"/>
    <w:rsid w:val="000902EA"/>
    <w:rsid w:val="000926C9"/>
    <w:rsid w:val="00094599"/>
    <w:rsid w:val="000B11B8"/>
    <w:rsid w:val="000B1ACA"/>
    <w:rsid w:val="000C6A71"/>
    <w:rsid w:val="000D298C"/>
    <w:rsid w:val="000D6B86"/>
    <w:rsid w:val="000D6D01"/>
    <w:rsid w:val="000D7A1C"/>
    <w:rsid w:val="000E24F3"/>
    <w:rsid w:val="000E2AA4"/>
    <w:rsid w:val="000E7DD3"/>
    <w:rsid w:val="000F2DCD"/>
    <w:rsid w:val="000F52CA"/>
    <w:rsid w:val="000F64D7"/>
    <w:rsid w:val="001147BD"/>
    <w:rsid w:val="00116F61"/>
    <w:rsid w:val="001229C2"/>
    <w:rsid w:val="001239FB"/>
    <w:rsid w:val="00125667"/>
    <w:rsid w:val="001262E8"/>
    <w:rsid w:val="001329B4"/>
    <w:rsid w:val="001456C1"/>
    <w:rsid w:val="0014641E"/>
    <w:rsid w:val="0015233E"/>
    <w:rsid w:val="00157505"/>
    <w:rsid w:val="001624E8"/>
    <w:rsid w:val="001660C6"/>
    <w:rsid w:val="00173917"/>
    <w:rsid w:val="00180EA1"/>
    <w:rsid w:val="00185F79"/>
    <w:rsid w:val="001873B5"/>
    <w:rsid w:val="0019404B"/>
    <w:rsid w:val="00197028"/>
    <w:rsid w:val="001A0E1D"/>
    <w:rsid w:val="001A4295"/>
    <w:rsid w:val="001B12DC"/>
    <w:rsid w:val="001B241C"/>
    <w:rsid w:val="001B27DA"/>
    <w:rsid w:val="001B4420"/>
    <w:rsid w:val="001B6E9F"/>
    <w:rsid w:val="001C513F"/>
    <w:rsid w:val="001D069F"/>
    <w:rsid w:val="001D4B25"/>
    <w:rsid w:val="001E2102"/>
    <w:rsid w:val="001E5462"/>
    <w:rsid w:val="001F0193"/>
    <w:rsid w:val="001F3586"/>
    <w:rsid w:val="001F4C97"/>
    <w:rsid w:val="001F7B2D"/>
    <w:rsid w:val="00203177"/>
    <w:rsid w:val="00204767"/>
    <w:rsid w:val="00205F25"/>
    <w:rsid w:val="00212BE5"/>
    <w:rsid w:val="002147AE"/>
    <w:rsid w:val="00224A08"/>
    <w:rsid w:val="002259C4"/>
    <w:rsid w:val="00225A05"/>
    <w:rsid w:val="002330CC"/>
    <w:rsid w:val="002333FC"/>
    <w:rsid w:val="00234518"/>
    <w:rsid w:val="002450A9"/>
    <w:rsid w:val="00246970"/>
    <w:rsid w:val="00250D56"/>
    <w:rsid w:val="00256687"/>
    <w:rsid w:val="002601EF"/>
    <w:rsid w:val="00271398"/>
    <w:rsid w:val="0027198D"/>
    <w:rsid w:val="002730CC"/>
    <w:rsid w:val="00274479"/>
    <w:rsid w:val="00274853"/>
    <w:rsid w:val="00282057"/>
    <w:rsid w:val="002906C2"/>
    <w:rsid w:val="002973BD"/>
    <w:rsid w:val="002A1E17"/>
    <w:rsid w:val="002B0D72"/>
    <w:rsid w:val="002B28C3"/>
    <w:rsid w:val="002B55FB"/>
    <w:rsid w:val="002B5C25"/>
    <w:rsid w:val="002B5D5F"/>
    <w:rsid w:val="002B7A90"/>
    <w:rsid w:val="002C211E"/>
    <w:rsid w:val="002C37F8"/>
    <w:rsid w:val="002C4A97"/>
    <w:rsid w:val="002C7716"/>
    <w:rsid w:val="002D0C7E"/>
    <w:rsid w:val="002D2F87"/>
    <w:rsid w:val="002D65BD"/>
    <w:rsid w:val="002D748E"/>
    <w:rsid w:val="002E086B"/>
    <w:rsid w:val="002E2E1D"/>
    <w:rsid w:val="002E3B7E"/>
    <w:rsid w:val="002E3EF2"/>
    <w:rsid w:val="002E611C"/>
    <w:rsid w:val="002E7F32"/>
    <w:rsid w:val="002E7F66"/>
    <w:rsid w:val="002F2DF7"/>
    <w:rsid w:val="002F3F27"/>
    <w:rsid w:val="003078F8"/>
    <w:rsid w:val="00311B78"/>
    <w:rsid w:val="00314421"/>
    <w:rsid w:val="00314A6E"/>
    <w:rsid w:val="003155A3"/>
    <w:rsid w:val="00320CF6"/>
    <w:rsid w:val="003215D7"/>
    <w:rsid w:val="003244EF"/>
    <w:rsid w:val="003310CC"/>
    <w:rsid w:val="00331D82"/>
    <w:rsid w:val="00334585"/>
    <w:rsid w:val="003361EF"/>
    <w:rsid w:val="003364CC"/>
    <w:rsid w:val="0034142B"/>
    <w:rsid w:val="00346781"/>
    <w:rsid w:val="00354A7F"/>
    <w:rsid w:val="00355D65"/>
    <w:rsid w:val="003561D3"/>
    <w:rsid w:val="00365EA9"/>
    <w:rsid w:val="00370AF8"/>
    <w:rsid w:val="003727FC"/>
    <w:rsid w:val="0037670C"/>
    <w:rsid w:val="00386CBA"/>
    <w:rsid w:val="00391902"/>
    <w:rsid w:val="003935E9"/>
    <w:rsid w:val="00395DD7"/>
    <w:rsid w:val="00396AFD"/>
    <w:rsid w:val="003A08EC"/>
    <w:rsid w:val="003A0D7F"/>
    <w:rsid w:val="003A58E4"/>
    <w:rsid w:val="003A67E1"/>
    <w:rsid w:val="003B0DFE"/>
    <w:rsid w:val="003B2F8A"/>
    <w:rsid w:val="003B3D98"/>
    <w:rsid w:val="003B579D"/>
    <w:rsid w:val="003B61C8"/>
    <w:rsid w:val="003C2544"/>
    <w:rsid w:val="003C7EFD"/>
    <w:rsid w:val="003D0894"/>
    <w:rsid w:val="003D25B2"/>
    <w:rsid w:val="003D568C"/>
    <w:rsid w:val="003E72A0"/>
    <w:rsid w:val="003E7A8E"/>
    <w:rsid w:val="003E7E39"/>
    <w:rsid w:val="003F1F4D"/>
    <w:rsid w:val="003F5AAE"/>
    <w:rsid w:val="003F7258"/>
    <w:rsid w:val="0040544C"/>
    <w:rsid w:val="00410CF4"/>
    <w:rsid w:val="00411662"/>
    <w:rsid w:val="004122FC"/>
    <w:rsid w:val="00416E2D"/>
    <w:rsid w:val="00417252"/>
    <w:rsid w:val="00421DB9"/>
    <w:rsid w:val="00422A60"/>
    <w:rsid w:val="00423D5C"/>
    <w:rsid w:val="00431EE0"/>
    <w:rsid w:val="00432DF1"/>
    <w:rsid w:val="0043575B"/>
    <w:rsid w:val="004416F9"/>
    <w:rsid w:val="004445A9"/>
    <w:rsid w:val="0044565B"/>
    <w:rsid w:val="004456C9"/>
    <w:rsid w:val="004470FB"/>
    <w:rsid w:val="0045576B"/>
    <w:rsid w:val="004640E4"/>
    <w:rsid w:val="00466771"/>
    <w:rsid w:val="00477B8E"/>
    <w:rsid w:val="0048330C"/>
    <w:rsid w:val="00483BA1"/>
    <w:rsid w:val="00490AF9"/>
    <w:rsid w:val="00491188"/>
    <w:rsid w:val="00493F0A"/>
    <w:rsid w:val="004A0829"/>
    <w:rsid w:val="004A22FE"/>
    <w:rsid w:val="004C1071"/>
    <w:rsid w:val="004C2ABA"/>
    <w:rsid w:val="004D458D"/>
    <w:rsid w:val="004D7A57"/>
    <w:rsid w:val="004E2120"/>
    <w:rsid w:val="004E3ABD"/>
    <w:rsid w:val="004E4D9C"/>
    <w:rsid w:val="00502E60"/>
    <w:rsid w:val="00507966"/>
    <w:rsid w:val="00511497"/>
    <w:rsid w:val="005122F6"/>
    <w:rsid w:val="00523116"/>
    <w:rsid w:val="00535EF4"/>
    <w:rsid w:val="00537E02"/>
    <w:rsid w:val="00541FF5"/>
    <w:rsid w:val="0054582E"/>
    <w:rsid w:val="005520B3"/>
    <w:rsid w:val="005632A6"/>
    <w:rsid w:val="00566BEB"/>
    <w:rsid w:val="0057713B"/>
    <w:rsid w:val="005776A7"/>
    <w:rsid w:val="00577CD4"/>
    <w:rsid w:val="005800C7"/>
    <w:rsid w:val="00580A58"/>
    <w:rsid w:val="00586FDB"/>
    <w:rsid w:val="00595875"/>
    <w:rsid w:val="005A3558"/>
    <w:rsid w:val="005A5089"/>
    <w:rsid w:val="005B3834"/>
    <w:rsid w:val="005B49EF"/>
    <w:rsid w:val="005B583E"/>
    <w:rsid w:val="005D192E"/>
    <w:rsid w:val="005D4810"/>
    <w:rsid w:val="005D51B8"/>
    <w:rsid w:val="005E327E"/>
    <w:rsid w:val="005E36B2"/>
    <w:rsid w:val="005F1C3F"/>
    <w:rsid w:val="005F2AEB"/>
    <w:rsid w:val="005F5B71"/>
    <w:rsid w:val="00611368"/>
    <w:rsid w:val="0061548B"/>
    <w:rsid w:val="00622D7A"/>
    <w:rsid w:val="00626BB6"/>
    <w:rsid w:val="00627EA3"/>
    <w:rsid w:val="00633F3C"/>
    <w:rsid w:val="00636F98"/>
    <w:rsid w:val="006445E7"/>
    <w:rsid w:val="006479DF"/>
    <w:rsid w:val="00647B3D"/>
    <w:rsid w:val="0065580F"/>
    <w:rsid w:val="00656B04"/>
    <w:rsid w:val="00660DCB"/>
    <w:rsid w:val="00665A34"/>
    <w:rsid w:val="006719A0"/>
    <w:rsid w:val="006756F7"/>
    <w:rsid w:val="00683BA3"/>
    <w:rsid w:val="006852E9"/>
    <w:rsid w:val="00687102"/>
    <w:rsid w:val="0068718A"/>
    <w:rsid w:val="00697B85"/>
    <w:rsid w:val="006A496E"/>
    <w:rsid w:val="006A5157"/>
    <w:rsid w:val="006A7DF2"/>
    <w:rsid w:val="006B13BB"/>
    <w:rsid w:val="006B4B66"/>
    <w:rsid w:val="006C4A7F"/>
    <w:rsid w:val="006C554F"/>
    <w:rsid w:val="006C6A25"/>
    <w:rsid w:val="006C7068"/>
    <w:rsid w:val="006D082A"/>
    <w:rsid w:val="006D1413"/>
    <w:rsid w:val="006D3B82"/>
    <w:rsid w:val="006E2C18"/>
    <w:rsid w:val="006F15B4"/>
    <w:rsid w:val="006F1C5D"/>
    <w:rsid w:val="006F2371"/>
    <w:rsid w:val="006F393F"/>
    <w:rsid w:val="007002B9"/>
    <w:rsid w:val="00701688"/>
    <w:rsid w:val="00706E6B"/>
    <w:rsid w:val="00711D90"/>
    <w:rsid w:val="00726C75"/>
    <w:rsid w:val="00727A9A"/>
    <w:rsid w:val="00730607"/>
    <w:rsid w:val="00744A1E"/>
    <w:rsid w:val="00751238"/>
    <w:rsid w:val="00752BC8"/>
    <w:rsid w:val="00753BE4"/>
    <w:rsid w:val="00755AF7"/>
    <w:rsid w:val="0076414C"/>
    <w:rsid w:val="00765555"/>
    <w:rsid w:val="0077060B"/>
    <w:rsid w:val="007714DC"/>
    <w:rsid w:val="00771CC6"/>
    <w:rsid w:val="00773425"/>
    <w:rsid w:val="0077689C"/>
    <w:rsid w:val="00777F4F"/>
    <w:rsid w:val="0078017B"/>
    <w:rsid w:val="007807E5"/>
    <w:rsid w:val="00781990"/>
    <w:rsid w:val="00781F26"/>
    <w:rsid w:val="00782671"/>
    <w:rsid w:val="00782970"/>
    <w:rsid w:val="00794FDC"/>
    <w:rsid w:val="007A03C9"/>
    <w:rsid w:val="007A30F7"/>
    <w:rsid w:val="007A60EF"/>
    <w:rsid w:val="007B449C"/>
    <w:rsid w:val="007B6639"/>
    <w:rsid w:val="007B6B2C"/>
    <w:rsid w:val="007B73EF"/>
    <w:rsid w:val="007C0184"/>
    <w:rsid w:val="007C0C4A"/>
    <w:rsid w:val="007C2CEB"/>
    <w:rsid w:val="007C5659"/>
    <w:rsid w:val="007C69EA"/>
    <w:rsid w:val="007E49BB"/>
    <w:rsid w:val="007E5480"/>
    <w:rsid w:val="007F0D9A"/>
    <w:rsid w:val="007F6F35"/>
    <w:rsid w:val="00801225"/>
    <w:rsid w:val="00803014"/>
    <w:rsid w:val="00807413"/>
    <w:rsid w:val="008109A4"/>
    <w:rsid w:val="00815734"/>
    <w:rsid w:val="008205E0"/>
    <w:rsid w:val="00821013"/>
    <w:rsid w:val="00821F3B"/>
    <w:rsid w:val="00826C3D"/>
    <w:rsid w:val="00836DDC"/>
    <w:rsid w:val="00841BF5"/>
    <w:rsid w:val="0084259A"/>
    <w:rsid w:val="0084743A"/>
    <w:rsid w:val="008541D0"/>
    <w:rsid w:val="0085437C"/>
    <w:rsid w:val="00863E65"/>
    <w:rsid w:val="00865C57"/>
    <w:rsid w:val="00865E76"/>
    <w:rsid w:val="008743E6"/>
    <w:rsid w:val="008806AC"/>
    <w:rsid w:val="008917BB"/>
    <w:rsid w:val="008A142D"/>
    <w:rsid w:val="008A16AC"/>
    <w:rsid w:val="008A1CF0"/>
    <w:rsid w:val="008A20CF"/>
    <w:rsid w:val="008A50DC"/>
    <w:rsid w:val="008A6B97"/>
    <w:rsid w:val="008B2F33"/>
    <w:rsid w:val="008B6B81"/>
    <w:rsid w:val="008B7DE4"/>
    <w:rsid w:val="008C271F"/>
    <w:rsid w:val="008C37A7"/>
    <w:rsid w:val="008D0F9C"/>
    <w:rsid w:val="008D78C7"/>
    <w:rsid w:val="008E18C8"/>
    <w:rsid w:val="008E627D"/>
    <w:rsid w:val="008F0241"/>
    <w:rsid w:val="008F2627"/>
    <w:rsid w:val="008F335E"/>
    <w:rsid w:val="008F40E8"/>
    <w:rsid w:val="008F4DB5"/>
    <w:rsid w:val="008F57DF"/>
    <w:rsid w:val="008F6A04"/>
    <w:rsid w:val="0090110D"/>
    <w:rsid w:val="00911D80"/>
    <w:rsid w:val="00912362"/>
    <w:rsid w:val="00913086"/>
    <w:rsid w:val="0092115C"/>
    <w:rsid w:val="00926284"/>
    <w:rsid w:val="00932BD6"/>
    <w:rsid w:val="009357A3"/>
    <w:rsid w:val="009365DF"/>
    <w:rsid w:val="00937E8A"/>
    <w:rsid w:val="00943B31"/>
    <w:rsid w:val="009505CF"/>
    <w:rsid w:val="00950FB6"/>
    <w:rsid w:val="009573E0"/>
    <w:rsid w:val="009606FA"/>
    <w:rsid w:val="00962739"/>
    <w:rsid w:val="0097242E"/>
    <w:rsid w:val="009767EF"/>
    <w:rsid w:val="009778E3"/>
    <w:rsid w:val="00977CF6"/>
    <w:rsid w:val="0098342C"/>
    <w:rsid w:val="009836CF"/>
    <w:rsid w:val="00986FE5"/>
    <w:rsid w:val="009B421D"/>
    <w:rsid w:val="009D1327"/>
    <w:rsid w:val="009D4213"/>
    <w:rsid w:val="009D46D7"/>
    <w:rsid w:val="009E0025"/>
    <w:rsid w:val="009E0DC8"/>
    <w:rsid w:val="009E4DC0"/>
    <w:rsid w:val="009E556C"/>
    <w:rsid w:val="009E63D0"/>
    <w:rsid w:val="00A01CEC"/>
    <w:rsid w:val="00A06F34"/>
    <w:rsid w:val="00A11248"/>
    <w:rsid w:val="00A144AE"/>
    <w:rsid w:val="00A14F25"/>
    <w:rsid w:val="00A16635"/>
    <w:rsid w:val="00A2034D"/>
    <w:rsid w:val="00A22B8B"/>
    <w:rsid w:val="00A334C2"/>
    <w:rsid w:val="00A34260"/>
    <w:rsid w:val="00A41F00"/>
    <w:rsid w:val="00A520FC"/>
    <w:rsid w:val="00A53306"/>
    <w:rsid w:val="00A540D2"/>
    <w:rsid w:val="00A62F98"/>
    <w:rsid w:val="00A6399F"/>
    <w:rsid w:val="00A9254C"/>
    <w:rsid w:val="00A94B2A"/>
    <w:rsid w:val="00A96055"/>
    <w:rsid w:val="00AA0A89"/>
    <w:rsid w:val="00AA5D1E"/>
    <w:rsid w:val="00AB135C"/>
    <w:rsid w:val="00AB755C"/>
    <w:rsid w:val="00AC0801"/>
    <w:rsid w:val="00AC41A2"/>
    <w:rsid w:val="00AC6350"/>
    <w:rsid w:val="00AD18E6"/>
    <w:rsid w:val="00AD2C2E"/>
    <w:rsid w:val="00AE4D67"/>
    <w:rsid w:val="00AE6127"/>
    <w:rsid w:val="00AF1670"/>
    <w:rsid w:val="00AF34B8"/>
    <w:rsid w:val="00AF7FF5"/>
    <w:rsid w:val="00B02D28"/>
    <w:rsid w:val="00B12061"/>
    <w:rsid w:val="00B1360B"/>
    <w:rsid w:val="00B13B36"/>
    <w:rsid w:val="00B20297"/>
    <w:rsid w:val="00B214DD"/>
    <w:rsid w:val="00B25DF3"/>
    <w:rsid w:val="00B3075B"/>
    <w:rsid w:val="00B315E9"/>
    <w:rsid w:val="00B33E73"/>
    <w:rsid w:val="00B364FE"/>
    <w:rsid w:val="00B4284E"/>
    <w:rsid w:val="00B45EAB"/>
    <w:rsid w:val="00B5079A"/>
    <w:rsid w:val="00B53B4A"/>
    <w:rsid w:val="00B53BF8"/>
    <w:rsid w:val="00B548DB"/>
    <w:rsid w:val="00B6278D"/>
    <w:rsid w:val="00B64CD1"/>
    <w:rsid w:val="00B65DA3"/>
    <w:rsid w:val="00B660B0"/>
    <w:rsid w:val="00B66810"/>
    <w:rsid w:val="00B66929"/>
    <w:rsid w:val="00B66BB6"/>
    <w:rsid w:val="00B713AF"/>
    <w:rsid w:val="00B848BD"/>
    <w:rsid w:val="00B86FC1"/>
    <w:rsid w:val="00B92EA3"/>
    <w:rsid w:val="00B948E0"/>
    <w:rsid w:val="00BA13A8"/>
    <w:rsid w:val="00BA13ED"/>
    <w:rsid w:val="00BA4376"/>
    <w:rsid w:val="00BA6CE5"/>
    <w:rsid w:val="00BA7CB9"/>
    <w:rsid w:val="00BA7EFE"/>
    <w:rsid w:val="00BB1476"/>
    <w:rsid w:val="00BB3A7E"/>
    <w:rsid w:val="00BB7728"/>
    <w:rsid w:val="00BC25DB"/>
    <w:rsid w:val="00BC2FB6"/>
    <w:rsid w:val="00BC4AAB"/>
    <w:rsid w:val="00BC4BAC"/>
    <w:rsid w:val="00BE2872"/>
    <w:rsid w:val="00BE2AE2"/>
    <w:rsid w:val="00BE5DFF"/>
    <w:rsid w:val="00BF4803"/>
    <w:rsid w:val="00BF4995"/>
    <w:rsid w:val="00BF4D5D"/>
    <w:rsid w:val="00C00F61"/>
    <w:rsid w:val="00C027A2"/>
    <w:rsid w:val="00C033FD"/>
    <w:rsid w:val="00C03A0B"/>
    <w:rsid w:val="00C07CD8"/>
    <w:rsid w:val="00C10DA8"/>
    <w:rsid w:val="00C11731"/>
    <w:rsid w:val="00C1382F"/>
    <w:rsid w:val="00C13AF9"/>
    <w:rsid w:val="00C214B6"/>
    <w:rsid w:val="00C21C44"/>
    <w:rsid w:val="00C26569"/>
    <w:rsid w:val="00C31910"/>
    <w:rsid w:val="00C348A2"/>
    <w:rsid w:val="00C53567"/>
    <w:rsid w:val="00C564BA"/>
    <w:rsid w:val="00C6439D"/>
    <w:rsid w:val="00C71D0A"/>
    <w:rsid w:val="00C74C1D"/>
    <w:rsid w:val="00C7625A"/>
    <w:rsid w:val="00C769DB"/>
    <w:rsid w:val="00C76F19"/>
    <w:rsid w:val="00C869E5"/>
    <w:rsid w:val="00C87A5C"/>
    <w:rsid w:val="00C92BF0"/>
    <w:rsid w:val="00C96FCC"/>
    <w:rsid w:val="00CA208E"/>
    <w:rsid w:val="00CB33DE"/>
    <w:rsid w:val="00CB4790"/>
    <w:rsid w:val="00CB5AF2"/>
    <w:rsid w:val="00CC11BF"/>
    <w:rsid w:val="00CC21DC"/>
    <w:rsid w:val="00CD3D13"/>
    <w:rsid w:val="00CE66AE"/>
    <w:rsid w:val="00D02335"/>
    <w:rsid w:val="00D05350"/>
    <w:rsid w:val="00D06E5C"/>
    <w:rsid w:val="00D41095"/>
    <w:rsid w:val="00D434C3"/>
    <w:rsid w:val="00D4659E"/>
    <w:rsid w:val="00D5154A"/>
    <w:rsid w:val="00D519D0"/>
    <w:rsid w:val="00D5558B"/>
    <w:rsid w:val="00D56B68"/>
    <w:rsid w:val="00D5712E"/>
    <w:rsid w:val="00D61BB6"/>
    <w:rsid w:val="00D62A9C"/>
    <w:rsid w:val="00D64A2D"/>
    <w:rsid w:val="00D67B13"/>
    <w:rsid w:val="00D71A7B"/>
    <w:rsid w:val="00D71BDB"/>
    <w:rsid w:val="00D72A59"/>
    <w:rsid w:val="00D77606"/>
    <w:rsid w:val="00D80CD9"/>
    <w:rsid w:val="00D86DA2"/>
    <w:rsid w:val="00D8753F"/>
    <w:rsid w:val="00D90CF6"/>
    <w:rsid w:val="00D91848"/>
    <w:rsid w:val="00DA170C"/>
    <w:rsid w:val="00DA377D"/>
    <w:rsid w:val="00DA4277"/>
    <w:rsid w:val="00DB0798"/>
    <w:rsid w:val="00DB3113"/>
    <w:rsid w:val="00DB798B"/>
    <w:rsid w:val="00DB7BB8"/>
    <w:rsid w:val="00DC1A68"/>
    <w:rsid w:val="00DC30FD"/>
    <w:rsid w:val="00DC5ED6"/>
    <w:rsid w:val="00DE1C26"/>
    <w:rsid w:val="00DF08EA"/>
    <w:rsid w:val="00DF18AF"/>
    <w:rsid w:val="00DF65DB"/>
    <w:rsid w:val="00E14804"/>
    <w:rsid w:val="00E313FD"/>
    <w:rsid w:val="00E4301A"/>
    <w:rsid w:val="00E431F3"/>
    <w:rsid w:val="00E45AD7"/>
    <w:rsid w:val="00E47294"/>
    <w:rsid w:val="00E50154"/>
    <w:rsid w:val="00E50471"/>
    <w:rsid w:val="00E52D37"/>
    <w:rsid w:val="00E5416A"/>
    <w:rsid w:val="00E6589F"/>
    <w:rsid w:val="00E701EB"/>
    <w:rsid w:val="00E742C1"/>
    <w:rsid w:val="00E74EA1"/>
    <w:rsid w:val="00E7702D"/>
    <w:rsid w:val="00E836BC"/>
    <w:rsid w:val="00E96C7B"/>
    <w:rsid w:val="00EA7C2C"/>
    <w:rsid w:val="00EB0715"/>
    <w:rsid w:val="00EB1E6D"/>
    <w:rsid w:val="00EB5B23"/>
    <w:rsid w:val="00EB7E0A"/>
    <w:rsid w:val="00EC220A"/>
    <w:rsid w:val="00EC4D4E"/>
    <w:rsid w:val="00EC5DDD"/>
    <w:rsid w:val="00ED1A2E"/>
    <w:rsid w:val="00EE3AC7"/>
    <w:rsid w:val="00EE3D96"/>
    <w:rsid w:val="00EE4D79"/>
    <w:rsid w:val="00EE70FE"/>
    <w:rsid w:val="00EF2C62"/>
    <w:rsid w:val="00F00622"/>
    <w:rsid w:val="00F04673"/>
    <w:rsid w:val="00F0607A"/>
    <w:rsid w:val="00F0664A"/>
    <w:rsid w:val="00F10B9D"/>
    <w:rsid w:val="00F144D3"/>
    <w:rsid w:val="00F213F4"/>
    <w:rsid w:val="00F25CC4"/>
    <w:rsid w:val="00F27075"/>
    <w:rsid w:val="00F34DBA"/>
    <w:rsid w:val="00F3715F"/>
    <w:rsid w:val="00F401C1"/>
    <w:rsid w:val="00F426CF"/>
    <w:rsid w:val="00F44FC1"/>
    <w:rsid w:val="00F50992"/>
    <w:rsid w:val="00F5129B"/>
    <w:rsid w:val="00F5282A"/>
    <w:rsid w:val="00F57A6A"/>
    <w:rsid w:val="00F60497"/>
    <w:rsid w:val="00F64F3B"/>
    <w:rsid w:val="00F65282"/>
    <w:rsid w:val="00F67358"/>
    <w:rsid w:val="00F83000"/>
    <w:rsid w:val="00F850C1"/>
    <w:rsid w:val="00F854AC"/>
    <w:rsid w:val="00F8593D"/>
    <w:rsid w:val="00F87AAB"/>
    <w:rsid w:val="00F87DAA"/>
    <w:rsid w:val="00F9080A"/>
    <w:rsid w:val="00F92502"/>
    <w:rsid w:val="00F97E8C"/>
    <w:rsid w:val="00FA154A"/>
    <w:rsid w:val="00FA40C7"/>
    <w:rsid w:val="00FA4A70"/>
    <w:rsid w:val="00FC04A6"/>
    <w:rsid w:val="00FC0F30"/>
    <w:rsid w:val="00FC28EE"/>
    <w:rsid w:val="00FC5638"/>
    <w:rsid w:val="00FD2B88"/>
    <w:rsid w:val="00FF1C3D"/>
    <w:rsid w:val="00FF23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926C9"/>
    <w:pPr>
      <w:pPrChange w:id="0" w:author="Autor">
        <w:pPr/>
      </w:pPrChange>
    </w:pPr>
    <w:rPr>
      <w:rFonts w:eastAsiaTheme="minorEastAsia"/>
      <w:lang w:eastAsia="sk-SK"/>
      <w:rPrChange w:id="0" w:author="Autor">
        <w:rPr>
          <w:sz w:val="24"/>
          <w:szCs w:val="24"/>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0926C9"/>
    <w:pPr>
      <w:tabs>
        <w:tab w:val="center" w:pos="4536"/>
        <w:tab w:val="right" w:pos="9072"/>
      </w:tabs>
      <w:spacing w:after="0" w:line="240" w:lineRule="auto"/>
      <w:pPrChange w:id="1" w:author="Autor">
        <w:pPr>
          <w:tabs>
            <w:tab w:val="center" w:pos="4536"/>
            <w:tab w:val="right" w:pos="9072"/>
          </w:tabs>
        </w:pPr>
      </w:pPrChange>
    </w:pPr>
    <w:rPr>
      <w:rPrChange w:id="1" w:author="Autor">
        <w:rPr>
          <w:sz w:val="24"/>
          <w:szCs w:val="24"/>
          <w:lang w:val="sk-SK" w:eastAsia="sk-SK" w:bidi="ar-SA"/>
        </w:rPr>
      </w:rPrChange>
    </w:r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0926C9"/>
    <w:pPr>
      <w:tabs>
        <w:tab w:val="center" w:pos="4536"/>
        <w:tab w:val="right" w:pos="9072"/>
      </w:tabs>
      <w:spacing w:after="0" w:line="240" w:lineRule="auto"/>
      <w:pPrChange w:id="2" w:author="Autor">
        <w:pPr>
          <w:tabs>
            <w:tab w:val="center" w:pos="4536"/>
            <w:tab w:val="right" w:pos="9072"/>
          </w:tabs>
        </w:pPr>
      </w:pPrChange>
    </w:pPr>
    <w:rPr>
      <w:rPrChange w:id="2" w:author="Autor">
        <w:rPr>
          <w:sz w:val="24"/>
          <w:szCs w:val="24"/>
          <w:lang w:val="sk-SK" w:eastAsia="sk-SK" w:bidi="ar-SA"/>
        </w:rPr>
      </w:rPrChange>
    </w:r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aliases w:val="Text poznámky pod čiarou 007"/>
    <w:basedOn w:val="Normlny"/>
    <w:link w:val="TextpoznmkypodiarouChar"/>
    <w:uiPriority w:val="99"/>
    <w:unhideWhenUsed/>
    <w:rsid w:val="000926C9"/>
    <w:pPr>
      <w:spacing w:after="0" w:line="240" w:lineRule="auto"/>
      <w:pPrChange w:id="3" w:author="Autor">
        <w:pPr/>
      </w:pPrChange>
    </w:pPr>
    <w:rPr>
      <w:sz w:val="20"/>
      <w:szCs w:val="20"/>
      <w:rPrChange w:id="3" w:author="Autor">
        <w:rPr>
          <w:lang w:val="sk-SK" w:eastAsia="sk-SK" w:bidi="ar-SA"/>
        </w:rPr>
      </w:rPrChange>
    </w:rPr>
  </w:style>
  <w:style w:type="character" w:customStyle="1" w:styleId="TextpoznmkypodiarouChar">
    <w:name w:val="Text poznámky pod čiarou Char"/>
    <w:aliases w:val="Text poznámky pod čiarou 007 Char"/>
    <w:basedOn w:val="Predvolenpsmoodseku"/>
    <w:link w:val="Textpoznmkypodiarou"/>
    <w:uiPriority w:val="99"/>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0926C9"/>
    <w:rPr>
      <w:vertAlign w:val="superscript"/>
      <w:rPrChange w:id="4" w:author="Autor">
        <w:rPr>
          <w:rFonts w:cs="Times New Roman"/>
          <w:vertAlign w:val="superscript"/>
        </w:rPr>
      </w:rPrChange>
    </w:rPr>
  </w:style>
  <w:style w:type="paragraph" w:styleId="Textbubliny">
    <w:name w:val="Balloon Text"/>
    <w:basedOn w:val="Normlny"/>
    <w:link w:val="TextbublinyChar"/>
    <w:uiPriority w:val="99"/>
    <w:semiHidden/>
    <w:unhideWhenUsed/>
    <w:rsid w:val="000926C9"/>
    <w:pPr>
      <w:spacing w:after="0" w:line="240" w:lineRule="auto"/>
      <w:pPrChange w:id="5" w:author="Autor">
        <w:pPr/>
      </w:pPrChange>
    </w:pPr>
    <w:rPr>
      <w:rFonts w:ascii="Tahoma" w:hAnsi="Tahoma" w:cs="Tahoma"/>
      <w:sz w:val="16"/>
      <w:szCs w:val="16"/>
      <w:rPrChange w:id="5" w:author="Autor">
        <w:rPr>
          <w:rFonts w:ascii="Tahoma" w:hAnsi="Tahoma" w:cs="Tahoma"/>
          <w:sz w:val="16"/>
          <w:szCs w:val="16"/>
          <w:lang w:val="sk-SK" w:eastAsia="sk-SK" w:bidi="ar-SA"/>
        </w:rPr>
      </w:rPrChange>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C4A97"/>
    <w:rPr>
      <w:color w:val="808080"/>
    </w:rPr>
  </w:style>
  <w:style w:type="character" w:styleId="Hypertextovprepojenie">
    <w:name w:val="Hyperlink"/>
    <w:basedOn w:val="Predvolenpsmoodseku"/>
    <w:uiPriority w:val="99"/>
    <w:unhideWhenUsed/>
    <w:rsid w:val="000926C9"/>
    <w:rPr>
      <w:rFonts w:cs="Times New Roman"/>
      <w:color w:val="0563C1" w:themeColor="hyperlink"/>
      <w:u w:val="single"/>
    </w:rPr>
  </w:style>
  <w:style w:type="character" w:styleId="Odkaznakomentr">
    <w:name w:val="annotation reference"/>
    <w:basedOn w:val="Predvolenpsmoodseku"/>
    <w:uiPriority w:val="99"/>
    <w:semiHidden/>
    <w:unhideWhenUsed/>
    <w:rsid w:val="000926C9"/>
    <w:rPr>
      <w:rFonts w:cs="Times New Roman"/>
      <w:sz w:val="16"/>
      <w:szCs w:val="16"/>
    </w:rPr>
  </w:style>
  <w:style w:type="paragraph" w:styleId="Textkomentra">
    <w:name w:val="annotation text"/>
    <w:basedOn w:val="Normlny"/>
    <w:link w:val="TextkomentraChar"/>
    <w:uiPriority w:val="99"/>
    <w:semiHidden/>
    <w:unhideWhenUsed/>
    <w:rsid w:val="000926C9"/>
    <w:pPr>
      <w:spacing w:after="0" w:line="240" w:lineRule="auto"/>
      <w:pPrChange w:id="6" w:author="Autor">
        <w:pPr/>
      </w:pPrChange>
    </w:pPr>
    <w:rPr>
      <w:rFonts w:ascii="Times New Roman" w:eastAsia="Times New Roman" w:hAnsi="Times New Roman" w:cs="Times New Roman"/>
      <w:sz w:val="20"/>
      <w:szCs w:val="20"/>
      <w:rPrChange w:id="6" w:author="Autor">
        <w:rPr>
          <w:lang w:val="sk-SK" w:eastAsia="sk-SK" w:bidi="ar-SA"/>
        </w:rPr>
      </w:rPrChange>
    </w:rPr>
  </w:style>
  <w:style w:type="character" w:customStyle="1" w:styleId="TextkomentraChar">
    <w:name w:val="Text komentára Char"/>
    <w:basedOn w:val="Predvolenpsmoodseku"/>
    <w:link w:val="Textkomentra"/>
    <w:uiPriority w:val="99"/>
    <w:semiHidden/>
    <w:rsid w:val="000926C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926C9"/>
    <w:rPr>
      <w:b/>
      <w:bCs/>
    </w:rPr>
  </w:style>
  <w:style w:type="character" w:customStyle="1" w:styleId="PredmetkomentraChar">
    <w:name w:val="Predmet komentára Char"/>
    <w:basedOn w:val="TextkomentraChar"/>
    <w:link w:val="Predmetkomentra"/>
    <w:uiPriority w:val="99"/>
    <w:semiHidden/>
    <w:rsid w:val="000926C9"/>
    <w:rPr>
      <w:rFonts w:ascii="Times New Roman" w:eastAsia="Times New Roman" w:hAnsi="Times New Roman" w:cs="Times New Roman"/>
      <w:b/>
      <w:bCs/>
      <w:sz w:val="20"/>
      <w:szCs w:val="20"/>
      <w:lang w:eastAsia="sk-SK"/>
    </w:rPr>
  </w:style>
  <w:style w:type="paragraph" w:styleId="Obsah1">
    <w:name w:val="toc 1"/>
    <w:basedOn w:val="Normlny"/>
    <w:next w:val="Normlny"/>
    <w:autoRedefine/>
    <w:uiPriority w:val="39"/>
    <w:unhideWhenUsed/>
    <w:rsid w:val="000926C9"/>
    <w:pPr>
      <w:spacing w:after="100" w:line="240" w:lineRule="auto"/>
      <w:pPrChange w:id="7" w:author="Autor">
        <w:pPr>
          <w:spacing w:after="100"/>
        </w:pPr>
      </w:pPrChange>
    </w:pPr>
    <w:rPr>
      <w:rFonts w:ascii="Times New Roman" w:eastAsia="Times New Roman" w:hAnsi="Times New Roman" w:cs="Times New Roman"/>
      <w:sz w:val="24"/>
      <w:szCs w:val="24"/>
      <w:rPrChange w:id="7" w:author="Autor">
        <w:rPr>
          <w:sz w:val="24"/>
          <w:szCs w:val="24"/>
          <w:lang w:val="sk-SK" w:eastAsia="sk-SK" w:bidi="ar-SA"/>
        </w:rPr>
      </w:rPrChange>
    </w:rPr>
  </w:style>
  <w:style w:type="paragraph" w:styleId="Normlnywebov">
    <w:name w:val="Normal (Web)"/>
    <w:basedOn w:val="Normlny"/>
    <w:uiPriority w:val="99"/>
    <w:semiHidden/>
    <w:unhideWhenUsed/>
    <w:rsid w:val="000926C9"/>
    <w:pPr>
      <w:spacing w:before="100" w:beforeAutospacing="1" w:after="100" w:afterAutospacing="1" w:line="240" w:lineRule="auto"/>
      <w:pPrChange w:id="8" w:author="Autor">
        <w:pPr>
          <w:spacing w:before="100" w:beforeAutospacing="1" w:after="100" w:afterAutospacing="1"/>
        </w:pPr>
      </w:pPrChange>
    </w:pPr>
    <w:rPr>
      <w:rFonts w:ascii="Times New Roman" w:hAnsi="Times New Roman" w:cs="Times New Roman"/>
      <w:sz w:val="24"/>
      <w:szCs w:val="24"/>
      <w:rPrChange w:id="8" w:author="Autor">
        <w:rPr>
          <w:rFonts w:eastAsiaTheme="minorEastAsia"/>
          <w:sz w:val="24"/>
          <w:szCs w:val="24"/>
          <w:lang w:val="sk-SK" w:eastAsia="sk-SK" w:bidi="ar-SA"/>
        </w:rPr>
      </w:rPrChange>
    </w:rPr>
  </w:style>
  <w:style w:type="table" w:customStyle="1" w:styleId="Mriekatabuky2">
    <w:name w:val="Mriežka tabuľky2"/>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0926C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0926C9"/>
    <w:pPr>
      <w:spacing w:after="0" w:line="240" w:lineRule="auto"/>
    </w:pPr>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0926C9"/>
    <w:pPr>
      <w:pBdr>
        <w:bottom w:val="single" w:sz="8" w:space="4" w:color="5B9BD5" w:themeColor="accent1"/>
      </w:pBdr>
      <w:spacing w:after="300" w:line="240" w:lineRule="auto"/>
      <w:contextualSpacing/>
      <w:pPrChange w:id="9" w:author="Autor">
        <w:pPr>
          <w:pBdr>
            <w:bottom w:val="single" w:sz="8" w:space="4" w:color="5B9BD5" w:themeColor="accent1"/>
          </w:pBdr>
          <w:spacing w:after="300"/>
          <w:contextualSpacing/>
        </w:pPr>
      </w:pPrChange>
    </w:pPr>
    <w:rPr>
      <w:rFonts w:asciiTheme="majorHAnsi" w:eastAsiaTheme="majorEastAsia" w:hAnsiTheme="majorHAnsi" w:cs="Times New Roman"/>
      <w:color w:val="323E4F" w:themeColor="text2" w:themeShade="BF"/>
      <w:spacing w:val="5"/>
      <w:kern w:val="28"/>
      <w:sz w:val="52"/>
      <w:szCs w:val="52"/>
      <w:rPrChange w:id="9" w:author="Autor">
        <w:rPr>
          <w:rFonts w:asciiTheme="majorHAnsi" w:eastAsiaTheme="majorEastAsia" w:hAnsiTheme="majorHAnsi"/>
          <w:color w:val="323E4F" w:themeColor="text2" w:themeShade="BF"/>
          <w:spacing w:val="5"/>
          <w:kern w:val="28"/>
          <w:sz w:val="52"/>
          <w:szCs w:val="52"/>
          <w:lang w:val="sk-SK" w:eastAsia="sk-SK" w:bidi="ar-SA"/>
        </w:rPr>
      </w:rPrChange>
    </w:rPr>
  </w:style>
  <w:style w:type="character" w:customStyle="1" w:styleId="NzovChar">
    <w:name w:val="Názov Char"/>
    <w:basedOn w:val="Predvolenpsmoodseku"/>
    <w:link w:val="Nzov"/>
    <w:uiPriority w:val="10"/>
    <w:rsid w:val="000926C9"/>
    <w:rPr>
      <w:rFonts w:asciiTheme="majorHAnsi" w:eastAsiaTheme="majorEastAsia" w:hAnsiTheme="majorHAnsi" w:cs="Times New Roman"/>
      <w:color w:val="323E4F" w:themeColor="text2" w:themeShade="BF"/>
      <w:spacing w:val="5"/>
      <w:kern w:val="28"/>
      <w:sz w:val="52"/>
      <w:szCs w:val="52"/>
      <w:lang w:eastAsia="sk-SK"/>
    </w:rPr>
  </w:style>
  <w:style w:type="character" w:customStyle="1" w:styleId="longtext1">
    <w:name w:val="longtext1"/>
    <w:basedOn w:val="Predvolenpsmoodseku"/>
    <w:rsid w:val="000926C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070CB-F6DC-4F89-A825-6D9C3C45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1073</Words>
  <Characters>6118</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2021-04-16T11:00:00Z</dcterms:created>
  <dcterms:modified xsi:type="dcterms:W3CDTF">2021-05-24T05:37:00Z</dcterms:modified>
</cp:coreProperties>
</file>