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8488F" w14:textId="77777777" w:rsidR="00956B94" w:rsidRPr="00EB669F" w:rsidRDefault="00DC346A" w:rsidP="007C26DF">
      <w:pPr>
        <w:pStyle w:val="Zkladntext"/>
        <w:spacing w:before="1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Plnomocenstvo</w:t>
      </w:r>
      <w:proofErr w:type="spellEnd"/>
    </w:p>
    <w:p w14:paraId="782442E7" w14:textId="77777777" w:rsidR="00B01081" w:rsidRPr="00B01081" w:rsidRDefault="00B01081" w:rsidP="00D12DA1">
      <w:pPr>
        <w:pStyle w:val="detail-odstavec"/>
        <w:shd w:val="clear" w:color="auto" w:fill="FFFFFF"/>
        <w:spacing w:before="0" w:beforeAutospacing="0" w:after="450" w:afterAutospacing="0"/>
        <w:jc w:val="both"/>
        <w:rPr>
          <w:color w:val="333333"/>
          <w:sz w:val="22"/>
          <w:szCs w:val="22"/>
        </w:rPr>
      </w:pPr>
    </w:p>
    <w:p w14:paraId="22279786" w14:textId="0F4F6C38" w:rsidR="006217D8" w:rsidRPr="00D12DA1" w:rsidRDefault="00513114" w:rsidP="00D12DA1">
      <w:pPr>
        <w:pStyle w:val="detail-odstavec"/>
        <w:shd w:val="clear" w:color="auto" w:fill="FFFFFF"/>
        <w:spacing w:before="0" w:beforeAutospacing="0" w:after="450" w:afterAutospacing="0"/>
        <w:jc w:val="both"/>
        <w:rPr>
          <w:b/>
          <w:color w:val="333333"/>
          <w:sz w:val="22"/>
          <w:szCs w:val="22"/>
        </w:rPr>
      </w:pPr>
      <w:r w:rsidRPr="00513114">
        <w:rPr>
          <w:b/>
          <w:color w:val="333333"/>
          <w:sz w:val="22"/>
          <w:szCs w:val="22"/>
        </w:rPr>
        <w:t>k</w:t>
      </w:r>
      <w:r w:rsidR="0058654B" w:rsidRPr="00513114">
        <w:rPr>
          <w:b/>
          <w:color w:val="333333"/>
          <w:sz w:val="22"/>
          <w:szCs w:val="22"/>
        </w:rPr>
        <w:t> úkonom súvisiacich s</w:t>
      </w:r>
      <w:r w:rsidRPr="00513114">
        <w:rPr>
          <w:b/>
          <w:color w:val="333333"/>
          <w:sz w:val="22"/>
          <w:szCs w:val="22"/>
        </w:rPr>
        <w:t xml:space="preserve">o zasielaním </w:t>
      </w:r>
      <w:r w:rsidRPr="00513114">
        <w:rPr>
          <w:b/>
          <w:sz w:val="22"/>
          <w:szCs w:val="22"/>
        </w:rPr>
        <w:t xml:space="preserve">žiadostí o platbu, žiadostí o zmenu projektu, žiadostí o kontrolu verejného obstarávania, monitorovacích správ </w:t>
      </w:r>
      <w:del w:id="0" w:author="MV SR" w:date="2021-08-17T09:36:00Z">
        <w:r w:rsidRPr="00513114" w:rsidDel="007F1CF2">
          <w:rPr>
            <w:b/>
            <w:sz w:val="22"/>
            <w:szCs w:val="22"/>
          </w:rPr>
          <w:delText xml:space="preserve">a </w:delText>
        </w:r>
        <w:r w:rsidR="0058654B" w:rsidRPr="00513114" w:rsidDel="007F1CF2">
          <w:rPr>
            <w:b/>
            <w:color w:val="333333"/>
            <w:sz w:val="22"/>
            <w:szCs w:val="22"/>
          </w:rPr>
          <w:delText>podpisovaním</w:delText>
        </w:r>
        <w:r w:rsidR="00B01081" w:rsidRPr="00513114" w:rsidDel="007F1CF2">
          <w:rPr>
            <w:b/>
            <w:color w:val="333333"/>
            <w:sz w:val="22"/>
            <w:szCs w:val="22"/>
          </w:rPr>
          <w:delText xml:space="preserve"> </w:delText>
        </w:r>
        <w:r w:rsidR="00894605" w:rsidDel="007F1CF2">
          <w:rPr>
            <w:b/>
            <w:color w:val="333333"/>
            <w:sz w:val="22"/>
            <w:szCs w:val="22"/>
          </w:rPr>
          <w:delText xml:space="preserve">pracovných výkazov </w:delText>
        </w:r>
      </w:del>
      <w:r w:rsidR="00B01081" w:rsidRPr="00513114">
        <w:rPr>
          <w:b/>
          <w:color w:val="333333"/>
          <w:sz w:val="22"/>
          <w:szCs w:val="22"/>
        </w:rPr>
        <w:t xml:space="preserve">podľa </w:t>
      </w:r>
      <w:r w:rsidR="00BB545F" w:rsidRPr="00513114">
        <w:rPr>
          <w:b/>
          <w:color w:val="333333"/>
          <w:sz w:val="22"/>
          <w:szCs w:val="22"/>
        </w:rPr>
        <w:t>ustanovenia</w:t>
      </w:r>
      <w:r w:rsidR="00D12DA1">
        <w:rPr>
          <w:b/>
          <w:color w:val="333333"/>
          <w:sz w:val="22"/>
          <w:szCs w:val="22"/>
        </w:rPr>
        <w:t xml:space="preserve"> </w:t>
      </w:r>
      <w:r w:rsidR="00BB545F" w:rsidRPr="00513114">
        <w:rPr>
          <w:b/>
          <w:color w:val="333333"/>
          <w:sz w:val="22"/>
          <w:szCs w:val="22"/>
        </w:rPr>
        <w:t>§ 31</w:t>
      </w:r>
      <w:r w:rsidR="00B01081" w:rsidRPr="00513114">
        <w:rPr>
          <w:b/>
          <w:color w:val="333333"/>
          <w:sz w:val="22"/>
          <w:szCs w:val="22"/>
        </w:rPr>
        <w:t xml:space="preserve"> </w:t>
      </w:r>
      <w:del w:id="1" w:author="Veronika Dvořáková" w:date="2021-08-17T08:41:00Z">
        <w:r w:rsidR="00BB545F" w:rsidRPr="00513114" w:rsidDel="00056D6D">
          <w:rPr>
            <w:b/>
            <w:color w:val="333333"/>
            <w:sz w:val="22"/>
            <w:szCs w:val="22"/>
          </w:rPr>
          <w:delText>až 33</w:delText>
        </w:r>
      </w:del>
      <w:ins w:id="2" w:author="Veronika Dvořáková" w:date="2021-08-17T08:41:00Z">
        <w:r w:rsidR="00056D6D">
          <w:rPr>
            <w:b/>
            <w:color w:val="333333"/>
            <w:sz w:val="22"/>
            <w:szCs w:val="22"/>
          </w:rPr>
          <w:t xml:space="preserve">a </w:t>
        </w:r>
        <w:proofErr w:type="spellStart"/>
        <w:r w:rsidR="00056D6D">
          <w:rPr>
            <w:b/>
            <w:color w:val="333333"/>
            <w:sz w:val="22"/>
            <w:szCs w:val="22"/>
          </w:rPr>
          <w:t>nasl</w:t>
        </w:r>
        <w:proofErr w:type="spellEnd"/>
        <w:r w:rsidR="00056D6D">
          <w:rPr>
            <w:b/>
            <w:color w:val="333333"/>
            <w:sz w:val="22"/>
            <w:szCs w:val="22"/>
          </w:rPr>
          <w:t>.</w:t>
        </w:r>
      </w:ins>
      <w:r w:rsidR="00B01081" w:rsidRPr="00513114">
        <w:rPr>
          <w:b/>
          <w:color w:val="333333"/>
          <w:sz w:val="22"/>
          <w:szCs w:val="22"/>
        </w:rPr>
        <w:t xml:space="preserve"> </w:t>
      </w:r>
      <w:r w:rsidR="005B6396" w:rsidRPr="00513114">
        <w:rPr>
          <w:b/>
          <w:color w:val="333333"/>
          <w:sz w:val="22"/>
          <w:szCs w:val="22"/>
        </w:rPr>
        <w:t xml:space="preserve">zákona č. </w:t>
      </w:r>
      <w:r w:rsidR="00D12DA1">
        <w:rPr>
          <w:b/>
          <w:color w:val="333333"/>
          <w:sz w:val="22"/>
          <w:szCs w:val="22"/>
        </w:rPr>
        <w:t>40/1964</w:t>
      </w:r>
      <w:r w:rsidR="005B6396" w:rsidRPr="00513114">
        <w:rPr>
          <w:b/>
          <w:color w:val="333333"/>
          <w:sz w:val="22"/>
          <w:szCs w:val="22"/>
        </w:rPr>
        <w:t xml:space="preserve"> Z</w:t>
      </w:r>
      <w:r w:rsidR="00BB545F" w:rsidRPr="00513114">
        <w:rPr>
          <w:b/>
          <w:color w:val="333333"/>
          <w:sz w:val="22"/>
          <w:szCs w:val="22"/>
        </w:rPr>
        <w:t>b</w:t>
      </w:r>
      <w:r w:rsidR="005B6396" w:rsidRPr="00513114">
        <w:rPr>
          <w:b/>
          <w:color w:val="333333"/>
          <w:sz w:val="22"/>
          <w:szCs w:val="22"/>
        </w:rPr>
        <w:t xml:space="preserve">. </w:t>
      </w:r>
      <w:r w:rsidR="00BB545F" w:rsidRPr="00513114">
        <w:rPr>
          <w:b/>
          <w:color w:val="333333"/>
          <w:sz w:val="22"/>
          <w:szCs w:val="22"/>
        </w:rPr>
        <w:t>Občiansky zákonník</w:t>
      </w:r>
    </w:p>
    <w:p w14:paraId="193C547A" w14:textId="77777777" w:rsidR="00956B94" w:rsidRPr="00B01081" w:rsidRDefault="00BB545F" w:rsidP="006217D8">
      <w:pPr>
        <w:pStyle w:val="Zkladntext"/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Splnomocniteľ</w:t>
      </w:r>
      <w:r w:rsidR="00016324" w:rsidRPr="00B01081">
        <w:rPr>
          <w:b/>
          <w:bCs/>
          <w:sz w:val="22"/>
          <w:szCs w:val="22"/>
        </w:rPr>
        <w:t>:</w:t>
      </w:r>
    </w:p>
    <w:p w14:paraId="3A818E42" w14:textId="77777777" w:rsidR="00016324" w:rsidRPr="00B01081" w:rsidRDefault="00016324" w:rsidP="006217D8">
      <w:pPr>
        <w:pStyle w:val="Zkladntext"/>
        <w:spacing w:before="120"/>
        <w:jc w:val="both"/>
        <w:rPr>
          <w:b/>
          <w:bCs/>
          <w:sz w:val="22"/>
          <w:szCs w:val="22"/>
        </w:rPr>
      </w:pPr>
    </w:p>
    <w:p w14:paraId="173B4DD3" w14:textId="77777777" w:rsidR="00956B94" w:rsidRPr="00B01081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B01081">
        <w:rPr>
          <w:sz w:val="22"/>
          <w:szCs w:val="22"/>
        </w:rPr>
        <w:t>Meno, priezvisko: .......................................................................................................................</w:t>
      </w:r>
      <w:r w:rsidR="00EC5F50" w:rsidRPr="00B01081">
        <w:rPr>
          <w:sz w:val="22"/>
          <w:szCs w:val="22"/>
        </w:rPr>
        <w:t>...............</w:t>
      </w:r>
    </w:p>
    <w:p w14:paraId="592554F1" w14:textId="77777777" w:rsidR="002A08AF" w:rsidRPr="008F71FB" w:rsidRDefault="002A08AF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Funkcia: ......................................................................................................................................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083891B9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Adresa trvalého bydliska: 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7D3B1675" w14:textId="77777777" w:rsidR="00956B94" w:rsidRPr="008F71FB" w:rsidRDefault="000A5077" w:rsidP="006217D8">
      <w:pPr>
        <w:pStyle w:val="Zkladntext"/>
        <w:spacing w:before="120"/>
        <w:rPr>
          <w:sz w:val="22"/>
          <w:szCs w:val="22"/>
        </w:rPr>
      </w:pPr>
      <w:r w:rsidRPr="008F71FB">
        <w:rPr>
          <w:sz w:val="22"/>
          <w:szCs w:val="22"/>
        </w:rPr>
        <w:t>Dátum narodenia</w:t>
      </w:r>
      <w:r w:rsidR="00956B94" w:rsidRPr="008F71FB">
        <w:rPr>
          <w:sz w:val="22"/>
          <w:szCs w:val="22"/>
        </w:rPr>
        <w:t>: .......................................</w:t>
      </w:r>
      <w:r w:rsidR="00EC5F50">
        <w:rPr>
          <w:sz w:val="22"/>
          <w:szCs w:val="22"/>
        </w:rPr>
        <w:t>............</w:t>
      </w:r>
      <w:r w:rsidR="00956B94" w:rsidRPr="008F71FB">
        <w:rPr>
          <w:sz w:val="22"/>
          <w:szCs w:val="22"/>
        </w:rPr>
        <w:t xml:space="preserve">Číslo OP:  </w:t>
      </w:r>
      <w:r w:rsidR="007D066C" w:rsidRPr="008F71FB">
        <w:rPr>
          <w:sz w:val="22"/>
          <w:szCs w:val="22"/>
        </w:rPr>
        <w:t>....................................................</w:t>
      </w:r>
      <w:r w:rsidR="00EC5F50">
        <w:rPr>
          <w:sz w:val="22"/>
          <w:szCs w:val="22"/>
        </w:rPr>
        <w:t>..............</w:t>
      </w:r>
    </w:p>
    <w:p w14:paraId="5ED985CE" w14:textId="77777777" w:rsidR="008C40F0" w:rsidRPr="008F71FB" w:rsidRDefault="008C40F0" w:rsidP="006217D8">
      <w:pPr>
        <w:pStyle w:val="Zkladntext"/>
        <w:spacing w:before="120"/>
        <w:jc w:val="both"/>
        <w:rPr>
          <w:b/>
          <w:sz w:val="22"/>
          <w:szCs w:val="22"/>
        </w:rPr>
      </w:pPr>
    </w:p>
    <w:p w14:paraId="59EF210D" w14:textId="77777777" w:rsidR="00956B94" w:rsidRPr="008F71FB" w:rsidRDefault="00BB545F" w:rsidP="006217D8">
      <w:pPr>
        <w:pStyle w:val="Zkladntext"/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Splnomocnenec</w:t>
      </w:r>
      <w:r w:rsidR="00894605">
        <w:rPr>
          <w:b/>
          <w:sz w:val="22"/>
          <w:szCs w:val="22"/>
        </w:rPr>
        <w:t xml:space="preserve"> </w:t>
      </w:r>
      <w:r w:rsidR="00016324" w:rsidRPr="008F71FB">
        <w:rPr>
          <w:b/>
          <w:sz w:val="22"/>
          <w:szCs w:val="22"/>
        </w:rPr>
        <w:t>:</w:t>
      </w:r>
    </w:p>
    <w:p w14:paraId="45D3DB2B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</w:p>
    <w:p w14:paraId="6B8BEC97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Meno, priezvisko: .......................................................................................................................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7200533D" w14:textId="77777777" w:rsidR="002A08AF" w:rsidRPr="008F71FB" w:rsidRDefault="002A08AF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Funkcia: ......................................................................................................................................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11864B11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Adresa trvalého bydliska: ...........................................................................................................</w:t>
      </w:r>
      <w:r w:rsidR="00EC5F50">
        <w:rPr>
          <w:sz w:val="22"/>
          <w:szCs w:val="22"/>
        </w:rPr>
        <w:t>...............</w:t>
      </w:r>
    </w:p>
    <w:p w14:paraId="67FA810C" w14:textId="77777777" w:rsidR="007D066C" w:rsidRPr="008F71FB" w:rsidRDefault="000A5077" w:rsidP="006217D8">
      <w:pPr>
        <w:pStyle w:val="Zkladntext"/>
        <w:spacing w:before="120"/>
        <w:rPr>
          <w:sz w:val="22"/>
          <w:szCs w:val="22"/>
        </w:rPr>
      </w:pPr>
      <w:r w:rsidRPr="008F71FB">
        <w:rPr>
          <w:sz w:val="22"/>
          <w:szCs w:val="22"/>
        </w:rPr>
        <w:t>Dátum narodenia</w:t>
      </w:r>
      <w:r w:rsidR="007D066C" w:rsidRPr="008F71FB">
        <w:rPr>
          <w:sz w:val="22"/>
          <w:szCs w:val="22"/>
        </w:rPr>
        <w:t>: ............................................... Číslo OP:  ......................................................</w:t>
      </w:r>
      <w:r w:rsidR="00EC5F50">
        <w:rPr>
          <w:sz w:val="22"/>
          <w:szCs w:val="22"/>
        </w:rPr>
        <w:t>..............</w:t>
      </w:r>
    </w:p>
    <w:p w14:paraId="10359A34" w14:textId="77777777" w:rsidR="00956B94" w:rsidRPr="008F71FB" w:rsidRDefault="00956B94" w:rsidP="006217D8">
      <w:pPr>
        <w:pStyle w:val="Zkladntext"/>
        <w:spacing w:before="120"/>
        <w:jc w:val="both"/>
        <w:rPr>
          <w:b/>
          <w:sz w:val="22"/>
          <w:szCs w:val="22"/>
        </w:rPr>
      </w:pPr>
    </w:p>
    <w:p w14:paraId="7369857E" w14:textId="77777777" w:rsidR="00270AD5" w:rsidRDefault="00425217" w:rsidP="0075753C">
      <w:pPr>
        <w:pStyle w:val="Zkladntext"/>
        <w:spacing w:before="1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Dolupodpísan</w:t>
      </w:r>
      <w:r w:rsidR="000124EA">
        <w:rPr>
          <w:sz w:val="22"/>
          <w:szCs w:val="22"/>
        </w:rPr>
        <w:t>ý</w:t>
      </w:r>
      <w:proofErr w:type="spellEnd"/>
      <w:r>
        <w:rPr>
          <w:sz w:val="22"/>
          <w:szCs w:val="22"/>
        </w:rPr>
        <w:t xml:space="preserve"> </w:t>
      </w:r>
      <w:r w:rsidR="000124EA">
        <w:rPr>
          <w:sz w:val="22"/>
          <w:szCs w:val="22"/>
        </w:rPr>
        <w:t xml:space="preserve">splnomocniteľ </w:t>
      </w:r>
      <w:r w:rsidR="00956B94" w:rsidRPr="008F71FB">
        <w:rPr>
          <w:sz w:val="22"/>
          <w:szCs w:val="22"/>
        </w:rPr>
        <w:t xml:space="preserve">dáva týmto </w:t>
      </w:r>
      <w:proofErr w:type="spellStart"/>
      <w:r w:rsidR="004140E0">
        <w:rPr>
          <w:sz w:val="22"/>
          <w:szCs w:val="22"/>
        </w:rPr>
        <w:t>plnomocenstvo</w:t>
      </w:r>
      <w:proofErr w:type="spellEnd"/>
      <w:r w:rsidR="004140E0">
        <w:rPr>
          <w:sz w:val="22"/>
          <w:szCs w:val="22"/>
        </w:rPr>
        <w:t xml:space="preserve"> splnomocnencovi</w:t>
      </w:r>
      <w:r>
        <w:rPr>
          <w:sz w:val="22"/>
          <w:szCs w:val="22"/>
        </w:rPr>
        <w:t xml:space="preserve"> </w:t>
      </w:r>
      <w:r w:rsidR="006E5495" w:rsidRPr="008F71FB">
        <w:rPr>
          <w:sz w:val="22"/>
          <w:szCs w:val="22"/>
        </w:rPr>
        <w:t>k</w:t>
      </w:r>
      <w:r w:rsidR="00956B94" w:rsidRPr="008F71FB">
        <w:rPr>
          <w:sz w:val="22"/>
          <w:szCs w:val="22"/>
        </w:rPr>
        <w:t xml:space="preserve"> úkonom </w:t>
      </w:r>
      <w:r w:rsidR="009371CA" w:rsidRPr="008F71FB">
        <w:rPr>
          <w:sz w:val="22"/>
          <w:szCs w:val="22"/>
        </w:rPr>
        <w:t>týkajúci</w:t>
      </w:r>
      <w:r w:rsidR="002A08AF" w:rsidRPr="008F71FB">
        <w:rPr>
          <w:sz w:val="22"/>
          <w:szCs w:val="22"/>
        </w:rPr>
        <w:t>m</w:t>
      </w:r>
      <w:r w:rsidR="009371CA" w:rsidRPr="008F71FB">
        <w:rPr>
          <w:sz w:val="22"/>
          <w:szCs w:val="22"/>
        </w:rPr>
        <w:t xml:space="preserve"> sa</w:t>
      </w:r>
      <w:r w:rsidR="0032222E">
        <w:rPr>
          <w:sz w:val="22"/>
          <w:szCs w:val="22"/>
        </w:rPr>
        <w:t>*</w:t>
      </w:r>
      <w:r w:rsidR="00270AD5">
        <w:rPr>
          <w:sz w:val="22"/>
          <w:szCs w:val="22"/>
        </w:rPr>
        <w:t xml:space="preserve"> </w:t>
      </w:r>
      <w:r w:rsidR="009371CA" w:rsidRPr="008F71FB">
        <w:rPr>
          <w:sz w:val="22"/>
          <w:szCs w:val="22"/>
        </w:rPr>
        <w:t xml:space="preserve"> </w:t>
      </w:r>
    </w:p>
    <w:p w14:paraId="3233335A" w14:textId="77777777" w:rsidR="00270AD5" w:rsidRDefault="00513114" w:rsidP="00270AD5">
      <w:pPr>
        <w:pStyle w:val="Zkladntext"/>
        <w:numPr>
          <w:ilvl w:val="0"/>
          <w:numId w:val="2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zasielania </w:t>
      </w:r>
      <w:r w:rsidR="00425217">
        <w:rPr>
          <w:sz w:val="22"/>
          <w:szCs w:val="22"/>
        </w:rPr>
        <w:t>ž</w:t>
      </w:r>
      <w:r w:rsidR="005B52CA">
        <w:rPr>
          <w:sz w:val="22"/>
          <w:szCs w:val="22"/>
        </w:rPr>
        <w:t xml:space="preserve">iadostí o platbu, </w:t>
      </w:r>
    </w:p>
    <w:p w14:paraId="7145D1D8" w14:textId="77777777" w:rsidR="00270AD5" w:rsidRDefault="00513114" w:rsidP="00270AD5">
      <w:pPr>
        <w:pStyle w:val="Zkladntext"/>
        <w:numPr>
          <w:ilvl w:val="0"/>
          <w:numId w:val="2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zasielania </w:t>
      </w:r>
      <w:r w:rsidR="00425217">
        <w:rPr>
          <w:sz w:val="22"/>
          <w:szCs w:val="22"/>
        </w:rPr>
        <w:t xml:space="preserve">žiadostí o zmenu projektu, </w:t>
      </w:r>
    </w:p>
    <w:p w14:paraId="1E90369E" w14:textId="77777777" w:rsidR="001F1C30" w:rsidRDefault="00513114" w:rsidP="00270AD5">
      <w:pPr>
        <w:pStyle w:val="Zkladntext"/>
        <w:numPr>
          <w:ilvl w:val="0"/>
          <w:numId w:val="2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zasielania </w:t>
      </w:r>
      <w:r w:rsidR="00425217">
        <w:rPr>
          <w:sz w:val="22"/>
          <w:szCs w:val="22"/>
        </w:rPr>
        <w:t>žiadostí o kontrolu verejného obstarávania</w:t>
      </w:r>
      <w:r>
        <w:rPr>
          <w:sz w:val="22"/>
          <w:szCs w:val="22"/>
        </w:rPr>
        <w:t>,</w:t>
      </w:r>
      <w:r w:rsidR="00425217">
        <w:rPr>
          <w:sz w:val="22"/>
          <w:szCs w:val="22"/>
        </w:rPr>
        <w:t xml:space="preserve"> </w:t>
      </w:r>
    </w:p>
    <w:p w14:paraId="1D8C1BA6" w14:textId="77777777" w:rsidR="00513114" w:rsidRDefault="00513114" w:rsidP="00270AD5">
      <w:pPr>
        <w:pStyle w:val="Zkladntext"/>
        <w:numPr>
          <w:ilvl w:val="0"/>
          <w:numId w:val="2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zasielania </w:t>
      </w:r>
      <w:r w:rsidR="00425217">
        <w:rPr>
          <w:sz w:val="22"/>
          <w:szCs w:val="22"/>
        </w:rPr>
        <w:t>m</w:t>
      </w:r>
      <w:r w:rsidR="005B52CA">
        <w:rPr>
          <w:sz w:val="22"/>
          <w:szCs w:val="22"/>
        </w:rPr>
        <w:t>onitorovacích správ</w:t>
      </w:r>
      <w:r>
        <w:rPr>
          <w:sz w:val="22"/>
          <w:szCs w:val="22"/>
        </w:rPr>
        <w:t xml:space="preserve"> a</w:t>
      </w:r>
    </w:p>
    <w:p w14:paraId="230D7763" w14:textId="174F3F87" w:rsidR="00270AD5" w:rsidDel="007F1CF2" w:rsidRDefault="00513114">
      <w:pPr>
        <w:pStyle w:val="Zkladntext"/>
        <w:numPr>
          <w:ilvl w:val="0"/>
          <w:numId w:val="2"/>
        </w:numPr>
        <w:jc w:val="both"/>
        <w:rPr>
          <w:del w:id="3" w:author="MV SR" w:date="2021-08-17T09:36:00Z"/>
          <w:sz w:val="22"/>
          <w:szCs w:val="22"/>
        </w:rPr>
        <w:pPrChange w:id="4" w:author="Veronika Dvořáková" w:date="2021-08-17T08:41:00Z">
          <w:pPr>
            <w:pStyle w:val="Zkladntext"/>
            <w:numPr>
              <w:numId w:val="2"/>
            </w:numPr>
            <w:spacing w:before="120"/>
            <w:ind w:left="720" w:hanging="360"/>
            <w:jc w:val="both"/>
          </w:pPr>
        </w:pPrChange>
      </w:pPr>
      <w:del w:id="5" w:author="MV SR" w:date="2021-08-17T09:36:00Z">
        <w:r w:rsidDel="007F1CF2">
          <w:rPr>
            <w:sz w:val="22"/>
            <w:szCs w:val="22"/>
          </w:rPr>
          <w:delText>podpisovania pracovných výkazov štatutárneho orgánu Prijímateľa</w:delText>
        </w:r>
        <w:r w:rsidR="00270AD5" w:rsidDel="007F1CF2">
          <w:rPr>
            <w:sz w:val="22"/>
            <w:szCs w:val="22"/>
          </w:rPr>
          <w:delText xml:space="preserve"> </w:delText>
        </w:r>
      </w:del>
      <w:ins w:id="6" w:author="Veronika Dvořáková" w:date="2021-08-17T08:41:00Z">
        <w:del w:id="7" w:author="MV SR" w:date="2021-08-17T09:36:00Z">
          <w:r w:rsidR="00994B1E" w:rsidDel="007F1CF2">
            <w:rPr>
              <w:sz w:val="22"/>
              <w:szCs w:val="22"/>
            </w:rPr>
            <w:delText>nenávratného finančného prísp</w:delText>
          </w:r>
          <w:r w:rsidR="00056D6D" w:rsidDel="007F1CF2">
            <w:rPr>
              <w:sz w:val="22"/>
              <w:szCs w:val="22"/>
            </w:rPr>
            <w:delText>evku</w:delText>
          </w:r>
        </w:del>
      </w:ins>
    </w:p>
    <w:p w14:paraId="56A9E0C3" w14:textId="77777777" w:rsidR="00751699" w:rsidRDefault="00751699">
      <w:pPr>
        <w:pStyle w:val="Zkladntext"/>
        <w:ind w:left="720"/>
        <w:jc w:val="both"/>
        <w:rPr>
          <w:sz w:val="22"/>
          <w:szCs w:val="22"/>
        </w:rPr>
        <w:pPrChange w:id="8" w:author="Veronika Dvořáková" w:date="2021-08-17T08:41:00Z">
          <w:pPr>
            <w:pStyle w:val="Zkladntext"/>
            <w:spacing w:before="120"/>
            <w:ind w:left="720"/>
            <w:jc w:val="both"/>
          </w:pPr>
        </w:pPrChange>
      </w:pPr>
    </w:p>
    <w:p w14:paraId="4E2083D6" w14:textId="77777777" w:rsidR="0075753C" w:rsidRPr="008F71FB" w:rsidRDefault="00270AD5">
      <w:pPr>
        <w:pStyle w:val="Zkladntext"/>
        <w:ind w:left="720"/>
        <w:jc w:val="both"/>
        <w:rPr>
          <w:sz w:val="22"/>
          <w:szCs w:val="22"/>
        </w:rPr>
        <w:pPrChange w:id="9" w:author="Veronika Dvořáková" w:date="2021-08-17T08:41:00Z">
          <w:pPr>
            <w:pStyle w:val="Zkladntext"/>
            <w:spacing w:before="120"/>
            <w:ind w:left="720"/>
            <w:jc w:val="both"/>
          </w:pPr>
        </w:pPrChange>
      </w:pPr>
      <w:r>
        <w:rPr>
          <w:sz w:val="22"/>
          <w:szCs w:val="22"/>
        </w:rPr>
        <w:t>prostredníctvom systému ITMS2014+</w:t>
      </w:r>
      <w:r w:rsidR="009371CA" w:rsidRPr="008F71FB">
        <w:rPr>
          <w:sz w:val="22"/>
          <w:szCs w:val="22"/>
        </w:rPr>
        <w:t xml:space="preserve">: </w:t>
      </w:r>
    </w:p>
    <w:p w14:paraId="506E9144" w14:textId="77777777" w:rsidR="009371CA" w:rsidRPr="008F71FB" w:rsidRDefault="001F1C30" w:rsidP="0075753C">
      <w:pPr>
        <w:pStyle w:val="Zkladntext"/>
        <w:numPr>
          <w:ilvl w:val="0"/>
          <w:numId w:val="1"/>
        </w:numPr>
        <w:spacing w:before="120"/>
        <w:rPr>
          <w:sz w:val="22"/>
          <w:szCs w:val="22"/>
        </w:rPr>
      </w:pPr>
      <w:r>
        <w:rPr>
          <w:sz w:val="22"/>
          <w:szCs w:val="22"/>
        </w:rPr>
        <w:t>p</w:t>
      </w:r>
      <w:r w:rsidR="00861BBF">
        <w:rPr>
          <w:sz w:val="22"/>
          <w:szCs w:val="22"/>
        </w:rPr>
        <w:t xml:space="preserve">re projekt </w:t>
      </w:r>
      <w:r w:rsidR="009371CA" w:rsidRPr="008F71FB">
        <w:rPr>
          <w:sz w:val="22"/>
          <w:szCs w:val="22"/>
        </w:rPr>
        <w:t>s názvom...........................................</w:t>
      </w:r>
      <w:r w:rsidR="00861BBF">
        <w:rPr>
          <w:sz w:val="22"/>
          <w:szCs w:val="22"/>
        </w:rPr>
        <w:t>...................</w:t>
      </w:r>
      <w:r w:rsidR="009371CA" w:rsidRPr="008F71FB">
        <w:rPr>
          <w:sz w:val="22"/>
          <w:szCs w:val="22"/>
        </w:rPr>
        <w:t>........................................</w:t>
      </w:r>
      <w:r w:rsidR="0075753C" w:rsidRPr="008F71FB">
        <w:rPr>
          <w:sz w:val="22"/>
          <w:szCs w:val="22"/>
        </w:rPr>
        <w:t>.........</w:t>
      </w:r>
      <w:r w:rsidR="00861BBF">
        <w:rPr>
          <w:sz w:val="22"/>
          <w:szCs w:val="22"/>
        </w:rPr>
        <w:t>......</w:t>
      </w:r>
    </w:p>
    <w:p w14:paraId="3CC7C674" w14:textId="77777777" w:rsidR="00956B94" w:rsidRPr="008F71FB" w:rsidRDefault="00750FEE" w:rsidP="009371CA">
      <w:pPr>
        <w:pStyle w:val="Zkladntext"/>
        <w:numPr>
          <w:ilvl w:val="0"/>
          <w:numId w:val="1"/>
        </w:numPr>
        <w:spacing w:before="120"/>
        <w:rPr>
          <w:sz w:val="22"/>
          <w:szCs w:val="22"/>
        </w:rPr>
      </w:pPr>
      <w:r w:rsidRPr="008F71FB">
        <w:rPr>
          <w:sz w:val="22"/>
          <w:szCs w:val="22"/>
        </w:rPr>
        <w:t>ITMS</w:t>
      </w:r>
      <w:r w:rsidR="002E5E0A" w:rsidRPr="008F71FB">
        <w:rPr>
          <w:sz w:val="22"/>
          <w:szCs w:val="22"/>
        </w:rPr>
        <w:t>2014+ kód</w:t>
      </w:r>
      <w:r w:rsidR="003D1351">
        <w:rPr>
          <w:sz w:val="22"/>
          <w:szCs w:val="22"/>
        </w:rPr>
        <w:t xml:space="preserve"> projektu </w:t>
      </w:r>
      <w:r w:rsidR="002E5E0A" w:rsidRPr="008F71FB">
        <w:rPr>
          <w:sz w:val="22"/>
          <w:szCs w:val="22"/>
        </w:rPr>
        <w:t xml:space="preserve"> </w:t>
      </w:r>
      <w:r w:rsidR="009371CA" w:rsidRPr="008F71FB">
        <w:rPr>
          <w:sz w:val="22"/>
          <w:szCs w:val="22"/>
        </w:rPr>
        <w:t>..................</w:t>
      </w:r>
      <w:r w:rsidR="003D1351">
        <w:rPr>
          <w:sz w:val="22"/>
          <w:szCs w:val="22"/>
        </w:rPr>
        <w:t>.........................</w:t>
      </w:r>
      <w:r w:rsidR="009371CA" w:rsidRPr="008F71FB">
        <w:rPr>
          <w:sz w:val="22"/>
          <w:szCs w:val="22"/>
        </w:rPr>
        <w:t>.....................................................</w:t>
      </w:r>
      <w:r w:rsidR="00EC5F50">
        <w:rPr>
          <w:sz w:val="22"/>
          <w:szCs w:val="22"/>
        </w:rPr>
        <w:t>............</w:t>
      </w:r>
    </w:p>
    <w:p w14:paraId="5715276E" w14:textId="77777777" w:rsidR="0032222E" w:rsidRDefault="0032222E" w:rsidP="009E14E7">
      <w:pPr>
        <w:pStyle w:val="Zkladntext"/>
        <w:spacing w:before="120" w:line="360" w:lineRule="auto"/>
        <w:jc w:val="both"/>
        <w:rPr>
          <w:sz w:val="22"/>
          <w:szCs w:val="22"/>
        </w:rPr>
      </w:pPr>
    </w:p>
    <w:p w14:paraId="61969840" w14:textId="77777777" w:rsidR="0032222E" w:rsidRDefault="0032222E" w:rsidP="009E14E7">
      <w:pPr>
        <w:pStyle w:val="Zkladntext"/>
        <w:spacing w:before="120" w:line="360" w:lineRule="auto"/>
        <w:jc w:val="both"/>
        <w:rPr>
          <w:sz w:val="22"/>
          <w:szCs w:val="22"/>
        </w:rPr>
      </w:pPr>
    </w:p>
    <w:p w14:paraId="695BC1AA" w14:textId="77777777" w:rsidR="0032222E" w:rsidRPr="0032222E" w:rsidRDefault="0032222E" w:rsidP="0032222E">
      <w:pPr>
        <w:pStyle w:val="Zkladntext"/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2F488A" w:rsidRPr="002F488A">
        <w:rPr>
          <w:sz w:val="22"/>
          <w:szCs w:val="22"/>
        </w:rPr>
        <w:t xml:space="preserve"> </w:t>
      </w:r>
      <w:r>
        <w:rPr>
          <w:sz w:val="22"/>
          <w:szCs w:val="22"/>
        </w:rPr>
        <w:t>nehodiace sa prečiarknite</w:t>
      </w:r>
      <w:r w:rsidR="002F488A">
        <w:rPr>
          <w:sz w:val="22"/>
          <w:szCs w:val="22"/>
        </w:rPr>
        <w:t xml:space="preserve">, v prípade zúženia úkonov </w:t>
      </w:r>
      <w:del w:id="10" w:author="Veronika Dvořáková" w:date="2021-08-17T08:39:00Z">
        <w:r w:rsidR="002F488A" w:rsidDel="00056D6D">
          <w:rPr>
            <w:sz w:val="22"/>
            <w:szCs w:val="22"/>
          </w:rPr>
          <w:delText>poverenia</w:delText>
        </w:r>
      </w:del>
      <w:proofErr w:type="spellStart"/>
      <w:ins w:id="11" w:author="Veronika Dvořáková" w:date="2021-08-17T08:39:00Z">
        <w:r w:rsidR="00056D6D">
          <w:rPr>
            <w:sz w:val="22"/>
            <w:szCs w:val="22"/>
          </w:rPr>
          <w:t>plnomocenstva</w:t>
        </w:r>
      </w:ins>
      <w:proofErr w:type="spellEnd"/>
    </w:p>
    <w:p w14:paraId="00217E9D" w14:textId="77777777" w:rsidR="00956B94" w:rsidRPr="008F71FB" w:rsidRDefault="00956B94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lastRenderedPageBreak/>
        <w:t xml:space="preserve">Toto </w:t>
      </w:r>
      <w:proofErr w:type="spellStart"/>
      <w:r w:rsidR="004140E0">
        <w:rPr>
          <w:sz w:val="22"/>
          <w:szCs w:val="22"/>
        </w:rPr>
        <w:t>plnomocenstvo</w:t>
      </w:r>
      <w:proofErr w:type="spellEnd"/>
      <w:r w:rsidRPr="008F71FB">
        <w:rPr>
          <w:sz w:val="22"/>
          <w:szCs w:val="22"/>
        </w:rPr>
        <w:t xml:space="preserve"> má účinnosť od</w:t>
      </w:r>
      <w:r w:rsidR="002C3A8B" w:rsidRPr="008F71FB">
        <w:rPr>
          <w:sz w:val="22"/>
          <w:szCs w:val="22"/>
        </w:rPr>
        <w:t>o dňa podpisu</w:t>
      </w:r>
      <w:del w:id="12" w:author="Veronika Dvořáková" w:date="2021-08-17T08:39:00Z">
        <w:r w:rsidRPr="008F71FB" w:rsidDel="00056D6D">
          <w:rPr>
            <w:sz w:val="22"/>
            <w:szCs w:val="22"/>
          </w:rPr>
          <w:delText xml:space="preserve"> do .......................................</w:delText>
        </w:r>
        <w:r w:rsidR="00EC5F50" w:rsidDel="00056D6D">
          <w:rPr>
            <w:sz w:val="22"/>
            <w:szCs w:val="22"/>
          </w:rPr>
          <w:delText>....................................</w:delText>
        </w:r>
      </w:del>
      <w:ins w:id="13" w:author="Veronika Dvořáková" w:date="2021-08-17T08:39:00Z">
        <w:r w:rsidR="00056D6D">
          <w:rPr>
            <w:sz w:val="22"/>
            <w:szCs w:val="22"/>
          </w:rPr>
          <w:t xml:space="preserve">. </w:t>
        </w:r>
      </w:ins>
    </w:p>
    <w:p w14:paraId="2002F712" w14:textId="77777777" w:rsidR="008F71FB" w:rsidRPr="008F71FB" w:rsidRDefault="008F71FB" w:rsidP="006217D8">
      <w:pPr>
        <w:pStyle w:val="Zkladntext"/>
        <w:spacing w:before="120"/>
        <w:jc w:val="both"/>
        <w:rPr>
          <w:sz w:val="22"/>
          <w:szCs w:val="22"/>
        </w:rPr>
      </w:pPr>
    </w:p>
    <w:p w14:paraId="2CCD438F" w14:textId="77777777" w:rsidR="00CB0885" w:rsidRDefault="00CB0885" w:rsidP="00CB0885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V .....</w:t>
      </w:r>
      <w:r w:rsidR="008F71FB">
        <w:rPr>
          <w:sz w:val="22"/>
          <w:szCs w:val="22"/>
        </w:rPr>
        <w:t>.........................</w:t>
      </w:r>
      <w:r w:rsidR="00EC5F50">
        <w:rPr>
          <w:sz w:val="22"/>
          <w:szCs w:val="22"/>
        </w:rPr>
        <w:t>..............</w:t>
      </w:r>
      <w:r w:rsidR="008F71FB">
        <w:rPr>
          <w:sz w:val="22"/>
          <w:szCs w:val="22"/>
        </w:rPr>
        <w:t xml:space="preserve">  </w:t>
      </w:r>
      <w:r w:rsidRPr="008F71FB">
        <w:rPr>
          <w:sz w:val="22"/>
          <w:szCs w:val="22"/>
        </w:rPr>
        <w:t>dňa ......................................</w:t>
      </w:r>
      <w:r w:rsidR="00EC5F50">
        <w:rPr>
          <w:sz w:val="22"/>
          <w:szCs w:val="22"/>
        </w:rPr>
        <w:t>....</w:t>
      </w:r>
      <w:r w:rsidR="000477AD">
        <w:rPr>
          <w:sz w:val="22"/>
          <w:szCs w:val="22"/>
        </w:rPr>
        <w:t>..</w:t>
      </w:r>
    </w:p>
    <w:p w14:paraId="59A59AE4" w14:textId="77777777" w:rsidR="008F71FB" w:rsidRDefault="008F71FB" w:rsidP="00CB0885">
      <w:pPr>
        <w:pStyle w:val="Zkladntext"/>
        <w:spacing w:before="120"/>
        <w:jc w:val="both"/>
        <w:rPr>
          <w:sz w:val="22"/>
          <w:szCs w:val="22"/>
        </w:rPr>
      </w:pPr>
    </w:p>
    <w:p w14:paraId="413403C8" w14:textId="77777777" w:rsidR="008F71FB" w:rsidRDefault="008F71FB" w:rsidP="00CB0885">
      <w:pPr>
        <w:pStyle w:val="Zkladntext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C5F50">
        <w:rPr>
          <w:sz w:val="22"/>
          <w:szCs w:val="22"/>
        </w:rPr>
        <w:t xml:space="preserve">     </w:t>
      </w:r>
      <w:r>
        <w:rPr>
          <w:sz w:val="22"/>
          <w:szCs w:val="22"/>
        </w:rPr>
        <w:t>....................................................................</w:t>
      </w:r>
    </w:p>
    <w:p w14:paraId="0381D92A" w14:textId="77777777" w:rsidR="008F71FB" w:rsidRPr="008F71FB" w:rsidRDefault="004140E0" w:rsidP="009278CF">
      <w:pPr>
        <w:pStyle w:val="Zkladntext"/>
        <w:spacing w:before="120"/>
        <w:ind w:left="5664" w:firstLine="708"/>
        <w:jc w:val="both"/>
        <w:rPr>
          <w:sz w:val="22"/>
          <w:szCs w:val="22"/>
        </w:rPr>
      </w:pPr>
      <w:r>
        <w:rPr>
          <w:bCs/>
          <w:sz w:val="22"/>
          <w:szCs w:val="22"/>
        </w:rPr>
        <w:t>Splnomocniteľ</w:t>
      </w:r>
    </w:p>
    <w:p w14:paraId="2774DB01" w14:textId="77777777" w:rsidR="008F71FB" w:rsidRPr="008F71FB" w:rsidRDefault="004140E0" w:rsidP="00CB0885">
      <w:pPr>
        <w:pStyle w:val="Zkladntext"/>
        <w:spacing w:before="1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Plnomocenstvo</w:t>
      </w:r>
      <w:proofErr w:type="spellEnd"/>
      <w:r w:rsidR="008F71FB">
        <w:rPr>
          <w:sz w:val="22"/>
          <w:szCs w:val="22"/>
        </w:rPr>
        <w:t xml:space="preserve"> </w:t>
      </w:r>
      <w:r w:rsidR="008E346B">
        <w:rPr>
          <w:sz w:val="22"/>
          <w:szCs w:val="22"/>
        </w:rPr>
        <w:t xml:space="preserve">týmto </w:t>
      </w:r>
      <w:r w:rsidR="008F71FB">
        <w:rPr>
          <w:sz w:val="22"/>
          <w:szCs w:val="22"/>
        </w:rPr>
        <w:t xml:space="preserve">prijímam: </w:t>
      </w:r>
    </w:p>
    <w:p w14:paraId="4902786D" w14:textId="77777777" w:rsidR="008F71FB" w:rsidRDefault="008F71FB" w:rsidP="006217D8">
      <w:pPr>
        <w:pStyle w:val="Zkladntext"/>
        <w:spacing w:before="120"/>
        <w:jc w:val="both"/>
        <w:rPr>
          <w:sz w:val="22"/>
          <w:szCs w:val="22"/>
        </w:rPr>
      </w:pPr>
    </w:p>
    <w:p w14:paraId="7ED2B6E0" w14:textId="77777777" w:rsidR="00016324" w:rsidRPr="008F71FB" w:rsidRDefault="008F71FB" w:rsidP="006217D8">
      <w:pPr>
        <w:pStyle w:val="Zkladntext"/>
        <w:spacing w:before="120"/>
        <w:jc w:val="both"/>
        <w:rPr>
          <w:sz w:val="22"/>
          <w:szCs w:val="22"/>
        </w:rPr>
      </w:pPr>
      <w:r w:rsidRPr="008F71FB">
        <w:rPr>
          <w:sz w:val="22"/>
          <w:szCs w:val="22"/>
        </w:rPr>
        <w:t>V .....</w:t>
      </w:r>
      <w:r>
        <w:rPr>
          <w:sz w:val="22"/>
          <w:szCs w:val="22"/>
        </w:rPr>
        <w:t>.........................</w:t>
      </w:r>
      <w:r w:rsidR="00A45479">
        <w:rPr>
          <w:sz w:val="22"/>
          <w:szCs w:val="22"/>
        </w:rPr>
        <w:t>..............</w:t>
      </w:r>
      <w:r>
        <w:rPr>
          <w:sz w:val="22"/>
          <w:szCs w:val="22"/>
        </w:rPr>
        <w:t xml:space="preserve">  </w:t>
      </w:r>
      <w:r w:rsidRPr="008F71FB">
        <w:rPr>
          <w:sz w:val="22"/>
          <w:szCs w:val="22"/>
        </w:rPr>
        <w:t>dňa ......................................</w:t>
      </w:r>
      <w:r w:rsidR="00A45479">
        <w:rPr>
          <w:sz w:val="22"/>
          <w:szCs w:val="22"/>
        </w:rPr>
        <w:t>......</w:t>
      </w:r>
    </w:p>
    <w:p w14:paraId="74BEA1F0" w14:textId="77777777" w:rsidR="008F71FB" w:rsidRDefault="008F71FB" w:rsidP="006217D8">
      <w:pPr>
        <w:pStyle w:val="Zkladntext"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0576A0D" w14:textId="44165DEF" w:rsidR="00956B94" w:rsidRPr="008F71FB" w:rsidRDefault="000477AD" w:rsidP="00BE4A20">
      <w:pPr>
        <w:pStyle w:val="Zkladntext"/>
        <w:spacing w:before="120"/>
        <w:ind w:left="4248" w:firstLine="708"/>
        <w:jc w:val="both"/>
        <w:rPr>
          <w:i/>
        </w:rPr>
      </w:pPr>
      <w:r>
        <w:rPr>
          <w:sz w:val="22"/>
          <w:szCs w:val="22"/>
        </w:rPr>
        <w:t xml:space="preserve">     </w:t>
      </w:r>
      <w:r w:rsidR="008F71FB">
        <w:rPr>
          <w:sz w:val="22"/>
          <w:szCs w:val="22"/>
        </w:rPr>
        <w:t>....................................................................</w:t>
      </w:r>
      <w:r w:rsidR="000B6A64">
        <w:rPr>
          <w:sz w:val="22"/>
          <w:szCs w:val="22"/>
        </w:rPr>
        <w:t>.</w:t>
      </w:r>
      <w:bookmarkStart w:id="14" w:name="_GoBack"/>
      <w:bookmarkEnd w:id="14"/>
      <w:r w:rsidR="00956B94" w:rsidRPr="008F71FB">
        <w:rPr>
          <w:sz w:val="22"/>
          <w:szCs w:val="22"/>
        </w:rPr>
        <w:tab/>
      </w:r>
      <w:r w:rsidR="00956B94" w:rsidRPr="008F71FB">
        <w:rPr>
          <w:sz w:val="22"/>
          <w:szCs w:val="22"/>
        </w:rPr>
        <w:tab/>
      </w:r>
      <w:r w:rsidR="00956B94" w:rsidRPr="008F71FB">
        <w:rPr>
          <w:sz w:val="22"/>
          <w:szCs w:val="22"/>
        </w:rPr>
        <w:tab/>
      </w:r>
      <w:r w:rsidR="00956B94" w:rsidRPr="008F71FB">
        <w:rPr>
          <w:sz w:val="22"/>
          <w:szCs w:val="22"/>
        </w:rPr>
        <w:tab/>
      </w:r>
      <w:r w:rsidR="00956B94" w:rsidRPr="008F71FB">
        <w:rPr>
          <w:sz w:val="22"/>
          <w:szCs w:val="22"/>
        </w:rPr>
        <w:tab/>
      </w:r>
      <w:r w:rsidR="008F71FB">
        <w:rPr>
          <w:sz w:val="22"/>
          <w:szCs w:val="22"/>
        </w:rPr>
        <w:tab/>
      </w:r>
      <w:r w:rsidR="008F71FB">
        <w:rPr>
          <w:sz w:val="22"/>
          <w:szCs w:val="22"/>
        </w:rPr>
        <w:tab/>
      </w:r>
      <w:r w:rsidR="000C7CF9">
        <w:rPr>
          <w:sz w:val="22"/>
          <w:szCs w:val="22"/>
        </w:rPr>
        <w:tab/>
      </w:r>
      <w:r w:rsidR="000C7CF9">
        <w:rPr>
          <w:sz w:val="22"/>
          <w:szCs w:val="22"/>
        </w:rPr>
        <w:tab/>
      </w:r>
      <w:r w:rsidR="004140E0">
        <w:rPr>
          <w:sz w:val="22"/>
          <w:szCs w:val="22"/>
        </w:rPr>
        <w:t>Splnomocnenec</w:t>
      </w:r>
    </w:p>
    <w:sectPr w:rsidR="00956B94" w:rsidRPr="008F71FB" w:rsidSect="008E1331">
      <w:headerReference w:type="default" r:id="rId12"/>
      <w:pgSz w:w="11906" w:h="16838"/>
      <w:pgMar w:top="1417" w:right="1417" w:bottom="1417" w:left="1417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5BC69" w14:textId="77777777" w:rsidR="00DB67EF" w:rsidRDefault="00DB67EF" w:rsidP="006E5495">
      <w:r>
        <w:separator/>
      </w:r>
    </w:p>
  </w:endnote>
  <w:endnote w:type="continuationSeparator" w:id="0">
    <w:p w14:paraId="109E4F10" w14:textId="77777777" w:rsidR="00DB67EF" w:rsidRDefault="00DB67EF" w:rsidP="006E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B56D0" w14:textId="77777777" w:rsidR="00DB67EF" w:rsidRDefault="00DB67EF" w:rsidP="006E5495">
      <w:r>
        <w:separator/>
      </w:r>
    </w:p>
  </w:footnote>
  <w:footnote w:type="continuationSeparator" w:id="0">
    <w:p w14:paraId="63AA3058" w14:textId="77777777" w:rsidR="00DB67EF" w:rsidRDefault="00DB67EF" w:rsidP="006E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68E59" w14:textId="77777777" w:rsidR="00005281" w:rsidRDefault="00005281" w:rsidP="00F54DEA">
    <w:pPr>
      <w:pStyle w:val="Pta"/>
      <w:ind w:right="360"/>
      <w:jc w:val="right"/>
      <w:rPr>
        <w:rStyle w:val="slostrany"/>
        <w:sz w:val="20"/>
        <w:szCs w:val="20"/>
      </w:rPr>
    </w:pPr>
    <w:r>
      <w:rPr>
        <w:rStyle w:val="slostrany"/>
        <w:sz w:val="20"/>
        <w:szCs w:val="20"/>
      </w:rPr>
      <w:t xml:space="preserve">        </w:t>
    </w:r>
    <w:r w:rsidR="00436BB1">
      <w:rPr>
        <w:rStyle w:val="slostrany"/>
        <w:sz w:val="20"/>
        <w:szCs w:val="20"/>
      </w:rPr>
      <w:t xml:space="preserve">Príloha č. </w:t>
    </w:r>
    <w:r w:rsidR="00F30D2F">
      <w:rPr>
        <w:rStyle w:val="slostrany"/>
        <w:sz w:val="20"/>
        <w:szCs w:val="20"/>
      </w:rPr>
      <w:t>18</w:t>
    </w:r>
    <w:r w:rsidR="00EE5DA9">
      <w:rPr>
        <w:rStyle w:val="slostrany"/>
        <w:sz w:val="20"/>
        <w:szCs w:val="20"/>
      </w:rPr>
      <w:t>b</w:t>
    </w:r>
    <w:r w:rsidRPr="00005281">
      <w:rPr>
        <w:rStyle w:val="slostrany"/>
        <w:sz w:val="20"/>
        <w:szCs w:val="20"/>
      </w:rPr>
      <w:t xml:space="preserve"> </w:t>
    </w:r>
    <w:r w:rsidR="00114800" w:rsidRPr="00F86247">
      <w:rPr>
        <w:sz w:val="20"/>
        <w:szCs w:val="20"/>
      </w:rPr>
      <w:t>–</w:t>
    </w:r>
    <w:r w:rsidR="00114800">
      <w:rPr>
        <w:rStyle w:val="slostrany"/>
        <w:sz w:val="20"/>
        <w:szCs w:val="20"/>
        <w:lang w:val="en-US"/>
      </w:rPr>
      <w:t xml:space="preserve"> </w:t>
    </w:r>
    <w:proofErr w:type="spellStart"/>
    <w:r w:rsidR="00027A1D">
      <w:rPr>
        <w:rStyle w:val="slostrany"/>
        <w:sz w:val="20"/>
        <w:szCs w:val="20"/>
      </w:rPr>
      <w:t>P</w:t>
    </w:r>
    <w:r w:rsidR="003F7B5F">
      <w:rPr>
        <w:rStyle w:val="slostrany"/>
        <w:sz w:val="20"/>
        <w:szCs w:val="20"/>
      </w:rPr>
      <w:t>lnomocenstvo</w:t>
    </w:r>
    <w:proofErr w:type="spellEnd"/>
    <w:r w:rsidR="003F7B5F">
      <w:rPr>
        <w:rStyle w:val="slostrany"/>
        <w:sz w:val="20"/>
        <w:szCs w:val="20"/>
      </w:rPr>
      <w:t xml:space="preserve"> na konanie v mene</w:t>
    </w:r>
    <w:r w:rsidR="00027A1D">
      <w:rPr>
        <w:rStyle w:val="slostrany"/>
        <w:sz w:val="20"/>
        <w:szCs w:val="20"/>
      </w:rPr>
      <w:t xml:space="preserve"> </w:t>
    </w:r>
    <w:r w:rsidR="002D2C26">
      <w:rPr>
        <w:rStyle w:val="slostrany"/>
        <w:sz w:val="20"/>
        <w:szCs w:val="20"/>
      </w:rPr>
      <w:t>splnomocniteľa</w:t>
    </w:r>
    <w:r w:rsidR="00027A1D">
      <w:rPr>
        <w:rStyle w:val="slostrany"/>
        <w:sz w:val="20"/>
        <w:szCs w:val="20"/>
      </w:rPr>
      <w:t xml:space="preserve"> </w:t>
    </w:r>
  </w:p>
  <w:p w14:paraId="005FCF77" w14:textId="77777777" w:rsidR="00BE4A20" w:rsidRPr="00005281" w:rsidRDefault="00BE4A20" w:rsidP="00005281">
    <w:pPr>
      <w:pStyle w:val="Pta"/>
      <w:ind w:right="360"/>
      <w:rPr>
        <w:sz w:val="20"/>
        <w:szCs w:val="20"/>
      </w:rPr>
    </w:pPr>
  </w:p>
  <w:p w14:paraId="76A6C79E" w14:textId="77777777" w:rsidR="009E14E7" w:rsidRDefault="005F047B">
    <w:pPr>
      <w:pStyle w:val="Hlavika"/>
      <w:rPr>
        <w:noProof/>
        <w:lang w:eastAsia="sk-SK"/>
      </w:rPr>
    </w:pPr>
    <w:r w:rsidRPr="00874141">
      <w:rPr>
        <w:noProof/>
        <w:lang w:eastAsia="sk-SK"/>
      </w:rPr>
      <w:drawing>
        <wp:inline distT="0" distB="0" distL="0" distR="0" wp14:anchorId="70A7335C" wp14:editId="596A41DD">
          <wp:extent cx="5760720" cy="685800"/>
          <wp:effectExtent l="0" t="0" r="0" b="0"/>
          <wp:docPr id="1" name="Obrázok 3" descr="C:\Users\rusinko2725490\Desktop\Spracované dokumenty\Nove logotypy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:\Users\rusinko2725490\Desktop\Spracované dokumenty\Nove logotypy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44EBDD" w14:textId="77777777" w:rsidR="00BE4A20" w:rsidRDefault="00BE4A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D5A"/>
    <w:multiLevelType w:val="hybridMultilevel"/>
    <w:tmpl w:val="F47CE822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V SR">
    <w15:presenceInfo w15:providerId="None" w15:userId="MV SR"/>
  </w15:person>
  <w15:person w15:author="Veronika Dvořáková">
    <w15:presenceInfo w15:providerId="None" w15:userId="Veronika Dvoř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94"/>
    <w:rsid w:val="000001EA"/>
    <w:rsid w:val="00001904"/>
    <w:rsid w:val="00005281"/>
    <w:rsid w:val="000124EA"/>
    <w:rsid w:val="00016324"/>
    <w:rsid w:val="000258A2"/>
    <w:rsid w:val="00027A1D"/>
    <w:rsid w:val="0003180C"/>
    <w:rsid w:val="00032B57"/>
    <w:rsid w:val="000477AD"/>
    <w:rsid w:val="00056D6D"/>
    <w:rsid w:val="000A2F22"/>
    <w:rsid w:val="000A46C7"/>
    <w:rsid w:val="000A5077"/>
    <w:rsid w:val="000B6A64"/>
    <w:rsid w:val="000B6FFC"/>
    <w:rsid w:val="000C655C"/>
    <w:rsid w:val="000C7CF9"/>
    <w:rsid w:val="000E12DC"/>
    <w:rsid w:val="00114800"/>
    <w:rsid w:val="001215B9"/>
    <w:rsid w:val="0012787C"/>
    <w:rsid w:val="001365EE"/>
    <w:rsid w:val="00150FE1"/>
    <w:rsid w:val="001B1B2C"/>
    <w:rsid w:val="001C64DF"/>
    <w:rsid w:val="001F1C30"/>
    <w:rsid w:val="001F65A0"/>
    <w:rsid w:val="00201473"/>
    <w:rsid w:val="00270AD5"/>
    <w:rsid w:val="002A08AF"/>
    <w:rsid w:val="002A361D"/>
    <w:rsid w:val="002C3A8B"/>
    <w:rsid w:val="002D2C26"/>
    <w:rsid w:val="002E5E0A"/>
    <w:rsid w:val="002F488A"/>
    <w:rsid w:val="0032222E"/>
    <w:rsid w:val="00326157"/>
    <w:rsid w:val="003C51D2"/>
    <w:rsid w:val="003D1351"/>
    <w:rsid w:val="003F7B5F"/>
    <w:rsid w:val="00402500"/>
    <w:rsid w:val="004140E0"/>
    <w:rsid w:val="0042015B"/>
    <w:rsid w:val="00423C7C"/>
    <w:rsid w:val="00425217"/>
    <w:rsid w:val="00436BB1"/>
    <w:rsid w:val="00473942"/>
    <w:rsid w:val="00513114"/>
    <w:rsid w:val="005172A4"/>
    <w:rsid w:val="00546EB2"/>
    <w:rsid w:val="0056523B"/>
    <w:rsid w:val="0058654B"/>
    <w:rsid w:val="005B52CA"/>
    <w:rsid w:val="005B6396"/>
    <w:rsid w:val="005E1111"/>
    <w:rsid w:val="005F047B"/>
    <w:rsid w:val="005F1AB2"/>
    <w:rsid w:val="006217D8"/>
    <w:rsid w:val="0067019D"/>
    <w:rsid w:val="00696AC5"/>
    <w:rsid w:val="006B0E44"/>
    <w:rsid w:val="006E5495"/>
    <w:rsid w:val="00707066"/>
    <w:rsid w:val="0072719B"/>
    <w:rsid w:val="00750FEE"/>
    <w:rsid w:val="00751699"/>
    <w:rsid w:val="007533CD"/>
    <w:rsid w:val="0075753C"/>
    <w:rsid w:val="00792C00"/>
    <w:rsid w:val="007C26DF"/>
    <w:rsid w:val="007D066C"/>
    <w:rsid w:val="007F1CF2"/>
    <w:rsid w:val="007F2F76"/>
    <w:rsid w:val="00861BBF"/>
    <w:rsid w:val="0089300D"/>
    <w:rsid w:val="00894605"/>
    <w:rsid w:val="008C40F0"/>
    <w:rsid w:val="008E1331"/>
    <w:rsid w:val="008E346B"/>
    <w:rsid w:val="008F71FB"/>
    <w:rsid w:val="00922BA4"/>
    <w:rsid w:val="009278CF"/>
    <w:rsid w:val="009371CA"/>
    <w:rsid w:val="00956B94"/>
    <w:rsid w:val="00963DBA"/>
    <w:rsid w:val="00975ED4"/>
    <w:rsid w:val="0098275F"/>
    <w:rsid w:val="00994B1E"/>
    <w:rsid w:val="009E14E7"/>
    <w:rsid w:val="009E2CAA"/>
    <w:rsid w:val="00A10085"/>
    <w:rsid w:val="00A45479"/>
    <w:rsid w:val="00A47744"/>
    <w:rsid w:val="00A60ED6"/>
    <w:rsid w:val="00AE17A0"/>
    <w:rsid w:val="00AE5478"/>
    <w:rsid w:val="00AE6181"/>
    <w:rsid w:val="00B01081"/>
    <w:rsid w:val="00B23137"/>
    <w:rsid w:val="00B25F99"/>
    <w:rsid w:val="00B33941"/>
    <w:rsid w:val="00B461E3"/>
    <w:rsid w:val="00B676BC"/>
    <w:rsid w:val="00BB545F"/>
    <w:rsid w:val="00BD4D24"/>
    <w:rsid w:val="00BE4A20"/>
    <w:rsid w:val="00C35FA3"/>
    <w:rsid w:val="00CA44A9"/>
    <w:rsid w:val="00CB0885"/>
    <w:rsid w:val="00D12DA1"/>
    <w:rsid w:val="00D22052"/>
    <w:rsid w:val="00D36093"/>
    <w:rsid w:val="00DB67EF"/>
    <w:rsid w:val="00DC346A"/>
    <w:rsid w:val="00DF226B"/>
    <w:rsid w:val="00E01241"/>
    <w:rsid w:val="00E23F93"/>
    <w:rsid w:val="00E91EE8"/>
    <w:rsid w:val="00EA7A45"/>
    <w:rsid w:val="00EB669F"/>
    <w:rsid w:val="00EC5F50"/>
    <w:rsid w:val="00EE5DA9"/>
    <w:rsid w:val="00F036DD"/>
    <w:rsid w:val="00F03762"/>
    <w:rsid w:val="00F0738F"/>
    <w:rsid w:val="00F24C32"/>
    <w:rsid w:val="00F27652"/>
    <w:rsid w:val="00F30D2F"/>
    <w:rsid w:val="00F47EB3"/>
    <w:rsid w:val="00F54DEA"/>
    <w:rsid w:val="00F7464C"/>
    <w:rsid w:val="00F86247"/>
    <w:rsid w:val="00FC6714"/>
    <w:rsid w:val="00FD5413"/>
    <w:rsid w:val="00FE4B8E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0A3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56B94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56B94"/>
    <w:rPr>
      <w:color w:val="000000"/>
    </w:rPr>
  </w:style>
  <w:style w:type="paragraph" w:styleId="Textpoznmkypodiarou">
    <w:name w:val="footnote text"/>
    <w:basedOn w:val="Normlny"/>
    <w:link w:val="TextpoznmkypodiarouChar"/>
    <w:rsid w:val="006E5495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6E5495"/>
  </w:style>
  <w:style w:type="character" w:styleId="Odkaznapoznmkupodiarou">
    <w:name w:val="footnote reference"/>
    <w:rsid w:val="006E5495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9E14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E14E7"/>
    <w:rPr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9E14E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E14E7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9E14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E14E7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rsid w:val="009E14E7"/>
  </w:style>
  <w:style w:type="paragraph" w:customStyle="1" w:styleId="detail-odstavec">
    <w:name w:val="detail-odstavec"/>
    <w:basedOn w:val="Normlny"/>
    <w:rsid w:val="00B01081"/>
    <w:pPr>
      <w:spacing w:before="100" w:beforeAutospacing="1" w:after="100" w:afterAutospacing="1"/>
    </w:pPr>
    <w:rPr>
      <w:lang w:eastAsia="sk-SK"/>
    </w:rPr>
  </w:style>
  <w:style w:type="character" w:styleId="Odkaznakomentr">
    <w:name w:val="annotation reference"/>
    <w:basedOn w:val="Predvolenpsmoodseku"/>
    <w:rsid w:val="00056D6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6D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6D6D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6D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6D6D"/>
    <w:rPr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956B94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56B94"/>
    <w:rPr>
      <w:color w:val="000000"/>
    </w:rPr>
  </w:style>
  <w:style w:type="paragraph" w:styleId="Textpoznmkypodiarou">
    <w:name w:val="footnote text"/>
    <w:basedOn w:val="Normlny"/>
    <w:link w:val="TextpoznmkypodiarouChar"/>
    <w:rsid w:val="006E5495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6E5495"/>
  </w:style>
  <w:style w:type="character" w:styleId="Odkaznapoznmkupodiarou">
    <w:name w:val="footnote reference"/>
    <w:rsid w:val="006E5495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9E14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E14E7"/>
    <w:rPr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9E14E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E14E7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9E14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E14E7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rsid w:val="009E14E7"/>
  </w:style>
  <w:style w:type="paragraph" w:customStyle="1" w:styleId="detail-odstavec">
    <w:name w:val="detail-odstavec"/>
    <w:basedOn w:val="Normlny"/>
    <w:rsid w:val="00B01081"/>
    <w:pPr>
      <w:spacing w:before="100" w:beforeAutospacing="1" w:after="100" w:afterAutospacing="1"/>
    </w:pPr>
    <w:rPr>
      <w:lang w:eastAsia="sk-SK"/>
    </w:rPr>
  </w:style>
  <w:style w:type="character" w:styleId="Odkaznakomentr">
    <w:name w:val="annotation reference"/>
    <w:basedOn w:val="Predvolenpsmoodseku"/>
    <w:rsid w:val="00056D6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56D6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056D6D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56D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56D6D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182D1-16FB-4939-A1DB-4C5C180CEC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8D619D-FC6D-441B-8107-30681AE8E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E5E567-9BED-4E9F-B0DB-B5A956244E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EDBAF1-566D-4172-A468-FC262F89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plnomocenstva</vt:lpstr>
      <vt:lpstr>Vzor plnomocenstva</vt:lpstr>
    </vt:vector>
  </TitlesOfParts>
  <Company>DTCA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plnomocenstva</dc:title>
  <dc:subject/>
  <dc:creator>MV metodika</dc:creator>
  <cp:keywords/>
  <cp:lastModifiedBy>Stanislav Rusinko</cp:lastModifiedBy>
  <cp:revision>4</cp:revision>
  <cp:lastPrinted>2015-12-22T07:11:00Z</cp:lastPrinted>
  <dcterms:created xsi:type="dcterms:W3CDTF">2022-01-05T12:58:00Z</dcterms:created>
  <dcterms:modified xsi:type="dcterms:W3CDTF">2022-06-17T08:46:00Z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