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6EBFB6" w14:textId="63678A96" w:rsidR="00FE0147" w:rsidRDefault="00FE0147" w:rsidP="00271398">
      <w:pPr>
        <w:widowControl w:val="0"/>
        <w:autoSpaceDE w:val="0"/>
        <w:autoSpaceDN w:val="0"/>
        <w:adjustRightInd w:val="0"/>
        <w:spacing w:after="0" w:line="240" w:lineRule="auto"/>
        <w:rPr>
          <w:rFonts w:ascii="Roboto" w:hAnsi="Roboto" w:cs="Roboto"/>
          <w:b/>
          <w:bCs/>
          <w:color w:val="0064A3"/>
          <w:sz w:val="60"/>
          <w:szCs w:val="60"/>
        </w:rPr>
      </w:pPr>
      <w:r>
        <w:rPr>
          <w:rFonts w:ascii="Roboto" w:hAnsi="Roboto" w:cs="Roboto"/>
          <w:b/>
          <w:bCs/>
          <w:noProof/>
          <w:color w:val="0064A3"/>
          <w:sz w:val="60"/>
          <w:szCs w:val="60"/>
        </w:rPr>
        <w:drawing>
          <wp:inline distT="0" distB="0" distL="0" distR="0" wp14:anchorId="5D223BE6" wp14:editId="15D69039">
            <wp:extent cx="5771515" cy="695325"/>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71515" cy="695325"/>
                    </a:xfrm>
                    <a:prstGeom prst="rect">
                      <a:avLst/>
                    </a:prstGeom>
                    <a:noFill/>
                  </pic:spPr>
                </pic:pic>
              </a:graphicData>
            </a:graphic>
          </wp:inline>
        </w:drawing>
      </w:r>
    </w:p>
    <w:p w14:paraId="7148CD8C" w14:textId="77777777" w:rsidR="001459F7" w:rsidRDefault="001459F7" w:rsidP="00271398">
      <w:pPr>
        <w:widowControl w:val="0"/>
        <w:autoSpaceDE w:val="0"/>
        <w:autoSpaceDN w:val="0"/>
        <w:adjustRightInd w:val="0"/>
        <w:spacing w:after="0" w:line="240" w:lineRule="auto"/>
        <w:rPr>
          <w:rFonts w:ascii="Roboto" w:hAnsi="Roboto" w:cs="Roboto"/>
          <w:b/>
          <w:bCs/>
          <w:color w:val="0064A3"/>
          <w:sz w:val="36"/>
          <w:szCs w:val="36"/>
        </w:rPr>
      </w:pPr>
    </w:p>
    <w:p w14:paraId="11025E69" w14:textId="4F3B89EA" w:rsidR="001459F7" w:rsidRPr="001459F7" w:rsidRDefault="00271398" w:rsidP="00271398">
      <w:pPr>
        <w:widowControl w:val="0"/>
        <w:autoSpaceDE w:val="0"/>
        <w:autoSpaceDN w:val="0"/>
        <w:adjustRightInd w:val="0"/>
        <w:spacing w:after="0" w:line="240" w:lineRule="auto"/>
        <w:rPr>
          <w:rFonts w:ascii="Roboto" w:hAnsi="Roboto" w:cs="Roboto"/>
          <w:b/>
          <w:bCs/>
          <w:color w:val="0064A3"/>
          <w:sz w:val="32"/>
          <w:szCs w:val="32"/>
        </w:rPr>
      </w:pPr>
      <w:r w:rsidRPr="001459F7">
        <w:rPr>
          <w:rFonts w:ascii="Roboto" w:hAnsi="Roboto" w:cs="Roboto"/>
          <w:b/>
          <w:bCs/>
          <w:color w:val="0064A3"/>
          <w:sz w:val="32"/>
          <w:szCs w:val="32"/>
        </w:rPr>
        <w:t xml:space="preserve">Doplňujúce monitorovacie údaje k </w:t>
      </w:r>
      <w:del w:id="0" w:author="Autor">
        <w:r w:rsidRPr="001459F7" w:rsidDel="005B0837">
          <w:rPr>
            <w:rFonts w:ascii="Roboto" w:hAnsi="Roboto" w:cs="Roboto"/>
            <w:b/>
            <w:bCs/>
            <w:color w:val="0064A3"/>
            <w:sz w:val="32"/>
            <w:szCs w:val="32"/>
          </w:rPr>
          <w:delText>žiadosti o</w:delText>
        </w:r>
        <w:r w:rsidR="001459F7" w:rsidDel="005B0837">
          <w:rPr>
            <w:rFonts w:ascii="Roboto" w:hAnsi="Roboto" w:cs="Roboto"/>
            <w:b/>
            <w:bCs/>
            <w:color w:val="0064A3"/>
            <w:sz w:val="32"/>
            <w:szCs w:val="32"/>
          </w:rPr>
          <w:delText> </w:delText>
        </w:r>
        <w:r w:rsidRPr="001459F7" w:rsidDel="005B0837">
          <w:rPr>
            <w:rFonts w:ascii="Roboto" w:hAnsi="Roboto" w:cs="Roboto"/>
            <w:b/>
            <w:bCs/>
            <w:color w:val="0064A3"/>
            <w:sz w:val="32"/>
            <w:szCs w:val="32"/>
          </w:rPr>
          <w:delText>platbu</w:delText>
        </w:r>
      </w:del>
      <w:proofErr w:type="spellStart"/>
      <w:ins w:id="1" w:author="Autor">
        <w:r w:rsidR="005B0837">
          <w:rPr>
            <w:rFonts w:ascii="Roboto" w:hAnsi="Roboto" w:cs="Roboto"/>
            <w:b/>
            <w:bCs/>
            <w:color w:val="0064A3"/>
            <w:sz w:val="32"/>
            <w:szCs w:val="32"/>
          </w:rPr>
          <w:t>ŽoP</w:t>
        </w:r>
      </w:ins>
      <w:proofErr w:type="spellEnd"/>
      <w:r w:rsidR="001459F7">
        <w:rPr>
          <w:rFonts w:ascii="Roboto" w:hAnsi="Roboto" w:cs="Roboto"/>
          <w:b/>
          <w:bCs/>
          <w:color w:val="0064A3"/>
          <w:sz w:val="32"/>
          <w:szCs w:val="32"/>
        </w:rPr>
        <w:t xml:space="preserve"> </w:t>
      </w:r>
      <w:r w:rsidR="001459F7" w:rsidRPr="001459F7">
        <w:rPr>
          <w:rFonts w:ascii="Times New Roman" w:hAnsi="Times New Roman" w:cs="Times New Roman"/>
          <w:sz w:val="20"/>
          <w:szCs w:val="20"/>
        </w:rPr>
        <w:t>–</w:t>
      </w:r>
      <w:r w:rsidR="001459F7">
        <w:rPr>
          <w:rFonts w:ascii="Times New Roman" w:hAnsi="Times New Roman" w:cs="Times New Roman"/>
          <w:sz w:val="20"/>
          <w:szCs w:val="20"/>
        </w:rPr>
        <w:t xml:space="preserve"> </w:t>
      </w:r>
      <w:r w:rsidR="00C661AA" w:rsidRPr="001459F7">
        <w:rPr>
          <w:rFonts w:ascii="Roboto" w:hAnsi="Roboto" w:cs="Roboto"/>
          <w:b/>
          <w:bCs/>
          <w:color w:val="0064A3"/>
          <w:sz w:val="32"/>
          <w:szCs w:val="32"/>
        </w:rPr>
        <w:t>Popis</w:t>
      </w:r>
    </w:p>
    <w:p w14:paraId="4AFA7A84" w14:textId="22ECA103" w:rsidR="00F87AAB" w:rsidRPr="001459F7" w:rsidRDefault="00271398" w:rsidP="00271398">
      <w:pPr>
        <w:widowControl w:val="0"/>
        <w:autoSpaceDE w:val="0"/>
        <w:autoSpaceDN w:val="0"/>
        <w:adjustRightInd w:val="0"/>
        <w:spacing w:after="0" w:line="240" w:lineRule="auto"/>
        <w:rPr>
          <w:rFonts w:ascii="Roboto" w:hAnsi="Roboto" w:cs="Roboto"/>
          <w:b/>
          <w:bCs/>
          <w:color w:val="0064A3"/>
          <w:sz w:val="36"/>
          <w:szCs w:val="36"/>
        </w:rPr>
      </w:pPr>
      <w:r w:rsidRPr="001459F7">
        <w:rPr>
          <w:rFonts w:ascii="Roboto" w:hAnsi="Roboto" w:cs="Roboto"/>
          <w:b/>
          <w:bCs/>
          <w:color w:val="0064A3"/>
          <w:sz w:val="36"/>
          <w:szCs w:val="36"/>
        </w:rPr>
        <w:t xml:space="preserve"> </w:t>
      </w:r>
    </w:p>
    <w:tbl>
      <w:tblPr>
        <w:tblStyle w:val="Mriekatabuky"/>
        <w:tblW w:w="0" w:type="auto"/>
        <w:tblLook w:val="04A0" w:firstRow="1" w:lastRow="0" w:firstColumn="1" w:lastColumn="0" w:noHBand="0" w:noVBand="1"/>
      </w:tblPr>
      <w:tblGrid>
        <w:gridCol w:w="846"/>
        <w:gridCol w:w="1630"/>
        <w:gridCol w:w="1630"/>
        <w:gridCol w:w="2496"/>
        <w:gridCol w:w="25"/>
        <w:gridCol w:w="2435"/>
      </w:tblGrid>
      <w:tr w:rsidR="000C6787" w:rsidRPr="001459F7" w14:paraId="4AFA7A88" w14:textId="77777777" w:rsidTr="00C423AD">
        <w:tc>
          <w:tcPr>
            <w:tcW w:w="9062" w:type="dxa"/>
            <w:gridSpan w:val="6"/>
          </w:tcPr>
          <w:p w14:paraId="4AFA7A85" w14:textId="2D553495" w:rsidR="00271398" w:rsidRPr="001459F7" w:rsidRDefault="00271398" w:rsidP="001459F7">
            <w:pPr>
              <w:pStyle w:val="Odsekzoznamu"/>
              <w:widowControl w:val="0"/>
              <w:numPr>
                <w:ilvl w:val="0"/>
                <w:numId w:val="1"/>
              </w:numPr>
              <w:autoSpaceDE w:val="0"/>
              <w:autoSpaceDN w:val="0"/>
              <w:adjustRightInd w:val="0"/>
              <w:ind w:left="313" w:hanging="284"/>
              <w:rPr>
                <w:rFonts w:ascii="Times New Roman" w:hAnsi="Times New Roman" w:cs="Times New Roman"/>
                <w:b/>
                <w:bCs/>
                <w:sz w:val="28"/>
                <w:szCs w:val="28"/>
              </w:rPr>
            </w:pPr>
            <w:r w:rsidRPr="001459F7">
              <w:rPr>
                <w:rFonts w:ascii="Times New Roman" w:hAnsi="Times New Roman" w:cs="Times New Roman"/>
                <w:b/>
                <w:bCs/>
                <w:sz w:val="28"/>
                <w:szCs w:val="28"/>
              </w:rPr>
              <w:t xml:space="preserve">Hodnoty </w:t>
            </w:r>
            <w:del w:id="2" w:author="Autor">
              <w:r w:rsidRPr="001459F7" w:rsidDel="004D0C45">
                <w:rPr>
                  <w:rFonts w:ascii="Times New Roman" w:hAnsi="Times New Roman" w:cs="Times New Roman"/>
                  <w:b/>
                  <w:bCs/>
                  <w:sz w:val="28"/>
                  <w:szCs w:val="28"/>
                </w:rPr>
                <w:delText>merateľných ukazovateľov</w:delText>
              </w:r>
            </w:del>
            <w:ins w:id="3" w:author="Autor">
              <w:r w:rsidR="004D0C45">
                <w:rPr>
                  <w:rFonts w:ascii="Times New Roman" w:hAnsi="Times New Roman" w:cs="Times New Roman"/>
                  <w:b/>
                  <w:bCs/>
                  <w:sz w:val="28"/>
                  <w:szCs w:val="28"/>
                </w:rPr>
                <w:t>MU</w:t>
              </w:r>
            </w:ins>
            <w:r w:rsidRPr="001459F7">
              <w:rPr>
                <w:rFonts w:ascii="Times New Roman" w:hAnsi="Times New Roman" w:cs="Times New Roman"/>
                <w:b/>
                <w:bCs/>
                <w:sz w:val="28"/>
                <w:szCs w:val="28"/>
              </w:rPr>
              <w:t xml:space="preserve"> za aktivity</w:t>
            </w:r>
          </w:p>
          <w:p w14:paraId="4AFA7A87" w14:textId="49B1B1E0" w:rsidR="00943B31" w:rsidRPr="001459F7" w:rsidRDefault="00C577FD" w:rsidP="005B0837">
            <w:pPr>
              <w:widowControl w:val="0"/>
              <w:autoSpaceDE w:val="0"/>
              <w:autoSpaceDN w:val="0"/>
              <w:adjustRightInd w:val="0"/>
              <w:rPr>
                <w:rFonts w:ascii="Times New Roman" w:hAnsi="Times New Roman" w:cs="Times New Roman"/>
                <w:sz w:val="24"/>
                <w:szCs w:val="24"/>
              </w:rPr>
            </w:pPr>
            <w:r w:rsidRPr="00583539">
              <w:rPr>
                <w:rFonts w:ascii="Times New Roman" w:hAnsi="Times New Roman" w:cs="Times New Roman"/>
                <w:sz w:val="18"/>
                <w:szCs w:val="18"/>
              </w:rPr>
              <w:t xml:space="preserve">Uvedené sú postupne všetky </w:t>
            </w:r>
            <w:del w:id="4" w:author="Autor">
              <w:r w:rsidRPr="00583539" w:rsidDel="005B0837">
                <w:rPr>
                  <w:rFonts w:ascii="Times New Roman" w:hAnsi="Times New Roman" w:cs="Times New Roman"/>
                  <w:sz w:val="18"/>
                  <w:szCs w:val="18"/>
                </w:rPr>
                <w:delText xml:space="preserve">hlavné aktivity </w:delText>
              </w:r>
            </w:del>
            <w:ins w:id="5" w:author="Autor">
              <w:r w:rsidR="005B0837">
                <w:rPr>
                  <w:rFonts w:ascii="Times New Roman" w:hAnsi="Times New Roman" w:cs="Times New Roman"/>
                  <w:sz w:val="18"/>
                  <w:szCs w:val="18"/>
                </w:rPr>
                <w:t xml:space="preserve">HAP </w:t>
              </w:r>
            </w:ins>
            <w:r w:rsidRPr="00583539">
              <w:rPr>
                <w:rFonts w:ascii="Times New Roman" w:hAnsi="Times New Roman" w:cs="Times New Roman"/>
                <w:sz w:val="18"/>
                <w:szCs w:val="18"/>
              </w:rPr>
              <w:t xml:space="preserve">v zmysle </w:t>
            </w:r>
            <w:r w:rsidR="001965C8">
              <w:rPr>
                <w:rFonts w:ascii="Times New Roman" w:hAnsi="Times New Roman" w:cs="Times New Roman"/>
                <w:sz w:val="18"/>
                <w:szCs w:val="18"/>
              </w:rPr>
              <w:t>Z</w:t>
            </w:r>
            <w:r w:rsidRPr="00583539">
              <w:rPr>
                <w:rFonts w:ascii="Times New Roman" w:hAnsi="Times New Roman" w:cs="Times New Roman"/>
                <w:sz w:val="18"/>
                <w:szCs w:val="18"/>
              </w:rPr>
              <w:t xml:space="preserve">mluvy o poskytnutí </w:t>
            </w:r>
            <w:del w:id="6" w:author="Autor">
              <w:r w:rsidRPr="00583539" w:rsidDel="001965C8">
                <w:rPr>
                  <w:rFonts w:ascii="Times New Roman" w:hAnsi="Times New Roman" w:cs="Times New Roman"/>
                  <w:sz w:val="18"/>
                  <w:szCs w:val="18"/>
                </w:rPr>
                <w:delText>nenávratného finančného príspevku</w:delText>
              </w:r>
            </w:del>
            <w:ins w:id="7" w:author="Autor">
              <w:r w:rsidR="001965C8">
                <w:rPr>
                  <w:rFonts w:ascii="Times New Roman" w:hAnsi="Times New Roman" w:cs="Times New Roman"/>
                  <w:sz w:val="18"/>
                  <w:szCs w:val="18"/>
                </w:rPr>
                <w:t>NFP</w:t>
              </w:r>
            </w:ins>
            <w:del w:id="8" w:author="Autor">
              <w:r w:rsidRPr="00583539" w:rsidDel="001965C8">
                <w:rPr>
                  <w:rFonts w:ascii="Times New Roman" w:hAnsi="Times New Roman" w:cs="Times New Roman"/>
                  <w:sz w:val="18"/>
                  <w:szCs w:val="18"/>
                </w:rPr>
                <w:delText xml:space="preserve"> (ďalej len „zmluvy o NFP“)</w:delText>
              </w:r>
            </w:del>
            <w:r w:rsidRPr="00583539">
              <w:rPr>
                <w:rFonts w:ascii="Times New Roman" w:hAnsi="Times New Roman" w:cs="Times New Roman"/>
                <w:sz w:val="18"/>
                <w:szCs w:val="18"/>
              </w:rPr>
              <w:t xml:space="preserve">. V prípade, ak aktivita prispieva k napĺňaniu viacerých </w:t>
            </w:r>
            <w:del w:id="9" w:author="Autor">
              <w:r w:rsidRPr="00583539" w:rsidDel="001965C8">
                <w:rPr>
                  <w:rFonts w:ascii="Times New Roman" w:hAnsi="Times New Roman" w:cs="Times New Roman"/>
                  <w:sz w:val="18"/>
                  <w:szCs w:val="18"/>
                </w:rPr>
                <w:delText>merateľných ukazovateľov</w:delText>
              </w:r>
            </w:del>
            <w:ins w:id="10" w:author="Autor">
              <w:r w:rsidR="001965C8">
                <w:rPr>
                  <w:rFonts w:ascii="Times New Roman" w:hAnsi="Times New Roman" w:cs="Times New Roman"/>
                  <w:sz w:val="18"/>
                  <w:szCs w:val="18"/>
                </w:rPr>
                <w:t>MU</w:t>
              </w:r>
            </w:ins>
            <w:r w:rsidRPr="00583539">
              <w:rPr>
                <w:rFonts w:ascii="Times New Roman" w:hAnsi="Times New Roman" w:cs="Times New Roman"/>
                <w:sz w:val="18"/>
                <w:szCs w:val="18"/>
              </w:rPr>
              <w:t>, uvedie sa viackrát tá istá aktivita. V závislosti od relevancie; tabuľka sa opakuje za počet relevantných subjektov (</w:t>
            </w:r>
            <w:del w:id="11" w:author="Autor">
              <w:r w:rsidRPr="00583539" w:rsidDel="005B0837">
                <w:rPr>
                  <w:rFonts w:ascii="Times New Roman" w:hAnsi="Times New Roman" w:cs="Times New Roman"/>
                  <w:sz w:val="18"/>
                  <w:szCs w:val="18"/>
                </w:rPr>
                <w:delText>p</w:delText>
              </w:r>
            </w:del>
            <w:ins w:id="12" w:author="Autor">
              <w:r w:rsidR="005B0837">
                <w:rPr>
                  <w:rFonts w:ascii="Times New Roman" w:hAnsi="Times New Roman" w:cs="Times New Roman"/>
                  <w:sz w:val="18"/>
                  <w:szCs w:val="18"/>
                </w:rPr>
                <w:t>P</w:t>
              </w:r>
            </w:ins>
            <w:r w:rsidRPr="00583539">
              <w:rPr>
                <w:rFonts w:ascii="Times New Roman" w:hAnsi="Times New Roman" w:cs="Times New Roman"/>
                <w:sz w:val="18"/>
                <w:szCs w:val="18"/>
              </w:rPr>
              <w:t xml:space="preserve">rijímateľ resp. </w:t>
            </w:r>
            <w:del w:id="13" w:author="Autor">
              <w:r w:rsidRPr="00583539" w:rsidDel="005B0837">
                <w:rPr>
                  <w:rFonts w:ascii="Times New Roman" w:hAnsi="Times New Roman" w:cs="Times New Roman"/>
                  <w:sz w:val="18"/>
                  <w:szCs w:val="18"/>
                </w:rPr>
                <w:delText>partneri</w:delText>
              </w:r>
            </w:del>
            <w:ins w:id="14" w:author="Autor">
              <w:r w:rsidR="005B0837">
                <w:rPr>
                  <w:rFonts w:ascii="Times New Roman" w:hAnsi="Times New Roman" w:cs="Times New Roman"/>
                  <w:sz w:val="18"/>
                  <w:szCs w:val="18"/>
                </w:rPr>
                <w:t>P</w:t>
              </w:r>
              <w:r w:rsidR="005B0837" w:rsidRPr="00583539">
                <w:rPr>
                  <w:rFonts w:ascii="Times New Roman" w:hAnsi="Times New Roman" w:cs="Times New Roman"/>
                  <w:sz w:val="18"/>
                  <w:szCs w:val="18"/>
                </w:rPr>
                <w:t>artneri</w:t>
              </w:r>
              <w:r w:rsidR="005B0837">
                <w:rPr>
                  <w:rFonts w:ascii="Times New Roman" w:hAnsi="Times New Roman" w:cs="Times New Roman"/>
                  <w:sz w:val="18"/>
                  <w:szCs w:val="18"/>
                </w:rPr>
                <w:t xml:space="preserve"> Prijímateľa</w:t>
              </w:r>
            </w:ins>
            <w:del w:id="15" w:author="Autor">
              <w:r w:rsidRPr="00583539" w:rsidDel="005B0837">
                <w:rPr>
                  <w:rFonts w:ascii="Times New Roman" w:hAnsi="Times New Roman" w:cs="Times New Roman"/>
                  <w:sz w:val="18"/>
                  <w:szCs w:val="18"/>
                </w:rPr>
                <w:delText>)</w:delText>
              </w:r>
            </w:del>
            <w:ins w:id="16" w:author="Autor">
              <w:r w:rsidR="005B0837">
                <w:rPr>
                  <w:rFonts w:ascii="Times New Roman" w:hAnsi="Times New Roman" w:cs="Times New Roman"/>
                  <w:sz w:val="18"/>
                  <w:szCs w:val="18"/>
                </w:rPr>
                <w:t xml:space="preserve">. </w:t>
              </w:r>
            </w:ins>
          </w:p>
        </w:tc>
      </w:tr>
      <w:tr w:rsidR="000C6787" w:rsidRPr="001459F7" w14:paraId="4AFA7A8C" w14:textId="77777777" w:rsidTr="00583539">
        <w:tc>
          <w:tcPr>
            <w:tcW w:w="846" w:type="dxa"/>
          </w:tcPr>
          <w:p w14:paraId="4AFA7A89" w14:textId="77777777" w:rsidR="00271398" w:rsidRPr="001459F7" w:rsidRDefault="00271398" w:rsidP="00271398">
            <w:pPr>
              <w:rPr>
                <w:rFonts w:ascii="Times New Roman" w:hAnsi="Times New Roman" w:cs="Times New Roman"/>
              </w:rPr>
            </w:pPr>
            <w:r w:rsidRPr="001459F7">
              <w:rPr>
                <w:rFonts w:ascii="Times New Roman" w:hAnsi="Times New Roman" w:cs="Times New Roman"/>
                <w:sz w:val="20"/>
                <w:szCs w:val="20"/>
              </w:rPr>
              <w:t>1</w:t>
            </w:r>
          </w:p>
        </w:tc>
        <w:tc>
          <w:tcPr>
            <w:tcW w:w="3260" w:type="dxa"/>
            <w:gridSpan w:val="2"/>
          </w:tcPr>
          <w:p w14:paraId="4AFA7A8A" w14:textId="77777777" w:rsidR="00271398" w:rsidRPr="001459F7" w:rsidRDefault="00271398" w:rsidP="00271398">
            <w:pPr>
              <w:widowControl w:val="0"/>
              <w:autoSpaceDE w:val="0"/>
              <w:autoSpaceDN w:val="0"/>
              <w:adjustRightInd w:val="0"/>
              <w:rPr>
                <w:rFonts w:ascii="Times New Roman" w:hAnsi="Times New Roman" w:cs="Times New Roman"/>
                <w:sz w:val="24"/>
                <w:szCs w:val="24"/>
              </w:rPr>
            </w:pPr>
            <w:r w:rsidRPr="001459F7">
              <w:rPr>
                <w:rFonts w:ascii="Times New Roman" w:hAnsi="Times New Roman" w:cs="Times New Roman"/>
                <w:b/>
                <w:bCs/>
                <w:sz w:val="20"/>
                <w:szCs w:val="20"/>
              </w:rPr>
              <w:t>Aktivity projektu</w:t>
            </w:r>
          </w:p>
        </w:tc>
        <w:tc>
          <w:tcPr>
            <w:tcW w:w="4956" w:type="dxa"/>
            <w:gridSpan w:val="3"/>
          </w:tcPr>
          <w:p w14:paraId="4AFA7A8B" w14:textId="77777777" w:rsidR="00271398" w:rsidRPr="00C44199" w:rsidRDefault="00943B31" w:rsidP="00943B31">
            <w:pPr>
              <w:widowControl w:val="0"/>
              <w:autoSpaceDE w:val="0"/>
              <w:autoSpaceDN w:val="0"/>
              <w:adjustRightInd w:val="0"/>
              <w:rPr>
                <w:rFonts w:ascii="Times New Roman" w:hAnsi="Times New Roman" w:cs="Times New Roman"/>
                <w:sz w:val="24"/>
                <w:szCs w:val="24"/>
              </w:rPr>
            </w:pPr>
            <w:r w:rsidRPr="00C44199">
              <w:rPr>
                <w:rFonts w:ascii="Times New Roman" w:hAnsi="Times New Roman" w:cs="Times New Roman"/>
                <w:sz w:val="18"/>
                <w:szCs w:val="18"/>
              </w:rPr>
              <w:t>Automaticky vyplnené</w:t>
            </w:r>
          </w:p>
        </w:tc>
      </w:tr>
      <w:tr w:rsidR="000C6787" w:rsidRPr="001459F7" w14:paraId="4AFA7A90" w14:textId="77777777" w:rsidTr="00583539">
        <w:tc>
          <w:tcPr>
            <w:tcW w:w="846" w:type="dxa"/>
          </w:tcPr>
          <w:p w14:paraId="4AFA7A8D" w14:textId="77777777" w:rsidR="00271398" w:rsidRPr="001459F7" w:rsidRDefault="00271398" w:rsidP="00271398">
            <w:pPr>
              <w:rPr>
                <w:rFonts w:ascii="Times New Roman" w:hAnsi="Times New Roman" w:cs="Times New Roman"/>
                <w:sz w:val="20"/>
                <w:szCs w:val="20"/>
              </w:rPr>
            </w:pPr>
            <w:r w:rsidRPr="001459F7">
              <w:rPr>
                <w:rFonts w:ascii="Times New Roman" w:hAnsi="Times New Roman" w:cs="Times New Roman"/>
                <w:sz w:val="20"/>
                <w:szCs w:val="20"/>
              </w:rPr>
              <w:t>2</w:t>
            </w:r>
          </w:p>
        </w:tc>
        <w:tc>
          <w:tcPr>
            <w:tcW w:w="3260" w:type="dxa"/>
            <w:gridSpan w:val="2"/>
          </w:tcPr>
          <w:p w14:paraId="4AFA7A8E" w14:textId="77777777" w:rsidR="00271398" w:rsidRPr="001459F7" w:rsidRDefault="00271398" w:rsidP="00271398">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Realizácia mimo oprávneného územia OP</w:t>
            </w:r>
          </w:p>
        </w:tc>
        <w:tc>
          <w:tcPr>
            <w:tcW w:w="4956" w:type="dxa"/>
            <w:gridSpan w:val="3"/>
          </w:tcPr>
          <w:p w14:paraId="4AFA7A8F" w14:textId="77777777" w:rsidR="00271398" w:rsidRPr="00C44199" w:rsidRDefault="00943B31" w:rsidP="00943B31">
            <w:pPr>
              <w:widowControl w:val="0"/>
              <w:autoSpaceDE w:val="0"/>
              <w:autoSpaceDN w:val="0"/>
              <w:adjustRightInd w:val="0"/>
              <w:rPr>
                <w:rFonts w:ascii="Times New Roman" w:hAnsi="Times New Roman" w:cs="Times New Roman"/>
                <w:sz w:val="24"/>
                <w:szCs w:val="24"/>
              </w:rPr>
            </w:pPr>
            <w:r w:rsidRPr="00C44199">
              <w:rPr>
                <w:rFonts w:ascii="Times New Roman" w:hAnsi="Times New Roman" w:cs="Times New Roman"/>
                <w:sz w:val="18"/>
                <w:szCs w:val="18"/>
              </w:rPr>
              <w:t>Automaticky vyplnené</w:t>
            </w:r>
          </w:p>
        </w:tc>
      </w:tr>
      <w:tr w:rsidR="000C6787" w:rsidRPr="001459F7" w14:paraId="4AFA7A95" w14:textId="77777777" w:rsidTr="00583539">
        <w:tc>
          <w:tcPr>
            <w:tcW w:w="846" w:type="dxa"/>
          </w:tcPr>
          <w:p w14:paraId="4AFA7A91" w14:textId="77777777" w:rsidR="00271398" w:rsidRPr="001459F7" w:rsidRDefault="00271398" w:rsidP="00271398">
            <w:pPr>
              <w:rPr>
                <w:rFonts w:ascii="Times New Roman" w:hAnsi="Times New Roman" w:cs="Times New Roman"/>
                <w:sz w:val="20"/>
                <w:szCs w:val="20"/>
              </w:rPr>
            </w:pPr>
            <w:r w:rsidRPr="001459F7">
              <w:rPr>
                <w:rFonts w:ascii="Times New Roman" w:hAnsi="Times New Roman" w:cs="Times New Roman"/>
                <w:sz w:val="20"/>
                <w:szCs w:val="20"/>
              </w:rPr>
              <w:t>3</w:t>
            </w:r>
          </w:p>
        </w:tc>
        <w:tc>
          <w:tcPr>
            <w:tcW w:w="3260" w:type="dxa"/>
            <w:gridSpan w:val="2"/>
          </w:tcPr>
          <w:p w14:paraId="4AFA7A92" w14:textId="3CAAD5D7" w:rsidR="00271398" w:rsidRPr="001459F7" w:rsidRDefault="00271398" w:rsidP="00271398">
            <w:pPr>
              <w:widowControl w:val="0"/>
              <w:autoSpaceDE w:val="0"/>
              <w:autoSpaceDN w:val="0"/>
              <w:adjustRightInd w:val="0"/>
              <w:rPr>
                <w:rFonts w:ascii="Times New Roman" w:hAnsi="Times New Roman" w:cs="Times New Roman"/>
                <w:b/>
                <w:bCs/>
                <w:sz w:val="20"/>
                <w:szCs w:val="20"/>
              </w:rPr>
            </w:pPr>
            <w:del w:id="17" w:author="Autor">
              <w:r w:rsidRPr="001459F7" w:rsidDel="004D0C45">
                <w:rPr>
                  <w:rFonts w:ascii="Times New Roman" w:hAnsi="Times New Roman" w:cs="Times New Roman"/>
                  <w:b/>
                  <w:bCs/>
                  <w:sz w:val="20"/>
                  <w:szCs w:val="20"/>
                </w:rPr>
                <w:delText>Merateľný ukazovateľ</w:delText>
              </w:r>
            </w:del>
            <w:ins w:id="18" w:author="Autor">
              <w:r w:rsidR="004D0C45">
                <w:rPr>
                  <w:rFonts w:ascii="Times New Roman" w:hAnsi="Times New Roman" w:cs="Times New Roman"/>
                  <w:b/>
                  <w:bCs/>
                  <w:sz w:val="20"/>
                  <w:szCs w:val="20"/>
                </w:rPr>
                <w:t>MU</w:t>
              </w:r>
            </w:ins>
          </w:p>
          <w:p w14:paraId="4AFA7A93" w14:textId="77777777" w:rsidR="00271398" w:rsidRPr="001459F7" w:rsidRDefault="00271398" w:rsidP="00271398">
            <w:pPr>
              <w:tabs>
                <w:tab w:val="left" w:pos="945"/>
              </w:tabs>
              <w:rPr>
                <w:rFonts w:ascii="Times New Roman" w:hAnsi="Times New Roman" w:cs="Times New Roman"/>
                <w:b/>
                <w:bCs/>
                <w:sz w:val="20"/>
                <w:szCs w:val="20"/>
              </w:rPr>
            </w:pPr>
          </w:p>
        </w:tc>
        <w:tc>
          <w:tcPr>
            <w:tcW w:w="4956" w:type="dxa"/>
            <w:gridSpan w:val="3"/>
          </w:tcPr>
          <w:p w14:paraId="4AFA7A94" w14:textId="1775E750" w:rsidR="00271398" w:rsidRPr="00C44199" w:rsidRDefault="00943B31" w:rsidP="004D0C45">
            <w:pPr>
              <w:tabs>
                <w:tab w:val="left" w:pos="945"/>
              </w:tabs>
              <w:rPr>
                <w:rFonts w:ascii="Times New Roman" w:hAnsi="Times New Roman" w:cs="Times New Roman"/>
              </w:rPr>
            </w:pPr>
            <w:r w:rsidRPr="00C44199">
              <w:rPr>
                <w:rFonts w:ascii="Times New Roman" w:hAnsi="Times New Roman" w:cs="Times New Roman"/>
                <w:sz w:val="18"/>
                <w:szCs w:val="18"/>
              </w:rPr>
              <w:t xml:space="preserve">Automaticky vyplnené </w:t>
            </w:r>
            <w:r w:rsidR="00C25FD4" w:rsidRPr="00C44199">
              <w:rPr>
                <w:rFonts w:ascii="Times New Roman" w:hAnsi="Times New Roman" w:cs="Times New Roman"/>
                <w:sz w:val="18"/>
                <w:szCs w:val="18"/>
              </w:rPr>
              <w:t>–</w:t>
            </w:r>
            <w:r w:rsidRPr="00C44199">
              <w:rPr>
                <w:rFonts w:ascii="Times New Roman" w:hAnsi="Times New Roman" w:cs="Times New Roman"/>
                <w:sz w:val="18"/>
                <w:szCs w:val="18"/>
              </w:rPr>
              <w:t xml:space="preserve"> Uv</w:t>
            </w:r>
            <w:r w:rsidR="00782671" w:rsidRPr="00C44199">
              <w:rPr>
                <w:rFonts w:ascii="Times New Roman" w:hAnsi="Times New Roman" w:cs="Times New Roman"/>
                <w:sz w:val="18"/>
                <w:szCs w:val="18"/>
              </w:rPr>
              <w:t>edené sú</w:t>
            </w:r>
            <w:r w:rsidRPr="00C44199">
              <w:rPr>
                <w:rFonts w:ascii="Times New Roman" w:hAnsi="Times New Roman" w:cs="Times New Roman"/>
                <w:sz w:val="18"/>
                <w:szCs w:val="18"/>
              </w:rPr>
              <w:t xml:space="preserve"> kódy a názvy </w:t>
            </w:r>
            <w:del w:id="19" w:author="Autor">
              <w:r w:rsidRPr="00C44199" w:rsidDel="004D0C45">
                <w:rPr>
                  <w:rFonts w:ascii="Times New Roman" w:hAnsi="Times New Roman" w:cs="Times New Roman"/>
                  <w:sz w:val="18"/>
                  <w:szCs w:val="18"/>
                </w:rPr>
                <w:delText>merateľných ukazovateľov</w:delText>
              </w:r>
            </w:del>
            <w:ins w:id="20" w:author="Autor">
              <w:r w:rsidR="004D0C45" w:rsidRPr="00B31955">
                <w:rPr>
                  <w:rFonts w:ascii="Times New Roman" w:hAnsi="Times New Roman" w:cs="Times New Roman"/>
                  <w:sz w:val="18"/>
                  <w:szCs w:val="18"/>
                </w:rPr>
                <w:t>MU</w:t>
              </w:r>
            </w:ins>
            <w:r w:rsidRPr="00B31955">
              <w:rPr>
                <w:rFonts w:ascii="Times New Roman" w:hAnsi="Times New Roman" w:cs="Times New Roman"/>
                <w:sz w:val="18"/>
                <w:szCs w:val="18"/>
              </w:rPr>
              <w:t xml:space="preserve"> vo vzťahu k daným hlavným aktivitám v zmysle </w:t>
            </w:r>
            <w:del w:id="21" w:author="Autor">
              <w:r w:rsidRPr="00C44199" w:rsidDel="004D0C45">
                <w:rPr>
                  <w:rFonts w:ascii="Times New Roman" w:hAnsi="Times New Roman" w:cs="Times New Roman"/>
                  <w:sz w:val="18"/>
                  <w:szCs w:val="18"/>
                </w:rPr>
                <w:delText xml:space="preserve">zmluvy </w:delText>
              </w:r>
            </w:del>
            <w:ins w:id="22" w:author="Autor">
              <w:r w:rsidR="004D0C45" w:rsidRPr="00C44199">
                <w:rPr>
                  <w:rFonts w:ascii="Times New Roman" w:hAnsi="Times New Roman" w:cs="Times New Roman"/>
                  <w:sz w:val="18"/>
                  <w:szCs w:val="18"/>
                </w:rPr>
                <w:t xml:space="preserve">Zmluvy </w:t>
              </w:r>
            </w:ins>
            <w:r w:rsidRPr="00C44199">
              <w:rPr>
                <w:rFonts w:ascii="Times New Roman" w:hAnsi="Times New Roman" w:cs="Times New Roman"/>
                <w:sz w:val="18"/>
                <w:szCs w:val="18"/>
              </w:rPr>
              <w:t>o</w:t>
            </w:r>
            <w:del w:id="23" w:author="Autor">
              <w:r w:rsidRPr="00C44199" w:rsidDel="004D0C45">
                <w:rPr>
                  <w:rFonts w:ascii="Times New Roman" w:hAnsi="Times New Roman" w:cs="Times New Roman"/>
                  <w:sz w:val="18"/>
                  <w:szCs w:val="18"/>
                </w:rPr>
                <w:delText> </w:delText>
              </w:r>
            </w:del>
            <w:ins w:id="24" w:author="Autor">
              <w:r w:rsidR="004D0C45" w:rsidRPr="00C44199">
                <w:rPr>
                  <w:rFonts w:ascii="Times New Roman" w:hAnsi="Times New Roman" w:cs="Times New Roman"/>
                  <w:sz w:val="18"/>
                  <w:szCs w:val="18"/>
                </w:rPr>
                <w:t xml:space="preserve"> poskytnutí </w:t>
              </w:r>
            </w:ins>
            <w:r w:rsidR="00AA1B83" w:rsidRPr="00C44199">
              <w:rPr>
                <w:rFonts w:ascii="Times New Roman" w:hAnsi="Times New Roman" w:cs="Times New Roman"/>
                <w:sz w:val="18"/>
                <w:szCs w:val="18"/>
              </w:rPr>
              <w:t>NFP</w:t>
            </w:r>
          </w:p>
        </w:tc>
      </w:tr>
      <w:tr w:rsidR="000C6787" w:rsidRPr="001459F7" w14:paraId="4AFA7A99" w14:textId="77777777" w:rsidTr="00583539">
        <w:tc>
          <w:tcPr>
            <w:tcW w:w="846" w:type="dxa"/>
          </w:tcPr>
          <w:p w14:paraId="4AFA7A96" w14:textId="77777777" w:rsidR="00271398" w:rsidRPr="001459F7" w:rsidRDefault="00271398" w:rsidP="00271398">
            <w:pPr>
              <w:rPr>
                <w:rFonts w:ascii="Times New Roman" w:hAnsi="Times New Roman" w:cs="Times New Roman"/>
                <w:sz w:val="20"/>
                <w:szCs w:val="20"/>
              </w:rPr>
            </w:pPr>
            <w:r w:rsidRPr="001459F7">
              <w:rPr>
                <w:rFonts w:ascii="Times New Roman" w:hAnsi="Times New Roman" w:cs="Times New Roman"/>
                <w:sz w:val="20"/>
                <w:szCs w:val="20"/>
              </w:rPr>
              <w:t>4</w:t>
            </w:r>
          </w:p>
        </w:tc>
        <w:tc>
          <w:tcPr>
            <w:tcW w:w="3260" w:type="dxa"/>
            <w:gridSpan w:val="2"/>
          </w:tcPr>
          <w:p w14:paraId="4AFA7A97" w14:textId="26E7B9F2" w:rsidR="00271398" w:rsidRPr="001459F7" w:rsidRDefault="00271398" w:rsidP="004D0C45">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 xml:space="preserve">Relevancia </w:t>
            </w:r>
            <w:del w:id="25" w:author="Autor">
              <w:r w:rsidRPr="001459F7" w:rsidDel="004D0C45">
                <w:rPr>
                  <w:rFonts w:ascii="Times New Roman" w:hAnsi="Times New Roman" w:cs="Times New Roman"/>
                  <w:b/>
                  <w:bCs/>
                  <w:sz w:val="20"/>
                  <w:szCs w:val="20"/>
                </w:rPr>
                <w:delText>merateľného ukazovateľa</w:delText>
              </w:r>
            </w:del>
            <w:ins w:id="26" w:author="Autor">
              <w:r w:rsidR="004D0C45">
                <w:rPr>
                  <w:rFonts w:ascii="Times New Roman" w:hAnsi="Times New Roman" w:cs="Times New Roman"/>
                  <w:b/>
                  <w:bCs/>
                  <w:sz w:val="20"/>
                  <w:szCs w:val="20"/>
                </w:rPr>
                <w:t xml:space="preserve">MU </w:t>
              </w:r>
            </w:ins>
            <w:r w:rsidRPr="001459F7">
              <w:rPr>
                <w:rFonts w:ascii="Times New Roman" w:hAnsi="Times New Roman" w:cs="Times New Roman"/>
                <w:b/>
                <w:bCs/>
                <w:sz w:val="20"/>
                <w:szCs w:val="20"/>
              </w:rPr>
              <w:t>k HP</w:t>
            </w:r>
          </w:p>
        </w:tc>
        <w:tc>
          <w:tcPr>
            <w:tcW w:w="4956" w:type="dxa"/>
            <w:gridSpan w:val="3"/>
          </w:tcPr>
          <w:p w14:paraId="4AFA7A98" w14:textId="48F04BAC" w:rsidR="00271398" w:rsidRPr="00C44199" w:rsidRDefault="00943B31" w:rsidP="004D0C45">
            <w:pPr>
              <w:rPr>
                <w:rFonts w:ascii="Times New Roman" w:hAnsi="Times New Roman" w:cs="Times New Roman"/>
              </w:rPr>
            </w:pPr>
            <w:r w:rsidRPr="00C44199">
              <w:rPr>
                <w:rFonts w:ascii="Times New Roman" w:hAnsi="Times New Roman" w:cs="Times New Roman"/>
                <w:sz w:val="18"/>
                <w:szCs w:val="18"/>
              </w:rPr>
              <w:t xml:space="preserve">Automaticky vyplnené </w:t>
            </w:r>
            <w:r w:rsidR="00C25FD4" w:rsidRPr="00C44199">
              <w:rPr>
                <w:rFonts w:ascii="Times New Roman" w:hAnsi="Times New Roman" w:cs="Times New Roman"/>
                <w:sz w:val="18"/>
                <w:szCs w:val="18"/>
              </w:rPr>
              <w:t>–</w:t>
            </w:r>
            <w:r w:rsidRPr="00C44199">
              <w:rPr>
                <w:rFonts w:ascii="Times New Roman" w:hAnsi="Times New Roman" w:cs="Times New Roman"/>
                <w:sz w:val="18"/>
                <w:szCs w:val="18"/>
              </w:rPr>
              <w:t xml:space="preserve"> Uv</w:t>
            </w:r>
            <w:r w:rsidR="00782671" w:rsidRPr="00C44199">
              <w:rPr>
                <w:rFonts w:ascii="Times New Roman" w:hAnsi="Times New Roman" w:cs="Times New Roman"/>
                <w:sz w:val="18"/>
                <w:szCs w:val="18"/>
              </w:rPr>
              <w:t>edená je</w:t>
            </w:r>
            <w:r w:rsidRPr="00C44199">
              <w:rPr>
                <w:rFonts w:ascii="Times New Roman" w:hAnsi="Times New Roman" w:cs="Times New Roman"/>
                <w:sz w:val="18"/>
                <w:szCs w:val="18"/>
              </w:rPr>
              <w:t xml:space="preserve"> </w:t>
            </w:r>
            <w:del w:id="27" w:author="Autor">
              <w:r w:rsidRPr="00C44199" w:rsidDel="004D0C45">
                <w:rPr>
                  <w:rFonts w:ascii="Times New Roman" w:hAnsi="Times New Roman" w:cs="Times New Roman"/>
                  <w:sz w:val="18"/>
                  <w:szCs w:val="18"/>
                </w:rPr>
                <w:delText>relevancia merateľného ukazovateľa</w:delText>
              </w:r>
            </w:del>
            <w:ins w:id="28" w:author="Autor">
              <w:r w:rsidR="004D0C45" w:rsidRPr="00B31955">
                <w:rPr>
                  <w:rFonts w:ascii="Times New Roman" w:hAnsi="Times New Roman" w:cs="Times New Roman"/>
                  <w:sz w:val="18"/>
                  <w:szCs w:val="18"/>
                </w:rPr>
                <w:t>MU</w:t>
              </w:r>
            </w:ins>
            <w:r w:rsidRPr="00B31955">
              <w:rPr>
                <w:rFonts w:ascii="Times New Roman" w:hAnsi="Times New Roman" w:cs="Times New Roman"/>
                <w:sz w:val="18"/>
                <w:szCs w:val="18"/>
              </w:rPr>
              <w:t xml:space="preserve"> k </w:t>
            </w:r>
            <w:del w:id="29" w:author="Autor">
              <w:r w:rsidRPr="00215435" w:rsidDel="004D0C45">
                <w:rPr>
                  <w:rFonts w:ascii="Times New Roman" w:hAnsi="Times New Roman" w:cs="Times New Roman"/>
                  <w:sz w:val="18"/>
                  <w:szCs w:val="18"/>
                </w:rPr>
                <w:delText>horizontálnemu princípu</w:delText>
              </w:r>
            </w:del>
            <w:ins w:id="30" w:author="Autor">
              <w:r w:rsidR="004D0C45" w:rsidRPr="00215435">
                <w:rPr>
                  <w:rFonts w:ascii="Times New Roman" w:hAnsi="Times New Roman" w:cs="Times New Roman"/>
                  <w:sz w:val="18"/>
                  <w:szCs w:val="18"/>
                </w:rPr>
                <w:t>HP</w:t>
              </w:r>
            </w:ins>
            <w:r w:rsidRPr="00215435">
              <w:rPr>
                <w:rFonts w:ascii="Times New Roman" w:hAnsi="Times New Roman" w:cs="Times New Roman"/>
                <w:sz w:val="18"/>
                <w:szCs w:val="18"/>
              </w:rPr>
              <w:t xml:space="preserve"> v zmysle </w:t>
            </w:r>
            <w:ins w:id="31" w:author="Autor">
              <w:r w:rsidR="001965C8" w:rsidRPr="00C44199">
                <w:rPr>
                  <w:rFonts w:ascii="Times New Roman" w:hAnsi="Times New Roman" w:cs="Times New Roman"/>
                  <w:sz w:val="18"/>
                  <w:szCs w:val="18"/>
                </w:rPr>
                <w:t>Z</w:t>
              </w:r>
            </w:ins>
            <w:del w:id="32" w:author="Autor">
              <w:r w:rsidRPr="00C44199" w:rsidDel="001965C8">
                <w:rPr>
                  <w:rFonts w:ascii="Times New Roman" w:hAnsi="Times New Roman" w:cs="Times New Roman"/>
                  <w:sz w:val="18"/>
                  <w:szCs w:val="18"/>
                </w:rPr>
                <w:delText>z</w:delText>
              </w:r>
            </w:del>
            <w:r w:rsidRPr="00C44199">
              <w:rPr>
                <w:rFonts w:ascii="Times New Roman" w:hAnsi="Times New Roman" w:cs="Times New Roman"/>
                <w:sz w:val="18"/>
                <w:szCs w:val="18"/>
              </w:rPr>
              <w:t>mluvy o</w:t>
            </w:r>
            <w:del w:id="33" w:author="Autor">
              <w:r w:rsidRPr="00C44199" w:rsidDel="001965C8">
                <w:rPr>
                  <w:rFonts w:ascii="Times New Roman" w:hAnsi="Times New Roman" w:cs="Times New Roman"/>
                  <w:sz w:val="18"/>
                  <w:szCs w:val="18"/>
                </w:rPr>
                <w:delText> </w:delText>
              </w:r>
            </w:del>
            <w:ins w:id="34" w:author="Autor">
              <w:r w:rsidR="001965C8" w:rsidRPr="00C44199">
                <w:rPr>
                  <w:rFonts w:ascii="Times New Roman" w:hAnsi="Times New Roman" w:cs="Times New Roman"/>
                  <w:sz w:val="18"/>
                  <w:szCs w:val="18"/>
                </w:rPr>
                <w:t xml:space="preserve"> poskytnutí </w:t>
              </w:r>
            </w:ins>
            <w:r w:rsidR="00AA1B83" w:rsidRPr="00C44199">
              <w:rPr>
                <w:rFonts w:ascii="Times New Roman" w:hAnsi="Times New Roman" w:cs="Times New Roman"/>
                <w:sz w:val="18"/>
                <w:szCs w:val="18"/>
              </w:rPr>
              <w:t>NFP</w:t>
            </w:r>
          </w:p>
        </w:tc>
      </w:tr>
      <w:tr w:rsidR="000C6787" w:rsidRPr="001459F7" w14:paraId="4AFA7A9E" w14:textId="77777777" w:rsidTr="00583539">
        <w:tc>
          <w:tcPr>
            <w:tcW w:w="846" w:type="dxa"/>
          </w:tcPr>
          <w:p w14:paraId="4AFA7A9A" w14:textId="77777777" w:rsidR="00271398" w:rsidRPr="001459F7" w:rsidRDefault="00271398" w:rsidP="00271398">
            <w:pPr>
              <w:rPr>
                <w:rFonts w:ascii="Times New Roman" w:hAnsi="Times New Roman" w:cs="Times New Roman"/>
                <w:sz w:val="20"/>
                <w:szCs w:val="20"/>
              </w:rPr>
            </w:pPr>
            <w:r w:rsidRPr="001459F7">
              <w:rPr>
                <w:rFonts w:ascii="Times New Roman" w:hAnsi="Times New Roman" w:cs="Times New Roman"/>
                <w:sz w:val="20"/>
                <w:szCs w:val="20"/>
              </w:rPr>
              <w:t>5</w:t>
            </w:r>
          </w:p>
        </w:tc>
        <w:tc>
          <w:tcPr>
            <w:tcW w:w="3260" w:type="dxa"/>
            <w:gridSpan w:val="2"/>
          </w:tcPr>
          <w:p w14:paraId="4AFA7A9B" w14:textId="77777777" w:rsidR="00271398" w:rsidRPr="001459F7" w:rsidRDefault="00271398" w:rsidP="00271398">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Príznak rizika</w:t>
            </w:r>
          </w:p>
          <w:p w14:paraId="4AFA7A9C" w14:textId="77777777" w:rsidR="00271398" w:rsidRPr="001459F7" w:rsidRDefault="00271398" w:rsidP="00271398">
            <w:pPr>
              <w:rPr>
                <w:rFonts w:ascii="Times New Roman" w:hAnsi="Times New Roman" w:cs="Times New Roman"/>
                <w:b/>
                <w:bCs/>
                <w:sz w:val="20"/>
                <w:szCs w:val="20"/>
              </w:rPr>
            </w:pPr>
          </w:p>
        </w:tc>
        <w:tc>
          <w:tcPr>
            <w:tcW w:w="4956" w:type="dxa"/>
            <w:gridSpan w:val="3"/>
          </w:tcPr>
          <w:p w14:paraId="4AFA7A9D" w14:textId="33DEA4BD" w:rsidR="00271398" w:rsidRPr="00C44199" w:rsidRDefault="00943B31" w:rsidP="00215435">
            <w:pPr>
              <w:rPr>
                <w:rFonts w:ascii="Times New Roman" w:hAnsi="Times New Roman" w:cs="Times New Roman"/>
              </w:rPr>
            </w:pPr>
            <w:r w:rsidRPr="00C44199">
              <w:rPr>
                <w:rFonts w:ascii="Times New Roman" w:hAnsi="Times New Roman" w:cs="Times New Roman"/>
                <w:sz w:val="18"/>
                <w:szCs w:val="18"/>
              </w:rPr>
              <w:t xml:space="preserve">Automaticky vyplnené </w:t>
            </w:r>
            <w:r w:rsidR="00C25FD4" w:rsidRPr="00C44199">
              <w:rPr>
                <w:rFonts w:ascii="Times New Roman" w:hAnsi="Times New Roman" w:cs="Times New Roman"/>
                <w:sz w:val="18"/>
                <w:szCs w:val="18"/>
              </w:rPr>
              <w:t>–</w:t>
            </w:r>
            <w:r w:rsidRPr="00C44199">
              <w:rPr>
                <w:rFonts w:ascii="Times New Roman" w:hAnsi="Times New Roman" w:cs="Times New Roman"/>
                <w:sz w:val="18"/>
                <w:szCs w:val="18"/>
              </w:rPr>
              <w:t xml:space="preserve"> Uv</w:t>
            </w:r>
            <w:r w:rsidR="00782671" w:rsidRPr="00C44199">
              <w:rPr>
                <w:rFonts w:ascii="Times New Roman" w:hAnsi="Times New Roman" w:cs="Times New Roman"/>
                <w:sz w:val="18"/>
                <w:szCs w:val="18"/>
              </w:rPr>
              <w:t>edená je</w:t>
            </w:r>
            <w:r w:rsidRPr="00C44199">
              <w:rPr>
                <w:rFonts w:ascii="Times New Roman" w:hAnsi="Times New Roman" w:cs="Times New Roman"/>
                <w:sz w:val="18"/>
                <w:szCs w:val="18"/>
              </w:rPr>
              <w:t xml:space="preserve"> informácia, či ide o </w:t>
            </w:r>
            <w:del w:id="35" w:author="Autor">
              <w:r w:rsidRPr="00C44199" w:rsidDel="00215435">
                <w:rPr>
                  <w:rFonts w:ascii="Times New Roman" w:hAnsi="Times New Roman" w:cs="Times New Roman"/>
                  <w:sz w:val="18"/>
                  <w:szCs w:val="18"/>
                </w:rPr>
                <w:delText>merateľný ukazovateľ</w:delText>
              </w:r>
            </w:del>
            <w:ins w:id="36" w:author="Autor">
              <w:r w:rsidR="00215435">
                <w:rPr>
                  <w:rFonts w:ascii="Times New Roman" w:hAnsi="Times New Roman" w:cs="Times New Roman"/>
                  <w:sz w:val="18"/>
                  <w:szCs w:val="18"/>
                </w:rPr>
                <w:t>MU</w:t>
              </w:r>
            </w:ins>
            <w:r w:rsidRPr="00C44199">
              <w:rPr>
                <w:rFonts w:ascii="Times New Roman" w:hAnsi="Times New Roman" w:cs="Times New Roman"/>
                <w:sz w:val="18"/>
                <w:szCs w:val="18"/>
              </w:rPr>
              <w:t xml:space="preserve"> s príznakom alebo bez príznaku v zmysle </w:t>
            </w:r>
            <w:del w:id="37" w:author="Autor">
              <w:r w:rsidRPr="00C44199" w:rsidDel="001965C8">
                <w:rPr>
                  <w:rFonts w:ascii="Times New Roman" w:hAnsi="Times New Roman" w:cs="Times New Roman"/>
                  <w:sz w:val="18"/>
                  <w:szCs w:val="18"/>
                </w:rPr>
                <w:delText>z</w:delText>
              </w:r>
            </w:del>
            <w:ins w:id="38" w:author="Autor">
              <w:r w:rsidR="001965C8" w:rsidRPr="00B31955">
                <w:rPr>
                  <w:rFonts w:ascii="Times New Roman" w:hAnsi="Times New Roman" w:cs="Times New Roman"/>
                  <w:sz w:val="18"/>
                  <w:szCs w:val="18"/>
                </w:rPr>
                <w:t>Z</w:t>
              </w:r>
            </w:ins>
            <w:r w:rsidRPr="00B31955">
              <w:rPr>
                <w:rFonts w:ascii="Times New Roman" w:hAnsi="Times New Roman" w:cs="Times New Roman"/>
                <w:sz w:val="18"/>
                <w:szCs w:val="18"/>
              </w:rPr>
              <w:t>mluvy o</w:t>
            </w:r>
            <w:del w:id="39" w:author="Autor">
              <w:r w:rsidR="00AA1B83" w:rsidRPr="00215435" w:rsidDel="001965C8">
                <w:rPr>
                  <w:rFonts w:ascii="Times New Roman" w:hAnsi="Times New Roman" w:cs="Times New Roman"/>
                  <w:sz w:val="18"/>
                  <w:szCs w:val="18"/>
                </w:rPr>
                <w:delText> </w:delText>
              </w:r>
            </w:del>
            <w:ins w:id="40" w:author="Autor">
              <w:r w:rsidR="001965C8" w:rsidRPr="00215435">
                <w:rPr>
                  <w:rFonts w:ascii="Times New Roman" w:hAnsi="Times New Roman" w:cs="Times New Roman"/>
                  <w:sz w:val="18"/>
                  <w:szCs w:val="18"/>
                </w:rPr>
                <w:t xml:space="preserve"> poskytnutí </w:t>
              </w:r>
            </w:ins>
            <w:r w:rsidR="00AA1B83" w:rsidRPr="00C44199">
              <w:rPr>
                <w:rFonts w:ascii="Times New Roman" w:hAnsi="Times New Roman" w:cs="Times New Roman"/>
                <w:sz w:val="18"/>
                <w:szCs w:val="18"/>
              </w:rPr>
              <w:t xml:space="preserve">NFP </w:t>
            </w:r>
          </w:p>
        </w:tc>
      </w:tr>
      <w:tr w:rsidR="000C6787" w:rsidRPr="001459F7" w14:paraId="4AFA7AA3" w14:textId="77777777" w:rsidTr="00583539">
        <w:tc>
          <w:tcPr>
            <w:tcW w:w="846" w:type="dxa"/>
          </w:tcPr>
          <w:p w14:paraId="4AFA7A9F" w14:textId="77777777" w:rsidR="00271398" w:rsidRPr="001459F7" w:rsidRDefault="00271398" w:rsidP="00271398">
            <w:pPr>
              <w:rPr>
                <w:rFonts w:ascii="Times New Roman" w:hAnsi="Times New Roman" w:cs="Times New Roman"/>
                <w:sz w:val="20"/>
                <w:szCs w:val="20"/>
              </w:rPr>
            </w:pPr>
            <w:r w:rsidRPr="001459F7">
              <w:rPr>
                <w:rFonts w:ascii="Times New Roman" w:hAnsi="Times New Roman" w:cs="Times New Roman"/>
                <w:sz w:val="20"/>
                <w:szCs w:val="20"/>
              </w:rPr>
              <w:t>6</w:t>
            </w:r>
          </w:p>
        </w:tc>
        <w:tc>
          <w:tcPr>
            <w:tcW w:w="3260" w:type="dxa"/>
            <w:gridSpan w:val="2"/>
          </w:tcPr>
          <w:p w14:paraId="4AFA7AA0" w14:textId="77777777" w:rsidR="00271398" w:rsidRPr="001459F7" w:rsidRDefault="00271398" w:rsidP="00271398">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Merná jednotka</w:t>
            </w:r>
          </w:p>
          <w:p w14:paraId="4AFA7AA1" w14:textId="77777777" w:rsidR="00271398" w:rsidRPr="001459F7" w:rsidRDefault="00271398" w:rsidP="00271398">
            <w:pPr>
              <w:rPr>
                <w:rFonts w:ascii="Times New Roman" w:hAnsi="Times New Roman" w:cs="Times New Roman"/>
                <w:b/>
                <w:bCs/>
                <w:sz w:val="20"/>
                <w:szCs w:val="20"/>
              </w:rPr>
            </w:pPr>
          </w:p>
        </w:tc>
        <w:tc>
          <w:tcPr>
            <w:tcW w:w="4956" w:type="dxa"/>
            <w:gridSpan w:val="3"/>
          </w:tcPr>
          <w:p w14:paraId="4AFA7AA2" w14:textId="3616AC84" w:rsidR="00271398" w:rsidRPr="00215435" w:rsidRDefault="00943B31">
            <w:pPr>
              <w:rPr>
                <w:rFonts w:ascii="Times New Roman" w:hAnsi="Times New Roman" w:cs="Times New Roman"/>
              </w:rPr>
            </w:pPr>
            <w:r w:rsidRPr="00C44199">
              <w:rPr>
                <w:rFonts w:ascii="Times New Roman" w:hAnsi="Times New Roman" w:cs="Times New Roman"/>
                <w:sz w:val="18"/>
                <w:szCs w:val="18"/>
              </w:rPr>
              <w:t xml:space="preserve">Automaticky vyplnené </w:t>
            </w:r>
            <w:r w:rsidR="00C25FD4" w:rsidRPr="00C44199">
              <w:rPr>
                <w:rFonts w:ascii="Times New Roman" w:hAnsi="Times New Roman" w:cs="Times New Roman"/>
                <w:sz w:val="18"/>
                <w:szCs w:val="18"/>
              </w:rPr>
              <w:t>–</w:t>
            </w:r>
            <w:r w:rsidRPr="00C44199">
              <w:rPr>
                <w:rFonts w:ascii="Times New Roman" w:hAnsi="Times New Roman" w:cs="Times New Roman"/>
                <w:sz w:val="18"/>
                <w:szCs w:val="18"/>
              </w:rPr>
              <w:t xml:space="preserve"> Uv</w:t>
            </w:r>
            <w:r w:rsidR="00782671" w:rsidRPr="00C44199">
              <w:rPr>
                <w:rFonts w:ascii="Times New Roman" w:hAnsi="Times New Roman" w:cs="Times New Roman"/>
                <w:sz w:val="18"/>
                <w:szCs w:val="18"/>
              </w:rPr>
              <w:t>edená je</w:t>
            </w:r>
            <w:r w:rsidRPr="00C44199">
              <w:rPr>
                <w:rFonts w:ascii="Times New Roman" w:hAnsi="Times New Roman" w:cs="Times New Roman"/>
                <w:sz w:val="18"/>
                <w:szCs w:val="18"/>
              </w:rPr>
              <w:t xml:space="preserve"> merná jednotka v zmysle </w:t>
            </w:r>
            <w:ins w:id="41" w:author="Autor">
              <w:r w:rsidR="001965C8" w:rsidRPr="00B31955">
                <w:rPr>
                  <w:rFonts w:ascii="Times New Roman" w:hAnsi="Times New Roman" w:cs="Times New Roman"/>
                  <w:sz w:val="18"/>
                  <w:szCs w:val="18"/>
                </w:rPr>
                <w:t>Z</w:t>
              </w:r>
            </w:ins>
            <w:del w:id="42" w:author="Autor">
              <w:r w:rsidRPr="00B31955" w:rsidDel="001965C8">
                <w:rPr>
                  <w:rFonts w:ascii="Times New Roman" w:hAnsi="Times New Roman" w:cs="Times New Roman"/>
                  <w:sz w:val="18"/>
                  <w:szCs w:val="18"/>
                </w:rPr>
                <w:delText>z</w:delText>
              </w:r>
            </w:del>
            <w:r w:rsidRPr="00215435">
              <w:rPr>
                <w:rFonts w:ascii="Times New Roman" w:hAnsi="Times New Roman" w:cs="Times New Roman"/>
                <w:sz w:val="18"/>
                <w:szCs w:val="18"/>
              </w:rPr>
              <w:t>mluvy o</w:t>
            </w:r>
            <w:del w:id="43" w:author="Autor">
              <w:r w:rsidRPr="00215435" w:rsidDel="001965C8">
                <w:rPr>
                  <w:rFonts w:ascii="Times New Roman" w:hAnsi="Times New Roman" w:cs="Times New Roman"/>
                  <w:sz w:val="18"/>
                  <w:szCs w:val="18"/>
                </w:rPr>
                <w:delText> </w:delText>
              </w:r>
            </w:del>
            <w:ins w:id="44" w:author="Autor">
              <w:r w:rsidR="001965C8" w:rsidRPr="00215435">
                <w:rPr>
                  <w:rFonts w:ascii="Times New Roman" w:hAnsi="Times New Roman" w:cs="Times New Roman"/>
                  <w:sz w:val="18"/>
                  <w:szCs w:val="18"/>
                </w:rPr>
                <w:t xml:space="preserve"> poskytnutí </w:t>
              </w:r>
            </w:ins>
            <w:r w:rsidR="00AA1B83" w:rsidRPr="00215435">
              <w:rPr>
                <w:rFonts w:ascii="Times New Roman" w:hAnsi="Times New Roman" w:cs="Times New Roman"/>
                <w:sz w:val="18"/>
                <w:szCs w:val="18"/>
              </w:rPr>
              <w:t xml:space="preserve">NFP </w:t>
            </w:r>
          </w:p>
        </w:tc>
      </w:tr>
      <w:tr w:rsidR="000C6787" w:rsidRPr="001459F7" w14:paraId="4AFA7AA8" w14:textId="77777777" w:rsidTr="00583539">
        <w:tc>
          <w:tcPr>
            <w:tcW w:w="846" w:type="dxa"/>
          </w:tcPr>
          <w:p w14:paraId="4AFA7AA4" w14:textId="77777777" w:rsidR="00943B31" w:rsidRPr="001459F7" w:rsidRDefault="00943B31" w:rsidP="00271398">
            <w:pPr>
              <w:rPr>
                <w:rFonts w:ascii="Times New Roman" w:hAnsi="Times New Roman" w:cs="Times New Roman"/>
                <w:sz w:val="20"/>
                <w:szCs w:val="20"/>
              </w:rPr>
            </w:pPr>
            <w:r w:rsidRPr="001459F7">
              <w:rPr>
                <w:rFonts w:ascii="Times New Roman" w:hAnsi="Times New Roman" w:cs="Times New Roman"/>
                <w:sz w:val="20"/>
                <w:szCs w:val="20"/>
              </w:rPr>
              <w:t>7</w:t>
            </w:r>
          </w:p>
        </w:tc>
        <w:tc>
          <w:tcPr>
            <w:tcW w:w="3260" w:type="dxa"/>
            <w:gridSpan w:val="2"/>
          </w:tcPr>
          <w:p w14:paraId="4AFA7AA5" w14:textId="77777777" w:rsidR="00943B31" w:rsidRPr="001459F7" w:rsidRDefault="00943B31" w:rsidP="00271398">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Plánovaný stav</w:t>
            </w:r>
          </w:p>
          <w:p w14:paraId="4AFA7AA6" w14:textId="77777777" w:rsidR="00943B31" w:rsidRPr="001459F7" w:rsidRDefault="00943B31" w:rsidP="00271398">
            <w:pPr>
              <w:rPr>
                <w:rFonts w:ascii="Times New Roman" w:hAnsi="Times New Roman" w:cs="Times New Roman"/>
                <w:b/>
                <w:bCs/>
                <w:sz w:val="20"/>
                <w:szCs w:val="20"/>
              </w:rPr>
            </w:pPr>
          </w:p>
        </w:tc>
        <w:tc>
          <w:tcPr>
            <w:tcW w:w="4956" w:type="dxa"/>
            <w:gridSpan w:val="3"/>
          </w:tcPr>
          <w:p w14:paraId="4AFA7AA7" w14:textId="64931232" w:rsidR="00943B31" w:rsidRPr="00C44199" w:rsidRDefault="00943B31" w:rsidP="004D0C45">
            <w:pPr>
              <w:widowControl w:val="0"/>
              <w:autoSpaceDE w:val="0"/>
              <w:autoSpaceDN w:val="0"/>
              <w:adjustRightInd w:val="0"/>
              <w:rPr>
                <w:rFonts w:ascii="Times New Roman" w:hAnsi="Times New Roman" w:cs="Times New Roman"/>
                <w:sz w:val="18"/>
                <w:szCs w:val="18"/>
              </w:rPr>
            </w:pPr>
            <w:r w:rsidRPr="00C44199">
              <w:rPr>
                <w:rFonts w:ascii="Times New Roman" w:hAnsi="Times New Roman" w:cs="Times New Roman"/>
                <w:sz w:val="18"/>
                <w:szCs w:val="18"/>
              </w:rPr>
              <w:t xml:space="preserve">Automaticky vyplnené </w:t>
            </w:r>
            <w:r w:rsidR="00C25FD4" w:rsidRPr="00C44199">
              <w:rPr>
                <w:rFonts w:ascii="Times New Roman" w:hAnsi="Times New Roman" w:cs="Times New Roman"/>
                <w:sz w:val="18"/>
                <w:szCs w:val="18"/>
              </w:rPr>
              <w:t>–</w:t>
            </w:r>
            <w:r w:rsidRPr="00C44199">
              <w:rPr>
                <w:rFonts w:ascii="Times New Roman" w:hAnsi="Times New Roman" w:cs="Times New Roman"/>
                <w:sz w:val="18"/>
                <w:szCs w:val="18"/>
              </w:rPr>
              <w:t xml:space="preserve"> Uv</w:t>
            </w:r>
            <w:r w:rsidR="00782671" w:rsidRPr="00C44199">
              <w:rPr>
                <w:rFonts w:ascii="Times New Roman" w:hAnsi="Times New Roman" w:cs="Times New Roman"/>
                <w:sz w:val="18"/>
                <w:szCs w:val="18"/>
              </w:rPr>
              <w:t>edený je</w:t>
            </w:r>
            <w:r w:rsidRPr="00C44199">
              <w:rPr>
                <w:rFonts w:ascii="Times New Roman" w:hAnsi="Times New Roman" w:cs="Times New Roman"/>
                <w:sz w:val="18"/>
                <w:szCs w:val="18"/>
              </w:rPr>
              <w:t xml:space="preserve"> plánovaný stav </w:t>
            </w:r>
            <w:del w:id="45" w:author="Autor">
              <w:r w:rsidRPr="00C44199" w:rsidDel="004D0C45">
                <w:rPr>
                  <w:rFonts w:ascii="Times New Roman" w:hAnsi="Times New Roman" w:cs="Times New Roman"/>
                  <w:sz w:val="18"/>
                  <w:szCs w:val="18"/>
                </w:rPr>
                <w:delText>merateľného ukazovateľa</w:delText>
              </w:r>
            </w:del>
            <w:ins w:id="46" w:author="Autor">
              <w:r w:rsidR="004D0C45" w:rsidRPr="00B31955">
                <w:rPr>
                  <w:rFonts w:ascii="Times New Roman" w:hAnsi="Times New Roman" w:cs="Times New Roman"/>
                  <w:sz w:val="18"/>
                  <w:szCs w:val="18"/>
                </w:rPr>
                <w:t>MU</w:t>
              </w:r>
            </w:ins>
            <w:r w:rsidRPr="00B31955">
              <w:rPr>
                <w:rFonts w:ascii="Times New Roman" w:hAnsi="Times New Roman" w:cs="Times New Roman"/>
                <w:sz w:val="18"/>
                <w:szCs w:val="18"/>
              </w:rPr>
              <w:t xml:space="preserve"> v zmysle </w:t>
            </w:r>
            <w:ins w:id="47" w:author="Autor">
              <w:r w:rsidR="001965C8" w:rsidRPr="00215435">
                <w:rPr>
                  <w:rFonts w:ascii="Times New Roman" w:hAnsi="Times New Roman" w:cs="Times New Roman"/>
                  <w:sz w:val="18"/>
                  <w:szCs w:val="18"/>
                </w:rPr>
                <w:t>Z</w:t>
              </w:r>
            </w:ins>
            <w:del w:id="48" w:author="Autor">
              <w:r w:rsidRPr="00215435" w:rsidDel="001965C8">
                <w:rPr>
                  <w:rFonts w:ascii="Times New Roman" w:hAnsi="Times New Roman" w:cs="Times New Roman"/>
                  <w:sz w:val="18"/>
                  <w:szCs w:val="18"/>
                </w:rPr>
                <w:delText>z</w:delText>
              </w:r>
            </w:del>
            <w:r w:rsidRPr="00215435">
              <w:rPr>
                <w:rFonts w:ascii="Times New Roman" w:hAnsi="Times New Roman" w:cs="Times New Roman"/>
                <w:sz w:val="18"/>
                <w:szCs w:val="18"/>
              </w:rPr>
              <w:t>mluvy o</w:t>
            </w:r>
            <w:del w:id="49" w:author="Autor">
              <w:r w:rsidRPr="00215435" w:rsidDel="001965C8">
                <w:rPr>
                  <w:rFonts w:ascii="Times New Roman" w:hAnsi="Times New Roman" w:cs="Times New Roman"/>
                  <w:sz w:val="18"/>
                  <w:szCs w:val="18"/>
                </w:rPr>
                <w:delText> </w:delText>
              </w:r>
            </w:del>
            <w:ins w:id="50" w:author="Autor">
              <w:r w:rsidR="001965C8" w:rsidRPr="00215435">
                <w:rPr>
                  <w:rFonts w:ascii="Times New Roman" w:hAnsi="Times New Roman" w:cs="Times New Roman"/>
                  <w:sz w:val="18"/>
                  <w:szCs w:val="18"/>
                </w:rPr>
                <w:t xml:space="preserve"> poskytnutí </w:t>
              </w:r>
            </w:ins>
            <w:r w:rsidR="00AA1B83" w:rsidRPr="00C44199">
              <w:rPr>
                <w:rFonts w:ascii="Times New Roman" w:hAnsi="Times New Roman" w:cs="Times New Roman"/>
                <w:sz w:val="18"/>
                <w:szCs w:val="18"/>
              </w:rPr>
              <w:t>NFP</w:t>
            </w:r>
          </w:p>
        </w:tc>
      </w:tr>
      <w:tr w:rsidR="000C6787" w:rsidRPr="001459F7" w14:paraId="4AFA7AAF" w14:textId="77777777" w:rsidTr="00583539">
        <w:tc>
          <w:tcPr>
            <w:tcW w:w="846" w:type="dxa"/>
          </w:tcPr>
          <w:p w14:paraId="4AFA7AA9" w14:textId="77777777" w:rsidR="00943B31" w:rsidRPr="001459F7" w:rsidRDefault="00943B31" w:rsidP="00950FB6">
            <w:pPr>
              <w:rPr>
                <w:rFonts w:ascii="Times New Roman" w:hAnsi="Times New Roman" w:cs="Times New Roman"/>
                <w:sz w:val="20"/>
                <w:szCs w:val="20"/>
              </w:rPr>
            </w:pPr>
            <w:r w:rsidRPr="001459F7">
              <w:rPr>
                <w:rFonts w:ascii="Times New Roman" w:hAnsi="Times New Roman" w:cs="Times New Roman"/>
                <w:sz w:val="20"/>
                <w:szCs w:val="20"/>
              </w:rPr>
              <w:t>8</w:t>
            </w:r>
          </w:p>
        </w:tc>
        <w:tc>
          <w:tcPr>
            <w:tcW w:w="1630" w:type="dxa"/>
            <w:vMerge w:val="restart"/>
          </w:tcPr>
          <w:p w14:paraId="4AFA7AAA" w14:textId="77777777" w:rsidR="00943B31" w:rsidRPr="001459F7" w:rsidRDefault="00943B31" w:rsidP="00943B31">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 xml:space="preserve">Skutočný stav </w:t>
            </w:r>
            <w:proofErr w:type="spellStart"/>
            <w:r w:rsidRPr="001459F7">
              <w:rPr>
                <w:rFonts w:ascii="Times New Roman" w:hAnsi="Times New Roman" w:cs="Times New Roman"/>
                <w:b/>
                <w:bCs/>
                <w:sz w:val="20"/>
                <w:szCs w:val="20"/>
              </w:rPr>
              <w:t>kumulatív</w:t>
            </w:r>
            <w:proofErr w:type="spellEnd"/>
          </w:p>
          <w:p w14:paraId="4AFA7AAB" w14:textId="77777777" w:rsidR="00943B31" w:rsidRPr="001459F7" w:rsidRDefault="00943B31" w:rsidP="00943B31">
            <w:pPr>
              <w:widowControl w:val="0"/>
              <w:autoSpaceDE w:val="0"/>
              <w:autoSpaceDN w:val="0"/>
              <w:adjustRightInd w:val="0"/>
              <w:rPr>
                <w:rFonts w:ascii="Times New Roman" w:hAnsi="Times New Roman" w:cs="Times New Roman"/>
                <w:b/>
                <w:bCs/>
                <w:sz w:val="20"/>
                <w:szCs w:val="20"/>
              </w:rPr>
            </w:pPr>
          </w:p>
        </w:tc>
        <w:tc>
          <w:tcPr>
            <w:tcW w:w="1630" w:type="dxa"/>
          </w:tcPr>
          <w:p w14:paraId="4AFA7AAC" w14:textId="77777777" w:rsidR="00943B31" w:rsidRPr="001459F7" w:rsidRDefault="00943B31" w:rsidP="00943B31">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ženy</w:t>
            </w:r>
          </w:p>
        </w:tc>
        <w:tc>
          <w:tcPr>
            <w:tcW w:w="2496" w:type="dxa"/>
          </w:tcPr>
          <w:p w14:paraId="4AFA7AAD" w14:textId="5BE6C9A0" w:rsidR="00943B31" w:rsidRPr="001459F7" w:rsidRDefault="00943B31" w:rsidP="00943B31">
            <w:pPr>
              <w:rPr>
                <w:rFonts w:ascii="Times New Roman" w:hAnsi="Times New Roman" w:cs="Times New Roman"/>
              </w:rPr>
            </w:pPr>
            <w:r w:rsidRPr="001459F7">
              <w:rPr>
                <w:rFonts w:ascii="Times New Roman" w:hAnsi="Times New Roman" w:cs="Times New Roman"/>
                <w:sz w:val="18"/>
                <w:szCs w:val="18"/>
              </w:rPr>
              <w:t xml:space="preserve">Vypĺňa </w:t>
            </w:r>
            <w:r w:rsidR="00C25FD4">
              <w:rPr>
                <w:rFonts w:ascii="Times New Roman" w:hAnsi="Times New Roman" w:cs="Times New Roman"/>
                <w:sz w:val="18"/>
                <w:szCs w:val="18"/>
              </w:rPr>
              <w:t>Prijímateľ</w:t>
            </w:r>
            <w:r w:rsidRPr="001459F7">
              <w:rPr>
                <w:rFonts w:ascii="Times New Roman" w:hAnsi="Times New Roman" w:cs="Times New Roman"/>
                <w:sz w:val="18"/>
                <w:szCs w:val="18"/>
              </w:rPr>
              <w:t xml:space="preserve"> </w:t>
            </w:r>
            <w:r w:rsidR="00C25FD4">
              <w:rPr>
                <w:rFonts w:ascii="Times New Roman" w:hAnsi="Times New Roman" w:cs="Times New Roman"/>
                <w:sz w:val="18"/>
                <w:szCs w:val="18"/>
              </w:rPr>
              <w:t xml:space="preserve">– </w:t>
            </w:r>
            <w:r w:rsidRPr="001459F7">
              <w:rPr>
                <w:rFonts w:ascii="Times New Roman" w:hAnsi="Times New Roman" w:cs="Times New Roman"/>
                <w:sz w:val="18"/>
                <w:szCs w:val="18"/>
              </w:rPr>
              <w:t>zobrazí sa ak sa ukazovateľ vykazuje za pohlavie</w:t>
            </w:r>
          </w:p>
        </w:tc>
        <w:tc>
          <w:tcPr>
            <w:tcW w:w="2460" w:type="dxa"/>
            <w:gridSpan w:val="2"/>
            <w:vMerge w:val="restart"/>
          </w:tcPr>
          <w:p w14:paraId="4AFA7AAE" w14:textId="503C7A89" w:rsidR="00943B31" w:rsidRPr="001965C8" w:rsidRDefault="00943B31" w:rsidP="001965C8">
            <w:pPr>
              <w:rPr>
                <w:rFonts w:ascii="Times New Roman" w:hAnsi="Times New Roman" w:cs="Times New Roman"/>
              </w:rPr>
            </w:pPr>
            <w:r w:rsidRPr="001965C8">
              <w:rPr>
                <w:rFonts w:ascii="Times New Roman" w:hAnsi="Times New Roman" w:cs="Times New Roman"/>
                <w:sz w:val="18"/>
                <w:szCs w:val="18"/>
              </w:rPr>
              <w:t xml:space="preserve">Uvádza sa kumulatívna hodnota </w:t>
            </w:r>
            <w:del w:id="51" w:author="Autor">
              <w:r w:rsidRPr="001965C8" w:rsidDel="001965C8">
                <w:rPr>
                  <w:rFonts w:ascii="Times New Roman" w:hAnsi="Times New Roman" w:cs="Times New Roman"/>
                  <w:sz w:val="18"/>
                  <w:szCs w:val="18"/>
                </w:rPr>
                <w:delText>merateľného ukazovateľa</w:delText>
              </w:r>
            </w:del>
            <w:ins w:id="52" w:author="Autor">
              <w:r w:rsidR="001965C8">
                <w:rPr>
                  <w:rFonts w:ascii="Times New Roman" w:hAnsi="Times New Roman" w:cs="Times New Roman"/>
                  <w:sz w:val="18"/>
                  <w:szCs w:val="18"/>
                </w:rPr>
                <w:t>MU</w:t>
              </w:r>
            </w:ins>
            <w:r w:rsidRPr="001965C8">
              <w:rPr>
                <w:rFonts w:ascii="Times New Roman" w:hAnsi="Times New Roman" w:cs="Times New Roman"/>
                <w:sz w:val="18"/>
                <w:szCs w:val="18"/>
              </w:rPr>
              <w:t xml:space="preserve"> nameraná vo vzťahu k aktivite projektu k poslednému dňu monitorovaného obdobia, t.</w:t>
            </w:r>
            <w:r w:rsidR="00782671" w:rsidRPr="001965C8">
              <w:rPr>
                <w:rFonts w:ascii="Times New Roman" w:hAnsi="Times New Roman" w:cs="Times New Roman"/>
                <w:sz w:val="18"/>
                <w:szCs w:val="18"/>
              </w:rPr>
              <w:t xml:space="preserve"> </w:t>
            </w:r>
            <w:r w:rsidRPr="001965C8">
              <w:rPr>
                <w:rFonts w:ascii="Times New Roman" w:hAnsi="Times New Roman" w:cs="Times New Roman"/>
                <w:sz w:val="18"/>
                <w:szCs w:val="18"/>
              </w:rPr>
              <w:t>j. súhrnná hodnota dosiahnutá za obdobie od začiatku realizácie</w:t>
            </w:r>
            <w:r w:rsidR="001178D3" w:rsidRPr="001965C8">
              <w:rPr>
                <w:rFonts w:ascii="Times New Roman" w:hAnsi="Times New Roman" w:cs="Times New Roman"/>
                <w:sz w:val="18"/>
                <w:szCs w:val="18"/>
              </w:rPr>
              <w:t xml:space="preserve"> hlavných aktivít</w:t>
            </w:r>
            <w:r w:rsidRPr="001965C8">
              <w:rPr>
                <w:rFonts w:ascii="Times New Roman" w:hAnsi="Times New Roman" w:cs="Times New Roman"/>
                <w:sz w:val="18"/>
                <w:szCs w:val="18"/>
              </w:rPr>
              <w:t xml:space="preserve"> projektu </w:t>
            </w:r>
            <w:r w:rsidR="001178D3" w:rsidRPr="001965C8">
              <w:rPr>
                <w:rFonts w:ascii="Times New Roman" w:hAnsi="Times New Roman" w:cs="Times New Roman"/>
                <w:sz w:val="18"/>
                <w:szCs w:val="18"/>
              </w:rPr>
              <w:t xml:space="preserve">alebo od účinnosti </w:t>
            </w:r>
            <w:del w:id="53" w:author="Autor">
              <w:r w:rsidR="001178D3" w:rsidRPr="001965C8" w:rsidDel="001965C8">
                <w:rPr>
                  <w:rFonts w:ascii="Times New Roman" w:hAnsi="Times New Roman" w:cs="Times New Roman"/>
                  <w:sz w:val="18"/>
                  <w:szCs w:val="18"/>
                </w:rPr>
                <w:delText>z</w:delText>
              </w:r>
            </w:del>
            <w:ins w:id="54" w:author="Autor">
              <w:r w:rsidR="001965C8">
                <w:rPr>
                  <w:rFonts w:ascii="Times New Roman" w:hAnsi="Times New Roman" w:cs="Times New Roman"/>
                  <w:sz w:val="18"/>
                  <w:szCs w:val="18"/>
                </w:rPr>
                <w:t>Z</w:t>
              </w:r>
            </w:ins>
            <w:r w:rsidR="001178D3" w:rsidRPr="001965C8">
              <w:rPr>
                <w:rFonts w:ascii="Times New Roman" w:hAnsi="Times New Roman" w:cs="Times New Roman"/>
                <w:sz w:val="18"/>
                <w:szCs w:val="18"/>
              </w:rPr>
              <w:t>mluvy o</w:t>
            </w:r>
            <w:del w:id="55" w:author="Autor">
              <w:r w:rsidR="001178D3" w:rsidRPr="001965C8" w:rsidDel="001965C8">
                <w:rPr>
                  <w:rFonts w:ascii="Times New Roman" w:hAnsi="Times New Roman" w:cs="Times New Roman"/>
                  <w:sz w:val="18"/>
                  <w:szCs w:val="18"/>
                </w:rPr>
                <w:delText> </w:delText>
              </w:r>
            </w:del>
            <w:ins w:id="56" w:author="Autor">
              <w:r w:rsidR="001965C8">
                <w:rPr>
                  <w:rFonts w:ascii="Times New Roman" w:hAnsi="Times New Roman" w:cs="Times New Roman"/>
                  <w:sz w:val="18"/>
                  <w:szCs w:val="18"/>
                </w:rPr>
                <w:t xml:space="preserve"> poskytnutí </w:t>
              </w:r>
            </w:ins>
            <w:r w:rsidR="001178D3" w:rsidRPr="001965C8">
              <w:rPr>
                <w:rFonts w:ascii="Times New Roman" w:hAnsi="Times New Roman" w:cs="Times New Roman"/>
                <w:sz w:val="18"/>
                <w:szCs w:val="18"/>
              </w:rPr>
              <w:t xml:space="preserve">NFP (podľa toho, ktorá skutočnosť nastala skôr) </w:t>
            </w:r>
            <w:r w:rsidRPr="001965C8">
              <w:rPr>
                <w:rFonts w:ascii="Times New Roman" w:hAnsi="Times New Roman" w:cs="Times New Roman"/>
                <w:sz w:val="18"/>
                <w:szCs w:val="18"/>
              </w:rPr>
              <w:t>do ukončenia monitorovaného obdobia</w:t>
            </w:r>
            <w:r w:rsidR="001178D3" w:rsidRPr="001965C8">
              <w:rPr>
                <w:rFonts w:ascii="Times New Roman" w:hAnsi="Times New Roman" w:cs="Times New Roman"/>
                <w:sz w:val="18"/>
                <w:szCs w:val="18"/>
              </w:rPr>
              <w:t xml:space="preserve"> (do dňa predloženia </w:t>
            </w:r>
            <w:proofErr w:type="spellStart"/>
            <w:r w:rsidR="001178D3" w:rsidRPr="001965C8">
              <w:rPr>
                <w:rFonts w:ascii="Times New Roman" w:hAnsi="Times New Roman" w:cs="Times New Roman"/>
                <w:sz w:val="18"/>
                <w:szCs w:val="18"/>
              </w:rPr>
              <w:t>ŽoP</w:t>
            </w:r>
            <w:proofErr w:type="spellEnd"/>
            <w:r w:rsidR="001178D3" w:rsidRPr="001965C8">
              <w:rPr>
                <w:rFonts w:ascii="Times New Roman" w:hAnsi="Times New Roman" w:cs="Times New Roman"/>
                <w:sz w:val="18"/>
                <w:szCs w:val="18"/>
              </w:rPr>
              <w:t xml:space="preserve"> prostredníctvom ITMS2014+).</w:t>
            </w:r>
          </w:p>
        </w:tc>
      </w:tr>
      <w:tr w:rsidR="000C6787" w:rsidRPr="001459F7" w14:paraId="4AFA7AB5" w14:textId="77777777" w:rsidTr="00583539">
        <w:tc>
          <w:tcPr>
            <w:tcW w:w="846" w:type="dxa"/>
          </w:tcPr>
          <w:p w14:paraId="4AFA7AB0" w14:textId="77777777" w:rsidR="00943B31" w:rsidRPr="001459F7" w:rsidRDefault="00943B31" w:rsidP="00950FB6">
            <w:pPr>
              <w:rPr>
                <w:rFonts w:ascii="Times New Roman" w:hAnsi="Times New Roman" w:cs="Times New Roman"/>
                <w:sz w:val="20"/>
                <w:szCs w:val="20"/>
              </w:rPr>
            </w:pPr>
            <w:r w:rsidRPr="001459F7">
              <w:rPr>
                <w:rFonts w:ascii="Times New Roman" w:hAnsi="Times New Roman" w:cs="Times New Roman"/>
                <w:sz w:val="20"/>
                <w:szCs w:val="20"/>
              </w:rPr>
              <w:t>9</w:t>
            </w:r>
          </w:p>
        </w:tc>
        <w:tc>
          <w:tcPr>
            <w:tcW w:w="1630" w:type="dxa"/>
            <w:vMerge/>
          </w:tcPr>
          <w:p w14:paraId="4AFA7AB1"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p>
        </w:tc>
        <w:tc>
          <w:tcPr>
            <w:tcW w:w="1630" w:type="dxa"/>
          </w:tcPr>
          <w:p w14:paraId="4AFA7AB2"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muži</w:t>
            </w:r>
          </w:p>
        </w:tc>
        <w:tc>
          <w:tcPr>
            <w:tcW w:w="2496" w:type="dxa"/>
          </w:tcPr>
          <w:p w14:paraId="4AFA7AB3" w14:textId="61BE81B1" w:rsidR="00943B31" w:rsidRPr="001459F7" w:rsidRDefault="00943B31" w:rsidP="00943B31">
            <w:pPr>
              <w:widowControl w:val="0"/>
              <w:autoSpaceDE w:val="0"/>
              <w:autoSpaceDN w:val="0"/>
              <w:adjustRightInd w:val="0"/>
              <w:rPr>
                <w:rFonts w:ascii="Times New Roman" w:hAnsi="Times New Roman" w:cs="Times New Roman"/>
                <w:b/>
                <w:bCs/>
                <w:sz w:val="14"/>
                <w:szCs w:val="14"/>
              </w:rPr>
            </w:pPr>
            <w:r w:rsidRPr="001459F7">
              <w:rPr>
                <w:rFonts w:ascii="Times New Roman" w:hAnsi="Times New Roman" w:cs="Times New Roman"/>
                <w:sz w:val="18"/>
                <w:szCs w:val="18"/>
              </w:rPr>
              <w:t xml:space="preserve">Vypĺňa </w:t>
            </w:r>
            <w:r w:rsidR="00C25FD4">
              <w:rPr>
                <w:rFonts w:ascii="Times New Roman" w:hAnsi="Times New Roman" w:cs="Times New Roman"/>
                <w:sz w:val="18"/>
                <w:szCs w:val="18"/>
              </w:rPr>
              <w:t>Prijímateľ</w:t>
            </w:r>
            <w:r w:rsidRPr="001459F7">
              <w:rPr>
                <w:rFonts w:ascii="Times New Roman" w:hAnsi="Times New Roman" w:cs="Times New Roman"/>
                <w:sz w:val="18"/>
                <w:szCs w:val="18"/>
              </w:rPr>
              <w:t xml:space="preserve">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zobrazí sa ak sa ukazovateľ vykazuje za pohlavie</w:t>
            </w:r>
          </w:p>
        </w:tc>
        <w:tc>
          <w:tcPr>
            <w:tcW w:w="2460" w:type="dxa"/>
            <w:gridSpan w:val="2"/>
            <w:vMerge/>
          </w:tcPr>
          <w:p w14:paraId="4AFA7AB4" w14:textId="77777777" w:rsidR="00943B31" w:rsidRPr="001459F7" w:rsidRDefault="00943B31" w:rsidP="00943B31">
            <w:pPr>
              <w:widowControl w:val="0"/>
              <w:autoSpaceDE w:val="0"/>
              <w:autoSpaceDN w:val="0"/>
              <w:adjustRightInd w:val="0"/>
              <w:rPr>
                <w:rFonts w:ascii="Times New Roman" w:hAnsi="Times New Roman" w:cs="Times New Roman"/>
                <w:b/>
                <w:bCs/>
                <w:sz w:val="14"/>
                <w:szCs w:val="14"/>
              </w:rPr>
            </w:pPr>
          </w:p>
        </w:tc>
      </w:tr>
      <w:tr w:rsidR="000C6787" w:rsidRPr="001459F7" w14:paraId="4AFA7ABB" w14:textId="77777777" w:rsidTr="00583539">
        <w:tc>
          <w:tcPr>
            <w:tcW w:w="846" w:type="dxa"/>
          </w:tcPr>
          <w:p w14:paraId="4AFA7AB6" w14:textId="77777777" w:rsidR="00943B31" w:rsidRPr="001459F7" w:rsidRDefault="00943B31" w:rsidP="00950FB6">
            <w:pPr>
              <w:rPr>
                <w:rFonts w:ascii="Times New Roman" w:hAnsi="Times New Roman" w:cs="Times New Roman"/>
                <w:sz w:val="20"/>
                <w:szCs w:val="20"/>
              </w:rPr>
            </w:pPr>
            <w:r w:rsidRPr="001459F7">
              <w:rPr>
                <w:rFonts w:ascii="Times New Roman" w:hAnsi="Times New Roman" w:cs="Times New Roman"/>
                <w:sz w:val="20"/>
                <w:szCs w:val="20"/>
              </w:rPr>
              <w:t>10</w:t>
            </w:r>
          </w:p>
        </w:tc>
        <w:tc>
          <w:tcPr>
            <w:tcW w:w="1630" w:type="dxa"/>
            <w:vMerge/>
          </w:tcPr>
          <w:p w14:paraId="4AFA7AB7"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p>
        </w:tc>
        <w:tc>
          <w:tcPr>
            <w:tcW w:w="1630" w:type="dxa"/>
          </w:tcPr>
          <w:p w14:paraId="4AFA7AB8"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spolu</w:t>
            </w:r>
          </w:p>
        </w:tc>
        <w:tc>
          <w:tcPr>
            <w:tcW w:w="2496" w:type="dxa"/>
          </w:tcPr>
          <w:p w14:paraId="4AFA7AB9" w14:textId="2F0EA80E" w:rsidR="00943B31" w:rsidRPr="001459F7" w:rsidRDefault="00DF08EA" w:rsidP="00D91848">
            <w:pPr>
              <w:widowControl w:val="0"/>
              <w:autoSpaceDE w:val="0"/>
              <w:autoSpaceDN w:val="0"/>
              <w:adjustRightInd w:val="0"/>
              <w:rPr>
                <w:rFonts w:ascii="Times New Roman" w:hAnsi="Times New Roman" w:cs="Times New Roman"/>
                <w:b/>
                <w:bCs/>
                <w:sz w:val="14"/>
                <w:szCs w:val="14"/>
              </w:rPr>
            </w:pPr>
            <w:r w:rsidRPr="001459F7">
              <w:rPr>
                <w:rFonts w:ascii="Times New Roman" w:hAnsi="Times New Roman" w:cs="Times New Roman"/>
                <w:sz w:val="18"/>
                <w:szCs w:val="18"/>
              </w:rPr>
              <w:t>V prípade, že sa ukazovateľ nevykazuje za pohlavie</w:t>
            </w:r>
            <w:r w:rsidRPr="001459F7" w:rsidDel="00B730E9">
              <w:rPr>
                <w:rFonts w:ascii="Times New Roman" w:hAnsi="Times New Roman" w:cs="Times New Roman"/>
                <w:sz w:val="18"/>
                <w:szCs w:val="18"/>
              </w:rPr>
              <w:t xml:space="preserve"> </w:t>
            </w:r>
            <w:r w:rsidRPr="001459F7">
              <w:rPr>
                <w:rFonts w:ascii="Times New Roman" w:hAnsi="Times New Roman" w:cs="Times New Roman"/>
                <w:sz w:val="18"/>
                <w:szCs w:val="18"/>
              </w:rPr>
              <w:t xml:space="preserve">vypĺňa </w:t>
            </w:r>
            <w:r w:rsidR="00C25FD4">
              <w:rPr>
                <w:rFonts w:ascii="Times New Roman" w:hAnsi="Times New Roman" w:cs="Times New Roman"/>
                <w:sz w:val="18"/>
                <w:szCs w:val="18"/>
              </w:rPr>
              <w:t>Prijímateľ</w:t>
            </w:r>
            <w:r w:rsidRPr="001459F7">
              <w:rPr>
                <w:rFonts w:ascii="Times New Roman" w:hAnsi="Times New Roman" w:cs="Times New Roman"/>
                <w:sz w:val="18"/>
                <w:szCs w:val="18"/>
              </w:rPr>
              <w:t>. V prípade, že sa ukazovateľ vykazuje za pohlavie vypĺňa sa automaticky</w:t>
            </w:r>
          </w:p>
        </w:tc>
        <w:tc>
          <w:tcPr>
            <w:tcW w:w="2460" w:type="dxa"/>
            <w:gridSpan w:val="2"/>
            <w:vMerge/>
          </w:tcPr>
          <w:p w14:paraId="4AFA7ABA" w14:textId="77777777" w:rsidR="00943B31" w:rsidRPr="001459F7" w:rsidRDefault="00943B31" w:rsidP="00943B31">
            <w:pPr>
              <w:widowControl w:val="0"/>
              <w:autoSpaceDE w:val="0"/>
              <w:autoSpaceDN w:val="0"/>
              <w:adjustRightInd w:val="0"/>
              <w:rPr>
                <w:rFonts w:ascii="Times New Roman" w:hAnsi="Times New Roman" w:cs="Times New Roman"/>
                <w:b/>
                <w:bCs/>
                <w:sz w:val="14"/>
                <w:szCs w:val="14"/>
              </w:rPr>
            </w:pPr>
          </w:p>
        </w:tc>
      </w:tr>
      <w:tr w:rsidR="000C6787" w:rsidRPr="001459F7" w14:paraId="4AFA7AC0" w14:textId="77777777" w:rsidTr="00583539">
        <w:tc>
          <w:tcPr>
            <w:tcW w:w="846" w:type="dxa"/>
          </w:tcPr>
          <w:p w14:paraId="4AFA7ABC" w14:textId="77777777" w:rsidR="00943B31" w:rsidRPr="001459F7" w:rsidRDefault="00943B31" w:rsidP="00271398">
            <w:pPr>
              <w:rPr>
                <w:rFonts w:ascii="Times New Roman" w:hAnsi="Times New Roman" w:cs="Times New Roman"/>
                <w:sz w:val="20"/>
                <w:szCs w:val="20"/>
              </w:rPr>
            </w:pPr>
            <w:r w:rsidRPr="001459F7">
              <w:rPr>
                <w:rFonts w:ascii="Times New Roman" w:hAnsi="Times New Roman" w:cs="Times New Roman"/>
                <w:sz w:val="20"/>
                <w:szCs w:val="20"/>
              </w:rPr>
              <w:t>11</w:t>
            </w:r>
          </w:p>
        </w:tc>
        <w:tc>
          <w:tcPr>
            <w:tcW w:w="3260" w:type="dxa"/>
            <w:gridSpan w:val="2"/>
          </w:tcPr>
          <w:p w14:paraId="4AFA7ABD" w14:textId="77777777" w:rsidR="00943B31" w:rsidRPr="001459F7" w:rsidRDefault="00943B31" w:rsidP="00271398">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 xml:space="preserve">Miera plnenia </w:t>
            </w:r>
            <w:proofErr w:type="spellStart"/>
            <w:r w:rsidRPr="001459F7">
              <w:rPr>
                <w:rFonts w:ascii="Times New Roman" w:hAnsi="Times New Roman" w:cs="Times New Roman"/>
                <w:b/>
                <w:bCs/>
                <w:sz w:val="20"/>
                <w:szCs w:val="20"/>
              </w:rPr>
              <w:t>kumulatív</w:t>
            </w:r>
            <w:proofErr w:type="spellEnd"/>
            <w:r w:rsidRPr="001459F7">
              <w:rPr>
                <w:rFonts w:ascii="Times New Roman" w:hAnsi="Times New Roman" w:cs="Times New Roman"/>
                <w:b/>
                <w:bCs/>
                <w:sz w:val="20"/>
                <w:szCs w:val="20"/>
              </w:rPr>
              <w:t xml:space="preserve"> (v %)</w:t>
            </w:r>
          </w:p>
          <w:p w14:paraId="4AFA7ABE" w14:textId="77777777" w:rsidR="00943B31" w:rsidRPr="001459F7" w:rsidRDefault="00943B31" w:rsidP="00271398">
            <w:pPr>
              <w:widowControl w:val="0"/>
              <w:tabs>
                <w:tab w:val="left" w:pos="2070"/>
              </w:tabs>
              <w:autoSpaceDE w:val="0"/>
              <w:autoSpaceDN w:val="0"/>
              <w:adjustRightInd w:val="0"/>
              <w:rPr>
                <w:rFonts w:ascii="Times New Roman" w:hAnsi="Times New Roman" w:cs="Times New Roman"/>
                <w:b/>
                <w:bCs/>
                <w:sz w:val="20"/>
                <w:szCs w:val="20"/>
              </w:rPr>
            </w:pPr>
          </w:p>
        </w:tc>
        <w:tc>
          <w:tcPr>
            <w:tcW w:w="4956" w:type="dxa"/>
            <w:gridSpan w:val="3"/>
          </w:tcPr>
          <w:p w14:paraId="4AFA7ABF" w14:textId="1C37CE26" w:rsidR="00943B31" w:rsidRPr="001459F7" w:rsidRDefault="00943B31" w:rsidP="001965C8">
            <w:pPr>
              <w:widowControl w:val="0"/>
              <w:tabs>
                <w:tab w:val="left" w:pos="2070"/>
              </w:tabs>
              <w:autoSpaceDE w:val="0"/>
              <w:autoSpaceDN w:val="0"/>
              <w:adjustRightInd w:val="0"/>
              <w:rPr>
                <w:rFonts w:ascii="Times New Roman" w:hAnsi="Times New Roman" w:cs="Times New Roman"/>
                <w:b/>
                <w:bCs/>
                <w:sz w:val="14"/>
                <w:szCs w:val="14"/>
              </w:rPr>
            </w:pPr>
            <w:r w:rsidRPr="001459F7">
              <w:rPr>
                <w:rFonts w:ascii="Times New Roman" w:hAnsi="Times New Roman" w:cs="Times New Roman"/>
                <w:sz w:val="18"/>
                <w:szCs w:val="18"/>
              </w:rPr>
              <w:t xml:space="preserve">Automaticky vyplnené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(11=10/7) Pomer skutočného stavu (stĺpec č. 10) k plánovanému stavu (stĺpec č. 7) </w:t>
            </w:r>
            <w:del w:id="57" w:author="Autor">
              <w:r w:rsidRPr="001459F7" w:rsidDel="001965C8">
                <w:rPr>
                  <w:rFonts w:ascii="Times New Roman" w:hAnsi="Times New Roman" w:cs="Times New Roman"/>
                  <w:sz w:val="18"/>
                  <w:szCs w:val="18"/>
                </w:rPr>
                <w:delText>merateľného ukazovateľa</w:delText>
              </w:r>
            </w:del>
            <w:ins w:id="58" w:author="Autor">
              <w:r w:rsidR="001965C8">
                <w:rPr>
                  <w:rFonts w:ascii="Times New Roman" w:hAnsi="Times New Roman" w:cs="Times New Roman"/>
                  <w:sz w:val="18"/>
                  <w:szCs w:val="18"/>
                </w:rPr>
                <w:t>MU</w:t>
              </w:r>
            </w:ins>
            <w:r w:rsidRPr="001459F7">
              <w:rPr>
                <w:rFonts w:ascii="Times New Roman" w:hAnsi="Times New Roman" w:cs="Times New Roman"/>
                <w:sz w:val="18"/>
                <w:szCs w:val="18"/>
              </w:rPr>
              <w:t xml:space="preserve">  aktivity projektu v percentuálnom vyjadrení</w:t>
            </w:r>
          </w:p>
        </w:tc>
      </w:tr>
      <w:tr w:rsidR="000C6787" w:rsidRPr="001459F7" w14:paraId="4AFA7AC7" w14:textId="77777777" w:rsidTr="00583539">
        <w:tc>
          <w:tcPr>
            <w:tcW w:w="846" w:type="dxa"/>
          </w:tcPr>
          <w:p w14:paraId="4AFA7AC1" w14:textId="77777777" w:rsidR="00943B31" w:rsidRPr="001459F7" w:rsidRDefault="00943B31" w:rsidP="00950FB6">
            <w:pPr>
              <w:rPr>
                <w:rFonts w:ascii="Times New Roman" w:hAnsi="Times New Roman" w:cs="Times New Roman"/>
                <w:sz w:val="20"/>
                <w:szCs w:val="20"/>
              </w:rPr>
            </w:pPr>
            <w:r w:rsidRPr="001459F7">
              <w:rPr>
                <w:rFonts w:ascii="Times New Roman" w:hAnsi="Times New Roman" w:cs="Times New Roman"/>
                <w:sz w:val="20"/>
                <w:szCs w:val="20"/>
              </w:rPr>
              <w:t>12</w:t>
            </w:r>
          </w:p>
        </w:tc>
        <w:tc>
          <w:tcPr>
            <w:tcW w:w="1630" w:type="dxa"/>
            <w:vMerge w:val="restart"/>
          </w:tcPr>
          <w:p w14:paraId="4AFA7AC2" w14:textId="77777777" w:rsidR="00943B31" w:rsidRPr="001459F7" w:rsidRDefault="00943B31" w:rsidP="00943B31">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Skutočný stav ročný</w:t>
            </w:r>
          </w:p>
          <w:p w14:paraId="4AFA7AC3" w14:textId="77777777" w:rsidR="00943B31" w:rsidRPr="001459F7" w:rsidRDefault="00943B31" w:rsidP="00943B31">
            <w:pPr>
              <w:widowControl w:val="0"/>
              <w:autoSpaceDE w:val="0"/>
              <w:autoSpaceDN w:val="0"/>
              <w:adjustRightInd w:val="0"/>
              <w:rPr>
                <w:rFonts w:ascii="Times New Roman" w:hAnsi="Times New Roman" w:cs="Times New Roman"/>
                <w:b/>
                <w:bCs/>
                <w:sz w:val="20"/>
                <w:szCs w:val="20"/>
              </w:rPr>
            </w:pPr>
          </w:p>
        </w:tc>
        <w:tc>
          <w:tcPr>
            <w:tcW w:w="1630" w:type="dxa"/>
          </w:tcPr>
          <w:p w14:paraId="4AFA7AC4" w14:textId="77777777" w:rsidR="00943B31" w:rsidRPr="001459F7" w:rsidRDefault="00943B31" w:rsidP="00943B31">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ženy</w:t>
            </w:r>
          </w:p>
        </w:tc>
        <w:tc>
          <w:tcPr>
            <w:tcW w:w="2521" w:type="dxa"/>
            <w:gridSpan w:val="2"/>
          </w:tcPr>
          <w:p w14:paraId="4AFA7AC5" w14:textId="4D1DD73E" w:rsidR="00943B31" w:rsidRPr="001459F7" w:rsidRDefault="00943B31" w:rsidP="00943B31">
            <w:pPr>
              <w:widowControl w:val="0"/>
              <w:autoSpaceDE w:val="0"/>
              <w:autoSpaceDN w:val="0"/>
              <w:adjustRightInd w:val="0"/>
              <w:rPr>
                <w:rFonts w:ascii="Times New Roman" w:hAnsi="Times New Roman" w:cs="Times New Roman"/>
                <w:b/>
                <w:bCs/>
                <w:sz w:val="14"/>
                <w:szCs w:val="14"/>
              </w:rPr>
            </w:pPr>
            <w:r w:rsidRPr="001459F7">
              <w:rPr>
                <w:rFonts w:ascii="Times New Roman" w:hAnsi="Times New Roman" w:cs="Times New Roman"/>
                <w:sz w:val="18"/>
                <w:szCs w:val="18"/>
              </w:rPr>
              <w:t xml:space="preserve">Vypĺňa </w:t>
            </w:r>
            <w:r w:rsidR="00C25FD4">
              <w:rPr>
                <w:rFonts w:ascii="Times New Roman" w:hAnsi="Times New Roman" w:cs="Times New Roman"/>
                <w:sz w:val="18"/>
                <w:szCs w:val="18"/>
              </w:rPr>
              <w:t>Prijímateľ</w:t>
            </w:r>
            <w:r w:rsidRPr="001459F7">
              <w:rPr>
                <w:rFonts w:ascii="Times New Roman" w:hAnsi="Times New Roman" w:cs="Times New Roman"/>
                <w:sz w:val="18"/>
                <w:szCs w:val="18"/>
              </w:rPr>
              <w:t xml:space="preserve"> </w:t>
            </w:r>
            <w:r w:rsidR="00C25FD4" w:rsidRPr="00C25FD4">
              <w:rPr>
                <w:rFonts w:ascii="Times New Roman" w:hAnsi="Times New Roman" w:cs="Times New Roman"/>
                <w:sz w:val="18"/>
                <w:szCs w:val="18"/>
              </w:rPr>
              <w:t>–</w:t>
            </w:r>
            <w:r w:rsidRPr="00C25FD4">
              <w:rPr>
                <w:rFonts w:ascii="Times New Roman" w:hAnsi="Times New Roman" w:cs="Times New Roman"/>
                <w:sz w:val="18"/>
                <w:szCs w:val="18"/>
              </w:rPr>
              <w:t xml:space="preserve"> </w:t>
            </w:r>
            <w:r w:rsidRPr="001459F7">
              <w:rPr>
                <w:rFonts w:ascii="Times New Roman" w:hAnsi="Times New Roman" w:cs="Times New Roman"/>
                <w:sz w:val="18"/>
                <w:szCs w:val="18"/>
              </w:rPr>
              <w:t>zobrazí sa ak</w:t>
            </w:r>
            <w:r w:rsidR="00D91848" w:rsidRPr="001459F7">
              <w:rPr>
                <w:rFonts w:ascii="Times New Roman" w:hAnsi="Times New Roman" w:cs="Times New Roman"/>
                <w:sz w:val="18"/>
                <w:szCs w:val="18"/>
              </w:rPr>
              <w:t>,</w:t>
            </w:r>
            <w:r w:rsidRPr="001459F7">
              <w:rPr>
                <w:rFonts w:ascii="Times New Roman" w:hAnsi="Times New Roman" w:cs="Times New Roman"/>
                <w:sz w:val="18"/>
                <w:szCs w:val="18"/>
              </w:rPr>
              <w:t xml:space="preserve"> sa ukazovateľ vykazuje za pohlavie</w:t>
            </w:r>
          </w:p>
        </w:tc>
        <w:tc>
          <w:tcPr>
            <w:tcW w:w="2435" w:type="dxa"/>
            <w:vMerge w:val="restart"/>
          </w:tcPr>
          <w:p w14:paraId="2B9CD233" w14:textId="167A9C0D" w:rsidR="00F70C9C" w:rsidRPr="001965C8" w:rsidRDefault="00943B31" w:rsidP="00F70C9C">
            <w:pPr>
              <w:widowControl w:val="0"/>
              <w:autoSpaceDE w:val="0"/>
              <w:autoSpaceDN w:val="0"/>
              <w:adjustRightInd w:val="0"/>
              <w:rPr>
                <w:rFonts w:ascii="Times New Roman" w:hAnsi="Times New Roman" w:cs="Times New Roman"/>
                <w:sz w:val="18"/>
                <w:szCs w:val="18"/>
              </w:rPr>
            </w:pPr>
            <w:r w:rsidRPr="001965C8">
              <w:rPr>
                <w:rFonts w:ascii="Times New Roman" w:hAnsi="Times New Roman" w:cs="Times New Roman"/>
                <w:sz w:val="18"/>
                <w:szCs w:val="18"/>
              </w:rPr>
              <w:t xml:space="preserve">Uvádza sa skutočná ročná </w:t>
            </w:r>
            <w:del w:id="59" w:author="Autor">
              <w:r w:rsidRPr="001965C8" w:rsidDel="001965C8">
                <w:rPr>
                  <w:rFonts w:ascii="Times New Roman" w:hAnsi="Times New Roman" w:cs="Times New Roman"/>
                  <w:sz w:val="18"/>
                  <w:szCs w:val="18"/>
                </w:rPr>
                <w:delText>hodnota merateľného ukazovateľa</w:delText>
              </w:r>
            </w:del>
            <w:ins w:id="60" w:author="Autor">
              <w:r w:rsidR="001965C8">
                <w:rPr>
                  <w:rFonts w:ascii="Times New Roman" w:hAnsi="Times New Roman" w:cs="Times New Roman"/>
                  <w:sz w:val="18"/>
                  <w:szCs w:val="18"/>
                </w:rPr>
                <w:t>MU</w:t>
              </w:r>
            </w:ins>
            <w:r w:rsidRPr="001965C8">
              <w:rPr>
                <w:rFonts w:ascii="Times New Roman" w:hAnsi="Times New Roman" w:cs="Times New Roman"/>
                <w:sz w:val="18"/>
                <w:szCs w:val="18"/>
              </w:rPr>
              <w:t xml:space="preserve"> nameraná vo vzťahu k aktivite projektu </w:t>
            </w:r>
            <w:r w:rsidR="00F70C9C" w:rsidRPr="001965C8">
              <w:rPr>
                <w:rFonts w:ascii="Times New Roman" w:hAnsi="Times New Roman" w:cs="Times New Roman"/>
                <w:sz w:val="18"/>
                <w:szCs w:val="18"/>
              </w:rPr>
              <w:t>za</w:t>
            </w:r>
            <w:r w:rsidRPr="001965C8">
              <w:rPr>
                <w:rFonts w:ascii="Times New Roman" w:hAnsi="Times New Roman" w:cs="Times New Roman"/>
                <w:sz w:val="18"/>
                <w:szCs w:val="18"/>
              </w:rPr>
              <w:t xml:space="preserve"> monitorované </w:t>
            </w:r>
            <w:r w:rsidR="00F70C9C" w:rsidRPr="001965C8">
              <w:rPr>
                <w:rFonts w:ascii="Times New Roman" w:hAnsi="Times New Roman" w:cs="Times New Roman"/>
                <w:sz w:val="18"/>
                <w:szCs w:val="18"/>
              </w:rPr>
              <w:t xml:space="preserve">obdobie : </w:t>
            </w:r>
          </w:p>
          <w:p w14:paraId="3A38CB24" w14:textId="5928F69F" w:rsidR="00F70C9C" w:rsidRPr="001965C8" w:rsidRDefault="00F70C9C" w:rsidP="00F70C9C">
            <w:pPr>
              <w:widowControl w:val="0"/>
              <w:autoSpaceDE w:val="0"/>
              <w:autoSpaceDN w:val="0"/>
              <w:adjustRightInd w:val="0"/>
              <w:rPr>
                <w:rFonts w:ascii="Times New Roman" w:hAnsi="Times New Roman" w:cs="Times New Roman"/>
                <w:sz w:val="18"/>
                <w:szCs w:val="18"/>
              </w:rPr>
            </w:pPr>
            <w:r w:rsidRPr="001965C8">
              <w:rPr>
                <w:rFonts w:ascii="Times New Roman" w:hAnsi="Times New Roman" w:cs="Times New Roman"/>
                <w:sz w:val="18"/>
                <w:szCs w:val="18"/>
              </w:rPr>
              <w:t>•</w:t>
            </w:r>
            <w:r w:rsidR="00215435">
              <w:rPr>
                <w:rFonts w:ascii="Times New Roman" w:hAnsi="Times New Roman" w:cs="Times New Roman"/>
                <w:sz w:val="18"/>
                <w:szCs w:val="18"/>
              </w:rPr>
              <w:t xml:space="preserve"> </w:t>
            </w:r>
            <w:r w:rsidRPr="001965C8">
              <w:rPr>
                <w:rFonts w:ascii="Times New Roman" w:hAnsi="Times New Roman" w:cs="Times New Roman"/>
                <w:sz w:val="18"/>
                <w:szCs w:val="18"/>
              </w:rPr>
              <w:t xml:space="preserve">v prípade </w:t>
            </w:r>
            <w:proofErr w:type="spellStart"/>
            <w:r w:rsidRPr="001965C8">
              <w:rPr>
                <w:rFonts w:ascii="Times New Roman" w:hAnsi="Times New Roman" w:cs="Times New Roman"/>
                <w:sz w:val="18"/>
                <w:szCs w:val="18"/>
              </w:rPr>
              <w:t>ŽoP</w:t>
            </w:r>
            <w:proofErr w:type="spellEnd"/>
            <w:r w:rsidRPr="001965C8">
              <w:rPr>
                <w:rFonts w:ascii="Times New Roman" w:hAnsi="Times New Roman" w:cs="Times New Roman"/>
                <w:sz w:val="18"/>
                <w:szCs w:val="18"/>
              </w:rPr>
              <w:t xml:space="preserve"> zaslanej na </w:t>
            </w:r>
            <w:del w:id="61" w:author="Autor">
              <w:r w:rsidRPr="001965C8" w:rsidDel="00215435">
                <w:rPr>
                  <w:rFonts w:ascii="Times New Roman" w:hAnsi="Times New Roman" w:cs="Times New Roman"/>
                  <w:sz w:val="18"/>
                  <w:szCs w:val="18"/>
                </w:rPr>
                <w:delText>RO</w:delText>
              </w:r>
              <w:r w:rsidRPr="001965C8" w:rsidDel="00215435">
                <w:rPr>
                  <w:rFonts w:ascii="Times New Roman" w:hAnsi="Times New Roman" w:cs="Times New Roman"/>
                  <w:sz w:val="18"/>
                </w:rPr>
                <w:delText xml:space="preserve"> </w:delText>
              </w:r>
            </w:del>
            <w:ins w:id="62" w:author="Autor">
              <w:r w:rsidR="00215435">
                <w:rPr>
                  <w:rFonts w:ascii="Times New Roman" w:hAnsi="Times New Roman" w:cs="Times New Roman"/>
                  <w:sz w:val="18"/>
                  <w:szCs w:val="18"/>
                </w:rPr>
                <w:t>S</w:t>
              </w:r>
              <w:r w:rsidR="00215435" w:rsidRPr="001965C8">
                <w:rPr>
                  <w:rFonts w:ascii="Times New Roman" w:hAnsi="Times New Roman" w:cs="Times New Roman"/>
                  <w:sz w:val="18"/>
                  <w:szCs w:val="18"/>
                </w:rPr>
                <w:t>O</w:t>
              </w:r>
              <w:r w:rsidR="00215435" w:rsidRPr="001965C8">
                <w:rPr>
                  <w:rFonts w:ascii="Times New Roman" w:hAnsi="Times New Roman" w:cs="Times New Roman"/>
                  <w:sz w:val="18"/>
                </w:rPr>
                <w:t xml:space="preserve"> </w:t>
              </w:r>
            </w:ins>
            <w:r w:rsidRPr="001965C8">
              <w:rPr>
                <w:rFonts w:ascii="Times New Roman" w:hAnsi="Times New Roman" w:cs="Times New Roman"/>
                <w:sz w:val="18"/>
              </w:rPr>
              <w:t>v</w:t>
            </w:r>
            <w:r w:rsidRPr="001965C8">
              <w:rPr>
                <w:rFonts w:ascii="Times New Roman" w:hAnsi="Times New Roman" w:cs="Times New Roman"/>
                <w:sz w:val="18"/>
                <w:szCs w:val="18"/>
              </w:rPr>
              <w:t xml:space="preserve"> prvom roku účinnosti </w:t>
            </w:r>
            <w:ins w:id="63" w:author="Autor">
              <w:r w:rsidR="00215435">
                <w:rPr>
                  <w:rFonts w:ascii="Times New Roman" w:hAnsi="Times New Roman" w:cs="Times New Roman"/>
                  <w:sz w:val="18"/>
                  <w:szCs w:val="18"/>
                </w:rPr>
                <w:t>Z</w:t>
              </w:r>
            </w:ins>
            <w:del w:id="64" w:author="Autor">
              <w:r w:rsidRPr="001965C8" w:rsidDel="00215435">
                <w:rPr>
                  <w:rFonts w:ascii="Times New Roman" w:hAnsi="Times New Roman" w:cs="Times New Roman"/>
                  <w:sz w:val="18"/>
                  <w:szCs w:val="18"/>
                </w:rPr>
                <w:delText>z</w:delText>
              </w:r>
            </w:del>
            <w:r w:rsidRPr="001965C8">
              <w:rPr>
                <w:rFonts w:ascii="Times New Roman" w:hAnsi="Times New Roman" w:cs="Times New Roman"/>
                <w:sz w:val="18"/>
                <w:szCs w:val="18"/>
              </w:rPr>
              <w:t>mluvy o</w:t>
            </w:r>
            <w:del w:id="65" w:author="Autor">
              <w:r w:rsidRPr="001965C8" w:rsidDel="00215435">
                <w:rPr>
                  <w:rFonts w:ascii="Times New Roman" w:hAnsi="Times New Roman" w:cs="Times New Roman"/>
                  <w:sz w:val="18"/>
                  <w:szCs w:val="18"/>
                </w:rPr>
                <w:delText> </w:delText>
              </w:r>
            </w:del>
            <w:ins w:id="66" w:author="Autor">
              <w:r w:rsidR="00215435">
                <w:rPr>
                  <w:rFonts w:ascii="Times New Roman" w:hAnsi="Times New Roman" w:cs="Times New Roman"/>
                  <w:sz w:val="18"/>
                  <w:szCs w:val="18"/>
                </w:rPr>
                <w:t xml:space="preserve"> poskytnutí </w:t>
              </w:r>
            </w:ins>
            <w:r w:rsidRPr="001965C8">
              <w:rPr>
                <w:rFonts w:ascii="Times New Roman" w:hAnsi="Times New Roman" w:cs="Times New Roman"/>
                <w:sz w:val="18"/>
                <w:szCs w:val="18"/>
              </w:rPr>
              <w:t xml:space="preserve">NFP je to obdobie od začiatku realizácie </w:t>
            </w:r>
            <w:del w:id="67" w:author="Autor">
              <w:r w:rsidRPr="001965C8" w:rsidDel="00215435">
                <w:rPr>
                  <w:rFonts w:ascii="Times New Roman" w:hAnsi="Times New Roman" w:cs="Times New Roman"/>
                  <w:sz w:val="18"/>
                  <w:szCs w:val="18"/>
                </w:rPr>
                <w:delText>hlavných aktivít projektu</w:delText>
              </w:r>
            </w:del>
            <w:ins w:id="68" w:author="Autor">
              <w:r w:rsidR="00215435">
                <w:rPr>
                  <w:rFonts w:ascii="Times New Roman" w:hAnsi="Times New Roman" w:cs="Times New Roman"/>
                  <w:sz w:val="18"/>
                  <w:szCs w:val="18"/>
                </w:rPr>
                <w:t>HAP</w:t>
              </w:r>
            </w:ins>
            <w:r w:rsidRPr="001965C8">
              <w:rPr>
                <w:rFonts w:ascii="Times New Roman" w:hAnsi="Times New Roman" w:cs="Times New Roman"/>
                <w:sz w:val="18"/>
                <w:szCs w:val="18"/>
              </w:rPr>
              <w:t xml:space="preserve"> (resp. od nadobudnutia účinnosti </w:t>
            </w:r>
            <w:del w:id="69" w:author="Autor">
              <w:r w:rsidRPr="001965C8" w:rsidDel="001965C8">
                <w:rPr>
                  <w:rFonts w:ascii="Times New Roman" w:hAnsi="Times New Roman" w:cs="Times New Roman"/>
                  <w:sz w:val="18"/>
                  <w:szCs w:val="18"/>
                </w:rPr>
                <w:delText>z</w:delText>
              </w:r>
            </w:del>
            <w:ins w:id="70" w:author="Autor">
              <w:r w:rsidR="001965C8">
                <w:rPr>
                  <w:rFonts w:ascii="Times New Roman" w:hAnsi="Times New Roman" w:cs="Times New Roman"/>
                  <w:sz w:val="18"/>
                  <w:szCs w:val="18"/>
                </w:rPr>
                <w:t>Z</w:t>
              </w:r>
            </w:ins>
            <w:r w:rsidRPr="001965C8">
              <w:rPr>
                <w:rFonts w:ascii="Times New Roman" w:hAnsi="Times New Roman" w:cs="Times New Roman"/>
                <w:sz w:val="18"/>
                <w:szCs w:val="18"/>
              </w:rPr>
              <w:t>mluvy o</w:t>
            </w:r>
            <w:del w:id="71" w:author="Autor">
              <w:r w:rsidRPr="001965C8" w:rsidDel="001965C8">
                <w:rPr>
                  <w:rFonts w:ascii="Times New Roman" w:hAnsi="Times New Roman" w:cs="Times New Roman"/>
                  <w:sz w:val="18"/>
                  <w:szCs w:val="18"/>
                </w:rPr>
                <w:delText> </w:delText>
              </w:r>
            </w:del>
            <w:ins w:id="72" w:author="Autor">
              <w:r w:rsidR="001965C8">
                <w:rPr>
                  <w:rFonts w:ascii="Times New Roman" w:hAnsi="Times New Roman" w:cs="Times New Roman"/>
                  <w:sz w:val="18"/>
                  <w:szCs w:val="18"/>
                </w:rPr>
                <w:t xml:space="preserve"> poskytnutí </w:t>
              </w:r>
            </w:ins>
            <w:r w:rsidRPr="001965C8">
              <w:rPr>
                <w:rFonts w:ascii="Times New Roman" w:hAnsi="Times New Roman" w:cs="Times New Roman"/>
                <w:sz w:val="18"/>
                <w:szCs w:val="18"/>
              </w:rPr>
              <w:t xml:space="preserve">NFP) do dňa </w:t>
            </w:r>
            <w:r w:rsidRPr="001965C8">
              <w:rPr>
                <w:rFonts w:ascii="Times New Roman" w:hAnsi="Times New Roman" w:cs="Times New Roman"/>
                <w:sz w:val="18"/>
                <w:szCs w:val="18"/>
              </w:rPr>
              <w:lastRenderedPageBreak/>
              <w:t xml:space="preserve">predloženia </w:t>
            </w:r>
            <w:proofErr w:type="spellStart"/>
            <w:r w:rsidRPr="001965C8">
              <w:rPr>
                <w:rFonts w:ascii="Times New Roman" w:hAnsi="Times New Roman" w:cs="Times New Roman"/>
                <w:sz w:val="18"/>
                <w:szCs w:val="18"/>
              </w:rPr>
              <w:t>ŽoP</w:t>
            </w:r>
            <w:proofErr w:type="spellEnd"/>
            <w:r w:rsidRPr="001965C8">
              <w:rPr>
                <w:rFonts w:ascii="Times New Roman" w:hAnsi="Times New Roman" w:cs="Times New Roman"/>
                <w:sz w:val="18"/>
                <w:szCs w:val="18"/>
              </w:rPr>
              <w:t xml:space="preserve"> prostredníctvom ITMS2014+;</w:t>
            </w:r>
          </w:p>
          <w:p w14:paraId="2FD5EB09" w14:textId="5505347C" w:rsidR="00F70C9C" w:rsidRPr="001965C8" w:rsidRDefault="00F70C9C" w:rsidP="00F70C9C">
            <w:pPr>
              <w:widowControl w:val="0"/>
              <w:autoSpaceDE w:val="0"/>
              <w:autoSpaceDN w:val="0"/>
              <w:adjustRightInd w:val="0"/>
              <w:rPr>
                <w:rFonts w:ascii="Times New Roman" w:hAnsi="Times New Roman" w:cs="Times New Roman"/>
                <w:sz w:val="18"/>
                <w:szCs w:val="18"/>
              </w:rPr>
            </w:pPr>
            <w:r w:rsidRPr="001965C8">
              <w:rPr>
                <w:rFonts w:ascii="Times New Roman" w:hAnsi="Times New Roman" w:cs="Times New Roman"/>
                <w:sz w:val="18"/>
                <w:szCs w:val="18"/>
              </w:rPr>
              <w:t xml:space="preserve">• v prípade </w:t>
            </w:r>
            <w:proofErr w:type="spellStart"/>
            <w:r w:rsidRPr="001965C8">
              <w:rPr>
                <w:rFonts w:ascii="Times New Roman" w:hAnsi="Times New Roman" w:cs="Times New Roman"/>
                <w:sz w:val="18"/>
                <w:szCs w:val="18"/>
              </w:rPr>
              <w:t>ŽoP</w:t>
            </w:r>
            <w:proofErr w:type="spellEnd"/>
            <w:r w:rsidRPr="001965C8">
              <w:rPr>
                <w:rFonts w:ascii="Times New Roman" w:hAnsi="Times New Roman" w:cs="Times New Roman"/>
                <w:sz w:val="18"/>
                <w:szCs w:val="18"/>
              </w:rPr>
              <w:t xml:space="preserve"> zaslanej </w:t>
            </w:r>
            <w:del w:id="73" w:author="Autor">
              <w:r w:rsidRPr="001965C8" w:rsidDel="00124905">
                <w:rPr>
                  <w:rFonts w:ascii="Times New Roman" w:hAnsi="Times New Roman" w:cs="Times New Roman"/>
                  <w:sz w:val="18"/>
                  <w:szCs w:val="18"/>
                </w:rPr>
                <w:delText xml:space="preserve">na </w:delText>
              </w:r>
              <w:r w:rsidRPr="001965C8" w:rsidDel="00215435">
                <w:rPr>
                  <w:rFonts w:ascii="Times New Roman" w:hAnsi="Times New Roman" w:cs="Times New Roman"/>
                  <w:sz w:val="18"/>
                  <w:szCs w:val="18"/>
                </w:rPr>
                <w:delText xml:space="preserve">RO </w:delText>
              </w:r>
            </w:del>
            <w:ins w:id="74" w:author="Autor">
              <w:r w:rsidR="00215435">
                <w:rPr>
                  <w:rFonts w:ascii="Times New Roman" w:hAnsi="Times New Roman" w:cs="Times New Roman"/>
                  <w:sz w:val="18"/>
                  <w:szCs w:val="18"/>
                </w:rPr>
                <w:t>S</w:t>
              </w:r>
              <w:r w:rsidR="00215435" w:rsidRPr="001965C8">
                <w:rPr>
                  <w:rFonts w:ascii="Times New Roman" w:hAnsi="Times New Roman" w:cs="Times New Roman"/>
                  <w:sz w:val="18"/>
                  <w:szCs w:val="18"/>
                </w:rPr>
                <w:t xml:space="preserve">O </w:t>
              </w:r>
            </w:ins>
            <w:r w:rsidRPr="001965C8">
              <w:rPr>
                <w:rFonts w:ascii="Times New Roman" w:hAnsi="Times New Roman" w:cs="Times New Roman"/>
                <w:sz w:val="18"/>
                <w:szCs w:val="18"/>
              </w:rPr>
              <w:t>v ďalších rokoch, je to obdobie od 1.1. príslušného</w:t>
            </w:r>
            <w:r w:rsidRPr="001965C8">
              <w:rPr>
                <w:rFonts w:ascii="Times New Roman" w:hAnsi="Times New Roman" w:cs="Times New Roman"/>
                <w:sz w:val="18"/>
              </w:rPr>
              <w:t xml:space="preserve"> roku</w:t>
            </w:r>
            <w:r w:rsidRPr="001965C8">
              <w:rPr>
                <w:rFonts w:ascii="Times New Roman" w:hAnsi="Times New Roman" w:cs="Times New Roman"/>
                <w:sz w:val="18"/>
                <w:szCs w:val="18"/>
              </w:rPr>
              <w:t xml:space="preserve"> do dňa predloženia </w:t>
            </w:r>
            <w:proofErr w:type="spellStart"/>
            <w:r w:rsidRPr="001965C8">
              <w:rPr>
                <w:rFonts w:ascii="Times New Roman" w:hAnsi="Times New Roman" w:cs="Times New Roman"/>
                <w:sz w:val="18"/>
                <w:szCs w:val="18"/>
              </w:rPr>
              <w:t>ŽoP</w:t>
            </w:r>
            <w:proofErr w:type="spellEnd"/>
            <w:r w:rsidRPr="001965C8">
              <w:rPr>
                <w:rFonts w:ascii="Times New Roman" w:hAnsi="Times New Roman" w:cs="Times New Roman"/>
                <w:sz w:val="18"/>
                <w:szCs w:val="18"/>
              </w:rPr>
              <w:t xml:space="preserve"> prostredníctvom ITMS2014+;</w:t>
            </w:r>
          </w:p>
          <w:p w14:paraId="3CA692A2" w14:textId="142243D6" w:rsidR="00F70C9C" w:rsidRPr="001965C8" w:rsidRDefault="00F70C9C" w:rsidP="00F70C9C">
            <w:pPr>
              <w:widowControl w:val="0"/>
              <w:autoSpaceDE w:val="0"/>
              <w:autoSpaceDN w:val="0"/>
              <w:adjustRightInd w:val="0"/>
              <w:rPr>
                <w:rFonts w:ascii="Times New Roman" w:hAnsi="Times New Roman" w:cs="Times New Roman"/>
                <w:sz w:val="18"/>
                <w:szCs w:val="18"/>
              </w:rPr>
            </w:pPr>
            <w:r w:rsidRPr="001965C8">
              <w:rPr>
                <w:rFonts w:ascii="Times New Roman" w:hAnsi="Times New Roman" w:cs="Times New Roman"/>
                <w:sz w:val="18"/>
                <w:szCs w:val="18"/>
              </w:rPr>
              <w:t xml:space="preserve">• v prípade záverečnej </w:t>
            </w:r>
            <w:proofErr w:type="spellStart"/>
            <w:r w:rsidRPr="001965C8">
              <w:rPr>
                <w:rFonts w:ascii="Times New Roman" w:hAnsi="Times New Roman" w:cs="Times New Roman"/>
                <w:sz w:val="18"/>
                <w:szCs w:val="18"/>
              </w:rPr>
              <w:t>ŽoP</w:t>
            </w:r>
            <w:proofErr w:type="spellEnd"/>
            <w:r w:rsidRPr="001965C8">
              <w:rPr>
                <w:rFonts w:ascii="Times New Roman" w:hAnsi="Times New Roman" w:cs="Times New Roman"/>
                <w:sz w:val="18"/>
                <w:szCs w:val="18"/>
              </w:rPr>
              <w:t xml:space="preserve">, predloženej </w:t>
            </w:r>
            <w:del w:id="75" w:author="Autor">
              <w:r w:rsidRPr="001965C8" w:rsidDel="00124905">
                <w:rPr>
                  <w:rFonts w:ascii="Times New Roman" w:hAnsi="Times New Roman" w:cs="Times New Roman"/>
                  <w:sz w:val="18"/>
                  <w:szCs w:val="18"/>
                </w:rPr>
                <w:delText>na R</w:delText>
              </w:r>
              <w:r w:rsidRPr="001965C8" w:rsidDel="00215435">
                <w:rPr>
                  <w:rFonts w:ascii="Times New Roman" w:hAnsi="Times New Roman" w:cs="Times New Roman"/>
                  <w:sz w:val="18"/>
                  <w:szCs w:val="18"/>
                </w:rPr>
                <w:delText xml:space="preserve">O </w:delText>
              </w:r>
            </w:del>
            <w:ins w:id="76" w:author="Autor">
              <w:r w:rsidR="00215435">
                <w:rPr>
                  <w:rFonts w:ascii="Times New Roman" w:hAnsi="Times New Roman" w:cs="Times New Roman"/>
                  <w:sz w:val="18"/>
                  <w:szCs w:val="18"/>
                </w:rPr>
                <w:t>S</w:t>
              </w:r>
              <w:r w:rsidR="00215435" w:rsidRPr="001965C8">
                <w:rPr>
                  <w:rFonts w:ascii="Times New Roman" w:hAnsi="Times New Roman" w:cs="Times New Roman"/>
                  <w:sz w:val="18"/>
                  <w:szCs w:val="18"/>
                </w:rPr>
                <w:t xml:space="preserve">O </w:t>
              </w:r>
            </w:ins>
            <w:r w:rsidRPr="001965C8">
              <w:rPr>
                <w:rFonts w:ascii="Times New Roman" w:hAnsi="Times New Roman" w:cs="Times New Roman"/>
                <w:sz w:val="18"/>
                <w:szCs w:val="18"/>
              </w:rPr>
              <w:t xml:space="preserve">v tom istom roku, ako bola predložená </w:t>
            </w:r>
            <w:del w:id="77" w:author="Autor">
              <w:r w:rsidRPr="001965C8" w:rsidDel="001965C8">
                <w:rPr>
                  <w:rFonts w:ascii="Times New Roman" w:hAnsi="Times New Roman" w:cs="Times New Roman"/>
                  <w:sz w:val="18"/>
                  <w:szCs w:val="18"/>
                </w:rPr>
                <w:delText xml:space="preserve">záverečná </w:delText>
              </w:r>
            </w:del>
            <w:ins w:id="78" w:author="Autor">
              <w:r w:rsidR="001965C8">
                <w:rPr>
                  <w:rFonts w:ascii="Times New Roman" w:hAnsi="Times New Roman" w:cs="Times New Roman"/>
                  <w:sz w:val="18"/>
                  <w:szCs w:val="18"/>
                </w:rPr>
                <w:t>Z</w:t>
              </w:r>
            </w:ins>
            <w:r w:rsidRPr="001965C8">
              <w:rPr>
                <w:rFonts w:ascii="Times New Roman" w:hAnsi="Times New Roman" w:cs="Times New Roman"/>
                <w:sz w:val="18"/>
                <w:szCs w:val="18"/>
              </w:rPr>
              <w:t xml:space="preserve">MS, sa pre MU s časom plnenia „K“, ročná hodnota = ročnej hodnote v </w:t>
            </w:r>
            <w:del w:id="79" w:author="Autor">
              <w:r w:rsidRPr="001965C8" w:rsidDel="001965C8">
                <w:rPr>
                  <w:rFonts w:ascii="Times New Roman" w:hAnsi="Times New Roman" w:cs="Times New Roman"/>
                  <w:sz w:val="18"/>
                  <w:szCs w:val="18"/>
                </w:rPr>
                <w:delText xml:space="preserve">záverečnej </w:delText>
              </w:r>
            </w:del>
            <w:ins w:id="80" w:author="Autor">
              <w:r w:rsidR="001965C8">
                <w:rPr>
                  <w:rFonts w:ascii="Times New Roman" w:hAnsi="Times New Roman" w:cs="Times New Roman"/>
                  <w:sz w:val="18"/>
                  <w:szCs w:val="18"/>
                </w:rPr>
                <w:t>Z</w:t>
              </w:r>
            </w:ins>
            <w:r w:rsidRPr="001965C8">
              <w:rPr>
                <w:rFonts w:ascii="Times New Roman" w:hAnsi="Times New Roman" w:cs="Times New Roman"/>
                <w:sz w:val="18"/>
                <w:szCs w:val="18"/>
              </w:rPr>
              <w:t xml:space="preserve">MS, </w:t>
            </w:r>
          </w:p>
          <w:p w14:paraId="5D542CF0" w14:textId="7D3EA8B2" w:rsidR="00F70C9C" w:rsidRPr="001965C8" w:rsidRDefault="00F70C9C" w:rsidP="00F70C9C">
            <w:pPr>
              <w:widowControl w:val="0"/>
              <w:autoSpaceDE w:val="0"/>
              <w:autoSpaceDN w:val="0"/>
              <w:adjustRightInd w:val="0"/>
              <w:rPr>
                <w:rFonts w:ascii="Times New Roman" w:hAnsi="Times New Roman" w:cs="Times New Roman"/>
                <w:sz w:val="18"/>
                <w:szCs w:val="18"/>
              </w:rPr>
            </w:pPr>
            <w:r w:rsidRPr="001965C8">
              <w:rPr>
                <w:rFonts w:ascii="Times New Roman" w:hAnsi="Times New Roman" w:cs="Times New Roman"/>
                <w:sz w:val="18"/>
                <w:szCs w:val="18"/>
              </w:rPr>
              <w:t xml:space="preserve">• v prípade záverečnej </w:t>
            </w:r>
            <w:proofErr w:type="spellStart"/>
            <w:r w:rsidRPr="001965C8">
              <w:rPr>
                <w:rFonts w:ascii="Times New Roman" w:hAnsi="Times New Roman" w:cs="Times New Roman"/>
                <w:sz w:val="18"/>
                <w:szCs w:val="18"/>
              </w:rPr>
              <w:t>ŽoP</w:t>
            </w:r>
            <w:proofErr w:type="spellEnd"/>
            <w:r w:rsidRPr="001965C8">
              <w:rPr>
                <w:rFonts w:ascii="Times New Roman" w:hAnsi="Times New Roman" w:cs="Times New Roman"/>
                <w:sz w:val="18"/>
                <w:szCs w:val="18"/>
              </w:rPr>
              <w:t xml:space="preserve">, predloženej </w:t>
            </w:r>
            <w:del w:id="81" w:author="Autor">
              <w:r w:rsidRPr="001965C8" w:rsidDel="00124905">
                <w:rPr>
                  <w:rFonts w:ascii="Times New Roman" w:hAnsi="Times New Roman" w:cs="Times New Roman"/>
                  <w:sz w:val="18"/>
                  <w:szCs w:val="18"/>
                </w:rPr>
                <w:delText xml:space="preserve">na </w:delText>
              </w:r>
              <w:r w:rsidRPr="001965C8" w:rsidDel="00215435">
                <w:rPr>
                  <w:rFonts w:ascii="Times New Roman" w:hAnsi="Times New Roman" w:cs="Times New Roman"/>
                  <w:sz w:val="18"/>
                  <w:szCs w:val="18"/>
                </w:rPr>
                <w:delText xml:space="preserve">RO </w:delText>
              </w:r>
            </w:del>
            <w:ins w:id="82" w:author="Autor">
              <w:r w:rsidR="00215435">
                <w:rPr>
                  <w:rFonts w:ascii="Times New Roman" w:hAnsi="Times New Roman" w:cs="Times New Roman"/>
                  <w:sz w:val="18"/>
                  <w:szCs w:val="18"/>
                </w:rPr>
                <w:t>S</w:t>
              </w:r>
              <w:r w:rsidR="00215435" w:rsidRPr="001965C8">
                <w:rPr>
                  <w:rFonts w:ascii="Times New Roman" w:hAnsi="Times New Roman" w:cs="Times New Roman"/>
                  <w:sz w:val="18"/>
                  <w:szCs w:val="18"/>
                </w:rPr>
                <w:t xml:space="preserve">O </w:t>
              </w:r>
            </w:ins>
            <w:r w:rsidRPr="001965C8">
              <w:rPr>
                <w:rFonts w:ascii="Times New Roman" w:hAnsi="Times New Roman" w:cs="Times New Roman"/>
                <w:sz w:val="18"/>
                <w:szCs w:val="18"/>
              </w:rPr>
              <w:t xml:space="preserve">v nasledujúcom roku po monitorovanom období </w:t>
            </w:r>
            <w:del w:id="83" w:author="Autor">
              <w:r w:rsidRPr="001965C8" w:rsidDel="001965C8">
                <w:rPr>
                  <w:rFonts w:ascii="Times New Roman" w:hAnsi="Times New Roman" w:cs="Times New Roman"/>
                  <w:sz w:val="18"/>
                  <w:szCs w:val="18"/>
                </w:rPr>
                <w:delText xml:space="preserve">záverečnej </w:delText>
              </w:r>
            </w:del>
            <w:ins w:id="84" w:author="Autor">
              <w:r w:rsidR="001965C8">
                <w:rPr>
                  <w:rFonts w:ascii="Times New Roman" w:hAnsi="Times New Roman" w:cs="Times New Roman"/>
                  <w:sz w:val="18"/>
                  <w:szCs w:val="18"/>
                </w:rPr>
                <w:t>Z</w:t>
              </w:r>
            </w:ins>
            <w:r w:rsidRPr="001965C8">
              <w:rPr>
                <w:rFonts w:ascii="Times New Roman" w:hAnsi="Times New Roman" w:cs="Times New Roman"/>
                <w:sz w:val="18"/>
                <w:szCs w:val="18"/>
              </w:rPr>
              <w:t>MS sa pre MU s časom plnenia „K“, ročná hodnota = „0“.</w:t>
            </w:r>
          </w:p>
          <w:p w14:paraId="4AFA7AC6" w14:textId="60CBE1D9" w:rsidR="00943B31" w:rsidRPr="001459F7" w:rsidRDefault="00F70C9C" w:rsidP="00203C68">
            <w:pPr>
              <w:widowControl w:val="0"/>
              <w:autoSpaceDE w:val="0"/>
              <w:autoSpaceDN w:val="0"/>
              <w:adjustRightInd w:val="0"/>
              <w:rPr>
                <w:rFonts w:ascii="Times New Roman" w:hAnsi="Times New Roman" w:cs="Times New Roman"/>
                <w:b/>
                <w:bCs/>
                <w:sz w:val="14"/>
                <w:szCs w:val="14"/>
              </w:rPr>
            </w:pPr>
            <w:del w:id="85" w:author="Autor">
              <w:r w:rsidRPr="001965C8" w:rsidDel="00215435">
                <w:rPr>
                  <w:rFonts w:ascii="Times New Roman" w:hAnsi="Times New Roman" w:cs="Times New Roman"/>
                  <w:sz w:val="18"/>
                  <w:szCs w:val="18"/>
                </w:rPr>
                <w:delText xml:space="preserve">RO </w:delText>
              </w:r>
            </w:del>
            <w:ins w:id="86" w:author="Autor">
              <w:r w:rsidR="00215435">
                <w:rPr>
                  <w:rFonts w:ascii="Times New Roman" w:hAnsi="Times New Roman" w:cs="Times New Roman"/>
                  <w:sz w:val="18"/>
                  <w:szCs w:val="18"/>
                </w:rPr>
                <w:t>S</w:t>
              </w:r>
              <w:r w:rsidR="00215435" w:rsidRPr="001965C8">
                <w:rPr>
                  <w:rFonts w:ascii="Times New Roman" w:hAnsi="Times New Roman" w:cs="Times New Roman"/>
                  <w:sz w:val="18"/>
                  <w:szCs w:val="18"/>
                </w:rPr>
                <w:t xml:space="preserve">O </w:t>
              </w:r>
            </w:ins>
            <w:r w:rsidRPr="001965C8">
              <w:rPr>
                <w:rFonts w:ascii="Times New Roman" w:hAnsi="Times New Roman" w:cs="Times New Roman"/>
                <w:sz w:val="18"/>
                <w:szCs w:val="18"/>
              </w:rPr>
              <w:t>môže upresniť vykazovanie skutočného stavu</w:t>
            </w:r>
            <w:r>
              <w:rPr>
                <w:rFonts w:ascii="Times New Roman" w:hAnsi="Times New Roman" w:cs="Times New Roman"/>
                <w:sz w:val="18"/>
                <w:szCs w:val="18"/>
              </w:rPr>
              <w:t xml:space="preserve"> </w:t>
            </w:r>
          </w:p>
        </w:tc>
      </w:tr>
      <w:tr w:rsidR="000C6787" w:rsidRPr="001459F7" w14:paraId="4AFA7ACD" w14:textId="77777777" w:rsidTr="00583539">
        <w:trPr>
          <w:trHeight w:val="79"/>
        </w:trPr>
        <w:tc>
          <w:tcPr>
            <w:tcW w:w="846" w:type="dxa"/>
          </w:tcPr>
          <w:p w14:paraId="4AFA7AC8" w14:textId="77777777" w:rsidR="00943B31" w:rsidRPr="001459F7" w:rsidRDefault="00943B31" w:rsidP="00950FB6">
            <w:pPr>
              <w:rPr>
                <w:rFonts w:ascii="Times New Roman" w:hAnsi="Times New Roman" w:cs="Times New Roman"/>
                <w:sz w:val="20"/>
                <w:szCs w:val="20"/>
              </w:rPr>
            </w:pPr>
            <w:r w:rsidRPr="001459F7">
              <w:rPr>
                <w:rFonts w:ascii="Times New Roman" w:hAnsi="Times New Roman" w:cs="Times New Roman"/>
                <w:sz w:val="20"/>
                <w:szCs w:val="20"/>
              </w:rPr>
              <w:t>13</w:t>
            </w:r>
          </w:p>
        </w:tc>
        <w:tc>
          <w:tcPr>
            <w:tcW w:w="1630" w:type="dxa"/>
            <w:vMerge/>
          </w:tcPr>
          <w:p w14:paraId="4AFA7AC9"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p>
        </w:tc>
        <w:tc>
          <w:tcPr>
            <w:tcW w:w="1630" w:type="dxa"/>
          </w:tcPr>
          <w:p w14:paraId="4AFA7ACA"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muži</w:t>
            </w:r>
          </w:p>
        </w:tc>
        <w:tc>
          <w:tcPr>
            <w:tcW w:w="2521" w:type="dxa"/>
            <w:gridSpan w:val="2"/>
          </w:tcPr>
          <w:p w14:paraId="4AFA7ACB" w14:textId="301B65BF" w:rsidR="00943B31" w:rsidRPr="001459F7" w:rsidRDefault="00943B31" w:rsidP="00943B31">
            <w:pPr>
              <w:widowControl w:val="0"/>
              <w:autoSpaceDE w:val="0"/>
              <w:autoSpaceDN w:val="0"/>
              <w:adjustRightInd w:val="0"/>
              <w:rPr>
                <w:rFonts w:ascii="Times New Roman" w:hAnsi="Times New Roman" w:cs="Times New Roman"/>
                <w:b/>
                <w:bCs/>
                <w:sz w:val="14"/>
                <w:szCs w:val="14"/>
              </w:rPr>
            </w:pPr>
            <w:r w:rsidRPr="001459F7">
              <w:rPr>
                <w:rFonts w:ascii="Times New Roman" w:hAnsi="Times New Roman" w:cs="Times New Roman"/>
                <w:sz w:val="18"/>
                <w:szCs w:val="18"/>
              </w:rPr>
              <w:t xml:space="preserve">Vypĺňa </w:t>
            </w:r>
            <w:r w:rsidR="00C25FD4">
              <w:rPr>
                <w:rFonts w:ascii="Times New Roman" w:hAnsi="Times New Roman" w:cs="Times New Roman"/>
                <w:sz w:val="18"/>
                <w:szCs w:val="18"/>
              </w:rPr>
              <w:t>Prijímateľ</w:t>
            </w:r>
            <w:r w:rsidRPr="001459F7">
              <w:rPr>
                <w:rFonts w:ascii="Times New Roman" w:hAnsi="Times New Roman" w:cs="Times New Roman"/>
                <w:sz w:val="18"/>
                <w:szCs w:val="18"/>
              </w:rPr>
              <w:t xml:space="preserve">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zobrazí sa ak</w:t>
            </w:r>
            <w:r w:rsidR="00D91848" w:rsidRPr="001459F7">
              <w:rPr>
                <w:rFonts w:ascii="Times New Roman" w:hAnsi="Times New Roman" w:cs="Times New Roman"/>
                <w:sz w:val="18"/>
                <w:szCs w:val="18"/>
              </w:rPr>
              <w:t>,</w:t>
            </w:r>
            <w:r w:rsidRPr="001459F7">
              <w:rPr>
                <w:rFonts w:ascii="Times New Roman" w:hAnsi="Times New Roman" w:cs="Times New Roman"/>
                <w:sz w:val="18"/>
                <w:szCs w:val="18"/>
              </w:rPr>
              <w:t xml:space="preserve"> sa ukazovateľ vykazuje za pohlavie</w:t>
            </w:r>
          </w:p>
        </w:tc>
        <w:tc>
          <w:tcPr>
            <w:tcW w:w="2435" w:type="dxa"/>
            <w:vMerge/>
          </w:tcPr>
          <w:p w14:paraId="4AFA7ACC" w14:textId="77777777" w:rsidR="00943B31" w:rsidRPr="001459F7" w:rsidRDefault="00943B31" w:rsidP="00943B31">
            <w:pPr>
              <w:widowControl w:val="0"/>
              <w:autoSpaceDE w:val="0"/>
              <w:autoSpaceDN w:val="0"/>
              <w:adjustRightInd w:val="0"/>
              <w:rPr>
                <w:rFonts w:ascii="Times New Roman" w:hAnsi="Times New Roman" w:cs="Times New Roman"/>
                <w:b/>
                <w:bCs/>
                <w:sz w:val="14"/>
                <w:szCs w:val="14"/>
              </w:rPr>
            </w:pPr>
          </w:p>
        </w:tc>
      </w:tr>
      <w:tr w:rsidR="000C6787" w:rsidRPr="001459F7" w14:paraId="4AFA7AD3" w14:textId="77777777" w:rsidTr="00583539">
        <w:tc>
          <w:tcPr>
            <w:tcW w:w="846" w:type="dxa"/>
          </w:tcPr>
          <w:p w14:paraId="4AFA7ACE" w14:textId="77777777" w:rsidR="00943B31" w:rsidRPr="001459F7" w:rsidRDefault="00943B31" w:rsidP="00950FB6">
            <w:pPr>
              <w:rPr>
                <w:rFonts w:ascii="Times New Roman" w:hAnsi="Times New Roman" w:cs="Times New Roman"/>
                <w:sz w:val="20"/>
                <w:szCs w:val="20"/>
              </w:rPr>
            </w:pPr>
            <w:r w:rsidRPr="001459F7">
              <w:rPr>
                <w:rFonts w:ascii="Times New Roman" w:hAnsi="Times New Roman" w:cs="Times New Roman"/>
                <w:sz w:val="20"/>
                <w:szCs w:val="20"/>
              </w:rPr>
              <w:t>14</w:t>
            </w:r>
          </w:p>
        </w:tc>
        <w:tc>
          <w:tcPr>
            <w:tcW w:w="1630" w:type="dxa"/>
            <w:vMerge/>
          </w:tcPr>
          <w:p w14:paraId="4AFA7ACF"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p>
        </w:tc>
        <w:tc>
          <w:tcPr>
            <w:tcW w:w="1630" w:type="dxa"/>
          </w:tcPr>
          <w:p w14:paraId="4AFA7AD0"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spolu</w:t>
            </w:r>
          </w:p>
        </w:tc>
        <w:tc>
          <w:tcPr>
            <w:tcW w:w="2521" w:type="dxa"/>
            <w:gridSpan w:val="2"/>
          </w:tcPr>
          <w:p w14:paraId="4AFA7AD1" w14:textId="471407E3" w:rsidR="00943B31" w:rsidRPr="001459F7" w:rsidRDefault="00DF08EA" w:rsidP="00943B31">
            <w:pPr>
              <w:widowControl w:val="0"/>
              <w:autoSpaceDE w:val="0"/>
              <w:autoSpaceDN w:val="0"/>
              <w:adjustRightInd w:val="0"/>
              <w:rPr>
                <w:rFonts w:ascii="Times New Roman" w:hAnsi="Times New Roman" w:cs="Times New Roman"/>
                <w:b/>
                <w:bCs/>
                <w:sz w:val="14"/>
                <w:szCs w:val="14"/>
              </w:rPr>
            </w:pPr>
            <w:r w:rsidRPr="001459F7">
              <w:rPr>
                <w:rFonts w:ascii="Times New Roman" w:hAnsi="Times New Roman" w:cs="Times New Roman"/>
                <w:sz w:val="18"/>
                <w:szCs w:val="18"/>
              </w:rPr>
              <w:t>V prípade, že sa ukazovateľ nevykazuje za pohlavie</w:t>
            </w:r>
            <w:r w:rsidRPr="001459F7" w:rsidDel="00B730E9">
              <w:rPr>
                <w:rFonts w:ascii="Times New Roman" w:hAnsi="Times New Roman" w:cs="Times New Roman"/>
                <w:sz w:val="18"/>
                <w:szCs w:val="18"/>
              </w:rPr>
              <w:t xml:space="preserve"> </w:t>
            </w:r>
            <w:r w:rsidRPr="001459F7">
              <w:rPr>
                <w:rFonts w:ascii="Times New Roman" w:hAnsi="Times New Roman" w:cs="Times New Roman"/>
                <w:sz w:val="18"/>
                <w:szCs w:val="18"/>
              </w:rPr>
              <w:t xml:space="preserve">vypĺňa </w:t>
            </w:r>
            <w:r w:rsidR="00C25FD4">
              <w:rPr>
                <w:rFonts w:ascii="Times New Roman" w:hAnsi="Times New Roman" w:cs="Times New Roman"/>
                <w:sz w:val="18"/>
                <w:szCs w:val="18"/>
              </w:rPr>
              <w:t>Prijímateľ</w:t>
            </w:r>
            <w:r w:rsidRPr="001459F7">
              <w:rPr>
                <w:rFonts w:ascii="Times New Roman" w:hAnsi="Times New Roman" w:cs="Times New Roman"/>
                <w:sz w:val="18"/>
                <w:szCs w:val="18"/>
              </w:rPr>
              <w:t>. V prípade, že sa ukazovateľ vykazuje za pohlavie vypĺňa sa automaticky</w:t>
            </w:r>
          </w:p>
        </w:tc>
        <w:tc>
          <w:tcPr>
            <w:tcW w:w="2435" w:type="dxa"/>
            <w:vMerge/>
          </w:tcPr>
          <w:p w14:paraId="4AFA7AD2" w14:textId="77777777" w:rsidR="00943B31" w:rsidRPr="001459F7" w:rsidRDefault="00943B31" w:rsidP="00943B31">
            <w:pPr>
              <w:widowControl w:val="0"/>
              <w:autoSpaceDE w:val="0"/>
              <w:autoSpaceDN w:val="0"/>
              <w:adjustRightInd w:val="0"/>
              <w:rPr>
                <w:rFonts w:ascii="Times New Roman" w:hAnsi="Times New Roman" w:cs="Times New Roman"/>
                <w:b/>
                <w:bCs/>
                <w:sz w:val="14"/>
                <w:szCs w:val="14"/>
              </w:rPr>
            </w:pPr>
          </w:p>
        </w:tc>
      </w:tr>
      <w:tr w:rsidR="000C6787" w:rsidRPr="001459F7" w14:paraId="4AFA7AD8" w14:textId="77777777" w:rsidTr="00583539">
        <w:tc>
          <w:tcPr>
            <w:tcW w:w="846" w:type="dxa"/>
          </w:tcPr>
          <w:p w14:paraId="4AFA7AD4" w14:textId="77777777" w:rsidR="00943B31" w:rsidRPr="001459F7" w:rsidRDefault="00943B31" w:rsidP="00271398">
            <w:pPr>
              <w:rPr>
                <w:rFonts w:ascii="Times New Roman" w:hAnsi="Times New Roman" w:cs="Times New Roman"/>
                <w:sz w:val="20"/>
                <w:szCs w:val="20"/>
              </w:rPr>
            </w:pPr>
            <w:r w:rsidRPr="001459F7">
              <w:rPr>
                <w:rFonts w:ascii="Times New Roman" w:hAnsi="Times New Roman" w:cs="Times New Roman"/>
                <w:sz w:val="20"/>
                <w:szCs w:val="20"/>
              </w:rPr>
              <w:lastRenderedPageBreak/>
              <w:t>15</w:t>
            </w:r>
          </w:p>
        </w:tc>
        <w:tc>
          <w:tcPr>
            <w:tcW w:w="3260" w:type="dxa"/>
            <w:gridSpan w:val="2"/>
          </w:tcPr>
          <w:p w14:paraId="4AFA7AD5" w14:textId="77777777" w:rsidR="00943B31" w:rsidRPr="001459F7" w:rsidRDefault="00943B31" w:rsidP="00271398">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Miera plnenia ročná</w:t>
            </w:r>
            <w:r w:rsidRPr="001459F7">
              <w:rPr>
                <w:rFonts w:ascii="Times New Roman" w:hAnsi="Times New Roman" w:cs="Times New Roman"/>
                <w:b/>
                <w:bCs/>
                <w:sz w:val="20"/>
                <w:szCs w:val="20"/>
              </w:rPr>
              <w:br/>
              <w:t>(v %)</w:t>
            </w:r>
          </w:p>
          <w:p w14:paraId="4AFA7AD6" w14:textId="77777777" w:rsidR="00943B31" w:rsidRPr="001459F7" w:rsidRDefault="00943B31" w:rsidP="00271398">
            <w:pPr>
              <w:widowControl w:val="0"/>
              <w:autoSpaceDE w:val="0"/>
              <w:autoSpaceDN w:val="0"/>
              <w:adjustRightInd w:val="0"/>
              <w:rPr>
                <w:rFonts w:ascii="Times New Roman" w:hAnsi="Times New Roman" w:cs="Times New Roman"/>
                <w:b/>
                <w:bCs/>
                <w:sz w:val="20"/>
                <w:szCs w:val="20"/>
              </w:rPr>
            </w:pPr>
          </w:p>
        </w:tc>
        <w:tc>
          <w:tcPr>
            <w:tcW w:w="4956" w:type="dxa"/>
            <w:gridSpan w:val="3"/>
          </w:tcPr>
          <w:p w14:paraId="4AFA7AD7" w14:textId="3959CA74" w:rsidR="00943B31" w:rsidRPr="001459F7" w:rsidRDefault="00943B31" w:rsidP="001965C8">
            <w:pPr>
              <w:widowControl w:val="0"/>
              <w:autoSpaceDE w:val="0"/>
              <w:autoSpaceDN w:val="0"/>
              <w:adjustRightInd w:val="0"/>
              <w:rPr>
                <w:rFonts w:ascii="Times New Roman" w:hAnsi="Times New Roman" w:cs="Times New Roman"/>
                <w:b/>
                <w:bCs/>
                <w:sz w:val="14"/>
                <w:szCs w:val="14"/>
              </w:rPr>
            </w:pPr>
            <w:r w:rsidRPr="001459F7">
              <w:rPr>
                <w:rFonts w:ascii="Times New Roman" w:hAnsi="Times New Roman" w:cs="Times New Roman"/>
                <w:sz w:val="18"/>
                <w:szCs w:val="18"/>
              </w:rPr>
              <w:t xml:space="preserve">Automaticky vyplnené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(15=14/7) Pomer skutočného stavu (stĺpec č. 14) k plánovanému stavu (stĺpec č. 7) </w:t>
            </w:r>
            <w:del w:id="87" w:author="Autor">
              <w:r w:rsidRPr="001459F7" w:rsidDel="001965C8">
                <w:rPr>
                  <w:rFonts w:ascii="Times New Roman" w:hAnsi="Times New Roman" w:cs="Times New Roman"/>
                  <w:sz w:val="18"/>
                  <w:szCs w:val="18"/>
                </w:rPr>
                <w:delText>merateľného ukazovateľa</w:delText>
              </w:r>
            </w:del>
            <w:ins w:id="88" w:author="Autor">
              <w:r w:rsidR="001965C8">
                <w:rPr>
                  <w:rFonts w:ascii="Times New Roman" w:hAnsi="Times New Roman" w:cs="Times New Roman"/>
                  <w:sz w:val="18"/>
                  <w:szCs w:val="18"/>
                </w:rPr>
                <w:t>MU</w:t>
              </w:r>
            </w:ins>
            <w:r w:rsidRPr="001459F7">
              <w:rPr>
                <w:rFonts w:ascii="Times New Roman" w:hAnsi="Times New Roman" w:cs="Times New Roman"/>
                <w:sz w:val="18"/>
                <w:szCs w:val="18"/>
              </w:rPr>
              <w:t xml:space="preserve">  aktivity projektu v percentuálnom vyjadrení</w:t>
            </w:r>
          </w:p>
        </w:tc>
      </w:tr>
      <w:tr w:rsidR="000C6787" w:rsidRPr="001459F7" w14:paraId="4AFA7ADD" w14:textId="77777777" w:rsidTr="00583539">
        <w:tc>
          <w:tcPr>
            <w:tcW w:w="846" w:type="dxa"/>
          </w:tcPr>
          <w:p w14:paraId="4AFA7AD9" w14:textId="03689B14" w:rsidR="00943B31" w:rsidRPr="001459F7" w:rsidRDefault="00943B31" w:rsidP="00271398">
            <w:pPr>
              <w:rPr>
                <w:rFonts w:ascii="Times New Roman" w:hAnsi="Times New Roman" w:cs="Times New Roman"/>
                <w:sz w:val="20"/>
                <w:szCs w:val="20"/>
              </w:rPr>
            </w:pPr>
            <w:del w:id="89" w:author="Autor">
              <w:r w:rsidRPr="001459F7" w:rsidDel="00E91170">
                <w:rPr>
                  <w:rFonts w:ascii="Times New Roman" w:hAnsi="Times New Roman" w:cs="Times New Roman"/>
                  <w:sz w:val="20"/>
                  <w:szCs w:val="20"/>
                </w:rPr>
                <w:delText>16</w:delText>
              </w:r>
            </w:del>
          </w:p>
        </w:tc>
        <w:tc>
          <w:tcPr>
            <w:tcW w:w="3260" w:type="dxa"/>
            <w:gridSpan w:val="2"/>
          </w:tcPr>
          <w:p w14:paraId="4AFA7ADA" w14:textId="446C2231" w:rsidR="00943B31" w:rsidRPr="001459F7" w:rsidDel="00E91170" w:rsidRDefault="00943B31" w:rsidP="00271398">
            <w:pPr>
              <w:widowControl w:val="0"/>
              <w:autoSpaceDE w:val="0"/>
              <w:autoSpaceDN w:val="0"/>
              <w:adjustRightInd w:val="0"/>
              <w:rPr>
                <w:del w:id="90" w:author="Autor"/>
                <w:rFonts w:ascii="Times New Roman" w:hAnsi="Times New Roman" w:cs="Times New Roman"/>
                <w:b/>
                <w:bCs/>
                <w:sz w:val="20"/>
                <w:szCs w:val="20"/>
              </w:rPr>
            </w:pPr>
            <w:del w:id="91" w:author="Autor">
              <w:r w:rsidRPr="001459F7" w:rsidDel="00E91170">
                <w:rPr>
                  <w:rFonts w:ascii="Times New Roman" w:hAnsi="Times New Roman" w:cs="Times New Roman"/>
                  <w:b/>
                  <w:bCs/>
                  <w:sz w:val="20"/>
                  <w:szCs w:val="20"/>
                </w:rPr>
                <w:delText xml:space="preserve">Poznámky k aktivite  </w:delText>
              </w:r>
            </w:del>
          </w:p>
          <w:p w14:paraId="4AFA7ADB" w14:textId="77777777" w:rsidR="00943B31" w:rsidRPr="001459F7" w:rsidRDefault="00943B31" w:rsidP="00271398">
            <w:pPr>
              <w:widowControl w:val="0"/>
              <w:autoSpaceDE w:val="0"/>
              <w:autoSpaceDN w:val="0"/>
              <w:adjustRightInd w:val="0"/>
              <w:rPr>
                <w:rFonts w:ascii="Times New Roman" w:hAnsi="Times New Roman" w:cs="Times New Roman"/>
                <w:b/>
                <w:bCs/>
                <w:sz w:val="20"/>
                <w:szCs w:val="20"/>
              </w:rPr>
            </w:pPr>
          </w:p>
        </w:tc>
        <w:tc>
          <w:tcPr>
            <w:tcW w:w="4956" w:type="dxa"/>
            <w:gridSpan w:val="3"/>
          </w:tcPr>
          <w:p w14:paraId="4AFA7ADC" w14:textId="08E8BB05" w:rsidR="00943B31" w:rsidRPr="001459F7" w:rsidRDefault="00943B31" w:rsidP="00943B31">
            <w:pPr>
              <w:widowControl w:val="0"/>
              <w:autoSpaceDE w:val="0"/>
              <w:autoSpaceDN w:val="0"/>
              <w:adjustRightInd w:val="0"/>
              <w:rPr>
                <w:rFonts w:ascii="Times New Roman" w:hAnsi="Times New Roman" w:cs="Times New Roman"/>
                <w:b/>
                <w:bCs/>
                <w:sz w:val="14"/>
                <w:szCs w:val="14"/>
              </w:rPr>
            </w:pPr>
            <w:del w:id="92" w:author="Autor">
              <w:r w:rsidRPr="001459F7" w:rsidDel="00E91170">
                <w:rPr>
                  <w:rFonts w:ascii="Times New Roman" w:hAnsi="Times New Roman" w:cs="Times New Roman"/>
                  <w:sz w:val="18"/>
                  <w:szCs w:val="18"/>
                </w:rPr>
                <w:delText xml:space="preserve">Vypĺňa </w:delText>
              </w:r>
              <w:r w:rsidR="00C25FD4" w:rsidDel="00E91170">
                <w:rPr>
                  <w:rFonts w:ascii="Times New Roman" w:hAnsi="Times New Roman" w:cs="Times New Roman"/>
                  <w:sz w:val="18"/>
                  <w:szCs w:val="18"/>
                </w:rPr>
                <w:delText>Prijímateľ</w:delText>
              </w:r>
              <w:r w:rsidRPr="001459F7" w:rsidDel="00E91170">
                <w:rPr>
                  <w:rFonts w:ascii="Times New Roman" w:hAnsi="Times New Roman" w:cs="Times New Roman"/>
                  <w:sz w:val="18"/>
                  <w:szCs w:val="18"/>
                </w:rPr>
                <w:delText xml:space="preserve"> </w:delText>
              </w:r>
              <w:r w:rsidR="00C25FD4" w:rsidDel="00E91170">
                <w:rPr>
                  <w:rFonts w:ascii="Times New Roman" w:hAnsi="Times New Roman" w:cs="Times New Roman"/>
                  <w:sz w:val="18"/>
                  <w:szCs w:val="18"/>
                </w:rPr>
                <w:delText>–</w:delText>
              </w:r>
              <w:r w:rsidRPr="001459F7" w:rsidDel="00E91170">
                <w:rPr>
                  <w:rFonts w:ascii="Times New Roman" w:hAnsi="Times New Roman" w:cs="Times New Roman"/>
                  <w:sz w:val="18"/>
                  <w:szCs w:val="18"/>
                </w:rPr>
                <w:delText xml:space="preserve"> </w:delText>
              </w:r>
              <w:r w:rsidR="00C25FD4" w:rsidDel="00E91170">
                <w:rPr>
                  <w:rFonts w:ascii="Times New Roman" w:hAnsi="Times New Roman" w:cs="Times New Roman"/>
                  <w:sz w:val="18"/>
                  <w:szCs w:val="18"/>
                </w:rPr>
                <w:delText>Prijímateľ</w:delText>
              </w:r>
              <w:r w:rsidRPr="001459F7" w:rsidDel="00E91170">
                <w:rPr>
                  <w:rFonts w:ascii="Times New Roman" w:hAnsi="Times New Roman" w:cs="Times New Roman"/>
                  <w:sz w:val="18"/>
                  <w:szCs w:val="18"/>
                </w:rPr>
                <w:delText xml:space="preserve"> uvedie stručný popis priebehu a pokroku aktivity za monitorované obdobie, popis zapojenia partnerov projektu (ak relevantné), popis prípadných zmien počas realizácie aktivít a taktiež prípadné problémy s predmetnou aktivitou</w:delText>
              </w:r>
              <w:r w:rsidR="00D91848" w:rsidRPr="001459F7" w:rsidDel="00E91170">
                <w:rPr>
                  <w:rFonts w:ascii="Times New Roman" w:hAnsi="Times New Roman" w:cs="Times New Roman"/>
                  <w:sz w:val="18"/>
                  <w:szCs w:val="18"/>
                </w:rPr>
                <w:delText>, zdôvodnenie ich vzniku</w:delText>
              </w:r>
              <w:r w:rsidRPr="001459F7" w:rsidDel="00E91170">
                <w:rPr>
                  <w:rFonts w:ascii="Times New Roman" w:hAnsi="Times New Roman" w:cs="Times New Roman"/>
                  <w:sz w:val="18"/>
                  <w:szCs w:val="18"/>
                </w:rPr>
                <w:delText xml:space="preserve"> a opatrenia prijaté na elimináciu týchto problémov</w:delText>
              </w:r>
            </w:del>
          </w:p>
        </w:tc>
      </w:tr>
      <w:tr w:rsidR="000C6787" w:rsidRPr="001459F7" w14:paraId="4AFA7AE0" w14:textId="77777777" w:rsidTr="006C216F">
        <w:tc>
          <w:tcPr>
            <w:tcW w:w="9062" w:type="dxa"/>
            <w:gridSpan w:val="6"/>
          </w:tcPr>
          <w:p w14:paraId="4AFA7ADE" w14:textId="44A0A6C4" w:rsidR="00943B31" w:rsidRPr="001459F7" w:rsidRDefault="00943B31" w:rsidP="00271398">
            <w:pPr>
              <w:widowControl w:val="0"/>
              <w:autoSpaceDE w:val="0"/>
              <w:autoSpaceDN w:val="0"/>
              <w:adjustRightInd w:val="0"/>
              <w:rPr>
                <w:rFonts w:ascii="Times New Roman" w:hAnsi="Times New Roman" w:cs="Times New Roman"/>
                <w:b/>
                <w:bCs/>
                <w:sz w:val="28"/>
                <w:szCs w:val="28"/>
              </w:rPr>
            </w:pPr>
            <w:r w:rsidRPr="001459F7">
              <w:rPr>
                <w:rFonts w:ascii="Times New Roman" w:hAnsi="Times New Roman" w:cs="Times New Roman"/>
                <w:b/>
                <w:bCs/>
                <w:sz w:val="28"/>
                <w:szCs w:val="28"/>
              </w:rPr>
              <w:t xml:space="preserve">2. Hodnoty </w:t>
            </w:r>
            <w:del w:id="93" w:author="Autor">
              <w:r w:rsidRPr="001459F7" w:rsidDel="00CB65A2">
                <w:rPr>
                  <w:rFonts w:ascii="Times New Roman" w:hAnsi="Times New Roman" w:cs="Times New Roman"/>
                  <w:b/>
                  <w:bCs/>
                  <w:sz w:val="28"/>
                  <w:szCs w:val="28"/>
                </w:rPr>
                <w:delText>merateľných ukazovateľov</w:delText>
              </w:r>
            </w:del>
            <w:ins w:id="94" w:author="Autor">
              <w:r w:rsidR="00CB65A2">
                <w:rPr>
                  <w:rFonts w:ascii="Times New Roman" w:hAnsi="Times New Roman" w:cs="Times New Roman"/>
                  <w:b/>
                  <w:bCs/>
                  <w:sz w:val="28"/>
                  <w:szCs w:val="28"/>
                </w:rPr>
                <w:t>MU</w:t>
              </w:r>
            </w:ins>
            <w:r w:rsidRPr="001459F7">
              <w:rPr>
                <w:rFonts w:ascii="Times New Roman" w:hAnsi="Times New Roman" w:cs="Times New Roman"/>
                <w:b/>
                <w:bCs/>
                <w:sz w:val="28"/>
                <w:szCs w:val="28"/>
              </w:rPr>
              <w:t xml:space="preserve"> za projekt</w:t>
            </w:r>
          </w:p>
          <w:p w14:paraId="4AFA7ADF" w14:textId="14D853A6" w:rsidR="00943B31" w:rsidRPr="001459F7" w:rsidRDefault="00943B31" w:rsidP="001965C8">
            <w:pPr>
              <w:widowControl w:val="0"/>
              <w:autoSpaceDE w:val="0"/>
              <w:autoSpaceDN w:val="0"/>
              <w:adjustRightInd w:val="0"/>
              <w:rPr>
                <w:rFonts w:ascii="Times New Roman" w:hAnsi="Times New Roman" w:cs="Times New Roman"/>
                <w:sz w:val="24"/>
                <w:szCs w:val="24"/>
              </w:rPr>
            </w:pPr>
            <w:r w:rsidRPr="001459F7">
              <w:rPr>
                <w:rFonts w:ascii="Times New Roman" w:hAnsi="Times New Roman" w:cs="Times New Roman"/>
                <w:sz w:val="18"/>
                <w:szCs w:val="18"/>
              </w:rPr>
              <w:t xml:space="preserve">Uvádzajú sa údaje od začiatku realizácie projektu do ukončenia monitorovaného obdobia. Uvádzajú sa postupne všetky </w:t>
            </w:r>
            <w:del w:id="95" w:author="Autor">
              <w:r w:rsidRPr="001459F7" w:rsidDel="001965C8">
                <w:rPr>
                  <w:rFonts w:ascii="Times New Roman" w:hAnsi="Times New Roman" w:cs="Times New Roman"/>
                  <w:sz w:val="18"/>
                  <w:szCs w:val="18"/>
                </w:rPr>
                <w:delText>merateľné ukazovatele</w:delText>
              </w:r>
            </w:del>
            <w:ins w:id="96" w:author="Autor">
              <w:r w:rsidR="001965C8">
                <w:rPr>
                  <w:rFonts w:ascii="Times New Roman" w:hAnsi="Times New Roman" w:cs="Times New Roman"/>
                  <w:sz w:val="18"/>
                  <w:szCs w:val="18"/>
                </w:rPr>
                <w:t>MU</w:t>
              </w:r>
            </w:ins>
            <w:r w:rsidRPr="001459F7">
              <w:rPr>
                <w:rFonts w:ascii="Times New Roman" w:hAnsi="Times New Roman" w:cs="Times New Roman"/>
                <w:sz w:val="18"/>
                <w:szCs w:val="18"/>
              </w:rPr>
              <w:t xml:space="preserve"> v zmysle </w:t>
            </w:r>
            <w:ins w:id="97" w:author="Autor">
              <w:r w:rsidR="001965C8">
                <w:rPr>
                  <w:rFonts w:ascii="Times New Roman" w:hAnsi="Times New Roman" w:cs="Times New Roman"/>
                  <w:sz w:val="18"/>
                  <w:szCs w:val="18"/>
                </w:rPr>
                <w:t>Z</w:t>
              </w:r>
            </w:ins>
            <w:del w:id="98" w:author="Autor">
              <w:r w:rsidRPr="001459F7" w:rsidDel="001965C8">
                <w:rPr>
                  <w:rFonts w:ascii="Times New Roman" w:hAnsi="Times New Roman" w:cs="Times New Roman"/>
                  <w:sz w:val="18"/>
                  <w:szCs w:val="18"/>
                </w:rPr>
                <w:delText>z</w:delText>
              </w:r>
            </w:del>
            <w:r w:rsidRPr="001459F7">
              <w:rPr>
                <w:rFonts w:ascii="Times New Roman" w:hAnsi="Times New Roman" w:cs="Times New Roman"/>
                <w:sz w:val="18"/>
                <w:szCs w:val="18"/>
              </w:rPr>
              <w:t>mluvy o</w:t>
            </w:r>
            <w:del w:id="99" w:author="Autor">
              <w:r w:rsidR="00AE51F3" w:rsidDel="001965C8">
                <w:rPr>
                  <w:rFonts w:ascii="Times New Roman" w:hAnsi="Times New Roman" w:cs="Times New Roman"/>
                  <w:sz w:val="18"/>
                  <w:szCs w:val="18"/>
                </w:rPr>
                <w:delText> </w:delText>
              </w:r>
            </w:del>
            <w:ins w:id="100" w:author="Autor">
              <w:r w:rsidR="001965C8">
                <w:rPr>
                  <w:rFonts w:ascii="Times New Roman" w:hAnsi="Times New Roman" w:cs="Times New Roman"/>
                  <w:sz w:val="18"/>
                  <w:szCs w:val="18"/>
                </w:rPr>
                <w:t xml:space="preserve"> poskytnutí </w:t>
              </w:r>
            </w:ins>
            <w:r w:rsidR="00AE51F3">
              <w:rPr>
                <w:rFonts w:ascii="Times New Roman" w:hAnsi="Times New Roman" w:cs="Times New Roman"/>
                <w:sz w:val="18"/>
                <w:szCs w:val="18"/>
              </w:rPr>
              <w:t>NFP.</w:t>
            </w:r>
          </w:p>
        </w:tc>
      </w:tr>
      <w:tr w:rsidR="000C6787" w:rsidRPr="001459F7" w14:paraId="4AFA7AE4" w14:textId="77777777" w:rsidTr="00271398">
        <w:tc>
          <w:tcPr>
            <w:tcW w:w="846" w:type="dxa"/>
          </w:tcPr>
          <w:p w14:paraId="4AFA7AE1" w14:textId="77777777" w:rsidR="00943B31" w:rsidRPr="001459F7" w:rsidRDefault="00943B31" w:rsidP="00943B31">
            <w:pPr>
              <w:rPr>
                <w:rFonts w:ascii="Times New Roman" w:hAnsi="Times New Roman" w:cs="Times New Roman"/>
                <w:sz w:val="20"/>
                <w:szCs w:val="20"/>
              </w:rPr>
            </w:pPr>
            <w:r w:rsidRPr="001459F7">
              <w:rPr>
                <w:rFonts w:ascii="Times New Roman" w:hAnsi="Times New Roman" w:cs="Times New Roman"/>
                <w:sz w:val="20"/>
                <w:szCs w:val="20"/>
              </w:rPr>
              <w:t>17</w:t>
            </w:r>
          </w:p>
        </w:tc>
        <w:tc>
          <w:tcPr>
            <w:tcW w:w="3260" w:type="dxa"/>
            <w:gridSpan w:val="2"/>
          </w:tcPr>
          <w:p w14:paraId="4AFA7AE2" w14:textId="700A51B4" w:rsidR="00943B31" w:rsidRPr="001459F7" w:rsidRDefault="00943B31" w:rsidP="002906C2">
            <w:pPr>
              <w:widowControl w:val="0"/>
              <w:autoSpaceDE w:val="0"/>
              <w:autoSpaceDN w:val="0"/>
              <w:adjustRightInd w:val="0"/>
              <w:rPr>
                <w:rFonts w:ascii="Times New Roman" w:hAnsi="Times New Roman" w:cs="Times New Roman"/>
                <w:b/>
                <w:bCs/>
                <w:sz w:val="20"/>
                <w:szCs w:val="20"/>
              </w:rPr>
            </w:pPr>
            <w:del w:id="101" w:author="Autor">
              <w:r w:rsidRPr="001459F7" w:rsidDel="00CB65A2">
                <w:rPr>
                  <w:rFonts w:ascii="Times New Roman" w:hAnsi="Times New Roman" w:cs="Times New Roman"/>
                  <w:b/>
                  <w:bCs/>
                  <w:sz w:val="20"/>
                  <w:szCs w:val="20"/>
                </w:rPr>
                <w:delText>Merateľný ukazovateľ</w:delText>
              </w:r>
            </w:del>
            <w:ins w:id="102" w:author="Autor">
              <w:r w:rsidR="00CB65A2">
                <w:rPr>
                  <w:rFonts w:ascii="Times New Roman" w:hAnsi="Times New Roman" w:cs="Times New Roman"/>
                  <w:b/>
                  <w:bCs/>
                  <w:sz w:val="20"/>
                  <w:szCs w:val="20"/>
                </w:rPr>
                <w:t>MU</w:t>
              </w:r>
            </w:ins>
          </w:p>
        </w:tc>
        <w:tc>
          <w:tcPr>
            <w:tcW w:w="4956" w:type="dxa"/>
            <w:gridSpan w:val="3"/>
          </w:tcPr>
          <w:p w14:paraId="4AFA7AE3" w14:textId="08A43CB8" w:rsidR="00943B31" w:rsidRPr="001459F7" w:rsidRDefault="00943B31" w:rsidP="00203C68">
            <w:pPr>
              <w:rPr>
                <w:rFonts w:ascii="Times New Roman" w:hAnsi="Times New Roman" w:cs="Times New Roman"/>
              </w:rPr>
            </w:pPr>
            <w:r w:rsidRPr="001459F7">
              <w:rPr>
                <w:rFonts w:ascii="Times New Roman" w:hAnsi="Times New Roman" w:cs="Times New Roman"/>
                <w:sz w:val="18"/>
                <w:szCs w:val="18"/>
              </w:rPr>
              <w:t xml:space="preserve">Automaticky vyplnené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Uv</w:t>
            </w:r>
            <w:r w:rsidR="00782671" w:rsidRPr="001459F7">
              <w:rPr>
                <w:rFonts w:ascii="Times New Roman" w:hAnsi="Times New Roman" w:cs="Times New Roman"/>
                <w:sz w:val="18"/>
                <w:szCs w:val="18"/>
              </w:rPr>
              <w:t>edené sú</w:t>
            </w:r>
            <w:r w:rsidRPr="001459F7">
              <w:rPr>
                <w:rFonts w:ascii="Times New Roman" w:hAnsi="Times New Roman" w:cs="Times New Roman"/>
                <w:sz w:val="18"/>
                <w:szCs w:val="18"/>
              </w:rPr>
              <w:t xml:space="preserve"> kódy a názvy </w:t>
            </w:r>
            <w:del w:id="103" w:author="Autor">
              <w:r w:rsidRPr="001459F7" w:rsidDel="001965C8">
                <w:rPr>
                  <w:rFonts w:ascii="Times New Roman" w:hAnsi="Times New Roman" w:cs="Times New Roman"/>
                  <w:sz w:val="18"/>
                  <w:szCs w:val="18"/>
                </w:rPr>
                <w:delText>merateľných ukazovateľov</w:delText>
              </w:r>
            </w:del>
            <w:ins w:id="104" w:author="Autor">
              <w:r w:rsidR="001965C8">
                <w:rPr>
                  <w:rFonts w:ascii="Times New Roman" w:hAnsi="Times New Roman" w:cs="Times New Roman"/>
                  <w:sz w:val="18"/>
                  <w:szCs w:val="18"/>
                </w:rPr>
                <w:t>MU</w:t>
              </w:r>
            </w:ins>
            <w:r w:rsidRPr="001459F7">
              <w:rPr>
                <w:rFonts w:ascii="Times New Roman" w:hAnsi="Times New Roman" w:cs="Times New Roman"/>
                <w:sz w:val="18"/>
                <w:szCs w:val="18"/>
              </w:rPr>
              <w:t xml:space="preserve"> v zmysle </w:t>
            </w:r>
            <w:ins w:id="105" w:author="Autor">
              <w:r w:rsidR="001965C8">
                <w:rPr>
                  <w:rFonts w:ascii="Times New Roman" w:hAnsi="Times New Roman" w:cs="Times New Roman"/>
                  <w:sz w:val="18"/>
                  <w:szCs w:val="18"/>
                </w:rPr>
                <w:t>Z</w:t>
              </w:r>
            </w:ins>
            <w:del w:id="106" w:author="Autor">
              <w:r w:rsidRPr="001459F7" w:rsidDel="001965C8">
                <w:rPr>
                  <w:rFonts w:ascii="Times New Roman" w:hAnsi="Times New Roman" w:cs="Times New Roman"/>
                  <w:sz w:val="18"/>
                  <w:szCs w:val="18"/>
                </w:rPr>
                <w:delText>z</w:delText>
              </w:r>
            </w:del>
            <w:r w:rsidRPr="001459F7">
              <w:rPr>
                <w:rFonts w:ascii="Times New Roman" w:hAnsi="Times New Roman" w:cs="Times New Roman"/>
                <w:sz w:val="18"/>
                <w:szCs w:val="18"/>
              </w:rPr>
              <w:t>mluvy o</w:t>
            </w:r>
            <w:del w:id="107" w:author="Autor">
              <w:r w:rsidR="006F17FC" w:rsidDel="001965C8">
                <w:rPr>
                  <w:rFonts w:ascii="Times New Roman" w:hAnsi="Times New Roman" w:cs="Times New Roman"/>
                  <w:sz w:val="18"/>
                  <w:szCs w:val="18"/>
                </w:rPr>
                <w:delText> </w:delText>
              </w:r>
            </w:del>
            <w:ins w:id="108" w:author="Autor">
              <w:r w:rsidR="001965C8">
                <w:rPr>
                  <w:rFonts w:ascii="Times New Roman" w:hAnsi="Times New Roman" w:cs="Times New Roman"/>
                  <w:sz w:val="18"/>
                  <w:szCs w:val="18"/>
                </w:rPr>
                <w:t xml:space="preserve"> poskytnutí </w:t>
              </w:r>
            </w:ins>
            <w:r w:rsidR="006F17FC">
              <w:rPr>
                <w:rFonts w:ascii="Times New Roman" w:hAnsi="Times New Roman" w:cs="Times New Roman"/>
                <w:sz w:val="18"/>
                <w:szCs w:val="18"/>
              </w:rPr>
              <w:t xml:space="preserve">NFP </w:t>
            </w:r>
          </w:p>
        </w:tc>
      </w:tr>
      <w:tr w:rsidR="000C6787" w:rsidRPr="001459F7" w14:paraId="4AFA7AE8" w14:textId="77777777" w:rsidTr="00271398">
        <w:tc>
          <w:tcPr>
            <w:tcW w:w="846" w:type="dxa"/>
          </w:tcPr>
          <w:p w14:paraId="4AFA7AE5" w14:textId="77777777" w:rsidR="00943B31" w:rsidRPr="001459F7" w:rsidRDefault="00943B31" w:rsidP="00943B31">
            <w:pPr>
              <w:rPr>
                <w:rFonts w:ascii="Times New Roman" w:hAnsi="Times New Roman" w:cs="Times New Roman"/>
                <w:sz w:val="20"/>
                <w:szCs w:val="20"/>
              </w:rPr>
            </w:pPr>
            <w:r w:rsidRPr="001459F7">
              <w:rPr>
                <w:rFonts w:ascii="Times New Roman" w:hAnsi="Times New Roman" w:cs="Times New Roman"/>
                <w:sz w:val="20"/>
                <w:szCs w:val="20"/>
              </w:rPr>
              <w:t>18</w:t>
            </w:r>
          </w:p>
        </w:tc>
        <w:tc>
          <w:tcPr>
            <w:tcW w:w="3260" w:type="dxa"/>
            <w:gridSpan w:val="2"/>
          </w:tcPr>
          <w:p w14:paraId="4AFA7AE6" w14:textId="2F9CCACC" w:rsidR="00943B31" w:rsidRPr="001459F7" w:rsidRDefault="00943B31" w:rsidP="00CB65A2">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 xml:space="preserve">Relevancia </w:t>
            </w:r>
            <w:del w:id="109" w:author="Autor">
              <w:r w:rsidRPr="001459F7" w:rsidDel="00CB65A2">
                <w:rPr>
                  <w:rFonts w:ascii="Times New Roman" w:hAnsi="Times New Roman" w:cs="Times New Roman"/>
                  <w:b/>
                  <w:bCs/>
                  <w:sz w:val="20"/>
                  <w:szCs w:val="20"/>
                </w:rPr>
                <w:delText>merateľného ukazovateľa</w:delText>
              </w:r>
            </w:del>
            <w:ins w:id="110" w:author="Autor">
              <w:r w:rsidR="00CB65A2">
                <w:rPr>
                  <w:rFonts w:ascii="Times New Roman" w:hAnsi="Times New Roman" w:cs="Times New Roman"/>
                  <w:b/>
                  <w:bCs/>
                  <w:sz w:val="20"/>
                  <w:szCs w:val="20"/>
                </w:rPr>
                <w:t>MU</w:t>
              </w:r>
            </w:ins>
            <w:r w:rsidRPr="001459F7">
              <w:rPr>
                <w:rFonts w:ascii="Times New Roman" w:hAnsi="Times New Roman" w:cs="Times New Roman"/>
                <w:b/>
                <w:bCs/>
                <w:sz w:val="20"/>
                <w:szCs w:val="20"/>
              </w:rPr>
              <w:t xml:space="preserve"> k HP</w:t>
            </w:r>
          </w:p>
        </w:tc>
        <w:tc>
          <w:tcPr>
            <w:tcW w:w="4956" w:type="dxa"/>
            <w:gridSpan w:val="3"/>
          </w:tcPr>
          <w:p w14:paraId="4AFA7AE7" w14:textId="443A4F61" w:rsidR="00943B31" w:rsidRPr="001459F7" w:rsidRDefault="00943B31" w:rsidP="00203C68">
            <w:pPr>
              <w:rPr>
                <w:rFonts w:ascii="Times New Roman" w:hAnsi="Times New Roman" w:cs="Times New Roman"/>
              </w:rPr>
            </w:pPr>
            <w:r w:rsidRPr="001459F7">
              <w:rPr>
                <w:rFonts w:ascii="Times New Roman" w:hAnsi="Times New Roman" w:cs="Times New Roman"/>
                <w:sz w:val="18"/>
                <w:szCs w:val="18"/>
              </w:rPr>
              <w:t xml:space="preserve">Automaticky vyplnené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Uv</w:t>
            </w:r>
            <w:r w:rsidR="00782671" w:rsidRPr="001459F7">
              <w:rPr>
                <w:rFonts w:ascii="Times New Roman" w:hAnsi="Times New Roman" w:cs="Times New Roman"/>
                <w:sz w:val="18"/>
                <w:szCs w:val="18"/>
              </w:rPr>
              <w:t>edená je</w:t>
            </w:r>
            <w:r w:rsidRPr="001459F7">
              <w:rPr>
                <w:rFonts w:ascii="Times New Roman" w:hAnsi="Times New Roman" w:cs="Times New Roman"/>
                <w:sz w:val="18"/>
                <w:szCs w:val="18"/>
              </w:rPr>
              <w:t xml:space="preserve"> relevancia </w:t>
            </w:r>
            <w:del w:id="111" w:author="Autor">
              <w:r w:rsidRPr="001459F7" w:rsidDel="001965C8">
                <w:rPr>
                  <w:rFonts w:ascii="Times New Roman" w:hAnsi="Times New Roman" w:cs="Times New Roman"/>
                  <w:sz w:val="18"/>
                  <w:szCs w:val="18"/>
                </w:rPr>
                <w:delText>merateľného ukazovateľ</w:delText>
              </w:r>
            </w:del>
            <w:ins w:id="112" w:author="Autor">
              <w:r w:rsidR="001965C8">
                <w:rPr>
                  <w:rFonts w:ascii="Times New Roman" w:hAnsi="Times New Roman" w:cs="Times New Roman"/>
                  <w:sz w:val="18"/>
                  <w:szCs w:val="18"/>
                </w:rPr>
                <w:t xml:space="preserve">MU </w:t>
              </w:r>
            </w:ins>
            <w:r w:rsidRPr="001459F7">
              <w:rPr>
                <w:rFonts w:ascii="Times New Roman" w:hAnsi="Times New Roman" w:cs="Times New Roman"/>
                <w:sz w:val="18"/>
                <w:szCs w:val="18"/>
              </w:rPr>
              <w:t>a k </w:t>
            </w:r>
            <w:del w:id="113" w:author="Autor">
              <w:r w:rsidRPr="001459F7" w:rsidDel="00203C68">
                <w:rPr>
                  <w:rFonts w:ascii="Times New Roman" w:hAnsi="Times New Roman" w:cs="Times New Roman"/>
                  <w:sz w:val="18"/>
                  <w:szCs w:val="18"/>
                </w:rPr>
                <w:delText>horizontálnemu princípu</w:delText>
              </w:r>
            </w:del>
            <w:ins w:id="114" w:author="Autor">
              <w:r w:rsidR="00203C68">
                <w:rPr>
                  <w:rFonts w:ascii="Times New Roman" w:hAnsi="Times New Roman" w:cs="Times New Roman"/>
                  <w:sz w:val="18"/>
                  <w:szCs w:val="18"/>
                </w:rPr>
                <w:t>HP</w:t>
              </w:r>
            </w:ins>
            <w:r w:rsidRPr="001459F7">
              <w:rPr>
                <w:rFonts w:ascii="Times New Roman" w:hAnsi="Times New Roman" w:cs="Times New Roman"/>
                <w:sz w:val="18"/>
                <w:szCs w:val="18"/>
              </w:rPr>
              <w:t xml:space="preserve"> v zmysle </w:t>
            </w:r>
            <w:ins w:id="115" w:author="Autor">
              <w:r w:rsidR="001965C8">
                <w:rPr>
                  <w:rFonts w:ascii="Times New Roman" w:hAnsi="Times New Roman" w:cs="Times New Roman"/>
                  <w:sz w:val="18"/>
                  <w:szCs w:val="18"/>
                </w:rPr>
                <w:t>Z</w:t>
              </w:r>
            </w:ins>
            <w:del w:id="116" w:author="Autor">
              <w:r w:rsidRPr="001459F7" w:rsidDel="001965C8">
                <w:rPr>
                  <w:rFonts w:ascii="Times New Roman" w:hAnsi="Times New Roman" w:cs="Times New Roman"/>
                  <w:sz w:val="18"/>
                  <w:szCs w:val="18"/>
                </w:rPr>
                <w:delText>z</w:delText>
              </w:r>
            </w:del>
            <w:r w:rsidRPr="001459F7">
              <w:rPr>
                <w:rFonts w:ascii="Times New Roman" w:hAnsi="Times New Roman" w:cs="Times New Roman"/>
                <w:sz w:val="18"/>
                <w:szCs w:val="18"/>
              </w:rPr>
              <w:t>mluvy o</w:t>
            </w:r>
            <w:del w:id="117" w:author="Autor">
              <w:r w:rsidRPr="001459F7" w:rsidDel="001965C8">
                <w:rPr>
                  <w:rFonts w:ascii="Times New Roman" w:hAnsi="Times New Roman" w:cs="Times New Roman"/>
                  <w:sz w:val="18"/>
                  <w:szCs w:val="18"/>
                </w:rPr>
                <w:delText> </w:delText>
              </w:r>
            </w:del>
            <w:ins w:id="118" w:author="Autor">
              <w:r w:rsidR="001965C8">
                <w:rPr>
                  <w:rFonts w:ascii="Times New Roman" w:hAnsi="Times New Roman" w:cs="Times New Roman"/>
                  <w:sz w:val="18"/>
                  <w:szCs w:val="18"/>
                </w:rPr>
                <w:t xml:space="preserve"> poskytnutí </w:t>
              </w:r>
            </w:ins>
            <w:r w:rsidR="006F17FC">
              <w:rPr>
                <w:rFonts w:ascii="Times New Roman" w:hAnsi="Times New Roman" w:cs="Times New Roman"/>
                <w:sz w:val="18"/>
                <w:szCs w:val="18"/>
              </w:rPr>
              <w:t>NFP</w:t>
            </w:r>
          </w:p>
        </w:tc>
      </w:tr>
      <w:tr w:rsidR="000C6787" w:rsidRPr="001459F7" w14:paraId="4AFA7AEC" w14:textId="77777777" w:rsidTr="00271398">
        <w:tc>
          <w:tcPr>
            <w:tcW w:w="846" w:type="dxa"/>
          </w:tcPr>
          <w:p w14:paraId="4AFA7AE9" w14:textId="77777777" w:rsidR="00943B31" w:rsidRPr="001459F7" w:rsidRDefault="00943B31" w:rsidP="00943B31">
            <w:pPr>
              <w:rPr>
                <w:rFonts w:ascii="Times New Roman" w:hAnsi="Times New Roman" w:cs="Times New Roman"/>
                <w:sz w:val="20"/>
                <w:szCs w:val="20"/>
              </w:rPr>
            </w:pPr>
            <w:r w:rsidRPr="001459F7">
              <w:rPr>
                <w:rFonts w:ascii="Times New Roman" w:hAnsi="Times New Roman" w:cs="Times New Roman"/>
                <w:sz w:val="20"/>
                <w:szCs w:val="20"/>
              </w:rPr>
              <w:t>19</w:t>
            </w:r>
          </w:p>
        </w:tc>
        <w:tc>
          <w:tcPr>
            <w:tcW w:w="3260" w:type="dxa"/>
            <w:gridSpan w:val="2"/>
          </w:tcPr>
          <w:p w14:paraId="4AFA7AEA" w14:textId="77777777" w:rsidR="00943B31" w:rsidRPr="001459F7" w:rsidRDefault="00943B31" w:rsidP="002906C2">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Príznak rizika</w:t>
            </w:r>
          </w:p>
        </w:tc>
        <w:tc>
          <w:tcPr>
            <w:tcW w:w="4956" w:type="dxa"/>
            <w:gridSpan w:val="3"/>
          </w:tcPr>
          <w:p w14:paraId="4AFA7AEB" w14:textId="021E3A32" w:rsidR="00943B31" w:rsidRPr="001459F7" w:rsidRDefault="00943B31" w:rsidP="001965C8">
            <w:pPr>
              <w:rPr>
                <w:rFonts w:ascii="Times New Roman" w:hAnsi="Times New Roman" w:cs="Times New Roman"/>
              </w:rPr>
            </w:pPr>
            <w:r w:rsidRPr="001459F7">
              <w:rPr>
                <w:rFonts w:ascii="Times New Roman" w:hAnsi="Times New Roman" w:cs="Times New Roman"/>
                <w:sz w:val="18"/>
                <w:szCs w:val="18"/>
              </w:rPr>
              <w:t xml:space="preserve">Automaticky vyplnené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Uv</w:t>
            </w:r>
            <w:r w:rsidR="00782671" w:rsidRPr="001459F7">
              <w:rPr>
                <w:rFonts w:ascii="Times New Roman" w:hAnsi="Times New Roman" w:cs="Times New Roman"/>
                <w:sz w:val="18"/>
                <w:szCs w:val="18"/>
              </w:rPr>
              <w:t>edená je</w:t>
            </w:r>
            <w:r w:rsidRPr="001459F7">
              <w:rPr>
                <w:rFonts w:ascii="Times New Roman" w:hAnsi="Times New Roman" w:cs="Times New Roman"/>
                <w:sz w:val="18"/>
                <w:szCs w:val="18"/>
              </w:rPr>
              <w:t xml:space="preserve"> informácia, či ide o </w:t>
            </w:r>
            <w:del w:id="119" w:author="Autor">
              <w:r w:rsidRPr="001459F7" w:rsidDel="001965C8">
                <w:rPr>
                  <w:rFonts w:ascii="Times New Roman" w:hAnsi="Times New Roman" w:cs="Times New Roman"/>
                  <w:sz w:val="18"/>
                  <w:szCs w:val="18"/>
                </w:rPr>
                <w:delText>merateľný ukazovateľ</w:delText>
              </w:r>
            </w:del>
            <w:ins w:id="120" w:author="Autor">
              <w:r w:rsidR="001965C8">
                <w:rPr>
                  <w:rFonts w:ascii="Times New Roman" w:hAnsi="Times New Roman" w:cs="Times New Roman"/>
                  <w:sz w:val="18"/>
                  <w:szCs w:val="18"/>
                </w:rPr>
                <w:t>MU</w:t>
              </w:r>
            </w:ins>
            <w:r w:rsidRPr="001459F7">
              <w:rPr>
                <w:rFonts w:ascii="Times New Roman" w:hAnsi="Times New Roman" w:cs="Times New Roman"/>
                <w:sz w:val="18"/>
                <w:szCs w:val="18"/>
              </w:rPr>
              <w:t xml:space="preserve"> s príznakom alebo bez príznaku v zmysle </w:t>
            </w:r>
            <w:del w:id="121" w:author="Autor">
              <w:r w:rsidRPr="001459F7" w:rsidDel="001965C8">
                <w:rPr>
                  <w:rFonts w:ascii="Times New Roman" w:hAnsi="Times New Roman" w:cs="Times New Roman"/>
                  <w:sz w:val="18"/>
                  <w:szCs w:val="18"/>
                </w:rPr>
                <w:delText>z</w:delText>
              </w:r>
            </w:del>
            <w:ins w:id="122" w:author="Autor">
              <w:r w:rsidR="001965C8">
                <w:rPr>
                  <w:rFonts w:ascii="Times New Roman" w:hAnsi="Times New Roman" w:cs="Times New Roman"/>
                  <w:sz w:val="18"/>
                  <w:szCs w:val="18"/>
                </w:rPr>
                <w:t>Z</w:t>
              </w:r>
            </w:ins>
            <w:r w:rsidRPr="001459F7">
              <w:rPr>
                <w:rFonts w:ascii="Times New Roman" w:hAnsi="Times New Roman" w:cs="Times New Roman"/>
                <w:sz w:val="18"/>
                <w:szCs w:val="18"/>
              </w:rPr>
              <w:t>mluvy o</w:t>
            </w:r>
            <w:del w:id="123" w:author="Autor">
              <w:r w:rsidRPr="001459F7" w:rsidDel="001965C8">
                <w:rPr>
                  <w:rFonts w:ascii="Times New Roman" w:hAnsi="Times New Roman" w:cs="Times New Roman"/>
                  <w:sz w:val="18"/>
                  <w:szCs w:val="18"/>
                </w:rPr>
                <w:delText> </w:delText>
              </w:r>
            </w:del>
            <w:ins w:id="124" w:author="Autor">
              <w:r w:rsidR="001965C8">
                <w:rPr>
                  <w:rFonts w:ascii="Times New Roman" w:hAnsi="Times New Roman" w:cs="Times New Roman"/>
                  <w:sz w:val="18"/>
                  <w:szCs w:val="18"/>
                </w:rPr>
                <w:t xml:space="preserve"> poskytnutí </w:t>
              </w:r>
            </w:ins>
            <w:r w:rsidR="006F17FC">
              <w:rPr>
                <w:rFonts w:ascii="Times New Roman" w:hAnsi="Times New Roman" w:cs="Times New Roman"/>
                <w:sz w:val="18"/>
                <w:szCs w:val="18"/>
              </w:rPr>
              <w:t>NFP</w:t>
            </w:r>
          </w:p>
        </w:tc>
      </w:tr>
      <w:tr w:rsidR="000C6787" w:rsidRPr="001459F7" w14:paraId="4AFA7AF0" w14:textId="77777777" w:rsidTr="00271398">
        <w:tc>
          <w:tcPr>
            <w:tcW w:w="846" w:type="dxa"/>
          </w:tcPr>
          <w:p w14:paraId="4AFA7AED" w14:textId="77777777" w:rsidR="00943B31" w:rsidRPr="001459F7" w:rsidRDefault="00943B31" w:rsidP="00943B31">
            <w:pPr>
              <w:rPr>
                <w:rFonts w:ascii="Times New Roman" w:hAnsi="Times New Roman" w:cs="Times New Roman"/>
                <w:sz w:val="20"/>
                <w:szCs w:val="20"/>
              </w:rPr>
            </w:pPr>
            <w:r w:rsidRPr="001459F7">
              <w:rPr>
                <w:rFonts w:ascii="Times New Roman" w:hAnsi="Times New Roman" w:cs="Times New Roman"/>
                <w:sz w:val="20"/>
                <w:szCs w:val="20"/>
              </w:rPr>
              <w:t>20</w:t>
            </w:r>
          </w:p>
        </w:tc>
        <w:tc>
          <w:tcPr>
            <w:tcW w:w="3260" w:type="dxa"/>
            <w:gridSpan w:val="2"/>
          </w:tcPr>
          <w:p w14:paraId="4AFA7AEE" w14:textId="77777777" w:rsidR="00943B31" w:rsidRPr="001459F7" w:rsidRDefault="00943B31" w:rsidP="002906C2">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Merná jednotka</w:t>
            </w:r>
          </w:p>
        </w:tc>
        <w:tc>
          <w:tcPr>
            <w:tcW w:w="4956" w:type="dxa"/>
            <w:gridSpan w:val="3"/>
          </w:tcPr>
          <w:p w14:paraId="4AFA7AEF" w14:textId="19F7565A" w:rsidR="00943B31" w:rsidRPr="001459F7" w:rsidRDefault="00943B31" w:rsidP="001965C8">
            <w:pPr>
              <w:rPr>
                <w:rFonts w:ascii="Times New Roman" w:hAnsi="Times New Roman" w:cs="Times New Roman"/>
              </w:rPr>
            </w:pPr>
            <w:r w:rsidRPr="001459F7">
              <w:rPr>
                <w:rFonts w:ascii="Times New Roman" w:hAnsi="Times New Roman" w:cs="Times New Roman"/>
                <w:sz w:val="18"/>
                <w:szCs w:val="18"/>
              </w:rPr>
              <w:t xml:space="preserve">Automaticky vyplnené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Uv</w:t>
            </w:r>
            <w:r w:rsidR="00782671" w:rsidRPr="001459F7">
              <w:rPr>
                <w:rFonts w:ascii="Times New Roman" w:hAnsi="Times New Roman" w:cs="Times New Roman"/>
                <w:sz w:val="18"/>
                <w:szCs w:val="18"/>
              </w:rPr>
              <w:t>edená je</w:t>
            </w:r>
            <w:r w:rsidRPr="001459F7">
              <w:rPr>
                <w:rFonts w:ascii="Times New Roman" w:hAnsi="Times New Roman" w:cs="Times New Roman"/>
                <w:sz w:val="18"/>
                <w:szCs w:val="18"/>
              </w:rPr>
              <w:t xml:space="preserve"> merná jednotka v zmysle zmluvy o poskytnutí </w:t>
            </w:r>
            <w:del w:id="125" w:author="Autor">
              <w:r w:rsidRPr="001459F7" w:rsidDel="001965C8">
                <w:rPr>
                  <w:rFonts w:ascii="Times New Roman" w:hAnsi="Times New Roman" w:cs="Times New Roman"/>
                  <w:sz w:val="18"/>
                  <w:szCs w:val="18"/>
                </w:rPr>
                <w:delText>nenávratného finančného príspevku</w:delText>
              </w:r>
            </w:del>
            <w:ins w:id="126" w:author="Autor">
              <w:r w:rsidR="001965C8">
                <w:rPr>
                  <w:rFonts w:ascii="Times New Roman" w:hAnsi="Times New Roman" w:cs="Times New Roman"/>
                  <w:sz w:val="18"/>
                  <w:szCs w:val="18"/>
                </w:rPr>
                <w:t>NFP</w:t>
              </w:r>
            </w:ins>
          </w:p>
        </w:tc>
      </w:tr>
      <w:tr w:rsidR="000C6787" w:rsidRPr="001459F7" w14:paraId="4AFA7AF4" w14:textId="77777777" w:rsidTr="00271398">
        <w:tc>
          <w:tcPr>
            <w:tcW w:w="846" w:type="dxa"/>
          </w:tcPr>
          <w:p w14:paraId="4AFA7AF1" w14:textId="77777777" w:rsidR="00943B31" w:rsidRPr="001459F7" w:rsidRDefault="00943B31" w:rsidP="00943B31">
            <w:pPr>
              <w:rPr>
                <w:rFonts w:ascii="Times New Roman" w:hAnsi="Times New Roman" w:cs="Times New Roman"/>
                <w:sz w:val="20"/>
                <w:szCs w:val="20"/>
              </w:rPr>
            </w:pPr>
            <w:r w:rsidRPr="001459F7">
              <w:rPr>
                <w:rFonts w:ascii="Times New Roman" w:hAnsi="Times New Roman" w:cs="Times New Roman"/>
                <w:sz w:val="20"/>
                <w:szCs w:val="20"/>
              </w:rPr>
              <w:t>21</w:t>
            </w:r>
          </w:p>
        </w:tc>
        <w:tc>
          <w:tcPr>
            <w:tcW w:w="3260" w:type="dxa"/>
            <w:gridSpan w:val="2"/>
          </w:tcPr>
          <w:p w14:paraId="4AFA7AF2" w14:textId="77777777" w:rsidR="00943B31" w:rsidRPr="001459F7" w:rsidRDefault="00943B31" w:rsidP="002906C2">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Typ závislosti ukazovateľa</w:t>
            </w:r>
          </w:p>
        </w:tc>
        <w:tc>
          <w:tcPr>
            <w:tcW w:w="4956" w:type="dxa"/>
            <w:gridSpan w:val="3"/>
          </w:tcPr>
          <w:p w14:paraId="4AFA7AF3" w14:textId="11388BD8" w:rsidR="00943B31" w:rsidRPr="001459F7" w:rsidRDefault="00943B31" w:rsidP="001965C8">
            <w:pPr>
              <w:rPr>
                <w:rFonts w:ascii="Times New Roman" w:hAnsi="Times New Roman" w:cs="Times New Roman"/>
              </w:rPr>
            </w:pPr>
            <w:r w:rsidRPr="001459F7">
              <w:rPr>
                <w:rFonts w:ascii="Times New Roman" w:hAnsi="Times New Roman" w:cs="Times New Roman"/>
                <w:sz w:val="18"/>
                <w:szCs w:val="18"/>
              </w:rPr>
              <w:t xml:space="preserve">Automaticky vyplnené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Spôsob</w:t>
            </w:r>
            <w:r w:rsidR="00D06E5C" w:rsidRPr="001459F7">
              <w:rPr>
                <w:rFonts w:ascii="Times New Roman" w:hAnsi="Times New Roman" w:cs="Times New Roman"/>
                <w:sz w:val="18"/>
                <w:szCs w:val="18"/>
              </w:rPr>
              <w:t>,</w:t>
            </w:r>
            <w:r w:rsidRPr="001459F7">
              <w:rPr>
                <w:rFonts w:ascii="Times New Roman" w:hAnsi="Times New Roman" w:cs="Times New Roman"/>
                <w:sz w:val="18"/>
                <w:szCs w:val="18"/>
              </w:rPr>
              <w:t xml:space="preserve"> akým sa budú narátavať hodnoty z cieľových hodnôt</w:t>
            </w:r>
            <w:r w:rsidR="00D06E5C" w:rsidRPr="001459F7">
              <w:rPr>
                <w:rFonts w:ascii="Times New Roman" w:hAnsi="Times New Roman" w:cs="Times New Roman"/>
                <w:sz w:val="18"/>
                <w:szCs w:val="18"/>
              </w:rPr>
              <w:t xml:space="preserve"> aktivít</w:t>
            </w:r>
            <w:r w:rsidRPr="001459F7">
              <w:rPr>
                <w:rFonts w:ascii="Times New Roman" w:hAnsi="Times New Roman" w:cs="Times New Roman"/>
                <w:sz w:val="18"/>
                <w:szCs w:val="18"/>
              </w:rPr>
              <w:t xml:space="preserve"> do celkovej cieľovej hodnoty </w:t>
            </w:r>
            <w:del w:id="127" w:author="Autor">
              <w:r w:rsidRPr="001459F7" w:rsidDel="001965C8">
                <w:rPr>
                  <w:rFonts w:ascii="Times New Roman" w:hAnsi="Times New Roman" w:cs="Times New Roman"/>
                  <w:sz w:val="18"/>
                  <w:szCs w:val="18"/>
                </w:rPr>
                <w:delText>merateľného ukazovateľa</w:delText>
              </w:r>
            </w:del>
            <w:ins w:id="128" w:author="Autor">
              <w:r w:rsidR="001965C8">
                <w:rPr>
                  <w:rFonts w:ascii="Times New Roman" w:hAnsi="Times New Roman" w:cs="Times New Roman"/>
                  <w:sz w:val="18"/>
                  <w:szCs w:val="18"/>
                </w:rPr>
                <w:t>MU</w:t>
              </w:r>
            </w:ins>
            <w:r w:rsidRPr="001459F7">
              <w:rPr>
                <w:rFonts w:ascii="Times New Roman" w:hAnsi="Times New Roman" w:cs="Times New Roman"/>
                <w:sz w:val="18"/>
                <w:szCs w:val="18"/>
              </w:rPr>
              <w:t xml:space="preserve"> (Súčet, Maximálna hodnota, Priemer, Súčet za typ aktivity, potom maximum, Maximum za typ aktivity, potom súčet, Maximum za subjekt, potom súčet, Maximum za štát, potom súčet, Súčet za kategóriu regiónov, potom maximum)</w:t>
            </w:r>
          </w:p>
        </w:tc>
      </w:tr>
      <w:tr w:rsidR="000C6787" w:rsidRPr="001459F7" w14:paraId="4AFA7AF8" w14:textId="77777777" w:rsidTr="00271398">
        <w:tc>
          <w:tcPr>
            <w:tcW w:w="846" w:type="dxa"/>
          </w:tcPr>
          <w:p w14:paraId="4AFA7AF5" w14:textId="77777777" w:rsidR="00943B31" w:rsidRPr="001459F7" w:rsidRDefault="00943B31" w:rsidP="00943B31">
            <w:pPr>
              <w:rPr>
                <w:rFonts w:ascii="Times New Roman" w:hAnsi="Times New Roman" w:cs="Times New Roman"/>
                <w:sz w:val="20"/>
                <w:szCs w:val="20"/>
              </w:rPr>
            </w:pPr>
            <w:r w:rsidRPr="001459F7">
              <w:rPr>
                <w:rFonts w:ascii="Times New Roman" w:hAnsi="Times New Roman" w:cs="Times New Roman"/>
                <w:sz w:val="20"/>
                <w:szCs w:val="20"/>
              </w:rPr>
              <w:t>22</w:t>
            </w:r>
          </w:p>
        </w:tc>
        <w:tc>
          <w:tcPr>
            <w:tcW w:w="3260" w:type="dxa"/>
            <w:gridSpan w:val="2"/>
          </w:tcPr>
          <w:p w14:paraId="4AFA7AF6" w14:textId="77777777" w:rsidR="00943B31" w:rsidRPr="001459F7" w:rsidRDefault="00943B31" w:rsidP="002906C2">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Plánovaný stav</w:t>
            </w:r>
          </w:p>
        </w:tc>
        <w:tc>
          <w:tcPr>
            <w:tcW w:w="4956" w:type="dxa"/>
            <w:gridSpan w:val="3"/>
          </w:tcPr>
          <w:p w14:paraId="4AFA7AF7" w14:textId="1F792207" w:rsidR="00943B31" w:rsidRPr="001459F7" w:rsidRDefault="00943B31" w:rsidP="001965C8">
            <w:pPr>
              <w:widowControl w:val="0"/>
              <w:autoSpaceDE w:val="0"/>
              <w:autoSpaceDN w:val="0"/>
              <w:adjustRightInd w:val="0"/>
              <w:rPr>
                <w:rFonts w:ascii="Times New Roman" w:hAnsi="Times New Roman" w:cs="Times New Roman"/>
                <w:sz w:val="18"/>
                <w:szCs w:val="18"/>
              </w:rPr>
            </w:pPr>
            <w:r w:rsidRPr="001459F7">
              <w:rPr>
                <w:rFonts w:ascii="Times New Roman" w:hAnsi="Times New Roman" w:cs="Times New Roman"/>
                <w:sz w:val="18"/>
                <w:szCs w:val="18"/>
              </w:rPr>
              <w:t xml:space="preserve">Automaticky vyplnené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Uv</w:t>
            </w:r>
            <w:r w:rsidR="00782671" w:rsidRPr="001459F7">
              <w:rPr>
                <w:rFonts w:ascii="Times New Roman" w:hAnsi="Times New Roman" w:cs="Times New Roman"/>
                <w:sz w:val="18"/>
                <w:szCs w:val="18"/>
              </w:rPr>
              <w:t>edený je</w:t>
            </w:r>
            <w:r w:rsidRPr="001459F7">
              <w:rPr>
                <w:rFonts w:ascii="Times New Roman" w:hAnsi="Times New Roman" w:cs="Times New Roman"/>
                <w:sz w:val="18"/>
                <w:szCs w:val="18"/>
              </w:rPr>
              <w:t xml:space="preserve"> plánovaný stav </w:t>
            </w:r>
            <w:del w:id="129" w:author="Autor">
              <w:r w:rsidRPr="001459F7" w:rsidDel="001965C8">
                <w:rPr>
                  <w:rFonts w:ascii="Times New Roman" w:hAnsi="Times New Roman" w:cs="Times New Roman"/>
                  <w:sz w:val="18"/>
                  <w:szCs w:val="18"/>
                </w:rPr>
                <w:delText>mer</w:delText>
              </w:r>
              <w:r w:rsidR="001965C8" w:rsidDel="001965C8">
                <w:rPr>
                  <w:rFonts w:ascii="Times New Roman" w:hAnsi="Times New Roman" w:cs="Times New Roman"/>
                  <w:sz w:val="18"/>
                  <w:szCs w:val="18"/>
                </w:rPr>
                <w:delText>ateľných ukazovateľov</w:delText>
              </w:r>
            </w:del>
            <w:ins w:id="130" w:author="Autor">
              <w:r w:rsidR="001965C8">
                <w:rPr>
                  <w:rFonts w:ascii="Times New Roman" w:hAnsi="Times New Roman" w:cs="Times New Roman"/>
                  <w:sz w:val="18"/>
                  <w:szCs w:val="18"/>
                </w:rPr>
                <w:t>MU</w:t>
              </w:r>
            </w:ins>
            <w:r w:rsidR="001965C8">
              <w:rPr>
                <w:rFonts w:ascii="Times New Roman" w:hAnsi="Times New Roman" w:cs="Times New Roman"/>
                <w:sz w:val="18"/>
                <w:szCs w:val="18"/>
              </w:rPr>
              <w:t xml:space="preserve"> v zmysle Z</w:t>
            </w:r>
            <w:r w:rsidRPr="001459F7">
              <w:rPr>
                <w:rFonts w:ascii="Times New Roman" w:hAnsi="Times New Roman" w:cs="Times New Roman"/>
                <w:sz w:val="18"/>
                <w:szCs w:val="18"/>
              </w:rPr>
              <w:t>mluvy o</w:t>
            </w:r>
            <w:r w:rsidR="001965C8">
              <w:rPr>
                <w:rFonts w:ascii="Times New Roman" w:hAnsi="Times New Roman" w:cs="Times New Roman"/>
                <w:sz w:val="18"/>
                <w:szCs w:val="18"/>
              </w:rPr>
              <w:t xml:space="preserve"> poskytnutí </w:t>
            </w:r>
            <w:r w:rsidR="006F17FC">
              <w:rPr>
                <w:rFonts w:ascii="Times New Roman" w:hAnsi="Times New Roman" w:cs="Times New Roman"/>
                <w:sz w:val="18"/>
                <w:szCs w:val="18"/>
              </w:rPr>
              <w:t>NFP</w:t>
            </w:r>
            <w:r w:rsidR="00853AB0">
              <w:rPr>
                <w:rFonts w:ascii="Times New Roman" w:hAnsi="Times New Roman" w:cs="Times New Roman"/>
                <w:sz w:val="18"/>
                <w:szCs w:val="18"/>
              </w:rPr>
              <w:t>.</w:t>
            </w:r>
          </w:p>
        </w:tc>
      </w:tr>
      <w:tr w:rsidR="000C6787" w:rsidRPr="001459F7" w14:paraId="4AFA7AFE" w14:textId="77777777" w:rsidTr="00E666DF">
        <w:tc>
          <w:tcPr>
            <w:tcW w:w="846" w:type="dxa"/>
          </w:tcPr>
          <w:p w14:paraId="4AFA7AF9" w14:textId="77777777" w:rsidR="00943B31" w:rsidRPr="001459F7" w:rsidRDefault="00943B31" w:rsidP="00943B31">
            <w:pPr>
              <w:rPr>
                <w:rFonts w:ascii="Times New Roman" w:hAnsi="Times New Roman" w:cs="Times New Roman"/>
                <w:sz w:val="20"/>
                <w:szCs w:val="20"/>
              </w:rPr>
            </w:pPr>
            <w:r w:rsidRPr="001459F7">
              <w:rPr>
                <w:rFonts w:ascii="Times New Roman" w:hAnsi="Times New Roman" w:cs="Times New Roman"/>
                <w:sz w:val="20"/>
                <w:szCs w:val="20"/>
              </w:rPr>
              <w:t>23</w:t>
            </w:r>
          </w:p>
        </w:tc>
        <w:tc>
          <w:tcPr>
            <w:tcW w:w="1630" w:type="dxa"/>
            <w:vMerge w:val="restart"/>
          </w:tcPr>
          <w:p w14:paraId="4AFA7AFA" w14:textId="77777777" w:rsidR="00943B31" w:rsidRPr="001459F7" w:rsidRDefault="00943B31" w:rsidP="00943B31">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 xml:space="preserve">Skutočný stav </w:t>
            </w:r>
            <w:proofErr w:type="spellStart"/>
            <w:r w:rsidRPr="001459F7">
              <w:rPr>
                <w:rFonts w:ascii="Times New Roman" w:hAnsi="Times New Roman" w:cs="Times New Roman"/>
                <w:b/>
                <w:bCs/>
                <w:sz w:val="20"/>
                <w:szCs w:val="20"/>
              </w:rPr>
              <w:t>kumulatív</w:t>
            </w:r>
            <w:proofErr w:type="spellEnd"/>
          </w:p>
          <w:p w14:paraId="4AFA7AFB" w14:textId="77777777" w:rsidR="00943B31" w:rsidRPr="001459F7" w:rsidRDefault="00943B31" w:rsidP="00943B31">
            <w:pPr>
              <w:widowControl w:val="0"/>
              <w:autoSpaceDE w:val="0"/>
              <w:autoSpaceDN w:val="0"/>
              <w:adjustRightInd w:val="0"/>
              <w:rPr>
                <w:rFonts w:ascii="Times New Roman" w:hAnsi="Times New Roman" w:cs="Times New Roman"/>
                <w:b/>
                <w:bCs/>
                <w:sz w:val="20"/>
                <w:szCs w:val="20"/>
              </w:rPr>
            </w:pPr>
          </w:p>
        </w:tc>
        <w:tc>
          <w:tcPr>
            <w:tcW w:w="1630" w:type="dxa"/>
          </w:tcPr>
          <w:p w14:paraId="4AFA7AFC" w14:textId="77777777" w:rsidR="00943B31" w:rsidRPr="001459F7" w:rsidRDefault="00943B31" w:rsidP="00943B31">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ženy</w:t>
            </w:r>
          </w:p>
        </w:tc>
        <w:tc>
          <w:tcPr>
            <w:tcW w:w="4956" w:type="dxa"/>
            <w:gridSpan w:val="3"/>
          </w:tcPr>
          <w:p w14:paraId="4AFA7AFD" w14:textId="7F299725" w:rsidR="00943B31" w:rsidRPr="001459F7" w:rsidRDefault="00943B31" w:rsidP="00950FB6">
            <w:pPr>
              <w:rPr>
                <w:rFonts w:ascii="Times New Roman" w:hAnsi="Times New Roman" w:cs="Times New Roman"/>
              </w:rPr>
            </w:pPr>
            <w:r w:rsidRPr="001459F7">
              <w:rPr>
                <w:rFonts w:ascii="Times New Roman" w:hAnsi="Times New Roman" w:cs="Times New Roman"/>
                <w:sz w:val="18"/>
                <w:szCs w:val="18"/>
              </w:rPr>
              <w:t xml:space="preserve">Automaticky vyplnené </w:t>
            </w:r>
            <w:r w:rsidR="00C25FD4">
              <w:rPr>
                <w:rFonts w:ascii="Times New Roman" w:hAnsi="Times New Roman" w:cs="Times New Roman"/>
                <w:sz w:val="18"/>
                <w:szCs w:val="18"/>
              </w:rPr>
              <w:t>–</w:t>
            </w:r>
            <w:r w:rsidR="001965C8">
              <w:rPr>
                <w:rFonts w:ascii="Times New Roman" w:hAnsi="Times New Roman" w:cs="Times New Roman"/>
                <w:sz w:val="18"/>
                <w:szCs w:val="18"/>
              </w:rPr>
              <w:t xml:space="preserve"> </w:t>
            </w:r>
            <w:r w:rsidRPr="001459F7">
              <w:rPr>
                <w:rFonts w:ascii="Times New Roman" w:hAnsi="Times New Roman" w:cs="Times New Roman"/>
                <w:sz w:val="18"/>
                <w:szCs w:val="18"/>
              </w:rPr>
              <w:t>zobrazí sa</w:t>
            </w:r>
            <w:r w:rsidR="00D06E5C" w:rsidRPr="001459F7">
              <w:rPr>
                <w:rFonts w:ascii="Times New Roman" w:hAnsi="Times New Roman" w:cs="Times New Roman"/>
                <w:sz w:val="18"/>
                <w:szCs w:val="18"/>
              </w:rPr>
              <w:t>,</w:t>
            </w:r>
            <w:r w:rsidRPr="001459F7">
              <w:rPr>
                <w:rFonts w:ascii="Times New Roman" w:hAnsi="Times New Roman" w:cs="Times New Roman"/>
                <w:sz w:val="18"/>
                <w:szCs w:val="18"/>
              </w:rPr>
              <w:t xml:space="preserve"> ak sa ukazovateľ vykazuje za pohlavie</w:t>
            </w:r>
          </w:p>
        </w:tc>
      </w:tr>
      <w:tr w:rsidR="000C6787" w:rsidRPr="001459F7" w14:paraId="4AFA7B03" w14:textId="77777777" w:rsidTr="00E666DF">
        <w:tc>
          <w:tcPr>
            <w:tcW w:w="846" w:type="dxa"/>
          </w:tcPr>
          <w:p w14:paraId="4AFA7AFF" w14:textId="77777777" w:rsidR="00943B31" w:rsidRPr="001459F7" w:rsidRDefault="00943B31" w:rsidP="00943B31">
            <w:pPr>
              <w:rPr>
                <w:rFonts w:ascii="Times New Roman" w:hAnsi="Times New Roman" w:cs="Times New Roman"/>
                <w:sz w:val="20"/>
                <w:szCs w:val="20"/>
              </w:rPr>
            </w:pPr>
            <w:r w:rsidRPr="001459F7">
              <w:rPr>
                <w:rFonts w:ascii="Times New Roman" w:hAnsi="Times New Roman" w:cs="Times New Roman"/>
                <w:sz w:val="20"/>
                <w:szCs w:val="20"/>
              </w:rPr>
              <w:t>24</w:t>
            </w:r>
          </w:p>
        </w:tc>
        <w:tc>
          <w:tcPr>
            <w:tcW w:w="1630" w:type="dxa"/>
            <w:vMerge/>
          </w:tcPr>
          <w:p w14:paraId="4AFA7B00"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p>
        </w:tc>
        <w:tc>
          <w:tcPr>
            <w:tcW w:w="1630" w:type="dxa"/>
          </w:tcPr>
          <w:p w14:paraId="4AFA7B01"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muži</w:t>
            </w:r>
          </w:p>
        </w:tc>
        <w:tc>
          <w:tcPr>
            <w:tcW w:w="4956" w:type="dxa"/>
            <w:gridSpan w:val="3"/>
          </w:tcPr>
          <w:p w14:paraId="4AFA7B02" w14:textId="4B00F611" w:rsidR="00943B31" w:rsidRPr="001459F7" w:rsidRDefault="00943B31" w:rsidP="00950FB6">
            <w:pPr>
              <w:rPr>
                <w:rFonts w:ascii="Times New Roman" w:hAnsi="Times New Roman" w:cs="Times New Roman"/>
              </w:rPr>
            </w:pPr>
            <w:r w:rsidRPr="001459F7">
              <w:rPr>
                <w:rFonts w:ascii="Times New Roman" w:hAnsi="Times New Roman" w:cs="Times New Roman"/>
                <w:sz w:val="18"/>
                <w:szCs w:val="18"/>
              </w:rPr>
              <w:t xml:space="preserve">Automaticky vyplnené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zobrazí sa</w:t>
            </w:r>
            <w:r w:rsidR="00D06E5C" w:rsidRPr="001459F7">
              <w:rPr>
                <w:rFonts w:ascii="Times New Roman" w:hAnsi="Times New Roman" w:cs="Times New Roman"/>
                <w:sz w:val="18"/>
                <w:szCs w:val="18"/>
              </w:rPr>
              <w:t>,</w:t>
            </w:r>
            <w:r w:rsidRPr="001459F7">
              <w:rPr>
                <w:rFonts w:ascii="Times New Roman" w:hAnsi="Times New Roman" w:cs="Times New Roman"/>
                <w:sz w:val="18"/>
                <w:szCs w:val="18"/>
              </w:rPr>
              <w:t xml:space="preserve"> ak sa ukazovateľ vykazuje za pohlavie</w:t>
            </w:r>
          </w:p>
        </w:tc>
      </w:tr>
      <w:tr w:rsidR="000C6787" w:rsidRPr="001459F7" w14:paraId="4AFA7B08" w14:textId="77777777" w:rsidTr="00E666DF">
        <w:tc>
          <w:tcPr>
            <w:tcW w:w="846" w:type="dxa"/>
          </w:tcPr>
          <w:p w14:paraId="4AFA7B04" w14:textId="77777777" w:rsidR="00943B31" w:rsidRPr="001459F7" w:rsidRDefault="00943B31" w:rsidP="00943B31">
            <w:pPr>
              <w:rPr>
                <w:rFonts w:ascii="Times New Roman" w:hAnsi="Times New Roman" w:cs="Times New Roman"/>
                <w:sz w:val="20"/>
                <w:szCs w:val="20"/>
              </w:rPr>
            </w:pPr>
            <w:r w:rsidRPr="001459F7">
              <w:rPr>
                <w:rFonts w:ascii="Times New Roman" w:hAnsi="Times New Roman" w:cs="Times New Roman"/>
                <w:sz w:val="20"/>
                <w:szCs w:val="20"/>
              </w:rPr>
              <w:t>25</w:t>
            </w:r>
          </w:p>
        </w:tc>
        <w:tc>
          <w:tcPr>
            <w:tcW w:w="1630" w:type="dxa"/>
            <w:vMerge/>
          </w:tcPr>
          <w:p w14:paraId="4AFA7B05"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p>
        </w:tc>
        <w:tc>
          <w:tcPr>
            <w:tcW w:w="1630" w:type="dxa"/>
          </w:tcPr>
          <w:p w14:paraId="4AFA7B06"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spolu</w:t>
            </w:r>
          </w:p>
        </w:tc>
        <w:tc>
          <w:tcPr>
            <w:tcW w:w="4956" w:type="dxa"/>
            <w:gridSpan w:val="3"/>
          </w:tcPr>
          <w:p w14:paraId="4AFA7B07" w14:textId="77777777" w:rsidR="00943B31" w:rsidRPr="001459F7" w:rsidRDefault="00943B31" w:rsidP="00950FB6">
            <w:pPr>
              <w:rPr>
                <w:rFonts w:ascii="Times New Roman" w:hAnsi="Times New Roman" w:cs="Times New Roman"/>
              </w:rPr>
            </w:pPr>
            <w:r w:rsidRPr="001459F7">
              <w:rPr>
                <w:rFonts w:ascii="Times New Roman" w:hAnsi="Times New Roman" w:cs="Times New Roman"/>
                <w:sz w:val="18"/>
                <w:szCs w:val="18"/>
              </w:rPr>
              <w:t>Automaticky vyplnené</w:t>
            </w:r>
          </w:p>
        </w:tc>
      </w:tr>
      <w:tr w:rsidR="000C6787" w:rsidRPr="001459F7" w14:paraId="4AFA7B0C" w14:textId="77777777" w:rsidTr="00271398">
        <w:tc>
          <w:tcPr>
            <w:tcW w:w="846" w:type="dxa"/>
          </w:tcPr>
          <w:p w14:paraId="4AFA7B09" w14:textId="77777777" w:rsidR="00943B31" w:rsidRPr="001459F7" w:rsidRDefault="00943B31" w:rsidP="00943B31">
            <w:pPr>
              <w:rPr>
                <w:rFonts w:ascii="Times New Roman" w:hAnsi="Times New Roman" w:cs="Times New Roman"/>
                <w:sz w:val="20"/>
                <w:szCs w:val="20"/>
              </w:rPr>
            </w:pPr>
            <w:r w:rsidRPr="001459F7">
              <w:rPr>
                <w:rFonts w:ascii="Times New Roman" w:hAnsi="Times New Roman" w:cs="Times New Roman"/>
                <w:sz w:val="20"/>
                <w:szCs w:val="20"/>
              </w:rPr>
              <w:t>26</w:t>
            </w:r>
          </w:p>
        </w:tc>
        <w:tc>
          <w:tcPr>
            <w:tcW w:w="3260" w:type="dxa"/>
            <w:gridSpan w:val="2"/>
          </w:tcPr>
          <w:p w14:paraId="4AFA7B0A" w14:textId="77777777" w:rsidR="00943B31" w:rsidRPr="001459F7" w:rsidRDefault="00943B31" w:rsidP="002906C2">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 xml:space="preserve">Miera plnenia </w:t>
            </w:r>
            <w:proofErr w:type="spellStart"/>
            <w:r w:rsidRPr="001459F7">
              <w:rPr>
                <w:rFonts w:ascii="Times New Roman" w:hAnsi="Times New Roman" w:cs="Times New Roman"/>
                <w:b/>
                <w:bCs/>
                <w:sz w:val="20"/>
                <w:szCs w:val="20"/>
              </w:rPr>
              <w:t>kumulatív</w:t>
            </w:r>
            <w:proofErr w:type="spellEnd"/>
            <w:r w:rsidRPr="001459F7">
              <w:rPr>
                <w:rFonts w:ascii="Times New Roman" w:hAnsi="Times New Roman" w:cs="Times New Roman"/>
                <w:b/>
                <w:bCs/>
                <w:sz w:val="20"/>
                <w:szCs w:val="20"/>
              </w:rPr>
              <w:br/>
              <w:t>(v %)</w:t>
            </w:r>
          </w:p>
        </w:tc>
        <w:tc>
          <w:tcPr>
            <w:tcW w:w="4956" w:type="dxa"/>
            <w:gridSpan w:val="3"/>
          </w:tcPr>
          <w:p w14:paraId="4AFA7B0B" w14:textId="53C9C8CF" w:rsidR="00943B31" w:rsidRPr="001459F7" w:rsidRDefault="00943B31" w:rsidP="001965C8">
            <w:pPr>
              <w:rPr>
                <w:rFonts w:ascii="Times New Roman" w:hAnsi="Times New Roman" w:cs="Times New Roman"/>
              </w:rPr>
            </w:pPr>
            <w:r w:rsidRPr="001459F7">
              <w:rPr>
                <w:rFonts w:ascii="Times New Roman" w:hAnsi="Times New Roman" w:cs="Times New Roman"/>
                <w:sz w:val="18"/>
                <w:szCs w:val="18"/>
              </w:rPr>
              <w:t xml:space="preserve">Automaticky vyplnené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(26=25/22) Pomer skutočného stavu (stĺpec č. 25) k plánovanému stavu (stĺpec č. 22) </w:t>
            </w:r>
            <w:del w:id="131" w:author="Autor">
              <w:r w:rsidRPr="001459F7" w:rsidDel="001965C8">
                <w:rPr>
                  <w:rFonts w:ascii="Times New Roman" w:hAnsi="Times New Roman" w:cs="Times New Roman"/>
                  <w:sz w:val="18"/>
                  <w:szCs w:val="18"/>
                </w:rPr>
                <w:delText>merateľného ukazovateľa</w:delText>
              </w:r>
            </w:del>
            <w:ins w:id="132" w:author="Autor">
              <w:r w:rsidR="001965C8">
                <w:rPr>
                  <w:rFonts w:ascii="Times New Roman" w:hAnsi="Times New Roman" w:cs="Times New Roman"/>
                  <w:sz w:val="18"/>
                  <w:szCs w:val="18"/>
                </w:rPr>
                <w:t>MU</w:t>
              </w:r>
            </w:ins>
            <w:r w:rsidRPr="001459F7">
              <w:rPr>
                <w:rFonts w:ascii="Times New Roman" w:hAnsi="Times New Roman" w:cs="Times New Roman"/>
                <w:sz w:val="18"/>
                <w:szCs w:val="18"/>
              </w:rPr>
              <w:t xml:space="preserve">  projektu v percentuálnom vyjadrení</w:t>
            </w:r>
          </w:p>
        </w:tc>
      </w:tr>
      <w:tr w:rsidR="000C6787" w:rsidRPr="001459F7" w14:paraId="4AFA7B12" w14:textId="77777777" w:rsidTr="00D64A35">
        <w:tc>
          <w:tcPr>
            <w:tcW w:w="846" w:type="dxa"/>
          </w:tcPr>
          <w:p w14:paraId="4AFA7B0D" w14:textId="77777777" w:rsidR="00943B31" w:rsidRPr="001459F7" w:rsidRDefault="00943B31" w:rsidP="00943B31">
            <w:pPr>
              <w:rPr>
                <w:rFonts w:ascii="Times New Roman" w:hAnsi="Times New Roman" w:cs="Times New Roman"/>
                <w:sz w:val="20"/>
                <w:szCs w:val="20"/>
              </w:rPr>
            </w:pPr>
            <w:r w:rsidRPr="001459F7">
              <w:rPr>
                <w:rFonts w:ascii="Times New Roman" w:hAnsi="Times New Roman" w:cs="Times New Roman"/>
                <w:sz w:val="20"/>
                <w:szCs w:val="20"/>
              </w:rPr>
              <w:t>27</w:t>
            </w:r>
          </w:p>
        </w:tc>
        <w:tc>
          <w:tcPr>
            <w:tcW w:w="1630" w:type="dxa"/>
            <w:vMerge w:val="restart"/>
          </w:tcPr>
          <w:p w14:paraId="63C9867B" w14:textId="77777777" w:rsidR="005B0837" w:rsidRDefault="005B0837" w:rsidP="00943B31">
            <w:pPr>
              <w:widowControl w:val="0"/>
              <w:autoSpaceDE w:val="0"/>
              <w:autoSpaceDN w:val="0"/>
              <w:adjustRightInd w:val="0"/>
              <w:rPr>
                <w:rFonts w:ascii="Times New Roman" w:hAnsi="Times New Roman" w:cs="Times New Roman"/>
                <w:b/>
                <w:bCs/>
                <w:sz w:val="20"/>
                <w:szCs w:val="20"/>
              </w:rPr>
            </w:pPr>
          </w:p>
          <w:p w14:paraId="45391518" w14:textId="77777777" w:rsidR="005B0837" w:rsidRDefault="005B0837" w:rsidP="00943B31">
            <w:pPr>
              <w:widowControl w:val="0"/>
              <w:autoSpaceDE w:val="0"/>
              <w:autoSpaceDN w:val="0"/>
              <w:adjustRightInd w:val="0"/>
              <w:rPr>
                <w:rFonts w:ascii="Times New Roman" w:hAnsi="Times New Roman" w:cs="Times New Roman"/>
                <w:b/>
                <w:bCs/>
                <w:sz w:val="20"/>
                <w:szCs w:val="20"/>
              </w:rPr>
            </w:pPr>
          </w:p>
          <w:p w14:paraId="4AFA7B0E" w14:textId="77777777" w:rsidR="00943B31" w:rsidRPr="001459F7" w:rsidRDefault="00943B31" w:rsidP="00943B31">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Skutočný stav ročný</w:t>
            </w:r>
          </w:p>
          <w:p w14:paraId="4AFA7B0F" w14:textId="77777777" w:rsidR="00943B31" w:rsidRPr="001459F7" w:rsidRDefault="00943B31" w:rsidP="00943B31">
            <w:pPr>
              <w:widowControl w:val="0"/>
              <w:autoSpaceDE w:val="0"/>
              <w:autoSpaceDN w:val="0"/>
              <w:adjustRightInd w:val="0"/>
              <w:rPr>
                <w:rFonts w:ascii="Times New Roman" w:hAnsi="Times New Roman" w:cs="Times New Roman"/>
                <w:b/>
                <w:bCs/>
                <w:sz w:val="20"/>
                <w:szCs w:val="20"/>
              </w:rPr>
            </w:pPr>
          </w:p>
        </w:tc>
        <w:tc>
          <w:tcPr>
            <w:tcW w:w="1630" w:type="dxa"/>
          </w:tcPr>
          <w:p w14:paraId="4AFA7B10" w14:textId="77777777" w:rsidR="00943B31" w:rsidRPr="001459F7" w:rsidRDefault="00943B31" w:rsidP="00943B31">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lastRenderedPageBreak/>
              <w:t>ženy</w:t>
            </w:r>
          </w:p>
        </w:tc>
        <w:tc>
          <w:tcPr>
            <w:tcW w:w="4956" w:type="dxa"/>
            <w:gridSpan w:val="3"/>
          </w:tcPr>
          <w:p w14:paraId="4AFA7B11" w14:textId="199167E7" w:rsidR="00943B31" w:rsidRPr="001459F7" w:rsidRDefault="00943B31" w:rsidP="00950FB6">
            <w:pPr>
              <w:rPr>
                <w:rFonts w:ascii="Times New Roman" w:hAnsi="Times New Roman" w:cs="Times New Roman"/>
              </w:rPr>
            </w:pPr>
            <w:r w:rsidRPr="001459F7">
              <w:rPr>
                <w:rFonts w:ascii="Times New Roman" w:hAnsi="Times New Roman" w:cs="Times New Roman"/>
                <w:sz w:val="18"/>
                <w:szCs w:val="18"/>
              </w:rPr>
              <w:t xml:space="preserve">Automaticky vyplnené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zobrazí sa ak sa ukazovateľ vykazuje za pohlavie</w:t>
            </w:r>
          </w:p>
        </w:tc>
      </w:tr>
      <w:tr w:rsidR="000C6787" w:rsidRPr="001459F7" w14:paraId="4AFA7B17" w14:textId="77777777" w:rsidTr="00D64A35">
        <w:tc>
          <w:tcPr>
            <w:tcW w:w="846" w:type="dxa"/>
          </w:tcPr>
          <w:p w14:paraId="4AFA7B13" w14:textId="77777777" w:rsidR="00943B31" w:rsidRPr="001459F7" w:rsidRDefault="00943B31" w:rsidP="00943B31">
            <w:pPr>
              <w:rPr>
                <w:rFonts w:ascii="Times New Roman" w:hAnsi="Times New Roman" w:cs="Times New Roman"/>
                <w:sz w:val="20"/>
                <w:szCs w:val="20"/>
              </w:rPr>
            </w:pPr>
            <w:r w:rsidRPr="001459F7">
              <w:rPr>
                <w:rFonts w:ascii="Times New Roman" w:hAnsi="Times New Roman" w:cs="Times New Roman"/>
                <w:sz w:val="20"/>
                <w:szCs w:val="20"/>
              </w:rPr>
              <w:lastRenderedPageBreak/>
              <w:t>28</w:t>
            </w:r>
          </w:p>
        </w:tc>
        <w:tc>
          <w:tcPr>
            <w:tcW w:w="1630" w:type="dxa"/>
            <w:vMerge/>
          </w:tcPr>
          <w:p w14:paraId="4AFA7B14"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p>
        </w:tc>
        <w:tc>
          <w:tcPr>
            <w:tcW w:w="1630" w:type="dxa"/>
          </w:tcPr>
          <w:p w14:paraId="4AFA7B15"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muži</w:t>
            </w:r>
          </w:p>
        </w:tc>
        <w:tc>
          <w:tcPr>
            <w:tcW w:w="4956" w:type="dxa"/>
            <w:gridSpan w:val="3"/>
          </w:tcPr>
          <w:p w14:paraId="4AFA7B16" w14:textId="6F59507C" w:rsidR="00943B31" w:rsidRPr="001459F7" w:rsidRDefault="00943B31" w:rsidP="00950FB6">
            <w:pPr>
              <w:rPr>
                <w:rFonts w:ascii="Times New Roman" w:hAnsi="Times New Roman" w:cs="Times New Roman"/>
              </w:rPr>
            </w:pPr>
            <w:r w:rsidRPr="001459F7">
              <w:rPr>
                <w:rFonts w:ascii="Times New Roman" w:hAnsi="Times New Roman" w:cs="Times New Roman"/>
                <w:sz w:val="18"/>
                <w:szCs w:val="18"/>
              </w:rPr>
              <w:t xml:space="preserve">Automaticky vyplnené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zobrazí sa</w:t>
            </w:r>
            <w:ins w:id="133" w:author="Autor">
              <w:r w:rsidR="002465E3">
                <w:rPr>
                  <w:rFonts w:ascii="Times New Roman" w:hAnsi="Times New Roman" w:cs="Times New Roman"/>
                  <w:sz w:val="18"/>
                  <w:szCs w:val="18"/>
                </w:rPr>
                <w:t>,</w:t>
              </w:r>
            </w:ins>
            <w:r w:rsidRPr="001459F7">
              <w:rPr>
                <w:rFonts w:ascii="Times New Roman" w:hAnsi="Times New Roman" w:cs="Times New Roman"/>
                <w:sz w:val="18"/>
                <w:szCs w:val="18"/>
              </w:rPr>
              <w:t xml:space="preserve"> ak sa ukazovateľ vykazuje za pohlavie</w:t>
            </w:r>
          </w:p>
        </w:tc>
      </w:tr>
      <w:tr w:rsidR="000C6787" w:rsidRPr="001459F7" w14:paraId="4AFA7B1C" w14:textId="77777777" w:rsidTr="006F63F0">
        <w:trPr>
          <w:trHeight w:val="289"/>
        </w:trPr>
        <w:tc>
          <w:tcPr>
            <w:tcW w:w="846" w:type="dxa"/>
          </w:tcPr>
          <w:p w14:paraId="4AFA7B18" w14:textId="77777777" w:rsidR="00943B31" w:rsidRPr="001459F7" w:rsidRDefault="00943B31" w:rsidP="00943B31">
            <w:pPr>
              <w:rPr>
                <w:rFonts w:ascii="Times New Roman" w:hAnsi="Times New Roman" w:cs="Times New Roman"/>
                <w:sz w:val="20"/>
                <w:szCs w:val="20"/>
              </w:rPr>
            </w:pPr>
            <w:r w:rsidRPr="001459F7">
              <w:rPr>
                <w:rFonts w:ascii="Times New Roman" w:hAnsi="Times New Roman" w:cs="Times New Roman"/>
                <w:sz w:val="20"/>
                <w:szCs w:val="20"/>
              </w:rPr>
              <w:lastRenderedPageBreak/>
              <w:t>29</w:t>
            </w:r>
          </w:p>
        </w:tc>
        <w:tc>
          <w:tcPr>
            <w:tcW w:w="1630" w:type="dxa"/>
            <w:vMerge/>
          </w:tcPr>
          <w:p w14:paraId="4AFA7B19"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p>
        </w:tc>
        <w:tc>
          <w:tcPr>
            <w:tcW w:w="1630" w:type="dxa"/>
          </w:tcPr>
          <w:p w14:paraId="4AFA7B1A"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spolu</w:t>
            </w:r>
          </w:p>
        </w:tc>
        <w:tc>
          <w:tcPr>
            <w:tcW w:w="4956" w:type="dxa"/>
            <w:gridSpan w:val="3"/>
          </w:tcPr>
          <w:p w14:paraId="4AFA7B1B" w14:textId="77777777" w:rsidR="00943B31" w:rsidRPr="001459F7" w:rsidRDefault="00943B31" w:rsidP="00950FB6">
            <w:pPr>
              <w:rPr>
                <w:rFonts w:ascii="Times New Roman" w:hAnsi="Times New Roman" w:cs="Times New Roman"/>
              </w:rPr>
            </w:pPr>
            <w:r w:rsidRPr="001459F7">
              <w:rPr>
                <w:rFonts w:ascii="Times New Roman" w:hAnsi="Times New Roman" w:cs="Times New Roman"/>
                <w:sz w:val="18"/>
                <w:szCs w:val="18"/>
              </w:rPr>
              <w:t>Automaticky vyplnené</w:t>
            </w:r>
          </w:p>
        </w:tc>
      </w:tr>
      <w:tr w:rsidR="000C6787" w:rsidRPr="001459F7" w14:paraId="4AFA7B20" w14:textId="77777777" w:rsidTr="00271398">
        <w:tc>
          <w:tcPr>
            <w:tcW w:w="846" w:type="dxa"/>
          </w:tcPr>
          <w:p w14:paraId="4AFA7B1D" w14:textId="77777777" w:rsidR="00943B31" w:rsidRPr="001459F7" w:rsidRDefault="00943B31" w:rsidP="00943B31">
            <w:pPr>
              <w:rPr>
                <w:rFonts w:ascii="Times New Roman" w:hAnsi="Times New Roman" w:cs="Times New Roman"/>
                <w:sz w:val="20"/>
                <w:szCs w:val="20"/>
              </w:rPr>
            </w:pPr>
            <w:r w:rsidRPr="001459F7">
              <w:rPr>
                <w:rFonts w:ascii="Times New Roman" w:hAnsi="Times New Roman" w:cs="Times New Roman"/>
                <w:sz w:val="20"/>
                <w:szCs w:val="20"/>
              </w:rPr>
              <w:t>30</w:t>
            </w:r>
          </w:p>
        </w:tc>
        <w:tc>
          <w:tcPr>
            <w:tcW w:w="3260" w:type="dxa"/>
            <w:gridSpan w:val="2"/>
          </w:tcPr>
          <w:p w14:paraId="4AFA7B1E" w14:textId="77777777" w:rsidR="00943B31" w:rsidRPr="001459F7" w:rsidRDefault="00943B31" w:rsidP="002906C2">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Miera plnenia ročná</w:t>
            </w:r>
            <w:r w:rsidRPr="001459F7">
              <w:rPr>
                <w:rFonts w:ascii="Times New Roman" w:hAnsi="Times New Roman" w:cs="Times New Roman"/>
                <w:b/>
                <w:bCs/>
                <w:sz w:val="20"/>
                <w:szCs w:val="20"/>
              </w:rPr>
              <w:br/>
              <w:t>(v %)</w:t>
            </w:r>
          </w:p>
        </w:tc>
        <w:tc>
          <w:tcPr>
            <w:tcW w:w="4956" w:type="dxa"/>
            <w:gridSpan w:val="3"/>
          </w:tcPr>
          <w:p w14:paraId="4AFA7B1F" w14:textId="7C2EBDF4" w:rsidR="00943B31" w:rsidRPr="001459F7" w:rsidRDefault="00943B31" w:rsidP="001965C8">
            <w:pPr>
              <w:rPr>
                <w:rFonts w:ascii="Times New Roman" w:hAnsi="Times New Roman" w:cs="Times New Roman"/>
              </w:rPr>
            </w:pPr>
            <w:r w:rsidRPr="001459F7">
              <w:rPr>
                <w:rFonts w:ascii="Times New Roman" w:hAnsi="Times New Roman" w:cs="Times New Roman"/>
                <w:sz w:val="18"/>
                <w:szCs w:val="18"/>
              </w:rPr>
              <w:t>Automaticky vyplnené – (30=2</w:t>
            </w:r>
            <w:r w:rsidR="000610A5" w:rsidRPr="001459F7">
              <w:rPr>
                <w:rFonts w:ascii="Times New Roman" w:hAnsi="Times New Roman" w:cs="Times New Roman"/>
                <w:sz w:val="18"/>
                <w:szCs w:val="18"/>
              </w:rPr>
              <w:t>9/2</w:t>
            </w:r>
            <w:r w:rsidRPr="001459F7">
              <w:rPr>
                <w:rFonts w:ascii="Times New Roman" w:hAnsi="Times New Roman" w:cs="Times New Roman"/>
                <w:sz w:val="18"/>
                <w:szCs w:val="18"/>
              </w:rPr>
              <w:t>2) Pomer skutočného stavu (stĺpec</w:t>
            </w:r>
            <w:r w:rsidR="000610A5" w:rsidRPr="001459F7">
              <w:rPr>
                <w:rFonts w:ascii="Times New Roman" w:hAnsi="Times New Roman" w:cs="Times New Roman"/>
                <w:sz w:val="18"/>
                <w:szCs w:val="18"/>
              </w:rPr>
              <w:t xml:space="preserve"> č. 2</w:t>
            </w:r>
            <w:r w:rsidRPr="001459F7">
              <w:rPr>
                <w:rFonts w:ascii="Times New Roman" w:hAnsi="Times New Roman" w:cs="Times New Roman"/>
                <w:sz w:val="18"/>
                <w:szCs w:val="18"/>
              </w:rPr>
              <w:t>9) k</w:t>
            </w:r>
            <w:r w:rsidR="000610A5" w:rsidRPr="001459F7">
              <w:rPr>
                <w:rFonts w:ascii="Times New Roman" w:hAnsi="Times New Roman" w:cs="Times New Roman"/>
                <w:sz w:val="18"/>
                <w:szCs w:val="18"/>
              </w:rPr>
              <w:t xml:space="preserve"> plánovanému stavu (stĺpec č. 2</w:t>
            </w:r>
            <w:r w:rsidRPr="001459F7">
              <w:rPr>
                <w:rFonts w:ascii="Times New Roman" w:hAnsi="Times New Roman" w:cs="Times New Roman"/>
                <w:sz w:val="18"/>
                <w:szCs w:val="18"/>
              </w:rPr>
              <w:t xml:space="preserve">2) </w:t>
            </w:r>
            <w:del w:id="134" w:author="Autor">
              <w:r w:rsidRPr="001459F7" w:rsidDel="001965C8">
                <w:rPr>
                  <w:rFonts w:ascii="Times New Roman" w:hAnsi="Times New Roman" w:cs="Times New Roman"/>
                  <w:sz w:val="18"/>
                  <w:szCs w:val="18"/>
                </w:rPr>
                <w:delText>merateľného ukazovateľa</w:delText>
              </w:r>
            </w:del>
            <w:ins w:id="135" w:author="Autor">
              <w:r w:rsidR="001965C8">
                <w:rPr>
                  <w:rFonts w:ascii="Times New Roman" w:hAnsi="Times New Roman" w:cs="Times New Roman"/>
                  <w:sz w:val="18"/>
                  <w:szCs w:val="18"/>
                </w:rPr>
                <w:t>MU</w:t>
              </w:r>
            </w:ins>
            <w:r w:rsidRPr="001459F7">
              <w:rPr>
                <w:rFonts w:ascii="Times New Roman" w:hAnsi="Times New Roman" w:cs="Times New Roman"/>
                <w:sz w:val="18"/>
                <w:szCs w:val="18"/>
              </w:rPr>
              <w:t xml:space="preserve">  aktivity projektu v percentuálnom vyjadrení</w:t>
            </w:r>
          </w:p>
        </w:tc>
      </w:tr>
      <w:tr w:rsidR="000C6787" w:rsidRPr="001459F7" w14:paraId="4AFA7B24" w14:textId="77777777" w:rsidTr="00271398">
        <w:tc>
          <w:tcPr>
            <w:tcW w:w="846" w:type="dxa"/>
          </w:tcPr>
          <w:p w14:paraId="4AFA7B21" w14:textId="35FC2365" w:rsidR="00943B31" w:rsidRPr="001459F7" w:rsidRDefault="00943B31" w:rsidP="00943B31">
            <w:pPr>
              <w:rPr>
                <w:rFonts w:ascii="Times New Roman" w:hAnsi="Times New Roman" w:cs="Times New Roman"/>
                <w:sz w:val="20"/>
                <w:szCs w:val="20"/>
              </w:rPr>
            </w:pPr>
            <w:del w:id="136" w:author="Autor">
              <w:r w:rsidRPr="001459F7" w:rsidDel="00E91170">
                <w:rPr>
                  <w:rFonts w:ascii="Times New Roman" w:hAnsi="Times New Roman" w:cs="Times New Roman"/>
                  <w:sz w:val="20"/>
                  <w:szCs w:val="20"/>
                </w:rPr>
                <w:delText>31</w:delText>
              </w:r>
            </w:del>
          </w:p>
        </w:tc>
        <w:tc>
          <w:tcPr>
            <w:tcW w:w="3260" w:type="dxa"/>
            <w:gridSpan w:val="2"/>
          </w:tcPr>
          <w:p w14:paraId="4AFA7B22" w14:textId="2DD3EB71" w:rsidR="00943B31" w:rsidRPr="001459F7" w:rsidRDefault="00943B31" w:rsidP="002906C2">
            <w:pPr>
              <w:widowControl w:val="0"/>
              <w:autoSpaceDE w:val="0"/>
              <w:autoSpaceDN w:val="0"/>
              <w:adjustRightInd w:val="0"/>
              <w:rPr>
                <w:rFonts w:ascii="Times New Roman" w:hAnsi="Times New Roman" w:cs="Times New Roman"/>
                <w:b/>
                <w:bCs/>
                <w:sz w:val="20"/>
                <w:szCs w:val="20"/>
              </w:rPr>
            </w:pPr>
            <w:del w:id="137" w:author="Autor">
              <w:r w:rsidRPr="001459F7" w:rsidDel="00E91170">
                <w:rPr>
                  <w:rFonts w:ascii="Times New Roman" w:hAnsi="Times New Roman" w:cs="Times New Roman"/>
                  <w:b/>
                  <w:bCs/>
                  <w:sz w:val="20"/>
                  <w:szCs w:val="20"/>
                </w:rPr>
                <w:delText xml:space="preserve">Poznámky k merateľnému ukazovateľu  </w:delText>
              </w:r>
            </w:del>
          </w:p>
        </w:tc>
        <w:tc>
          <w:tcPr>
            <w:tcW w:w="4956" w:type="dxa"/>
            <w:gridSpan w:val="3"/>
          </w:tcPr>
          <w:p w14:paraId="4AFA7B23" w14:textId="7416E81F" w:rsidR="00943B31" w:rsidRPr="001459F7" w:rsidRDefault="00943B31" w:rsidP="007F4282">
            <w:pPr>
              <w:rPr>
                <w:rFonts w:ascii="Times New Roman" w:hAnsi="Times New Roman" w:cs="Times New Roman"/>
              </w:rPr>
            </w:pPr>
            <w:del w:id="138" w:author="Autor">
              <w:r w:rsidRPr="001459F7" w:rsidDel="00E91170">
                <w:rPr>
                  <w:rFonts w:ascii="Times New Roman" w:hAnsi="Times New Roman" w:cs="Times New Roman"/>
                  <w:sz w:val="18"/>
                  <w:szCs w:val="18"/>
                </w:rPr>
                <w:delText xml:space="preserve">Vypĺňa </w:delText>
              </w:r>
              <w:r w:rsidR="00C25FD4" w:rsidDel="00E91170">
                <w:rPr>
                  <w:rFonts w:ascii="Times New Roman" w:hAnsi="Times New Roman" w:cs="Times New Roman"/>
                  <w:sz w:val="18"/>
                  <w:szCs w:val="18"/>
                </w:rPr>
                <w:delText>Prijímateľ</w:delText>
              </w:r>
              <w:r w:rsidRPr="001459F7" w:rsidDel="00E91170">
                <w:rPr>
                  <w:rFonts w:ascii="Times New Roman" w:hAnsi="Times New Roman" w:cs="Times New Roman"/>
                  <w:sz w:val="18"/>
                  <w:szCs w:val="18"/>
                </w:rPr>
                <w:delText xml:space="preserve"> </w:delText>
              </w:r>
              <w:r w:rsidR="00C25FD4" w:rsidDel="00E91170">
                <w:rPr>
                  <w:rFonts w:ascii="Times New Roman" w:hAnsi="Times New Roman" w:cs="Times New Roman"/>
                  <w:sz w:val="18"/>
                  <w:szCs w:val="18"/>
                </w:rPr>
                <w:delText>–</w:delText>
              </w:r>
              <w:r w:rsidRPr="001459F7" w:rsidDel="00E91170">
                <w:rPr>
                  <w:rFonts w:ascii="Times New Roman" w:hAnsi="Times New Roman" w:cs="Times New Roman"/>
                  <w:sz w:val="18"/>
                  <w:szCs w:val="18"/>
                </w:rPr>
                <w:delText xml:space="preserve"> </w:delText>
              </w:r>
              <w:r w:rsidR="00C25FD4" w:rsidDel="00E91170">
                <w:rPr>
                  <w:rFonts w:ascii="Times New Roman" w:hAnsi="Times New Roman" w:cs="Times New Roman"/>
                  <w:sz w:val="18"/>
                  <w:szCs w:val="18"/>
                </w:rPr>
                <w:delText>Prijímateľ</w:delText>
              </w:r>
              <w:r w:rsidRPr="001459F7" w:rsidDel="00E91170">
                <w:rPr>
                  <w:rFonts w:ascii="Times New Roman" w:hAnsi="Times New Roman" w:cs="Times New Roman"/>
                  <w:sz w:val="18"/>
                  <w:szCs w:val="18"/>
                </w:rPr>
                <w:delText xml:space="preserve"> uvedie stručný popis priebehu a pokroku napĺňania merateľných ukazovateľov od zači</w:delText>
              </w:r>
              <w:bookmarkStart w:id="139" w:name="_GoBack"/>
              <w:bookmarkEnd w:id="139"/>
              <w:r w:rsidRPr="001459F7" w:rsidDel="00E91170">
                <w:rPr>
                  <w:rFonts w:ascii="Times New Roman" w:hAnsi="Times New Roman" w:cs="Times New Roman"/>
                  <w:sz w:val="18"/>
                  <w:szCs w:val="18"/>
                </w:rPr>
                <w:delText>atku realizácie projektu do posledného dňa monitorovaného obdobia v prípade výročných monitorovacích správ a </w:delText>
              </w:r>
              <w:r w:rsidR="00D06E5C" w:rsidRPr="001459F7" w:rsidDel="00E91170">
                <w:rPr>
                  <w:rFonts w:ascii="Times New Roman" w:hAnsi="Times New Roman" w:cs="Times New Roman"/>
                  <w:sz w:val="18"/>
                  <w:szCs w:val="18"/>
                </w:rPr>
                <w:delText>za obdobie od začiatku realizácie projektu do dňa ukončenia hlavných aktivít projektu</w:delText>
              </w:r>
              <w:r w:rsidRPr="001459F7" w:rsidDel="00E91170">
                <w:rPr>
                  <w:rFonts w:ascii="Times New Roman" w:hAnsi="Times New Roman" w:cs="Times New Roman"/>
                  <w:sz w:val="18"/>
                  <w:szCs w:val="18"/>
                </w:rPr>
                <w:delText xml:space="preserve"> v prípade záverečnej monitorovacej správy a taktiež prípadné problémy s predmetným merateľným ukazovateľom</w:delText>
              </w:r>
              <w:r w:rsidR="00D06E5C" w:rsidRPr="001459F7" w:rsidDel="00E91170">
                <w:rPr>
                  <w:rFonts w:ascii="Times New Roman" w:hAnsi="Times New Roman" w:cs="Times New Roman"/>
                  <w:sz w:val="18"/>
                  <w:szCs w:val="18"/>
                </w:rPr>
                <w:delText>, zdôvodnenie ich vzniku</w:delText>
              </w:r>
              <w:r w:rsidRPr="001459F7" w:rsidDel="00E91170">
                <w:rPr>
                  <w:rFonts w:ascii="Times New Roman" w:hAnsi="Times New Roman" w:cs="Times New Roman"/>
                  <w:sz w:val="18"/>
                  <w:szCs w:val="18"/>
                </w:rPr>
                <w:delText xml:space="preserve"> a opatrenia prijaté na elimináciu týchto problémov</w:delText>
              </w:r>
            </w:del>
          </w:p>
        </w:tc>
      </w:tr>
    </w:tbl>
    <w:p w14:paraId="4AFA7B25" w14:textId="77777777" w:rsidR="00271398" w:rsidRDefault="00271398"/>
    <w:p w14:paraId="3ECDB736" w14:textId="4836A112" w:rsidR="005B0837" w:rsidRPr="00124905" w:rsidRDefault="005B0837" w:rsidP="005B0837">
      <w:pPr>
        <w:jc w:val="both"/>
        <w:rPr>
          <w:rFonts w:ascii="Times New Roman" w:hAnsi="Times New Roman" w:cs="Times New Roman"/>
          <w:sz w:val="20"/>
          <w:szCs w:val="20"/>
        </w:rPr>
      </w:pPr>
      <w:ins w:id="140" w:author="Autor">
        <w:r w:rsidRPr="00124905">
          <w:rPr>
            <w:rFonts w:ascii="Times New Roman" w:hAnsi="Times New Roman" w:cs="Times New Roman"/>
            <w:sz w:val="20"/>
            <w:szCs w:val="20"/>
          </w:rPr>
          <w:t xml:space="preserve">* </w:t>
        </w:r>
        <w:r w:rsidRPr="00124905">
          <w:rPr>
            <w:rFonts w:ascii="Times New Roman" w:hAnsi="Times New Roman" w:cs="Times New Roman"/>
            <w:b/>
            <w:bCs/>
            <w:sz w:val="20"/>
            <w:szCs w:val="20"/>
          </w:rPr>
          <w:t xml:space="preserve">Popis k doplňujúcim monitorovacím údajom k </w:t>
        </w:r>
        <w:proofErr w:type="spellStart"/>
        <w:r w:rsidRPr="00124905">
          <w:rPr>
            <w:rFonts w:ascii="Times New Roman" w:hAnsi="Times New Roman" w:cs="Times New Roman"/>
            <w:b/>
            <w:bCs/>
            <w:sz w:val="20"/>
            <w:szCs w:val="20"/>
          </w:rPr>
          <w:t>ŽoP</w:t>
        </w:r>
        <w:proofErr w:type="spellEnd"/>
        <w:r w:rsidRPr="00124905">
          <w:rPr>
            <w:rFonts w:ascii="Times New Roman" w:hAnsi="Times New Roman" w:cs="Times New Roman"/>
            <w:b/>
            <w:bCs/>
            <w:sz w:val="20"/>
            <w:szCs w:val="20"/>
          </w:rPr>
          <w:t xml:space="preserve"> </w:t>
        </w:r>
        <w:del w:id="141" w:author="Autor">
          <w:r w:rsidRPr="00124905" w:rsidDel="00124905">
            <w:rPr>
              <w:rFonts w:ascii="Times New Roman" w:hAnsi="Times New Roman" w:cs="Times New Roman"/>
              <w:sz w:val="20"/>
              <w:szCs w:val="20"/>
            </w:rPr>
            <w:delText xml:space="preserve">– </w:delText>
          </w:r>
        </w:del>
        <w:r w:rsidRPr="00124905">
          <w:rPr>
            <w:rFonts w:ascii="Times New Roman" w:hAnsi="Times New Roman" w:cs="Times New Roman"/>
            <w:sz w:val="20"/>
            <w:szCs w:val="20"/>
          </w:rPr>
          <w:t>je rovnaký aj v prípade Rozhodnutia o schválení ŽoNFP</w:t>
        </w:r>
        <w:del w:id="142" w:author="Autor">
          <w:r w:rsidRPr="00124905" w:rsidDel="00124905">
            <w:rPr>
              <w:rFonts w:ascii="Times New Roman" w:hAnsi="Times New Roman" w:cs="Times New Roman"/>
              <w:sz w:val="20"/>
              <w:szCs w:val="20"/>
            </w:rPr>
            <w:delText>,</w:delText>
          </w:r>
        </w:del>
        <w:r w:rsidRPr="00124905">
          <w:rPr>
            <w:rFonts w:ascii="Times New Roman" w:hAnsi="Times New Roman" w:cs="Times New Roman"/>
            <w:sz w:val="20"/>
            <w:szCs w:val="20"/>
          </w:rPr>
          <w:t xml:space="preserve"> (</w:t>
        </w:r>
        <w:del w:id="143" w:author="Autor">
          <w:r w:rsidRPr="00124905" w:rsidDel="00124905">
            <w:rPr>
              <w:rFonts w:ascii="Times New Roman" w:hAnsi="Times New Roman" w:cs="Times New Roman"/>
              <w:sz w:val="20"/>
              <w:szCs w:val="20"/>
            </w:rPr>
            <w:delText>ktor</w:delText>
          </w:r>
          <w:r w:rsidRPr="00203C68" w:rsidDel="00124905">
            <w:rPr>
              <w:rFonts w:ascii="Times New Roman" w:hAnsi="Times New Roman" w:cs="Times New Roman"/>
              <w:sz w:val="20"/>
              <w:szCs w:val="20"/>
            </w:rPr>
            <w:delText xml:space="preserve">é </w:delText>
          </w:r>
        </w:del>
        <w:r w:rsidRPr="00124905">
          <w:rPr>
            <w:rFonts w:ascii="Times New Roman" w:hAnsi="Times New Roman" w:cs="Times New Roman"/>
            <w:sz w:val="20"/>
            <w:szCs w:val="20"/>
          </w:rPr>
          <w:t>nahrádza Zmluvu o poskytnutie NFP, ak je Prijí</w:t>
        </w:r>
        <w:r w:rsidRPr="00203C68">
          <w:rPr>
            <w:rFonts w:ascii="Times New Roman" w:hAnsi="Times New Roman" w:cs="Times New Roman"/>
            <w:sz w:val="20"/>
            <w:szCs w:val="20"/>
          </w:rPr>
          <w:t>mate</w:t>
        </w:r>
        <w:r w:rsidRPr="00124905">
          <w:rPr>
            <w:rFonts w:ascii="Times New Roman" w:hAnsi="Times New Roman" w:cs="Times New Roman"/>
            <w:sz w:val="20"/>
            <w:szCs w:val="20"/>
          </w:rPr>
          <w:t>ľ a Poskytovateľ tou istou osobou).</w:t>
        </w:r>
      </w:ins>
    </w:p>
    <w:sectPr w:rsidR="005B0837" w:rsidRPr="00124905">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C1B761" w14:textId="77777777" w:rsidR="00D9145C" w:rsidRDefault="00D9145C" w:rsidP="0040544C">
      <w:pPr>
        <w:spacing w:after="0" w:line="240" w:lineRule="auto"/>
      </w:pPr>
      <w:r>
        <w:separator/>
      </w:r>
    </w:p>
  </w:endnote>
  <w:endnote w:type="continuationSeparator" w:id="0">
    <w:p w14:paraId="694472CC" w14:textId="77777777" w:rsidR="00D9145C" w:rsidRDefault="00D9145C" w:rsidP="004054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Roboto">
    <w:altName w:val="Times New Roman"/>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06FBE6" w14:textId="77777777" w:rsidR="00D9145C" w:rsidRDefault="00D9145C" w:rsidP="0040544C">
      <w:pPr>
        <w:spacing w:after="0" w:line="240" w:lineRule="auto"/>
      </w:pPr>
      <w:r>
        <w:separator/>
      </w:r>
    </w:p>
  </w:footnote>
  <w:footnote w:type="continuationSeparator" w:id="0">
    <w:p w14:paraId="34533D6B" w14:textId="77777777" w:rsidR="00D9145C" w:rsidRDefault="00D9145C" w:rsidP="004054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FA7B2B" w14:textId="3C47DDC7" w:rsidR="0040544C" w:rsidRPr="001459F7" w:rsidRDefault="00FE0147">
    <w:pPr>
      <w:pStyle w:val="Hlavika"/>
      <w:rPr>
        <w:rFonts w:ascii="Times New Roman" w:hAnsi="Times New Roman" w:cs="Times New Roman"/>
      </w:rPr>
    </w:pPr>
    <w:r>
      <w:rPr>
        <w:color w:val="000000"/>
        <w:sz w:val="20"/>
        <w:szCs w:val="20"/>
      </w:rPr>
      <w:tab/>
      <w:t xml:space="preserve">                                                      </w:t>
    </w:r>
    <w:r w:rsidR="00E91170">
      <w:rPr>
        <w:color w:val="000000"/>
        <w:sz w:val="20"/>
        <w:szCs w:val="20"/>
      </w:rPr>
      <w:t xml:space="preserve">                 </w:t>
    </w:r>
    <w:r w:rsidRPr="001459F7">
      <w:rPr>
        <w:rFonts w:ascii="Times New Roman" w:hAnsi="Times New Roman" w:cs="Times New Roman"/>
        <w:color w:val="000000"/>
        <w:sz w:val="20"/>
        <w:szCs w:val="20"/>
      </w:rPr>
      <w:t xml:space="preserve">Príloha č. 02 </w:t>
    </w:r>
    <w:r w:rsidR="001459F7" w:rsidRPr="001459F7">
      <w:rPr>
        <w:rFonts w:ascii="Times New Roman" w:hAnsi="Times New Roman" w:cs="Times New Roman"/>
        <w:sz w:val="20"/>
        <w:szCs w:val="20"/>
      </w:rPr>
      <w:t>–</w:t>
    </w:r>
    <w:r w:rsidR="001459F7">
      <w:t xml:space="preserve"> </w:t>
    </w:r>
    <w:r w:rsidRPr="001459F7">
      <w:rPr>
        <w:rFonts w:ascii="Times New Roman" w:hAnsi="Times New Roman" w:cs="Times New Roman"/>
        <w:color w:val="000000"/>
        <w:sz w:val="20"/>
        <w:szCs w:val="20"/>
      </w:rPr>
      <w:t>Doplňujúce monitorovacie údaje k</w:t>
    </w:r>
    <w:r w:rsidR="001459F7">
      <w:rPr>
        <w:rFonts w:ascii="Times New Roman" w:hAnsi="Times New Roman" w:cs="Times New Roman"/>
        <w:color w:val="000000"/>
        <w:sz w:val="20"/>
        <w:szCs w:val="20"/>
      </w:rPr>
      <w:t> </w:t>
    </w:r>
    <w:proofErr w:type="spellStart"/>
    <w:r w:rsidRPr="001459F7">
      <w:rPr>
        <w:rFonts w:ascii="Times New Roman" w:hAnsi="Times New Roman" w:cs="Times New Roman"/>
        <w:color w:val="000000"/>
        <w:sz w:val="20"/>
        <w:szCs w:val="20"/>
      </w:rPr>
      <w:t>ŽoP</w:t>
    </w:r>
    <w:proofErr w:type="spellEnd"/>
    <w:r w:rsidR="001459F7">
      <w:rPr>
        <w:rFonts w:ascii="Times New Roman" w:hAnsi="Times New Roman" w:cs="Times New Roman"/>
        <w:color w:val="000000"/>
        <w:sz w:val="20"/>
        <w:szCs w:val="20"/>
      </w:rPr>
      <w:t xml:space="preserve"> </w:t>
    </w:r>
    <w:r w:rsidR="001459F7" w:rsidRPr="001459F7">
      <w:rPr>
        <w:rFonts w:ascii="Times New Roman" w:hAnsi="Times New Roman" w:cs="Times New Roman"/>
        <w:sz w:val="20"/>
        <w:szCs w:val="20"/>
      </w:rPr>
      <w:t>–</w:t>
    </w:r>
    <w:r w:rsidR="001459F7">
      <w:rPr>
        <w:rFonts w:ascii="Times New Roman" w:hAnsi="Times New Roman" w:cs="Times New Roman"/>
        <w:sz w:val="20"/>
        <w:szCs w:val="20"/>
      </w:rPr>
      <w:t xml:space="preserve"> </w:t>
    </w:r>
    <w:r w:rsidRPr="001459F7">
      <w:rPr>
        <w:rFonts w:ascii="Times New Roman" w:hAnsi="Times New Roman" w:cs="Times New Roman"/>
        <w:color w:val="000000"/>
        <w:sz w:val="20"/>
        <w:szCs w:val="20"/>
      </w:rPr>
      <w:t>Popis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F5466A"/>
    <w:multiLevelType w:val="hybridMultilevel"/>
    <w:tmpl w:val="7B9C899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trackRevisions/>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398"/>
    <w:rsid w:val="0001030A"/>
    <w:rsid w:val="000610A5"/>
    <w:rsid w:val="00066310"/>
    <w:rsid w:val="000902EA"/>
    <w:rsid w:val="000C6787"/>
    <w:rsid w:val="000D7A1C"/>
    <w:rsid w:val="001178D3"/>
    <w:rsid w:val="00124905"/>
    <w:rsid w:val="001262E8"/>
    <w:rsid w:val="001459F7"/>
    <w:rsid w:val="001965C8"/>
    <w:rsid w:val="00203C68"/>
    <w:rsid w:val="00204767"/>
    <w:rsid w:val="00215435"/>
    <w:rsid w:val="002465E3"/>
    <w:rsid w:val="00271398"/>
    <w:rsid w:val="002906C2"/>
    <w:rsid w:val="002E1EF2"/>
    <w:rsid w:val="003310CC"/>
    <w:rsid w:val="003376B0"/>
    <w:rsid w:val="0034142B"/>
    <w:rsid w:val="0040544C"/>
    <w:rsid w:val="00483221"/>
    <w:rsid w:val="004D0C45"/>
    <w:rsid w:val="00583539"/>
    <w:rsid w:val="005A3558"/>
    <w:rsid w:val="005B0837"/>
    <w:rsid w:val="0066604C"/>
    <w:rsid w:val="006C554F"/>
    <w:rsid w:val="006F17FC"/>
    <w:rsid w:val="006F63F0"/>
    <w:rsid w:val="00706E6B"/>
    <w:rsid w:val="00753BE4"/>
    <w:rsid w:val="007714DC"/>
    <w:rsid w:val="007807E5"/>
    <w:rsid w:val="00782671"/>
    <w:rsid w:val="007C3F76"/>
    <w:rsid w:val="007D1F38"/>
    <w:rsid w:val="00853AB0"/>
    <w:rsid w:val="008D0AB0"/>
    <w:rsid w:val="008F1F70"/>
    <w:rsid w:val="00943B31"/>
    <w:rsid w:val="00950FB6"/>
    <w:rsid w:val="009C4124"/>
    <w:rsid w:val="00A01B55"/>
    <w:rsid w:val="00AA1B83"/>
    <w:rsid w:val="00AD18E6"/>
    <w:rsid w:val="00AE51F3"/>
    <w:rsid w:val="00B07755"/>
    <w:rsid w:val="00B31955"/>
    <w:rsid w:val="00C033FD"/>
    <w:rsid w:val="00C25FD4"/>
    <w:rsid w:val="00C44199"/>
    <w:rsid w:val="00C577FD"/>
    <w:rsid w:val="00C6438C"/>
    <w:rsid w:val="00C661AA"/>
    <w:rsid w:val="00CB65A2"/>
    <w:rsid w:val="00D06E5C"/>
    <w:rsid w:val="00D07B52"/>
    <w:rsid w:val="00D73DF4"/>
    <w:rsid w:val="00D9145C"/>
    <w:rsid w:val="00D91848"/>
    <w:rsid w:val="00D965E4"/>
    <w:rsid w:val="00DA4277"/>
    <w:rsid w:val="00DF08EA"/>
    <w:rsid w:val="00E91170"/>
    <w:rsid w:val="00EE3D96"/>
    <w:rsid w:val="00F70C9C"/>
    <w:rsid w:val="00F73809"/>
    <w:rsid w:val="00F87AAB"/>
    <w:rsid w:val="00FE014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AFA7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B0837"/>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2713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ekzoznamu">
    <w:name w:val="List Paragraph"/>
    <w:basedOn w:val="Normlny"/>
    <w:uiPriority w:val="34"/>
    <w:qFormat/>
    <w:rsid w:val="00943B31"/>
    <w:pPr>
      <w:ind w:left="720"/>
      <w:contextualSpacing/>
    </w:pPr>
  </w:style>
  <w:style w:type="paragraph" w:styleId="Hlavika">
    <w:name w:val="header"/>
    <w:basedOn w:val="Normlny"/>
    <w:link w:val="HlavikaChar"/>
    <w:uiPriority w:val="99"/>
    <w:unhideWhenUsed/>
    <w:rsid w:val="0040544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0544C"/>
    <w:rPr>
      <w:rFonts w:eastAsiaTheme="minorEastAsia"/>
      <w:lang w:eastAsia="sk-SK"/>
    </w:rPr>
  </w:style>
  <w:style w:type="paragraph" w:styleId="Pta">
    <w:name w:val="footer"/>
    <w:basedOn w:val="Normlny"/>
    <w:link w:val="PtaChar"/>
    <w:uiPriority w:val="99"/>
    <w:unhideWhenUsed/>
    <w:rsid w:val="0040544C"/>
    <w:pPr>
      <w:tabs>
        <w:tab w:val="center" w:pos="4536"/>
        <w:tab w:val="right" w:pos="9072"/>
      </w:tabs>
      <w:spacing w:after="0" w:line="240" w:lineRule="auto"/>
    </w:pPr>
  </w:style>
  <w:style w:type="character" w:customStyle="1" w:styleId="PtaChar">
    <w:name w:val="Päta Char"/>
    <w:basedOn w:val="Predvolenpsmoodseku"/>
    <w:link w:val="Pta"/>
    <w:uiPriority w:val="99"/>
    <w:rsid w:val="0040544C"/>
    <w:rPr>
      <w:rFonts w:eastAsiaTheme="minorEastAsia"/>
      <w:lang w:eastAsia="sk-SK"/>
    </w:rPr>
  </w:style>
  <w:style w:type="paragraph" w:styleId="Textpoznmkypodiarou">
    <w:name w:val="footnote text"/>
    <w:basedOn w:val="Normlny"/>
    <w:link w:val="TextpoznmkypodiarouChar"/>
    <w:uiPriority w:val="99"/>
    <w:semiHidden/>
    <w:unhideWhenUsed/>
    <w:rsid w:val="006C554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6C554F"/>
    <w:rPr>
      <w:rFonts w:eastAsiaTheme="minorEastAsia"/>
      <w:sz w:val="20"/>
      <w:szCs w:val="20"/>
      <w:lang w:eastAsia="sk-SK"/>
    </w:rPr>
  </w:style>
  <w:style w:type="character" w:styleId="Odkaznapoznmkupodiarou">
    <w:name w:val="footnote reference"/>
    <w:basedOn w:val="Predvolenpsmoodseku"/>
    <w:uiPriority w:val="99"/>
    <w:semiHidden/>
    <w:unhideWhenUsed/>
    <w:rsid w:val="006C554F"/>
    <w:rPr>
      <w:vertAlign w:val="superscript"/>
    </w:rPr>
  </w:style>
  <w:style w:type="paragraph" w:styleId="Textbubliny">
    <w:name w:val="Balloon Text"/>
    <w:basedOn w:val="Normlny"/>
    <w:link w:val="TextbublinyChar"/>
    <w:uiPriority w:val="99"/>
    <w:semiHidden/>
    <w:unhideWhenUsed/>
    <w:rsid w:val="0078267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82671"/>
    <w:rPr>
      <w:rFonts w:ascii="Tahoma" w:eastAsiaTheme="minorEastAsia"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E4D64316DEB14C920D710049C91F3B" ma:contentTypeVersion="2" ma:contentTypeDescription="Umožňuje vytvoriť nový dokument." ma:contentTypeScope="" ma:versionID="9ed919d40264e20f49cfd06b47b4bd65">
  <xsd:schema xmlns:xsd="http://www.w3.org/2001/XMLSchema" xmlns:xs="http://www.w3.org/2001/XMLSchema" xmlns:p="http://schemas.microsoft.com/office/2006/metadata/properties" xmlns:ns2="7d7cdc55-6ebe-4ecb-a43c-ecb324da520f" targetNamespace="http://schemas.microsoft.com/office/2006/metadata/properties" ma:root="true" ma:fieldsID="95fb5dda5108c282cc536f9ae5f71c27" ns2:_="">
    <xsd:import namespace="7d7cdc55-6ebe-4ecb-a43c-ecb324da52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5A9608-FA5D-443B-B92E-DB9191D14E5C}">
  <ds:schemaRefs>
    <ds:schemaRef ds:uri="http://www.w3.org/XML/1998/namespace"/>
    <ds:schemaRef ds:uri="http://purl.org/dc/elements/1.1/"/>
    <ds:schemaRef ds:uri="http://schemas.microsoft.com/office/2006/documentManagement/types"/>
    <ds:schemaRef ds:uri="http://purl.org/dc/terms/"/>
    <ds:schemaRef ds:uri="http://schemas.microsoft.com/office/2006/metadata/properties"/>
    <ds:schemaRef ds:uri="http://purl.org/dc/dcmitype/"/>
    <ds:schemaRef ds:uri="http://schemas.microsoft.com/office/infopath/2007/PartnerControls"/>
    <ds:schemaRef ds:uri="http://schemas.openxmlformats.org/package/2006/metadata/core-properties"/>
    <ds:schemaRef ds:uri="7d7cdc55-6ebe-4ecb-a43c-ecb324da520f"/>
  </ds:schemaRefs>
</ds:datastoreItem>
</file>

<file path=customXml/itemProps2.xml><?xml version="1.0" encoding="utf-8"?>
<ds:datastoreItem xmlns:ds="http://schemas.openxmlformats.org/officeDocument/2006/customXml" ds:itemID="{343E1973-2A96-43F5-BA6D-1B1F9A44E842}">
  <ds:schemaRefs>
    <ds:schemaRef ds:uri="http://schemas.microsoft.com/sharepoint/v3/contenttype/forms"/>
  </ds:schemaRefs>
</ds:datastoreItem>
</file>

<file path=customXml/itemProps3.xml><?xml version="1.0" encoding="utf-8"?>
<ds:datastoreItem xmlns:ds="http://schemas.openxmlformats.org/officeDocument/2006/customXml" ds:itemID="{A53B7912-E641-4910-9C56-7929FF4FC8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cdc55-6ebe-4ecb-a43c-ecb324da5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738D8C-A71A-49E3-A308-496ADB3CC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1056</Words>
  <Characters>6022</Characters>
  <Application>Microsoft Office Word</Application>
  <DocSecurity>0</DocSecurity>
  <Lines>50</Lines>
  <Paragraphs>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2022-12-02T09:19:00Z</dcterms:created>
  <dcterms:modified xsi:type="dcterms:W3CDTF">2022-12-06T07:22:00Z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0x010100C1E4D64316DEB14C920D710049C91F3B</vt:lpwstr>
  </property>
</Properties>
</file>