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AB" w:rsidRPr="00106E84" w:rsidRDefault="00FA70AB" w:rsidP="000E55A1">
      <w:pPr>
        <w:pStyle w:val="Nzov"/>
        <w:rPr>
          <w:rFonts w:ascii="Arial Narrow" w:hAnsi="Arial Narrow" w:cs="Arial"/>
          <w:sz w:val="22"/>
          <w:szCs w:val="20"/>
        </w:rPr>
      </w:pPr>
    </w:p>
    <w:p w:rsidR="00B022FF" w:rsidRPr="00557740" w:rsidRDefault="005767B7" w:rsidP="001503CF">
      <w:pPr>
        <w:pStyle w:val="Nzov"/>
        <w:shd w:val="clear" w:color="auto" w:fill="00B050"/>
        <w:rPr>
          <w:rFonts w:ascii="Arial Narrow" w:hAnsi="Arial Narrow" w:cs="Arial"/>
          <w:color w:val="FFFFFF"/>
          <w:sz w:val="28"/>
          <w:szCs w:val="20"/>
        </w:rPr>
      </w:pPr>
      <w:r>
        <w:rPr>
          <w:rFonts w:ascii="Arial Narrow" w:hAnsi="Arial Narrow" w:cs="Arial"/>
          <w:color w:val="FFFFFF"/>
          <w:sz w:val="28"/>
          <w:szCs w:val="20"/>
        </w:rPr>
        <w:t xml:space="preserve">Žiadosť </w:t>
      </w:r>
      <w:r w:rsidR="00C036B3">
        <w:rPr>
          <w:rFonts w:ascii="Arial Narrow" w:hAnsi="Arial Narrow" w:cs="Arial"/>
          <w:color w:val="FFFFFF"/>
          <w:sz w:val="28"/>
          <w:szCs w:val="20"/>
        </w:rPr>
        <w:t>o</w:t>
      </w:r>
      <w:r w:rsidR="001503CF">
        <w:rPr>
          <w:rFonts w:ascii="Arial Narrow" w:hAnsi="Arial Narrow" w:cs="Arial"/>
          <w:color w:val="FFFFFF"/>
          <w:sz w:val="28"/>
          <w:szCs w:val="20"/>
        </w:rPr>
        <w:t> </w:t>
      </w:r>
      <w:r w:rsidR="00C036B3">
        <w:rPr>
          <w:rFonts w:ascii="Arial Narrow" w:hAnsi="Arial Narrow" w:cs="Arial"/>
          <w:color w:val="FFFFFF"/>
          <w:sz w:val="28"/>
          <w:szCs w:val="20"/>
        </w:rPr>
        <w:t>povolenie</w:t>
      </w:r>
      <w:r w:rsidR="001503CF">
        <w:rPr>
          <w:rFonts w:ascii="Arial Narrow" w:hAnsi="Arial Narrow" w:cs="Arial"/>
          <w:color w:val="FFFFFF"/>
          <w:sz w:val="28"/>
          <w:szCs w:val="20"/>
        </w:rPr>
        <w:t xml:space="preserve"> vykonania zmeny v Zmluve o poskytnutí NFP -</w:t>
      </w:r>
      <w:r w:rsidR="00C036B3">
        <w:rPr>
          <w:rFonts w:ascii="Arial Narrow" w:hAnsi="Arial Narrow" w:cs="Arial"/>
          <w:color w:val="FFFFFF"/>
          <w:sz w:val="28"/>
          <w:szCs w:val="20"/>
        </w:rPr>
        <w:t xml:space="preserve"> </w:t>
      </w:r>
      <w:r>
        <w:rPr>
          <w:rFonts w:ascii="Arial Narrow" w:hAnsi="Arial Narrow" w:cs="Arial"/>
          <w:color w:val="FFFFFF"/>
          <w:sz w:val="28"/>
          <w:szCs w:val="20"/>
        </w:rPr>
        <w:t>rozdeleni</w:t>
      </w:r>
      <w:r w:rsidR="001503CF">
        <w:rPr>
          <w:rFonts w:ascii="Arial Narrow" w:hAnsi="Arial Narrow" w:cs="Arial"/>
          <w:color w:val="FFFFFF"/>
          <w:sz w:val="28"/>
          <w:szCs w:val="20"/>
        </w:rPr>
        <w:t>e</w:t>
      </w:r>
      <w:r>
        <w:rPr>
          <w:rFonts w:ascii="Arial Narrow" w:hAnsi="Arial Narrow" w:cs="Arial"/>
          <w:color w:val="FFFFFF"/>
          <w:sz w:val="28"/>
          <w:szCs w:val="20"/>
        </w:rPr>
        <w:t xml:space="preserve"> projektu na fázy </w:t>
      </w:r>
    </w:p>
    <w:p w:rsidR="00B022FF" w:rsidRPr="005767B7" w:rsidRDefault="00B022FF" w:rsidP="005767B7">
      <w:pPr>
        <w:spacing w:line="360" w:lineRule="auto"/>
        <w:jc w:val="center"/>
        <w:rPr>
          <w:rFonts w:ascii="Arial Narrow" w:hAnsi="Arial Narrow" w:cs="Arial"/>
          <w:i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2274"/>
        <w:gridCol w:w="2268"/>
      </w:tblGrid>
      <w:tr w:rsidR="004D448E" w:rsidRPr="00106E84" w:rsidTr="001503CF">
        <w:tc>
          <w:tcPr>
            <w:tcW w:w="9213" w:type="dxa"/>
            <w:gridSpan w:val="3"/>
            <w:tcBorders>
              <w:bottom w:val="single" w:sz="4" w:space="0" w:color="auto"/>
            </w:tcBorders>
            <w:shd w:val="clear" w:color="auto" w:fill="00B050"/>
          </w:tcPr>
          <w:p w:rsidR="00B00820" w:rsidRPr="00106E84" w:rsidRDefault="00B00820" w:rsidP="008D22FF">
            <w:pP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1. Identifikácia prijímateľa </w:t>
            </w:r>
          </w:p>
        </w:tc>
      </w:tr>
      <w:tr w:rsidR="00B00820" w:rsidRPr="00106E84" w:rsidTr="00B5714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106E84" w:rsidRDefault="00B00820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IČO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E6E6E6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DIČ</w:t>
            </w:r>
          </w:p>
        </w:tc>
      </w:tr>
      <w:tr w:rsidR="00B00820" w:rsidRPr="00106E84" w:rsidTr="00B57148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B00820" w:rsidRPr="00106E84" w:rsidTr="00B57148">
        <w:tc>
          <w:tcPr>
            <w:tcW w:w="9213" w:type="dxa"/>
            <w:gridSpan w:val="3"/>
            <w:shd w:val="clear" w:color="auto" w:fill="E6E6E6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Sídlo prijímateľa</w:t>
            </w:r>
          </w:p>
        </w:tc>
      </w:tr>
      <w:tr w:rsidR="00B00820" w:rsidRPr="00106E84" w:rsidTr="00B57148">
        <w:tc>
          <w:tcPr>
            <w:tcW w:w="92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B00820" w:rsidRPr="00106E84" w:rsidTr="00B5714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106E84" w:rsidRDefault="001503CF" w:rsidP="00B8563F">
            <w:pPr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Č</w:t>
            </w:r>
            <w:r w:rsidR="00B00820" w:rsidRPr="00106E84">
              <w:rPr>
                <w:rFonts w:ascii="Arial Narrow" w:hAnsi="Arial Narrow" w:cs="Arial"/>
                <w:sz w:val="22"/>
                <w:szCs w:val="20"/>
              </w:rPr>
              <w:t>íslo Zmluvy o</w:t>
            </w:r>
            <w:r w:rsidR="000F19FE" w:rsidRPr="00106E84">
              <w:rPr>
                <w:rFonts w:ascii="Arial Narrow" w:hAnsi="Arial Narrow" w:cs="Arial"/>
                <w:sz w:val="22"/>
                <w:szCs w:val="20"/>
              </w:rPr>
              <w:t xml:space="preserve"> poskytnutí </w:t>
            </w:r>
            <w:r w:rsidR="00B00820" w:rsidRPr="00106E84">
              <w:rPr>
                <w:rFonts w:ascii="Arial Narrow" w:hAnsi="Arial Narrow" w:cs="Arial"/>
                <w:sz w:val="22"/>
                <w:szCs w:val="20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Kód projektu</w:t>
            </w:r>
            <w:r w:rsidR="001503CF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1503CF" w:rsidRPr="001503CF">
              <w:rPr>
                <w:rFonts w:ascii="Arial Narrow" w:hAnsi="Arial Narrow" w:cs="Arial"/>
                <w:sz w:val="22"/>
                <w:szCs w:val="20"/>
              </w:rPr>
              <w:t>ITMS2014+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E6E6E6"/>
          </w:tcPr>
          <w:p w:rsidR="00A661E1" w:rsidRDefault="001503CF" w:rsidP="00A90C26">
            <w:pPr>
              <w:rPr>
                <w:rFonts w:ascii="Arial Narrow" w:hAnsi="Arial Narrow" w:cs="Arial"/>
                <w:sz w:val="22"/>
                <w:szCs w:val="20"/>
              </w:rPr>
            </w:pPr>
            <w:r w:rsidRPr="001503CF">
              <w:rPr>
                <w:rFonts w:ascii="Arial Narrow" w:hAnsi="Arial Narrow" w:cs="Arial"/>
                <w:sz w:val="22"/>
                <w:szCs w:val="20"/>
              </w:rPr>
              <w:t>P.</w:t>
            </w:r>
            <w:r w:rsidR="008F1076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Pr="001503CF">
              <w:rPr>
                <w:rFonts w:ascii="Arial Narrow" w:hAnsi="Arial Narrow" w:cs="Arial"/>
                <w:sz w:val="22"/>
                <w:szCs w:val="20"/>
              </w:rPr>
              <w:t>č. žiadosti o zmenu</w:t>
            </w:r>
          </w:p>
        </w:tc>
      </w:tr>
      <w:tr w:rsidR="00B00820" w:rsidRPr="00106E84" w:rsidTr="00B57148">
        <w:tc>
          <w:tcPr>
            <w:tcW w:w="4606" w:type="dxa"/>
            <w:tcBorders>
              <w:bottom w:val="single" w:sz="4" w:space="0" w:color="auto"/>
            </w:tcBorders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661E1" w:rsidRPr="00106E84" w:rsidRDefault="00A661E1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B00820" w:rsidRPr="00106E84" w:rsidTr="00B57148">
        <w:tc>
          <w:tcPr>
            <w:tcW w:w="6909" w:type="dxa"/>
            <w:gridSpan w:val="2"/>
            <w:shd w:val="clear" w:color="auto" w:fill="E6E6E6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Názov projektu</w:t>
            </w:r>
          </w:p>
        </w:tc>
        <w:tc>
          <w:tcPr>
            <w:tcW w:w="2304" w:type="dxa"/>
            <w:shd w:val="clear" w:color="auto" w:fill="E6E6E6"/>
          </w:tcPr>
          <w:p w:rsidR="00E7299E" w:rsidRDefault="001503CF" w:rsidP="00F33D14">
            <w:pPr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Celkové </w:t>
            </w:r>
            <w:r w:rsidR="00F33D14">
              <w:rPr>
                <w:rFonts w:ascii="Arial Narrow" w:hAnsi="Arial Narrow" w:cs="Arial"/>
                <w:sz w:val="22"/>
                <w:szCs w:val="20"/>
              </w:rPr>
              <w:t>výdavky</w:t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projektu</w:t>
            </w:r>
          </w:p>
        </w:tc>
      </w:tr>
      <w:tr w:rsidR="00B00820" w:rsidRPr="00106E84" w:rsidTr="00B57148">
        <w:tc>
          <w:tcPr>
            <w:tcW w:w="6909" w:type="dxa"/>
            <w:gridSpan w:val="2"/>
          </w:tcPr>
          <w:p w:rsidR="00B00820" w:rsidRPr="00106E84" w:rsidRDefault="00B00820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2304" w:type="dxa"/>
            <w:shd w:val="clear" w:color="auto" w:fill="auto"/>
          </w:tcPr>
          <w:p w:rsidR="00E7299E" w:rsidRPr="00106E84" w:rsidRDefault="00E7299E" w:rsidP="00B8563F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</w:tbl>
    <w:p w:rsidR="001503CF" w:rsidRDefault="001503CF" w:rsidP="005767B7">
      <w:pPr>
        <w:pStyle w:val="Zkladntext"/>
        <w:spacing w:line="360" w:lineRule="auto"/>
        <w:rPr>
          <w:rFonts w:ascii="Arial Narrow" w:hAnsi="Arial Narrow" w:cs="Arial"/>
          <w:sz w:val="22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24024B" w:rsidRPr="00106E84" w:rsidTr="001503CF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00B050"/>
          </w:tcPr>
          <w:p w:rsidR="0024024B" w:rsidRPr="00106E84" w:rsidRDefault="00B00820" w:rsidP="00F33D14">
            <w:pP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2</w:t>
            </w:r>
            <w:r w:rsidR="0024024B"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. </w:t>
            </w:r>
            <w:r w:rsidR="005767B7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Analýza stavu </w:t>
            </w:r>
            <w:r w:rsidR="00F33D1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realizácie</w:t>
            </w:r>
            <w:r w:rsidR="005767B7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 projektu</w:t>
            </w:r>
          </w:p>
        </w:tc>
      </w:tr>
      <w:tr w:rsidR="0024024B" w:rsidRPr="00106E84" w:rsidTr="00D3459A">
        <w:trPr>
          <w:trHeight w:val="111"/>
        </w:trPr>
        <w:tc>
          <w:tcPr>
            <w:tcW w:w="9180" w:type="dxa"/>
            <w:shd w:val="clear" w:color="auto" w:fill="E6E6E6"/>
          </w:tcPr>
          <w:p w:rsidR="005767B7" w:rsidRPr="005767B7" w:rsidRDefault="005767B7" w:rsidP="00661B44">
            <w:pPr>
              <w:numPr>
                <w:ilvl w:val="0"/>
                <w:numId w:val="12"/>
              </w:numPr>
              <w:ind w:left="284" w:hanging="284"/>
              <w:jc w:val="both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V tejto časti sa uvádzajú výsledky analýzy stavu </w:t>
            </w:r>
            <w:r w:rsidR="00F33D14">
              <w:rPr>
                <w:rFonts w:ascii="Arial Narrow" w:hAnsi="Arial Narrow" w:cs="Arial"/>
                <w:sz w:val="22"/>
                <w:szCs w:val="20"/>
              </w:rPr>
              <w:t>realizácie</w:t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projektu, a to najmä aktuálny stav realizácie aktivít projektu, </w:t>
            </w:r>
            <w:r w:rsidR="00BA260A">
              <w:rPr>
                <w:rFonts w:ascii="Arial Narrow" w:hAnsi="Arial Narrow" w:cs="Arial"/>
                <w:sz w:val="22"/>
                <w:szCs w:val="20"/>
              </w:rPr>
              <w:t xml:space="preserve">stav realizovaných prác vo vzťahu k Zmluve uzatvorenej s dodávateľom, lehotu výstavby, </w:t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dosiahnuté výsledky projektu, stav naplnenia merateľných ukazovateľov projektu a stav čerpania NFP. </w:t>
            </w:r>
          </w:p>
        </w:tc>
      </w:tr>
      <w:tr w:rsidR="0024024B" w:rsidRPr="00106E84" w:rsidTr="00D3459A">
        <w:trPr>
          <w:trHeight w:val="2205"/>
        </w:trPr>
        <w:tc>
          <w:tcPr>
            <w:tcW w:w="9180" w:type="dxa"/>
            <w:shd w:val="clear" w:color="auto" w:fill="auto"/>
          </w:tcPr>
          <w:p w:rsidR="00704489" w:rsidRPr="00E744FB" w:rsidRDefault="002A7116" w:rsidP="00E06C16">
            <w:pPr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A</w:t>
            </w:r>
            <w:r w:rsidR="00704489" w:rsidRPr="00755A12"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ktuálny stav realizácie aktivít projektu</w:t>
            </w:r>
            <w:r w:rsidR="00704489" w:rsidRPr="00755A12">
              <w:rPr>
                <w:rFonts w:ascii="Arial Narrow" w:hAnsi="Arial Narrow" w:cs="Arial"/>
                <w:b/>
                <w:sz w:val="22"/>
                <w:szCs w:val="20"/>
              </w:rPr>
              <w:t>:</w:t>
            </w:r>
          </w:p>
          <w:p w:rsidR="00704489" w:rsidRPr="00293EF6" w:rsidRDefault="00704489" w:rsidP="00E06C16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704489" w:rsidRPr="00036DE8" w:rsidRDefault="002A7116" w:rsidP="00704489">
            <w:pPr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D</w:t>
            </w:r>
            <w:r w:rsidR="00704489" w:rsidRPr="00755A12"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osiahnuté výsledky projektu</w:t>
            </w:r>
            <w:r w:rsidR="00704489" w:rsidRPr="00755A12">
              <w:rPr>
                <w:rFonts w:ascii="Arial Narrow" w:hAnsi="Arial Narrow" w:cs="Arial"/>
                <w:b/>
                <w:sz w:val="22"/>
                <w:szCs w:val="20"/>
              </w:rPr>
              <w:t>:</w:t>
            </w:r>
          </w:p>
          <w:p w:rsidR="008E7760" w:rsidRPr="00E744FB" w:rsidRDefault="008E7760" w:rsidP="00704489">
            <w:pPr>
              <w:rPr>
                <w:ins w:id="0" w:author="Autor"/>
                <w:rFonts w:ascii="Arial Narrow" w:hAnsi="Arial Narrow" w:cs="Arial"/>
                <w:sz w:val="22"/>
                <w:szCs w:val="20"/>
              </w:rPr>
            </w:pPr>
          </w:p>
          <w:p w:rsidR="00704489" w:rsidRPr="00755A12" w:rsidRDefault="002A7116" w:rsidP="00704489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S</w:t>
            </w:r>
            <w:r w:rsidR="00704489" w:rsidRPr="00755A12"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tav naplnenia merateľných ukazovateľov projektu</w:t>
            </w:r>
            <w:r w:rsidR="00704489" w:rsidRPr="00755A12">
              <w:rPr>
                <w:rFonts w:ascii="Arial Narrow" w:hAnsi="Arial Narrow" w:cs="Arial"/>
                <w:b/>
                <w:sz w:val="22"/>
                <w:szCs w:val="20"/>
              </w:rPr>
              <w:t xml:space="preserve">: </w:t>
            </w:r>
          </w:p>
          <w:p w:rsidR="00704489" w:rsidRDefault="00704489" w:rsidP="00704489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674EC7" w:rsidRPr="00E744FB" w:rsidRDefault="002A7116" w:rsidP="00A90C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S</w:t>
            </w:r>
            <w:r w:rsidR="00704489" w:rsidRPr="00A90C26">
              <w:rPr>
                <w:rFonts w:ascii="Arial Narrow" w:hAnsi="Arial Narrow" w:cs="Arial"/>
                <w:b/>
                <w:sz w:val="22"/>
                <w:szCs w:val="20"/>
                <w:u w:val="single"/>
              </w:rPr>
              <w:t>tav čerpania NFP</w:t>
            </w:r>
            <w:r w:rsidR="00813FEE" w:rsidRPr="00700188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13FEE" w:rsidRPr="00421F40">
              <w:rPr>
                <w:rFonts w:ascii="Arial Narrow" w:hAnsi="Arial Narrow" w:cs="Arial"/>
                <w:sz w:val="22"/>
                <w:szCs w:val="22"/>
              </w:rPr>
              <w:t>(</w:t>
            </w:r>
            <w:r w:rsidR="00813FEE">
              <w:rPr>
                <w:rFonts w:ascii="Arial Narrow" w:hAnsi="Arial Narrow" w:cs="Arial"/>
                <w:sz w:val="22"/>
                <w:szCs w:val="22"/>
              </w:rPr>
              <w:t>u</w:t>
            </w:r>
            <w:r w:rsidR="00813FEE" w:rsidRPr="00421F40">
              <w:rPr>
                <w:rFonts w:ascii="Arial Narrow" w:hAnsi="Arial Narrow" w:cs="Arial"/>
                <w:sz w:val="22"/>
                <w:szCs w:val="22"/>
              </w:rPr>
              <w:t>veďte aj prípadné nezrovnalosti a finančné opravy</w:t>
            </w:r>
            <w:r w:rsidR="002A3411">
              <w:rPr>
                <w:rFonts w:ascii="Arial Narrow" w:hAnsi="Arial Narrow" w:cs="Arial"/>
                <w:sz w:val="22"/>
                <w:szCs w:val="22"/>
              </w:rPr>
              <w:t>/korekcie</w:t>
            </w:r>
            <w:r w:rsidR="00813FEE" w:rsidRPr="00421F40">
              <w:rPr>
                <w:rFonts w:ascii="Arial Narrow" w:hAnsi="Arial Narrow" w:cs="Arial"/>
                <w:sz w:val="22"/>
                <w:szCs w:val="22"/>
              </w:rPr>
              <w:t xml:space="preserve"> uplatnené v prvej fáze projektu</w:t>
            </w:r>
            <w:r w:rsidR="00813FEE">
              <w:rPr>
                <w:rStyle w:val="Odkaznapoznmkupodiarou"/>
                <w:rFonts w:ascii="Arial Narrow" w:hAnsi="Arial Narrow" w:cs="Arial"/>
                <w:sz w:val="22"/>
                <w:szCs w:val="22"/>
              </w:rPr>
              <w:footnoteReference w:id="2"/>
            </w:r>
            <w:r w:rsidR="002A3411">
              <w:rPr>
                <w:rFonts w:ascii="Arial Narrow" w:hAnsi="Arial Narrow" w:cs="Arial"/>
                <w:sz w:val="22"/>
                <w:szCs w:val="22"/>
              </w:rPr>
              <w:t>)</w:t>
            </w:r>
            <w:r w:rsidR="00704489" w:rsidRPr="00A90C26">
              <w:rPr>
                <w:rFonts w:ascii="Arial Narrow" w:hAnsi="Arial Narrow" w:cs="Arial"/>
                <w:b/>
                <w:sz w:val="22"/>
                <w:szCs w:val="20"/>
              </w:rPr>
              <w:t>:</w:t>
            </w:r>
            <w:r w:rsidR="00674EC7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</w:p>
          <w:tbl>
            <w:tblPr>
              <w:tblW w:w="89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17"/>
              <w:gridCol w:w="1360"/>
              <w:gridCol w:w="1361"/>
              <w:gridCol w:w="1361"/>
              <w:gridCol w:w="1361"/>
              <w:gridCol w:w="1361"/>
            </w:tblGrid>
            <w:tr w:rsidR="00D3459A" w:rsidRPr="006B67C3" w:rsidTr="00670E40">
              <w:trPr>
                <w:trHeight w:val="1215"/>
              </w:trPr>
              <w:tc>
                <w:tcPr>
                  <w:tcW w:w="21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621DB1" w:rsidRPr="006B67C3" w:rsidRDefault="00621DB1" w:rsidP="00670E40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B67C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Hlavné aktivity</w:t>
                  </w:r>
                  <w:r w:rsidR="00F33D14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projektu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621DB1" w:rsidRDefault="004E34E6" w:rsidP="00670E40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NFP</w:t>
                  </w:r>
                  <w:r w:rsidR="00576EDC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celého projektu</w:t>
                  </w:r>
                </w:p>
                <w:p w:rsidR="00D3459A" w:rsidRPr="006B67C3" w:rsidRDefault="00D3459A" w:rsidP="00670E40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(EUR)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621DB1" w:rsidRPr="006B67C3" w:rsidRDefault="00621DB1" w:rsidP="00670E40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B67C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Aktuálny stav realizácie aktivít projektu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621DB1" w:rsidRDefault="00D3459A" w:rsidP="00D3459A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Skutočné č</w:t>
                  </w:r>
                  <w:r w:rsidR="00621DB1" w:rsidRPr="00D3459A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erpanie </w:t>
                  </w:r>
                  <w:r w:rsidRPr="00D3459A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NFP</w:t>
                  </w:r>
                  <w:r w:rsidR="00621DB1" w:rsidRPr="00D3459A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k dátumu predloženia</w:t>
                  </w:r>
                  <w:r w:rsidR="00D82F6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žiadosti</w:t>
                  </w:r>
                  <w:r w:rsidR="00210B9B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o zmenu</w:t>
                  </w:r>
                </w:p>
                <w:p w:rsidR="00D3459A" w:rsidRPr="006B67C3" w:rsidRDefault="00D3459A" w:rsidP="00D3459A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(EUR)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D3459A" w:rsidRDefault="00D3459A" w:rsidP="00D3459A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Plánované č</w:t>
                  </w:r>
                  <w:r w:rsidRPr="00D3459A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erpanie NFP          </w:t>
                  </w: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k ukončeniu </w:t>
                  </w:r>
                  <w:r w:rsidR="00210B9B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prvej</w:t>
                  </w: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fázy</w:t>
                  </w:r>
                </w:p>
                <w:p w:rsidR="00621DB1" w:rsidRPr="006B67C3" w:rsidRDefault="00D3459A" w:rsidP="00D3459A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(EUR)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621DB1" w:rsidRDefault="00D3459A" w:rsidP="00D3459A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Spolu č</w:t>
                  </w:r>
                  <w:r w:rsidR="00621DB1" w:rsidRPr="006B67C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erpanie do konca</w:t>
                  </w:r>
                  <w:r w:rsidR="00621DB1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210B9B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prvej</w:t>
                  </w:r>
                  <w:r w:rsidR="00621DB1" w:rsidRPr="006B67C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fázy projektu </w:t>
                  </w:r>
                  <w:r w:rsidR="00621DB1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       </w:t>
                  </w:r>
                </w:p>
                <w:p w:rsidR="00D3459A" w:rsidRPr="006B67C3" w:rsidRDefault="00D3459A" w:rsidP="00D3459A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(EUR)</w:t>
                  </w:r>
                </w:p>
              </w:tc>
            </w:tr>
            <w:tr w:rsidR="00D3459A" w:rsidRPr="006B67C3" w:rsidTr="004E34E6">
              <w:trPr>
                <w:trHeight w:val="315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670E40">
                  <w:pPr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3459A" w:rsidRPr="006B67C3" w:rsidTr="004E34E6">
              <w:trPr>
                <w:trHeight w:val="315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670E40">
                  <w:pPr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3459A" w:rsidRPr="006B67C3" w:rsidTr="004E34E6">
              <w:trPr>
                <w:trHeight w:val="315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670E40">
                  <w:pPr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3459A" w:rsidRPr="006B67C3" w:rsidTr="00670E40">
              <w:trPr>
                <w:trHeight w:val="315"/>
              </w:trPr>
              <w:tc>
                <w:tcPr>
                  <w:tcW w:w="21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621DB1" w:rsidRPr="006B67C3" w:rsidRDefault="004E34E6" w:rsidP="00670E40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Podporné</w:t>
                  </w:r>
                  <w:r w:rsidR="00621DB1" w:rsidRPr="006B67C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aktivity</w:t>
                  </w:r>
                  <w:r w:rsidR="00F33D14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 xml:space="preserve"> projektu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3459A" w:rsidRPr="006B67C3" w:rsidTr="004E34E6">
              <w:trPr>
                <w:trHeight w:val="315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670E40">
                  <w:pPr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3459A" w:rsidRPr="006B67C3" w:rsidTr="004E34E6">
              <w:trPr>
                <w:trHeight w:val="315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670E40">
                  <w:pPr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3459A" w:rsidRPr="006B67C3" w:rsidTr="004E34E6">
              <w:trPr>
                <w:trHeight w:val="315"/>
              </w:trPr>
              <w:tc>
                <w:tcPr>
                  <w:tcW w:w="21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  <w:hideMark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B67C3"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  <w:t>Spolu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D6E3BC"/>
                  <w:noWrap/>
                  <w:vAlign w:val="center"/>
                </w:tcPr>
                <w:p w:rsidR="00621DB1" w:rsidRPr="006B67C3" w:rsidRDefault="00621DB1" w:rsidP="004E34E6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</w:tcPr>
                <w:p w:rsidR="00621DB1" w:rsidRPr="006B67C3" w:rsidRDefault="004E34E6" w:rsidP="004E34E6">
                  <w:pPr>
                    <w:jc w:val="center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vAlign w:val="center"/>
                </w:tcPr>
                <w:p w:rsidR="00621DB1" w:rsidRPr="006B67C3" w:rsidRDefault="00621DB1" w:rsidP="004E34E6">
                  <w:pPr>
                    <w:jc w:val="right"/>
                    <w:rPr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24024B" w:rsidRDefault="0024024B" w:rsidP="00704489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8E7760" w:rsidRDefault="008E7760" w:rsidP="00704489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8E7760" w:rsidRDefault="008E7760" w:rsidP="00704489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8E7760" w:rsidRDefault="008E7760" w:rsidP="00704489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8E1C0F" w:rsidRDefault="008E1C0F" w:rsidP="00704489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8E7760" w:rsidRDefault="008E7760" w:rsidP="00704489">
            <w:pPr>
              <w:rPr>
                <w:ins w:id="1" w:author="Autor"/>
                <w:rFonts w:ascii="Arial Narrow" w:hAnsi="Arial Narrow" w:cs="Arial"/>
                <w:sz w:val="22"/>
                <w:szCs w:val="20"/>
              </w:rPr>
            </w:pPr>
          </w:p>
          <w:p w:rsidR="008E7760" w:rsidRPr="00E744FB" w:rsidRDefault="008E7760" w:rsidP="008E7760">
            <w:pPr>
              <w:autoSpaceDE w:val="0"/>
              <w:autoSpaceDN w:val="0"/>
              <w:adjustRightInd w:val="0"/>
              <w:jc w:val="both"/>
              <w:rPr>
                <w:ins w:id="2" w:author="Autor"/>
                <w:rFonts w:ascii="Arial Narrow" w:hAnsi="Arial Narrow"/>
                <w:sz w:val="22"/>
                <w:szCs w:val="22"/>
              </w:rPr>
            </w:pPr>
            <w:ins w:id="3" w:author="Autor">
              <w:r>
                <w:rPr>
                  <w:rFonts w:ascii="Arial Narrow" w:hAnsi="Arial Narrow" w:cs="Arial"/>
                  <w:b/>
                  <w:sz w:val="22"/>
                  <w:szCs w:val="20"/>
                  <w:u w:val="single"/>
                </w:rPr>
                <w:lastRenderedPageBreak/>
                <w:t>S</w:t>
              </w:r>
              <w:r w:rsidRPr="00A90C26">
                <w:rPr>
                  <w:rFonts w:ascii="Arial Narrow" w:hAnsi="Arial Narrow" w:cs="Arial"/>
                  <w:b/>
                  <w:sz w:val="22"/>
                  <w:szCs w:val="20"/>
                  <w:u w:val="single"/>
                </w:rPr>
                <w:t xml:space="preserve">tav čerpania </w:t>
              </w:r>
              <w:r>
                <w:rPr>
                  <w:rFonts w:ascii="Arial Narrow" w:hAnsi="Arial Narrow" w:cs="Arial"/>
                  <w:b/>
                  <w:sz w:val="22"/>
                  <w:szCs w:val="20"/>
                  <w:u w:val="single"/>
                </w:rPr>
                <w:t>dodatočného príspevku</w:t>
              </w:r>
              <w:r w:rsidRPr="00700188">
                <w:rPr>
                  <w:rFonts w:ascii="Arial Narrow" w:hAnsi="Arial Narrow" w:cs="Arial"/>
                  <w:b/>
                  <w:sz w:val="22"/>
                  <w:szCs w:val="20"/>
                </w:rPr>
                <w:t xml:space="preserve"> </w:t>
              </w:r>
              <w:r w:rsidRPr="00421F40">
                <w:rPr>
                  <w:rFonts w:ascii="Arial Narrow" w:hAnsi="Arial Narrow" w:cs="Arial"/>
                  <w:sz w:val="22"/>
                  <w:szCs w:val="22"/>
                </w:rPr>
                <w:t>(</w:t>
              </w:r>
              <w:r>
                <w:rPr>
                  <w:rFonts w:ascii="Arial Narrow" w:hAnsi="Arial Narrow" w:cs="Arial"/>
                  <w:sz w:val="22"/>
                  <w:szCs w:val="22"/>
                </w:rPr>
                <w:t>ak relevantné)</w:t>
              </w:r>
              <w:r w:rsidRPr="00A90C26">
                <w:rPr>
                  <w:rFonts w:ascii="Arial Narrow" w:hAnsi="Arial Narrow" w:cs="Arial"/>
                  <w:b/>
                  <w:sz w:val="22"/>
                  <w:szCs w:val="20"/>
                </w:rPr>
                <w:t>:</w:t>
              </w:r>
              <w:r>
                <w:rPr>
                  <w:rFonts w:ascii="Arial Narrow" w:hAnsi="Arial Narrow" w:cs="Arial"/>
                  <w:b/>
                  <w:sz w:val="22"/>
                  <w:szCs w:val="20"/>
                </w:rPr>
                <w:t xml:space="preserve"> </w:t>
              </w:r>
            </w:ins>
          </w:p>
          <w:tbl>
            <w:tblPr>
              <w:tblW w:w="89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17"/>
              <w:gridCol w:w="1360"/>
              <w:gridCol w:w="1361"/>
              <w:gridCol w:w="1361"/>
              <w:gridCol w:w="1361"/>
              <w:gridCol w:w="1361"/>
            </w:tblGrid>
            <w:tr w:rsidR="008E7760" w:rsidRPr="006B67C3" w:rsidTr="00687751">
              <w:trPr>
                <w:trHeight w:val="1215"/>
                <w:ins w:id="4" w:author="Autor"/>
              </w:trPr>
              <w:tc>
                <w:tcPr>
                  <w:tcW w:w="21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8E7760" w:rsidRPr="006B67C3" w:rsidRDefault="008E7760" w:rsidP="008E7760">
                  <w:pPr>
                    <w:jc w:val="center"/>
                    <w:rPr>
                      <w:ins w:id="5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6" w:author="Autor">
                    <w:r w:rsidRPr="006B67C3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Hlavné aktivity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projektu</w:t>
                    </w:r>
                  </w:ins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8E7760" w:rsidRDefault="008E7760" w:rsidP="008E7760">
                  <w:pPr>
                    <w:jc w:val="center"/>
                    <w:rPr>
                      <w:ins w:id="7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8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Dodatočný príspevok celého projektu</w:t>
                    </w:r>
                  </w:ins>
                </w:p>
                <w:p w:rsidR="008E7760" w:rsidRPr="006B67C3" w:rsidRDefault="008E7760" w:rsidP="008E7760">
                  <w:pPr>
                    <w:jc w:val="center"/>
                    <w:rPr>
                      <w:ins w:id="9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10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(EUR)</w:t>
                    </w:r>
                  </w:ins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11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12" w:author="Autor">
                    <w:r w:rsidRPr="006B67C3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Aktuálny stav realizácie aktivít projektu</w:t>
                    </w:r>
                  </w:ins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8E7760" w:rsidRDefault="008E7760" w:rsidP="008E7760">
                  <w:pPr>
                    <w:jc w:val="center"/>
                    <w:rPr>
                      <w:ins w:id="13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14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Skutočné č</w:t>
                    </w:r>
                    <w:r w:rsidRPr="00D3459A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erpanie 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dodatočného príspevku</w:t>
                    </w:r>
                    <w:r w:rsidRPr="00D3459A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         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k dátumu predloženia žiadosti o zmenu</w:t>
                    </w:r>
                  </w:ins>
                </w:p>
                <w:p w:rsidR="008E7760" w:rsidRPr="006B67C3" w:rsidRDefault="008E7760" w:rsidP="008E7760">
                  <w:pPr>
                    <w:jc w:val="center"/>
                    <w:rPr>
                      <w:ins w:id="15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16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(EUR)</w:t>
                    </w:r>
                  </w:ins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8E7760" w:rsidRDefault="008E7760" w:rsidP="008E7760">
                  <w:pPr>
                    <w:jc w:val="center"/>
                    <w:rPr>
                      <w:ins w:id="17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18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Plánované čerpanie dodatočného príspevku</w:t>
                    </w:r>
                    <w:r w:rsidRPr="00D3459A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         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k ukončeniu prvej fázy</w:t>
                    </w:r>
                  </w:ins>
                </w:p>
                <w:p w:rsidR="008E7760" w:rsidRPr="006B67C3" w:rsidRDefault="008E7760" w:rsidP="008E7760">
                  <w:pPr>
                    <w:jc w:val="center"/>
                    <w:rPr>
                      <w:ins w:id="19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20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(EUR)</w:t>
                    </w:r>
                  </w:ins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</w:tcPr>
                <w:p w:rsidR="008E7760" w:rsidRDefault="008E7760" w:rsidP="008E7760">
                  <w:pPr>
                    <w:jc w:val="center"/>
                    <w:rPr>
                      <w:ins w:id="21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22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Spolu č</w:t>
                    </w:r>
                    <w:r w:rsidRPr="006B67C3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erpanie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dodatočného príspevku</w:t>
                    </w:r>
                    <w:r w:rsidRPr="006B67C3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do konca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prvej</w:t>
                    </w:r>
                    <w:r w:rsidRPr="006B67C3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fázy projektu </w:t>
                    </w:r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       </w:t>
                    </w:r>
                  </w:ins>
                </w:p>
                <w:p w:rsidR="008E7760" w:rsidRPr="006B67C3" w:rsidRDefault="008E7760" w:rsidP="008E7760">
                  <w:pPr>
                    <w:jc w:val="center"/>
                    <w:rPr>
                      <w:ins w:id="23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24" w:author="Autor">
                    <w:r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(EUR)</w:t>
                    </w:r>
                  </w:ins>
                </w:p>
              </w:tc>
            </w:tr>
            <w:tr w:rsidR="008E7760" w:rsidRPr="006B67C3" w:rsidTr="00687751">
              <w:trPr>
                <w:trHeight w:val="315"/>
                <w:ins w:id="25" w:author="Autor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rPr>
                      <w:ins w:id="26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27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28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29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30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31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E7760" w:rsidRPr="006B67C3" w:rsidTr="00687751">
              <w:trPr>
                <w:trHeight w:val="315"/>
                <w:ins w:id="32" w:author="Autor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rPr>
                      <w:ins w:id="33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34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35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36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37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38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E7760" w:rsidRPr="006B67C3" w:rsidTr="00687751">
              <w:trPr>
                <w:trHeight w:val="315"/>
                <w:ins w:id="39" w:author="Autor"/>
              </w:trPr>
              <w:tc>
                <w:tcPr>
                  <w:tcW w:w="2117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rPr>
                      <w:ins w:id="40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41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42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43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44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45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E7760" w:rsidRPr="006B67C3" w:rsidTr="00687751">
              <w:trPr>
                <w:trHeight w:val="315"/>
                <w:ins w:id="46" w:author="Autor"/>
              </w:trPr>
              <w:tc>
                <w:tcPr>
                  <w:tcW w:w="21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  <w:hideMark/>
                </w:tcPr>
                <w:p w:rsidR="008E7760" w:rsidRPr="006B67C3" w:rsidRDefault="008E7760" w:rsidP="008E7760">
                  <w:pPr>
                    <w:jc w:val="center"/>
                    <w:rPr>
                      <w:ins w:id="47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  <w:ins w:id="48" w:author="Autor">
                    <w:r w:rsidRPr="006B67C3">
                      <w:rPr>
                        <w:rFonts w:ascii="Arial Narrow" w:hAnsi="Arial Narrow"/>
                        <w:b/>
                        <w:bCs/>
                        <w:color w:val="000000"/>
                        <w:sz w:val="18"/>
                        <w:szCs w:val="18"/>
                      </w:rPr>
                      <w:t>Spolu</w:t>
                    </w:r>
                  </w:ins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D6E3BC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49" w:author="Autor"/>
                      <w:rFonts w:ascii="Arial Narrow" w:hAnsi="Arial Narrow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</w:tcPr>
                <w:p w:rsidR="008E7760" w:rsidRPr="006B67C3" w:rsidRDefault="008E7760" w:rsidP="008E7760">
                  <w:pPr>
                    <w:jc w:val="center"/>
                    <w:rPr>
                      <w:ins w:id="50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  <w:ins w:id="51" w:author="Autor">
                    <w:r>
                      <w:rPr>
                        <w:rFonts w:ascii="Arial Narrow" w:hAnsi="Arial Narrow"/>
                        <w:color w:val="000000"/>
                        <w:sz w:val="18"/>
                        <w:szCs w:val="18"/>
                      </w:rPr>
                      <w:t>-</w:t>
                    </w:r>
                  </w:ins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52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noWrap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53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/>
                  <w:vAlign w:val="center"/>
                </w:tcPr>
                <w:p w:rsidR="008E7760" w:rsidRPr="006B67C3" w:rsidRDefault="008E7760" w:rsidP="008E7760">
                  <w:pPr>
                    <w:jc w:val="right"/>
                    <w:rPr>
                      <w:ins w:id="54" w:author="Autor"/>
                      <w:rFonts w:ascii="Arial Narrow" w:hAnsi="Arial Narrow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24024B" w:rsidRPr="00106E84" w:rsidRDefault="0024024B" w:rsidP="00E06C16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5767B7" w:rsidRPr="00106E84" w:rsidTr="00D3459A">
        <w:trPr>
          <w:trHeight w:val="570"/>
        </w:trPr>
        <w:tc>
          <w:tcPr>
            <w:tcW w:w="9180" w:type="dxa"/>
            <w:shd w:val="clear" w:color="auto" w:fill="D9D9D9"/>
          </w:tcPr>
          <w:p w:rsidR="005767B7" w:rsidRPr="005767B7" w:rsidRDefault="005767B7" w:rsidP="00447F14">
            <w:pPr>
              <w:numPr>
                <w:ilvl w:val="0"/>
                <w:numId w:val="12"/>
              </w:numPr>
              <w:ind w:left="284" w:hanging="284"/>
              <w:jc w:val="both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lastRenderedPageBreak/>
              <w:t>V tejto časti prijímateľ uvedie dôvody, prečo projekt nie je možné ukončiť podľa pôvodného harmonogramu v programovom období 20</w:t>
            </w:r>
            <w:r w:rsidR="00AE6F75">
              <w:rPr>
                <w:rFonts w:ascii="Arial Narrow" w:hAnsi="Arial Narrow" w:cs="Arial"/>
                <w:sz w:val="22"/>
                <w:szCs w:val="20"/>
              </w:rPr>
              <w:t>14</w:t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ED0F83">
              <w:rPr>
                <w:rFonts w:ascii="Arial Narrow" w:hAnsi="Arial Narrow" w:cs="Arial"/>
                <w:sz w:val="22"/>
                <w:szCs w:val="20"/>
              </w:rPr>
              <w:t>-</w:t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20</w:t>
            </w:r>
            <w:r w:rsidR="00AE6F75">
              <w:rPr>
                <w:rFonts w:ascii="Arial Narrow" w:hAnsi="Arial Narrow" w:cs="Arial"/>
                <w:sz w:val="22"/>
                <w:szCs w:val="20"/>
              </w:rPr>
              <w:t>20</w:t>
            </w:r>
            <w:r w:rsidR="003909CD">
              <w:rPr>
                <w:rFonts w:ascii="Arial Narrow" w:hAnsi="Arial Narrow" w:cs="Arial"/>
                <w:sz w:val="22"/>
                <w:szCs w:val="20"/>
              </w:rPr>
              <w:t xml:space="preserve"> a zdôvodní žiadosť o zmenu </w:t>
            </w:r>
            <w:r w:rsidR="00ED0F83">
              <w:rPr>
                <w:rFonts w:ascii="Arial Narrow" w:hAnsi="Arial Narrow" w:cs="Arial"/>
                <w:sz w:val="22"/>
                <w:szCs w:val="20"/>
              </w:rPr>
              <w:t>-</w:t>
            </w:r>
            <w:r w:rsidR="00402D2E">
              <w:rPr>
                <w:rFonts w:ascii="Arial Narrow" w:hAnsi="Arial Narrow" w:cs="Arial"/>
                <w:sz w:val="22"/>
                <w:szCs w:val="20"/>
              </w:rPr>
              <w:t xml:space="preserve"> rozdelenie projektu na fázy (napr. </w:t>
            </w:r>
            <w:r w:rsidR="00402D2E" w:rsidRPr="00402D2E">
              <w:rPr>
                <w:rFonts w:ascii="Arial Narrow" w:hAnsi="Arial Narrow" w:cs="Arial"/>
                <w:sz w:val="22"/>
                <w:szCs w:val="20"/>
              </w:rPr>
              <w:t>z dôvodu nepredvídateľnej udalosti, vzhľadom na predĺženie procesu verejného obstarávania, na nedostatočnú súčinnosť zo strany zhotoviteľa/dodávateľa a pod.)</w:t>
            </w:r>
          </w:p>
        </w:tc>
      </w:tr>
      <w:tr w:rsidR="005767B7" w:rsidRPr="00106E84" w:rsidTr="00402D2E">
        <w:trPr>
          <w:trHeight w:val="1833"/>
        </w:trPr>
        <w:tc>
          <w:tcPr>
            <w:tcW w:w="9180" w:type="dxa"/>
            <w:shd w:val="clear" w:color="auto" w:fill="auto"/>
          </w:tcPr>
          <w:p w:rsidR="005767B7" w:rsidRPr="00106E84" w:rsidRDefault="005767B7" w:rsidP="001E092D">
            <w:pPr>
              <w:pStyle w:val="Default"/>
              <w:spacing w:line="276" w:lineRule="auto"/>
              <w:jc w:val="both"/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5767B7" w:rsidRPr="00106E84" w:rsidTr="00D3459A">
        <w:trPr>
          <w:trHeight w:val="539"/>
        </w:trPr>
        <w:tc>
          <w:tcPr>
            <w:tcW w:w="9180" w:type="dxa"/>
            <w:shd w:val="clear" w:color="auto" w:fill="D9D9D9"/>
          </w:tcPr>
          <w:p w:rsidR="005767B7" w:rsidRPr="00106E84" w:rsidRDefault="005767B7" w:rsidP="00661B44">
            <w:pPr>
              <w:numPr>
                <w:ilvl w:val="0"/>
                <w:numId w:val="12"/>
              </w:numPr>
              <w:ind w:left="284" w:hanging="284"/>
              <w:jc w:val="both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V tejto časti p</w:t>
            </w:r>
            <w:r w:rsidRPr="005767B7">
              <w:rPr>
                <w:rFonts w:ascii="Arial Narrow" w:hAnsi="Arial Narrow" w:cs="Arial"/>
                <w:sz w:val="22"/>
                <w:szCs w:val="20"/>
              </w:rPr>
              <w:t xml:space="preserve">rijímateľ vyhodnotí, či </w:t>
            </w:r>
            <w:r w:rsidR="004240DC">
              <w:rPr>
                <w:rFonts w:ascii="Arial Narrow" w:hAnsi="Arial Narrow" w:cs="Arial"/>
                <w:sz w:val="22"/>
                <w:szCs w:val="20"/>
              </w:rPr>
              <w:t>projekt</w:t>
            </w:r>
            <w:r w:rsidRPr="005767B7">
              <w:rPr>
                <w:rFonts w:ascii="Arial Narrow" w:hAnsi="Arial Narrow" w:cs="Arial"/>
                <w:sz w:val="22"/>
                <w:szCs w:val="20"/>
              </w:rPr>
              <w:t xml:space="preserve"> spĺňa podmienky pre </w:t>
            </w:r>
            <w:proofErr w:type="spellStart"/>
            <w:r w:rsidRPr="005767B7">
              <w:rPr>
                <w:rFonts w:ascii="Arial Narrow" w:hAnsi="Arial Narrow" w:cs="Arial"/>
                <w:sz w:val="22"/>
                <w:szCs w:val="20"/>
              </w:rPr>
              <w:t>fázovanie</w:t>
            </w:r>
            <w:proofErr w:type="spellEnd"/>
            <w:r w:rsidRPr="005767B7">
              <w:rPr>
                <w:rFonts w:ascii="Arial Narrow" w:hAnsi="Arial Narrow" w:cs="Arial"/>
                <w:sz w:val="22"/>
                <w:szCs w:val="20"/>
              </w:rPr>
              <w:t xml:space="preserve"> projektov uv</w:t>
            </w:r>
            <w:r w:rsidR="00402D2E">
              <w:rPr>
                <w:rFonts w:ascii="Arial Narrow" w:hAnsi="Arial Narrow" w:cs="Arial"/>
                <w:sz w:val="22"/>
                <w:szCs w:val="20"/>
              </w:rPr>
              <w:t>edené v kapitole 2 U</w:t>
            </w:r>
            <w:r w:rsidRPr="005767B7">
              <w:rPr>
                <w:rFonts w:ascii="Arial Narrow" w:hAnsi="Arial Narrow" w:cs="Arial"/>
                <w:sz w:val="22"/>
                <w:szCs w:val="20"/>
              </w:rPr>
              <w:t>smernenia k </w:t>
            </w:r>
            <w:proofErr w:type="spellStart"/>
            <w:r w:rsidRPr="005767B7">
              <w:rPr>
                <w:rFonts w:ascii="Arial Narrow" w:hAnsi="Arial Narrow" w:cs="Arial"/>
                <w:sz w:val="22"/>
                <w:szCs w:val="20"/>
              </w:rPr>
              <w:t>fázovaniu</w:t>
            </w:r>
            <w:proofErr w:type="spellEnd"/>
            <w:r w:rsidRPr="005767B7">
              <w:rPr>
                <w:rFonts w:ascii="Arial Narrow" w:hAnsi="Arial Narrow" w:cs="Arial"/>
                <w:sz w:val="22"/>
                <w:szCs w:val="20"/>
              </w:rPr>
              <w:t xml:space="preserve"> projektov.</w:t>
            </w:r>
          </w:p>
        </w:tc>
      </w:tr>
      <w:tr w:rsidR="001C0C5D" w:rsidRPr="00106E84" w:rsidTr="00D3459A">
        <w:trPr>
          <w:trHeight w:val="539"/>
        </w:trPr>
        <w:tc>
          <w:tcPr>
            <w:tcW w:w="9180" w:type="dxa"/>
            <w:shd w:val="clear" w:color="auto" w:fill="D9D9D9"/>
          </w:tcPr>
          <w:p w:rsidR="001C0C5D" w:rsidRPr="00A90C26" w:rsidRDefault="001C0C5D" w:rsidP="001C0C5D">
            <w:pPr>
              <w:numPr>
                <w:ilvl w:val="0"/>
                <w:numId w:val="18"/>
              </w:num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>Dosahujú celkové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 xml:space="preserve"> oprávnené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výdavky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projektu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 xml:space="preserve"> pre prvú fázu minimálnu výšku 250 000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EUR</w:t>
            </w:r>
            <w:r w:rsidRPr="0077302F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0"/>
              </w:rPr>
              <w:t>?</w:t>
            </w:r>
          </w:p>
          <w:p w:rsidR="001C0C5D" w:rsidRDefault="001C0C5D" w:rsidP="001C0C5D">
            <w:pPr>
              <w:ind w:left="284"/>
              <w:jc w:val="both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áno    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nie                  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>Pozn.: celkové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oprávnené 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výdavky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 projektu </w:t>
            </w:r>
            <w:r w:rsidRPr="00D7766A">
              <w:rPr>
                <w:rFonts w:ascii="Arial Narrow" w:hAnsi="Arial Narrow" w:cs="Arial"/>
                <w:sz w:val="18"/>
                <w:szCs w:val="18"/>
              </w:rPr>
              <w:t xml:space="preserve">musia byť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vo výške minimálne 250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tis.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>EUR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5767B7" w:rsidRPr="00106E84" w:rsidTr="00D3459A">
        <w:trPr>
          <w:trHeight w:val="644"/>
        </w:trPr>
        <w:tc>
          <w:tcPr>
            <w:tcW w:w="9180" w:type="dxa"/>
            <w:shd w:val="clear" w:color="auto" w:fill="auto"/>
          </w:tcPr>
          <w:p w:rsidR="00C40D57" w:rsidRPr="00A90C26" w:rsidRDefault="0008490A" w:rsidP="00447F14">
            <w:pPr>
              <w:numPr>
                <w:ilvl w:val="0"/>
                <w:numId w:val="18"/>
              </w:num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>Dosahujú c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elkové </w:t>
            </w:r>
            <w:r w:rsidR="002B75E9">
              <w:rPr>
                <w:rFonts w:ascii="Arial Narrow" w:hAnsi="Arial Narrow" w:cs="Arial"/>
                <w:b/>
                <w:sz w:val="22"/>
                <w:szCs w:val="20"/>
              </w:rPr>
              <w:t>výdavky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projektu </w:t>
            </w:r>
            <w:r w:rsidR="0077302F">
              <w:rPr>
                <w:rFonts w:ascii="Arial Narrow" w:hAnsi="Arial Narrow" w:cs="Arial"/>
                <w:b/>
                <w:sz w:val="22"/>
                <w:szCs w:val="20"/>
              </w:rPr>
              <w:t>viac ako</w:t>
            </w:r>
            <w:r w:rsidR="0077302F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77302F">
              <w:rPr>
                <w:rFonts w:ascii="Arial Narrow" w:hAnsi="Arial Narrow" w:cs="Arial"/>
                <w:b/>
                <w:sz w:val="22"/>
                <w:szCs w:val="20"/>
              </w:rPr>
              <w:t>1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mil</w:t>
            </w:r>
            <w:r w:rsidR="002B75E9">
              <w:rPr>
                <w:rFonts w:ascii="Arial Narrow" w:hAnsi="Arial Narrow" w:cs="Arial"/>
                <w:b/>
                <w:sz w:val="22"/>
                <w:szCs w:val="20"/>
              </w:rPr>
              <w:t>.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EUR</w:t>
            </w:r>
            <w:r w:rsidR="0077302F" w:rsidRPr="0077302F">
              <w:rPr>
                <w:rFonts w:ascii="Arial Narrow" w:hAnsi="Arial Narrow" w:cs="Arial"/>
                <w:sz w:val="22"/>
                <w:szCs w:val="20"/>
              </w:rPr>
              <w:t xml:space="preserve"> (projekty, ktoré boli schválené a začali svoju realizáciu pred termínom 29.jún 2022)</w:t>
            </w:r>
            <w:r w:rsidRPr="0077302F">
              <w:rPr>
                <w:rFonts w:ascii="Arial Narrow" w:hAnsi="Arial Narrow" w:cs="Arial"/>
                <w:sz w:val="22"/>
                <w:szCs w:val="20"/>
              </w:rPr>
              <w:t>?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</w:p>
          <w:p w:rsidR="005767B7" w:rsidRPr="000E1CED" w:rsidRDefault="005C520A" w:rsidP="001C0C5D">
            <w:pPr>
              <w:spacing w:before="60"/>
              <w:ind w:left="357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C40D57"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Začiarkov1"/>
            <w:r w:rsidR="00C40D57"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 w:rsidR="00C40D57"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bookmarkEnd w:id="55"/>
            <w:r w:rsidR="00C40D57">
              <w:rPr>
                <w:rFonts w:ascii="Arial Narrow" w:hAnsi="Arial Narrow" w:cs="Arial"/>
                <w:sz w:val="22"/>
                <w:szCs w:val="20"/>
              </w:rPr>
              <w:t xml:space="preserve"> áno     </w:t>
            </w:r>
            <w:r w:rsidR="00C40D57"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Začiarkov2"/>
            <w:r w:rsidR="00C40D57"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 w:rsidR="00C40D57"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bookmarkEnd w:id="56"/>
            <w:r w:rsidR="00C40D57">
              <w:rPr>
                <w:rFonts w:ascii="Arial Narrow" w:hAnsi="Arial Narrow" w:cs="Arial"/>
                <w:sz w:val="22"/>
                <w:szCs w:val="20"/>
              </w:rPr>
              <w:t xml:space="preserve"> nie</w:t>
            </w:r>
            <w:r w:rsidR="0008490A">
              <w:rPr>
                <w:rFonts w:ascii="Arial Narrow" w:hAnsi="Arial Narrow" w:cs="Arial"/>
                <w:sz w:val="22"/>
                <w:szCs w:val="20"/>
              </w:rPr>
              <w:t xml:space="preserve">                  </w:t>
            </w:r>
            <w:r w:rsidR="004240DC" w:rsidRPr="00A90C26">
              <w:rPr>
                <w:rFonts w:ascii="Arial Narrow" w:hAnsi="Arial Narrow" w:cs="Arial"/>
                <w:sz w:val="18"/>
                <w:szCs w:val="18"/>
              </w:rPr>
              <w:t xml:space="preserve">Pozn.: celkové </w:t>
            </w:r>
            <w:r w:rsidR="001C0C5D">
              <w:rPr>
                <w:rFonts w:ascii="Arial Narrow" w:hAnsi="Arial Narrow" w:cs="Arial"/>
                <w:sz w:val="18"/>
                <w:szCs w:val="18"/>
              </w:rPr>
              <w:t>výdavky</w:t>
            </w:r>
            <w:r w:rsidR="001C0C5D" w:rsidRPr="00A90C2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4240DC" w:rsidRPr="00A90C26">
              <w:rPr>
                <w:rFonts w:ascii="Arial Narrow" w:hAnsi="Arial Narrow" w:cs="Arial"/>
                <w:sz w:val="18"/>
                <w:szCs w:val="18"/>
              </w:rPr>
              <w:t xml:space="preserve">projektu </w:t>
            </w:r>
            <w:r w:rsidR="00896408" w:rsidRPr="00D7766A">
              <w:rPr>
                <w:rFonts w:ascii="Arial Narrow" w:hAnsi="Arial Narrow" w:cs="Arial"/>
                <w:sz w:val="18"/>
                <w:szCs w:val="18"/>
              </w:rPr>
              <w:t xml:space="preserve">musia byť </w:t>
            </w:r>
            <w:r w:rsidR="00896408">
              <w:rPr>
                <w:rFonts w:ascii="Arial Narrow" w:hAnsi="Arial Narrow" w:cs="Arial"/>
                <w:sz w:val="18"/>
                <w:szCs w:val="18"/>
              </w:rPr>
              <w:t xml:space="preserve">vo výške </w:t>
            </w:r>
            <w:r w:rsidR="0077302F">
              <w:rPr>
                <w:rFonts w:ascii="Arial Narrow" w:hAnsi="Arial Narrow" w:cs="Arial"/>
                <w:sz w:val="18"/>
                <w:szCs w:val="18"/>
              </w:rPr>
              <w:t>viac ako</w:t>
            </w:r>
            <w:r w:rsidR="0077302F" w:rsidRPr="00A90C2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77302F"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240DC" w:rsidRPr="00A90C26">
              <w:rPr>
                <w:rFonts w:ascii="Arial Narrow" w:hAnsi="Arial Narrow" w:cs="Arial"/>
                <w:sz w:val="18"/>
                <w:szCs w:val="18"/>
              </w:rPr>
              <w:t xml:space="preserve"> miliónov EUR</w:t>
            </w:r>
            <w:r w:rsidR="004240DC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77302F" w:rsidRPr="00106E84" w:rsidTr="00D3459A">
        <w:trPr>
          <w:trHeight w:val="644"/>
        </w:trPr>
        <w:tc>
          <w:tcPr>
            <w:tcW w:w="9180" w:type="dxa"/>
            <w:shd w:val="clear" w:color="auto" w:fill="auto"/>
          </w:tcPr>
          <w:p w:rsidR="0077302F" w:rsidRPr="00A90C26" w:rsidRDefault="0077302F" w:rsidP="0077302F">
            <w:pPr>
              <w:numPr>
                <w:ilvl w:val="0"/>
                <w:numId w:val="18"/>
              </w:num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Dosahujú celkové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výdavky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projektu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viac ako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5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mil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.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EUR</w:t>
            </w:r>
            <w:r w:rsidRPr="0077302F">
              <w:rPr>
                <w:rFonts w:ascii="Arial Narrow" w:hAnsi="Arial Narrow" w:cs="Arial"/>
                <w:sz w:val="22"/>
                <w:szCs w:val="20"/>
              </w:rPr>
              <w:t xml:space="preserve"> (projekty, ktoré</w:t>
            </w:r>
            <w:ins w:id="57" w:author="Autor">
              <w:r w:rsidR="000026F2">
                <w:rPr>
                  <w:rFonts w:ascii="Arial Narrow" w:hAnsi="Arial Narrow" w:cs="Arial"/>
                  <w:sz w:val="22"/>
                  <w:szCs w:val="20"/>
                </w:rPr>
                <w:t xml:space="preserve"> nespĺňajú podmienku podľa písm. b), </w:t>
              </w:r>
              <w:proofErr w:type="spellStart"/>
              <w:r w:rsidR="000026F2">
                <w:rPr>
                  <w:rFonts w:ascii="Arial Narrow" w:hAnsi="Arial Narrow" w:cs="Arial"/>
                  <w:sz w:val="22"/>
                  <w:szCs w:val="20"/>
                </w:rPr>
                <w:t>t.j</w:t>
              </w:r>
              <w:proofErr w:type="spellEnd"/>
              <w:r w:rsidR="000026F2">
                <w:rPr>
                  <w:rFonts w:ascii="Arial Narrow" w:hAnsi="Arial Narrow" w:cs="Arial"/>
                  <w:sz w:val="22"/>
                  <w:szCs w:val="20"/>
                </w:rPr>
                <w:t>.</w:t>
              </w:r>
            </w:ins>
            <w:r w:rsidRPr="0077302F">
              <w:rPr>
                <w:rFonts w:ascii="Arial Narrow" w:hAnsi="Arial Narrow" w:cs="Arial"/>
                <w:sz w:val="22"/>
                <w:szCs w:val="20"/>
              </w:rPr>
              <w:t xml:space="preserve"> boli schválené a</w:t>
            </w:r>
            <w:r>
              <w:rPr>
                <w:rFonts w:ascii="Arial Narrow" w:hAnsi="Arial Narrow" w:cs="Arial"/>
                <w:sz w:val="22"/>
                <w:szCs w:val="20"/>
              </w:rPr>
              <w:t>lebo</w:t>
            </w:r>
            <w:r w:rsidRPr="0077302F">
              <w:rPr>
                <w:rFonts w:ascii="Arial Narrow" w:hAnsi="Arial Narrow" w:cs="Arial"/>
                <w:sz w:val="22"/>
                <w:szCs w:val="20"/>
              </w:rPr>
              <w:t xml:space="preserve"> začali </w:t>
            </w:r>
            <w:r>
              <w:rPr>
                <w:rFonts w:ascii="Arial Narrow" w:hAnsi="Arial Narrow" w:cs="Arial"/>
                <w:sz w:val="22"/>
                <w:szCs w:val="20"/>
              </w:rPr>
              <w:t>svoju realizáciu po termíne</w:t>
            </w:r>
            <w:r w:rsidRPr="0077302F">
              <w:rPr>
                <w:rFonts w:ascii="Arial Narrow" w:hAnsi="Arial Narrow" w:cs="Arial"/>
                <w:sz w:val="22"/>
                <w:szCs w:val="20"/>
              </w:rPr>
              <w:t xml:space="preserve"> 29.jún 2022)?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</w:p>
          <w:p w:rsidR="0077302F" w:rsidRPr="00A90C26" w:rsidRDefault="0077302F" w:rsidP="001C0C5D">
            <w:p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áno    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nie                  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Pozn.: celkové </w:t>
            </w:r>
            <w:r w:rsidR="001C0C5D">
              <w:rPr>
                <w:rFonts w:ascii="Arial Narrow" w:hAnsi="Arial Narrow" w:cs="Arial"/>
                <w:sz w:val="18"/>
                <w:szCs w:val="18"/>
              </w:rPr>
              <w:t>výdavky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 projektu </w:t>
            </w:r>
            <w:r w:rsidRPr="00D7766A">
              <w:rPr>
                <w:rFonts w:ascii="Arial Narrow" w:hAnsi="Arial Narrow" w:cs="Arial"/>
                <w:sz w:val="18"/>
                <w:szCs w:val="18"/>
              </w:rPr>
              <w:t xml:space="preserve">musia byť </w:t>
            </w:r>
            <w:r>
              <w:rPr>
                <w:rFonts w:ascii="Arial Narrow" w:hAnsi="Arial Narrow" w:cs="Arial"/>
                <w:sz w:val="18"/>
                <w:szCs w:val="18"/>
              </w:rPr>
              <w:t>vo výške viac ako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 miliónov EUR</w:t>
            </w:r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D61BAC" w:rsidRPr="00106E84" w:rsidTr="00D3459A">
        <w:trPr>
          <w:trHeight w:val="554"/>
        </w:trPr>
        <w:tc>
          <w:tcPr>
            <w:tcW w:w="9180" w:type="dxa"/>
            <w:shd w:val="clear" w:color="auto" w:fill="auto"/>
          </w:tcPr>
          <w:p w:rsidR="00D61BAC" w:rsidRPr="00A90C26" w:rsidRDefault="0008490A" w:rsidP="00447F14">
            <w:pPr>
              <w:numPr>
                <w:ilvl w:val="0"/>
                <w:numId w:val="18"/>
              </w:num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>Bol p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>rojekt schválený Európskou komisiou na financovanie v programovom období 20</w:t>
            </w:r>
            <w:r w:rsidR="00AE6F75">
              <w:rPr>
                <w:rFonts w:ascii="Arial Narrow" w:hAnsi="Arial Narrow" w:cs="Arial"/>
                <w:b/>
                <w:sz w:val="22"/>
                <w:szCs w:val="20"/>
              </w:rPr>
              <w:t>07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2B75E9">
              <w:rPr>
                <w:rFonts w:ascii="Arial Narrow" w:hAnsi="Arial Narrow" w:cs="Arial"/>
                <w:b/>
                <w:sz w:val="22"/>
                <w:szCs w:val="20"/>
              </w:rPr>
              <w:t>-</w:t>
            </w:r>
            <w:r w:rsidR="00F175F1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20</w:t>
            </w:r>
            <w:r w:rsidR="00AE6F75">
              <w:rPr>
                <w:rFonts w:ascii="Arial Narrow" w:hAnsi="Arial Narrow" w:cs="Arial"/>
                <w:b/>
                <w:sz w:val="22"/>
                <w:szCs w:val="20"/>
              </w:rPr>
              <w:t>13</w:t>
            </w:r>
            <w:r w:rsidR="00AD5879" w:rsidRPr="00A90C26">
              <w:rPr>
                <w:rFonts w:ascii="Arial Narrow" w:hAnsi="Arial Narrow" w:cs="Arial"/>
                <w:b/>
                <w:sz w:val="22"/>
                <w:szCs w:val="20"/>
              </w:rPr>
              <w:t>?</w:t>
            </w:r>
          </w:p>
          <w:p w:rsidR="004240DC" w:rsidRPr="00A90C26" w:rsidRDefault="00C40D57" w:rsidP="002B75E9">
            <w:pPr>
              <w:tabs>
                <w:tab w:val="left" w:pos="2119"/>
              </w:tabs>
              <w:spacing w:before="60"/>
              <w:ind w:left="357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áno    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nie</w:t>
            </w:r>
            <w:r w:rsidR="0008490A">
              <w:rPr>
                <w:rFonts w:ascii="Arial Narrow" w:hAnsi="Arial Narrow" w:cs="Arial"/>
                <w:sz w:val="22"/>
                <w:szCs w:val="20"/>
              </w:rPr>
              <w:t xml:space="preserve">                  </w:t>
            </w:r>
            <w:r w:rsidR="004240DC" w:rsidRPr="00A90C26">
              <w:rPr>
                <w:rFonts w:ascii="Arial Narrow" w:hAnsi="Arial Narrow" w:cs="Arial"/>
                <w:sz w:val="18"/>
                <w:szCs w:val="18"/>
              </w:rPr>
              <w:t xml:space="preserve">Pozn.: projekt </w:t>
            </w:r>
            <w:r w:rsidR="00896408" w:rsidRPr="00404334">
              <w:rPr>
                <w:rFonts w:ascii="Arial Narrow" w:hAnsi="Arial Narrow" w:cs="Arial"/>
                <w:sz w:val="18"/>
                <w:szCs w:val="18"/>
              </w:rPr>
              <w:t xml:space="preserve">nesmie byť </w:t>
            </w:r>
            <w:r w:rsidR="004240DC" w:rsidRPr="00A90C26">
              <w:rPr>
                <w:rFonts w:ascii="Arial Narrow" w:hAnsi="Arial Narrow" w:cs="Arial"/>
                <w:sz w:val="18"/>
                <w:szCs w:val="18"/>
              </w:rPr>
              <w:t>schválený EK v programovom období 200</w:t>
            </w:r>
            <w:r w:rsidR="00AE6F75">
              <w:rPr>
                <w:rFonts w:ascii="Arial Narrow" w:hAnsi="Arial Narrow" w:cs="Arial"/>
                <w:sz w:val="18"/>
                <w:szCs w:val="18"/>
              </w:rPr>
              <w:t>7</w:t>
            </w:r>
            <w:r w:rsidR="004240DC" w:rsidRPr="00A90C26">
              <w:rPr>
                <w:rFonts w:ascii="Arial Narrow" w:hAnsi="Arial Narrow" w:cs="Arial"/>
                <w:sz w:val="18"/>
                <w:szCs w:val="18"/>
              </w:rPr>
              <w:t xml:space="preserve"> -20</w:t>
            </w:r>
            <w:r w:rsidR="00AE6F75">
              <w:rPr>
                <w:rFonts w:ascii="Arial Narrow" w:hAnsi="Arial Narrow" w:cs="Arial"/>
                <w:sz w:val="18"/>
                <w:szCs w:val="18"/>
              </w:rPr>
              <w:t>13</w:t>
            </w:r>
          </w:p>
        </w:tc>
      </w:tr>
      <w:tr w:rsidR="00862EC1" w:rsidRPr="00106E84" w:rsidTr="00D3459A">
        <w:trPr>
          <w:trHeight w:val="554"/>
        </w:trPr>
        <w:tc>
          <w:tcPr>
            <w:tcW w:w="9180" w:type="dxa"/>
            <w:shd w:val="clear" w:color="auto" w:fill="auto"/>
          </w:tcPr>
          <w:p w:rsidR="00A063EE" w:rsidRPr="00A90C26" w:rsidRDefault="00AD5879" w:rsidP="00447F14">
            <w:pPr>
              <w:numPr>
                <w:ilvl w:val="0"/>
                <w:numId w:val="18"/>
              </w:numPr>
              <w:spacing w:after="60"/>
              <w:ind w:left="425" w:hanging="357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>Pozostáva p</w:t>
            </w:r>
            <w:r w:rsidR="00A063EE" w:rsidRPr="00A90C26">
              <w:rPr>
                <w:rFonts w:ascii="Arial Narrow" w:hAnsi="Arial Narrow" w:cs="Arial"/>
                <w:b/>
                <w:sz w:val="22"/>
                <w:szCs w:val="20"/>
              </w:rPr>
              <w:t>rojekt z dvoch jasne identifikovateľných fáz pokiaľ ide o jeho materiálne/vecné a finančné ciele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>?</w:t>
            </w:r>
            <w:r w:rsidR="005C520A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</w:p>
          <w:p w:rsidR="00AD5879" w:rsidRDefault="00AD5879" w:rsidP="00A90C26">
            <w:pPr>
              <w:spacing w:before="60" w:after="60"/>
              <w:ind w:left="425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áno    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nie</w:t>
            </w:r>
          </w:p>
          <w:p w:rsidR="003947EB" w:rsidRDefault="005A3EA8" w:rsidP="00A90C26">
            <w:pPr>
              <w:spacing w:before="60" w:after="60"/>
              <w:ind w:left="425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V tabuľke nižšie identifikujte fázy projektu.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1"/>
              <w:gridCol w:w="3842"/>
              <w:gridCol w:w="1721"/>
              <w:gridCol w:w="1721"/>
            </w:tblGrid>
            <w:tr w:rsidR="00036DE8" w:rsidRPr="005C03F0" w:rsidTr="00036DE8">
              <w:trPr>
                <w:trHeight w:val="372"/>
                <w:jc w:val="center"/>
              </w:trPr>
              <w:tc>
                <w:tcPr>
                  <w:tcW w:w="1441" w:type="dxa"/>
                  <w:shd w:val="clear" w:color="auto" w:fill="D9D9D9"/>
                  <w:vAlign w:val="center"/>
                </w:tcPr>
                <w:p w:rsidR="00BB14F9" w:rsidRPr="005C03F0" w:rsidRDefault="00BB14F9" w:rsidP="00447F14">
                  <w:pPr>
                    <w:jc w:val="center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>Fáza</w:t>
                  </w:r>
                </w:p>
              </w:tc>
              <w:tc>
                <w:tcPr>
                  <w:tcW w:w="3842" w:type="dxa"/>
                  <w:shd w:val="clear" w:color="auto" w:fill="D9D9D9"/>
                  <w:vAlign w:val="center"/>
                </w:tcPr>
                <w:p w:rsidR="00BB14F9" w:rsidRPr="005C03F0" w:rsidRDefault="00BB14F9" w:rsidP="00447F14">
                  <w:pPr>
                    <w:jc w:val="center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>Fyzický rozsah fázy (materiálne/vecné ciele)</w:t>
                  </w:r>
                  <w:r>
                    <w:rPr>
                      <w:rStyle w:val="Odkaznapoznmkupodiarou"/>
                      <w:rFonts w:ascii="Arial Narrow" w:hAnsi="Arial Narrow" w:cs="Arial"/>
                      <w:sz w:val="22"/>
                      <w:szCs w:val="20"/>
                    </w:rPr>
                    <w:footnoteReference w:id="3"/>
                  </w:r>
                </w:p>
              </w:tc>
              <w:tc>
                <w:tcPr>
                  <w:tcW w:w="1721" w:type="dxa"/>
                  <w:shd w:val="clear" w:color="auto" w:fill="D9D9D9"/>
                  <w:vAlign w:val="center"/>
                </w:tcPr>
                <w:p w:rsidR="00BB14F9" w:rsidRPr="005C03F0" w:rsidRDefault="00BB14F9" w:rsidP="00447F14">
                  <w:pPr>
                    <w:jc w:val="center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EF6E5D">
                    <w:rPr>
                      <w:rFonts w:ascii="Arial Narrow" w:hAnsi="Arial Narrow" w:cs="Arial"/>
                      <w:sz w:val="22"/>
                      <w:szCs w:val="20"/>
                    </w:rPr>
                    <w:t xml:space="preserve">Finančné plnenie </w:t>
                  </w:r>
                  <w:r>
                    <w:rPr>
                      <w:rFonts w:ascii="Arial Narrow" w:hAnsi="Arial Narrow" w:cs="Arial"/>
                      <w:sz w:val="22"/>
                      <w:szCs w:val="20"/>
                    </w:rPr>
                    <w:t>COV</w:t>
                  </w:r>
                  <w:r w:rsidRPr="00EF6E5D">
                    <w:rPr>
                      <w:rStyle w:val="Odkaznapoznmkupodiarou"/>
                      <w:rFonts w:ascii="Arial Narrow" w:hAnsi="Arial Narrow" w:cs="Arial"/>
                      <w:sz w:val="22"/>
                      <w:szCs w:val="20"/>
                    </w:rPr>
                    <w:footnoteReference w:id="4"/>
                  </w: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 xml:space="preserve"> (EUR)</w:t>
                  </w:r>
                </w:p>
              </w:tc>
              <w:tc>
                <w:tcPr>
                  <w:tcW w:w="1721" w:type="dxa"/>
                  <w:shd w:val="clear" w:color="auto" w:fill="D9D9D9"/>
                  <w:cellIns w:id="58" w:author="Autor" w:date="1900-01-27T07:43:00Z"/>
                </w:tcPr>
                <w:p w:rsidR="00BB14F9" w:rsidRPr="00EF6E5D" w:rsidRDefault="00BB14F9" w:rsidP="00447F14">
                  <w:pPr>
                    <w:jc w:val="center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ins w:id="59" w:author="Autor">
                    <w:r>
                      <w:rPr>
                        <w:rFonts w:ascii="Arial Narrow" w:hAnsi="Arial Narrow" w:cs="Arial"/>
                        <w:sz w:val="22"/>
                        <w:szCs w:val="20"/>
                      </w:rPr>
                      <w:t>Finančné plnenie dodatočný príspevok (EUR)</w:t>
                    </w:r>
                  </w:ins>
                </w:p>
              </w:tc>
            </w:tr>
            <w:tr w:rsidR="00036DE8" w:rsidRPr="005C03F0" w:rsidTr="00036DE8">
              <w:trPr>
                <w:trHeight w:val="230"/>
                <w:jc w:val="center"/>
              </w:trPr>
              <w:tc>
                <w:tcPr>
                  <w:tcW w:w="1441" w:type="dxa"/>
                  <w:shd w:val="clear" w:color="auto" w:fill="D9D9D9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>Fáza I</w:t>
                  </w:r>
                </w:p>
              </w:tc>
              <w:tc>
                <w:tcPr>
                  <w:tcW w:w="3842" w:type="dxa"/>
                  <w:shd w:val="clear" w:color="auto" w:fill="auto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  <w:tc>
                <w:tcPr>
                  <w:tcW w:w="1721" w:type="dxa"/>
                  <w:shd w:val="clear" w:color="auto" w:fill="auto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  <w:tc>
                <w:tcPr>
                  <w:tcW w:w="1721" w:type="dxa"/>
                  <w:cellIns w:id="60" w:author="Autor" w:date="1900-01-27T07:43:00Z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036DE8" w:rsidRPr="005C03F0" w:rsidTr="00036DE8">
              <w:trPr>
                <w:trHeight w:val="230"/>
                <w:jc w:val="center"/>
              </w:trPr>
              <w:tc>
                <w:tcPr>
                  <w:tcW w:w="1441" w:type="dxa"/>
                  <w:shd w:val="clear" w:color="auto" w:fill="D9D9D9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>Fáza II</w:t>
                  </w:r>
                </w:p>
              </w:tc>
              <w:tc>
                <w:tcPr>
                  <w:tcW w:w="3842" w:type="dxa"/>
                  <w:shd w:val="clear" w:color="auto" w:fill="auto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  <w:tc>
                <w:tcPr>
                  <w:tcW w:w="1721" w:type="dxa"/>
                  <w:shd w:val="clear" w:color="auto" w:fill="auto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  <w:tc>
                <w:tcPr>
                  <w:tcW w:w="1721" w:type="dxa"/>
                  <w:cellIns w:id="61" w:author="Autor" w:date="1900-01-27T07:43:00Z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BB14F9" w:rsidRPr="005C03F0" w:rsidTr="00036DE8">
              <w:trPr>
                <w:trHeight w:val="222"/>
                <w:jc w:val="center"/>
              </w:trPr>
              <w:tc>
                <w:tcPr>
                  <w:tcW w:w="5283" w:type="dxa"/>
                  <w:gridSpan w:val="2"/>
                  <w:shd w:val="clear" w:color="auto" w:fill="D9D9D9"/>
                </w:tcPr>
                <w:p w:rsidR="00BB14F9" w:rsidRPr="005C03F0" w:rsidRDefault="00BB14F9" w:rsidP="00793D7B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 xml:space="preserve">Spolu </w:t>
                  </w:r>
                  <w:r>
                    <w:rPr>
                      <w:rFonts w:ascii="Arial Narrow" w:hAnsi="Arial Narrow" w:cs="Arial"/>
                      <w:sz w:val="22"/>
                      <w:szCs w:val="20"/>
                    </w:rPr>
                    <w:t xml:space="preserve">COV </w:t>
                  </w: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>(EUR)</w:t>
                  </w:r>
                </w:p>
              </w:tc>
              <w:tc>
                <w:tcPr>
                  <w:tcW w:w="1721" w:type="dxa"/>
                  <w:shd w:val="clear" w:color="auto" w:fill="auto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  <w:tc>
                <w:tcPr>
                  <w:tcW w:w="1721" w:type="dxa"/>
                  <w:cellIns w:id="62" w:author="Autor" w:date="1900-01-27T07:43:00Z"/>
                </w:tcPr>
                <w:p w:rsidR="00BB14F9" w:rsidRPr="005C03F0" w:rsidRDefault="00BB14F9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</w:tbl>
          <w:p w:rsidR="004942B8" w:rsidRPr="000371A6" w:rsidRDefault="004942B8" w:rsidP="00A90C26">
            <w:pPr>
              <w:spacing w:before="60"/>
              <w:ind w:left="426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063EE" w:rsidRPr="00106E84" w:rsidTr="00D3459A">
        <w:trPr>
          <w:trHeight w:val="2694"/>
        </w:trPr>
        <w:tc>
          <w:tcPr>
            <w:tcW w:w="9180" w:type="dxa"/>
            <w:shd w:val="clear" w:color="auto" w:fill="auto"/>
          </w:tcPr>
          <w:p w:rsidR="005A3EA8" w:rsidRPr="00A90C26" w:rsidRDefault="00AD5879" w:rsidP="00447F14">
            <w:pPr>
              <w:numPr>
                <w:ilvl w:val="0"/>
                <w:numId w:val="18"/>
              </w:num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lastRenderedPageBreak/>
              <w:t>J</w:t>
            </w:r>
            <w:r w:rsidR="00813BE7" w:rsidRPr="00A90C26">
              <w:rPr>
                <w:rFonts w:ascii="Arial Narrow" w:hAnsi="Arial Narrow" w:cs="Arial"/>
                <w:b/>
                <w:sz w:val="22"/>
                <w:szCs w:val="20"/>
              </w:rPr>
              <w:t>e</w:t>
            </w:r>
            <w:r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d</w:t>
            </w:r>
            <w:r w:rsidR="005A3EA8" w:rsidRPr="00A90C26">
              <w:rPr>
                <w:rFonts w:ascii="Arial Narrow" w:hAnsi="Arial Narrow" w:cs="Arial"/>
                <w:b/>
                <w:sz w:val="22"/>
                <w:szCs w:val="20"/>
              </w:rPr>
              <w:t>ruhá fáza projektu oprávnená na financovanie z ERDF/KF v programovom období 20</w:t>
            </w:r>
            <w:r w:rsidR="00AE6F75">
              <w:rPr>
                <w:rFonts w:ascii="Arial Narrow" w:hAnsi="Arial Narrow" w:cs="Arial"/>
                <w:b/>
                <w:sz w:val="22"/>
                <w:szCs w:val="20"/>
              </w:rPr>
              <w:t>21</w:t>
            </w:r>
            <w:r w:rsidR="005A3EA8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414AEA">
              <w:rPr>
                <w:rFonts w:ascii="Arial Narrow" w:hAnsi="Arial Narrow" w:cs="Arial"/>
                <w:b/>
                <w:sz w:val="22"/>
                <w:szCs w:val="20"/>
              </w:rPr>
              <w:t>-</w:t>
            </w:r>
            <w:r w:rsidR="005A3EA8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202</w:t>
            </w:r>
            <w:r w:rsidR="00AE6F75">
              <w:rPr>
                <w:rFonts w:ascii="Arial Narrow" w:hAnsi="Arial Narrow" w:cs="Arial"/>
                <w:b/>
                <w:sz w:val="22"/>
                <w:szCs w:val="20"/>
              </w:rPr>
              <w:t>7</w:t>
            </w:r>
            <w:r w:rsidR="00BA260A">
              <w:rPr>
                <w:rStyle w:val="Odkaznapoznmkupodiarou"/>
                <w:rFonts w:ascii="Arial Narrow" w:hAnsi="Arial Narrow" w:cs="Arial"/>
                <w:b/>
                <w:sz w:val="22"/>
                <w:szCs w:val="20"/>
              </w:rPr>
              <w:footnoteReference w:id="5"/>
            </w:r>
            <w:r w:rsidR="00813BE7">
              <w:rPr>
                <w:rFonts w:ascii="Arial Narrow" w:hAnsi="Arial Narrow" w:cs="Arial"/>
                <w:b/>
                <w:sz w:val="22"/>
                <w:szCs w:val="20"/>
              </w:rPr>
              <w:t>?</w:t>
            </w:r>
            <w:r w:rsidR="00A063EE" w:rsidRPr="00A90C26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</w:p>
          <w:p w:rsidR="00AA7E07" w:rsidRDefault="00AA7E07" w:rsidP="000371A6">
            <w:pPr>
              <w:spacing w:before="60"/>
              <w:ind w:left="357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áno     </w:t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sz w:val="22"/>
                <w:szCs w:val="20"/>
              </w:rPr>
              <w:instrText xml:space="preserve"> FORMCHECKBOX </w:instrText>
            </w:r>
            <w:r w:rsidR="008E1C0F">
              <w:rPr>
                <w:rFonts w:ascii="Arial Narrow" w:hAnsi="Arial Narrow" w:cs="Arial"/>
                <w:sz w:val="22"/>
                <w:szCs w:val="20"/>
              </w:rPr>
            </w:r>
            <w:r w:rsidR="008E1C0F">
              <w:rPr>
                <w:rFonts w:ascii="Arial Narrow" w:hAnsi="Arial Narrow" w:cs="Arial"/>
                <w:sz w:val="22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2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0"/>
              </w:rPr>
              <w:t xml:space="preserve"> nie</w:t>
            </w:r>
          </w:p>
          <w:p w:rsidR="000019FB" w:rsidRDefault="00AA7E07" w:rsidP="00A90C26">
            <w:pPr>
              <w:spacing w:before="60"/>
              <w:ind w:left="68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       </w:t>
            </w:r>
            <w:r w:rsidR="00DA47E2">
              <w:rPr>
                <w:rFonts w:ascii="Arial Narrow" w:hAnsi="Arial Narrow" w:cs="Arial"/>
                <w:sz w:val="22"/>
                <w:szCs w:val="20"/>
              </w:rPr>
              <w:t xml:space="preserve">V tabuľke nižšie identifikujte </w:t>
            </w:r>
            <w:r w:rsidR="0008490A">
              <w:rPr>
                <w:rFonts w:ascii="Arial Narrow" w:hAnsi="Arial Narrow" w:cs="Arial"/>
                <w:sz w:val="22"/>
                <w:szCs w:val="20"/>
              </w:rPr>
              <w:t>druhú fázu projektu vo vzť</w:t>
            </w:r>
            <w:r w:rsidR="00402D2E">
              <w:rPr>
                <w:rFonts w:ascii="Arial Narrow" w:hAnsi="Arial Narrow" w:cs="Arial"/>
                <w:sz w:val="22"/>
                <w:szCs w:val="20"/>
              </w:rPr>
              <w:t>ahu k oprávneným aktivitám OP KŽP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6378"/>
            </w:tblGrid>
            <w:tr w:rsidR="000019FB" w:rsidRPr="005C03F0" w:rsidTr="00D3459A">
              <w:tc>
                <w:tcPr>
                  <w:tcW w:w="1701" w:type="dxa"/>
                  <w:shd w:val="clear" w:color="auto" w:fill="D9D9D9"/>
                </w:tcPr>
                <w:p w:rsidR="000019FB" w:rsidRPr="005C03F0" w:rsidRDefault="00FC2F66" w:rsidP="00AE6F75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0"/>
                    </w:rPr>
                    <w:t xml:space="preserve">Cieľ politiky </w:t>
                  </w:r>
                  <w:r w:rsidR="00AE6F75">
                    <w:rPr>
                      <w:rFonts w:ascii="Arial Narrow" w:hAnsi="Arial Narrow" w:cs="Arial"/>
                      <w:sz w:val="22"/>
                      <w:szCs w:val="20"/>
                    </w:rPr>
                    <w:t>PSK</w:t>
                  </w:r>
                  <w:r w:rsidR="000019FB" w:rsidRPr="005C03F0">
                    <w:rPr>
                      <w:rStyle w:val="Odkaznapoznmkupodiarou"/>
                      <w:rFonts w:ascii="Arial Narrow" w:hAnsi="Arial Narrow" w:cs="Arial"/>
                      <w:sz w:val="22"/>
                      <w:szCs w:val="20"/>
                    </w:rPr>
                    <w:footnoteReference w:id="6"/>
                  </w:r>
                </w:p>
              </w:tc>
              <w:tc>
                <w:tcPr>
                  <w:tcW w:w="6378" w:type="dxa"/>
                  <w:shd w:val="clear" w:color="auto" w:fill="auto"/>
                </w:tcPr>
                <w:p w:rsidR="000019FB" w:rsidRPr="005C03F0" w:rsidRDefault="000019FB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0019FB" w:rsidRPr="005C03F0" w:rsidTr="00D3459A">
              <w:tc>
                <w:tcPr>
                  <w:tcW w:w="1701" w:type="dxa"/>
                  <w:shd w:val="clear" w:color="auto" w:fill="D9D9D9"/>
                </w:tcPr>
                <w:p w:rsidR="000019FB" w:rsidRPr="005C03F0" w:rsidRDefault="000019FB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 w:rsidRPr="005C03F0">
                    <w:rPr>
                      <w:rFonts w:ascii="Arial Narrow" w:hAnsi="Arial Narrow" w:cs="Arial"/>
                      <w:sz w:val="22"/>
                      <w:szCs w:val="20"/>
                    </w:rPr>
                    <w:t>Špecifický cieľ</w:t>
                  </w:r>
                  <w:r w:rsidRPr="005C03F0">
                    <w:rPr>
                      <w:rStyle w:val="Odkaznapoznmkupodiarou"/>
                      <w:rFonts w:ascii="Arial Narrow" w:hAnsi="Arial Narrow" w:cs="Arial"/>
                      <w:sz w:val="22"/>
                      <w:szCs w:val="20"/>
                    </w:rPr>
                    <w:footnoteReference w:id="7"/>
                  </w:r>
                </w:p>
              </w:tc>
              <w:tc>
                <w:tcPr>
                  <w:tcW w:w="6378" w:type="dxa"/>
                  <w:shd w:val="clear" w:color="auto" w:fill="auto"/>
                </w:tcPr>
                <w:p w:rsidR="000019FB" w:rsidRPr="005C03F0" w:rsidRDefault="000019FB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0019FB" w:rsidRPr="005C03F0" w:rsidTr="00D3459A">
              <w:tc>
                <w:tcPr>
                  <w:tcW w:w="1701" w:type="dxa"/>
                  <w:shd w:val="clear" w:color="auto" w:fill="D9D9D9"/>
                </w:tcPr>
                <w:p w:rsidR="000019FB" w:rsidRPr="005C03F0" w:rsidRDefault="00AE6F75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0"/>
                    </w:rPr>
                    <w:t>Opatrenie</w:t>
                  </w:r>
                  <w:r w:rsidR="000019FB" w:rsidRPr="005C03F0">
                    <w:rPr>
                      <w:rStyle w:val="Odkaznapoznmkupodiarou"/>
                      <w:rFonts w:ascii="Arial Narrow" w:hAnsi="Arial Narrow" w:cs="Arial"/>
                      <w:sz w:val="22"/>
                      <w:szCs w:val="20"/>
                    </w:rPr>
                    <w:footnoteReference w:id="8"/>
                  </w:r>
                </w:p>
              </w:tc>
              <w:tc>
                <w:tcPr>
                  <w:tcW w:w="6378" w:type="dxa"/>
                  <w:shd w:val="clear" w:color="auto" w:fill="auto"/>
                </w:tcPr>
                <w:p w:rsidR="000019FB" w:rsidRPr="005C03F0" w:rsidRDefault="000019FB" w:rsidP="005C03F0">
                  <w:pPr>
                    <w:spacing w:before="60"/>
                    <w:rPr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041461" w:rsidRPr="005C03F0" w:rsidTr="00D3459A">
              <w:trPr>
                <w:ins w:id="65" w:author="Autor"/>
              </w:trPr>
              <w:tc>
                <w:tcPr>
                  <w:tcW w:w="1701" w:type="dxa"/>
                  <w:shd w:val="clear" w:color="auto" w:fill="D9D9D9"/>
                </w:tcPr>
                <w:p w:rsidR="00041461" w:rsidRDefault="00041461" w:rsidP="005C03F0">
                  <w:pPr>
                    <w:spacing w:before="60"/>
                    <w:rPr>
                      <w:ins w:id="66" w:author="Autor"/>
                      <w:rFonts w:ascii="Arial Narrow" w:hAnsi="Arial Narrow" w:cs="Arial"/>
                      <w:sz w:val="22"/>
                      <w:szCs w:val="20"/>
                    </w:rPr>
                  </w:pPr>
                  <w:ins w:id="67" w:author="Autor">
                    <w:r>
                      <w:rPr>
                        <w:rFonts w:ascii="Arial Narrow" w:hAnsi="Arial Narrow" w:cs="Arial"/>
                        <w:sz w:val="22"/>
                        <w:szCs w:val="20"/>
                      </w:rPr>
                      <w:t>Typ akcie</w:t>
                    </w:r>
                    <w:r>
                      <w:rPr>
                        <w:rStyle w:val="Odkaznapoznmkupodiarou"/>
                        <w:rFonts w:ascii="Arial Narrow" w:hAnsi="Arial Narrow" w:cs="Arial"/>
                        <w:sz w:val="22"/>
                        <w:szCs w:val="20"/>
                      </w:rPr>
                      <w:footnoteReference w:id="9"/>
                    </w:r>
                  </w:ins>
                </w:p>
              </w:tc>
              <w:tc>
                <w:tcPr>
                  <w:tcW w:w="6378" w:type="dxa"/>
                  <w:shd w:val="clear" w:color="auto" w:fill="auto"/>
                </w:tcPr>
                <w:p w:rsidR="00041461" w:rsidRPr="005C03F0" w:rsidRDefault="00041461" w:rsidP="005C03F0">
                  <w:pPr>
                    <w:spacing w:before="60"/>
                    <w:rPr>
                      <w:ins w:id="70" w:author="Autor"/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C17784" w:rsidRPr="005C03F0" w:rsidTr="00D3459A">
              <w:trPr>
                <w:ins w:id="71" w:author="Autor"/>
              </w:trPr>
              <w:tc>
                <w:tcPr>
                  <w:tcW w:w="1701" w:type="dxa"/>
                  <w:shd w:val="clear" w:color="auto" w:fill="D9D9D9"/>
                </w:tcPr>
                <w:p w:rsidR="00C17784" w:rsidRDefault="008A3AE3" w:rsidP="005C03F0">
                  <w:pPr>
                    <w:spacing w:before="60"/>
                    <w:rPr>
                      <w:ins w:id="72" w:author="Autor"/>
                      <w:rFonts w:ascii="Arial Narrow" w:hAnsi="Arial Narrow" w:cs="Arial"/>
                      <w:sz w:val="22"/>
                      <w:szCs w:val="20"/>
                    </w:rPr>
                  </w:pPr>
                  <w:ins w:id="73" w:author="Autor">
                    <w:r>
                      <w:rPr>
                        <w:rFonts w:ascii="Arial Narrow" w:hAnsi="Arial Narrow" w:cs="Arial"/>
                        <w:sz w:val="22"/>
                        <w:szCs w:val="20"/>
                      </w:rPr>
                      <w:t>Oblasť</w:t>
                    </w:r>
                    <w:r w:rsidR="00C17784">
                      <w:rPr>
                        <w:rFonts w:ascii="Arial Narrow" w:hAnsi="Arial Narrow" w:cs="Arial"/>
                        <w:sz w:val="22"/>
                        <w:szCs w:val="20"/>
                      </w:rPr>
                      <w:t xml:space="preserve"> intervencie</w:t>
                    </w:r>
                    <w:r w:rsidR="00C17784">
                      <w:rPr>
                        <w:rStyle w:val="Odkaznapoznmkupodiarou"/>
                        <w:rFonts w:ascii="Arial Narrow" w:hAnsi="Arial Narrow" w:cs="Arial"/>
                        <w:sz w:val="22"/>
                        <w:szCs w:val="20"/>
                      </w:rPr>
                      <w:footnoteReference w:id="10"/>
                    </w:r>
                  </w:ins>
                </w:p>
              </w:tc>
              <w:tc>
                <w:tcPr>
                  <w:tcW w:w="6378" w:type="dxa"/>
                  <w:shd w:val="clear" w:color="auto" w:fill="auto"/>
                </w:tcPr>
                <w:p w:rsidR="00C17784" w:rsidRPr="005C03F0" w:rsidRDefault="00C17784" w:rsidP="005C03F0">
                  <w:pPr>
                    <w:spacing w:before="60"/>
                    <w:rPr>
                      <w:ins w:id="76" w:author="Autor"/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D61A5B" w:rsidRPr="005C03F0" w:rsidTr="00D3459A">
              <w:trPr>
                <w:ins w:id="77" w:author="Autor"/>
              </w:trPr>
              <w:tc>
                <w:tcPr>
                  <w:tcW w:w="1701" w:type="dxa"/>
                  <w:shd w:val="clear" w:color="auto" w:fill="D9D9D9"/>
                </w:tcPr>
                <w:p w:rsidR="00D61A5B" w:rsidRDefault="00D61A5B" w:rsidP="005C03F0">
                  <w:pPr>
                    <w:spacing w:before="60"/>
                    <w:rPr>
                      <w:ins w:id="78" w:author="Autor"/>
                      <w:rFonts w:ascii="Arial Narrow" w:hAnsi="Arial Narrow" w:cs="Arial"/>
                      <w:sz w:val="22"/>
                      <w:szCs w:val="20"/>
                    </w:rPr>
                  </w:pPr>
                  <w:ins w:id="79" w:author="Autor">
                    <w:r>
                      <w:rPr>
                        <w:rFonts w:ascii="Arial Narrow" w:hAnsi="Arial Narrow" w:cs="Arial"/>
                        <w:sz w:val="22"/>
                        <w:szCs w:val="20"/>
                      </w:rPr>
                      <w:t>Kategória regiónu</w:t>
                    </w:r>
                    <w:r w:rsidR="006276CA">
                      <w:rPr>
                        <w:rStyle w:val="Odkaznapoznmkupodiarou"/>
                        <w:rFonts w:ascii="Arial Narrow" w:hAnsi="Arial Narrow" w:cs="Arial"/>
                        <w:sz w:val="22"/>
                        <w:szCs w:val="20"/>
                      </w:rPr>
                      <w:footnoteReference w:id="11"/>
                    </w:r>
                  </w:ins>
                </w:p>
              </w:tc>
              <w:tc>
                <w:tcPr>
                  <w:tcW w:w="6378" w:type="dxa"/>
                  <w:shd w:val="clear" w:color="auto" w:fill="auto"/>
                </w:tcPr>
                <w:p w:rsidR="00D61A5B" w:rsidRPr="005C03F0" w:rsidRDefault="00D61A5B" w:rsidP="005C03F0">
                  <w:pPr>
                    <w:spacing w:before="60"/>
                    <w:rPr>
                      <w:ins w:id="82" w:author="Autor"/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  <w:tr w:rsidR="00846361" w:rsidRPr="005C03F0" w:rsidTr="00D3459A">
              <w:trPr>
                <w:ins w:id="83" w:author="Autor"/>
              </w:trPr>
              <w:tc>
                <w:tcPr>
                  <w:tcW w:w="1701" w:type="dxa"/>
                  <w:shd w:val="clear" w:color="auto" w:fill="D9D9D9"/>
                </w:tcPr>
                <w:p w:rsidR="00846361" w:rsidRDefault="00846361" w:rsidP="005C03F0">
                  <w:pPr>
                    <w:spacing w:before="60"/>
                    <w:rPr>
                      <w:ins w:id="84" w:author="Autor"/>
                      <w:rFonts w:ascii="Arial Narrow" w:hAnsi="Arial Narrow" w:cs="Arial"/>
                      <w:sz w:val="22"/>
                      <w:szCs w:val="20"/>
                    </w:rPr>
                  </w:pPr>
                  <w:ins w:id="85" w:author="Autor">
                    <w:r>
                      <w:rPr>
                        <w:rFonts w:ascii="Arial Narrow" w:hAnsi="Arial Narrow" w:cs="Arial"/>
                        <w:sz w:val="22"/>
                        <w:szCs w:val="20"/>
                      </w:rPr>
                      <w:t>Fond</w:t>
                    </w:r>
                  </w:ins>
                </w:p>
              </w:tc>
              <w:tc>
                <w:tcPr>
                  <w:tcW w:w="6378" w:type="dxa"/>
                  <w:shd w:val="clear" w:color="auto" w:fill="auto"/>
                </w:tcPr>
                <w:p w:rsidR="00846361" w:rsidRPr="005C03F0" w:rsidRDefault="00846361" w:rsidP="005C03F0">
                  <w:pPr>
                    <w:spacing w:before="60"/>
                    <w:rPr>
                      <w:ins w:id="86" w:author="Autor"/>
                      <w:rFonts w:ascii="Arial Narrow" w:hAnsi="Arial Narrow" w:cs="Arial"/>
                      <w:sz w:val="22"/>
                      <w:szCs w:val="20"/>
                    </w:rPr>
                  </w:pPr>
                </w:p>
              </w:tc>
            </w:tr>
          </w:tbl>
          <w:p w:rsidR="00DA47E2" w:rsidRPr="000371A6" w:rsidRDefault="00DA47E2" w:rsidP="00A90C26">
            <w:pPr>
              <w:spacing w:before="60"/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99396E" w:rsidRPr="00106E84" w:rsidTr="00D3459A">
        <w:trPr>
          <w:trHeight w:val="554"/>
        </w:trPr>
        <w:tc>
          <w:tcPr>
            <w:tcW w:w="9180" w:type="dxa"/>
            <w:shd w:val="clear" w:color="auto" w:fill="auto"/>
          </w:tcPr>
          <w:p w:rsidR="00B27AA2" w:rsidRPr="001E092D" w:rsidRDefault="00B27AA2" w:rsidP="00A90C26">
            <w:pPr>
              <w:numPr>
                <w:ilvl w:val="0"/>
                <w:numId w:val="18"/>
              </w:numPr>
              <w:ind w:left="42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  <w:szCs w:val="20"/>
              </w:rPr>
              <w:t>Ako j</w:t>
            </w:r>
            <w:r w:rsidRPr="00FB4F1A">
              <w:rPr>
                <w:rFonts w:ascii="Arial Narrow" w:hAnsi="Arial Narrow" w:cs="Arial"/>
                <w:b/>
                <w:sz w:val="22"/>
                <w:szCs w:val="20"/>
              </w:rPr>
              <w:t>e zabezpečené, že druhá fáza</w:t>
            </w:r>
            <w:r w:rsidR="00414AEA">
              <w:rPr>
                <w:rFonts w:ascii="Arial Narrow" w:hAnsi="Arial Narrow" w:cs="Arial"/>
                <w:b/>
                <w:sz w:val="22"/>
                <w:szCs w:val="20"/>
              </w:rPr>
              <w:t>,</w:t>
            </w:r>
            <w:r w:rsidRPr="00FB4F1A">
              <w:rPr>
                <w:rFonts w:ascii="Arial Narrow" w:hAnsi="Arial Narrow" w:cs="Arial"/>
                <w:b/>
                <w:sz w:val="22"/>
                <w:szCs w:val="20"/>
              </w:rPr>
              <w:t xml:space="preserve"> a teda celý projekt bude</w:t>
            </w:r>
            <w:r w:rsidR="006E4C75">
              <w:rPr>
                <w:rFonts w:ascii="Arial Narrow" w:hAnsi="Arial Narrow" w:cs="Arial"/>
                <w:b/>
                <w:sz w:val="22"/>
                <w:szCs w:val="20"/>
              </w:rPr>
              <w:t xml:space="preserve"> dokončen</w:t>
            </w:r>
            <w:r w:rsidR="008902DC">
              <w:rPr>
                <w:rFonts w:ascii="Arial Narrow" w:hAnsi="Arial Narrow" w:cs="Arial"/>
                <w:b/>
                <w:sz w:val="22"/>
                <w:szCs w:val="20"/>
              </w:rPr>
              <w:t>ý</w:t>
            </w:r>
            <w:r w:rsidR="00414AEA">
              <w:rPr>
                <w:rFonts w:ascii="Arial Narrow" w:hAnsi="Arial Narrow" w:cs="Arial"/>
                <w:b/>
                <w:sz w:val="22"/>
                <w:szCs w:val="20"/>
              </w:rPr>
              <w:t>,</w:t>
            </w:r>
            <w:r w:rsidR="006E4C75">
              <w:rPr>
                <w:rFonts w:ascii="Arial Narrow" w:hAnsi="Arial Narrow" w:cs="Arial"/>
                <w:b/>
                <w:sz w:val="22"/>
                <w:szCs w:val="20"/>
              </w:rPr>
              <w:t xml:space="preserve"> resp.</w:t>
            </w:r>
            <w:r w:rsidRPr="00FB4F1A">
              <w:rPr>
                <w:rFonts w:ascii="Arial Narrow" w:hAnsi="Arial Narrow" w:cs="Arial"/>
                <w:b/>
                <w:sz w:val="22"/>
                <w:szCs w:val="20"/>
              </w:rPr>
              <w:t xml:space="preserve"> uvedený do prevádzky v období rokov 20</w:t>
            </w:r>
            <w:r w:rsidR="00AE6F75">
              <w:rPr>
                <w:rFonts w:ascii="Arial Narrow" w:hAnsi="Arial Narrow" w:cs="Arial"/>
                <w:b/>
                <w:sz w:val="22"/>
                <w:szCs w:val="20"/>
              </w:rPr>
              <w:t>21</w:t>
            </w:r>
            <w:r w:rsidRPr="00FB4F1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3A27CB">
              <w:rPr>
                <w:rFonts w:ascii="Arial Narrow" w:hAnsi="Arial Narrow" w:cs="Arial"/>
                <w:b/>
                <w:sz w:val="22"/>
                <w:szCs w:val="20"/>
              </w:rPr>
              <w:t>-</w:t>
            </w:r>
            <w:r w:rsidRPr="00FB4F1A">
              <w:rPr>
                <w:rFonts w:ascii="Arial Narrow" w:hAnsi="Arial Narrow" w:cs="Arial"/>
                <w:b/>
                <w:sz w:val="22"/>
                <w:szCs w:val="20"/>
              </w:rPr>
              <w:t xml:space="preserve"> 202</w:t>
            </w:r>
            <w:r w:rsidR="00AE6F75">
              <w:rPr>
                <w:rFonts w:ascii="Arial Narrow" w:hAnsi="Arial Narrow" w:cs="Arial"/>
                <w:b/>
                <w:sz w:val="22"/>
                <w:szCs w:val="20"/>
              </w:rPr>
              <w:t>7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 xml:space="preserve">? </w:t>
            </w:r>
            <w:r w:rsidR="00296E2E" w:rsidRPr="00A90C26">
              <w:rPr>
                <w:rFonts w:ascii="Arial Narrow" w:hAnsi="Arial Narrow" w:cs="Arial"/>
                <w:sz w:val="18"/>
                <w:szCs w:val="18"/>
              </w:rPr>
              <w:t xml:space="preserve">Pozn.: 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>Ak prijímateľ ne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>bude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 schopný dokončiť projekt, urobiť ho funkčným a uviesť ho do prevádzky</w:t>
            </w:r>
            <w:r w:rsidR="00310DAF">
              <w:rPr>
                <w:rFonts w:ascii="Arial Narrow" w:hAnsi="Arial Narrow" w:cs="Arial"/>
                <w:sz w:val="18"/>
                <w:szCs w:val="18"/>
              </w:rPr>
              <w:t xml:space="preserve"> v </w:t>
            </w:r>
            <w:r w:rsidR="00414AEA" w:rsidRPr="00414AEA">
              <w:rPr>
                <w:rFonts w:ascii="Arial Narrow" w:hAnsi="Arial Narrow" w:cs="Arial"/>
                <w:sz w:val="18"/>
                <w:szCs w:val="18"/>
              </w:rPr>
              <w:t>rámci oprávneného obdobia</w:t>
            </w:r>
            <w:r w:rsidR="00310DAF">
              <w:rPr>
                <w:rFonts w:ascii="Arial Narrow" w:hAnsi="Arial Narrow" w:cs="Arial"/>
                <w:sz w:val="18"/>
                <w:szCs w:val="18"/>
              </w:rPr>
              <w:t xml:space="preserve"> P</w:t>
            </w:r>
            <w:r w:rsidR="00AE6F75">
              <w:rPr>
                <w:rFonts w:ascii="Arial Narrow" w:hAnsi="Arial Narrow" w:cs="Arial"/>
                <w:sz w:val="18"/>
                <w:szCs w:val="18"/>
              </w:rPr>
              <w:t>SK</w:t>
            </w:r>
            <w:r w:rsidRPr="00A90C26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 xml:space="preserve">SO </w:t>
            </w:r>
            <w:r w:rsidR="00296E2E" w:rsidRPr="00A90C26">
              <w:rPr>
                <w:rFonts w:ascii="Arial Narrow" w:hAnsi="Arial Narrow" w:cs="Arial"/>
                <w:sz w:val="18"/>
                <w:szCs w:val="18"/>
              </w:rPr>
              <w:t>uplatn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>í</w:t>
            </w:r>
            <w:r w:rsidR="00296E2E" w:rsidRPr="00A90C26">
              <w:rPr>
                <w:rFonts w:ascii="Arial Narrow" w:hAnsi="Arial Narrow" w:cs="Arial"/>
                <w:sz w:val="18"/>
                <w:szCs w:val="18"/>
              </w:rPr>
              <w:t xml:space="preserve"> finančn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>ú</w:t>
            </w:r>
            <w:r w:rsidR="00296E2E" w:rsidRPr="00A90C2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>korekciu</w:t>
            </w:r>
            <w:r w:rsidR="00296E2E" w:rsidRPr="00A90C26">
              <w:rPr>
                <w:rFonts w:ascii="Arial Narrow" w:hAnsi="Arial Narrow" w:cs="Arial"/>
                <w:sz w:val="18"/>
                <w:szCs w:val="18"/>
              </w:rPr>
              <w:t xml:space="preserve"> na vymáhanie neoprávnene vyplaten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>ého</w:t>
            </w:r>
            <w:r w:rsidR="00296E2E" w:rsidRPr="00A90C2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414AEA">
              <w:rPr>
                <w:rFonts w:ascii="Arial Narrow" w:hAnsi="Arial Narrow" w:cs="Arial"/>
                <w:sz w:val="18"/>
                <w:szCs w:val="18"/>
              </w:rPr>
              <w:t>NFP</w:t>
            </w:r>
            <w:r w:rsidR="00296E2E" w:rsidRPr="00755A12">
              <w:rPr>
                <w:rFonts w:ascii="Arial Narrow" w:hAnsi="Arial Narrow" w:cs="Arial"/>
                <w:sz w:val="22"/>
                <w:szCs w:val="20"/>
              </w:rPr>
              <w:t>.</w:t>
            </w:r>
          </w:p>
          <w:p w:rsidR="001E092D" w:rsidRDefault="001E092D" w:rsidP="001E092D">
            <w:pPr>
              <w:ind w:left="6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</w:p>
          <w:p w:rsidR="001E092D" w:rsidRDefault="001E092D" w:rsidP="001E092D">
            <w:pPr>
              <w:ind w:left="6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</w:p>
          <w:p w:rsidR="001E092D" w:rsidRDefault="001E092D" w:rsidP="001E092D">
            <w:pPr>
              <w:ind w:left="6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</w:p>
          <w:p w:rsidR="001E092D" w:rsidRPr="001E092D" w:rsidRDefault="001E092D" w:rsidP="001E092D">
            <w:pPr>
              <w:ind w:left="66"/>
              <w:jc w:val="both"/>
              <w:rPr>
                <w:rFonts w:ascii="Arial Narrow" w:hAnsi="Arial Narrow" w:cs="Arial"/>
                <w:b/>
                <w:sz w:val="22"/>
                <w:szCs w:val="20"/>
              </w:rPr>
            </w:pPr>
          </w:p>
        </w:tc>
      </w:tr>
    </w:tbl>
    <w:p w:rsidR="00ED6288" w:rsidRDefault="00ED6288" w:rsidP="00B93080">
      <w:pPr>
        <w:spacing w:line="360" w:lineRule="auto"/>
        <w:jc w:val="both"/>
        <w:rPr>
          <w:rFonts w:ascii="Arial Narrow" w:hAnsi="Arial Narrow" w:cs="Arial"/>
          <w:sz w:val="22"/>
          <w:szCs w:val="20"/>
        </w:rPr>
        <w:sectPr w:rsidR="00ED6288" w:rsidSect="00BD3AAA">
          <w:headerReference w:type="default" r:id="rId8"/>
          <w:footerReference w:type="even" r:id="rId9"/>
          <w:footerReference w:type="default" r:id="rId10"/>
          <w:pgSz w:w="11906" w:h="16838"/>
          <w:pgMar w:top="1281" w:right="1417" w:bottom="1079" w:left="1417" w:header="708" w:footer="708" w:gutter="0"/>
          <w:pgNumType w:start="1"/>
          <w:cols w:space="708"/>
          <w:docGrid w:linePitch="360"/>
        </w:sectPr>
      </w:pPr>
    </w:p>
    <w:p w:rsidR="00B00820" w:rsidRPr="005767B7" w:rsidRDefault="005767B7" w:rsidP="005767B7">
      <w:pPr>
        <w:spacing w:line="360" w:lineRule="auto"/>
        <w:jc w:val="center"/>
        <w:rPr>
          <w:rFonts w:ascii="Arial Narrow" w:hAnsi="Arial Narrow" w:cs="Arial"/>
          <w:b/>
          <w:i/>
          <w:sz w:val="22"/>
          <w:szCs w:val="20"/>
        </w:rPr>
      </w:pPr>
      <w:r w:rsidRPr="005767B7">
        <w:rPr>
          <w:rFonts w:ascii="Arial Narrow" w:hAnsi="Arial Narrow" w:cs="Arial"/>
          <w:b/>
          <w:i/>
          <w:sz w:val="22"/>
          <w:szCs w:val="20"/>
        </w:rPr>
        <w:lastRenderedPageBreak/>
        <w:t xml:space="preserve">Na základe uvedených skutočností žiadam o povolenie rozdelenia projektu na </w:t>
      </w:r>
      <w:r w:rsidR="003971B4">
        <w:rPr>
          <w:rFonts w:ascii="Arial Narrow" w:hAnsi="Arial Narrow" w:cs="Arial"/>
          <w:b/>
          <w:i/>
          <w:sz w:val="22"/>
          <w:szCs w:val="20"/>
        </w:rPr>
        <w:t>fázy: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4D448E" w:rsidRPr="00106E84" w:rsidTr="00402D2E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00B050"/>
          </w:tcPr>
          <w:p w:rsidR="0024024B" w:rsidRPr="00106E84" w:rsidRDefault="00B00820" w:rsidP="003971B4">
            <w:pP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3</w:t>
            </w:r>
            <w:r w:rsidR="0024024B"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. </w:t>
            </w:r>
            <w:r w:rsidR="003971B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Opis projektu</w:t>
            </w:r>
            <w:r w:rsidR="00F94423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 po rozdelení projektu na fázy</w:t>
            </w:r>
          </w:p>
        </w:tc>
      </w:tr>
      <w:tr w:rsidR="0024024B" w:rsidRPr="00106E84" w:rsidTr="003677F4">
        <w:trPr>
          <w:trHeight w:val="111"/>
        </w:trPr>
        <w:tc>
          <w:tcPr>
            <w:tcW w:w="9180" w:type="dxa"/>
            <w:shd w:val="clear" w:color="auto" w:fill="E6E6E6"/>
          </w:tcPr>
          <w:p w:rsidR="0024024B" w:rsidRDefault="00FF3BE1" w:rsidP="00661B44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Popis projektu</w:t>
            </w:r>
            <w:r w:rsidR="003677F4">
              <w:rPr>
                <w:rFonts w:ascii="Arial Narrow" w:hAnsi="Arial Narrow" w:cs="Arial"/>
                <w:sz w:val="22"/>
                <w:szCs w:val="20"/>
              </w:rPr>
              <w:t xml:space="preserve"> ako celku</w:t>
            </w:r>
          </w:p>
          <w:p w:rsidR="00FF3BE1" w:rsidRPr="00FF3BE1" w:rsidRDefault="003677F4" w:rsidP="007C7094">
            <w:pPr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>
              <w:rPr>
                <w:rFonts w:ascii="Arial Narrow" w:hAnsi="Arial Narrow" w:cs="Arial"/>
                <w:i/>
                <w:sz w:val="22"/>
                <w:szCs w:val="20"/>
              </w:rPr>
              <w:t>Prijímateľ uvedie</w:t>
            </w:r>
            <w:r w:rsidR="00FF3BE1" w:rsidRPr="00FF3BE1">
              <w:rPr>
                <w:rFonts w:ascii="Arial Narrow" w:hAnsi="Arial Narrow" w:cs="Arial"/>
                <w:i/>
                <w:sz w:val="22"/>
                <w:szCs w:val="20"/>
              </w:rPr>
              <w:t xml:space="preserve"> </w:t>
            </w:r>
            <w:r w:rsidR="00FF3BE1">
              <w:rPr>
                <w:rFonts w:ascii="Arial Narrow" w:hAnsi="Arial Narrow" w:cs="Arial"/>
                <w:i/>
                <w:sz w:val="22"/>
                <w:szCs w:val="20"/>
              </w:rPr>
              <w:t>ciele</w:t>
            </w:r>
            <w:r w:rsidR="00FF3BE1" w:rsidRPr="00FF3BE1">
              <w:rPr>
                <w:rFonts w:ascii="Arial Narrow" w:hAnsi="Arial Narrow" w:cs="Arial"/>
                <w:i/>
                <w:sz w:val="22"/>
                <w:szCs w:val="20"/>
              </w:rPr>
              <w:t xml:space="preserve"> celého projektu (</w:t>
            </w:r>
            <w:r w:rsidR="007C7094">
              <w:rPr>
                <w:rFonts w:ascii="Arial Narrow" w:hAnsi="Arial Narrow" w:cs="Arial"/>
                <w:i/>
                <w:sz w:val="22"/>
                <w:szCs w:val="20"/>
              </w:rPr>
              <w:t>prevej, aj druhej</w:t>
            </w:r>
            <w:r w:rsidR="00FF3BE1" w:rsidRPr="00FF3BE1">
              <w:rPr>
                <w:rFonts w:ascii="Arial Narrow" w:hAnsi="Arial Narrow" w:cs="Arial"/>
                <w:i/>
                <w:sz w:val="22"/>
                <w:szCs w:val="20"/>
              </w:rPr>
              <w:t xml:space="preserve"> fázy), </w:t>
            </w:r>
            <w:r w:rsidR="00FF3BE1">
              <w:rPr>
                <w:rFonts w:ascii="Arial Narrow" w:hAnsi="Arial Narrow" w:cs="Arial"/>
                <w:i/>
                <w:sz w:val="22"/>
                <w:szCs w:val="20"/>
              </w:rPr>
              <w:t xml:space="preserve">aktivity 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>a</w:t>
            </w:r>
            <w:r w:rsidR="000139BD">
              <w:rPr>
                <w:rFonts w:ascii="Arial Narrow" w:hAnsi="Arial Narrow" w:cs="Arial"/>
                <w:i/>
                <w:sz w:val="22"/>
                <w:szCs w:val="20"/>
              </w:rPr>
              <w:t> 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>výsledky</w:t>
            </w:r>
            <w:r w:rsidR="000139BD">
              <w:rPr>
                <w:rFonts w:ascii="Arial Narrow" w:hAnsi="Arial Narrow" w:cs="Arial"/>
                <w:i/>
                <w:sz w:val="22"/>
                <w:szCs w:val="20"/>
              </w:rPr>
              <w:t xml:space="preserve"> celého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 </w:t>
            </w:r>
            <w:r w:rsidR="00FF3BE1">
              <w:rPr>
                <w:rFonts w:ascii="Arial Narrow" w:hAnsi="Arial Narrow" w:cs="Arial"/>
                <w:i/>
                <w:sz w:val="22"/>
                <w:szCs w:val="20"/>
              </w:rPr>
              <w:t xml:space="preserve">projektu, predpokladané celkové oprávnené výdavky </w:t>
            </w:r>
            <w:r w:rsidR="00FF3BE1" w:rsidRPr="00FF3BE1">
              <w:rPr>
                <w:rFonts w:ascii="Arial Narrow" w:hAnsi="Arial Narrow" w:cs="Arial"/>
                <w:i/>
                <w:sz w:val="22"/>
                <w:szCs w:val="20"/>
              </w:rPr>
              <w:t>a predpokladaný termín ukončenia celého projektu</w:t>
            </w:r>
            <w:r w:rsidR="0065028E">
              <w:rPr>
                <w:rFonts w:ascii="Arial Narrow" w:hAnsi="Arial Narrow" w:cs="Arial"/>
                <w:i/>
                <w:sz w:val="22"/>
                <w:szCs w:val="20"/>
              </w:rPr>
              <w:t xml:space="preserve"> podľa Zmluvy o posky</w:t>
            </w:r>
            <w:r w:rsidR="00402D2E">
              <w:rPr>
                <w:rFonts w:ascii="Arial Narrow" w:hAnsi="Arial Narrow" w:cs="Arial"/>
                <w:i/>
                <w:sz w:val="22"/>
                <w:szCs w:val="20"/>
              </w:rPr>
              <w:t>tnutí NFP uzatvorenej v rámci OP KŽP.</w:t>
            </w:r>
          </w:p>
        </w:tc>
      </w:tr>
      <w:tr w:rsidR="0024024B" w:rsidRPr="00106E84" w:rsidTr="003677F4">
        <w:trPr>
          <w:trHeight w:val="2205"/>
        </w:trPr>
        <w:tc>
          <w:tcPr>
            <w:tcW w:w="9180" w:type="dxa"/>
            <w:shd w:val="clear" w:color="auto" w:fill="auto"/>
          </w:tcPr>
          <w:p w:rsidR="00B00820" w:rsidRPr="00106E84" w:rsidRDefault="00B00820" w:rsidP="00E06C16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FF3BE1" w:rsidRPr="00106E84" w:rsidTr="000B273E">
        <w:trPr>
          <w:trHeight w:val="1558"/>
        </w:trPr>
        <w:tc>
          <w:tcPr>
            <w:tcW w:w="9180" w:type="dxa"/>
            <w:shd w:val="clear" w:color="auto" w:fill="D9D9D9"/>
          </w:tcPr>
          <w:p w:rsidR="00FF3BE1" w:rsidRPr="00700188" w:rsidRDefault="00FF3BE1" w:rsidP="00661B44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Arial Narrow" w:hAnsi="Arial Narrow" w:cs="Arial"/>
                <w:sz w:val="22"/>
                <w:szCs w:val="20"/>
              </w:rPr>
            </w:pPr>
            <w:r w:rsidRPr="00700188">
              <w:rPr>
                <w:rFonts w:ascii="Arial Narrow" w:hAnsi="Arial Narrow" w:cs="Arial"/>
                <w:sz w:val="22"/>
                <w:szCs w:val="20"/>
              </w:rPr>
              <w:t>Popis rozdelenia projektu na fázy</w:t>
            </w:r>
          </w:p>
          <w:p w:rsidR="00700188" w:rsidRDefault="00700188" w:rsidP="00AE6F75">
            <w:pPr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 w:rsidRPr="00700188">
              <w:rPr>
                <w:rFonts w:ascii="Arial Narrow" w:hAnsi="Arial Narrow" w:cs="Arial"/>
                <w:i/>
                <w:sz w:val="22"/>
                <w:szCs w:val="20"/>
              </w:rPr>
              <w:t>Prijímateľ</w:t>
            </w:r>
            <w:r w:rsidR="009D3976">
              <w:rPr>
                <w:rFonts w:ascii="Arial Narrow" w:hAnsi="Arial Narrow" w:cs="Arial"/>
                <w:i/>
                <w:sz w:val="22"/>
                <w:szCs w:val="20"/>
              </w:rPr>
              <w:t xml:space="preserve"> rozdelí </w:t>
            </w:r>
            <w:r w:rsidR="008F1076">
              <w:rPr>
                <w:rFonts w:ascii="Arial Narrow" w:hAnsi="Arial Narrow" w:cs="Arial"/>
                <w:i/>
                <w:sz w:val="22"/>
                <w:szCs w:val="20"/>
              </w:rPr>
              <w:t>P</w:t>
            </w:r>
            <w:r w:rsidR="009D3976">
              <w:rPr>
                <w:rFonts w:ascii="Arial Narrow" w:hAnsi="Arial Narrow" w:cs="Arial"/>
                <w:i/>
                <w:sz w:val="22"/>
                <w:szCs w:val="20"/>
              </w:rPr>
              <w:t xml:space="preserve">odrobný rozpočet projektu (v prípade stavebných prác – </w:t>
            </w:r>
            <w:r w:rsidR="008F1076">
              <w:rPr>
                <w:rFonts w:ascii="Arial Narrow" w:hAnsi="Arial Narrow" w:cs="Arial"/>
                <w:i/>
                <w:sz w:val="22"/>
                <w:szCs w:val="20"/>
              </w:rPr>
              <w:t xml:space="preserve">aj stavebný </w:t>
            </w:r>
            <w:r w:rsidR="009D3976">
              <w:rPr>
                <w:rFonts w:ascii="Arial Narrow" w:hAnsi="Arial Narrow" w:cs="Arial"/>
                <w:i/>
                <w:sz w:val="22"/>
                <w:szCs w:val="20"/>
              </w:rPr>
              <w:t>rozpočet vo forme výkaz výmer)</w:t>
            </w:r>
            <w:r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na fázy (prehľad podľa fáz projektu a podľa fyzických prvkov jednotlivých fáz (aktivít projektu, stavebných činností, resp. iných relevantných ukazovateľov</w:t>
            </w:r>
            <w:r w:rsidR="002E24FC">
              <w:rPr>
                <w:rFonts w:ascii="Arial Narrow" w:hAnsi="Arial Narrow" w:cs="Arial"/>
                <w:i/>
                <w:sz w:val="22"/>
                <w:szCs w:val="20"/>
              </w:rPr>
              <w:t>)</w:t>
            </w:r>
            <w:r w:rsidRPr="00700188">
              <w:rPr>
                <w:rFonts w:ascii="Arial Narrow" w:hAnsi="Arial Narrow" w:cs="Arial"/>
                <w:i/>
                <w:sz w:val="22"/>
                <w:szCs w:val="20"/>
              </w:rPr>
              <w:t>).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 </w:t>
            </w:r>
          </w:p>
          <w:p w:rsidR="00786FB7" w:rsidRPr="00B57148" w:rsidRDefault="003677F4" w:rsidP="009D3976">
            <w:pPr>
              <w:jc w:val="both"/>
              <w:rPr>
                <w:rFonts w:ascii="Arial Narrow" w:hAnsi="Arial Narrow"/>
                <w:i/>
                <w:sz w:val="22"/>
              </w:rPr>
            </w:pPr>
            <w:r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V tejto časti </w:t>
            </w:r>
            <w:r w:rsidR="007412E3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prijímateľ </w:t>
            </w:r>
            <w:r w:rsidRPr="00700188">
              <w:rPr>
                <w:rFonts w:ascii="Arial Narrow" w:hAnsi="Arial Narrow" w:cs="Arial"/>
                <w:i/>
                <w:sz w:val="22"/>
                <w:szCs w:val="20"/>
              </w:rPr>
              <w:t>popíš</w:t>
            </w:r>
            <w:r w:rsidR="007412E3" w:rsidRPr="00700188">
              <w:rPr>
                <w:rFonts w:ascii="Arial Narrow" w:hAnsi="Arial Narrow" w:cs="Arial"/>
                <w:i/>
                <w:sz w:val="22"/>
                <w:szCs w:val="20"/>
              </w:rPr>
              <w:t>e</w:t>
            </w:r>
            <w:r w:rsidR="00FF3BE1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navrhované fázy projektu</w:t>
            </w:r>
            <w:r w:rsid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, </w:t>
            </w:r>
            <w:r w:rsidR="007412E3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ich </w:t>
            </w:r>
            <w:r w:rsidR="009C1CD2" w:rsidRPr="00700188">
              <w:rPr>
                <w:rFonts w:ascii="Arial Narrow" w:hAnsi="Arial Narrow" w:cs="Arial"/>
                <w:i/>
                <w:sz w:val="22"/>
                <w:szCs w:val="20"/>
              </w:rPr>
              <w:t>technické riešenie</w:t>
            </w:r>
            <w:r w:rsidR="00FF3BE1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(s ohľadom na to, že obe fázy mus</w:t>
            </w:r>
            <w:r w:rsidR="00651545">
              <w:rPr>
                <w:rFonts w:ascii="Arial Narrow" w:hAnsi="Arial Narrow" w:cs="Arial"/>
                <w:i/>
                <w:sz w:val="22"/>
                <w:szCs w:val="20"/>
              </w:rPr>
              <w:t xml:space="preserve">ia byť jasne identifikovateľné </w:t>
            </w:r>
            <w:r w:rsidR="00FF3BE1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a technicky a finančne oddeliteľné), </w:t>
            </w:r>
            <w:r w:rsidR="00C036B3" w:rsidRPr="00700188">
              <w:rPr>
                <w:rFonts w:ascii="Arial Narrow" w:hAnsi="Arial Narrow" w:cs="Arial"/>
                <w:i/>
                <w:sz w:val="22"/>
                <w:szCs w:val="20"/>
              </w:rPr>
              <w:t>definujú sa</w:t>
            </w:r>
            <w:r w:rsidR="00786FB7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hlavné ciele</w:t>
            </w:r>
            <w:r w:rsidR="008023B8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vo vzťahu k špecifickým cieľom OP</w:t>
            </w:r>
            <w:r w:rsidR="00CB0EB0">
              <w:rPr>
                <w:rFonts w:ascii="Arial Narrow" w:hAnsi="Arial Narrow" w:cs="Arial"/>
                <w:i/>
                <w:sz w:val="22"/>
                <w:szCs w:val="20"/>
              </w:rPr>
              <w:t xml:space="preserve"> KŽP</w:t>
            </w:r>
            <w:r w:rsidR="008023B8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a P</w:t>
            </w:r>
            <w:r w:rsidR="00AE6F75">
              <w:rPr>
                <w:rFonts w:ascii="Arial Narrow" w:hAnsi="Arial Narrow" w:cs="Arial"/>
                <w:i/>
                <w:sz w:val="22"/>
                <w:szCs w:val="20"/>
              </w:rPr>
              <w:t>SK</w:t>
            </w:r>
            <w:r w:rsidR="00786FB7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, </w:t>
            </w:r>
            <w:r w:rsidR="00FF3BE1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aktivity </w:t>
            </w:r>
            <w:r w:rsidR="00786FB7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a výsledky jednotlivých fáz </w:t>
            </w:r>
            <w:r w:rsidR="00FF3BE1" w:rsidRPr="00700188">
              <w:rPr>
                <w:rFonts w:ascii="Arial Narrow" w:hAnsi="Arial Narrow" w:cs="Arial"/>
                <w:i/>
                <w:sz w:val="22"/>
                <w:szCs w:val="20"/>
              </w:rPr>
              <w:t>projektu</w:t>
            </w:r>
            <w:r w:rsidR="00786FB7" w:rsidRPr="00700188">
              <w:rPr>
                <w:rFonts w:ascii="Arial Narrow" w:hAnsi="Arial Narrow" w:cs="Arial"/>
                <w:i/>
                <w:sz w:val="22"/>
                <w:szCs w:val="20"/>
              </w:rPr>
              <w:t>.</w:t>
            </w:r>
            <w:r w:rsidR="00FF3BE1" w:rsidRPr="00700188">
              <w:rPr>
                <w:rFonts w:ascii="Arial Narrow" w:hAnsi="Arial Narrow" w:cs="Arial"/>
                <w:i/>
                <w:sz w:val="22"/>
                <w:szCs w:val="20"/>
              </w:rPr>
              <w:t xml:space="preserve"> </w:t>
            </w:r>
          </w:p>
        </w:tc>
      </w:tr>
      <w:tr w:rsidR="00FF3BE1" w:rsidRPr="00106E84" w:rsidTr="00CB0EB0">
        <w:trPr>
          <w:trHeight w:val="4901"/>
        </w:trPr>
        <w:tc>
          <w:tcPr>
            <w:tcW w:w="9180" w:type="dxa"/>
            <w:shd w:val="clear" w:color="auto" w:fill="auto"/>
          </w:tcPr>
          <w:p w:rsidR="00FF3BE1" w:rsidRPr="004E34E6" w:rsidRDefault="00FF3BE1" w:rsidP="007C771D">
            <w:pPr>
              <w:ind w:left="720"/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rFonts w:ascii="Arial Narrow" w:hAnsi="Arial Narrow" w:cs="Arial"/>
          <w:sz w:val="22"/>
          <w:szCs w:val="20"/>
        </w:rPr>
      </w:pPr>
    </w:p>
    <w:tbl>
      <w:tblPr>
        <w:tblpPr w:leftFromText="141" w:rightFromText="141" w:vertAnchor="text" w:horzAnchor="margin" w:tblpY="-1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818E9" w:rsidRPr="00106E84" w:rsidTr="00CB0EB0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00B050"/>
          </w:tcPr>
          <w:p w:rsidR="00F818E9" w:rsidRPr="00106E84" w:rsidRDefault="00F818E9" w:rsidP="00F818E9">
            <w:pP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lastRenderedPageBreak/>
              <w:t xml:space="preserve">4. </w:t>
            </w:r>
            <w: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Odborné prílohy k projektu</w:t>
            </w:r>
          </w:p>
        </w:tc>
      </w:tr>
      <w:tr w:rsidR="00F818E9" w:rsidRPr="00106E84" w:rsidTr="00040408">
        <w:trPr>
          <w:trHeight w:val="111"/>
        </w:trPr>
        <w:tc>
          <w:tcPr>
            <w:tcW w:w="9180" w:type="dxa"/>
            <w:shd w:val="clear" w:color="auto" w:fill="E6E6E6"/>
          </w:tcPr>
          <w:p w:rsidR="00F818E9" w:rsidRDefault="00F818E9" w:rsidP="00F818E9">
            <w:pPr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V </w:t>
            </w:r>
            <w:r w:rsidR="00651545">
              <w:rPr>
                <w:rFonts w:ascii="Arial Narrow" w:hAnsi="Arial Narrow" w:cs="Arial"/>
                <w:i/>
                <w:sz w:val="22"/>
                <w:szCs w:val="20"/>
              </w:rPr>
              <w:t xml:space="preserve">tejto časti prijímateľ uvádza, </w:t>
            </w:r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>či došlo k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 významnej</w:t>
            </w:r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 zmene </w:t>
            </w:r>
            <w:r w:rsidR="00040408">
              <w:rPr>
                <w:rFonts w:ascii="Arial Narrow" w:hAnsi="Arial Narrow" w:cs="Arial"/>
                <w:i/>
                <w:sz w:val="22"/>
                <w:szCs w:val="20"/>
              </w:rPr>
              <w:t>podmienok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>/vstupných dát</w:t>
            </w:r>
            <w:r w:rsidR="00040408">
              <w:rPr>
                <w:rFonts w:ascii="Arial Narrow" w:hAnsi="Arial Narrow" w:cs="Arial"/>
                <w:i/>
                <w:sz w:val="22"/>
                <w:szCs w:val="20"/>
              </w:rPr>
              <w:t xml:space="preserve"> (okrem časového hľadiska)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, na základe ktorých boli vypracované </w:t>
            </w:r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>príloh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>y</w:t>
            </w:r>
            <w:r w:rsidR="005D0F56">
              <w:rPr>
                <w:rFonts w:ascii="Arial Narrow" w:hAnsi="Arial Narrow" w:cs="Arial"/>
                <w:i/>
                <w:sz w:val="22"/>
                <w:szCs w:val="20"/>
              </w:rPr>
              <w:t xml:space="preserve"> </w:t>
            </w:r>
            <w:proofErr w:type="spellStart"/>
            <w:r w:rsidR="008F1076">
              <w:rPr>
                <w:rFonts w:ascii="Arial Narrow" w:hAnsi="Arial Narrow" w:cs="Arial"/>
                <w:i/>
                <w:sz w:val="22"/>
                <w:szCs w:val="20"/>
              </w:rPr>
              <w:t>Ž</w:t>
            </w:r>
            <w:r w:rsidR="005D0F56">
              <w:rPr>
                <w:rFonts w:ascii="Arial Narrow" w:hAnsi="Arial Narrow" w:cs="Arial"/>
                <w:i/>
                <w:sz w:val="22"/>
                <w:szCs w:val="20"/>
              </w:rPr>
              <w:t>oNFP</w:t>
            </w:r>
            <w:proofErr w:type="spellEnd"/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, ktoré tvoria podklady pre projekt (napr. </w:t>
            </w:r>
            <w:r w:rsidR="00CB0EB0">
              <w:rPr>
                <w:rFonts w:ascii="Arial Narrow" w:hAnsi="Arial Narrow" w:cs="Arial"/>
                <w:i/>
                <w:sz w:val="22"/>
                <w:szCs w:val="20"/>
              </w:rPr>
              <w:t>Finančná analýza projektu, Posudzovanie</w:t>
            </w:r>
            <w:r w:rsidR="006A5389">
              <w:rPr>
                <w:rFonts w:ascii="Arial Narrow" w:hAnsi="Arial Narrow" w:cs="Arial"/>
                <w:i/>
                <w:sz w:val="22"/>
                <w:szCs w:val="20"/>
              </w:rPr>
              <w:t xml:space="preserve"> vplyvov </w:t>
            </w:r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>na životné prostredie</w:t>
            </w:r>
            <w:r w:rsidR="00CB0EB0">
              <w:rPr>
                <w:rFonts w:ascii="Arial Narrow" w:hAnsi="Arial Narrow" w:cs="Arial"/>
                <w:i/>
                <w:sz w:val="22"/>
                <w:szCs w:val="20"/>
              </w:rPr>
              <w:t xml:space="preserve">, </w:t>
            </w:r>
            <w:r w:rsidR="00AB76CF">
              <w:rPr>
                <w:rFonts w:ascii="Arial Narrow" w:hAnsi="Arial Narrow" w:cs="Arial"/>
                <w:i/>
                <w:sz w:val="22"/>
                <w:szCs w:val="20"/>
              </w:rPr>
              <w:t>s</w:t>
            </w:r>
            <w:r w:rsidR="00CB0EB0">
              <w:rPr>
                <w:rFonts w:ascii="Arial Narrow" w:hAnsi="Arial Narrow" w:cs="Arial"/>
                <w:i/>
                <w:sz w:val="22"/>
                <w:szCs w:val="20"/>
              </w:rPr>
              <w:t>tavebné povolenie a pod.</w:t>
            </w:r>
            <w:r w:rsidRPr="00F818E9">
              <w:rPr>
                <w:rFonts w:ascii="Arial Narrow" w:hAnsi="Arial Narrow" w:cs="Arial"/>
                <w:i/>
                <w:sz w:val="22"/>
                <w:szCs w:val="20"/>
              </w:rPr>
              <w:t>)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>:</w:t>
            </w:r>
          </w:p>
          <w:p w:rsidR="00F818E9" w:rsidRDefault="00CB0EB0" w:rsidP="00661B44">
            <w:pPr>
              <w:numPr>
                <w:ilvl w:val="0"/>
                <w:numId w:val="16"/>
              </w:numPr>
              <w:ind w:left="341" w:hanging="284"/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>
              <w:rPr>
                <w:rFonts w:ascii="Arial Narrow" w:hAnsi="Arial Narrow" w:cs="Arial"/>
                <w:i/>
                <w:sz w:val="22"/>
                <w:szCs w:val="20"/>
              </w:rPr>
              <w:t>Finančná analýza projektu</w:t>
            </w:r>
            <w:r w:rsid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 – relevantné v prípade, ak sa </w:t>
            </w:r>
            <w:del w:id="87" w:author="Autor">
              <w:r w:rsidR="00F818E9">
                <w:rPr>
                  <w:rFonts w:ascii="Arial Narrow" w:hAnsi="Arial Narrow" w:cs="Arial"/>
                  <w:i/>
                  <w:sz w:val="22"/>
                  <w:szCs w:val="20"/>
                </w:rPr>
                <w:delText>význam</w:delText>
              </w:r>
              <w:r w:rsidR="002E24FC">
                <w:rPr>
                  <w:rFonts w:ascii="Arial Narrow" w:hAnsi="Arial Narrow" w:cs="Arial"/>
                  <w:i/>
                  <w:sz w:val="22"/>
                  <w:szCs w:val="20"/>
                </w:rPr>
                <w:delText>nym</w:delText>
              </w:r>
            </w:del>
            <w:ins w:id="88" w:author="Autor">
              <w:r w:rsidR="00F818E9">
                <w:rPr>
                  <w:rFonts w:ascii="Arial Narrow" w:hAnsi="Arial Narrow" w:cs="Arial"/>
                  <w:i/>
                  <w:sz w:val="22"/>
                  <w:szCs w:val="20"/>
                </w:rPr>
                <w:t>význam</w:t>
              </w:r>
              <w:r w:rsidR="002E24FC">
                <w:rPr>
                  <w:rFonts w:ascii="Arial Narrow" w:hAnsi="Arial Narrow" w:cs="Arial"/>
                  <w:i/>
                  <w:sz w:val="22"/>
                  <w:szCs w:val="20"/>
                </w:rPr>
                <w:t>n</w:t>
              </w:r>
              <w:r w:rsidR="00505471">
                <w:rPr>
                  <w:rFonts w:ascii="Arial Narrow" w:hAnsi="Arial Narrow" w:cs="Arial"/>
                  <w:i/>
                  <w:sz w:val="22"/>
                  <w:szCs w:val="20"/>
                </w:rPr>
                <w:t>ý</w:t>
              </w:r>
              <w:r w:rsidR="002E24FC">
                <w:rPr>
                  <w:rFonts w:ascii="Arial Narrow" w:hAnsi="Arial Narrow" w:cs="Arial"/>
                  <w:i/>
                  <w:sz w:val="22"/>
                  <w:szCs w:val="20"/>
                </w:rPr>
                <w:t>m</w:t>
              </w:r>
            </w:ins>
            <w:r w:rsid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 spôsobom zmenili vstupné dáta a podmienky,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 ktoré majú vplyv na výpočet</w:t>
            </w:r>
            <w:r w:rsidR="006C5AEF">
              <w:rPr>
                <w:rFonts w:ascii="Arial Narrow" w:hAnsi="Arial Narrow" w:cs="Arial"/>
                <w:i/>
                <w:sz w:val="22"/>
                <w:szCs w:val="20"/>
              </w:rPr>
              <w:t xml:space="preserve"> miery finančnej medzery vo </w:t>
            </w:r>
            <w:r w:rsidR="008F1076">
              <w:rPr>
                <w:rFonts w:ascii="Arial Narrow" w:hAnsi="Arial Narrow" w:cs="Arial"/>
                <w:i/>
                <w:sz w:val="22"/>
                <w:szCs w:val="20"/>
              </w:rPr>
              <w:t>F</w:t>
            </w:r>
            <w:r w:rsidR="006C5AEF">
              <w:rPr>
                <w:rFonts w:ascii="Arial Narrow" w:hAnsi="Arial Narrow" w:cs="Arial"/>
                <w:i/>
                <w:sz w:val="22"/>
                <w:szCs w:val="20"/>
              </w:rPr>
              <w:t>inančnej analýze</w:t>
            </w:r>
            <w:r w:rsidR="008F1076">
              <w:rPr>
                <w:rFonts w:ascii="Arial Narrow" w:hAnsi="Arial Narrow" w:cs="Arial"/>
                <w:i/>
                <w:sz w:val="22"/>
                <w:szCs w:val="20"/>
              </w:rPr>
              <w:t xml:space="preserve"> projektu</w:t>
            </w:r>
            <w:r w:rsidR="00F818E9">
              <w:rPr>
                <w:rFonts w:ascii="Arial Narrow" w:hAnsi="Arial Narrow" w:cs="Arial"/>
                <w:i/>
                <w:sz w:val="22"/>
                <w:szCs w:val="20"/>
              </w:rPr>
              <w:t>;</w:t>
            </w:r>
          </w:p>
          <w:p w:rsidR="00F818E9" w:rsidRDefault="00CB0EB0" w:rsidP="00661B44">
            <w:pPr>
              <w:numPr>
                <w:ilvl w:val="0"/>
                <w:numId w:val="16"/>
              </w:numPr>
              <w:ind w:left="341" w:hanging="284"/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>
              <w:rPr>
                <w:rFonts w:ascii="Arial Narrow" w:hAnsi="Arial Narrow" w:cs="Arial"/>
                <w:i/>
                <w:sz w:val="22"/>
                <w:szCs w:val="20"/>
              </w:rPr>
              <w:t>Posudzovanie vplyvov</w:t>
            </w:r>
            <w:r w:rsid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 na životné prostredie</w:t>
            </w: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 alebo stavebné povolenie</w:t>
            </w:r>
            <w:r w:rsid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 – relevantné v prípade, ak sa menil rozsah</w:t>
            </w:r>
            <w:r w:rsidR="006A5389">
              <w:rPr>
                <w:rFonts w:ascii="Arial Narrow" w:hAnsi="Arial Narrow" w:cs="Arial"/>
                <w:i/>
                <w:sz w:val="22"/>
                <w:szCs w:val="20"/>
              </w:rPr>
              <w:t>/riešenie</w:t>
            </w:r>
            <w:r w:rsidR="00F818E9">
              <w:rPr>
                <w:rFonts w:ascii="Arial Narrow" w:hAnsi="Arial Narrow" w:cs="Arial"/>
                <w:i/>
                <w:sz w:val="22"/>
                <w:szCs w:val="20"/>
              </w:rPr>
              <w:t xml:space="preserve"> projektu.</w:t>
            </w:r>
          </w:p>
          <w:p w:rsidR="00F818E9" w:rsidRPr="00F818E9" w:rsidRDefault="00F818E9" w:rsidP="00CB0EB0">
            <w:pPr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>
              <w:rPr>
                <w:rFonts w:ascii="Arial Narrow" w:hAnsi="Arial Narrow" w:cs="Arial"/>
                <w:i/>
                <w:sz w:val="22"/>
                <w:szCs w:val="20"/>
              </w:rPr>
              <w:t xml:space="preserve">V prípade, ak došlo k zmene príloh, prijímateľ priloží modifikované dokumenty k tejto žiadosti. </w:t>
            </w:r>
          </w:p>
        </w:tc>
      </w:tr>
      <w:tr w:rsidR="00F818E9" w:rsidRPr="00106E84" w:rsidTr="00040408">
        <w:trPr>
          <w:trHeight w:val="2205"/>
        </w:trPr>
        <w:tc>
          <w:tcPr>
            <w:tcW w:w="9180" w:type="dxa"/>
            <w:shd w:val="clear" w:color="auto" w:fill="auto"/>
          </w:tcPr>
          <w:p w:rsidR="00F818E9" w:rsidRDefault="00F818E9" w:rsidP="00C35298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F818E9" w:rsidRDefault="00F818E9" w:rsidP="00C35298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F818E9" w:rsidRPr="00106E84" w:rsidRDefault="00F818E9" w:rsidP="00C35298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</w:tbl>
    <w:p w:rsidR="00B00820" w:rsidRPr="00106E84" w:rsidRDefault="00B00820" w:rsidP="00B93080">
      <w:pPr>
        <w:spacing w:line="360" w:lineRule="auto"/>
        <w:jc w:val="both"/>
        <w:rPr>
          <w:rFonts w:ascii="Arial Narrow" w:hAnsi="Arial Narrow" w:cs="Arial"/>
          <w:sz w:val="22"/>
          <w:szCs w:val="20"/>
        </w:rPr>
      </w:pPr>
    </w:p>
    <w:tbl>
      <w:tblPr>
        <w:tblpPr w:leftFromText="141" w:rightFromText="141" w:vertAnchor="text" w:horzAnchor="margin" w:tblpY="-1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4D448E" w:rsidRPr="00106E84" w:rsidTr="00CB0EB0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00B050"/>
          </w:tcPr>
          <w:p w:rsidR="00B00820" w:rsidRPr="00106E84" w:rsidRDefault="00F818E9" w:rsidP="003677F4">
            <w:pP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5</w:t>
            </w:r>
            <w:r w:rsidR="00B00820"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. </w:t>
            </w:r>
            <w:r w:rsidR="003677F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Vplyv </w:t>
            </w:r>
            <w:r w:rsidR="00B63650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navrhovanej </w:t>
            </w:r>
            <w:r w:rsidR="003677F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zmeny na ciele, merateľné ukazovatele a rozpočet projektu </w:t>
            </w:r>
          </w:p>
        </w:tc>
      </w:tr>
      <w:tr w:rsidR="00B00820" w:rsidRPr="00106E84" w:rsidTr="007C6860">
        <w:trPr>
          <w:trHeight w:val="111"/>
        </w:trPr>
        <w:tc>
          <w:tcPr>
            <w:tcW w:w="9180" w:type="dxa"/>
            <w:shd w:val="clear" w:color="auto" w:fill="E6E6E6"/>
          </w:tcPr>
          <w:p w:rsidR="00F818E9" w:rsidRDefault="00E802EA" w:rsidP="003677F4">
            <w:pPr>
              <w:jc w:val="both"/>
              <w:rPr>
                <w:rFonts w:ascii="Arial Narrow" w:hAnsi="Arial Narrow" w:cs="Arial"/>
                <w:i/>
                <w:sz w:val="22"/>
                <w:szCs w:val="20"/>
              </w:rPr>
            </w:pP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Prijímateľ odôvodní </w:t>
            </w:r>
            <w:r w:rsidRPr="007C6860">
              <w:rPr>
                <w:rFonts w:ascii="Arial Narrow" w:hAnsi="Arial Narrow"/>
                <w:i/>
                <w:sz w:val="22"/>
              </w:rPr>
              <w:t xml:space="preserve">vplyv </w:t>
            </w:r>
            <w:r w:rsidR="00B63650">
              <w:rPr>
                <w:rFonts w:ascii="Arial Narrow" w:hAnsi="Arial Narrow"/>
                <w:i/>
                <w:sz w:val="22"/>
              </w:rPr>
              <w:t xml:space="preserve">navrhovanej </w:t>
            </w:r>
            <w:r w:rsidRPr="007C6860">
              <w:rPr>
                <w:rFonts w:ascii="Arial Narrow" w:hAnsi="Arial Narrow"/>
                <w:i/>
                <w:sz w:val="22"/>
              </w:rPr>
              <w:t xml:space="preserve">zmeny </w:t>
            </w: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na dosiahnutie stanovených </w:t>
            </w:r>
            <w:r w:rsidRPr="007C6860">
              <w:rPr>
                <w:rFonts w:ascii="Arial Narrow" w:hAnsi="Arial Narrow"/>
                <w:i/>
                <w:sz w:val="22"/>
              </w:rPr>
              <w:t>cieľov a merateľných ukazovateľov projektu</w:t>
            </w: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, vplyv </w:t>
            </w:r>
            <w:r w:rsidR="00B63650">
              <w:rPr>
                <w:rFonts w:ascii="Arial Narrow" w:hAnsi="Arial Narrow" w:cs="Arial"/>
                <w:i/>
                <w:sz w:val="22"/>
                <w:szCs w:val="20"/>
              </w:rPr>
              <w:t xml:space="preserve">navrhovanej </w:t>
            </w: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zmeny </w:t>
            </w:r>
            <w:r w:rsidRPr="007C6860">
              <w:rPr>
                <w:rFonts w:ascii="Arial Narrow" w:hAnsi="Arial Narrow"/>
                <w:i/>
                <w:sz w:val="22"/>
              </w:rPr>
              <w:t>na</w:t>
            </w:r>
            <w:r w:rsidR="000F19FE" w:rsidRPr="007C6860">
              <w:rPr>
                <w:rFonts w:ascii="Arial Narrow" w:hAnsi="Arial Narrow"/>
                <w:i/>
                <w:sz w:val="22"/>
              </w:rPr>
              <w:t> ro</w:t>
            </w:r>
            <w:r w:rsidRPr="007C6860">
              <w:rPr>
                <w:rFonts w:ascii="Arial Narrow" w:hAnsi="Arial Narrow"/>
                <w:i/>
                <w:sz w:val="22"/>
              </w:rPr>
              <w:t>zpočet projektu</w:t>
            </w:r>
            <w:r w:rsidR="003677F4"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, resp. ďalšie časti schválenej </w:t>
            </w:r>
            <w:proofErr w:type="spellStart"/>
            <w:r w:rsidR="003677F4" w:rsidRPr="003677F4">
              <w:rPr>
                <w:rFonts w:ascii="Arial Narrow" w:hAnsi="Arial Narrow" w:cs="Arial"/>
                <w:i/>
                <w:sz w:val="22"/>
                <w:szCs w:val="20"/>
              </w:rPr>
              <w:t>ŽoNFP</w:t>
            </w:r>
            <w:proofErr w:type="spellEnd"/>
            <w:r w:rsidR="003677F4"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 a/alebo Zmluvy o poskytnutí NFP. </w:t>
            </w:r>
          </w:p>
          <w:p w:rsidR="00217592" w:rsidRPr="00217592" w:rsidRDefault="003677F4" w:rsidP="00B63650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0"/>
              </w:rPr>
            </w:pP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Návrh upravenej prílohy </w:t>
            </w:r>
            <w:r w:rsidR="00651545">
              <w:rPr>
                <w:rFonts w:ascii="Arial Narrow" w:hAnsi="Arial Narrow" w:cs="Arial"/>
                <w:i/>
                <w:sz w:val="22"/>
                <w:szCs w:val="20"/>
              </w:rPr>
              <w:t xml:space="preserve">č. </w:t>
            </w: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>2 Zmluvy o poskytnutí NFP (Predmet podpory NFP)</w:t>
            </w:r>
            <w:r w:rsidR="006C5AEF">
              <w:rPr>
                <w:rFonts w:ascii="Arial Narrow" w:hAnsi="Arial Narrow" w:cs="Arial"/>
                <w:i/>
                <w:sz w:val="22"/>
                <w:szCs w:val="20"/>
              </w:rPr>
              <w:t xml:space="preserve"> a prílohy </w:t>
            </w:r>
            <w:r w:rsidR="00B63650">
              <w:rPr>
                <w:rFonts w:ascii="Arial Narrow" w:hAnsi="Arial Narrow" w:cs="Arial"/>
                <w:i/>
                <w:sz w:val="22"/>
                <w:szCs w:val="20"/>
              </w:rPr>
              <w:t xml:space="preserve">č. </w:t>
            </w:r>
            <w:r w:rsidR="006C5AEF">
              <w:rPr>
                <w:rFonts w:ascii="Arial Narrow" w:hAnsi="Arial Narrow" w:cs="Arial"/>
                <w:i/>
                <w:sz w:val="22"/>
                <w:szCs w:val="20"/>
              </w:rPr>
              <w:t xml:space="preserve">4 Zmluvy o poskytnutí NFP (Podrobný rozpočet projektu) pre </w:t>
            </w:r>
            <w:r w:rsidR="00D673C9">
              <w:rPr>
                <w:rFonts w:ascii="Arial Narrow" w:hAnsi="Arial Narrow" w:cs="Arial"/>
                <w:i/>
                <w:sz w:val="22"/>
                <w:szCs w:val="20"/>
              </w:rPr>
              <w:t>prvú</w:t>
            </w:r>
            <w:r w:rsidR="006C5AEF">
              <w:rPr>
                <w:rFonts w:ascii="Arial Narrow" w:hAnsi="Arial Narrow" w:cs="Arial"/>
                <w:i/>
                <w:sz w:val="22"/>
                <w:szCs w:val="20"/>
              </w:rPr>
              <w:t xml:space="preserve"> fázu projektu</w:t>
            </w: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 xml:space="preserve"> prijímateľ </w:t>
            </w:r>
            <w:r w:rsidR="00B63650">
              <w:rPr>
                <w:rFonts w:ascii="Arial Narrow" w:hAnsi="Arial Narrow" w:cs="Arial"/>
                <w:i/>
                <w:sz w:val="22"/>
                <w:szCs w:val="20"/>
              </w:rPr>
              <w:t xml:space="preserve">predloží ako prílohy </w:t>
            </w:r>
            <w:r w:rsidRPr="003677F4">
              <w:rPr>
                <w:rFonts w:ascii="Arial Narrow" w:hAnsi="Arial Narrow" w:cs="Arial"/>
                <w:i/>
                <w:sz w:val="22"/>
                <w:szCs w:val="20"/>
              </w:rPr>
              <w:t>k</w:t>
            </w:r>
            <w:r w:rsidR="00B63650">
              <w:rPr>
                <w:rFonts w:ascii="Arial Narrow" w:hAnsi="Arial Narrow" w:cs="Arial"/>
                <w:i/>
                <w:sz w:val="22"/>
                <w:szCs w:val="20"/>
              </w:rPr>
              <w:t> tejto žiadosti</w:t>
            </w:r>
            <w:r w:rsidR="006C5AEF">
              <w:rPr>
                <w:rFonts w:ascii="Arial Narrow" w:hAnsi="Arial Narrow" w:cs="Arial"/>
                <w:i/>
                <w:sz w:val="22"/>
                <w:szCs w:val="20"/>
              </w:rPr>
              <w:t>.</w:t>
            </w:r>
          </w:p>
        </w:tc>
      </w:tr>
      <w:tr w:rsidR="00B00820" w:rsidRPr="00106E84" w:rsidTr="007C6860">
        <w:trPr>
          <w:trHeight w:val="2205"/>
        </w:trPr>
        <w:tc>
          <w:tcPr>
            <w:tcW w:w="9180" w:type="dxa"/>
            <w:shd w:val="clear" w:color="auto" w:fill="auto"/>
          </w:tcPr>
          <w:p w:rsidR="00B00820" w:rsidRDefault="00B00820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5A1347" w:rsidRDefault="005A1347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5A1347" w:rsidRDefault="005A1347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B00820" w:rsidRDefault="00B00820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3677F4" w:rsidRDefault="003677F4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  <w:p w:rsidR="003677F4" w:rsidRPr="00106E84" w:rsidRDefault="003677F4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</w:tbl>
    <w:p w:rsidR="003F09E3" w:rsidRDefault="003F09E3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Default="008E1C0F" w:rsidP="003F09E3">
      <w:pPr>
        <w:rPr>
          <w:rFonts w:ascii="Arial Narrow" w:hAnsi="Arial Narrow" w:cs="Arial"/>
          <w:vanish/>
          <w:sz w:val="22"/>
          <w:szCs w:val="20"/>
        </w:rPr>
      </w:pPr>
    </w:p>
    <w:p w:rsidR="008E1C0F" w:rsidRPr="00106E84" w:rsidRDefault="008E1C0F" w:rsidP="003F09E3">
      <w:pPr>
        <w:rPr>
          <w:rFonts w:ascii="Arial Narrow" w:hAnsi="Arial Narrow" w:cs="Arial"/>
          <w:vanish/>
          <w:sz w:val="22"/>
          <w:szCs w:val="20"/>
        </w:rPr>
      </w:pPr>
      <w:bookmarkStart w:id="89" w:name="_GoBack"/>
      <w:bookmarkEnd w:id="89"/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D448E" w:rsidRPr="00106E84" w:rsidTr="00CB0EB0">
        <w:tc>
          <w:tcPr>
            <w:tcW w:w="9288" w:type="dxa"/>
            <w:shd w:val="clear" w:color="auto" w:fill="00B050"/>
          </w:tcPr>
          <w:p w:rsidR="0024024B" w:rsidRPr="00106E84" w:rsidRDefault="00617BC1" w:rsidP="00D61A5B">
            <w:pP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del w:id="90" w:author="Autor">
              <w:r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lastRenderedPageBreak/>
                <w:delText>6</w:delText>
              </w:r>
              <w:r w:rsidR="00E06C16" w:rsidRPr="00106E84"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delText>. Podpis</w:delText>
              </w:r>
            </w:del>
            <w:ins w:id="91" w:author="Autor">
              <w:r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t>6</w:t>
              </w:r>
              <w:r w:rsidR="00E06C16" w:rsidRPr="00106E84"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t>.</w:t>
              </w:r>
              <w:r w:rsidR="00D61A5B"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t xml:space="preserve"> Čestné vyhlásenie a</w:t>
              </w:r>
            </w:ins>
            <w:r w:rsidR="008E1C0F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 </w:t>
            </w:r>
            <w:ins w:id="92" w:author="Autor">
              <w:r w:rsidR="00D61A5B"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t>p</w:t>
              </w:r>
              <w:r w:rsidR="00E06C16" w:rsidRPr="00106E84">
                <w:rPr>
                  <w:rFonts w:ascii="Arial Narrow" w:hAnsi="Arial Narrow" w:cs="Arial"/>
                  <w:b/>
                  <w:color w:val="FFFFFF"/>
                  <w:sz w:val="22"/>
                  <w:szCs w:val="20"/>
                </w:rPr>
                <w:t>odpis</w:t>
              </w:r>
            </w:ins>
          </w:p>
        </w:tc>
      </w:tr>
      <w:tr w:rsidR="0024024B" w:rsidRPr="00106E84" w:rsidTr="003F09E3">
        <w:tc>
          <w:tcPr>
            <w:tcW w:w="9288" w:type="dxa"/>
            <w:shd w:val="clear" w:color="auto" w:fill="auto"/>
          </w:tcPr>
          <w:p w:rsidR="0024024B" w:rsidRPr="00106E84" w:rsidRDefault="0024024B" w:rsidP="003F09E3">
            <w:pPr>
              <w:rPr>
                <w:del w:id="93" w:author="Autor"/>
                <w:rFonts w:ascii="Arial Narrow" w:hAnsi="Arial Narrow" w:cs="Arial"/>
                <w:bCs/>
                <w:sz w:val="22"/>
                <w:szCs w:val="20"/>
              </w:rPr>
            </w:pPr>
          </w:p>
          <w:p w:rsidR="00BA5390" w:rsidRPr="00BA5390" w:rsidRDefault="00BA5390" w:rsidP="00BA5390">
            <w:pPr>
              <w:jc w:val="both"/>
              <w:rPr>
                <w:ins w:id="94" w:author="Autor"/>
                <w:rFonts w:ascii="Arial Narrow" w:hAnsi="Arial Narrow" w:cs="Arial"/>
                <w:bCs/>
                <w:sz w:val="22"/>
                <w:szCs w:val="20"/>
              </w:rPr>
            </w:pPr>
            <w:ins w:id="95" w:author="Autor">
              <w:r>
                <w:rPr>
                  <w:rFonts w:ascii="Arial Narrow" w:hAnsi="Arial Narrow" w:cs="Arial"/>
                  <w:bCs/>
                  <w:sz w:val="22"/>
                  <w:szCs w:val="20"/>
                </w:rPr>
                <w:t xml:space="preserve">Čestne vyhlasujem, že realizácia druhej fázy projektu nebude viesť k </w:t>
              </w:r>
              <w:r>
                <w:t xml:space="preserve"> 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 xml:space="preserve">významnému poškodeniu ktoréhokoľvek zo šiestich environmentálnych cieľov podľa článku 9 nariadenia o taxonómii v spojitosti s článkom 9 ods. 4 nariadenia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        </w:r>
              <w:proofErr w:type="spellStart"/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akvakultúrnom</w:t>
              </w:r>
              <w:proofErr w:type="spellEnd"/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 xml:space="preserve"> fonde a rozpočtové pravidlá pre uvedené fondy, ako aj pre Fond pre azyl, migráciu a integráciu, Fond pre vnútornú bezpečnosť a Nástroj finančnej podpory pre riadenie hraníc a vízovú politiku, ktorými sú:</w:t>
              </w:r>
            </w:ins>
          </w:p>
          <w:p w:rsidR="00BA5390" w:rsidRPr="00BA5390" w:rsidRDefault="00BA5390" w:rsidP="00BA5390">
            <w:pPr>
              <w:jc w:val="both"/>
              <w:rPr>
                <w:ins w:id="96" w:author="Autor"/>
                <w:rFonts w:ascii="Arial Narrow" w:hAnsi="Arial Narrow" w:cs="Arial"/>
                <w:bCs/>
                <w:sz w:val="22"/>
                <w:szCs w:val="20"/>
              </w:rPr>
            </w:pPr>
            <w:ins w:id="97" w:author="Autor"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•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ab/>
                <w:t xml:space="preserve">Zmiernenie zmeny klímy; </w:t>
              </w:r>
            </w:ins>
          </w:p>
          <w:p w:rsidR="00BA5390" w:rsidRPr="00BA5390" w:rsidRDefault="00BA5390" w:rsidP="00BA5390">
            <w:pPr>
              <w:jc w:val="both"/>
              <w:rPr>
                <w:ins w:id="98" w:author="Autor"/>
                <w:rFonts w:ascii="Arial Narrow" w:hAnsi="Arial Narrow" w:cs="Arial"/>
                <w:bCs/>
                <w:sz w:val="22"/>
                <w:szCs w:val="20"/>
              </w:rPr>
            </w:pPr>
            <w:ins w:id="99" w:author="Autor"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•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ab/>
                <w:t xml:space="preserve">Adaptácia na zmenu klímy; </w:t>
              </w:r>
            </w:ins>
          </w:p>
          <w:p w:rsidR="00BA5390" w:rsidRPr="00BA5390" w:rsidRDefault="00BA5390" w:rsidP="00BA5390">
            <w:pPr>
              <w:jc w:val="both"/>
              <w:rPr>
                <w:ins w:id="100" w:author="Autor"/>
                <w:rFonts w:ascii="Arial Narrow" w:hAnsi="Arial Narrow" w:cs="Arial"/>
                <w:bCs/>
                <w:sz w:val="22"/>
                <w:szCs w:val="20"/>
              </w:rPr>
            </w:pPr>
            <w:ins w:id="101" w:author="Autor"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•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ab/>
                <w:t xml:space="preserve">Udržateľné využívanie a ochrana vodných a morských zdrojov; </w:t>
              </w:r>
            </w:ins>
          </w:p>
          <w:p w:rsidR="00BA5390" w:rsidRPr="00BA5390" w:rsidRDefault="00BA5390" w:rsidP="00BA5390">
            <w:pPr>
              <w:jc w:val="both"/>
              <w:rPr>
                <w:ins w:id="102" w:author="Autor"/>
                <w:rFonts w:ascii="Arial Narrow" w:hAnsi="Arial Narrow" w:cs="Arial"/>
                <w:bCs/>
                <w:sz w:val="22"/>
                <w:szCs w:val="20"/>
              </w:rPr>
            </w:pPr>
            <w:ins w:id="103" w:author="Autor"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•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ab/>
                <w:t xml:space="preserve">Prechod na obehové hospodárstvo; </w:t>
              </w:r>
            </w:ins>
          </w:p>
          <w:p w:rsidR="00BA5390" w:rsidRPr="00BA5390" w:rsidRDefault="00BA5390" w:rsidP="00BA5390">
            <w:pPr>
              <w:jc w:val="both"/>
              <w:rPr>
                <w:ins w:id="104" w:author="Autor"/>
                <w:rFonts w:ascii="Arial Narrow" w:hAnsi="Arial Narrow" w:cs="Arial"/>
                <w:bCs/>
                <w:sz w:val="22"/>
                <w:szCs w:val="20"/>
              </w:rPr>
            </w:pPr>
            <w:ins w:id="105" w:author="Autor"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•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ab/>
                <w:t xml:space="preserve">Prevencia a kontrola znečisťovania; </w:t>
              </w:r>
            </w:ins>
          </w:p>
          <w:p w:rsidR="0024024B" w:rsidRPr="00106E84" w:rsidRDefault="00BA5390" w:rsidP="00BA5390">
            <w:pPr>
              <w:jc w:val="both"/>
              <w:rPr>
                <w:ins w:id="106" w:author="Autor"/>
                <w:rFonts w:ascii="Arial Narrow" w:hAnsi="Arial Narrow" w:cs="Arial"/>
                <w:bCs/>
                <w:sz w:val="22"/>
                <w:szCs w:val="20"/>
              </w:rPr>
            </w:pPr>
            <w:ins w:id="107" w:author="Autor"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>•</w:t>
              </w:r>
              <w:r w:rsidRPr="00BA5390">
                <w:rPr>
                  <w:rFonts w:ascii="Arial Narrow" w:hAnsi="Arial Narrow" w:cs="Arial"/>
                  <w:bCs/>
                  <w:sz w:val="22"/>
                  <w:szCs w:val="20"/>
                </w:rPr>
                <w:tab/>
                <w:t>Ochrana a obnova biodiverzity a ekosystémov.</w:t>
              </w:r>
              <w:r>
                <w:rPr>
                  <w:rStyle w:val="Odkaznapoznmkupodiarou"/>
                  <w:rFonts w:ascii="Arial Narrow" w:hAnsi="Arial Narrow" w:cs="Arial"/>
                  <w:bCs/>
                  <w:sz w:val="22"/>
                  <w:szCs w:val="20"/>
                </w:rPr>
                <w:footnoteReference w:id="12"/>
              </w:r>
            </w:ins>
          </w:p>
          <w:p w:rsidR="0024024B" w:rsidRDefault="00BA5390" w:rsidP="00BA5390">
            <w:pPr>
              <w:jc w:val="both"/>
              <w:rPr>
                <w:ins w:id="110" w:author="Autor"/>
                <w:rFonts w:ascii="Arial Narrow" w:hAnsi="Arial Narrow" w:cs="Arial"/>
                <w:bCs/>
                <w:sz w:val="22"/>
                <w:szCs w:val="20"/>
              </w:rPr>
            </w:pPr>
            <w:ins w:id="111" w:author="Autor">
              <w:r>
                <w:rPr>
                  <w:rFonts w:ascii="Arial Narrow" w:hAnsi="Arial Narrow" w:cs="Arial"/>
                  <w:bCs/>
                  <w:sz w:val="22"/>
                  <w:szCs w:val="20"/>
                </w:rPr>
                <w:t>Zároveň vyhlasujem, že ak budú pre druhú fázu projektu stanovené osobitné podmienky vyplývajúce z uplatňovania zásady výrazne nenarušiť, zabezpečím splnenie týchto podmienok.</w:t>
              </w:r>
            </w:ins>
          </w:p>
          <w:p w:rsidR="00BA5390" w:rsidRPr="00106E84" w:rsidRDefault="00BA5390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Cs/>
                <w:sz w:val="22"/>
                <w:szCs w:val="20"/>
              </w:rPr>
              <w:t>Titul, meno a priezvisko</w:t>
            </w: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Cs/>
                <w:sz w:val="22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Cs/>
                <w:sz w:val="22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Cs/>
                <w:i/>
                <w:sz w:val="22"/>
                <w:szCs w:val="20"/>
              </w:rPr>
              <w:t>Miesto podpisu</w:t>
            </w:r>
            <w:r w:rsidRPr="00106E84">
              <w:rPr>
                <w:rFonts w:ascii="Arial Narrow" w:hAnsi="Arial Narrow" w:cs="Arial"/>
                <w:bCs/>
                <w:sz w:val="22"/>
                <w:szCs w:val="20"/>
              </w:rPr>
              <w:t>: ....................................................................</w:t>
            </w: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</w:p>
          <w:p w:rsidR="0024024B" w:rsidRPr="00106E84" w:rsidRDefault="0024024B" w:rsidP="003F09E3">
            <w:pPr>
              <w:rPr>
                <w:rFonts w:ascii="Arial Narrow" w:hAnsi="Arial Narrow" w:cs="Arial"/>
                <w:bCs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bCs/>
                <w:sz w:val="22"/>
                <w:szCs w:val="20"/>
              </w:rPr>
              <w:t>Dátum podpisu: ....................................................................</w:t>
            </w:r>
          </w:p>
          <w:p w:rsidR="0024024B" w:rsidRPr="00106E84" w:rsidRDefault="0024024B" w:rsidP="003F09E3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</w:tbl>
    <w:p w:rsidR="006F532B" w:rsidRPr="006F532B" w:rsidRDefault="006F532B" w:rsidP="006F532B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392"/>
      </w:tblGrid>
      <w:tr w:rsidR="004D448E" w:rsidRPr="00106E84" w:rsidTr="001E092D">
        <w:tc>
          <w:tcPr>
            <w:tcW w:w="9286" w:type="dxa"/>
            <w:gridSpan w:val="2"/>
            <w:shd w:val="clear" w:color="auto" w:fill="00B050"/>
          </w:tcPr>
          <w:p w:rsidR="0024024B" w:rsidRPr="00106E84" w:rsidRDefault="00617BC1" w:rsidP="00682FDF">
            <w:pPr>
              <w:ind w:left="180" w:hanging="180"/>
              <w:jc w:val="both"/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7</w:t>
            </w:r>
            <w:r w:rsidR="00E06C16"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.</w:t>
            </w:r>
            <w:r w:rsidR="00611EEA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 </w:t>
            </w:r>
            <w:r w:rsidR="0024024B"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Zoznam príloh k</w:t>
            </w:r>
            <w:r w:rsidR="003677F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 </w:t>
            </w:r>
            <w:r w:rsidR="00682FDF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ž</w:t>
            </w:r>
            <w:r w:rsidR="0024024B" w:rsidRPr="00106E8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iadosti</w:t>
            </w:r>
            <w:r w:rsidR="003677F4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 xml:space="preserve"> </w:t>
            </w:r>
            <w:r w:rsidR="00CB0EB0" w:rsidRPr="00CB0EB0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o povolenie vykonania zmeny v Zmluve o poskytnutí NFP - rozdelenie projektu na fázy</w:t>
            </w:r>
            <w:r w:rsidR="0024024B" w:rsidRPr="00447F14">
              <w:rPr>
                <w:rStyle w:val="Odkaznapoznmkupodiarou"/>
                <w:rFonts w:ascii="Arial Narrow" w:hAnsi="Arial Narrow" w:cs="Arial"/>
                <w:caps/>
                <w:color w:val="FFFFFF"/>
                <w:sz w:val="22"/>
                <w:szCs w:val="20"/>
              </w:rPr>
              <w:footnoteReference w:id="13"/>
            </w:r>
          </w:p>
        </w:tc>
      </w:tr>
      <w:tr w:rsidR="0024024B" w:rsidRPr="00106E84" w:rsidTr="001E092D">
        <w:tc>
          <w:tcPr>
            <w:tcW w:w="675" w:type="dxa"/>
            <w:shd w:val="clear" w:color="auto" w:fill="D9D9D9"/>
          </w:tcPr>
          <w:p w:rsidR="0024024B" w:rsidRPr="00106E84" w:rsidRDefault="0024024B" w:rsidP="003F09E3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P.</w:t>
            </w:r>
            <w:r w:rsidR="00611EE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Pr="00106E84">
              <w:rPr>
                <w:rFonts w:ascii="Arial Narrow" w:hAnsi="Arial Narrow" w:cs="Arial"/>
                <w:sz w:val="22"/>
                <w:szCs w:val="20"/>
              </w:rPr>
              <w:t>č.</w:t>
            </w:r>
          </w:p>
        </w:tc>
        <w:tc>
          <w:tcPr>
            <w:tcW w:w="8611" w:type="dxa"/>
            <w:shd w:val="clear" w:color="auto" w:fill="D9D9D9"/>
          </w:tcPr>
          <w:p w:rsidR="0024024B" w:rsidRPr="00106E84" w:rsidRDefault="0024024B" w:rsidP="00E06C16">
            <w:pPr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Názov prílohy</w:t>
            </w:r>
          </w:p>
        </w:tc>
      </w:tr>
      <w:tr w:rsidR="0024024B" w:rsidRPr="00106E84" w:rsidTr="001E092D">
        <w:tc>
          <w:tcPr>
            <w:tcW w:w="675" w:type="dxa"/>
            <w:shd w:val="clear" w:color="auto" w:fill="auto"/>
          </w:tcPr>
          <w:p w:rsidR="0024024B" w:rsidRPr="00106E84" w:rsidRDefault="0024024B" w:rsidP="003F09E3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1.</w:t>
            </w:r>
          </w:p>
        </w:tc>
        <w:tc>
          <w:tcPr>
            <w:tcW w:w="8611" w:type="dxa"/>
            <w:shd w:val="clear" w:color="auto" w:fill="auto"/>
          </w:tcPr>
          <w:p w:rsidR="0024024B" w:rsidRPr="00106E84" w:rsidRDefault="0024024B" w:rsidP="00E06C16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24024B" w:rsidRPr="00106E84" w:rsidTr="001E092D">
        <w:tc>
          <w:tcPr>
            <w:tcW w:w="675" w:type="dxa"/>
            <w:shd w:val="clear" w:color="auto" w:fill="auto"/>
          </w:tcPr>
          <w:p w:rsidR="0024024B" w:rsidRPr="00106E84" w:rsidRDefault="0024024B" w:rsidP="003F09E3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2.</w:t>
            </w:r>
          </w:p>
        </w:tc>
        <w:tc>
          <w:tcPr>
            <w:tcW w:w="8611" w:type="dxa"/>
            <w:shd w:val="clear" w:color="auto" w:fill="auto"/>
          </w:tcPr>
          <w:p w:rsidR="0024024B" w:rsidRPr="00106E84" w:rsidRDefault="0024024B" w:rsidP="00E06C16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24024B" w:rsidRPr="00106E84" w:rsidTr="001E092D">
        <w:tc>
          <w:tcPr>
            <w:tcW w:w="675" w:type="dxa"/>
            <w:shd w:val="clear" w:color="auto" w:fill="auto"/>
          </w:tcPr>
          <w:p w:rsidR="0024024B" w:rsidRPr="00106E84" w:rsidRDefault="0024024B" w:rsidP="003F09E3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 w:rsidRPr="00106E84">
              <w:rPr>
                <w:rFonts w:ascii="Arial Narrow" w:hAnsi="Arial Narrow" w:cs="Arial"/>
                <w:sz w:val="22"/>
                <w:szCs w:val="20"/>
              </w:rPr>
              <w:t>n.</w:t>
            </w:r>
          </w:p>
        </w:tc>
        <w:tc>
          <w:tcPr>
            <w:tcW w:w="8611" w:type="dxa"/>
            <w:shd w:val="clear" w:color="auto" w:fill="auto"/>
          </w:tcPr>
          <w:p w:rsidR="0024024B" w:rsidRPr="00106E84" w:rsidRDefault="0024024B" w:rsidP="00E06C16">
            <w:pPr>
              <w:rPr>
                <w:rFonts w:ascii="Arial Narrow" w:hAnsi="Arial Narrow" w:cs="Arial"/>
                <w:sz w:val="22"/>
                <w:szCs w:val="20"/>
              </w:rPr>
            </w:pPr>
          </w:p>
        </w:tc>
      </w:tr>
    </w:tbl>
    <w:p w:rsidR="00316150" w:rsidRPr="009D3976" w:rsidRDefault="00316150" w:rsidP="000139BD">
      <w:pPr>
        <w:tabs>
          <w:tab w:val="left" w:pos="284"/>
        </w:tabs>
        <w:spacing w:before="60"/>
        <w:jc w:val="both"/>
        <w:rPr>
          <w:rFonts w:ascii="Arial Narrow" w:hAnsi="Arial Narrow" w:cs="Arial"/>
          <w:sz w:val="22"/>
          <w:szCs w:val="20"/>
        </w:rPr>
      </w:pPr>
    </w:p>
    <w:sectPr w:rsidR="00316150" w:rsidRPr="009D3976" w:rsidSect="001E092D">
      <w:headerReference w:type="default" r:id="rId11"/>
      <w:footerReference w:type="default" r:id="rId12"/>
      <w:pgSz w:w="11906" w:h="16838"/>
      <w:pgMar w:top="1281" w:right="1418" w:bottom="107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DE8" w:rsidRDefault="00036DE8">
      <w:r>
        <w:separator/>
      </w:r>
    </w:p>
  </w:endnote>
  <w:endnote w:type="continuationSeparator" w:id="0">
    <w:p w:rsidR="00036DE8" w:rsidRDefault="00036DE8">
      <w:r>
        <w:continuationSeparator/>
      </w:r>
    </w:p>
  </w:endnote>
  <w:endnote w:type="continuationNotice" w:id="1">
    <w:p w:rsidR="00036DE8" w:rsidRDefault="00036D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Pr="00AC5BE2" w:rsidRDefault="00065E53" w:rsidP="00AC5BE2">
    <w:pPr>
      <w:pStyle w:val="Pta"/>
      <w:tabs>
        <w:tab w:val="clear" w:pos="4536"/>
        <w:tab w:val="clear" w:pos="9072"/>
        <w:tab w:val="left" w:pos="5054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E2" w:rsidRPr="00AC5BE2" w:rsidRDefault="00AC5BE2" w:rsidP="00AC5BE2">
    <w:pPr>
      <w:pStyle w:val="Pta"/>
      <w:tabs>
        <w:tab w:val="clear" w:pos="4536"/>
        <w:tab w:val="clear" w:pos="9072"/>
        <w:tab w:val="left" w:pos="505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DE8" w:rsidRDefault="00036DE8">
      <w:r>
        <w:separator/>
      </w:r>
    </w:p>
  </w:footnote>
  <w:footnote w:type="continuationSeparator" w:id="0">
    <w:p w:rsidR="00036DE8" w:rsidRDefault="00036DE8">
      <w:r>
        <w:continuationSeparator/>
      </w:r>
    </w:p>
  </w:footnote>
  <w:footnote w:type="continuationNotice" w:id="1">
    <w:p w:rsidR="00036DE8" w:rsidRDefault="00036DE8"/>
  </w:footnote>
  <w:footnote w:id="2">
    <w:p w:rsidR="00813FEE" w:rsidRPr="00447F14" w:rsidRDefault="00813FEE" w:rsidP="00A90C2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447F1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47F14">
        <w:rPr>
          <w:rFonts w:ascii="Arial Narrow" w:hAnsi="Arial Narrow"/>
          <w:sz w:val="18"/>
          <w:szCs w:val="18"/>
        </w:rPr>
        <w:t xml:space="preserve"> </w:t>
      </w:r>
      <w:r w:rsidR="002A3411" w:rsidRPr="00210B9B">
        <w:rPr>
          <w:rFonts w:ascii="Arial Narrow" w:hAnsi="Arial Narrow" w:cs="Arial"/>
          <w:sz w:val="18"/>
          <w:szCs w:val="18"/>
        </w:rPr>
        <w:t>Napr. v</w:t>
      </w:r>
      <w:r w:rsidR="002E24FC">
        <w:rPr>
          <w:rFonts w:ascii="Arial Narrow" w:hAnsi="Arial Narrow" w:cs="Arial"/>
          <w:sz w:val="18"/>
          <w:szCs w:val="18"/>
        </w:rPr>
        <w:t> </w:t>
      </w:r>
      <w:r w:rsidR="002A3411" w:rsidRPr="00210B9B">
        <w:rPr>
          <w:rFonts w:ascii="Arial Narrow" w:hAnsi="Arial Narrow" w:cs="Arial"/>
          <w:sz w:val="18"/>
          <w:szCs w:val="18"/>
        </w:rPr>
        <w:t>prípade</w:t>
      </w:r>
      <w:r w:rsidR="002E24FC">
        <w:rPr>
          <w:rFonts w:ascii="Arial Narrow" w:hAnsi="Arial Narrow" w:cs="Arial"/>
          <w:sz w:val="18"/>
          <w:szCs w:val="18"/>
        </w:rPr>
        <w:t xml:space="preserve"> finančných opráv</w:t>
      </w:r>
      <w:r w:rsidR="002A3411" w:rsidRPr="00210B9B">
        <w:rPr>
          <w:rFonts w:ascii="Arial Narrow" w:hAnsi="Arial Narrow" w:cs="Arial"/>
          <w:sz w:val="18"/>
          <w:szCs w:val="18"/>
        </w:rPr>
        <w:t xml:space="preserve"> za verejné obstarávanie uveďte informáciu o</w:t>
      </w:r>
      <w:r w:rsidR="00E744FB" w:rsidRPr="00210B9B">
        <w:rPr>
          <w:rFonts w:ascii="Arial Narrow" w:hAnsi="Arial Narrow" w:cs="Arial"/>
          <w:sz w:val="18"/>
          <w:szCs w:val="18"/>
        </w:rPr>
        <w:t xml:space="preserve"> druhu zákazky, ktorej sa </w:t>
      </w:r>
      <w:r w:rsidR="002E24FC">
        <w:rPr>
          <w:rFonts w:ascii="Arial Narrow" w:hAnsi="Arial Narrow" w:cs="Arial"/>
          <w:sz w:val="18"/>
          <w:szCs w:val="18"/>
        </w:rPr>
        <w:t>finančná oprava</w:t>
      </w:r>
      <w:r w:rsidR="00E744FB" w:rsidRPr="00210B9B">
        <w:rPr>
          <w:rFonts w:ascii="Arial Narrow" w:hAnsi="Arial Narrow" w:cs="Arial"/>
          <w:sz w:val="18"/>
          <w:szCs w:val="18"/>
        </w:rPr>
        <w:t xml:space="preserve"> týka, </w:t>
      </w:r>
      <w:r w:rsidR="002A3411" w:rsidRPr="00210B9B">
        <w:rPr>
          <w:rFonts w:ascii="Arial Narrow" w:hAnsi="Arial Narrow" w:cs="Arial"/>
          <w:sz w:val="18"/>
          <w:szCs w:val="18"/>
        </w:rPr>
        <w:t xml:space="preserve">kto udelil, resp. navrhol </w:t>
      </w:r>
      <w:r w:rsidR="00210B9B">
        <w:rPr>
          <w:rFonts w:ascii="Arial Narrow" w:hAnsi="Arial Narrow" w:cs="Arial"/>
          <w:sz w:val="18"/>
          <w:szCs w:val="18"/>
        </w:rPr>
        <w:t xml:space="preserve">udeliť </w:t>
      </w:r>
      <w:r w:rsidR="002E24FC">
        <w:rPr>
          <w:rFonts w:ascii="Arial Narrow" w:hAnsi="Arial Narrow" w:cs="Arial"/>
          <w:sz w:val="18"/>
          <w:szCs w:val="18"/>
        </w:rPr>
        <w:t>finančnú opravu</w:t>
      </w:r>
      <w:r w:rsidR="00E744FB" w:rsidRPr="00210B9B">
        <w:rPr>
          <w:rFonts w:ascii="Arial Narrow" w:hAnsi="Arial Narrow" w:cs="Arial"/>
          <w:sz w:val="18"/>
          <w:szCs w:val="18"/>
        </w:rPr>
        <w:t xml:space="preserve">, v akej % výške bola </w:t>
      </w:r>
      <w:r w:rsidR="002E24FC">
        <w:rPr>
          <w:rFonts w:ascii="Arial Narrow" w:hAnsi="Arial Narrow" w:cs="Arial"/>
          <w:sz w:val="18"/>
          <w:szCs w:val="18"/>
        </w:rPr>
        <w:t>finančná oprava</w:t>
      </w:r>
      <w:r w:rsidR="00E744FB" w:rsidRPr="00210B9B">
        <w:rPr>
          <w:rFonts w:ascii="Arial Narrow" w:hAnsi="Arial Narrow" w:cs="Arial"/>
          <w:sz w:val="18"/>
          <w:szCs w:val="18"/>
        </w:rPr>
        <w:t xml:space="preserve"> uplatnená, aká suma sa vzťahuje na prvú fázu </w:t>
      </w:r>
      <w:r w:rsidR="00210B9B">
        <w:rPr>
          <w:rFonts w:ascii="Arial Narrow" w:hAnsi="Arial Narrow" w:cs="Arial"/>
          <w:sz w:val="18"/>
          <w:szCs w:val="18"/>
        </w:rPr>
        <w:t xml:space="preserve">projektu </w:t>
      </w:r>
      <w:r w:rsidR="00E744FB" w:rsidRPr="00210B9B">
        <w:rPr>
          <w:rFonts w:ascii="Arial Narrow" w:hAnsi="Arial Narrow" w:cs="Arial"/>
          <w:sz w:val="18"/>
          <w:szCs w:val="18"/>
        </w:rPr>
        <w:t>a pod.</w:t>
      </w:r>
      <w:r w:rsidR="002A3411" w:rsidRPr="00447F14">
        <w:rPr>
          <w:rFonts w:ascii="Arial Narrow" w:hAnsi="Arial Narrow"/>
          <w:sz w:val="18"/>
          <w:szCs w:val="18"/>
        </w:rPr>
        <w:t xml:space="preserve"> </w:t>
      </w:r>
      <w:r w:rsidRPr="00210B9B">
        <w:rPr>
          <w:rFonts w:ascii="Arial Narrow" w:hAnsi="Arial Narrow"/>
          <w:sz w:val="18"/>
          <w:szCs w:val="18"/>
        </w:rPr>
        <w:t>V</w:t>
      </w:r>
      <w:r w:rsidR="00E744FB" w:rsidRPr="00210B9B">
        <w:rPr>
          <w:rFonts w:ascii="Arial Narrow" w:hAnsi="Arial Narrow"/>
          <w:sz w:val="18"/>
          <w:szCs w:val="18"/>
        </w:rPr>
        <w:t>zhľadom k nezrovnalostiam a finančným opravám platí, že v</w:t>
      </w:r>
      <w:r w:rsidRPr="00210B9B">
        <w:rPr>
          <w:rFonts w:ascii="Arial Narrow" w:hAnsi="Arial Narrow"/>
          <w:sz w:val="18"/>
          <w:szCs w:val="18"/>
        </w:rPr>
        <w:t xml:space="preserve"> prípade, ak </w:t>
      </w:r>
      <w:r w:rsidRPr="00210B9B">
        <w:rPr>
          <w:rFonts w:ascii="Arial Narrow" w:hAnsi="Arial Narrow" w:cs="Arial"/>
          <w:sz w:val="18"/>
          <w:szCs w:val="18"/>
        </w:rPr>
        <w:t>výdavky projektu nemôžu byť certifikované ako oprávnené výdavky na základe oznámenia o nezrovnalosti</w:t>
      </w:r>
      <w:r w:rsidRPr="00210B9B">
        <w:rPr>
          <w:rFonts w:ascii="Arial Narrow" w:hAnsi="Arial Narrow"/>
          <w:sz w:val="18"/>
          <w:szCs w:val="18"/>
        </w:rPr>
        <w:t xml:space="preserve">, pristupuje sa k zníženiu </w:t>
      </w:r>
      <w:r w:rsidR="00E744FB" w:rsidRPr="00210B9B">
        <w:rPr>
          <w:rFonts w:ascii="Arial Narrow" w:hAnsi="Arial Narrow"/>
          <w:sz w:val="18"/>
          <w:szCs w:val="18"/>
        </w:rPr>
        <w:t>NFP</w:t>
      </w:r>
      <w:r w:rsidRPr="00210B9B">
        <w:rPr>
          <w:rFonts w:ascii="Arial Narrow" w:hAnsi="Arial Narrow"/>
          <w:sz w:val="18"/>
          <w:szCs w:val="18"/>
        </w:rPr>
        <w:t>, keďže príspevok zrušený v súvislosti s individuálnou/systémovou nezrovnalosťou nemožno opätovne použiť na projekt, ktor</w:t>
      </w:r>
      <w:r w:rsidR="00210B9B" w:rsidRPr="00210B9B">
        <w:rPr>
          <w:rFonts w:ascii="Arial Narrow" w:hAnsi="Arial Narrow"/>
          <w:sz w:val="18"/>
          <w:szCs w:val="18"/>
        </w:rPr>
        <w:t>ý</w:t>
      </w:r>
      <w:r w:rsidRPr="00210B9B">
        <w:rPr>
          <w:rFonts w:ascii="Arial Narrow" w:hAnsi="Arial Narrow"/>
          <w:sz w:val="18"/>
          <w:szCs w:val="18"/>
        </w:rPr>
        <w:t xml:space="preserve"> bol predmetom opravy (v prípade, ak ide o systémovú nezrovnalosť ani na existujúce </w:t>
      </w:r>
      <w:r w:rsidR="00210B9B" w:rsidRPr="00210B9B">
        <w:rPr>
          <w:rFonts w:ascii="Arial Narrow" w:hAnsi="Arial Narrow"/>
          <w:sz w:val="18"/>
          <w:szCs w:val="18"/>
        </w:rPr>
        <w:t>projekty</w:t>
      </w:r>
      <w:r w:rsidRPr="00210B9B">
        <w:rPr>
          <w:rFonts w:ascii="Arial Narrow" w:hAnsi="Arial Narrow"/>
          <w:sz w:val="18"/>
          <w:szCs w:val="18"/>
        </w:rPr>
        <w:t xml:space="preserve"> v rámci celej prioritnej osi alebo jej časti, kde sa systémová nezrovnalosť vyskytla).</w:t>
      </w:r>
    </w:p>
  </w:footnote>
  <w:footnote w:id="3">
    <w:p w:rsidR="00BB14F9" w:rsidRPr="00E14AA5" w:rsidRDefault="00BB14F9" w:rsidP="00447F1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447F1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47F14">
        <w:rPr>
          <w:rFonts w:ascii="Arial Narrow" w:hAnsi="Arial Narrow"/>
          <w:sz w:val="18"/>
          <w:szCs w:val="18"/>
        </w:rPr>
        <w:t xml:space="preserve"> </w:t>
      </w:r>
      <w:r w:rsidRPr="00E14AA5">
        <w:rPr>
          <w:rFonts w:ascii="Arial Narrow" w:hAnsi="Arial Narrow"/>
          <w:sz w:val="18"/>
          <w:szCs w:val="18"/>
        </w:rPr>
        <w:t>Stručne uveďte rozsah každej fázy (napr. vybudovanie kanalizácie v počte km, vybudovanie ČOV a pod.).</w:t>
      </w:r>
    </w:p>
  </w:footnote>
  <w:footnote w:id="4">
    <w:p w:rsidR="00BB14F9" w:rsidRDefault="00BB14F9" w:rsidP="00447F14">
      <w:pPr>
        <w:pStyle w:val="Textpoznmkypodiarou"/>
        <w:jc w:val="both"/>
      </w:pPr>
      <w:r w:rsidRPr="00447F1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47F14">
        <w:rPr>
          <w:rFonts w:ascii="Arial Narrow" w:hAnsi="Arial Narrow"/>
          <w:sz w:val="18"/>
          <w:szCs w:val="18"/>
        </w:rPr>
        <w:t xml:space="preserve"> </w:t>
      </w:r>
      <w:r w:rsidRPr="00E14AA5">
        <w:rPr>
          <w:rFonts w:ascii="Arial Narrow" w:hAnsi="Arial Narrow"/>
          <w:sz w:val="18"/>
          <w:szCs w:val="18"/>
        </w:rPr>
        <w:t>Celkové oprávnené výdavky.</w:t>
      </w:r>
    </w:p>
  </w:footnote>
  <w:footnote w:id="5">
    <w:p w:rsidR="00BA260A" w:rsidRDefault="00BA260A" w:rsidP="00BA260A">
      <w:pPr>
        <w:pStyle w:val="Textpoznmkypodiarou"/>
        <w:jc w:val="both"/>
      </w:pPr>
      <w:r>
        <w:rPr>
          <w:rStyle w:val="Odkaznapoznmkupodiarou"/>
        </w:rPr>
        <w:footnoteRef/>
      </w:r>
      <w:r w:rsidRPr="00BA260A">
        <w:rPr>
          <w:rFonts w:ascii="Arial Narrow" w:hAnsi="Arial Narrow"/>
          <w:sz w:val="18"/>
          <w:szCs w:val="18"/>
        </w:rPr>
        <w:t>Prijímateľ bude vychádzať</w:t>
      </w:r>
      <w:r w:rsidR="004B29C0">
        <w:rPr>
          <w:rFonts w:ascii="Arial Narrow" w:hAnsi="Arial Narrow"/>
          <w:sz w:val="18"/>
          <w:szCs w:val="18"/>
        </w:rPr>
        <w:t xml:space="preserve"> najmä</w:t>
      </w:r>
      <w:r w:rsidRPr="00BA260A">
        <w:rPr>
          <w:rFonts w:ascii="Arial Narrow" w:hAnsi="Arial Narrow"/>
          <w:sz w:val="18"/>
          <w:szCs w:val="18"/>
        </w:rPr>
        <w:t xml:space="preserve"> z</w:t>
      </w:r>
      <w:r w:rsidR="004B29C0">
        <w:rPr>
          <w:rFonts w:ascii="Arial Narrow" w:hAnsi="Arial Narrow"/>
          <w:sz w:val="18"/>
          <w:szCs w:val="18"/>
        </w:rPr>
        <w:t xml:space="preserve"> prílohy č. 2 </w:t>
      </w:r>
      <w:r w:rsidR="00221A23">
        <w:rPr>
          <w:rFonts w:ascii="Arial Narrow" w:hAnsi="Arial Narrow"/>
          <w:sz w:val="18"/>
          <w:szCs w:val="18"/>
        </w:rPr>
        <w:t>U</w:t>
      </w:r>
      <w:r w:rsidR="004B29C0">
        <w:rPr>
          <w:rFonts w:ascii="Arial Narrow" w:hAnsi="Arial Narrow"/>
          <w:sz w:val="18"/>
          <w:szCs w:val="18"/>
        </w:rPr>
        <w:t>smernenia</w:t>
      </w:r>
      <w:r w:rsidR="00180932">
        <w:rPr>
          <w:rFonts w:ascii="Arial Narrow" w:hAnsi="Arial Narrow"/>
          <w:sz w:val="18"/>
          <w:szCs w:val="18"/>
        </w:rPr>
        <w:t xml:space="preserve"> k </w:t>
      </w:r>
      <w:proofErr w:type="spellStart"/>
      <w:r w:rsidR="00180932">
        <w:rPr>
          <w:rFonts w:ascii="Arial Narrow" w:hAnsi="Arial Narrow"/>
          <w:sz w:val="18"/>
          <w:szCs w:val="18"/>
        </w:rPr>
        <w:t>fázovaniu</w:t>
      </w:r>
      <w:proofErr w:type="spellEnd"/>
      <w:r w:rsidR="00180932">
        <w:rPr>
          <w:rFonts w:ascii="Arial Narrow" w:hAnsi="Arial Narrow"/>
          <w:sz w:val="18"/>
          <w:szCs w:val="18"/>
        </w:rPr>
        <w:t xml:space="preserve"> projektov</w:t>
      </w:r>
      <w:r w:rsidR="00221A23">
        <w:rPr>
          <w:rFonts w:ascii="Arial Narrow" w:hAnsi="Arial Narrow"/>
          <w:sz w:val="18"/>
          <w:szCs w:val="18"/>
        </w:rPr>
        <w:t xml:space="preserve"> </w:t>
      </w:r>
      <w:r w:rsidR="004B29C0">
        <w:rPr>
          <w:rFonts w:ascii="Arial Narrow" w:hAnsi="Arial Narrow"/>
          <w:sz w:val="18"/>
          <w:szCs w:val="18"/>
        </w:rPr>
        <w:t xml:space="preserve"> a zo</w:t>
      </w:r>
      <w:r>
        <w:rPr>
          <w:rFonts w:ascii="Arial Narrow" w:hAnsi="Arial Narrow"/>
          <w:sz w:val="18"/>
          <w:szCs w:val="18"/>
        </w:rPr>
        <w:t xml:space="preserve"> zverejnenej dokumentácie</w:t>
      </w:r>
      <w:r w:rsidR="001C0C5D">
        <w:rPr>
          <w:rFonts w:ascii="Arial Narrow" w:hAnsi="Arial Narrow"/>
          <w:sz w:val="18"/>
          <w:szCs w:val="18"/>
        </w:rPr>
        <w:t xml:space="preserve"> na webovom sídle </w:t>
      </w:r>
      <w:r w:rsidR="001C0C5D" w:rsidRPr="001C0C5D">
        <w:rPr>
          <w:rFonts w:ascii="Arial Narrow" w:hAnsi="Arial Narrow"/>
          <w:sz w:val="18"/>
          <w:szCs w:val="18"/>
        </w:rPr>
        <w:t>https://www.eurofondy.gov.sk/dokumenty-a-publikacie/dokumenty/</w:t>
      </w:r>
      <w:r>
        <w:rPr>
          <w:rFonts w:ascii="Arial Narrow" w:hAnsi="Arial Narrow"/>
          <w:sz w:val="18"/>
          <w:szCs w:val="18"/>
        </w:rPr>
        <w:t xml:space="preserve">, </w:t>
      </w:r>
      <w:r w:rsidR="001C0C5D">
        <w:rPr>
          <w:rFonts w:ascii="Arial Narrow" w:hAnsi="Arial Narrow"/>
          <w:sz w:val="18"/>
          <w:szCs w:val="18"/>
        </w:rPr>
        <w:t>najmä z</w:t>
      </w:r>
      <w:r>
        <w:rPr>
          <w:rFonts w:ascii="Arial Narrow" w:hAnsi="Arial Narrow"/>
          <w:sz w:val="18"/>
          <w:szCs w:val="18"/>
        </w:rPr>
        <w:t xml:space="preserve">. </w:t>
      </w:r>
      <w:r w:rsidR="00C51C88">
        <w:rPr>
          <w:rFonts w:ascii="Arial Narrow" w:hAnsi="Arial Narrow"/>
          <w:sz w:val="18"/>
          <w:szCs w:val="18"/>
        </w:rPr>
        <w:t>i</w:t>
      </w:r>
      <w:r>
        <w:rPr>
          <w:rFonts w:ascii="Arial Narrow" w:hAnsi="Arial Narrow"/>
          <w:sz w:val="18"/>
          <w:szCs w:val="18"/>
        </w:rPr>
        <w:t>nformácií</w:t>
      </w:r>
      <w:r w:rsidR="001C0C5D">
        <w:rPr>
          <w:rFonts w:ascii="Arial Narrow" w:hAnsi="Arial Narrow"/>
          <w:sz w:val="18"/>
          <w:szCs w:val="18"/>
        </w:rPr>
        <w:t xml:space="preserve"> uvedených v Programe Slovensko (</w:t>
      </w:r>
      <w:hyperlink r:id="rId1" w:history="1">
        <w:r w:rsidR="001C0C5D" w:rsidRPr="00560B8E">
          <w:rPr>
            <w:rStyle w:val="Hypertextovprepojenie"/>
            <w:rFonts w:ascii="Arial Narrow" w:hAnsi="Arial Narrow"/>
            <w:sz w:val="18"/>
            <w:szCs w:val="18"/>
          </w:rPr>
          <w:t>https://drive.google.com/file/d/1lBGM9P_sDyunohdYskpuHaZcLYRU0Ke0/view</w:t>
        </w:r>
      </w:hyperlink>
      <w:r w:rsidR="001C0C5D">
        <w:rPr>
          <w:rFonts w:ascii="Arial Narrow" w:hAnsi="Arial Narrow"/>
          <w:sz w:val="18"/>
          <w:szCs w:val="18"/>
        </w:rPr>
        <w:t xml:space="preserve">) alebo </w:t>
      </w:r>
      <w:del w:id="63" w:author="Autor">
        <w:r w:rsidR="001C0C5D">
          <w:rPr>
            <w:rFonts w:ascii="Arial Narrow" w:hAnsi="Arial Narrow"/>
            <w:sz w:val="18"/>
            <w:szCs w:val="18"/>
          </w:rPr>
          <w:delText>vo</w:delText>
        </w:r>
        <w:r>
          <w:rPr>
            <w:rFonts w:ascii="Arial Narrow" w:hAnsi="Arial Narrow"/>
            <w:sz w:val="18"/>
            <w:szCs w:val="18"/>
          </w:rPr>
          <w:delText>Výzv</w:delText>
        </w:r>
        <w:r w:rsidR="001C0C5D">
          <w:rPr>
            <w:rFonts w:ascii="Arial Narrow" w:hAnsi="Arial Narrow"/>
            <w:sz w:val="18"/>
            <w:szCs w:val="18"/>
          </w:rPr>
          <w:delText>e</w:delText>
        </w:r>
      </w:del>
      <w:ins w:id="64" w:author="Autor">
        <w:r w:rsidR="001C0C5D">
          <w:rPr>
            <w:rFonts w:ascii="Arial Narrow" w:hAnsi="Arial Narrow"/>
            <w:sz w:val="18"/>
            <w:szCs w:val="18"/>
          </w:rPr>
          <w:t>vo</w:t>
        </w:r>
        <w:r w:rsidR="00505471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>Výzv</w:t>
        </w:r>
        <w:r w:rsidR="001C0C5D">
          <w:rPr>
            <w:rFonts w:ascii="Arial Narrow" w:hAnsi="Arial Narrow"/>
            <w:sz w:val="18"/>
            <w:szCs w:val="18"/>
          </w:rPr>
          <w:t>e</w:t>
        </w:r>
      </w:ins>
      <w:r>
        <w:rPr>
          <w:rFonts w:ascii="Arial Narrow" w:hAnsi="Arial Narrow"/>
          <w:sz w:val="18"/>
          <w:szCs w:val="18"/>
        </w:rPr>
        <w:t xml:space="preserve"> na predkladanie žiadostí o poskytnutie NFP pre </w:t>
      </w:r>
      <w:proofErr w:type="spellStart"/>
      <w:r>
        <w:rPr>
          <w:rFonts w:ascii="Arial Narrow" w:hAnsi="Arial Narrow"/>
          <w:sz w:val="18"/>
          <w:szCs w:val="18"/>
        </w:rPr>
        <w:t>fázované</w:t>
      </w:r>
      <w:proofErr w:type="spellEnd"/>
      <w:r>
        <w:rPr>
          <w:rFonts w:ascii="Arial Narrow" w:hAnsi="Arial Narrow"/>
          <w:sz w:val="18"/>
          <w:szCs w:val="18"/>
        </w:rPr>
        <w:t xml:space="preserve"> projekty</w:t>
      </w:r>
      <w:r w:rsidR="001C0C5D">
        <w:rPr>
          <w:rFonts w:ascii="Arial Narrow" w:hAnsi="Arial Narrow"/>
          <w:sz w:val="18"/>
          <w:szCs w:val="18"/>
        </w:rPr>
        <w:t>.</w:t>
      </w:r>
    </w:p>
  </w:footnote>
  <w:footnote w:id="6">
    <w:p w:rsidR="000019FB" w:rsidRPr="002A3411" w:rsidRDefault="000019FB" w:rsidP="00447F1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A341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A3411">
        <w:rPr>
          <w:rFonts w:ascii="Arial Narrow" w:hAnsi="Arial Narrow"/>
          <w:sz w:val="18"/>
          <w:szCs w:val="18"/>
        </w:rPr>
        <w:t xml:space="preserve"> </w:t>
      </w:r>
      <w:r w:rsidRPr="002A3411">
        <w:rPr>
          <w:rFonts w:ascii="Arial Narrow" w:hAnsi="Arial Narrow"/>
          <w:sz w:val="18"/>
          <w:szCs w:val="18"/>
        </w:rPr>
        <w:t xml:space="preserve">Uveďte číslo a názov </w:t>
      </w:r>
      <w:r w:rsidR="00FC2F66">
        <w:rPr>
          <w:rFonts w:ascii="Arial Narrow" w:hAnsi="Arial Narrow"/>
          <w:sz w:val="18"/>
          <w:szCs w:val="18"/>
        </w:rPr>
        <w:t>cieľa politiky PSK</w:t>
      </w:r>
      <w:r w:rsidR="00651545">
        <w:rPr>
          <w:rFonts w:ascii="Arial Narrow" w:hAnsi="Arial Narrow"/>
          <w:sz w:val="18"/>
          <w:szCs w:val="18"/>
        </w:rPr>
        <w:t>.</w:t>
      </w:r>
    </w:p>
  </w:footnote>
  <w:footnote w:id="7">
    <w:p w:rsidR="000019FB" w:rsidRPr="002A3411" w:rsidRDefault="000019FB" w:rsidP="00447F1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A341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A3411">
        <w:rPr>
          <w:rFonts w:ascii="Arial Narrow" w:hAnsi="Arial Narrow"/>
          <w:sz w:val="18"/>
          <w:szCs w:val="18"/>
        </w:rPr>
        <w:t xml:space="preserve"> </w:t>
      </w:r>
      <w:r w:rsidRPr="002A3411">
        <w:rPr>
          <w:rFonts w:ascii="Arial Narrow" w:hAnsi="Arial Narrow"/>
          <w:sz w:val="18"/>
          <w:szCs w:val="18"/>
        </w:rPr>
        <w:t>Uveďte číslo a názov špecifického cieľa</w:t>
      </w:r>
      <w:r w:rsidR="00651545">
        <w:rPr>
          <w:rFonts w:ascii="Arial Narrow" w:hAnsi="Arial Narrow"/>
          <w:sz w:val="18"/>
          <w:szCs w:val="18"/>
        </w:rPr>
        <w:t>.</w:t>
      </w:r>
    </w:p>
  </w:footnote>
  <w:footnote w:id="8">
    <w:p w:rsidR="000019FB" w:rsidRPr="002A3411" w:rsidRDefault="000019FB" w:rsidP="00447F1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A341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A3411">
        <w:rPr>
          <w:rFonts w:ascii="Arial Narrow" w:hAnsi="Arial Narrow"/>
          <w:sz w:val="18"/>
          <w:szCs w:val="18"/>
        </w:rPr>
        <w:t xml:space="preserve"> </w:t>
      </w:r>
      <w:r w:rsidRPr="002A3411">
        <w:rPr>
          <w:rFonts w:ascii="Arial Narrow" w:hAnsi="Arial Narrow"/>
          <w:sz w:val="18"/>
          <w:szCs w:val="18"/>
        </w:rPr>
        <w:t xml:space="preserve">Uveďte </w:t>
      </w:r>
      <w:r w:rsidR="00AE6F75" w:rsidRPr="002A3411">
        <w:rPr>
          <w:rFonts w:ascii="Arial Narrow" w:hAnsi="Arial Narrow"/>
          <w:sz w:val="18"/>
          <w:szCs w:val="18"/>
        </w:rPr>
        <w:t>číslo a</w:t>
      </w:r>
      <w:r w:rsidR="00AE6F75">
        <w:rPr>
          <w:rFonts w:ascii="Arial Narrow" w:hAnsi="Arial Narrow"/>
          <w:sz w:val="18"/>
          <w:szCs w:val="18"/>
        </w:rPr>
        <w:t> </w:t>
      </w:r>
      <w:r w:rsidR="00AE6F75" w:rsidRPr="002A3411">
        <w:rPr>
          <w:rFonts w:ascii="Arial Narrow" w:hAnsi="Arial Narrow"/>
          <w:sz w:val="18"/>
          <w:szCs w:val="18"/>
        </w:rPr>
        <w:t>názov</w:t>
      </w:r>
      <w:r w:rsidR="00AE6F75">
        <w:rPr>
          <w:rFonts w:ascii="Arial Narrow" w:hAnsi="Arial Narrow"/>
          <w:sz w:val="18"/>
          <w:szCs w:val="18"/>
        </w:rPr>
        <w:t xml:space="preserve"> opatrenia</w:t>
      </w:r>
      <w:r w:rsidR="00651545">
        <w:rPr>
          <w:rFonts w:ascii="Arial Narrow" w:hAnsi="Arial Narrow"/>
          <w:sz w:val="18"/>
          <w:szCs w:val="18"/>
        </w:rPr>
        <w:t>.</w:t>
      </w:r>
    </w:p>
  </w:footnote>
  <w:footnote w:id="9">
    <w:p w:rsidR="00041461" w:rsidRDefault="00041461">
      <w:pPr>
        <w:pStyle w:val="Textpoznmkypodiarou"/>
        <w:rPr>
          <w:ins w:id="68" w:author="Autor"/>
        </w:rPr>
      </w:pPr>
      <w:ins w:id="69" w:author="Autor">
        <w:r>
          <w:rPr>
            <w:rStyle w:val="Odkaznapoznmkupodiarou"/>
          </w:rPr>
          <w:footnoteRef/>
        </w:r>
        <w:r>
          <w:t xml:space="preserve"> </w:t>
        </w:r>
        <w:r w:rsidRPr="00041461">
          <w:rPr>
            <w:rFonts w:ascii="Arial Narrow" w:hAnsi="Arial Narrow"/>
            <w:sz w:val="18"/>
            <w:szCs w:val="18"/>
          </w:rPr>
          <w:t>Uveďte názov typu akcie</w:t>
        </w:r>
      </w:ins>
    </w:p>
  </w:footnote>
  <w:footnote w:id="10">
    <w:p w:rsidR="00C17784" w:rsidRDefault="00C17784">
      <w:pPr>
        <w:pStyle w:val="Textpoznmkypodiarou"/>
        <w:rPr>
          <w:ins w:id="74" w:author="Autor"/>
        </w:rPr>
      </w:pPr>
      <w:ins w:id="75" w:author="Autor">
        <w:r>
          <w:rPr>
            <w:rStyle w:val="Odkaznapoznmkupodiarou"/>
          </w:rPr>
          <w:footnoteRef/>
        </w:r>
        <w:r>
          <w:t xml:space="preserve"> </w:t>
        </w:r>
        <w:r w:rsidRPr="00041461">
          <w:rPr>
            <w:rFonts w:ascii="Arial Narrow" w:hAnsi="Arial Narrow"/>
            <w:sz w:val="18"/>
            <w:szCs w:val="18"/>
          </w:rPr>
          <w:t xml:space="preserve">Uveďte </w:t>
        </w:r>
        <w:r>
          <w:rPr>
            <w:rFonts w:ascii="Arial Narrow" w:hAnsi="Arial Narrow"/>
            <w:sz w:val="18"/>
            <w:szCs w:val="18"/>
          </w:rPr>
          <w:t xml:space="preserve">Kód a </w:t>
        </w:r>
        <w:r w:rsidRPr="00041461">
          <w:rPr>
            <w:rFonts w:ascii="Arial Narrow" w:hAnsi="Arial Narrow"/>
            <w:sz w:val="18"/>
            <w:szCs w:val="18"/>
          </w:rPr>
          <w:t xml:space="preserve">názov </w:t>
        </w:r>
        <w:r>
          <w:rPr>
            <w:rFonts w:ascii="Arial Narrow" w:hAnsi="Arial Narrow"/>
            <w:sz w:val="18"/>
            <w:szCs w:val="18"/>
          </w:rPr>
          <w:t>oblasti intervencie</w:t>
        </w:r>
      </w:ins>
    </w:p>
  </w:footnote>
  <w:footnote w:id="11">
    <w:p w:rsidR="006276CA" w:rsidRDefault="006276CA">
      <w:pPr>
        <w:pStyle w:val="Textpoznmkypodiarou"/>
        <w:rPr>
          <w:ins w:id="80" w:author="Autor"/>
        </w:rPr>
      </w:pPr>
      <w:ins w:id="81" w:author="Autor">
        <w:r>
          <w:rPr>
            <w:rStyle w:val="Odkaznapoznmkupodiarou"/>
          </w:rPr>
          <w:footnoteRef/>
        </w:r>
        <w:r>
          <w:t xml:space="preserve"> </w:t>
        </w:r>
        <w:r w:rsidRPr="006276CA">
          <w:rPr>
            <w:rFonts w:ascii="Arial Narrow" w:hAnsi="Arial Narrow"/>
            <w:sz w:val="18"/>
            <w:szCs w:val="18"/>
          </w:rPr>
          <w:t>Uveďte kategóriu regiónu</w:t>
        </w:r>
      </w:ins>
    </w:p>
  </w:footnote>
  <w:footnote w:id="12">
    <w:p w:rsidR="00BA5390" w:rsidRDefault="00BA5390">
      <w:pPr>
        <w:pStyle w:val="Textpoznmkypodiarou"/>
        <w:rPr>
          <w:ins w:id="108" w:author="Autor"/>
        </w:rPr>
      </w:pPr>
      <w:ins w:id="109" w:author="Autor">
        <w:r>
          <w:rPr>
            <w:rStyle w:val="Odkaznapoznmkupodiarou"/>
          </w:rPr>
          <w:footnoteRef/>
        </w:r>
        <w:r>
          <w:t xml:space="preserve"> </w:t>
        </w:r>
        <w:r w:rsidRPr="00BA5390">
          <w:rPr>
            <w:rFonts w:ascii="Arial Narrow" w:hAnsi="Arial Narrow"/>
            <w:sz w:val="18"/>
            <w:szCs w:val="18"/>
          </w:rPr>
          <w:t>Zásada výrazne nenarušiť.</w:t>
        </w:r>
      </w:ins>
    </w:p>
  </w:footnote>
  <w:footnote w:id="13">
    <w:p w:rsidR="00065E53" w:rsidRPr="00447F14" w:rsidRDefault="00065E53" w:rsidP="00447F1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447F1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47F14">
        <w:rPr>
          <w:rFonts w:ascii="Arial Narrow" w:hAnsi="Arial Narrow"/>
          <w:sz w:val="18"/>
          <w:szCs w:val="18"/>
        </w:rPr>
        <w:t xml:space="preserve"> </w:t>
      </w:r>
      <w:r w:rsidRPr="00E14AA5">
        <w:rPr>
          <w:rFonts w:ascii="Arial Narrow" w:hAnsi="Arial Narrow"/>
          <w:sz w:val="18"/>
          <w:szCs w:val="18"/>
        </w:rPr>
        <w:t>Prijímateľ uvedie relevantné prí</w:t>
      </w:r>
      <w:r w:rsidR="00034643" w:rsidRPr="00E14AA5">
        <w:rPr>
          <w:rFonts w:ascii="Arial Narrow" w:hAnsi="Arial Narrow"/>
          <w:sz w:val="18"/>
          <w:szCs w:val="18"/>
        </w:rPr>
        <w:t>lohy, ktoré prikladá k žiadosti, napr. modifikovaná</w:t>
      </w:r>
      <w:r w:rsidR="00CB0EB0" w:rsidRPr="00E14AA5">
        <w:rPr>
          <w:rFonts w:ascii="Arial Narrow" w:hAnsi="Arial Narrow"/>
          <w:sz w:val="18"/>
          <w:szCs w:val="18"/>
        </w:rPr>
        <w:t xml:space="preserve"> Finančná analýza projektu, </w:t>
      </w:r>
      <w:r w:rsidR="00682FDF" w:rsidRPr="00E14AA5">
        <w:rPr>
          <w:rFonts w:ascii="Arial Narrow" w:hAnsi="Arial Narrow"/>
          <w:sz w:val="18"/>
          <w:szCs w:val="18"/>
        </w:rPr>
        <w:t>s</w:t>
      </w:r>
      <w:r w:rsidR="00CB0EB0" w:rsidRPr="007E5BFF">
        <w:rPr>
          <w:rFonts w:ascii="Arial Narrow" w:hAnsi="Arial Narrow"/>
          <w:sz w:val="18"/>
          <w:szCs w:val="18"/>
        </w:rPr>
        <w:t>tavebné povolenie a pod.</w:t>
      </w:r>
      <w:r w:rsidR="00034643" w:rsidRPr="00447F14">
        <w:rPr>
          <w:rFonts w:ascii="Arial Narrow" w:hAnsi="Arial Narrow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FE" w:rsidRDefault="000F19FE" w:rsidP="00447F14">
    <w:pPr>
      <w:pStyle w:val="Hlavika"/>
      <w:jc w:val="right"/>
      <w:rPr>
        <w:rFonts w:ascii="Arial Narrow" w:hAnsi="Arial Narrow" w:cs="Calibri"/>
        <w:sz w:val="22"/>
        <w:szCs w:val="22"/>
      </w:rPr>
    </w:pPr>
    <w:r w:rsidRPr="00B308CF">
      <w:rPr>
        <w:rFonts w:ascii="Arial Narrow" w:hAnsi="Arial Narrow" w:cs="Calibri"/>
        <w:sz w:val="22"/>
        <w:szCs w:val="22"/>
      </w:rPr>
      <w:t xml:space="preserve">Príloha č. </w:t>
    </w:r>
    <w:r w:rsidR="00402D2E">
      <w:rPr>
        <w:rFonts w:ascii="Arial Narrow" w:hAnsi="Arial Narrow" w:cs="Calibri"/>
        <w:sz w:val="22"/>
        <w:szCs w:val="22"/>
      </w:rPr>
      <w:t>1 U</w:t>
    </w:r>
    <w:r w:rsidR="005767B7">
      <w:rPr>
        <w:rFonts w:ascii="Arial Narrow" w:hAnsi="Arial Narrow" w:cs="Calibri"/>
        <w:sz w:val="22"/>
        <w:szCs w:val="22"/>
      </w:rPr>
      <w:t>smernenia k </w:t>
    </w:r>
    <w:proofErr w:type="spellStart"/>
    <w:r w:rsidR="005767B7">
      <w:rPr>
        <w:rFonts w:ascii="Arial Narrow" w:hAnsi="Arial Narrow" w:cs="Calibri"/>
        <w:sz w:val="22"/>
        <w:szCs w:val="22"/>
      </w:rPr>
      <w:t>fázovaniu</w:t>
    </w:r>
    <w:proofErr w:type="spellEnd"/>
    <w:r w:rsidR="005767B7">
      <w:rPr>
        <w:rFonts w:ascii="Arial Narrow" w:hAnsi="Arial Narrow" w:cs="Calibri"/>
        <w:sz w:val="22"/>
        <w:szCs w:val="22"/>
      </w:rPr>
      <w:t xml:space="preserve"> projektov</w:t>
    </w:r>
  </w:p>
  <w:p w:rsidR="00261443" w:rsidRPr="00447F14" w:rsidRDefault="00261443" w:rsidP="00447F14">
    <w:pPr>
      <w:pStyle w:val="Hlavika"/>
      <w:jc w:val="right"/>
      <w:rPr>
        <w:rFonts w:ascii="Arial Narrow" w:hAnsi="Arial Narrow" w:cs="Calibri"/>
        <w:sz w:val="10"/>
        <w:szCs w:val="10"/>
      </w:rPr>
    </w:pPr>
  </w:p>
  <w:p w:rsidR="00261443" w:rsidRPr="00B308CF" w:rsidRDefault="00036DE8" w:rsidP="00447F14">
    <w:pPr>
      <w:pStyle w:val="Hlavika"/>
      <w:jc w:val="center"/>
      <w:rPr>
        <w:rFonts w:ascii="Arial Narrow" w:hAnsi="Arial Narrow" w:cs="Calibri"/>
        <w:sz w:val="22"/>
        <w:szCs w:val="22"/>
      </w:rPr>
    </w:pPr>
    <w:r w:rsidRPr="007B4235">
      <w:rPr>
        <w:noProof/>
      </w:rPr>
      <w:drawing>
        <wp:inline distT="0" distB="0" distL="0" distR="0" wp14:editId="1B13225D">
          <wp:extent cx="5619750" cy="476250"/>
          <wp:effectExtent l="0" t="0" r="0" b="0"/>
          <wp:docPr id="1" name="Obrázok 1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g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288" w:rsidRPr="000139BD" w:rsidRDefault="00ED6288" w:rsidP="000139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B57"/>
    <w:multiLevelType w:val="hybridMultilevel"/>
    <w:tmpl w:val="02420EC8"/>
    <w:lvl w:ilvl="0" w:tplc="6EB6DEC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97DEB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526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B23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543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346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06A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52C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6EB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10B3476A"/>
    <w:multiLevelType w:val="hybridMultilevel"/>
    <w:tmpl w:val="B8A654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8358A"/>
    <w:multiLevelType w:val="hybridMultilevel"/>
    <w:tmpl w:val="0DDCF90A"/>
    <w:lvl w:ilvl="0" w:tplc="3FB69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672B96"/>
    <w:multiLevelType w:val="hybridMultilevel"/>
    <w:tmpl w:val="A3DEE6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97D23"/>
    <w:multiLevelType w:val="hybridMultilevel"/>
    <w:tmpl w:val="DD2C78E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F15736"/>
    <w:multiLevelType w:val="hybridMultilevel"/>
    <w:tmpl w:val="18AE2A90"/>
    <w:lvl w:ilvl="0" w:tplc="5AC228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F6533D"/>
    <w:multiLevelType w:val="hybridMultilevel"/>
    <w:tmpl w:val="54D26F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D812E4"/>
    <w:multiLevelType w:val="hybridMultilevel"/>
    <w:tmpl w:val="BC3E3F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A0C3B"/>
    <w:multiLevelType w:val="hybridMultilevel"/>
    <w:tmpl w:val="B99E72D8"/>
    <w:lvl w:ilvl="0" w:tplc="5A0A98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4"/>
  </w:num>
  <w:num w:numId="5">
    <w:abstractNumId w:val="3"/>
  </w:num>
  <w:num w:numId="6">
    <w:abstractNumId w:val="15"/>
  </w:num>
  <w:num w:numId="7">
    <w:abstractNumId w:val="10"/>
  </w:num>
  <w:num w:numId="8">
    <w:abstractNumId w:val="12"/>
  </w:num>
  <w:num w:numId="9">
    <w:abstractNumId w:val="18"/>
  </w:num>
  <w:num w:numId="10">
    <w:abstractNumId w:val="9"/>
  </w:num>
  <w:num w:numId="11">
    <w:abstractNumId w:val="0"/>
  </w:num>
  <w:num w:numId="12">
    <w:abstractNumId w:val="14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5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019FB"/>
    <w:rsid w:val="000026F2"/>
    <w:rsid w:val="000037F9"/>
    <w:rsid w:val="000139BD"/>
    <w:rsid w:val="00017AD0"/>
    <w:rsid w:val="0002374F"/>
    <w:rsid w:val="00034643"/>
    <w:rsid w:val="00036DE8"/>
    <w:rsid w:val="000371A6"/>
    <w:rsid w:val="00040408"/>
    <w:rsid w:val="00041461"/>
    <w:rsid w:val="000508C3"/>
    <w:rsid w:val="00064C83"/>
    <w:rsid w:val="00065E53"/>
    <w:rsid w:val="00082EDB"/>
    <w:rsid w:val="0008319C"/>
    <w:rsid w:val="0008490A"/>
    <w:rsid w:val="00086EAF"/>
    <w:rsid w:val="00087C98"/>
    <w:rsid w:val="00090B4E"/>
    <w:rsid w:val="00091201"/>
    <w:rsid w:val="00096715"/>
    <w:rsid w:val="000B273E"/>
    <w:rsid w:val="000B4611"/>
    <w:rsid w:val="000C3201"/>
    <w:rsid w:val="000C3313"/>
    <w:rsid w:val="000C59CB"/>
    <w:rsid w:val="000D2287"/>
    <w:rsid w:val="000D3285"/>
    <w:rsid w:val="000D333E"/>
    <w:rsid w:val="000D5602"/>
    <w:rsid w:val="000E1CED"/>
    <w:rsid w:val="000E21BD"/>
    <w:rsid w:val="000E4536"/>
    <w:rsid w:val="000E5056"/>
    <w:rsid w:val="000E55A1"/>
    <w:rsid w:val="000F19FE"/>
    <w:rsid w:val="00106E84"/>
    <w:rsid w:val="00116284"/>
    <w:rsid w:val="00133D96"/>
    <w:rsid w:val="001503CF"/>
    <w:rsid w:val="00173B6A"/>
    <w:rsid w:val="00180932"/>
    <w:rsid w:val="0018497B"/>
    <w:rsid w:val="00184D2A"/>
    <w:rsid w:val="001A2C9C"/>
    <w:rsid w:val="001C0C5D"/>
    <w:rsid w:val="001C102B"/>
    <w:rsid w:val="001C21CC"/>
    <w:rsid w:val="001C6A80"/>
    <w:rsid w:val="001D77E7"/>
    <w:rsid w:val="001E092D"/>
    <w:rsid w:val="001F5BCC"/>
    <w:rsid w:val="00210B9B"/>
    <w:rsid w:val="002134E9"/>
    <w:rsid w:val="00217592"/>
    <w:rsid w:val="00221A23"/>
    <w:rsid w:val="0024024B"/>
    <w:rsid w:val="0024613A"/>
    <w:rsid w:val="00256472"/>
    <w:rsid w:val="002578A9"/>
    <w:rsid w:val="00261443"/>
    <w:rsid w:val="00263F30"/>
    <w:rsid w:val="0028612D"/>
    <w:rsid w:val="00292BF1"/>
    <w:rsid w:val="00293B6A"/>
    <w:rsid w:val="00293EF6"/>
    <w:rsid w:val="00296E2E"/>
    <w:rsid w:val="002A3411"/>
    <w:rsid w:val="002A7116"/>
    <w:rsid w:val="002A7887"/>
    <w:rsid w:val="002B1138"/>
    <w:rsid w:val="002B39E4"/>
    <w:rsid w:val="002B75E9"/>
    <w:rsid w:val="002C051A"/>
    <w:rsid w:val="002C0DD9"/>
    <w:rsid w:val="002C1329"/>
    <w:rsid w:val="002C5969"/>
    <w:rsid w:val="002E24FC"/>
    <w:rsid w:val="002F6229"/>
    <w:rsid w:val="00301C5F"/>
    <w:rsid w:val="003026A0"/>
    <w:rsid w:val="00310DAF"/>
    <w:rsid w:val="00316150"/>
    <w:rsid w:val="00316D9F"/>
    <w:rsid w:val="00317530"/>
    <w:rsid w:val="00321022"/>
    <w:rsid w:val="003360C1"/>
    <w:rsid w:val="003473F1"/>
    <w:rsid w:val="00351EDE"/>
    <w:rsid w:val="00352C94"/>
    <w:rsid w:val="00361640"/>
    <w:rsid w:val="00364726"/>
    <w:rsid w:val="003647CF"/>
    <w:rsid w:val="00364E72"/>
    <w:rsid w:val="003677F4"/>
    <w:rsid w:val="00385745"/>
    <w:rsid w:val="003909CD"/>
    <w:rsid w:val="003947EB"/>
    <w:rsid w:val="003971B4"/>
    <w:rsid w:val="003A27CB"/>
    <w:rsid w:val="003A6EDE"/>
    <w:rsid w:val="003B2232"/>
    <w:rsid w:val="003B3ED5"/>
    <w:rsid w:val="003C7E6D"/>
    <w:rsid w:val="003D3756"/>
    <w:rsid w:val="003D5567"/>
    <w:rsid w:val="003F09E3"/>
    <w:rsid w:val="003F6A00"/>
    <w:rsid w:val="003F6D8D"/>
    <w:rsid w:val="004025F1"/>
    <w:rsid w:val="00402D2E"/>
    <w:rsid w:val="0040455E"/>
    <w:rsid w:val="00405045"/>
    <w:rsid w:val="00406EFA"/>
    <w:rsid w:val="00414AEA"/>
    <w:rsid w:val="004178FD"/>
    <w:rsid w:val="00421020"/>
    <w:rsid w:val="0042277F"/>
    <w:rsid w:val="004240DC"/>
    <w:rsid w:val="00425259"/>
    <w:rsid w:val="0044373D"/>
    <w:rsid w:val="00447F14"/>
    <w:rsid w:val="004756A1"/>
    <w:rsid w:val="004911C9"/>
    <w:rsid w:val="004942B8"/>
    <w:rsid w:val="004966E8"/>
    <w:rsid w:val="004A63DF"/>
    <w:rsid w:val="004B29C0"/>
    <w:rsid w:val="004C3D43"/>
    <w:rsid w:val="004D0EB1"/>
    <w:rsid w:val="004D448E"/>
    <w:rsid w:val="004E34E6"/>
    <w:rsid w:val="004E3C63"/>
    <w:rsid w:val="004F39FA"/>
    <w:rsid w:val="00505471"/>
    <w:rsid w:val="00510D9E"/>
    <w:rsid w:val="0053465D"/>
    <w:rsid w:val="00535270"/>
    <w:rsid w:val="00537306"/>
    <w:rsid w:val="005432D0"/>
    <w:rsid w:val="005513B5"/>
    <w:rsid w:val="00552087"/>
    <w:rsid w:val="00557740"/>
    <w:rsid w:val="00566F58"/>
    <w:rsid w:val="005730E0"/>
    <w:rsid w:val="005767B7"/>
    <w:rsid w:val="00576EDC"/>
    <w:rsid w:val="005906C7"/>
    <w:rsid w:val="005A1347"/>
    <w:rsid w:val="005A1EAE"/>
    <w:rsid w:val="005A32DF"/>
    <w:rsid w:val="005A3EA8"/>
    <w:rsid w:val="005B28BA"/>
    <w:rsid w:val="005C03F0"/>
    <w:rsid w:val="005C520A"/>
    <w:rsid w:val="005D0F56"/>
    <w:rsid w:val="005D43F9"/>
    <w:rsid w:val="005E382A"/>
    <w:rsid w:val="005E4F93"/>
    <w:rsid w:val="005E6CEC"/>
    <w:rsid w:val="005F1DAC"/>
    <w:rsid w:val="006043B7"/>
    <w:rsid w:val="00604763"/>
    <w:rsid w:val="006058CD"/>
    <w:rsid w:val="00610564"/>
    <w:rsid w:val="00611EEA"/>
    <w:rsid w:val="00617BC1"/>
    <w:rsid w:val="0062085F"/>
    <w:rsid w:val="00621DB1"/>
    <w:rsid w:val="006276CA"/>
    <w:rsid w:val="00631E1D"/>
    <w:rsid w:val="006413D1"/>
    <w:rsid w:val="006414BA"/>
    <w:rsid w:val="00644D34"/>
    <w:rsid w:val="0065028E"/>
    <w:rsid w:val="00651545"/>
    <w:rsid w:val="00652374"/>
    <w:rsid w:val="0065528C"/>
    <w:rsid w:val="006574B3"/>
    <w:rsid w:val="00661B44"/>
    <w:rsid w:val="00664D1E"/>
    <w:rsid w:val="00670E40"/>
    <w:rsid w:val="0067159A"/>
    <w:rsid w:val="00674EC7"/>
    <w:rsid w:val="006769EB"/>
    <w:rsid w:val="00681C21"/>
    <w:rsid w:val="00682B52"/>
    <w:rsid w:val="00682FDF"/>
    <w:rsid w:val="00687751"/>
    <w:rsid w:val="00695D8B"/>
    <w:rsid w:val="00697654"/>
    <w:rsid w:val="006A0A0C"/>
    <w:rsid w:val="006A2C59"/>
    <w:rsid w:val="006A5389"/>
    <w:rsid w:val="006A5887"/>
    <w:rsid w:val="006A5EA2"/>
    <w:rsid w:val="006B2F2B"/>
    <w:rsid w:val="006B442C"/>
    <w:rsid w:val="006C5AEF"/>
    <w:rsid w:val="006E4C75"/>
    <w:rsid w:val="006F532B"/>
    <w:rsid w:val="00700188"/>
    <w:rsid w:val="00704489"/>
    <w:rsid w:val="007218E3"/>
    <w:rsid w:val="007220A7"/>
    <w:rsid w:val="00733DFE"/>
    <w:rsid w:val="007412E3"/>
    <w:rsid w:val="007436F0"/>
    <w:rsid w:val="00745E40"/>
    <w:rsid w:val="00755A12"/>
    <w:rsid w:val="00761757"/>
    <w:rsid w:val="00763752"/>
    <w:rsid w:val="0077302F"/>
    <w:rsid w:val="00773E13"/>
    <w:rsid w:val="00782517"/>
    <w:rsid w:val="007843B4"/>
    <w:rsid w:val="00786FB7"/>
    <w:rsid w:val="00791C27"/>
    <w:rsid w:val="00793D7B"/>
    <w:rsid w:val="0079485B"/>
    <w:rsid w:val="00796A80"/>
    <w:rsid w:val="007A3F1C"/>
    <w:rsid w:val="007A680F"/>
    <w:rsid w:val="007B7FF9"/>
    <w:rsid w:val="007C6860"/>
    <w:rsid w:val="007C7094"/>
    <w:rsid w:val="007C771D"/>
    <w:rsid w:val="007D6B61"/>
    <w:rsid w:val="007E5632"/>
    <w:rsid w:val="007E5BFF"/>
    <w:rsid w:val="007F0198"/>
    <w:rsid w:val="008023B8"/>
    <w:rsid w:val="00813BE7"/>
    <w:rsid w:val="00813FEE"/>
    <w:rsid w:val="0083081C"/>
    <w:rsid w:val="00844A80"/>
    <w:rsid w:val="00846361"/>
    <w:rsid w:val="00855B01"/>
    <w:rsid w:val="00862EC1"/>
    <w:rsid w:val="00870386"/>
    <w:rsid w:val="00876110"/>
    <w:rsid w:val="008846F5"/>
    <w:rsid w:val="008901E0"/>
    <w:rsid w:val="008902DC"/>
    <w:rsid w:val="008963E7"/>
    <w:rsid w:val="00896408"/>
    <w:rsid w:val="0089652E"/>
    <w:rsid w:val="008A2515"/>
    <w:rsid w:val="008A3AE3"/>
    <w:rsid w:val="008A7D8B"/>
    <w:rsid w:val="008C0A39"/>
    <w:rsid w:val="008D22FF"/>
    <w:rsid w:val="008E19BB"/>
    <w:rsid w:val="008E1C0F"/>
    <w:rsid w:val="008E7760"/>
    <w:rsid w:val="008F1076"/>
    <w:rsid w:val="008F28AE"/>
    <w:rsid w:val="008F4683"/>
    <w:rsid w:val="009031B7"/>
    <w:rsid w:val="009057CD"/>
    <w:rsid w:val="00936B63"/>
    <w:rsid w:val="0094648E"/>
    <w:rsid w:val="009625B8"/>
    <w:rsid w:val="00976ED9"/>
    <w:rsid w:val="009833E9"/>
    <w:rsid w:val="00992418"/>
    <w:rsid w:val="0099396E"/>
    <w:rsid w:val="00996CF5"/>
    <w:rsid w:val="009B728C"/>
    <w:rsid w:val="009C1CD2"/>
    <w:rsid w:val="009C1FD9"/>
    <w:rsid w:val="009D3976"/>
    <w:rsid w:val="009E66A2"/>
    <w:rsid w:val="009E76FF"/>
    <w:rsid w:val="009F6AEA"/>
    <w:rsid w:val="00A0342B"/>
    <w:rsid w:val="00A03950"/>
    <w:rsid w:val="00A063EE"/>
    <w:rsid w:val="00A11454"/>
    <w:rsid w:val="00A16E5E"/>
    <w:rsid w:val="00A4694C"/>
    <w:rsid w:val="00A523DF"/>
    <w:rsid w:val="00A56EA3"/>
    <w:rsid w:val="00A578BF"/>
    <w:rsid w:val="00A624DB"/>
    <w:rsid w:val="00A661E1"/>
    <w:rsid w:val="00A70277"/>
    <w:rsid w:val="00A70948"/>
    <w:rsid w:val="00A80211"/>
    <w:rsid w:val="00A90C26"/>
    <w:rsid w:val="00A9146A"/>
    <w:rsid w:val="00AA4955"/>
    <w:rsid w:val="00AA7798"/>
    <w:rsid w:val="00AA7E07"/>
    <w:rsid w:val="00AB76CF"/>
    <w:rsid w:val="00AC5BE2"/>
    <w:rsid w:val="00AD5879"/>
    <w:rsid w:val="00AE6F75"/>
    <w:rsid w:val="00AF61D6"/>
    <w:rsid w:val="00B00820"/>
    <w:rsid w:val="00B022FF"/>
    <w:rsid w:val="00B203C6"/>
    <w:rsid w:val="00B27AA2"/>
    <w:rsid w:val="00B308CF"/>
    <w:rsid w:val="00B41E44"/>
    <w:rsid w:val="00B51E64"/>
    <w:rsid w:val="00B57148"/>
    <w:rsid w:val="00B63650"/>
    <w:rsid w:val="00B70031"/>
    <w:rsid w:val="00B8563F"/>
    <w:rsid w:val="00B86E19"/>
    <w:rsid w:val="00B92FFC"/>
    <w:rsid w:val="00B93080"/>
    <w:rsid w:val="00BA14A5"/>
    <w:rsid w:val="00BA260A"/>
    <w:rsid w:val="00BA5390"/>
    <w:rsid w:val="00BB107E"/>
    <w:rsid w:val="00BB14F9"/>
    <w:rsid w:val="00BC6FC4"/>
    <w:rsid w:val="00BD202D"/>
    <w:rsid w:val="00BD222D"/>
    <w:rsid w:val="00BD397B"/>
    <w:rsid w:val="00BD3AAA"/>
    <w:rsid w:val="00BF29DD"/>
    <w:rsid w:val="00C036B3"/>
    <w:rsid w:val="00C113CA"/>
    <w:rsid w:val="00C114D9"/>
    <w:rsid w:val="00C1191F"/>
    <w:rsid w:val="00C15112"/>
    <w:rsid w:val="00C17784"/>
    <w:rsid w:val="00C21D07"/>
    <w:rsid w:val="00C23943"/>
    <w:rsid w:val="00C35298"/>
    <w:rsid w:val="00C40D57"/>
    <w:rsid w:val="00C51C88"/>
    <w:rsid w:val="00C65FF0"/>
    <w:rsid w:val="00C7650A"/>
    <w:rsid w:val="00C77241"/>
    <w:rsid w:val="00C80C4A"/>
    <w:rsid w:val="00C8462F"/>
    <w:rsid w:val="00CA49BC"/>
    <w:rsid w:val="00CA62AD"/>
    <w:rsid w:val="00CB0EB0"/>
    <w:rsid w:val="00CB742C"/>
    <w:rsid w:val="00CE195D"/>
    <w:rsid w:val="00CE3EB0"/>
    <w:rsid w:val="00D03F69"/>
    <w:rsid w:val="00D07204"/>
    <w:rsid w:val="00D12BA0"/>
    <w:rsid w:val="00D20EE2"/>
    <w:rsid w:val="00D25046"/>
    <w:rsid w:val="00D259D5"/>
    <w:rsid w:val="00D3459A"/>
    <w:rsid w:val="00D43D34"/>
    <w:rsid w:val="00D56043"/>
    <w:rsid w:val="00D61A5B"/>
    <w:rsid w:val="00D61BAC"/>
    <w:rsid w:val="00D63101"/>
    <w:rsid w:val="00D673C9"/>
    <w:rsid w:val="00D827EB"/>
    <w:rsid w:val="00D82F63"/>
    <w:rsid w:val="00DA47E2"/>
    <w:rsid w:val="00DB0207"/>
    <w:rsid w:val="00DB71E2"/>
    <w:rsid w:val="00DC21F8"/>
    <w:rsid w:val="00DC74E5"/>
    <w:rsid w:val="00DD3732"/>
    <w:rsid w:val="00DD759C"/>
    <w:rsid w:val="00DE0A39"/>
    <w:rsid w:val="00DF27B2"/>
    <w:rsid w:val="00E03893"/>
    <w:rsid w:val="00E06C16"/>
    <w:rsid w:val="00E11809"/>
    <w:rsid w:val="00E126A8"/>
    <w:rsid w:val="00E14AA5"/>
    <w:rsid w:val="00E31A26"/>
    <w:rsid w:val="00E32726"/>
    <w:rsid w:val="00E423CE"/>
    <w:rsid w:val="00E472FB"/>
    <w:rsid w:val="00E52586"/>
    <w:rsid w:val="00E6092D"/>
    <w:rsid w:val="00E7299E"/>
    <w:rsid w:val="00E744FB"/>
    <w:rsid w:val="00E768EA"/>
    <w:rsid w:val="00E802EA"/>
    <w:rsid w:val="00E8727C"/>
    <w:rsid w:val="00E9723B"/>
    <w:rsid w:val="00EA0924"/>
    <w:rsid w:val="00EA7A3C"/>
    <w:rsid w:val="00EB5EB1"/>
    <w:rsid w:val="00EC3D48"/>
    <w:rsid w:val="00ED0F83"/>
    <w:rsid w:val="00ED6288"/>
    <w:rsid w:val="00EE00BE"/>
    <w:rsid w:val="00EE20B2"/>
    <w:rsid w:val="00EE65C5"/>
    <w:rsid w:val="00EF6E5D"/>
    <w:rsid w:val="00EF7AE1"/>
    <w:rsid w:val="00F02D02"/>
    <w:rsid w:val="00F15580"/>
    <w:rsid w:val="00F155B2"/>
    <w:rsid w:val="00F15907"/>
    <w:rsid w:val="00F175F1"/>
    <w:rsid w:val="00F207B4"/>
    <w:rsid w:val="00F307AE"/>
    <w:rsid w:val="00F33D14"/>
    <w:rsid w:val="00F576F1"/>
    <w:rsid w:val="00F658B7"/>
    <w:rsid w:val="00F66BF1"/>
    <w:rsid w:val="00F72EC3"/>
    <w:rsid w:val="00F74AAB"/>
    <w:rsid w:val="00F74F1B"/>
    <w:rsid w:val="00F761C9"/>
    <w:rsid w:val="00F76A4B"/>
    <w:rsid w:val="00F8003C"/>
    <w:rsid w:val="00F818E9"/>
    <w:rsid w:val="00F829CB"/>
    <w:rsid w:val="00F927BF"/>
    <w:rsid w:val="00F94423"/>
    <w:rsid w:val="00FA70AB"/>
    <w:rsid w:val="00FB4C83"/>
    <w:rsid w:val="00FC2F66"/>
    <w:rsid w:val="00FC7629"/>
    <w:rsid w:val="00FD2388"/>
    <w:rsid w:val="00FE441A"/>
    <w:rsid w:val="00FE6CE9"/>
    <w:rsid w:val="00FE7056"/>
    <w:rsid w:val="00FF09A6"/>
    <w:rsid w:val="00FF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862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3647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6472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64726"/>
  </w:style>
  <w:style w:type="paragraph" w:styleId="Predmetkomentra">
    <w:name w:val="annotation subject"/>
    <w:basedOn w:val="Textkomentra"/>
    <w:next w:val="Textkomentra"/>
    <w:link w:val="PredmetkomentraChar"/>
    <w:rsid w:val="00364726"/>
    <w:rPr>
      <w:b/>
      <w:bCs/>
    </w:rPr>
  </w:style>
  <w:style w:type="character" w:customStyle="1" w:styleId="PredmetkomentraChar">
    <w:name w:val="Predmet komentára Char"/>
    <w:link w:val="Predmetkomentra"/>
    <w:rsid w:val="00364726"/>
    <w:rPr>
      <w:b/>
      <w:bCs/>
    </w:rPr>
  </w:style>
  <w:style w:type="character" w:customStyle="1" w:styleId="HlavikaChar">
    <w:name w:val="Hlavička Char"/>
    <w:link w:val="Hlavika"/>
    <w:uiPriority w:val="99"/>
    <w:rsid w:val="00ED6288"/>
    <w:rPr>
      <w:sz w:val="24"/>
      <w:szCs w:val="24"/>
    </w:rPr>
  </w:style>
  <w:style w:type="character" w:customStyle="1" w:styleId="PtaChar">
    <w:name w:val="Päta Char"/>
    <w:link w:val="Pta"/>
    <w:uiPriority w:val="99"/>
    <w:rsid w:val="00AC5BE2"/>
    <w:rPr>
      <w:sz w:val="24"/>
      <w:szCs w:val="24"/>
      <w:lang w:val="sk-SK" w:eastAsia="sk-SK"/>
    </w:rPr>
  </w:style>
  <w:style w:type="paragraph" w:customStyle="1" w:styleId="Default">
    <w:name w:val="Default"/>
    <w:rsid w:val="00402D2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Hypertextovprepojenie">
    <w:name w:val="Hyperlink"/>
    <w:rsid w:val="001C0C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14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9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rive.google.com/file/d/1lBGM9P_sDyunohdYskpuHaZcLYRU0Ke0/vie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F7129-DBD3-4127-8E88-2115D246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1267</Words>
  <Characters>7225</Characters>
  <Application>Microsoft Office Word</Application>
  <DocSecurity>0</DocSecurity>
  <Lines>60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8476</CharactersWithSpaces>
  <SharedDoc>false</SharedDoc>
  <HLinks>
    <vt:vector size="6" baseType="variant">
      <vt:variant>
        <vt:i4>5111849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https://drive.google.com/file/d/1lBGM9P_sDyunohdYskpuHaZcLYRU0Ke0/view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2023-10-17T11:27:00Z</dcterms:created>
  <dcterms:modified xsi:type="dcterms:W3CDTF">2023-11-03T11:09:00Z</dcterms:modified>
</cp:coreProperties>
</file>